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8453B" w14:textId="071C8940" w:rsidR="00DB0939" w:rsidRPr="00B92096" w:rsidRDefault="009C1C5F" w:rsidP="0015163C">
      <w:pPr>
        <w:tabs>
          <w:tab w:val="left" w:pos="4680"/>
        </w:tabs>
        <w:jc w:val="center"/>
        <w:rPr>
          <w:b/>
        </w:rPr>
      </w:pPr>
      <w:r w:rsidRPr="00B91E02">
        <w:rPr>
          <w:b/>
          <w:sz w:val="28"/>
          <w:szCs w:val="28"/>
        </w:rPr>
        <w:t>Версия</w:t>
      </w:r>
      <w:r w:rsidR="00CD5996" w:rsidRPr="00B91E02">
        <w:rPr>
          <w:b/>
          <w:sz w:val="28"/>
          <w:szCs w:val="28"/>
        </w:rPr>
        <w:t xml:space="preserve"> на</w:t>
      </w:r>
      <w:r w:rsidR="00B212AE" w:rsidRPr="00B91E02">
        <w:rPr>
          <w:b/>
          <w:sz w:val="28"/>
          <w:szCs w:val="28"/>
        </w:rPr>
        <w:t xml:space="preserve"> </w:t>
      </w:r>
      <w:r w:rsidR="00B2393D">
        <w:rPr>
          <w:b/>
          <w:sz w:val="28"/>
          <w:szCs w:val="28"/>
        </w:rPr>
        <w:t>01</w:t>
      </w:r>
      <w:r w:rsidR="001A24E4">
        <w:rPr>
          <w:b/>
          <w:sz w:val="28"/>
          <w:szCs w:val="28"/>
        </w:rPr>
        <w:t>.</w:t>
      </w:r>
      <w:del w:id="0" w:author="Зайцев Павел Борисович" w:date="2025-12-17T11:19:00Z">
        <w:r w:rsidR="00C8154B" w:rsidDel="00FD7FBF">
          <w:rPr>
            <w:b/>
            <w:sz w:val="28"/>
            <w:szCs w:val="28"/>
          </w:rPr>
          <w:delText>10</w:delText>
        </w:r>
      </w:del>
      <w:ins w:id="1" w:author="Зайцев Павел Борисович" w:date="2025-12-17T11:19:00Z">
        <w:r w:rsidR="00FD7FBF">
          <w:rPr>
            <w:b/>
            <w:sz w:val="28"/>
            <w:szCs w:val="28"/>
          </w:rPr>
          <w:t>01</w:t>
        </w:r>
      </w:ins>
      <w:r w:rsidR="001A24E4">
        <w:rPr>
          <w:b/>
          <w:sz w:val="28"/>
          <w:szCs w:val="28"/>
        </w:rPr>
        <w:t>.</w:t>
      </w:r>
      <w:del w:id="2" w:author="Зайцев Павел Борисович" w:date="2025-12-17T11:19:00Z">
        <w:r w:rsidR="00DA598F" w:rsidDel="00FD7FBF">
          <w:rPr>
            <w:b/>
            <w:sz w:val="28"/>
            <w:szCs w:val="28"/>
          </w:rPr>
          <w:delText>2025</w:delText>
        </w:r>
      </w:del>
      <w:ins w:id="3" w:author="Зайцев Павел Борисович" w:date="2025-12-17T11:19:00Z">
        <w:r w:rsidR="00FD7FBF">
          <w:rPr>
            <w:b/>
            <w:sz w:val="28"/>
            <w:szCs w:val="28"/>
          </w:rPr>
          <w:t>2026</w:t>
        </w:r>
      </w:ins>
    </w:p>
    <w:p w14:paraId="5E04C7AA" w14:textId="77777777" w:rsidR="00DB0939" w:rsidRPr="00B92096" w:rsidRDefault="00DB0939" w:rsidP="0015163C">
      <w:pPr>
        <w:tabs>
          <w:tab w:val="left" w:pos="4680"/>
        </w:tabs>
        <w:jc w:val="center"/>
        <w:rPr>
          <w:b/>
        </w:rPr>
      </w:pPr>
    </w:p>
    <w:p w14:paraId="786CBFC9" w14:textId="77777777" w:rsidR="00DB0939" w:rsidRPr="00B92096" w:rsidRDefault="00DB0939" w:rsidP="0015163C">
      <w:pPr>
        <w:tabs>
          <w:tab w:val="left" w:pos="4680"/>
        </w:tabs>
        <w:jc w:val="center"/>
        <w:rPr>
          <w:b/>
        </w:rPr>
      </w:pPr>
    </w:p>
    <w:p w14:paraId="7F068BF6" w14:textId="77777777" w:rsidR="00B91E02" w:rsidRPr="00CD5FA7" w:rsidRDefault="00B91E02" w:rsidP="00B91E02">
      <w:pPr>
        <w:jc w:val="both"/>
        <w:rPr>
          <w:szCs w:val="28"/>
        </w:rPr>
      </w:pPr>
    </w:p>
    <w:p w14:paraId="393445A4" w14:textId="77777777" w:rsidR="00B91E02" w:rsidRPr="005B037C" w:rsidRDefault="00B91E02" w:rsidP="00414A50">
      <w:pPr>
        <w:jc w:val="center"/>
        <w:rPr>
          <w:szCs w:val="28"/>
        </w:rPr>
      </w:pPr>
      <w:r w:rsidRPr="005B037C">
        <w:rPr>
          <w:szCs w:val="28"/>
        </w:rPr>
        <w:t>Для удобства и облегчения работы с документом:</w:t>
      </w:r>
    </w:p>
    <w:p w14:paraId="2560865D" w14:textId="51D7E9C3" w:rsidR="00B91E02" w:rsidRPr="005B037C" w:rsidRDefault="00B91E02" w:rsidP="00414A50">
      <w:pPr>
        <w:ind w:firstLine="709"/>
        <w:jc w:val="center"/>
        <w:rPr>
          <w:szCs w:val="28"/>
        </w:rPr>
      </w:pPr>
      <w:r w:rsidRPr="005B037C">
        <w:rPr>
          <w:szCs w:val="28"/>
        </w:rPr>
        <w:t xml:space="preserve">по отдельным контрольным соотношениям в сносках указаны даты начала (окончания) применения </w:t>
      </w:r>
      <w:r>
        <w:rPr>
          <w:szCs w:val="28"/>
        </w:rPr>
        <w:br/>
      </w:r>
      <w:r w:rsidRPr="005B037C">
        <w:rPr>
          <w:szCs w:val="28"/>
        </w:rPr>
        <w:t>контрольных соотношений</w:t>
      </w:r>
    </w:p>
    <w:p w14:paraId="030F52D7" w14:textId="632FC8D6" w:rsidR="00B91E02" w:rsidRPr="005B037C" w:rsidRDefault="00B91E02" w:rsidP="00414A50">
      <w:pPr>
        <w:ind w:firstLine="709"/>
        <w:jc w:val="center"/>
        <w:rPr>
          <w:szCs w:val="28"/>
        </w:rPr>
      </w:pPr>
      <w:r w:rsidRPr="005B037C">
        <w:rPr>
          <w:szCs w:val="28"/>
        </w:rPr>
        <w:t xml:space="preserve">изменения в контрольные соотношения по сравнению с ранее действующей редакции </w:t>
      </w:r>
      <w:r>
        <w:rPr>
          <w:szCs w:val="28"/>
        </w:rPr>
        <w:br/>
      </w:r>
      <w:r w:rsidRPr="005B037C">
        <w:rPr>
          <w:szCs w:val="28"/>
        </w:rPr>
        <w:t xml:space="preserve">внесены в режиме правок </w:t>
      </w:r>
      <w:r>
        <w:rPr>
          <w:szCs w:val="28"/>
        </w:rPr>
        <w:t xml:space="preserve">в </w:t>
      </w:r>
      <w:r w:rsidRPr="005B037C">
        <w:rPr>
          <w:szCs w:val="28"/>
        </w:rPr>
        <w:t>контрольные соотношения</w:t>
      </w:r>
    </w:p>
    <w:p w14:paraId="7DE9A64B" w14:textId="77777777" w:rsidR="00DB0939" w:rsidRPr="00B92096" w:rsidRDefault="00DB0939" w:rsidP="00414A50">
      <w:pPr>
        <w:tabs>
          <w:tab w:val="left" w:pos="4680"/>
        </w:tabs>
        <w:jc w:val="center"/>
        <w:rPr>
          <w:b/>
        </w:rPr>
      </w:pPr>
    </w:p>
    <w:p w14:paraId="079D8130" w14:textId="77777777" w:rsidR="00DB0939" w:rsidRPr="00B92096" w:rsidRDefault="00DB0939" w:rsidP="0015163C">
      <w:pPr>
        <w:tabs>
          <w:tab w:val="left" w:pos="4680"/>
        </w:tabs>
        <w:jc w:val="center"/>
        <w:rPr>
          <w:b/>
        </w:rPr>
      </w:pPr>
    </w:p>
    <w:p w14:paraId="4071D53F" w14:textId="77777777" w:rsidR="00DB0939" w:rsidRPr="00B92096" w:rsidRDefault="00DB0939" w:rsidP="0015163C">
      <w:pPr>
        <w:tabs>
          <w:tab w:val="left" w:pos="4680"/>
        </w:tabs>
        <w:jc w:val="center"/>
        <w:rPr>
          <w:b/>
        </w:rPr>
      </w:pPr>
    </w:p>
    <w:p w14:paraId="6A0E9E50" w14:textId="77777777" w:rsidR="00DB0939" w:rsidRPr="00B92096" w:rsidRDefault="00DB0939" w:rsidP="0015163C">
      <w:pPr>
        <w:tabs>
          <w:tab w:val="left" w:pos="4680"/>
        </w:tabs>
        <w:jc w:val="center"/>
        <w:rPr>
          <w:b/>
        </w:rPr>
      </w:pPr>
    </w:p>
    <w:p w14:paraId="4DDC4764" w14:textId="77777777" w:rsidR="00DB0939" w:rsidRPr="00B92096" w:rsidRDefault="00DB0939" w:rsidP="0015163C">
      <w:pPr>
        <w:tabs>
          <w:tab w:val="left" w:pos="4680"/>
        </w:tabs>
        <w:jc w:val="center"/>
        <w:rPr>
          <w:b/>
        </w:rPr>
      </w:pPr>
    </w:p>
    <w:p w14:paraId="16ABA97D" w14:textId="77777777" w:rsidR="00DB0939" w:rsidRPr="00B92096" w:rsidRDefault="00DB0939" w:rsidP="0015163C">
      <w:pPr>
        <w:tabs>
          <w:tab w:val="left" w:pos="4680"/>
        </w:tabs>
        <w:jc w:val="center"/>
        <w:rPr>
          <w:b/>
        </w:rPr>
      </w:pPr>
    </w:p>
    <w:p w14:paraId="5291D1F0" w14:textId="77777777" w:rsidR="00DB0939" w:rsidRPr="00B92096" w:rsidRDefault="00DB0939" w:rsidP="0015163C">
      <w:pPr>
        <w:tabs>
          <w:tab w:val="left" w:pos="4680"/>
        </w:tabs>
        <w:jc w:val="center"/>
        <w:rPr>
          <w:b/>
        </w:rPr>
      </w:pPr>
    </w:p>
    <w:p w14:paraId="3F2FC080" w14:textId="77777777" w:rsidR="00DB0939" w:rsidRPr="00B92096" w:rsidRDefault="00635198" w:rsidP="0015163C">
      <w:pPr>
        <w:tabs>
          <w:tab w:val="left" w:pos="4680"/>
        </w:tabs>
        <w:jc w:val="center"/>
        <w:rPr>
          <w:b/>
        </w:rPr>
      </w:pPr>
      <w:r>
        <w:rPr>
          <w:b/>
        </w:rPr>
        <w:t xml:space="preserve"> </w:t>
      </w:r>
    </w:p>
    <w:p w14:paraId="25F8BFF3" w14:textId="77777777" w:rsidR="00DB0939" w:rsidRPr="00B92096" w:rsidRDefault="00DB0939" w:rsidP="0015163C">
      <w:pPr>
        <w:tabs>
          <w:tab w:val="left" w:pos="4680"/>
        </w:tabs>
        <w:jc w:val="center"/>
        <w:rPr>
          <w:b/>
        </w:rPr>
      </w:pPr>
    </w:p>
    <w:p w14:paraId="52E891C3" w14:textId="77777777" w:rsidR="00DB0939" w:rsidRPr="00B91E02" w:rsidRDefault="00DB0939" w:rsidP="0015163C">
      <w:pPr>
        <w:tabs>
          <w:tab w:val="left" w:pos="4680"/>
        </w:tabs>
        <w:jc w:val="center"/>
        <w:rPr>
          <w:b/>
          <w:sz w:val="28"/>
          <w:szCs w:val="28"/>
        </w:rPr>
      </w:pPr>
    </w:p>
    <w:p w14:paraId="3F2CC06E" w14:textId="77777777" w:rsidR="0066614C" w:rsidRPr="00B91E02" w:rsidRDefault="00AE37D8" w:rsidP="00DD3622">
      <w:pPr>
        <w:tabs>
          <w:tab w:val="left" w:pos="4680"/>
        </w:tabs>
        <w:spacing w:line="360" w:lineRule="auto"/>
        <w:jc w:val="center"/>
        <w:rPr>
          <w:b/>
          <w:sz w:val="28"/>
          <w:szCs w:val="28"/>
        </w:rPr>
      </w:pPr>
      <w:r w:rsidRPr="00B91E02">
        <w:rPr>
          <w:b/>
          <w:sz w:val="28"/>
          <w:szCs w:val="28"/>
        </w:rPr>
        <w:t xml:space="preserve">Контрольные соотношения </w:t>
      </w:r>
      <w:r w:rsidR="002A64D6" w:rsidRPr="00B91E02">
        <w:rPr>
          <w:b/>
          <w:sz w:val="28"/>
          <w:szCs w:val="28"/>
        </w:rPr>
        <w:t xml:space="preserve">к показателям </w:t>
      </w:r>
    </w:p>
    <w:p w14:paraId="32DF0697" w14:textId="77777777" w:rsidR="009014D3" w:rsidRPr="00B91E02" w:rsidRDefault="006460D8" w:rsidP="00DD3622">
      <w:pPr>
        <w:tabs>
          <w:tab w:val="left" w:pos="4680"/>
        </w:tabs>
        <w:spacing w:line="360" w:lineRule="auto"/>
        <w:jc w:val="center"/>
        <w:rPr>
          <w:b/>
          <w:sz w:val="28"/>
          <w:szCs w:val="28"/>
        </w:rPr>
      </w:pPr>
      <w:r w:rsidRPr="00B91E02">
        <w:rPr>
          <w:b/>
          <w:sz w:val="28"/>
          <w:szCs w:val="28"/>
        </w:rPr>
        <w:t>бухгалтерской</w:t>
      </w:r>
      <w:r w:rsidR="00AE37D8" w:rsidRPr="00B91E02">
        <w:rPr>
          <w:b/>
          <w:sz w:val="28"/>
          <w:szCs w:val="28"/>
        </w:rPr>
        <w:t xml:space="preserve"> отчетности </w:t>
      </w:r>
      <w:r w:rsidR="00D01DBD" w:rsidRPr="00B91E02">
        <w:rPr>
          <w:b/>
          <w:sz w:val="28"/>
          <w:szCs w:val="28"/>
        </w:rPr>
        <w:t>г</w:t>
      </w:r>
      <w:r w:rsidR="0084201D" w:rsidRPr="00B91E02">
        <w:rPr>
          <w:b/>
          <w:sz w:val="28"/>
          <w:szCs w:val="28"/>
        </w:rPr>
        <w:t>осударственных (муниципа</w:t>
      </w:r>
      <w:r w:rsidR="00AE37D8" w:rsidRPr="00B91E02">
        <w:rPr>
          <w:b/>
          <w:sz w:val="28"/>
          <w:szCs w:val="28"/>
        </w:rPr>
        <w:t>л</w:t>
      </w:r>
      <w:r w:rsidR="0084201D" w:rsidRPr="00B91E02">
        <w:rPr>
          <w:b/>
          <w:sz w:val="28"/>
          <w:szCs w:val="28"/>
        </w:rPr>
        <w:t>ь</w:t>
      </w:r>
      <w:r w:rsidR="00AE37D8" w:rsidRPr="00B91E02">
        <w:rPr>
          <w:b/>
          <w:sz w:val="28"/>
          <w:szCs w:val="28"/>
        </w:rPr>
        <w:t>ных</w:t>
      </w:r>
      <w:r w:rsidR="0084201D" w:rsidRPr="00B91E02">
        <w:rPr>
          <w:b/>
          <w:sz w:val="28"/>
          <w:szCs w:val="28"/>
        </w:rPr>
        <w:t>)</w:t>
      </w:r>
      <w:r w:rsidR="00AE37D8" w:rsidRPr="00B91E02">
        <w:rPr>
          <w:b/>
          <w:sz w:val="28"/>
          <w:szCs w:val="28"/>
        </w:rPr>
        <w:t xml:space="preserve"> </w:t>
      </w:r>
    </w:p>
    <w:p w14:paraId="310CA566" w14:textId="77777777" w:rsidR="00DD3622" w:rsidRPr="00B91E02" w:rsidRDefault="0084201D" w:rsidP="00DD3622">
      <w:pPr>
        <w:tabs>
          <w:tab w:val="left" w:pos="4680"/>
        </w:tabs>
        <w:spacing w:line="360" w:lineRule="auto"/>
        <w:jc w:val="center"/>
        <w:rPr>
          <w:b/>
          <w:sz w:val="28"/>
          <w:szCs w:val="28"/>
        </w:rPr>
      </w:pPr>
      <w:r w:rsidRPr="00B91E02">
        <w:rPr>
          <w:b/>
          <w:sz w:val="28"/>
          <w:szCs w:val="28"/>
        </w:rPr>
        <w:t>бю</w:t>
      </w:r>
      <w:r w:rsidR="00AE37D8" w:rsidRPr="00B91E02">
        <w:rPr>
          <w:b/>
          <w:sz w:val="28"/>
          <w:szCs w:val="28"/>
        </w:rPr>
        <w:t>д</w:t>
      </w:r>
      <w:r w:rsidRPr="00B91E02">
        <w:rPr>
          <w:b/>
          <w:sz w:val="28"/>
          <w:szCs w:val="28"/>
        </w:rPr>
        <w:t xml:space="preserve">жетных </w:t>
      </w:r>
      <w:r w:rsidR="00AE37D8" w:rsidRPr="00B91E02">
        <w:rPr>
          <w:b/>
          <w:sz w:val="28"/>
          <w:szCs w:val="28"/>
        </w:rPr>
        <w:t>и</w:t>
      </w:r>
      <w:r w:rsidRPr="00B91E02">
        <w:rPr>
          <w:b/>
          <w:sz w:val="28"/>
          <w:szCs w:val="28"/>
        </w:rPr>
        <w:t xml:space="preserve"> авто</w:t>
      </w:r>
      <w:r w:rsidR="00AE37D8" w:rsidRPr="00B91E02">
        <w:rPr>
          <w:b/>
          <w:sz w:val="28"/>
          <w:szCs w:val="28"/>
        </w:rPr>
        <w:t>н</w:t>
      </w:r>
      <w:r w:rsidRPr="00B91E02">
        <w:rPr>
          <w:b/>
          <w:sz w:val="28"/>
          <w:szCs w:val="28"/>
        </w:rPr>
        <w:t>омных</w:t>
      </w:r>
      <w:r w:rsidR="00AE37D8" w:rsidRPr="00B91E02">
        <w:rPr>
          <w:b/>
          <w:sz w:val="28"/>
          <w:szCs w:val="28"/>
        </w:rPr>
        <w:t xml:space="preserve"> </w:t>
      </w:r>
      <w:r w:rsidRPr="00B91E02">
        <w:rPr>
          <w:b/>
          <w:sz w:val="28"/>
          <w:szCs w:val="28"/>
        </w:rPr>
        <w:t>уч</w:t>
      </w:r>
      <w:r w:rsidR="00AE37D8" w:rsidRPr="00B91E02">
        <w:rPr>
          <w:b/>
          <w:sz w:val="28"/>
          <w:szCs w:val="28"/>
        </w:rPr>
        <w:t>ре</w:t>
      </w:r>
      <w:r w:rsidRPr="00B91E02">
        <w:rPr>
          <w:b/>
          <w:sz w:val="28"/>
          <w:szCs w:val="28"/>
        </w:rPr>
        <w:t>ж</w:t>
      </w:r>
      <w:r w:rsidR="00AE37D8" w:rsidRPr="00B91E02">
        <w:rPr>
          <w:b/>
          <w:sz w:val="28"/>
          <w:szCs w:val="28"/>
        </w:rPr>
        <w:t>ден</w:t>
      </w:r>
      <w:r w:rsidRPr="00B91E02">
        <w:rPr>
          <w:b/>
          <w:sz w:val="28"/>
          <w:szCs w:val="28"/>
        </w:rPr>
        <w:t>ий</w:t>
      </w:r>
      <w:r w:rsidR="006460D8" w:rsidRPr="00B91E02">
        <w:rPr>
          <w:b/>
          <w:sz w:val="28"/>
          <w:szCs w:val="28"/>
        </w:rPr>
        <w:t xml:space="preserve">, представляемой в Федеральное </w:t>
      </w:r>
    </w:p>
    <w:p w14:paraId="4D320C07" w14:textId="77777777" w:rsidR="009014D3" w:rsidRPr="00B91E02" w:rsidRDefault="006460D8" w:rsidP="00DD3622">
      <w:pPr>
        <w:tabs>
          <w:tab w:val="left" w:pos="4680"/>
        </w:tabs>
        <w:spacing w:line="360" w:lineRule="auto"/>
        <w:jc w:val="center"/>
        <w:rPr>
          <w:b/>
          <w:sz w:val="28"/>
          <w:szCs w:val="28"/>
        </w:rPr>
      </w:pPr>
      <w:r w:rsidRPr="00B91E02">
        <w:rPr>
          <w:b/>
          <w:sz w:val="28"/>
          <w:szCs w:val="28"/>
        </w:rPr>
        <w:t xml:space="preserve">казначейство главными распорядителями </w:t>
      </w:r>
      <w:r w:rsidR="002A64D6" w:rsidRPr="00B91E02">
        <w:rPr>
          <w:b/>
          <w:sz w:val="28"/>
          <w:szCs w:val="28"/>
        </w:rPr>
        <w:t xml:space="preserve">средств </w:t>
      </w:r>
      <w:r w:rsidRPr="00B91E02">
        <w:rPr>
          <w:b/>
          <w:sz w:val="28"/>
          <w:szCs w:val="28"/>
        </w:rPr>
        <w:t xml:space="preserve">федерального бюджета, </w:t>
      </w:r>
    </w:p>
    <w:p w14:paraId="14043772" w14:textId="77777777" w:rsidR="0066614C" w:rsidRPr="00B91E02" w:rsidRDefault="006460D8" w:rsidP="00DD3622">
      <w:pPr>
        <w:tabs>
          <w:tab w:val="left" w:pos="4680"/>
        </w:tabs>
        <w:spacing w:line="360" w:lineRule="auto"/>
        <w:jc w:val="center"/>
        <w:rPr>
          <w:b/>
          <w:sz w:val="28"/>
          <w:szCs w:val="28"/>
        </w:rPr>
      </w:pPr>
      <w:r w:rsidRPr="00B91E02">
        <w:rPr>
          <w:b/>
          <w:sz w:val="28"/>
          <w:szCs w:val="28"/>
        </w:rPr>
        <w:t>финансовыми органами субъекто</w:t>
      </w:r>
      <w:r w:rsidR="00DB0939" w:rsidRPr="00B91E02">
        <w:rPr>
          <w:b/>
          <w:sz w:val="28"/>
          <w:szCs w:val="28"/>
        </w:rPr>
        <w:t>в</w:t>
      </w:r>
      <w:r w:rsidR="00B7190D" w:rsidRPr="00B91E02">
        <w:rPr>
          <w:b/>
          <w:sz w:val="28"/>
          <w:szCs w:val="28"/>
        </w:rPr>
        <w:t xml:space="preserve"> Российской Федерации</w:t>
      </w:r>
      <w:r w:rsidR="00DB0939" w:rsidRPr="00B91E02">
        <w:rPr>
          <w:b/>
          <w:sz w:val="28"/>
          <w:szCs w:val="28"/>
        </w:rPr>
        <w:t xml:space="preserve"> и</w:t>
      </w:r>
      <w:r w:rsidR="00B7190D" w:rsidRPr="00B91E02">
        <w:rPr>
          <w:b/>
          <w:sz w:val="28"/>
          <w:szCs w:val="28"/>
        </w:rPr>
        <w:t xml:space="preserve"> </w:t>
      </w:r>
    </w:p>
    <w:p w14:paraId="00CFCE29" w14:textId="77777777" w:rsidR="0066614C" w:rsidRPr="00B91E02" w:rsidRDefault="00B7190D" w:rsidP="00DD3622">
      <w:pPr>
        <w:tabs>
          <w:tab w:val="left" w:pos="4680"/>
        </w:tabs>
        <w:spacing w:line="360" w:lineRule="auto"/>
        <w:jc w:val="center"/>
        <w:rPr>
          <w:b/>
          <w:sz w:val="28"/>
          <w:szCs w:val="28"/>
        </w:rPr>
      </w:pPr>
      <w:r w:rsidRPr="00B91E02">
        <w:rPr>
          <w:b/>
          <w:sz w:val="28"/>
          <w:szCs w:val="28"/>
        </w:rPr>
        <w:t>органами управления</w:t>
      </w:r>
      <w:r w:rsidR="00DB0939" w:rsidRPr="00B91E02">
        <w:rPr>
          <w:b/>
          <w:sz w:val="28"/>
          <w:szCs w:val="28"/>
        </w:rPr>
        <w:t xml:space="preserve"> государственными </w:t>
      </w:r>
    </w:p>
    <w:p w14:paraId="3F24A1C8" w14:textId="77777777" w:rsidR="00AE37D8" w:rsidRPr="00B91E02" w:rsidRDefault="00DB0939" w:rsidP="00DD3622">
      <w:pPr>
        <w:tabs>
          <w:tab w:val="left" w:pos="4680"/>
        </w:tabs>
        <w:spacing w:line="360" w:lineRule="auto"/>
        <w:jc w:val="center"/>
        <w:rPr>
          <w:b/>
          <w:sz w:val="28"/>
          <w:szCs w:val="28"/>
        </w:rPr>
      </w:pPr>
      <w:r w:rsidRPr="00B91E02">
        <w:rPr>
          <w:b/>
          <w:sz w:val="28"/>
          <w:szCs w:val="28"/>
        </w:rPr>
        <w:t>внебюджетными фондами.</w:t>
      </w:r>
    </w:p>
    <w:p w14:paraId="7B5F59E8" w14:textId="77777777" w:rsidR="006928BC" w:rsidRPr="00B92096" w:rsidRDefault="006928BC" w:rsidP="001B7616">
      <w:pPr>
        <w:jc w:val="center"/>
        <w:rPr>
          <w:b/>
        </w:rPr>
      </w:pPr>
    </w:p>
    <w:p w14:paraId="1409264D" w14:textId="77777777" w:rsidR="006460D8" w:rsidRPr="00B92096" w:rsidRDefault="006460D8" w:rsidP="001B7616">
      <w:pPr>
        <w:jc w:val="center"/>
        <w:rPr>
          <w:b/>
        </w:rPr>
      </w:pPr>
    </w:p>
    <w:p w14:paraId="3E0F05C1" w14:textId="77777777" w:rsidR="006460D8" w:rsidRPr="00B92096" w:rsidRDefault="006460D8" w:rsidP="001B7616">
      <w:pPr>
        <w:jc w:val="center"/>
        <w:rPr>
          <w:b/>
        </w:rPr>
      </w:pPr>
    </w:p>
    <w:p w14:paraId="615C9647" w14:textId="77777777" w:rsidR="006460D8" w:rsidRPr="00B92096" w:rsidRDefault="006460D8" w:rsidP="001B7616">
      <w:pPr>
        <w:jc w:val="center"/>
        <w:rPr>
          <w:b/>
        </w:rPr>
      </w:pPr>
    </w:p>
    <w:p w14:paraId="37FE017A" w14:textId="77777777" w:rsidR="006460D8" w:rsidRPr="00B92096" w:rsidRDefault="006460D8" w:rsidP="001B7616">
      <w:pPr>
        <w:jc w:val="center"/>
        <w:rPr>
          <w:b/>
        </w:rPr>
      </w:pPr>
    </w:p>
    <w:p w14:paraId="268B7D70" w14:textId="77777777" w:rsidR="006460D8" w:rsidRPr="00B92096" w:rsidRDefault="006460D8" w:rsidP="001B7616">
      <w:pPr>
        <w:jc w:val="center"/>
        <w:rPr>
          <w:b/>
        </w:rPr>
      </w:pPr>
    </w:p>
    <w:p w14:paraId="5057FC8A" w14:textId="77777777" w:rsidR="006460D8" w:rsidRPr="00B92096" w:rsidRDefault="006460D8" w:rsidP="001B7616">
      <w:pPr>
        <w:jc w:val="center"/>
        <w:rPr>
          <w:b/>
        </w:rPr>
      </w:pPr>
    </w:p>
    <w:p w14:paraId="5A802594" w14:textId="77777777" w:rsidR="006460D8" w:rsidRPr="00B92096" w:rsidRDefault="006460D8" w:rsidP="001B7616">
      <w:pPr>
        <w:jc w:val="center"/>
        <w:rPr>
          <w:b/>
        </w:rPr>
      </w:pPr>
    </w:p>
    <w:p w14:paraId="012E8ABE" w14:textId="77777777" w:rsidR="006460D8" w:rsidRPr="00B92096" w:rsidRDefault="006460D8" w:rsidP="001B7616">
      <w:pPr>
        <w:jc w:val="center"/>
        <w:rPr>
          <w:b/>
        </w:rPr>
      </w:pPr>
    </w:p>
    <w:p w14:paraId="718D44AE" w14:textId="77777777" w:rsidR="006460D8" w:rsidRPr="00B92096" w:rsidRDefault="006460D8" w:rsidP="001B7616">
      <w:pPr>
        <w:jc w:val="center"/>
        <w:rPr>
          <w:b/>
        </w:rPr>
      </w:pPr>
    </w:p>
    <w:p w14:paraId="5390C71D" w14:textId="77777777" w:rsidR="006460D8" w:rsidRPr="00B92096" w:rsidRDefault="009014D3" w:rsidP="002A64D6">
      <w:pPr>
        <w:jc w:val="center"/>
        <w:rPr>
          <w:b/>
        </w:rPr>
      </w:pPr>
      <w:r w:rsidRPr="00B92096">
        <w:rPr>
          <w:b/>
        </w:rPr>
        <w:br w:type="page"/>
      </w:r>
      <w:bookmarkStart w:id="4" w:name="_Toc310429013"/>
      <w:r w:rsidR="00501AB9" w:rsidRPr="00B92096">
        <w:rPr>
          <w:b/>
        </w:rPr>
        <w:lastRenderedPageBreak/>
        <w:t>Оглавление.</w:t>
      </w:r>
      <w:bookmarkEnd w:id="4"/>
    </w:p>
    <w:p w14:paraId="74338B4F" w14:textId="77777777" w:rsidR="006460D8" w:rsidRPr="00B92096" w:rsidRDefault="006460D8" w:rsidP="00C37BE6">
      <w:pPr>
        <w:jc w:val="both"/>
        <w:rPr>
          <w:b/>
        </w:rPr>
      </w:pPr>
    </w:p>
    <w:p w14:paraId="4E899B4B" w14:textId="77777777" w:rsidR="0085703A" w:rsidRDefault="00703FCF">
      <w:pPr>
        <w:pStyle w:val="12"/>
        <w:rPr>
          <w:rFonts w:asciiTheme="minorHAnsi" w:eastAsiaTheme="minorEastAsia" w:hAnsiTheme="minorHAnsi" w:cstheme="minorBidi"/>
          <w:b w:val="0"/>
          <w:sz w:val="22"/>
          <w:szCs w:val="22"/>
        </w:rPr>
      </w:pPr>
      <w:r w:rsidRPr="00B92096">
        <w:fldChar w:fldCharType="begin"/>
      </w:r>
      <w:r w:rsidRPr="00B92096">
        <w:instrText xml:space="preserve"> TOC \o "1-1" \h \z \u </w:instrText>
      </w:r>
      <w:r w:rsidRPr="00B92096">
        <w:fldChar w:fldCharType="separate"/>
      </w:r>
      <w:hyperlink w:anchor="_Toc216972910" w:history="1">
        <w:r w:rsidR="0085703A" w:rsidRPr="009E7DB6">
          <w:rPr>
            <w:rStyle w:val="af"/>
          </w:rPr>
          <w:t>1. Общие положения</w:t>
        </w:r>
        <w:r w:rsidR="0085703A">
          <w:rPr>
            <w:webHidden/>
          </w:rPr>
          <w:tab/>
        </w:r>
        <w:r w:rsidR="0085703A">
          <w:rPr>
            <w:webHidden/>
          </w:rPr>
          <w:fldChar w:fldCharType="begin"/>
        </w:r>
        <w:r w:rsidR="0085703A">
          <w:rPr>
            <w:webHidden/>
          </w:rPr>
          <w:instrText xml:space="preserve"> PAGEREF _Toc216972910 \h </w:instrText>
        </w:r>
        <w:r w:rsidR="0085703A">
          <w:rPr>
            <w:webHidden/>
          </w:rPr>
        </w:r>
        <w:r w:rsidR="0085703A">
          <w:rPr>
            <w:webHidden/>
          </w:rPr>
          <w:fldChar w:fldCharType="separate"/>
        </w:r>
        <w:r w:rsidR="0085703A">
          <w:rPr>
            <w:webHidden/>
          </w:rPr>
          <w:t>3</w:t>
        </w:r>
        <w:r w:rsidR="0085703A">
          <w:rPr>
            <w:webHidden/>
          </w:rPr>
          <w:fldChar w:fldCharType="end"/>
        </w:r>
      </w:hyperlink>
    </w:p>
    <w:p w14:paraId="101779B8" w14:textId="77777777" w:rsidR="0085703A" w:rsidRDefault="00A67D93">
      <w:pPr>
        <w:pStyle w:val="12"/>
        <w:rPr>
          <w:rFonts w:asciiTheme="minorHAnsi" w:eastAsiaTheme="minorEastAsia" w:hAnsiTheme="minorHAnsi" w:cstheme="minorBidi"/>
          <w:b w:val="0"/>
          <w:sz w:val="22"/>
          <w:szCs w:val="22"/>
        </w:rPr>
      </w:pPr>
      <w:hyperlink w:anchor="_Toc216972911" w:history="1">
        <w:r w:rsidR="0085703A" w:rsidRPr="009E7DB6">
          <w:rPr>
            <w:rStyle w:val="af"/>
          </w:rPr>
          <w:t>2. Контрольные соотношения для внутридокументного контроля Отчета об исполнении учреждением плана его финансово – хозяйственной деятельности (ф. 0503737)</w:t>
        </w:r>
        <w:r w:rsidR="0085703A">
          <w:rPr>
            <w:webHidden/>
          </w:rPr>
          <w:tab/>
        </w:r>
        <w:r w:rsidR="0085703A">
          <w:rPr>
            <w:webHidden/>
          </w:rPr>
          <w:fldChar w:fldCharType="begin"/>
        </w:r>
        <w:r w:rsidR="0085703A">
          <w:rPr>
            <w:webHidden/>
          </w:rPr>
          <w:instrText xml:space="preserve"> PAGEREF _Toc216972911 \h </w:instrText>
        </w:r>
        <w:r w:rsidR="0085703A">
          <w:rPr>
            <w:webHidden/>
          </w:rPr>
        </w:r>
        <w:r w:rsidR="0085703A">
          <w:rPr>
            <w:webHidden/>
          </w:rPr>
          <w:fldChar w:fldCharType="separate"/>
        </w:r>
        <w:r w:rsidR="0085703A">
          <w:rPr>
            <w:webHidden/>
          </w:rPr>
          <w:t>4</w:t>
        </w:r>
        <w:r w:rsidR="0085703A">
          <w:rPr>
            <w:webHidden/>
          </w:rPr>
          <w:fldChar w:fldCharType="end"/>
        </w:r>
      </w:hyperlink>
    </w:p>
    <w:p w14:paraId="6FA549C7" w14:textId="77777777" w:rsidR="0085703A" w:rsidRDefault="00A67D93">
      <w:pPr>
        <w:pStyle w:val="12"/>
        <w:rPr>
          <w:rFonts w:asciiTheme="minorHAnsi" w:eastAsiaTheme="minorEastAsia" w:hAnsiTheme="minorHAnsi" w:cstheme="minorBidi"/>
          <w:b w:val="0"/>
          <w:sz w:val="22"/>
          <w:szCs w:val="22"/>
        </w:rPr>
      </w:pPr>
      <w:hyperlink w:anchor="_Toc216972912" w:history="1">
        <w:r w:rsidR="0085703A" w:rsidRPr="009E7DB6">
          <w:rPr>
            <w:rStyle w:val="af"/>
          </w:rPr>
          <w:t>3. Контрольные соотношения для внутридокументного контроля ф. 0503738 «Отчет о принятых учреждением обязательствах».</w:t>
        </w:r>
        <w:r w:rsidR="0085703A">
          <w:rPr>
            <w:webHidden/>
          </w:rPr>
          <w:tab/>
        </w:r>
        <w:r w:rsidR="0085703A">
          <w:rPr>
            <w:webHidden/>
          </w:rPr>
          <w:fldChar w:fldCharType="begin"/>
        </w:r>
        <w:r w:rsidR="0085703A">
          <w:rPr>
            <w:webHidden/>
          </w:rPr>
          <w:instrText xml:space="preserve"> PAGEREF _Toc216972912 \h </w:instrText>
        </w:r>
        <w:r w:rsidR="0085703A">
          <w:rPr>
            <w:webHidden/>
          </w:rPr>
        </w:r>
        <w:r w:rsidR="0085703A">
          <w:rPr>
            <w:webHidden/>
          </w:rPr>
          <w:fldChar w:fldCharType="separate"/>
        </w:r>
        <w:r w:rsidR="0085703A">
          <w:rPr>
            <w:webHidden/>
          </w:rPr>
          <w:t>9</w:t>
        </w:r>
        <w:r w:rsidR="0085703A">
          <w:rPr>
            <w:webHidden/>
          </w:rPr>
          <w:fldChar w:fldCharType="end"/>
        </w:r>
      </w:hyperlink>
    </w:p>
    <w:p w14:paraId="330C5181" w14:textId="77777777" w:rsidR="0085703A" w:rsidRDefault="00A67D93">
      <w:pPr>
        <w:pStyle w:val="12"/>
        <w:rPr>
          <w:rFonts w:asciiTheme="minorHAnsi" w:eastAsiaTheme="minorEastAsia" w:hAnsiTheme="minorHAnsi" w:cstheme="minorBidi"/>
          <w:b w:val="0"/>
          <w:sz w:val="22"/>
          <w:szCs w:val="22"/>
        </w:rPr>
      </w:pPr>
      <w:hyperlink w:anchor="_Toc216972913" w:history="1">
        <w:r w:rsidR="0085703A" w:rsidRPr="009E7DB6">
          <w:rPr>
            <w:rStyle w:val="af"/>
          </w:rPr>
          <w:t>4. Контрольные соотношения для внутридокументного контроля ф. 0503738-НП «Отчет о принятых учреждением обязательствах по национальным проектам».</w:t>
        </w:r>
        <w:r w:rsidR="0085703A">
          <w:rPr>
            <w:webHidden/>
          </w:rPr>
          <w:tab/>
        </w:r>
        <w:r w:rsidR="0085703A">
          <w:rPr>
            <w:webHidden/>
          </w:rPr>
          <w:fldChar w:fldCharType="begin"/>
        </w:r>
        <w:r w:rsidR="0085703A">
          <w:rPr>
            <w:webHidden/>
          </w:rPr>
          <w:instrText xml:space="preserve"> PAGEREF _Toc216972913 \h </w:instrText>
        </w:r>
        <w:r w:rsidR="0085703A">
          <w:rPr>
            <w:webHidden/>
          </w:rPr>
        </w:r>
        <w:r w:rsidR="0085703A">
          <w:rPr>
            <w:webHidden/>
          </w:rPr>
          <w:fldChar w:fldCharType="separate"/>
        </w:r>
        <w:r w:rsidR="0085703A">
          <w:rPr>
            <w:webHidden/>
          </w:rPr>
          <w:t>11</w:t>
        </w:r>
        <w:r w:rsidR="0085703A">
          <w:rPr>
            <w:webHidden/>
          </w:rPr>
          <w:fldChar w:fldCharType="end"/>
        </w:r>
      </w:hyperlink>
    </w:p>
    <w:p w14:paraId="7A9F7F3A" w14:textId="77777777" w:rsidR="0085703A" w:rsidRDefault="00A67D93">
      <w:pPr>
        <w:pStyle w:val="12"/>
        <w:rPr>
          <w:rFonts w:asciiTheme="minorHAnsi" w:eastAsiaTheme="minorEastAsia" w:hAnsiTheme="minorHAnsi" w:cstheme="minorBidi"/>
          <w:b w:val="0"/>
          <w:sz w:val="22"/>
          <w:szCs w:val="22"/>
        </w:rPr>
      </w:pPr>
      <w:hyperlink w:anchor="_Toc216972914" w:history="1">
        <w:r w:rsidR="0085703A" w:rsidRPr="009E7DB6">
          <w:rPr>
            <w:rStyle w:val="af"/>
          </w:rPr>
          <w:t>5. Баланс государственного (муниципального) учреждения (ф. 0503730). Контрольные соотношения для внутридокументного контроля</w:t>
        </w:r>
        <w:r w:rsidR="0085703A">
          <w:rPr>
            <w:webHidden/>
          </w:rPr>
          <w:tab/>
        </w:r>
        <w:r w:rsidR="0085703A">
          <w:rPr>
            <w:webHidden/>
          </w:rPr>
          <w:fldChar w:fldCharType="begin"/>
        </w:r>
        <w:r w:rsidR="0085703A">
          <w:rPr>
            <w:webHidden/>
          </w:rPr>
          <w:instrText xml:space="preserve"> PAGEREF _Toc216972914 \h </w:instrText>
        </w:r>
        <w:r w:rsidR="0085703A">
          <w:rPr>
            <w:webHidden/>
          </w:rPr>
        </w:r>
        <w:r w:rsidR="0085703A">
          <w:rPr>
            <w:webHidden/>
          </w:rPr>
          <w:fldChar w:fldCharType="separate"/>
        </w:r>
        <w:r w:rsidR="0085703A">
          <w:rPr>
            <w:webHidden/>
          </w:rPr>
          <w:t>13</w:t>
        </w:r>
        <w:r w:rsidR="0085703A">
          <w:rPr>
            <w:webHidden/>
          </w:rPr>
          <w:fldChar w:fldCharType="end"/>
        </w:r>
      </w:hyperlink>
    </w:p>
    <w:p w14:paraId="53E0CB35" w14:textId="77777777" w:rsidR="0085703A" w:rsidRDefault="00A67D93">
      <w:pPr>
        <w:pStyle w:val="12"/>
        <w:rPr>
          <w:rFonts w:asciiTheme="minorHAnsi" w:eastAsiaTheme="minorEastAsia" w:hAnsiTheme="minorHAnsi" w:cstheme="minorBidi"/>
          <w:b w:val="0"/>
          <w:sz w:val="22"/>
          <w:szCs w:val="22"/>
        </w:rPr>
      </w:pPr>
      <w:hyperlink w:anchor="_Toc216972915" w:history="1">
        <w:r w:rsidR="0085703A" w:rsidRPr="009E7DB6">
          <w:rPr>
            <w:rStyle w:val="af"/>
          </w:rPr>
          <w:t>6. Контрольные соотношения для внутридокументного контроля ф. 0503721 «Отчет о финансовых результатах деятельности учреждения»</w:t>
        </w:r>
        <w:r w:rsidR="0085703A">
          <w:rPr>
            <w:webHidden/>
          </w:rPr>
          <w:tab/>
        </w:r>
        <w:r w:rsidR="0085703A">
          <w:rPr>
            <w:webHidden/>
          </w:rPr>
          <w:fldChar w:fldCharType="begin"/>
        </w:r>
        <w:r w:rsidR="0085703A">
          <w:rPr>
            <w:webHidden/>
          </w:rPr>
          <w:instrText xml:space="preserve"> PAGEREF _Toc216972915 \h </w:instrText>
        </w:r>
        <w:r w:rsidR="0085703A">
          <w:rPr>
            <w:webHidden/>
          </w:rPr>
        </w:r>
        <w:r w:rsidR="0085703A">
          <w:rPr>
            <w:webHidden/>
          </w:rPr>
          <w:fldChar w:fldCharType="separate"/>
        </w:r>
        <w:r w:rsidR="0085703A">
          <w:rPr>
            <w:webHidden/>
          </w:rPr>
          <w:t>16</w:t>
        </w:r>
        <w:r w:rsidR="0085703A">
          <w:rPr>
            <w:webHidden/>
          </w:rPr>
          <w:fldChar w:fldCharType="end"/>
        </w:r>
      </w:hyperlink>
    </w:p>
    <w:p w14:paraId="71E082E6" w14:textId="77777777" w:rsidR="0085703A" w:rsidRDefault="00A67D93">
      <w:pPr>
        <w:pStyle w:val="12"/>
        <w:rPr>
          <w:rFonts w:asciiTheme="minorHAnsi" w:eastAsiaTheme="minorEastAsia" w:hAnsiTheme="minorHAnsi" w:cstheme="minorBidi"/>
          <w:b w:val="0"/>
          <w:sz w:val="22"/>
          <w:szCs w:val="22"/>
        </w:rPr>
      </w:pPr>
      <w:hyperlink w:anchor="_Toc216972916" w:history="1">
        <w:r w:rsidR="0085703A" w:rsidRPr="009E7DB6">
          <w:rPr>
            <w:rStyle w:val="af"/>
          </w:rPr>
          <w:t>7. Контрольные соотношения для внутридокументного контроля ф. 0503725 «Справка по консолидируемым расчетам учреждения»</w:t>
        </w:r>
        <w:r w:rsidR="0085703A">
          <w:rPr>
            <w:webHidden/>
          </w:rPr>
          <w:tab/>
        </w:r>
        <w:r w:rsidR="0085703A">
          <w:rPr>
            <w:webHidden/>
          </w:rPr>
          <w:fldChar w:fldCharType="begin"/>
        </w:r>
        <w:r w:rsidR="0085703A">
          <w:rPr>
            <w:webHidden/>
          </w:rPr>
          <w:instrText xml:space="preserve"> PAGEREF _Toc216972916 \h </w:instrText>
        </w:r>
        <w:r w:rsidR="0085703A">
          <w:rPr>
            <w:webHidden/>
          </w:rPr>
        </w:r>
        <w:r w:rsidR="0085703A">
          <w:rPr>
            <w:webHidden/>
          </w:rPr>
          <w:fldChar w:fldCharType="separate"/>
        </w:r>
        <w:r w:rsidR="0085703A">
          <w:rPr>
            <w:webHidden/>
          </w:rPr>
          <w:t>20</w:t>
        </w:r>
        <w:r w:rsidR="0085703A">
          <w:rPr>
            <w:webHidden/>
          </w:rPr>
          <w:fldChar w:fldCharType="end"/>
        </w:r>
      </w:hyperlink>
    </w:p>
    <w:p w14:paraId="4D0A98CE" w14:textId="77777777" w:rsidR="0085703A" w:rsidRDefault="00A67D93">
      <w:pPr>
        <w:pStyle w:val="12"/>
        <w:rPr>
          <w:rFonts w:asciiTheme="minorHAnsi" w:eastAsiaTheme="minorEastAsia" w:hAnsiTheme="minorHAnsi" w:cstheme="minorBidi"/>
          <w:b w:val="0"/>
          <w:sz w:val="22"/>
          <w:szCs w:val="22"/>
        </w:rPr>
      </w:pPr>
      <w:hyperlink w:anchor="_Toc216972917" w:history="1">
        <w:r w:rsidR="0085703A" w:rsidRPr="009E7DB6">
          <w:rPr>
            <w:rStyle w:val="af"/>
          </w:rPr>
          <w:t>8. Контрольные соотношения для внутридокументного контроля ф. 0503768 «Сведения о движении нефинансовых активов учреждения»</w:t>
        </w:r>
        <w:r w:rsidR="0085703A">
          <w:rPr>
            <w:webHidden/>
          </w:rPr>
          <w:tab/>
        </w:r>
        <w:r w:rsidR="0085703A">
          <w:rPr>
            <w:webHidden/>
          </w:rPr>
          <w:fldChar w:fldCharType="begin"/>
        </w:r>
        <w:r w:rsidR="0085703A">
          <w:rPr>
            <w:webHidden/>
          </w:rPr>
          <w:instrText xml:space="preserve"> PAGEREF _Toc216972917 \h </w:instrText>
        </w:r>
        <w:r w:rsidR="0085703A">
          <w:rPr>
            <w:webHidden/>
          </w:rPr>
        </w:r>
        <w:r w:rsidR="0085703A">
          <w:rPr>
            <w:webHidden/>
          </w:rPr>
          <w:fldChar w:fldCharType="separate"/>
        </w:r>
        <w:r w:rsidR="0085703A">
          <w:rPr>
            <w:webHidden/>
          </w:rPr>
          <w:t>21</w:t>
        </w:r>
        <w:r w:rsidR="0085703A">
          <w:rPr>
            <w:webHidden/>
          </w:rPr>
          <w:fldChar w:fldCharType="end"/>
        </w:r>
      </w:hyperlink>
    </w:p>
    <w:p w14:paraId="2A94FC5E" w14:textId="77777777" w:rsidR="0085703A" w:rsidRDefault="00A67D93">
      <w:pPr>
        <w:pStyle w:val="12"/>
        <w:rPr>
          <w:rFonts w:asciiTheme="minorHAnsi" w:eastAsiaTheme="minorEastAsia" w:hAnsiTheme="minorHAnsi" w:cstheme="minorBidi"/>
          <w:b w:val="0"/>
          <w:sz w:val="22"/>
          <w:szCs w:val="22"/>
        </w:rPr>
      </w:pPr>
      <w:hyperlink w:anchor="_Toc216972918" w:history="1">
        <w:r w:rsidR="0085703A" w:rsidRPr="009E7DB6">
          <w:rPr>
            <w:rStyle w:val="af"/>
          </w:rPr>
          <w:t>9. Контрольные соотношения для внутридокументного контроля ф. 0503769 «Сведения по кредиторской и дебиторской задолженности учреждения»</w:t>
        </w:r>
        <w:r w:rsidR="0085703A">
          <w:rPr>
            <w:webHidden/>
          </w:rPr>
          <w:tab/>
        </w:r>
        <w:r w:rsidR="0085703A">
          <w:rPr>
            <w:webHidden/>
          </w:rPr>
          <w:fldChar w:fldCharType="begin"/>
        </w:r>
        <w:r w:rsidR="0085703A">
          <w:rPr>
            <w:webHidden/>
          </w:rPr>
          <w:instrText xml:space="preserve"> PAGEREF _Toc216972918 \h </w:instrText>
        </w:r>
        <w:r w:rsidR="0085703A">
          <w:rPr>
            <w:webHidden/>
          </w:rPr>
        </w:r>
        <w:r w:rsidR="0085703A">
          <w:rPr>
            <w:webHidden/>
          </w:rPr>
          <w:fldChar w:fldCharType="separate"/>
        </w:r>
        <w:r w:rsidR="0085703A">
          <w:rPr>
            <w:webHidden/>
          </w:rPr>
          <w:t>29</w:t>
        </w:r>
        <w:r w:rsidR="0085703A">
          <w:rPr>
            <w:webHidden/>
          </w:rPr>
          <w:fldChar w:fldCharType="end"/>
        </w:r>
      </w:hyperlink>
    </w:p>
    <w:p w14:paraId="30A25A59" w14:textId="77777777" w:rsidR="0085703A" w:rsidRDefault="00A67D93">
      <w:pPr>
        <w:pStyle w:val="12"/>
        <w:rPr>
          <w:rFonts w:asciiTheme="minorHAnsi" w:eastAsiaTheme="minorEastAsia" w:hAnsiTheme="minorHAnsi" w:cstheme="minorBidi"/>
          <w:b w:val="0"/>
          <w:sz w:val="22"/>
          <w:szCs w:val="22"/>
        </w:rPr>
      </w:pPr>
      <w:hyperlink w:anchor="_Toc216972919" w:history="1">
        <w:r w:rsidR="0085703A" w:rsidRPr="009E7DB6">
          <w:rPr>
            <w:rStyle w:val="af"/>
          </w:rPr>
          <w:t>10. Контрольные соотношения для внутридокументного контроля ф. 0503771 «Сведения о финансовых вложениях учреждения»</w:t>
        </w:r>
        <w:r w:rsidR="0085703A">
          <w:rPr>
            <w:webHidden/>
          </w:rPr>
          <w:tab/>
        </w:r>
        <w:r w:rsidR="0085703A">
          <w:rPr>
            <w:webHidden/>
          </w:rPr>
          <w:fldChar w:fldCharType="begin"/>
        </w:r>
        <w:r w:rsidR="0085703A">
          <w:rPr>
            <w:webHidden/>
          </w:rPr>
          <w:instrText xml:space="preserve"> PAGEREF _Toc216972919 \h </w:instrText>
        </w:r>
        <w:r w:rsidR="0085703A">
          <w:rPr>
            <w:webHidden/>
          </w:rPr>
        </w:r>
        <w:r w:rsidR="0085703A">
          <w:rPr>
            <w:webHidden/>
          </w:rPr>
          <w:fldChar w:fldCharType="separate"/>
        </w:r>
        <w:r w:rsidR="0085703A">
          <w:rPr>
            <w:webHidden/>
          </w:rPr>
          <w:t>38</w:t>
        </w:r>
        <w:r w:rsidR="0085703A">
          <w:rPr>
            <w:webHidden/>
          </w:rPr>
          <w:fldChar w:fldCharType="end"/>
        </w:r>
      </w:hyperlink>
    </w:p>
    <w:p w14:paraId="5F70C4A6" w14:textId="77777777" w:rsidR="0085703A" w:rsidRDefault="00A67D93">
      <w:pPr>
        <w:pStyle w:val="12"/>
        <w:rPr>
          <w:rFonts w:asciiTheme="minorHAnsi" w:eastAsiaTheme="minorEastAsia" w:hAnsiTheme="minorHAnsi" w:cstheme="minorBidi"/>
          <w:b w:val="0"/>
          <w:sz w:val="22"/>
          <w:szCs w:val="22"/>
        </w:rPr>
      </w:pPr>
      <w:hyperlink w:anchor="_Toc216972920" w:history="1">
        <w:r w:rsidR="0085703A" w:rsidRPr="009E7DB6">
          <w:rPr>
            <w:rStyle w:val="af"/>
          </w:rPr>
          <w:t>11. Контрольные Соотношения для внутридокументного контроля ф. 0503772 «Сведения о суммах заимствований»</w:t>
        </w:r>
        <w:r w:rsidR="0085703A">
          <w:rPr>
            <w:webHidden/>
          </w:rPr>
          <w:tab/>
        </w:r>
        <w:r w:rsidR="0085703A">
          <w:rPr>
            <w:webHidden/>
          </w:rPr>
          <w:fldChar w:fldCharType="begin"/>
        </w:r>
        <w:r w:rsidR="0085703A">
          <w:rPr>
            <w:webHidden/>
          </w:rPr>
          <w:instrText xml:space="preserve"> PAGEREF _Toc216972920 \h </w:instrText>
        </w:r>
        <w:r w:rsidR="0085703A">
          <w:rPr>
            <w:webHidden/>
          </w:rPr>
        </w:r>
        <w:r w:rsidR="0085703A">
          <w:rPr>
            <w:webHidden/>
          </w:rPr>
          <w:fldChar w:fldCharType="separate"/>
        </w:r>
        <w:r w:rsidR="0085703A">
          <w:rPr>
            <w:webHidden/>
          </w:rPr>
          <w:t>38</w:t>
        </w:r>
        <w:r w:rsidR="0085703A">
          <w:rPr>
            <w:webHidden/>
          </w:rPr>
          <w:fldChar w:fldCharType="end"/>
        </w:r>
      </w:hyperlink>
    </w:p>
    <w:p w14:paraId="0434F69D" w14:textId="77777777" w:rsidR="0085703A" w:rsidRDefault="00A67D93">
      <w:pPr>
        <w:pStyle w:val="12"/>
        <w:rPr>
          <w:rFonts w:asciiTheme="minorHAnsi" w:eastAsiaTheme="minorEastAsia" w:hAnsiTheme="minorHAnsi" w:cstheme="minorBidi"/>
          <w:b w:val="0"/>
          <w:sz w:val="22"/>
          <w:szCs w:val="22"/>
        </w:rPr>
      </w:pPr>
      <w:hyperlink w:anchor="_Toc216972921" w:history="1">
        <w:r w:rsidR="0085703A" w:rsidRPr="009E7DB6">
          <w:rPr>
            <w:rStyle w:val="af"/>
          </w:rPr>
          <w:t>12. Контрольные соотношения для внутридокументного контроля ф. 0503773 «Сведения об изменении остатков валюты баланса учреждения»</w:t>
        </w:r>
        <w:r w:rsidR="0085703A">
          <w:rPr>
            <w:webHidden/>
          </w:rPr>
          <w:tab/>
        </w:r>
        <w:r w:rsidR="0085703A">
          <w:rPr>
            <w:webHidden/>
          </w:rPr>
          <w:fldChar w:fldCharType="begin"/>
        </w:r>
        <w:r w:rsidR="0085703A">
          <w:rPr>
            <w:webHidden/>
          </w:rPr>
          <w:instrText xml:space="preserve"> PAGEREF _Toc216972921 \h </w:instrText>
        </w:r>
        <w:r w:rsidR="0085703A">
          <w:rPr>
            <w:webHidden/>
          </w:rPr>
        </w:r>
        <w:r w:rsidR="0085703A">
          <w:rPr>
            <w:webHidden/>
          </w:rPr>
          <w:fldChar w:fldCharType="separate"/>
        </w:r>
        <w:r w:rsidR="0085703A">
          <w:rPr>
            <w:webHidden/>
          </w:rPr>
          <w:t>39</w:t>
        </w:r>
        <w:r w:rsidR="0085703A">
          <w:rPr>
            <w:webHidden/>
          </w:rPr>
          <w:fldChar w:fldCharType="end"/>
        </w:r>
      </w:hyperlink>
    </w:p>
    <w:p w14:paraId="7EE5A47F" w14:textId="77777777" w:rsidR="0085703A" w:rsidRDefault="00A67D93">
      <w:pPr>
        <w:pStyle w:val="12"/>
        <w:rPr>
          <w:rFonts w:asciiTheme="minorHAnsi" w:eastAsiaTheme="minorEastAsia" w:hAnsiTheme="minorHAnsi" w:cstheme="minorBidi"/>
          <w:b w:val="0"/>
          <w:sz w:val="22"/>
          <w:szCs w:val="22"/>
        </w:rPr>
      </w:pPr>
      <w:hyperlink w:anchor="_Toc216972922" w:history="1">
        <w:r w:rsidR="0085703A" w:rsidRPr="009E7DB6">
          <w:rPr>
            <w:rStyle w:val="af"/>
          </w:rPr>
          <w:t>13. Контрольные соотношения для внутридокументного контроля ф. 0503779 «Сведения об остатках денежных средств учреждения»</w:t>
        </w:r>
        <w:r w:rsidR="0085703A">
          <w:rPr>
            <w:webHidden/>
          </w:rPr>
          <w:tab/>
        </w:r>
        <w:r w:rsidR="0085703A">
          <w:rPr>
            <w:webHidden/>
          </w:rPr>
          <w:fldChar w:fldCharType="begin"/>
        </w:r>
        <w:r w:rsidR="0085703A">
          <w:rPr>
            <w:webHidden/>
          </w:rPr>
          <w:instrText xml:space="preserve"> PAGEREF _Toc216972922 \h </w:instrText>
        </w:r>
        <w:r w:rsidR="0085703A">
          <w:rPr>
            <w:webHidden/>
          </w:rPr>
        </w:r>
        <w:r w:rsidR="0085703A">
          <w:rPr>
            <w:webHidden/>
          </w:rPr>
          <w:fldChar w:fldCharType="separate"/>
        </w:r>
        <w:r w:rsidR="0085703A">
          <w:rPr>
            <w:webHidden/>
          </w:rPr>
          <w:t>49</w:t>
        </w:r>
        <w:r w:rsidR="0085703A">
          <w:rPr>
            <w:webHidden/>
          </w:rPr>
          <w:fldChar w:fldCharType="end"/>
        </w:r>
      </w:hyperlink>
    </w:p>
    <w:p w14:paraId="4AE49692" w14:textId="77777777" w:rsidR="0085703A" w:rsidRDefault="00A67D93">
      <w:pPr>
        <w:pStyle w:val="12"/>
        <w:rPr>
          <w:rFonts w:asciiTheme="minorHAnsi" w:eastAsiaTheme="minorEastAsia" w:hAnsiTheme="minorHAnsi" w:cstheme="minorBidi"/>
          <w:b w:val="0"/>
          <w:sz w:val="22"/>
          <w:szCs w:val="22"/>
        </w:rPr>
      </w:pPr>
      <w:hyperlink w:anchor="_Toc216972923" w:history="1">
        <w:r w:rsidR="0085703A" w:rsidRPr="009E7DB6">
          <w:rPr>
            <w:rStyle w:val="af"/>
          </w:rPr>
          <w:t>14. Сведения о принятых и неисполненных обязательствах (ф. 0503775).</w:t>
        </w:r>
        <w:r w:rsidR="0085703A">
          <w:rPr>
            <w:webHidden/>
          </w:rPr>
          <w:tab/>
        </w:r>
        <w:r w:rsidR="0085703A">
          <w:rPr>
            <w:webHidden/>
          </w:rPr>
          <w:fldChar w:fldCharType="begin"/>
        </w:r>
        <w:r w:rsidR="0085703A">
          <w:rPr>
            <w:webHidden/>
          </w:rPr>
          <w:instrText xml:space="preserve"> PAGEREF _Toc216972923 \h </w:instrText>
        </w:r>
        <w:r w:rsidR="0085703A">
          <w:rPr>
            <w:webHidden/>
          </w:rPr>
        </w:r>
        <w:r w:rsidR="0085703A">
          <w:rPr>
            <w:webHidden/>
          </w:rPr>
          <w:fldChar w:fldCharType="separate"/>
        </w:r>
        <w:r w:rsidR="0085703A">
          <w:rPr>
            <w:webHidden/>
          </w:rPr>
          <w:t>50</w:t>
        </w:r>
        <w:r w:rsidR="0085703A">
          <w:rPr>
            <w:webHidden/>
          </w:rPr>
          <w:fldChar w:fldCharType="end"/>
        </w:r>
      </w:hyperlink>
    </w:p>
    <w:p w14:paraId="3E713163" w14:textId="77777777" w:rsidR="0085703A" w:rsidRDefault="00A67D93">
      <w:pPr>
        <w:pStyle w:val="12"/>
        <w:rPr>
          <w:rFonts w:asciiTheme="minorHAnsi" w:eastAsiaTheme="minorEastAsia" w:hAnsiTheme="minorHAnsi" w:cstheme="minorBidi"/>
          <w:b w:val="0"/>
          <w:sz w:val="22"/>
          <w:szCs w:val="22"/>
        </w:rPr>
      </w:pPr>
      <w:hyperlink w:anchor="_Toc216972924" w:history="1">
        <w:r w:rsidR="0085703A" w:rsidRPr="009E7DB6">
          <w:rPr>
            <w:rStyle w:val="af"/>
          </w:rPr>
          <w:t>15. Отчет о движении денежных средств учреждения ф.0503723</w:t>
        </w:r>
        <w:r w:rsidR="0085703A">
          <w:rPr>
            <w:webHidden/>
          </w:rPr>
          <w:tab/>
        </w:r>
        <w:r w:rsidR="0085703A">
          <w:rPr>
            <w:webHidden/>
          </w:rPr>
          <w:fldChar w:fldCharType="begin"/>
        </w:r>
        <w:r w:rsidR="0085703A">
          <w:rPr>
            <w:webHidden/>
          </w:rPr>
          <w:instrText xml:space="preserve"> PAGEREF _Toc216972924 \h </w:instrText>
        </w:r>
        <w:r w:rsidR="0085703A">
          <w:rPr>
            <w:webHidden/>
          </w:rPr>
        </w:r>
        <w:r w:rsidR="0085703A">
          <w:rPr>
            <w:webHidden/>
          </w:rPr>
          <w:fldChar w:fldCharType="separate"/>
        </w:r>
        <w:r w:rsidR="0085703A">
          <w:rPr>
            <w:webHidden/>
          </w:rPr>
          <w:t>51</w:t>
        </w:r>
        <w:r w:rsidR="0085703A">
          <w:rPr>
            <w:webHidden/>
          </w:rPr>
          <w:fldChar w:fldCharType="end"/>
        </w:r>
      </w:hyperlink>
    </w:p>
    <w:p w14:paraId="17806E58" w14:textId="77777777" w:rsidR="0085703A" w:rsidRDefault="00A67D93">
      <w:pPr>
        <w:pStyle w:val="12"/>
        <w:rPr>
          <w:rFonts w:asciiTheme="minorHAnsi" w:eastAsiaTheme="minorEastAsia" w:hAnsiTheme="minorHAnsi" w:cstheme="minorBidi"/>
          <w:b w:val="0"/>
          <w:sz w:val="22"/>
          <w:szCs w:val="22"/>
        </w:rPr>
      </w:pPr>
      <w:hyperlink w:anchor="_Toc216972925" w:history="1">
        <w:r w:rsidR="0085703A" w:rsidRPr="009E7DB6">
          <w:rPr>
            <w:rStyle w:val="af"/>
          </w:rPr>
          <w:t>16. Разделительный (ликвидационный) баланс государственного (муниципального) учреждения (ОКУД 0503830).</w:t>
        </w:r>
        <w:r w:rsidR="0085703A">
          <w:rPr>
            <w:webHidden/>
          </w:rPr>
          <w:tab/>
        </w:r>
        <w:r w:rsidR="0085703A">
          <w:rPr>
            <w:webHidden/>
          </w:rPr>
          <w:fldChar w:fldCharType="begin"/>
        </w:r>
        <w:r w:rsidR="0085703A">
          <w:rPr>
            <w:webHidden/>
          </w:rPr>
          <w:instrText xml:space="preserve"> PAGEREF _Toc216972925 \h </w:instrText>
        </w:r>
        <w:r w:rsidR="0085703A">
          <w:rPr>
            <w:webHidden/>
          </w:rPr>
        </w:r>
        <w:r w:rsidR="0085703A">
          <w:rPr>
            <w:webHidden/>
          </w:rPr>
          <w:fldChar w:fldCharType="separate"/>
        </w:r>
        <w:r w:rsidR="0085703A">
          <w:rPr>
            <w:webHidden/>
          </w:rPr>
          <w:t>61</w:t>
        </w:r>
        <w:r w:rsidR="0085703A">
          <w:rPr>
            <w:webHidden/>
          </w:rPr>
          <w:fldChar w:fldCharType="end"/>
        </w:r>
      </w:hyperlink>
    </w:p>
    <w:p w14:paraId="3515F578" w14:textId="77777777" w:rsidR="0085703A" w:rsidRDefault="00A67D93">
      <w:pPr>
        <w:pStyle w:val="12"/>
        <w:rPr>
          <w:rFonts w:asciiTheme="minorHAnsi" w:eastAsiaTheme="minorEastAsia" w:hAnsiTheme="minorHAnsi" w:cstheme="minorBidi"/>
          <w:b w:val="0"/>
          <w:sz w:val="22"/>
          <w:szCs w:val="22"/>
        </w:rPr>
      </w:pPr>
      <w:hyperlink w:anchor="_Toc216972926" w:history="1">
        <w:r w:rsidR="0085703A" w:rsidRPr="009E7DB6">
          <w:rPr>
            <w:rStyle w:val="af"/>
          </w:rPr>
          <w:t>17. Справка по заключению учреждением счетов бухгалтерского учета отчетного финансового года (ф. 0503710)</w:t>
        </w:r>
        <w:r w:rsidR="0085703A">
          <w:rPr>
            <w:webHidden/>
          </w:rPr>
          <w:tab/>
        </w:r>
        <w:r w:rsidR="0085703A">
          <w:rPr>
            <w:webHidden/>
          </w:rPr>
          <w:fldChar w:fldCharType="begin"/>
        </w:r>
        <w:r w:rsidR="0085703A">
          <w:rPr>
            <w:webHidden/>
          </w:rPr>
          <w:instrText xml:space="preserve"> PAGEREF _Toc216972926 \h </w:instrText>
        </w:r>
        <w:r w:rsidR="0085703A">
          <w:rPr>
            <w:webHidden/>
          </w:rPr>
        </w:r>
        <w:r w:rsidR="0085703A">
          <w:rPr>
            <w:webHidden/>
          </w:rPr>
          <w:fldChar w:fldCharType="separate"/>
        </w:r>
        <w:r w:rsidR="0085703A">
          <w:rPr>
            <w:webHidden/>
          </w:rPr>
          <w:t>61</w:t>
        </w:r>
        <w:r w:rsidR="0085703A">
          <w:rPr>
            <w:webHidden/>
          </w:rPr>
          <w:fldChar w:fldCharType="end"/>
        </w:r>
      </w:hyperlink>
    </w:p>
    <w:p w14:paraId="2676CBB8" w14:textId="77777777" w:rsidR="0085703A" w:rsidRDefault="00A67D93">
      <w:pPr>
        <w:pStyle w:val="12"/>
        <w:rPr>
          <w:rFonts w:asciiTheme="minorHAnsi" w:eastAsiaTheme="minorEastAsia" w:hAnsiTheme="minorHAnsi" w:cstheme="minorBidi"/>
          <w:b w:val="0"/>
          <w:sz w:val="22"/>
          <w:szCs w:val="22"/>
        </w:rPr>
      </w:pPr>
      <w:hyperlink w:anchor="_Toc216972927" w:history="1">
        <w:r w:rsidR="0085703A" w:rsidRPr="009E7DB6">
          <w:rPr>
            <w:rStyle w:val="af"/>
          </w:rPr>
          <w:t>18. Сведения об объектах незавершенного строительства, вложениях в объекты недвижимого имущества бюджетного (автономного) учреждения (ф. 0503790).</w:t>
        </w:r>
        <w:r w:rsidR="0085703A">
          <w:rPr>
            <w:webHidden/>
          </w:rPr>
          <w:tab/>
        </w:r>
        <w:r w:rsidR="0085703A">
          <w:rPr>
            <w:webHidden/>
          </w:rPr>
          <w:fldChar w:fldCharType="begin"/>
        </w:r>
        <w:r w:rsidR="0085703A">
          <w:rPr>
            <w:webHidden/>
          </w:rPr>
          <w:instrText xml:space="preserve"> PAGEREF _Toc216972927 \h </w:instrText>
        </w:r>
        <w:r w:rsidR="0085703A">
          <w:rPr>
            <w:webHidden/>
          </w:rPr>
        </w:r>
        <w:r w:rsidR="0085703A">
          <w:rPr>
            <w:webHidden/>
          </w:rPr>
          <w:fldChar w:fldCharType="separate"/>
        </w:r>
        <w:r w:rsidR="0085703A">
          <w:rPr>
            <w:webHidden/>
          </w:rPr>
          <w:t>69</w:t>
        </w:r>
        <w:r w:rsidR="0085703A">
          <w:rPr>
            <w:webHidden/>
          </w:rPr>
          <w:fldChar w:fldCharType="end"/>
        </w:r>
      </w:hyperlink>
    </w:p>
    <w:p w14:paraId="3672247E" w14:textId="77777777" w:rsidR="0085703A" w:rsidRDefault="00A67D93">
      <w:pPr>
        <w:pStyle w:val="12"/>
        <w:rPr>
          <w:rFonts w:asciiTheme="minorHAnsi" w:eastAsiaTheme="minorEastAsia" w:hAnsiTheme="minorHAnsi" w:cstheme="minorBidi"/>
          <w:b w:val="0"/>
          <w:sz w:val="22"/>
          <w:szCs w:val="22"/>
        </w:rPr>
      </w:pPr>
      <w:hyperlink w:anchor="_Toc216972928" w:history="1">
        <w:r w:rsidR="0085703A" w:rsidRPr="009E7DB6">
          <w:rPr>
            <w:rStyle w:val="af"/>
          </w:rPr>
          <w:t>19. Сведения об исполнении судебных решений по денежным обязательствам учреждения (ф. 0503295)</w:t>
        </w:r>
        <w:r w:rsidR="0085703A">
          <w:rPr>
            <w:webHidden/>
          </w:rPr>
          <w:tab/>
        </w:r>
        <w:r w:rsidR="0085703A">
          <w:rPr>
            <w:webHidden/>
          </w:rPr>
          <w:fldChar w:fldCharType="begin"/>
        </w:r>
        <w:r w:rsidR="0085703A">
          <w:rPr>
            <w:webHidden/>
          </w:rPr>
          <w:instrText xml:space="preserve"> PAGEREF _Toc216972928 \h </w:instrText>
        </w:r>
        <w:r w:rsidR="0085703A">
          <w:rPr>
            <w:webHidden/>
          </w:rPr>
        </w:r>
        <w:r w:rsidR="0085703A">
          <w:rPr>
            <w:webHidden/>
          </w:rPr>
          <w:fldChar w:fldCharType="separate"/>
        </w:r>
        <w:r w:rsidR="0085703A">
          <w:rPr>
            <w:webHidden/>
          </w:rPr>
          <w:t>72</w:t>
        </w:r>
        <w:r w:rsidR="0085703A">
          <w:rPr>
            <w:webHidden/>
          </w:rPr>
          <w:fldChar w:fldCharType="end"/>
        </w:r>
      </w:hyperlink>
    </w:p>
    <w:p w14:paraId="53EEB6A9" w14:textId="77777777" w:rsidR="0085703A" w:rsidRDefault="00A67D93">
      <w:pPr>
        <w:pStyle w:val="12"/>
        <w:rPr>
          <w:rFonts w:asciiTheme="minorHAnsi" w:eastAsiaTheme="minorEastAsia" w:hAnsiTheme="minorHAnsi" w:cstheme="minorBidi"/>
          <w:b w:val="0"/>
          <w:sz w:val="22"/>
          <w:szCs w:val="22"/>
        </w:rPr>
      </w:pPr>
      <w:hyperlink w:anchor="_Toc216972929" w:history="1">
        <w:r w:rsidR="0085703A" w:rsidRPr="009E7DB6">
          <w:rPr>
            <w:rStyle w:val="af"/>
          </w:rPr>
          <w:t>20. Сведения об исполнении плана финансово-хозяйственной деятельности (ф. 0503766)</w:t>
        </w:r>
        <w:r w:rsidR="0085703A">
          <w:rPr>
            <w:webHidden/>
          </w:rPr>
          <w:tab/>
        </w:r>
        <w:r w:rsidR="0085703A">
          <w:rPr>
            <w:webHidden/>
          </w:rPr>
          <w:fldChar w:fldCharType="begin"/>
        </w:r>
        <w:r w:rsidR="0085703A">
          <w:rPr>
            <w:webHidden/>
          </w:rPr>
          <w:instrText xml:space="preserve"> PAGEREF _Toc216972929 \h </w:instrText>
        </w:r>
        <w:r w:rsidR="0085703A">
          <w:rPr>
            <w:webHidden/>
          </w:rPr>
        </w:r>
        <w:r w:rsidR="0085703A">
          <w:rPr>
            <w:webHidden/>
          </w:rPr>
          <w:fldChar w:fldCharType="separate"/>
        </w:r>
        <w:r w:rsidR="0085703A">
          <w:rPr>
            <w:webHidden/>
          </w:rPr>
          <w:t>73</w:t>
        </w:r>
        <w:r w:rsidR="0085703A">
          <w:rPr>
            <w:webHidden/>
          </w:rPr>
          <w:fldChar w:fldCharType="end"/>
        </w:r>
      </w:hyperlink>
    </w:p>
    <w:p w14:paraId="07E256C7" w14:textId="77777777" w:rsidR="0085703A" w:rsidRDefault="00A67D93">
      <w:pPr>
        <w:pStyle w:val="12"/>
        <w:rPr>
          <w:rFonts w:asciiTheme="minorHAnsi" w:eastAsiaTheme="minorEastAsia" w:hAnsiTheme="minorHAnsi" w:cstheme="minorBidi"/>
          <w:b w:val="0"/>
          <w:sz w:val="22"/>
          <w:szCs w:val="22"/>
        </w:rPr>
      </w:pPr>
      <w:hyperlink w:anchor="_Toc216972930" w:history="1">
        <w:r w:rsidR="0085703A" w:rsidRPr="009E7DB6">
          <w:rPr>
            <w:rStyle w:val="af"/>
          </w:rPr>
          <w:t>21. Контрольные соотношения между показателями форм бухгалтерской отчетности бюджетных и автономных учреждений</w:t>
        </w:r>
        <w:r w:rsidR="0085703A">
          <w:rPr>
            <w:webHidden/>
          </w:rPr>
          <w:tab/>
        </w:r>
        <w:r w:rsidR="0085703A">
          <w:rPr>
            <w:webHidden/>
          </w:rPr>
          <w:fldChar w:fldCharType="begin"/>
        </w:r>
        <w:r w:rsidR="0085703A">
          <w:rPr>
            <w:webHidden/>
          </w:rPr>
          <w:instrText xml:space="preserve"> PAGEREF _Toc216972930 \h </w:instrText>
        </w:r>
        <w:r w:rsidR="0085703A">
          <w:rPr>
            <w:webHidden/>
          </w:rPr>
        </w:r>
        <w:r w:rsidR="0085703A">
          <w:rPr>
            <w:webHidden/>
          </w:rPr>
          <w:fldChar w:fldCharType="separate"/>
        </w:r>
        <w:r w:rsidR="0085703A">
          <w:rPr>
            <w:webHidden/>
          </w:rPr>
          <w:t>75</w:t>
        </w:r>
        <w:r w:rsidR="0085703A">
          <w:rPr>
            <w:webHidden/>
          </w:rPr>
          <w:fldChar w:fldCharType="end"/>
        </w:r>
      </w:hyperlink>
    </w:p>
    <w:p w14:paraId="1127BA8E" w14:textId="77777777" w:rsidR="0085703A" w:rsidRDefault="00A67D93">
      <w:pPr>
        <w:pStyle w:val="12"/>
        <w:rPr>
          <w:rFonts w:asciiTheme="minorHAnsi" w:eastAsiaTheme="minorEastAsia" w:hAnsiTheme="minorHAnsi" w:cstheme="minorBidi"/>
          <w:b w:val="0"/>
          <w:sz w:val="22"/>
          <w:szCs w:val="22"/>
        </w:rPr>
      </w:pPr>
      <w:hyperlink w:anchor="_Toc216972931" w:history="1">
        <w:r w:rsidR="0085703A" w:rsidRPr="009E7DB6">
          <w:rPr>
            <w:rStyle w:val="af"/>
          </w:rPr>
          <w:t>22. Требования к соответствию показателей сводной бухгалтерской отчетности государственных (муниципальных) бюджетных и автономных учреждений показателям бюджетной отчетности главных распорядителей средств бюджетов, осуществляющих функции и полномочия учредителей, бюджетной отчетности Федерального казначейства (территориальных органов Федерального казначейства)</w:t>
        </w:r>
        <w:r w:rsidR="0085703A">
          <w:rPr>
            <w:webHidden/>
          </w:rPr>
          <w:tab/>
        </w:r>
        <w:r w:rsidR="0085703A">
          <w:rPr>
            <w:webHidden/>
          </w:rPr>
          <w:fldChar w:fldCharType="begin"/>
        </w:r>
        <w:r w:rsidR="0085703A">
          <w:rPr>
            <w:webHidden/>
          </w:rPr>
          <w:instrText xml:space="preserve"> PAGEREF _Toc216972931 \h </w:instrText>
        </w:r>
        <w:r w:rsidR="0085703A">
          <w:rPr>
            <w:webHidden/>
          </w:rPr>
        </w:r>
        <w:r w:rsidR="0085703A">
          <w:rPr>
            <w:webHidden/>
          </w:rPr>
          <w:fldChar w:fldCharType="separate"/>
        </w:r>
        <w:r w:rsidR="0085703A">
          <w:rPr>
            <w:webHidden/>
          </w:rPr>
          <w:t>153</w:t>
        </w:r>
        <w:r w:rsidR="0085703A">
          <w:rPr>
            <w:webHidden/>
          </w:rPr>
          <w:fldChar w:fldCharType="end"/>
        </w:r>
      </w:hyperlink>
    </w:p>
    <w:p w14:paraId="7B762121" w14:textId="77777777" w:rsidR="00B25321" w:rsidRPr="00B92096" w:rsidRDefault="00703FCF" w:rsidP="00C37BE6">
      <w:pPr>
        <w:spacing w:line="360" w:lineRule="auto"/>
        <w:jc w:val="both"/>
      </w:pPr>
      <w:r w:rsidRPr="00B92096">
        <w:fldChar w:fldCharType="end"/>
      </w:r>
    </w:p>
    <w:p w14:paraId="7DE1D8A2" w14:textId="77777777" w:rsidR="0059425C" w:rsidRDefault="0059425C" w:rsidP="00094D8C">
      <w:pPr>
        <w:rPr>
          <w:b/>
        </w:rPr>
      </w:pPr>
    </w:p>
    <w:p w14:paraId="5C40C38C" w14:textId="77777777" w:rsidR="009F2490" w:rsidRDefault="009F2490" w:rsidP="00094D8C">
      <w:pPr>
        <w:rPr>
          <w:b/>
        </w:rPr>
      </w:pPr>
    </w:p>
    <w:p w14:paraId="3B9AC613" w14:textId="77777777" w:rsidR="00034643" w:rsidRDefault="00034643" w:rsidP="00094D8C">
      <w:pPr>
        <w:rPr>
          <w:b/>
        </w:rPr>
      </w:pPr>
    </w:p>
    <w:p w14:paraId="3BAD962D" w14:textId="77777777" w:rsidR="00034643" w:rsidRDefault="00034643" w:rsidP="00094D8C">
      <w:pPr>
        <w:rPr>
          <w:b/>
        </w:rPr>
      </w:pPr>
    </w:p>
    <w:p w14:paraId="0D671CEF" w14:textId="77777777" w:rsidR="00034643" w:rsidRDefault="00034643" w:rsidP="00094D8C">
      <w:pPr>
        <w:rPr>
          <w:b/>
        </w:rPr>
      </w:pPr>
    </w:p>
    <w:p w14:paraId="47CDB578" w14:textId="77777777" w:rsidR="00034643" w:rsidRPr="00B92096" w:rsidRDefault="00034643" w:rsidP="00094D8C">
      <w:pPr>
        <w:rPr>
          <w:b/>
        </w:rPr>
      </w:pPr>
    </w:p>
    <w:p w14:paraId="39B7A2B9" w14:textId="77777777" w:rsidR="0059425C" w:rsidRPr="00B92096" w:rsidRDefault="0059425C" w:rsidP="00094D8C">
      <w:pPr>
        <w:rPr>
          <w:b/>
        </w:rPr>
      </w:pPr>
    </w:p>
    <w:p w14:paraId="54EA5CC9" w14:textId="77777777" w:rsidR="0059425C" w:rsidRPr="00B92096" w:rsidRDefault="0059425C" w:rsidP="00094D8C">
      <w:pPr>
        <w:rPr>
          <w:b/>
        </w:rPr>
      </w:pPr>
    </w:p>
    <w:p w14:paraId="3DF67318" w14:textId="77777777" w:rsidR="0059425C" w:rsidRPr="00B92096" w:rsidRDefault="005E2083" w:rsidP="00B92096">
      <w:pPr>
        <w:outlineLvl w:val="0"/>
        <w:rPr>
          <w:b/>
        </w:rPr>
      </w:pPr>
      <w:r w:rsidRPr="00B92096">
        <w:rPr>
          <w:b/>
        </w:rPr>
        <w:br w:type="page"/>
      </w:r>
      <w:bookmarkStart w:id="5" w:name="_Toc372029726"/>
      <w:bookmarkStart w:id="6" w:name="_Toc216972910"/>
      <w:bookmarkStart w:id="7" w:name="_Toc310429014"/>
      <w:r w:rsidR="00157A48">
        <w:rPr>
          <w:b/>
        </w:rPr>
        <w:lastRenderedPageBreak/>
        <w:t xml:space="preserve">1. </w:t>
      </w:r>
      <w:r w:rsidR="0059425C" w:rsidRPr="00B92096">
        <w:rPr>
          <w:b/>
        </w:rPr>
        <w:t>Общие положения</w:t>
      </w:r>
      <w:bookmarkEnd w:id="5"/>
      <w:bookmarkEnd w:id="6"/>
    </w:p>
    <w:p w14:paraId="4926C0D5" w14:textId="77777777" w:rsidR="0059425C" w:rsidRPr="00B92096" w:rsidRDefault="0059425C" w:rsidP="00094D8C"/>
    <w:p w14:paraId="6EC09A6C" w14:textId="77777777" w:rsidR="0059425C" w:rsidRPr="00B92096" w:rsidRDefault="0059425C" w:rsidP="005661F7">
      <w:pPr>
        <w:ind w:firstLine="720"/>
        <w:jc w:val="both"/>
      </w:pPr>
      <w:r w:rsidRPr="00B92096">
        <w:t xml:space="preserve">Настоящие контрольные соотношения разработаны Федеральным казначейством на основании требований </w:t>
      </w:r>
      <w:r w:rsidR="00B45FFC" w:rsidRPr="00B92096">
        <w:t>П</w:t>
      </w:r>
      <w:r w:rsidR="003350C4" w:rsidRPr="00B92096">
        <w:t>риказа</w:t>
      </w:r>
      <w:r w:rsidR="00B45FFC" w:rsidRPr="00B92096">
        <w:t xml:space="preserve"> </w:t>
      </w:r>
      <w:r w:rsidR="003350C4" w:rsidRPr="00B92096">
        <w:t xml:space="preserve">Минфина России </w:t>
      </w:r>
      <w:r w:rsidR="00B45FFC" w:rsidRPr="00B92096">
        <w:t xml:space="preserve">от 25 марта 2011 г. </w:t>
      </w:r>
      <w:r w:rsidR="003350C4" w:rsidRPr="00B92096">
        <w:t>№</w:t>
      </w:r>
      <w:r w:rsidR="00B45FFC" w:rsidRPr="00B92096">
        <w:t xml:space="preserve">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r w:rsidR="00FC5647">
        <w:t xml:space="preserve"> </w:t>
      </w:r>
      <w:r w:rsidR="005661F7" w:rsidRPr="005661F7">
        <w:t>(</w:t>
      </w:r>
      <w:r w:rsidR="00FC5647">
        <w:t>в редакции, действующей на отчетную дату</w:t>
      </w:r>
      <w:r w:rsidR="005661F7" w:rsidRPr="005661F7">
        <w:t>)</w:t>
      </w:r>
      <w:r w:rsidR="00B45FFC" w:rsidRPr="00B92096">
        <w:t xml:space="preserve">  </w:t>
      </w:r>
      <w:r w:rsidRPr="00B92096">
        <w:t xml:space="preserve">(далее - Инструкция № </w:t>
      </w:r>
      <w:r w:rsidR="00B45FFC" w:rsidRPr="00B92096">
        <w:t>33</w:t>
      </w:r>
      <w:r w:rsidRPr="00B92096">
        <w:t xml:space="preserve">н) и с учетом </w:t>
      </w:r>
      <w:r w:rsidR="005661F7">
        <w:t>дополнительных критериев по раскрытию информации при составлении и представлении годовой консолидированной бухгалтерской отчетности государственных бюджетных и автономных учреждений главными администраторами средств федерального бюджета</w:t>
      </w:r>
      <w:r w:rsidR="00F1751C" w:rsidRPr="00B92096">
        <w:t xml:space="preserve">, </w:t>
      </w:r>
      <w:r w:rsidRPr="00B92096">
        <w:t>финансовыми органами субъектов Российской Федерации в целях е</w:t>
      </w:r>
      <w:r w:rsidR="00B45FFC" w:rsidRPr="00B92096">
        <w:t>е</w:t>
      </w:r>
      <w:r w:rsidRPr="00B92096">
        <w:t xml:space="preserve"> последующего представления в Федеральное казначейство.</w:t>
      </w:r>
    </w:p>
    <w:p w14:paraId="6DF1026A" w14:textId="77777777" w:rsidR="0059425C" w:rsidRPr="00B92096" w:rsidRDefault="0059425C" w:rsidP="00B92096">
      <w:pPr>
        <w:ind w:firstLine="720"/>
        <w:jc w:val="both"/>
      </w:pPr>
      <w:r w:rsidRPr="00B92096">
        <w:t>Настоящий документ раскрывает алгоритмы контроля показателей б</w:t>
      </w:r>
      <w:r w:rsidR="00B45FFC" w:rsidRPr="00B92096">
        <w:t>ухгалтерской</w:t>
      </w:r>
      <w:r w:rsidRPr="00B92096">
        <w:t xml:space="preserve"> отчетности, применяемые в прикладном программном обеспечении Федерального казначейства в части: </w:t>
      </w:r>
    </w:p>
    <w:p w14:paraId="51F68CF9" w14:textId="77777777" w:rsidR="0059425C" w:rsidRPr="00B92096" w:rsidRDefault="0059425C" w:rsidP="00B92096">
      <w:pPr>
        <w:ind w:firstLine="720"/>
        <w:jc w:val="both"/>
      </w:pPr>
      <w:r w:rsidRPr="00B92096">
        <w:t>контроля взаимосвязанных показателей в рамках одной формы, представленной субъектом отчетности (внутридокументный контроль);</w:t>
      </w:r>
    </w:p>
    <w:p w14:paraId="7A8B1F05" w14:textId="77777777" w:rsidR="0059425C" w:rsidRPr="00B92096" w:rsidRDefault="0059425C" w:rsidP="00B92096">
      <w:pPr>
        <w:ind w:firstLine="720"/>
        <w:jc w:val="both"/>
      </w:pPr>
      <w:r w:rsidRPr="00B92096">
        <w:t>контроля взаимосвязанных показателей различных форм, представленных субъектом отчетности (междокументный</w:t>
      </w:r>
      <w:r w:rsidR="003350C4" w:rsidRPr="00B92096">
        <w:t xml:space="preserve"> контроль);</w:t>
      </w:r>
    </w:p>
    <w:p w14:paraId="4631F89B" w14:textId="77777777" w:rsidR="003350C4" w:rsidRPr="00B92096" w:rsidRDefault="003350C4" w:rsidP="00B92096">
      <w:pPr>
        <w:ind w:firstLine="720"/>
        <w:jc w:val="both"/>
      </w:pPr>
      <w:r w:rsidRPr="00B92096">
        <w:t xml:space="preserve">контроля соответствия показателей бюджетной отчетности и показателей сводной бухгалтерской отчетности бюджетных и автономных учреждений; </w:t>
      </w:r>
    </w:p>
    <w:p w14:paraId="061B1A78" w14:textId="77777777" w:rsidR="0059425C" w:rsidRPr="00B92096" w:rsidRDefault="0059425C" w:rsidP="00B92096">
      <w:pPr>
        <w:ind w:firstLine="720"/>
        <w:jc w:val="both"/>
      </w:pPr>
      <w:r w:rsidRPr="00B92096">
        <w:t>Настоящий документ не содержит требований к форматам передачи информации, используемой нормативно-справочной информации.</w:t>
      </w:r>
    </w:p>
    <w:p w14:paraId="58D31DFF" w14:textId="77777777" w:rsidR="0059425C" w:rsidRPr="00B92096" w:rsidRDefault="0059425C" w:rsidP="00B92096">
      <w:pPr>
        <w:ind w:firstLine="720"/>
        <w:jc w:val="both"/>
      </w:pPr>
      <w:r w:rsidRPr="00B92096">
        <w:t>Каждое контрольное соотношение структурировано на две части (правую и левую), разделенные знаком сравнения (равно, не равно, больше, меньше и т.п.).</w:t>
      </w:r>
    </w:p>
    <w:p w14:paraId="3632A684" w14:textId="77777777" w:rsidR="0059425C" w:rsidRPr="00B92096" w:rsidRDefault="0059425C" w:rsidP="00B92096">
      <w:pPr>
        <w:ind w:firstLine="720"/>
        <w:jc w:val="both"/>
      </w:pPr>
      <w:r w:rsidRPr="00B92096">
        <w:t>Вычисление правой и левой частей осуществляется с помощью стандартных математических операций, применяемых к строкам и графам отчетной (отчетных) форм.</w:t>
      </w:r>
    </w:p>
    <w:p w14:paraId="502AD87D" w14:textId="77777777" w:rsidR="0059425C" w:rsidRPr="00B92096" w:rsidRDefault="0059425C" w:rsidP="00B92096">
      <w:pPr>
        <w:ind w:firstLine="720"/>
        <w:jc w:val="both"/>
      </w:pPr>
      <w:r w:rsidRPr="00B92096">
        <w:t>В случае,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идентификацию строки (графы) (коды бюджетной классификации, коды счетов бюджетного учета и т.п.).</w:t>
      </w:r>
    </w:p>
    <w:p w14:paraId="16C018A4" w14:textId="77777777" w:rsidR="0059425C" w:rsidRPr="00B92096" w:rsidRDefault="0059425C" w:rsidP="00B92096">
      <w:pPr>
        <w:ind w:firstLine="720"/>
        <w:jc w:val="both"/>
      </w:pPr>
      <w:r w:rsidRPr="00B92096">
        <w:t xml:space="preserve">Результат сравнения правой и левой части имеет логический тип: Да/Нет. </w:t>
      </w:r>
    </w:p>
    <w:p w14:paraId="627E0E43" w14:textId="77777777" w:rsidR="0059425C" w:rsidRPr="00B92096" w:rsidRDefault="0059425C" w:rsidP="00B92096">
      <w:pPr>
        <w:ind w:firstLine="720"/>
        <w:jc w:val="both"/>
      </w:pPr>
      <w:r w:rsidRPr="00B92096">
        <w:t>В случае, если правая (левая) часть контрольного соотношения удовлетворяет условию сравнения с левой (правой) его частью (результат «Да») - контрольное соотношение считается выполненным.</w:t>
      </w:r>
    </w:p>
    <w:p w14:paraId="18F61382" w14:textId="77777777" w:rsidR="0059425C" w:rsidRPr="00B92096" w:rsidRDefault="0059425C" w:rsidP="00B92096">
      <w:pPr>
        <w:ind w:firstLine="720"/>
        <w:jc w:val="both"/>
      </w:pPr>
      <w:r w:rsidRPr="00B92096">
        <w:t>В случае,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14:paraId="33571CAC" w14:textId="77777777" w:rsidR="0059425C" w:rsidRPr="00B92096" w:rsidRDefault="0059425C" w:rsidP="00B92096">
      <w:pPr>
        <w:ind w:firstLine="720"/>
        <w:jc w:val="both"/>
      </w:pPr>
      <w:r w:rsidRPr="00B92096">
        <w:t>В случае,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14:paraId="2FF3C009" w14:textId="77777777" w:rsidR="0059425C" w:rsidRPr="00B92096" w:rsidRDefault="0059425C" w:rsidP="00B92096">
      <w:pPr>
        <w:ind w:firstLine="720"/>
        <w:jc w:val="both"/>
      </w:pPr>
      <w:r w:rsidRPr="00B92096">
        <w:t>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«Контроль показателя» (например, «</w:t>
      </w:r>
      <w:r w:rsidR="003350C4" w:rsidRPr="00B92096">
        <w:t>показатель подлежит отражению в положительном значении</w:t>
      </w:r>
      <w:r w:rsidRPr="00B92096">
        <w:t>»).</w:t>
      </w:r>
    </w:p>
    <w:p w14:paraId="351AF309" w14:textId="77777777" w:rsidR="0059425C" w:rsidRPr="00B92096" w:rsidRDefault="0059425C" w:rsidP="00B92096">
      <w:pPr>
        <w:ind w:firstLine="720"/>
        <w:jc w:val="both"/>
      </w:pPr>
      <w:r w:rsidRPr="00B92096">
        <w:t xml:space="preserve">В случае, если в рамках междокументного контроля формы отчетности имеют разную периодичность, междокументный контроль осуществляется только на ту дату, на которую указанные отчетные формы подлежат совместному представлению. </w:t>
      </w:r>
    </w:p>
    <w:p w14:paraId="65EA6AF9" w14:textId="77777777" w:rsidR="0059425C" w:rsidRPr="00B92096" w:rsidRDefault="0059425C" w:rsidP="00B92096">
      <w:pPr>
        <w:ind w:firstLine="720"/>
        <w:jc w:val="both"/>
      </w:pPr>
      <w:r w:rsidRPr="00B92096">
        <w:t>Например, Отчет А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Междокументный контроль может быть применен только при приеме годовой отчетности и не применим в рамках иных отчетных дат.</w:t>
      </w:r>
    </w:p>
    <w:p w14:paraId="6D16AFF7" w14:textId="77777777" w:rsidR="0059425C" w:rsidRPr="00B92096" w:rsidRDefault="0059425C" w:rsidP="00B92096">
      <w:pPr>
        <w:ind w:firstLine="720"/>
        <w:jc w:val="both"/>
      </w:pPr>
      <w:r w:rsidRPr="00B92096">
        <w:t>Принимая во внимание, что проводимые субъектом отчетности хозяйственные операции могут быть не специфицированы в рамках действующих нормативных правовых документов по б</w:t>
      </w:r>
      <w:r w:rsidR="003350C4" w:rsidRPr="00B92096">
        <w:t xml:space="preserve">ухгалтерскому </w:t>
      </w:r>
      <w:r w:rsidRPr="00B92096">
        <w:t xml:space="preserve">учету, отчетности </w:t>
      </w:r>
      <w:r w:rsidR="003350C4" w:rsidRPr="00B92096">
        <w:t xml:space="preserve">в бюджетных и автономных учреждениях </w:t>
      </w:r>
      <w:r w:rsidRPr="00B92096">
        <w:t xml:space="preserve">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 При этом,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 </w:t>
      </w:r>
    </w:p>
    <w:p w14:paraId="1A698AF2" w14:textId="77777777" w:rsidR="0059425C" w:rsidRPr="00B92096" w:rsidRDefault="0059425C" w:rsidP="00B92096">
      <w:pPr>
        <w:ind w:firstLine="720"/>
        <w:jc w:val="both"/>
      </w:pPr>
      <w:r w:rsidRPr="00B92096">
        <w:t xml:space="preserve">Учитывая наличие особенностей исполнения </w:t>
      </w:r>
      <w:r w:rsidR="003350C4" w:rsidRPr="00B92096">
        <w:t>планов финансово-хозяйственной деятельности государственных (муниципальны</w:t>
      </w:r>
      <w:r w:rsidR="003C1718" w:rsidRPr="00B92096">
        <w:t>х</w:t>
      </w:r>
      <w:r w:rsidR="003350C4" w:rsidRPr="00B92096">
        <w:t>) бюджетных и автономных учреждений в рамках публично-правовых образований</w:t>
      </w:r>
      <w:r w:rsidRPr="00B92096">
        <w:t xml:space="preserve">,  финансовый орган субъекта Российской Федерации </w:t>
      </w:r>
      <w:r w:rsidR="003350C4" w:rsidRPr="00B92096">
        <w:t xml:space="preserve">(муниципального образования), главные распорядители средств бюджетов выполняющие функции и полномочия учредителей </w:t>
      </w:r>
      <w:r w:rsidRPr="00B92096">
        <w:t>устанавлива</w:t>
      </w:r>
      <w:r w:rsidR="003350C4" w:rsidRPr="00B92096">
        <w:t>ю</w:t>
      </w:r>
      <w:r w:rsidRPr="00B92096">
        <w:t xml:space="preserve">т контрольные соотношения к показателям </w:t>
      </w:r>
      <w:r w:rsidR="003350C4" w:rsidRPr="00B92096">
        <w:t xml:space="preserve">бухгалтерской </w:t>
      </w:r>
      <w:r w:rsidRPr="00B92096">
        <w:t>отчетности на основании положений Ин</w:t>
      </w:r>
      <w:r w:rsidR="003350C4" w:rsidRPr="00B92096">
        <w:t>струкции № 33</w:t>
      </w:r>
      <w:r w:rsidRPr="00B92096">
        <w:t>н с учетом имеющихся особенностей.</w:t>
      </w:r>
    </w:p>
    <w:p w14:paraId="5E043543" w14:textId="77777777" w:rsidR="00B92096" w:rsidRPr="0054725F" w:rsidRDefault="0059425C" w:rsidP="00B92096">
      <w:pPr>
        <w:ind w:firstLine="720"/>
        <w:jc w:val="both"/>
      </w:pPr>
      <w:r w:rsidRPr="00B92096">
        <w:t xml:space="preserve">Замечания и предложения по настоящим контрольным соотношениям просьба направлять на адрес электронной почты: </w:t>
      </w:r>
      <w:hyperlink r:id="rId11" w:history="1">
        <w:r w:rsidR="00957DFD" w:rsidRPr="00A1781D">
          <w:rPr>
            <w:rStyle w:val="af"/>
            <w:color w:val="auto"/>
            <w:sz w:val="24"/>
            <w:szCs w:val="24"/>
          </w:rPr>
          <w:t>o0201@roskazna.ru</w:t>
        </w:r>
      </w:hyperlink>
      <w:r w:rsidR="0054725F" w:rsidRPr="005B22E7">
        <w:rPr>
          <w:rStyle w:val="af"/>
          <w:color w:val="auto"/>
          <w:sz w:val="24"/>
          <w:szCs w:val="24"/>
        </w:rPr>
        <w:t>, 5</w:t>
      </w:r>
      <w:r w:rsidR="0054725F">
        <w:rPr>
          <w:rStyle w:val="af"/>
          <w:color w:val="auto"/>
          <w:sz w:val="24"/>
          <w:szCs w:val="24"/>
          <w:lang w:val="en-US"/>
        </w:rPr>
        <w:t>n</w:t>
      </w:r>
      <w:r w:rsidR="0054725F" w:rsidRPr="005B22E7">
        <w:rPr>
          <w:rStyle w:val="af"/>
          <w:color w:val="auto"/>
          <w:sz w:val="24"/>
          <w:szCs w:val="24"/>
        </w:rPr>
        <w:t>@</w:t>
      </w:r>
      <w:r w:rsidR="0054725F">
        <w:rPr>
          <w:rStyle w:val="af"/>
          <w:color w:val="auto"/>
          <w:sz w:val="24"/>
          <w:szCs w:val="24"/>
          <w:lang w:val="en-US"/>
        </w:rPr>
        <w:t>roskazna</w:t>
      </w:r>
      <w:r w:rsidR="0054725F" w:rsidRPr="005B22E7">
        <w:rPr>
          <w:rStyle w:val="af"/>
          <w:color w:val="auto"/>
          <w:sz w:val="24"/>
          <w:szCs w:val="24"/>
        </w:rPr>
        <w:t>.</w:t>
      </w:r>
      <w:r w:rsidR="0054725F">
        <w:rPr>
          <w:rStyle w:val="af"/>
          <w:color w:val="auto"/>
          <w:sz w:val="24"/>
          <w:szCs w:val="24"/>
          <w:lang w:val="en-US"/>
        </w:rPr>
        <w:t>ru</w:t>
      </w:r>
    </w:p>
    <w:p w14:paraId="627C32E4" w14:textId="77777777" w:rsidR="00B92096" w:rsidRPr="00472CF9" w:rsidRDefault="00B92096" w:rsidP="00B92096">
      <w:pPr>
        <w:ind w:firstLine="720"/>
        <w:jc w:val="both"/>
      </w:pPr>
    </w:p>
    <w:p w14:paraId="51B92FB7" w14:textId="77777777" w:rsidR="006460D8" w:rsidRPr="00B92096" w:rsidRDefault="009014D3" w:rsidP="00157A48">
      <w:pPr>
        <w:outlineLvl w:val="0"/>
        <w:rPr>
          <w:b/>
        </w:rPr>
      </w:pPr>
      <w:r w:rsidRPr="00B92096">
        <w:br w:type="page"/>
      </w:r>
      <w:bookmarkStart w:id="8" w:name="_Toc216972911"/>
      <w:r w:rsidR="00157A48">
        <w:rPr>
          <w:b/>
        </w:rPr>
        <w:lastRenderedPageBreak/>
        <w:t>2</w:t>
      </w:r>
      <w:r w:rsidR="006460D8" w:rsidRPr="00B92096">
        <w:rPr>
          <w:b/>
        </w:rPr>
        <w:t>. Контрольные соотношения для внутридокументного контроля</w:t>
      </w:r>
      <w:r w:rsidR="00B92096" w:rsidRPr="00B92096">
        <w:rPr>
          <w:b/>
        </w:rPr>
        <w:t xml:space="preserve"> Отчет</w:t>
      </w:r>
      <w:r w:rsidR="00B92096">
        <w:rPr>
          <w:b/>
        </w:rPr>
        <w:t>а</w:t>
      </w:r>
      <w:r w:rsidR="00B92096" w:rsidRPr="00B92096">
        <w:rPr>
          <w:b/>
        </w:rPr>
        <w:t xml:space="preserve"> об исполнении учреждением плана его финансово – хозяйственной деятельности </w:t>
      </w:r>
      <w:bookmarkStart w:id="9" w:name="ф_0503737"/>
      <w:r w:rsidR="00B92096">
        <w:rPr>
          <w:b/>
        </w:rPr>
        <w:t>(</w:t>
      </w:r>
      <w:r w:rsidR="006460D8" w:rsidRPr="00B92096">
        <w:rPr>
          <w:b/>
        </w:rPr>
        <w:t>ф. 0503737</w:t>
      </w:r>
      <w:bookmarkEnd w:id="7"/>
      <w:r w:rsidR="00B92096">
        <w:rPr>
          <w:b/>
        </w:rPr>
        <w:t>)</w:t>
      </w:r>
      <w:bookmarkEnd w:id="9"/>
      <w:bookmarkEnd w:id="8"/>
    </w:p>
    <w:p w14:paraId="486865FB" w14:textId="338E7CCA" w:rsidR="00FD7156" w:rsidRPr="00B92096" w:rsidRDefault="00765E5D" w:rsidP="00094D8C">
      <w:pPr>
        <w:rPr>
          <w:b/>
        </w:rPr>
      </w:pPr>
      <w:ins w:id="10" w:author="Зайцев Павел Борисович" w:date="2025-10-08T15:27:00Z">
        <w:r>
          <w:t xml:space="preserve">Применение в разделе 2 КВР 131, 133, 134, 139, 221, 223, 224, 225 допустимо только федеральными учреждениями, имеющими соответствующие полномочия </w:t>
        </w:r>
      </w:ins>
    </w:p>
    <w:tbl>
      <w:tblPr>
        <w:tblW w:w="10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3"/>
        <w:gridCol w:w="1349"/>
        <w:gridCol w:w="778"/>
        <w:gridCol w:w="881"/>
        <w:gridCol w:w="1354"/>
        <w:gridCol w:w="993"/>
        <w:gridCol w:w="2690"/>
        <w:gridCol w:w="851"/>
        <w:gridCol w:w="851"/>
      </w:tblGrid>
      <w:tr w:rsidR="00770CF7" w:rsidRPr="00727C29" w14:paraId="23CE8582" w14:textId="02E7E95B" w:rsidTr="00770CF7">
        <w:trPr>
          <w:trHeight w:val="658"/>
          <w:tblHeader/>
        </w:trPr>
        <w:tc>
          <w:tcPr>
            <w:tcW w:w="803" w:type="dxa"/>
          </w:tcPr>
          <w:p w14:paraId="681D3A9A" w14:textId="77777777" w:rsidR="00770CF7" w:rsidRPr="009624CA" w:rsidRDefault="00770CF7" w:rsidP="00770CF7">
            <w:pPr>
              <w:rPr>
                <w:b/>
                <w:sz w:val="18"/>
                <w:szCs w:val="18"/>
              </w:rPr>
            </w:pPr>
            <w:r w:rsidRPr="009624CA">
              <w:rPr>
                <w:b/>
                <w:sz w:val="18"/>
                <w:szCs w:val="18"/>
              </w:rPr>
              <w:t>№ п/п</w:t>
            </w:r>
          </w:p>
        </w:tc>
        <w:tc>
          <w:tcPr>
            <w:tcW w:w="1349" w:type="dxa"/>
          </w:tcPr>
          <w:p w14:paraId="69F5FC78" w14:textId="77777777" w:rsidR="00770CF7" w:rsidRPr="009624CA" w:rsidRDefault="00770CF7" w:rsidP="00770CF7">
            <w:pPr>
              <w:rPr>
                <w:b/>
                <w:sz w:val="18"/>
                <w:szCs w:val="18"/>
              </w:rPr>
            </w:pPr>
            <w:r w:rsidRPr="009624CA">
              <w:rPr>
                <w:b/>
                <w:sz w:val="18"/>
                <w:szCs w:val="18"/>
              </w:rPr>
              <w:t>Строка</w:t>
            </w:r>
          </w:p>
        </w:tc>
        <w:tc>
          <w:tcPr>
            <w:tcW w:w="778" w:type="dxa"/>
          </w:tcPr>
          <w:p w14:paraId="1CE36602" w14:textId="77777777" w:rsidR="00770CF7" w:rsidRPr="009624CA" w:rsidRDefault="00770CF7" w:rsidP="00770CF7">
            <w:pPr>
              <w:rPr>
                <w:b/>
                <w:sz w:val="18"/>
                <w:szCs w:val="18"/>
              </w:rPr>
            </w:pPr>
            <w:r w:rsidRPr="009624CA">
              <w:rPr>
                <w:b/>
                <w:sz w:val="18"/>
                <w:szCs w:val="18"/>
              </w:rPr>
              <w:t>Графа</w:t>
            </w:r>
          </w:p>
        </w:tc>
        <w:tc>
          <w:tcPr>
            <w:tcW w:w="881" w:type="dxa"/>
          </w:tcPr>
          <w:p w14:paraId="5ACD091B" w14:textId="77777777" w:rsidR="00770CF7" w:rsidRPr="009624CA" w:rsidRDefault="00770CF7" w:rsidP="00770CF7">
            <w:pPr>
              <w:rPr>
                <w:b/>
                <w:sz w:val="18"/>
                <w:szCs w:val="18"/>
              </w:rPr>
            </w:pPr>
            <w:r w:rsidRPr="009624CA">
              <w:rPr>
                <w:b/>
                <w:sz w:val="18"/>
                <w:szCs w:val="18"/>
              </w:rPr>
              <w:t>Соотношение</w:t>
            </w:r>
          </w:p>
        </w:tc>
        <w:tc>
          <w:tcPr>
            <w:tcW w:w="1354" w:type="dxa"/>
          </w:tcPr>
          <w:p w14:paraId="06E33B5C" w14:textId="77777777" w:rsidR="00770CF7" w:rsidRPr="009624CA" w:rsidRDefault="00770CF7" w:rsidP="00770CF7">
            <w:pPr>
              <w:rPr>
                <w:b/>
                <w:sz w:val="18"/>
                <w:szCs w:val="18"/>
              </w:rPr>
            </w:pPr>
            <w:r w:rsidRPr="009624CA">
              <w:rPr>
                <w:b/>
                <w:sz w:val="18"/>
                <w:szCs w:val="18"/>
              </w:rPr>
              <w:t>Строка</w:t>
            </w:r>
          </w:p>
        </w:tc>
        <w:tc>
          <w:tcPr>
            <w:tcW w:w="993" w:type="dxa"/>
          </w:tcPr>
          <w:p w14:paraId="5668F723" w14:textId="77777777" w:rsidR="00770CF7" w:rsidRPr="009624CA" w:rsidRDefault="00770CF7" w:rsidP="00770CF7">
            <w:pPr>
              <w:rPr>
                <w:b/>
                <w:sz w:val="18"/>
                <w:szCs w:val="18"/>
              </w:rPr>
            </w:pPr>
            <w:r w:rsidRPr="009624CA">
              <w:rPr>
                <w:b/>
                <w:sz w:val="18"/>
                <w:szCs w:val="18"/>
              </w:rPr>
              <w:t>Графа</w:t>
            </w:r>
          </w:p>
        </w:tc>
        <w:tc>
          <w:tcPr>
            <w:tcW w:w="2690" w:type="dxa"/>
          </w:tcPr>
          <w:p w14:paraId="13DDD4D5" w14:textId="77777777" w:rsidR="00770CF7" w:rsidRPr="009624CA" w:rsidRDefault="00770CF7" w:rsidP="00770CF7">
            <w:pPr>
              <w:rPr>
                <w:b/>
                <w:sz w:val="18"/>
                <w:szCs w:val="18"/>
              </w:rPr>
            </w:pPr>
            <w:r w:rsidRPr="009624CA">
              <w:rPr>
                <w:b/>
                <w:sz w:val="18"/>
                <w:szCs w:val="18"/>
              </w:rPr>
              <w:t>Контроль показателя</w:t>
            </w:r>
          </w:p>
        </w:tc>
        <w:tc>
          <w:tcPr>
            <w:tcW w:w="851" w:type="dxa"/>
          </w:tcPr>
          <w:p w14:paraId="403A9E0F" w14:textId="77777777" w:rsidR="00770CF7" w:rsidRPr="009624CA" w:rsidRDefault="00770CF7" w:rsidP="00770CF7">
            <w:pPr>
              <w:rPr>
                <w:b/>
                <w:sz w:val="18"/>
                <w:szCs w:val="18"/>
              </w:rPr>
            </w:pPr>
            <w:r w:rsidRPr="009624CA">
              <w:rPr>
                <w:b/>
                <w:sz w:val="18"/>
                <w:szCs w:val="18"/>
              </w:rPr>
              <w:t>Тип субъекта</w:t>
            </w:r>
          </w:p>
        </w:tc>
        <w:tc>
          <w:tcPr>
            <w:tcW w:w="851" w:type="dxa"/>
          </w:tcPr>
          <w:p w14:paraId="15F0062D" w14:textId="3A87D0ED" w:rsidR="00770CF7" w:rsidRPr="009624CA" w:rsidRDefault="00770CF7" w:rsidP="00770CF7">
            <w:pPr>
              <w:rPr>
                <w:b/>
                <w:sz w:val="18"/>
                <w:szCs w:val="18"/>
              </w:rPr>
            </w:pPr>
            <w:r w:rsidRPr="009624CA">
              <w:rPr>
                <w:b/>
                <w:sz w:val="18"/>
                <w:szCs w:val="18"/>
              </w:rPr>
              <w:t>Уровень ошибки</w:t>
            </w:r>
          </w:p>
        </w:tc>
      </w:tr>
      <w:tr w:rsidR="00770CF7" w:rsidRPr="00727C29" w14:paraId="2D050397" w14:textId="3429B615" w:rsidTr="00770CF7">
        <w:trPr>
          <w:trHeight w:val="286"/>
        </w:trPr>
        <w:tc>
          <w:tcPr>
            <w:tcW w:w="803" w:type="dxa"/>
          </w:tcPr>
          <w:p w14:paraId="44E4A0D2" w14:textId="77777777" w:rsidR="00770CF7" w:rsidRPr="009624CA" w:rsidRDefault="00770CF7" w:rsidP="00770CF7">
            <w:pPr>
              <w:rPr>
                <w:sz w:val="18"/>
                <w:szCs w:val="18"/>
              </w:rPr>
            </w:pPr>
            <w:r w:rsidRPr="009624CA">
              <w:rPr>
                <w:sz w:val="18"/>
                <w:szCs w:val="18"/>
              </w:rPr>
              <w:t>1</w:t>
            </w:r>
          </w:p>
        </w:tc>
        <w:tc>
          <w:tcPr>
            <w:tcW w:w="1349" w:type="dxa"/>
          </w:tcPr>
          <w:p w14:paraId="506388E0" w14:textId="77777777" w:rsidR="00770CF7" w:rsidRPr="00B30877" w:rsidRDefault="00770CF7" w:rsidP="00770CF7">
            <w:pPr>
              <w:rPr>
                <w:sz w:val="18"/>
                <w:szCs w:val="18"/>
              </w:rPr>
            </w:pPr>
            <w:r w:rsidRPr="009624CA">
              <w:rPr>
                <w:sz w:val="18"/>
                <w:szCs w:val="18"/>
              </w:rPr>
              <w:t>*</w:t>
            </w:r>
            <w:r w:rsidRPr="009624CA">
              <w:rPr>
                <w:rStyle w:val="ae"/>
                <w:sz w:val="18"/>
                <w:szCs w:val="18"/>
              </w:rPr>
              <w:footnoteReference w:id="2"/>
            </w:r>
            <w:r>
              <w:rPr>
                <w:sz w:val="18"/>
                <w:szCs w:val="18"/>
              </w:rPr>
              <w:t>, кроме строки 820, 821, 822, 710, 720</w:t>
            </w:r>
          </w:p>
        </w:tc>
        <w:tc>
          <w:tcPr>
            <w:tcW w:w="778" w:type="dxa"/>
          </w:tcPr>
          <w:p w14:paraId="1586D3BE" w14:textId="77777777" w:rsidR="00770CF7" w:rsidRPr="009624CA" w:rsidRDefault="00770CF7" w:rsidP="00770CF7">
            <w:pPr>
              <w:rPr>
                <w:sz w:val="18"/>
                <w:szCs w:val="18"/>
              </w:rPr>
            </w:pPr>
            <w:r w:rsidRPr="009624CA">
              <w:rPr>
                <w:sz w:val="18"/>
                <w:szCs w:val="18"/>
              </w:rPr>
              <w:t>9</w:t>
            </w:r>
          </w:p>
        </w:tc>
        <w:tc>
          <w:tcPr>
            <w:tcW w:w="881" w:type="dxa"/>
          </w:tcPr>
          <w:p w14:paraId="7075D5BF" w14:textId="77777777" w:rsidR="00770CF7" w:rsidRPr="009624CA" w:rsidRDefault="00770CF7" w:rsidP="00770CF7">
            <w:pPr>
              <w:rPr>
                <w:sz w:val="18"/>
                <w:szCs w:val="18"/>
              </w:rPr>
            </w:pPr>
            <w:r w:rsidRPr="009624CA">
              <w:rPr>
                <w:sz w:val="18"/>
                <w:szCs w:val="18"/>
              </w:rPr>
              <w:t>=</w:t>
            </w:r>
          </w:p>
        </w:tc>
        <w:tc>
          <w:tcPr>
            <w:tcW w:w="1354" w:type="dxa"/>
          </w:tcPr>
          <w:p w14:paraId="7395E34A" w14:textId="77777777" w:rsidR="00770CF7" w:rsidRPr="009624CA" w:rsidRDefault="00770CF7" w:rsidP="00770CF7">
            <w:pPr>
              <w:rPr>
                <w:sz w:val="18"/>
                <w:szCs w:val="18"/>
              </w:rPr>
            </w:pPr>
            <w:r w:rsidRPr="009624CA">
              <w:rPr>
                <w:sz w:val="18"/>
                <w:szCs w:val="18"/>
              </w:rPr>
              <w:t>*</w:t>
            </w:r>
          </w:p>
        </w:tc>
        <w:tc>
          <w:tcPr>
            <w:tcW w:w="993" w:type="dxa"/>
          </w:tcPr>
          <w:p w14:paraId="583D8518" w14:textId="77777777" w:rsidR="00770CF7" w:rsidRPr="009624CA" w:rsidRDefault="00770CF7" w:rsidP="00770CF7">
            <w:pPr>
              <w:rPr>
                <w:sz w:val="18"/>
                <w:szCs w:val="18"/>
              </w:rPr>
            </w:pPr>
            <w:r w:rsidRPr="009624CA">
              <w:rPr>
                <w:sz w:val="18"/>
                <w:szCs w:val="18"/>
              </w:rPr>
              <w:t>5+6+7+8</w:t>
            </w:r>
          </w:p>
        </w:tc>
        <w:tc>
          <w:tcPr>
            <w:tcW w:w="2690" w:type="dxa"/>
          </w:tcPr>
          <w:p w14:paraId="4B27C342" w14:textId="77777777" w:rsidR="00770CF7" w:rsidRPr="009624CA" w:rsidRDefault="00770CF7" w:rsidP="00770CF7">
            <w:pPr>
              <w:rPr>
                <w:sz w:val="18"/>
                <w:szCs w:val="18"/>
              </w:rPr>
            </w:pPr>
            <w:r w:rsidRPr="009624CA">
              <w:rPr>
                <w:sz w:val="18"/>
                <w:szCs w:val="18"/>
              </w:rPr>
              <w:t>Гр.9 &lt;&gt; Гр.5+Гр.6+Гр.7+Гр.8 - недопустимо</w:t>
            </w:r>
          </w:p>
        </w:tc>
        <w:tc>
          <w:tcPr>
            <w:tcW w:w="851" w:type="dxa"/>
          </w:tcPr>
          <w:p w14:paraId="4F7A9723"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3F3B03EB" w14:textId="0766DD15" w:rsidR="00770CF7" w:rsidRPr="009624CA" w:rsidRDefault="00770CF7" w:rsidP="00770CF7">
            <w:pPr>
              <w:rPr>
                <w:sz w:val="18"/>
                <w:szCs w:val="18"/>
              </w:rPr>
            </w:pPr>
            <w:r w:rsidRPr="009624CA">
              <w:rPr>
                <w:sz w:val="18"/>
                <w:szCs w:val="18"/>
              </w:rPr>
              <w:t>Б</w:t>
            </w:r>
          </w:p>
        </w:tc>
      </w:tr>
      <w:tr w:rsidR="00770CF7" w:rsidRPr="00727C29" w14:paraId="435A750A" w14:textId="5612225D" w:rsidTr="00770CF7">
        <w:trPr>
          <w:trHeight w:val="286"/>
        </w:trPr>
        <w:tc>
          <w:tcPr>
            <w:tcW w:w="803" w:type="dxa"/>
          </w:tcPr>
          <w:p w14:paraId="34678495" w14:textId="77777777" w:rsidR="00770CF7" w:rsidRPr="009624CA" w:rsidRDefault="00770CF7" w:rsidP="00770CF7">
            <w:pPr>
              <w:rPr>
                <w:sz w:val="18"/>
                <w:szCs w:val="18"/>
              </w:rPr>
            </w:pPr>
            <w:r>
              <w:rPr>
                <w:sz w:val="18"/>
                <w:szCs w:val="18"/>
              </w:rPr>
              <w:t>1.1</w:t>
            </w:r>
          </w:p>
        </w:tc>
        <w:tc>
          <w:tcPr>
            <w:tcW w:w="1349" w:type="dxa"/>
          </w:tcPr>
          <w:p w14:paraId="3D61F8C4" w14:textId="77777777" w:rsidR="00770CF7" w:rsidRPr="009624CA" w:rsidRDefault="00770CF7" w:rsidP="00770CF7">
            <w:pPr>
              <w:rPr>
                <w:sz w:val="18"/>
                <w:szCs w:val="18"/>
              </w:rPr>
            </w:pPr>
            <w:r>
              <w:rPr>
                <w:sz w:val="18"/>
                <w:szCs w:val="18"/>
              </w:rPr>
              <w:t>820, 821, 822</w:t>
            </w:r>
          </w:p>
        </w:tc>
        <w:tc>
          <w:tcPr>
            <w:tcW w:w="778" w:type="dxa"/>
          </w:tcPr>
          <w:p w14:paraId="72915098" w14:textId="77777777" w:rsidR="00770CF7" w:rsidRPr="009624CA" w:rsidRDefault="00770CF7" w:rsidP="00770CF7">
            <w:pPr>
              <w:rPr>
                <w:sz w:val="18"/>
                <w:szCs w:val="18"/>
              </w:rPr>
            </w:pPr>
            <w:r w:rsidRPr="009624CA">
              <w:rPr>
                <w:sz w:val="18"/>
                <w:szCs w:val="18"/>
              </w:rPr>
              <w:t>9</w:t>
            </w:r>
          </w:p>
        </w:tc>
        <w:tc>
          <w:tcPr>
            <w:tcW w:w="881" w:type="dxa"/>
          </w:tcPr>
          <w:p w14:paraId="4BCDBC72" w14:textId="77777777" w:rsidR="00770CF7" w:rsidRPr="009624CA" w:rsidRDefault="00770CF7" w:rsidP="00770CF7">
            <w:pPr>
              <w:rPr>
                <w:sz w:val="18"/>
                <w:szCs w:val="18"/>
              </w:rPr>
            </w:pPr>
            <w:r w:rsidRPr="009624CA">
              <w:rPr>
                <w:sz w:val="18"/>
                <w:szCs w:val="18"/>
              </w:rPr>
              <w:t>=</w:t>
            </w:r>
          </w:p>
        </w:tc>
        <w:tc>
          <w:tcPr>
            <w:tcW w:w="1354" w:type="dxa"/>
          </w:tcPr>
          <w:p w14:paraId="2EC34A8A" w14:textId="77777777" w:rsidR="00770CF7" w:rsidRPr="009624CA" w:rsidRDefault="00770CF7" w:rsidP="00770CF7">
            <w:pPr>
              <w:rPr>
                <w:sz w:val="18"/>
                <w:szCs w:val="18"/>
              </w:rPr>
            </w:pPr>
            <w:r w:rsidRPr="009624CA">
              <w:rPr>
                <w:sz w:val="18"/>
                <w:szCs w:val="18"/>
              </w:rPr>
              <w:t>*</w:t>
            </w:r>
          </w:p>
        </w:tc>
        <w:tc>
          <w:tcPr>
            <w:tcW w:w="993" w:type="dxa"/>
          </w:tcPr>
          <w:p w14:paraId="150F63E8" w14:textId="77777777" w:rsidR="00770CF7" w:rsidRPr="009624CA" w:rsidRDefault="00770CF7" w:rsidP="00770CF7">
            <w:pPr>
              <w:rPr>
                <w:sz w:val="18"/>
                <w:szCs w:val="18"/>
              </w:rPr>
            </w:pPr>
            <w:r w:rsidRPr="009624CA">
              <w:rPr>
                <w:sz w:val="18"/>
                <w:szCs w:val="18"/>
              </w:rPr>
              <w:t>5+6</w:t>
            </w:r>
          </w:p>
        </w:tc>
        <w:tc>
          <w:tcPr>
            <w:tcW w:w="2690" w:type="dxa"/>
          </w:tcPr>
          <w:p w14:paraId="0A78719C" w14:textId="77777777" w:rsidR="00770CF7" w:rsidRPr="009624CA" w:rsidRDefault="00770CF7" w:rsidP="00770CF7">
            <w:pPr>
              <w:rPr>
                <w:sz w:val="18"/>
                <w:szCs w:val="18"/>
              </w:rPr>
            </w:pPr>
            <w:r w:rsidRPr="009624CA">
              <w:rPr>
                <w:sz w:val="18"/>
                <w:szCs w:val="18"/>
              </w:rPr>
              <w:t>Гр.9 &lt;&gt; Гр.5+Гр.6</w:t>
            </w:r>
            <w:r>
              <w:rPr>
                <w:sz w:val="18"/>
                <w:szCs w:val="18"/>
              </w:rPr>
              <w:t xml:space="preserve"> </w:t>
            </w:r>
            <w:r w:rsidRPr="009624CA">
              <w:rPr>
                <w:sz w:val="18"/>
                <w:szCs w:val="18"/>
              </w:rPr>
              <w:t>- недопустимо</w:t>
            </w:r>
          </w:p>
        </w:tc>
        <w:tc>
          <w:tcPr>
            <w:tcW w:w="851" w:type="dxa"/>
          </w:tcPr>
          <w:p w14:paraId="49AB153C" w14:textId="77777777" w:rsidR="00770CF7" w:rsidRPr="009624CA" w:rsidRDefault="00770CF7" w:rsidP="00770CF7">
            <w:pPr>
              <w:rPr>
                <w:sz w:val="18"/>
                <w:szCs w:val="18"/>
              </w:rPr>
            </w:pPr>
            <w:r w:rsidRPr="009624CA">
              <w:rPr>
                <w:sz w:val="18"/>
                <w:szCs w:val="18"/>
              </w:rPr>
              <w:t>АУБУ</w:t>
            </w:r>
          </w:p>
        </w:tc>
        <w:tc>
          <w:tcPr>
            <w:tcW w:w="851" w:type="dxa"/>
          </w:tcPr>
          <w:p w14:paraId="10BD3B61" w14:textId="103C1EF6" w:rsidR="00770CF7" w:rsidRPr="009624CA" w:rsidRDefault="00770CF7" w:rsidP="00770CF7">
            <w:pPr>
              <w:rPr>
                <w:sz w:val="18"/>
                <w:szCs w:val="18"/>
              </w:rPr>
            </w:pPr>
            <w:r>
              <w:rPr>
                <w:sz w:val="18"/>
                <w:szCs w:val="18"/>
              </w:rPr>
              <w:t>Б</w:t>
            </w:r>
          </w:p>
        </w:tc>
      </w:tr>
      <w:tr w:rsidR="00770CF7" w:rsidRPr="00727C29" w14:paraId="5B7EECF1" w14:textId="469BB9CD" w:rsidTr="00770CF7">
        <w:trPr>
          <w:trHeight w:val="286"/>
        </w:trPr>
        <w:tc>
          <w:tcPr>
            <w:tcW w:w="803" w:type="dxa"/>
            <w:tcBorders>
              <w:top w:val="single" w:sz="4" w:space="0" w:color="auto"/>
              <w:left w:val="single" w:sz="4" w:space="0" w:color="auto"/>
              <w:bottom w:val="single" w:sz="4" w:space="0" w:color="auto"/>
              <w:right w:val="single" w:sz="4" w:space="0" w:color="auto"/>
            </w:tcBorders>
          </w:tcPr>
          <w:p w14:paraId="0048DD19" w14:textId="77777777" w:rsidR="00770CF7" w:rsidRPr="009624CA" w:rsidRDefault="00770CF7" w:rsidP="00770CF7">
            <w:pPr>
              <w:rPr>
                <w:sz w:val="18"/>
                <w:szCs w:val="18"/>
              </w:rPr>
            </w:pPr>
            <w:r>
              <w:rPr>
                <w:sz w:val="18"/>
                <w:szCs w:val="18"/>
              </w:rPr>
              <w:t>1.2</w:t>
            </w:r>
          </w:p>
        </w:tc>
        <w:tc>
          <w:tcPr>
            <w:tcW w:w="1349" w:type="dxa"/>
            <w:tcBorders>
              <w:top w:val="single" w:sz="4" w:space="0" w:color="auto"/>
              <w:left w:val="single" w:sz="4" w:space="0" w:color="auto"/>
              <w:bottom w:val="single" w:sz="4" w:space="0" w:color="auto"/>
              <w:right w:val="single" w:sz="4" w:space="0" w:color="auto"/>
            </w:tcBorders>
          </w:tcPr>
          <w:p w14:paraId="493AE50D" w14:textId="77777777" w:rsidR="00770CF7" w:rsidRPr="009624CA" w:rsidRDefault="00770CF7" w:rsidP="00770CF7">
            <w:pPr>
              <w:rPr>
                <w:sz w:val="18"/>
                <w:szCs w:val="18"/>
              </w:rPr>
            </w:pPr>
            <w:r>
              <w:rPr>
                <w:sz w:val="18"/>
                <w:szCs w:val="18"/>
              </w:rPr>
              <w:t>710, 720</w:t>
            </w:r>
          </w:p>
        </w:tc>
        <w:tc>
          <w:tcPr>
            <w:tcW w:w="778" w:type="dxa"/>
            <w:tcBorders>
              <w:top w:val="single" w:sz="4" w:space="0" w:color="auto"/>
              <w:left w:val="single" w:sz="4" w:space="0" w:color="auto"/>
              <w:bottom w:val="single" w:sz="4" w:space="0" w:color="auto"/>
              <w:right w:val="single" w:sz="4" w:space="0" w:color="auto"/>
            </w:tcBorders>
          </w:tcPr>
          <w:p w14:paraId="73720D6E" w14:textId="77777777" w:rsidR="00770CF7" w:rsidRPr="009624CA" w:rsidRDefault="00770CF7" w:rsidP="00770CF7">
            <w:pPr>
              <w:rPr>
                <w:sz w:val="18"/>
                <w:szCs w:val="18"/>
              </w:rPr>
            </w:pPr>
            <w:r w:rsidRPr="009624CA">
              <w:rPr>
                <w:sz w:val="18"/>
                <w:szCs w:val="18"/>
              </w:rPr>
              <w:t>9</w:t>
            </w:r>
          </w:p>
        </w:tc>
        <w:tc>
          <w:tcPr>
            <w:tcW w:w="881" w:type="dxa"/>
            <w:tcBorders>
              <w:top w:val="single" w:sz="4" w:space="0" w:color="auto"/>
              <w:left w:val="single" w:sz="4" w:space="0" w:color="auto"/>
              <w:bottom w:val="single" w:sz="4" w:space="0" w:color="auto"/>
              <w:right w:val="single" w:sz="4" w:space="0" w:color="auto"/>
            </w:tcBorders>
          </w:tcPr>
          <w:p w14:paraId="797A299F" w14:textId="77777777" w:rsidR="00770CF7" w:rsidRPr="009624CA" w:rsidRDefault="00770CF7" w:rsidP="00770CF7">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5E9BB1EB" w14:textId="77777777" w:rsidR="00770CF7" w:rsidRPr="009624CA" w:rsidRDefault="00770CF7" w:rsidP="00770CF7">
            <w:pPr>
              <w:rPr>
                <w:sz w:val="18"/>
                <w:szCs w:val="18"/>
              </w:rPr>
            </w:pPr>
            <w:r w:rsidRPr="009624CA">
              <w:rPr>
                <w:sz w:val="18"/>
                <w:szCs w:val="18"/>
              </w:rPr>
              <w:t>*</w:t>
            </w:r>
          </w:p>
        </w:tc>
        <w:tc>
          <w:tcPr>
            <w:tcW w:w="993" w:type="dxa"/>
            <w:tcBorders>
              <w:top w:val="single" w:sz="4" w:space="0" w:color="auto"/>
              <w:left w:val="single" w:sz="4" w:space="0" w:color="auto"/>
              <w:bottom w:val="single" w:sz="4" w:space="0" w:color="auto"/>
              <w:right w:val="single" w:sz="4" w:space="0" w:color="auto"/>
            </w:tcBorders>
          </w:tcPr>
          <w:p w14:paraId="160579A3" w14:textId="77777777" w:rsidR="00770CF7" w:rsidRPr="009624CA" w:rsidRDefault="00770CF7" w:rsidP="00770CF7">
            <w:pPr>
              <w:rPr>
                <w:sz w:val="18"/>
                <w:szCs w:val="18"/>
              </w:rPr>
            </w:pPr>
            <w:r w:rsidRPr="009624CA">
              <w:rPr>
                <w:sz w:val="18"/>
                <w:szCs w:val="18"/>
              </w:rPr>
              <w:t>5+6</w:t>
            </w:r>
            <w:r>
              <w:rPr>
                <w:sz w:val="18"/>
                <w:szCs w:val="18"/>
              </w:rPr>
              <w:t>+7+8</w:t>
            </w:r>
          </w:p>
        </w:tc>
        <w:tc>
          <w:tcPr>
            <w:tcW w:w="2690" w:type="dxa"/>
            <w:tcBorders>
              <w:top w:val="single" w:sz="4" w:space="0" w:color="auto"/>
              <w:left w:val="single" w:sz="4" w:space="0" w:color="auto"/>
              <w:bottom w:val="single" w:sz="4" w:space="0" w:color="auto"/>
              <w:right w:val="single" w:sz="4" w:space="0" w:color="auto"/>
            </w:tcBorders>
          </w:tcPr>
          <w:p w14:paraId="6B181FF4" w14:textId="77777777" w:rsidR="00770CF7" w:rsidRPr="009624CA" w:rsidRDefault="00770CF7" w:rsidP="00770CF7">
            <w:pPr>
              <w:rPr>
                <w:sz w:val="18"/>
                <w:szCs w:val="18"/>
              </w:rPr>
            </w:pPr>
            <w:r w:rsidRPr="009624CA">
              <w:rPr>
                <w:sz w:val="18"/>
                <w:szCs w:val="18"/>
              </w:rPr>
              <w:t>Гр.9 &lt;&gt; Гр.5+Гр.6+Гр.7+Гр.8 - недопустимо</w:t>
            </w:r>
          </w:p>
        </w:tc>
        <w:tc>
          <w:tcPr>
            <w:tcW w:w="851" w:type="dxa"/>
            <w:tcBorders>
              <w:top w:val="single" w:sz="4" w:space="0" w:color="auto"/>
              <w:left w:val="single" w:sz="4" w:space="0" w:color="auto"/>
              <w:bottom w:val="single" w:sz="4" w:space="0" w:color="auto"/>
              <w:right w:val="single" w:sz="4" w:space="0" w:color="auto"/>
            </w:tcBorders>
          </w:tcPr>
          <w:p w14:paraId="178EC742" w14:textId="77777777" w:rsidR="00770CF7" w:rsidRPr="009624CA" w:rsidRDefault="00770CF7" w:rsidP="00770CF7">
            <w:pPr>
              <w:rPr>
                <w:sz w:val="18"/>
                <w:szCs w:val="18"/>
              </w:rPr>
            </w:pPr>
            <w:r w:rsidRPr="009624CA">
              <w:rPr>
                <w:sz w:val="18"/>
                <w:szCs w:val="18"/>
              </w:rPr>
              <w:t>АУБУ</w:t>
            </w:r>
          </w:p>
        </w:tc>
        <w:tc>
          <w:tcPr>
            <w:tcW w:w="851" w:type="dxa"/>
            <w:tcBorders>
              <w:top w:val="single" w:sz="4" w:space="0" w:color="auto"/>
              <w:left w:val="single" w:sz="4" w:space="0" w:color="auto"/>
              <w:bottom w:val="single" w:sz="4" w:space="0" w:color="auto"/>
              <w:right w:val="single" w:sz="4" w:space="0" w:color="auto"/>
            </w:tcBorders>
          </w:tcPr>
          <w:p w14:paraId="5F33C4D6" w14:textId="6D7C7CE9" w:rsidR="00770CF7" w:rsidRPr="009624CA" w:rsidRDefault="00770CF7" w:rsidP="00770CF7">
            <w:pPr>
              <w:rPr>
                <w:sz w:val="18"/>
                <w:szCs w:val="18"/>
              </w:rPr>
            </w:pPr>
            <w:r>
              <w:rPr>
                <w:sz w:val="18"/>
                <w:szCs w:val="18"/>
              </w:rPr>
              <w:t>Б</w:t>
            </w:r>
          </w:p>
        </w:tc>
      </w:tr>
      <w:tr w:rsidR="00770CF7" w:rsidRPr="00727C29" w14:paraId="2596F547" w14:textId="60133E00" w:rsidTr="00770CF7">
        <w:trPr>
          <w:trHeight w:val="286"/>
        </w:trPr>
        <w:tc>
          <w:tcPr>
            <w:tcW w:w="803" w:type="dxa"/>
            <w:tcBorders>
              <w:top w:val="single" w:sz="4" w:space="0" w:color="auto"/>
              <w:left w:val="single" w:sz="4" w:space="0" w:color="auto"/>
              <w:bottom w:val="single" w:sz="4" w:space="0" w:color="auto"/>
              <w:right w:val="single" w:sz="4" w:space="0" w:color="auto"/>
            </w:tcBorders>
          </w:tcPr>
          <w:p w14:paraId="2F54BBB5" w14:textId="77777777" w:rsidR="00770CF7" w:rsidRPr="009624CA" w:rsidRDefault="00770CF7" w:rsidP="00770CF7">
            <w:pPr>
              <w:rPr>
                <w:sz w:val="18"/>
                <w:szCs w:val="18"/>
              </w:rPr>
            </w:pPr>
            <w:r>
              <w:rPr>
                <w:sz w:val="18"/>
                <w:szCs w:val="18"/>
              </w:rPr>
              <w:t>1.3</w:t>
            </w:r>
          </w:p>
        </w:tc>
        <w:tc>
          <w:tcPr>
            <w:tcW w:w="1349" w:type="dxa"/>
            <w:tcBorders>
              <w:top w:val="single" w:sz="4" w:space="0" w:color="auto"/>
              <w:left w:val="single" w:sz="4" w:space="0" w:color="auto"/>
              <w:bottom w:val="single" w:sz="4" w:space="0" w:color="auto"/>
              <w:right w:val="single" w:sz="4" w:space="0" w:color="auto"/>
            </w:tcBorders>
          </w:tcPr>
          <w:p w14:paraId="23EA2441" w14:textId="77777777" w:rsidR="00770CF7" w:rsidRPr="009624CA" w:rsidRDefault="00770CF7" w:rsidP="00770CF7">
            <w:pPr>
              <w:rPr>
                <w:sz w:val="18"/>
                <w:szCs w:val="18"/>
              </w:rPr>
            </w:pPr>
            <w:r>
              <w:rPr>
                <w:sz w:val="18"/>
                <w:szCs w:val="18"/>
              </w:rPr>
              <w:t>820</w:t>
            </w:r>
          </w:p>
        </w:tc>
        <w:tc>
          <w:tcPr>
            <w:tcW w:w="778" w:type="dxa"/>
            <w:tcBorders>
              <w:top w:val="single" w:sz="4" w:space="0" w:color="auto"/>
              <w:left w:val="single" w:sz="4" w:space="0" w:color="auto"/>
              <w:bottom w:val="single" w:sz="4" w:space="0" w:color="auto"/>
              <w:right w:val="single" w:sz="4" w:space="0" w:color="auto"/>
            </w:tcBorders>
          </w:tcPr>
          <w:p w14:paraId="687DA30F" w14:textId="77777777" w:rsidR="00770CF7" w:rsidRPr="009624CA" w:rsidRDefault="00770CF7" w:rsidP="00770CF7">
            <w:pPr>
              <w:rPr>
                <w:sz w:val="18"/>
                <w:szCs w:val="18"/>
              </w:rPr>
            </w:pPr>
            <w:r w:rsidRPr="009624CA">
              <w:rPr>
                <w:sz w:val="18"/>
                <w:szCs w:val="18"/>
              </w:rPr>
              <w:t>9</w:t>
            </w:r>
          </w:p>
        </w:tc>
        <w:tc>
          <w:tcPr>
            <w:tcW w:w="881" w:type="dxa"/>
            <w:tcBorders>
              <w:top w:val="single" w:sz="4" w:space="0" w:color="auto"/>
              <w:left w:val="single" w:sz="4" w:space="0" w:color="auto"/>
              <w:bottom w:val="single" w:sz="4" w:space="0" w:color="auto"/>
              <w:right w:val="single" w:sz="4" w:space="0" w:color="auto"/>
            </w:tcBorders>
          </w:tcPr>
          <w:p w14:paraId="36E5614C" w14:textId="77777777" w:rsidR="00770CF7" w:rsidRPr="009624CA" w:rsidRDefault="00770CF7" w:rsidP="00770CF7">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18D27B33" w14:textId="77777777" w:rsidR="00770CF7" w:rsidRPr="009624CA" w:rsidRDefault="00770CF7" w:rsidP="00770CF7">
            <w:pPr>
              <w:rPr>
                <w:sz w:val="18"/>
                <w:szCs w:val="18"/>
              </w:rPr>
            </w:pPr>
            <w:r>
              <w:rPr>
                <w:sz w:val="18"/>
                <w:szCs w:val="18"/>
              </w:rPr>
              <w:t>821+822</w:t>
            </w:r>
          </w:p>
        </w:tc>
        <w:tc>
          <w:tcPr>
            <w:tcW w:w="993" w:type="dxa"/>
            <w:tcBorders>
              <w:top w:val="single" w:sz="4" w:space="0" w:color="auto"/>
              <w:left w:val="single" w:sz="4" w:space="0" w:color="auto"/>
              <w:bottom w:val="single" w:sz="4" w:space="0" w:color="auto"/>
              <w:right w:val="single" w:sz="4" w:space="0" w:color="auto"/>
            </w:tcBorders>
          </w:tcPr>
          <w:p w14:paraId="5DCD1E28" w14:textId="77777777" w:rsidR="00770CF7" w:rsidRPr="009624CA" w:rsidRDefault="00770CF7" w:rsidP="00770CF7">
            <w:pPr>
              <w:rPr>
                <w:sz w:val="18"/>
                <w:szCs w:val="18"/>
              </w:rPr>
            </w:pPr>
            <w:r>
              <w:rPr>
                <w:sz w:val="18"/>
                <w:szCs w:val="18"/>
              </w:rPr>
              <w:t>9</w:t>
            </w:r>
          </w:p>
        </w:tc>
        <w:tc>
          <w:tcPr>
            <w:tcW w:w="2690" w:type="dxa"/>
            <w:tcBorders>
              <w:top w:val="single" w:sz="4" w:space="0" w:color="auto"/>
              <w:left w:val="single" w:sz="4" w:space="0" w:color="auto"/>
              <w:bottom w:val="single" w:sz="4" w:space="0" w:color="auto"/>
              <w:right w:val="single" w:sz="4" w:space="0" w:color="auto"/>
            </w:tcBorders>
          </w:tcPr>
          <w:p w14:paraId="210ABB13" w14:textId="77777777" w:rsidR="00770CF7" w:rsidRPr="009624CA" w:rsidRDefault="00770CF7" w:rsidP="00770CF7">
            <w:pPr>
              <w:rPr>
                <w:sz w:val="18"/>
                <w:szCs w:val="18"/>
              </w:rPr>
            </w:pPr>
            <w:r>
              <w:rPr>
                <w:sz w:val="18"/>
                <w:szCs w:val="18"/>
              </w:rPr>
              <w:t xml:space="preserve">Стр. 820 </w:t>
            </w:r>
            <w:r w:rsidRPr="009624CA">
              <w:rPr>
                <w:sz w:val="18"/>
                <w:szCs w:val="18"/>
              </w:rPr>
              <w:t xml:space="preserve">Гр.9 &lt;&gt; </w:t>
            </w:r>
            <w:r>
              <w:rPr>
                <w:sz w:val="18"/>
                <w:szCs w:val="18"/>
              </w:rPr>
              <w:t xml:space="preserve">Стр. 821 </w:t>
            </w:r>
            <w:r w:rsidRPr="009624CA">
              <w:rPr>
                <w:sz w:val="18"/>
                <w:szCs w:val="18"/>
              </w:rPr>
              <w:t>Гр.</w:t>
            </w:r>
            <w:r>
              <w:rPr>
                <w:sz w:val="18"/>
                <w:szCs w:val="18"/>
              </w:rPr>
              <w:t>9</w:t>
            </w:r>
            <w:r w:rsidRPr="009624CA">
              <w:rPr>
                <w:sz w:val="18"/>
                <w:szCs w:val="18"/>
              </w:rPr>
              <w:t>+</w:t>
            </w:r>
            <w:r>
              <w:rPr>
                <w:sz w:val="18"/>
                <w:szCs w:val="18"/>
              </w:rPr>
              <w:t xml:space="preserve">Стр. 822 </w:t>
            </w:r>
            <w:r w:rsidRPr="009624CA">
              <w:rPr>
                <w:sz w:val="18"/>
                <w:szCs w:val="18"/>
              </w:rPr>
              <w:t>Гр.</w:t>
            </w:r>
            <w:r>
              <w:rPr>
                <w:sz w:val="18"/>
                <w:szCs w:val="18"/>
              </w:rPr>
              <w:t>9</w:t>
            </w:r>
            <w:r w:rsidRPr="009624CA">
              <w:rPr>
                <w:sz w:val="18"/>
                <w:szCs w:val="18"/>
              </w:rPr>
              <w:t xml:space="preserve"> - недопустимо</w:t>
            </w:r>
          </w:p>
        </w:tc>
        <w:tc>
          <w:tcPr>
            <w:tcW w:w="851" w:type="dxa"/>
            <w:tcBorders>
              <w:top w:val="single" w:sz="4" w:space="0" w:color="auto"/>
              <w:left w:val="single" w:sz="4" w:space="0" w:color="auto"/>
              <w:bottom w:val="single" w:sz="4" w:space="0" w:color="auto"/>
              <w:right w:val="single" w:sz="4" w:space="0" w:color="auto"/>
            </w:tcBorders>
          </w:tcPr>
          <w:p w14:paraId="33B799E0" w14:textId="77777777" w:rsidR="00770CF7" w:rsidRPr="009624CA" w:rsidRDefault="00770CF7" w:rsidP="00770CF7">
            <w:pPr>
              <w:rPr>
                <w:sz w:val="18"/>
                <w:szCs w:val="18"/>
              </w:rPr>
            </w:pPr>
            <w:r w:rsidRPr="009624CA">
              <w:rPr>
                <w:sz w:val="18"/>
                <w:szCs w:val="18"/>
              </w:rPr>
              <w:t>АУБУ</w:t>
            </w:r>
            <w:r>
              <w:rPr>
                <w:sz w:val="18"/>
                <w:szCs w:val="18"/>
              </w:rPr>
              <w:t>,</w:t>
            </w:r>
            <w:r w:rsidRPr="009624CA">
              <w:rPr>
                <w:sz w:val="18"/>
                <w:szCs w:val="18"/>
              </w:rPr>
              <w:t xml:space="preserve"> РБС-АУБУ, ГРБС.</w:t>
            </w:r>
          </w:p>
        </w:tc>
        <w:tc>
          <w:tcPr>
            <w:tcW w:w="851" w:type="dxa"/>
            <w:tcBorders>
              <w:top w:val="single" w:sz="4" w:space="0" w:color="auto"/>
              <w:left w:val="single" w:sz="4" w:space="0" w:color="auto"/>
              <w:bottom w:val="single" w:sz="4" w:space="0" w:color="auto"/>
              <w:right w:val="single" w:sz="4" w:space="0" w:color="auto"/>
            </w:tcBorders>
          </w:tcPr>
          <w:p w14:paraId="5D3E744B" w14:textId="5BD0E3AA" w:rsidR="00770CF7" w:rsidRPr="009624CA" w:rsidRDefault="00770CF7" w:rsidP="00770CF7">
            <w:pPr>
              <w:rPr>
                <w:sz w:val="18"/>
                <w:szCs w:val="18"/>
              </w:rPr>
            </w:pPr>
            <w:r>
              <w:rPr>
                <w:sz w:val="18"/>
                <w:szCs w:val="18"/>
              </w:rPr>
              <w:t>Б</w:t>
            </w:r>
          </w:p>
        </w:tc>
      </w:tr>
      <w:tr w:rsidR="00770CF7" w:rsidRPr="00727C29" w14:paraId="0DB066BC" w14:textId="40004979" w:rsidTr="00770CF7">
        <w:tc>
          <w:tcPr>
            <w:tcW w:w="803" w:type="dxa"/>
          </w:tcPr>
          <w:p w14:paraId="2B4C6289" w14:textId="77777777" w:rsidR="00770CF7" w:rsidRPr="009624CA" w:rsidRDefault="00770CF7" w:rsidP="00770CF7">
            <w:pPr>
              <w:rPr>
                <w:sz w:val="18"/>
                <w:szCs w:val="18"/>
              </w:rPr>
            </w:pPr>
            <w:r w:rsidRPr="009624CA">
              <w:rPr>
                <w:sz w:val="18"/>
                <w:szCs w:val="18"/>
              </w:rPr>
              <w:t xml:space="preserve">2 </w:t>
            </w:r>
          </w:p>
          <w:p w14:paraId="2C6CEF06" w14:textId="77777777" w:rsidR="00770CF7" w:rsidRPr="009624CA" w:rsidRDefault="00770CF7" w:rsidP="00770CF7">
            <w:pPr>
              <w:rPr>
                <w:sz w:val="18"/>
                <w:szCs w:val="18"/>
              </w:rPr>
            </w:pPr>
          </w:p>
        </w:tc>
        <w:tc>
          <w:tcPr>
            <w:tcW w:w="1349" w:type="dxa"/>
          </w:tcPr>
          <w:p w14:paraId="1456C8BB" w14:textId="77777777" w:rsidR="00770CF7" w:rsidRPr="009624CA" w:rsidRDefault="00770CF7" w:rsidP="00770CF7">
            <w:pPr>
              <w:rPr>
                <w:sz w:val="18"/>
                <w:szCs w:val="18"/>
              </w:rPr>
            </w:pPr>
            <w:r w:rsidRPr="009624CA">
              <w:rPr>
                <w:sz w:val="18"/>
                <w:szCs w:val="18"/>
              </w:rPr>
              <w:t>*</w:t>
            </w:r>
            <w:r>
              <w:rPr>
                <w:sz w:val="18"/>
                <w:szCs w:val="18"/>
              </w:rPr>
              <w:t>, кроме строк 450, 710, 720, 731, 732</w:t>
            </w:r>
          </w:p>
        </w:tc>
        <w:tc>
          <w:tcPr>
            <w:tcW w:w="778" w:type="dxa"/>
          </w:tcPr>
          <w:p w14:paraId="605F6395" w14:textId="77777777" w:rsidR="00770CF7" w:rsidRPr="009624CA" w:rsidRDefault="00770CF7" w:rsidP="00770CF7">
            <w:pPr>
              <w:rPr>
                <w:sz w:val="18"/>
                <w:szCs w:val="18"/>
              </w:rPr>
            </w:pPr>
            <w:r w:rsidRPr="009624CA">
              <w:rPr>
                <w:sz w:val="18"/>
                <w:szCs w:val="18"/>
              </w:rPr>
              <w:t>10</w:t>
            </w:r>
          </w:p>
        </w:tc>
        <w:tc>
          <w:tcPr>
            <w:tcW w:w="881" w:type="dxa"/>
          </w:tcPr>
          <w:p w14:paraId="467C2711" w14:textId="77777777" w:rsidR="00770CF7" w:rsidRPr="009624CA" w:rsidRDefault="00770CF7" w:rsidP="00770CF7">
            <w:pPr>
              <w:rPr>
                <w:sz w:val="18"/>
                <w:szCs w:val="18"/>
              </w:rPr>
            </w:pPr>
            <w:r w:rsidRPr="009624CA">
              <w:rPr>
                <w:sz w:val="18"/>
                <w:szCs w:val="18"/>
              </w:rPr>
              <w:t>=</w:t>
            </w:r>
          </w:p>
        </w:tc>
        <w:tc>
          <w:tcPr>
            <w:tcW w:w="1354" w:type="dxa"/>
          </w:tcPr>
          <w:p w14:paraId="23F38C26" w14:textId="77777777" w:rsidR="00770CF7" w:rsidRPr="009624CA" w:rsidRDefault="00770CF7" w:rsidP="00770CF7">
            <w:pPr>
              <w:rPr>
                <w:sz w:val="18"/>
                <w:szCs w:val="18"/>
              </w:rPr>
            </w:pPr>
            <w:r w:rsidRPr="009624CA">
              <w:rPr>
                <w:sz w:val="18"/>
                <w:szCs w:val="18"/>
              </w:rPr>
              <w:t xml:space="preserve">* </w:t>
            </w:r>
          </w:p>
          <w:p w14:paraId="51544088" w14:textId="77777777" w:rsidR="00770CF7" w:rsidRPr="009624CA" w:rsidRDefault="00770CF7" w:rsidP="00770CF7">
            <w:pPr>
              <w:rPr>
                <w:sz w:val="18"/>
                <w:szCs w:val="18"/>
              </w:rPr>
            </w:pPr>
          </w:p>
        </w:tc>
        <w:tc>
          <w:tcPr>
            <w:tcW w:w="993" w:type="dxa"/>
          </w:tcPr>
          <w:p w14:paraId="283C7A20" w14:textId="77777777" w:rsidR="00770CF7" w:rsidRPr="009624CA" w:rsidRDefault="00770CF7" w:rsidP="00770CF7">
            <w:pPr>
              <w:rPr>
                <w:sz w:val="18"/>
                <w:szCs w:val="18"/>
              </w:rPr>
            </w:pPr>
            <w:r w:rsidRPr="009624CA">
              <w:rPr>
                <w:sz w:val="18"/>
                <w:szCs w:val="18"/>
              </w:rPr>
              <w:t>4-9</w:t>
            </w:r>
          </w:p>
        </w:tc>
        <w:tc>
          <w:tcPr>
            <w:tcW w:w="2690" w:type="dxa"/>
          </w:tcPr>
          <w:p w14:paraId="3325D380" w14:textId="77777777" w:rsidR="00770CF7" w:rsidRPr="009624CA" w:rsidRDefault="00770CF7" w:rsidP="00770CF7">
            <w:pPr>
              <w:rPr>
                <w:sz w:val="18"/>
                <w:szCs w:val="18"/>
              </w:rPr>
            </w:pPr>
            <w:r w:rsidRPr="009624CA">
              <w:rPr>
                <w:sz w:val="18"/>
                <w:szCs w:val="18"/>
              </w:rPr>
              <w:t>Гр.10 &lt;&gt; гр.4-гр.9</w:t>
            </w:r>
          </w:p>
          <w:p w14:paraId="4D2F9FFA" w14:textId="77777777" w:rsidR="00770CF7" w:rsidRPr="009624CA" w:rsidRDefault="00770CF7" w:rsidP="00770CF7">
            <w:pPr>
              <w:rPr>
                <w:sz w:val="18"/>
                <w:szCs w:val="18"/>
              </w:rPr>
            </w:pPr>
          </w:p>
        </w:tc>
        <w:tc>
          <w:tcPr>
            <w:tcW w:w="851" w:type="dxa"/>
          </w:tcPr>
          <w:p w14:paraId="371928CA" w14:textId="77777777" w:rsidR="00770CF7" w:rsidRDefault="00770CF7" w:rsidP="00770CF7">
            <w:pPr>
              <w:rPr>
                <w:sz w:val="18"/>
                <w:szCs w:val="18"/>
              </w:rPr>
            </w:pPr>
            <w:r w:rsidRPr="009624CA">
              <w:rPr>
                <w:sz w:val="18"/>
                <w:szCs w:val="18"/>
              </w:rPr>
              <w:t>АУБУ</w:t>
            </w:r>
          </w:p>
          <w:p w14:paraId="5B3EA798" w14:textId="77777777" w:rsidR="00770CF7" w:rsidRPr="008939F4" w:rsidRDefault="00770CF7" w:rsidP="00770CF7">
            <w:pPr>
              <w:rPr>
                <w:sz w:val="18"/>
                <w:szCs w:val="18"/>
              </w:rPr>
            </w:pPr>
            <w:r w:rsidRPr="009624CA">
              <w:rPr>
                <w:sz w:val="18"/>
                <w:szCs w:val="18"/>
              </w:rPr>
              <w:t>РБС-АУБУ, ГРБС.</w:t>
            </w:r>
          </w:p>
        </w:tc>
        <w:tc>
          <w:tcPr>
            <w:tcW w:w="851" w:type="dxa"/>
          </w:tcPr>
          <w:p w14:paraId="660F73D5" w14:textId="77BAD5AF" w:rsidR="00770CF7" w:rsidRPr="009624CA" w:rsidRDefault="00770CF7" w:rsidP="00770CF7">
            <w:pPr>
              <w:rPr>
                <w:sz w:val="18"/>
                <w:szCs w:val="18"/>
              </w:rPr>
            </w:pPr>
            <w:r w:rsidRPr="009624CA">
              <w:rPr>
                <w:sz w:val="18"/>
                <w:szCs w:val="18"/>
              </w:rPr>
              <w:t>Б</w:t>
            </w:r>
          </w:p>
        </w:tc>
      </w:tr>
      <w:tr w:rsidR="00770CF7" w:rsidRPr="00727C29" w14:paraId="0FA0E374" w14:textId="79DB9A27" w:rsidTr="00770CF7">
        <w:tc>
          <w:tcPr>
            <w:tcW w:w="803" w:type="dxa"/>
          </w:tcPr>
          <w:p w14:paraId="4361FF15" w14:textId="77777777" w:rsidR="00770CF7" w:rsidRPr="009624CA" w:rsidRDefault="00770CF7" w:rsidP="00770CF7">
            <w:pPr>
              <w:rPr>
                <w:sz w:val="18"/>
                <w:szCs w:val="18"/>
              </w:rPr>
            </w:pPr>
            <w:r w:rsidRPr="009624CA">
              <w:rPr>
                <w:sz w:val="18"/>
                <w:szCs w:val="18"/>
              </w:rPr>
              <w:t>3</w:t>
            </w:r>
          </w:p>
        </w:tc>
        <w:tc>
          <w:tcPr>
            <w:tcW w:w="1349" w:type="dxa"/>
          </w:tcPr>
          <w:p w14:paraId="5086F814" w14:textId="77777777" w:rsidR="00770CF7" w:rsidRPr="009624CA" w:rsidRDefault="00770CF7" w:rsidP="00770CF7">
            <w:pPr>
              <w:rPr>
                <w:sz w:val="18"/>
                <w:szCs w:val="18"/>
              </w:rPr>
            </w:pPr>
            <w:r w:rsidRPr="009624CA">
              <w:rPr>
                <w:sz w:val="18"/>
                <w:szCs w:val="18"/>
              </w:rPr>
              <w:t>010</w:t>
            </w:r>
          </w:p>
        </w:tc>
        <w:tc>
          <w:tcPr>
            <w:tcW w:w="778" w:type="dxa"/>
          </w:tcPr>
          <w:p w14:paraId="64E7EF4E" w14:textId="77777777" w:rsidR="00770CF7" w:rsidRPr="009624CA" w:rsidRDefault="00770CF7" w:rsidP="00770CF7">
            <w:pPr>
              <w:rPr>
                <w:sz w:val="18"/>
                <w:szCs w:val="18"/>
              </w:rPr>
            </w:pPr>
            <w:r w:rsidRPr="009624CA">
              <w:rPr>
                <w:sz w:val="18"/>
                <w:szCs w:val="18"/>
              </w:rPr>
              <w:t>*</w:t>
            </w:r>
          </w:p>
        </w:tc>
        <w:tc>
          <w:tcPr>
            <w:tcW w:w="881" w:type="dxa"/>
          </w:tcPr>
          <w:p w14:paraId="30D46D96" w14:textId="77777777" w:rsidR="00770CF7" w:rsidRPr="009624CA" w:rsidRDefault="00770CF7" w:rsidP="00770CF7">
            <w:pPr>
              <w:rPr>
                <w:sz w:val="18"/>
                <w:szCs w:val="18"/>
              </w:rPr>
            </w:pPr>
            <w:r w:rsidRPr="009624CA">
              <w:rPr>
                <w:sz w:val="18"/>
                <w:szCs w:val="18"/>
              </w:rPr>
              <w:t>=</w:t>
            </w:r>
          </w:p>
        </w:tc>
        <w:tc>
          <w:tcPr>
            <w:tcW w:w="1354" w:type="dxa"/>
          </w:tcPr>
          <w:p w14:paraId="607CDCB2" w14:textId="77777777" w:rsidR="00770CF7" w:rsidRPr="009624CA" w:rsidRDefault="00770CF7" w:rsidP="00770CF7">
            <w:pPr>
              <w:rPr>
                <w:sz w:val="18"/>
                <w:szCs w:val="18"/>
              </w:rPr>
            </w:pPr>
            <w:r w:rsidRPr="009624CA">
              <w:rPr>
                <w:sz w:val="18"/>
                <w:szCs w:val="18"/>
              </w:rPr>
              <w:t>030+</w:t>
            </w:r>
          </w:p>
          <w:p w14:paraId="312B8443" w14:textId="77777777" w:rsidR="00770CF7" w:rsidRPr="009624CA" w:rsidRDefault="00770CF7" w:rsidP="00770CF7">
            <w:pPr>
              <w:rPr>
                <w:sz w:val="18"/>
                <w:szCs w:val="18"/>
              </w:rPr>
            </w:pPr>
            <w:r w:rsidRPr="009624CA">
              <w:rPr>
                <w:sz w:val="18"/>
                <w:szCs w:val="18"/>
              </w:rPr>
              <w:t>040+</w:t>
            </w:r>
          </w:p>
          <w:p w14:paraId="6D7DD1E2" w14:textId="77777777" w:rsidR="00770CF7" w:rsidRPr="009624CA" w:rsidRDefault="00770CF7" w:rsidP="00770CF7">
            <w:pPr>
              <w:rPr>
                <w:sz w:val="18"/>
                <w:szCs w:val="18"/>
              </w:rPr>
            </w:pPr>
            <w:r w:rsidRPr="009624CA">
              <w:rPr>
                <w:sz w:val="18"/>
                <w:szCs w:val="18"/>
              </w:rPr>
              <w:t>050+</w:t>
            </w:r>
          </w:p>
          <w:p w14:paraId="0EE9B940" w14:textId="77777777" w:rsidR="00770CF7" w:rsidRPr="009624CA" w:rsidRDefault="00770CF7" w:rsidP="00770CF7">
            <w:pPr>
              <w:rPr>
                <w:sz w:val="18"/>
                <w:szCs w:val="18"/>
              </w:rPr>
            </w:pPr>
            <w:r w:rsidRPr="009624CA">
              <w:rPr>
                <w:sz w:val="18"/>
                <w:szCs w:val="18"/>
              </w:rPr>
              <w:t>060+</w:t>
            </w:r>
          </w:p>
          <w:p w14:paraId="37748053" w14:textId="77777777" w:rsidR="00770CF7" w:rsidRPr="009624CA" w:rsidRDefault="00770CF7" w:rsidP="00770CF7">
            <w:pPr>
              <w:rPr>
                <w:sz w:val="18"/>
                <w:szCs w:val="18"/>
              </w:rPr>
            </w:pPr>
            <w:r w:rsidRPr="009624CA">
              <w:rPr>
                <w:sz w:val="18"/>
                <w:szCs w:val="18"/>
              </w:rPr>
              <w:t>090+</w:t>
            </w:r>
          </w:p>
          <w:p w14:paraId="0B6BD336" w14:textId="77777777" w:rsidR="00770CF7" w:rsidRPr="009624CA" w:rsidRDefault="00770CF7" w:rsidP="00770CF7">
            <w:pPr>
              <w:rPr>
                <w:sz w:val="18"/>
                <w:szCs w:val="18"/>
              </w:rPr>
            </w:pPr>
            <w:r w:rsidRPr="009624CA">
              <w:rPr>
                <w:sz w:val="18"/>
                <w:szCs w:val="18"/>
              </w:rPr>
              <w:t>100</w:t>
            </w:r>
          </w:p>
        </w:tc>
        <w:tc>
          <w:tcPr>
            <w:tcW w:w="993" w:type="dxa"/>
          </w:tcPr>
          <w:p w14:paraId="4292770A" w14:textId="77777777" w:rsidR="00770CF7" w:rsidRPr="009624CA" w:rsidRDefault="00770CF7" w:rsidP="00770CF7">
            <w:pPr>
              <w:rPr>
                <w:sz w:val="18"/>
                <w:szCs w:val="18"/>
              </w:rPr>
            </w:pPr>
            <w:r w:rsidRPr="009624CA">
              <w:rPr>
                <w:sz w:val="18"/>
                <w:szCs w:val="18"/>
              </w:rPr>
              <w:t>*.</w:t>
            </w:r>
          </w:p>
        </w:tc>
        <w:tc>
          <w:tcPr>
            <w:tcW w:w="2690" w:type="dxa"/>
          </w:tcPr>
          <w:p w14:paraId="07ED8BDC" w14:textId="77777777" w:rsidR="00770CF7" w:rsidRPr="009624CA" w:rsidRDefault="00770CF7" w:rsidP="00770CF7">
            <w:pPr>
              <w:rPr>
                <w:sz w:val="18"/>
                <w:szCs w:val="18"/>
              </w:rPr>
            </w:pPr>
            <w:r w:rsidRPr="009624CA">
              <w:rPr>
                <w:sz w:val="18"/>
                <w:szCs w:val="18"/>
              </w:rPr>
              <w:t>Стр. 010 &lt;&gt; Стр.030+Стр.040+Стр.050+Стр.060+Стр.090+Стр.100 - недопустимо</w:t>
            </w:r>
          </w:p>
        </w:tc>
        <w:tc>
          <w:tcPr>
            <w:tcW w:w="851" w:type="dxa"/>
          </w:tcPr>
          <w:p w14:paraId="3F1B2680"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78B5B9F5" w14:textId="55A48E1D" w:rsidR="00770CF7" w:rsidRPr="009624CA" w:rsidRDefault="00770CF7" w:rsidP="00770CF7">
            <w:pPr>
              <w:rPr>
                <w:sz w:val="18"/>
                <w:szCs w:val="18"/>
              </w:rPr>
            </w:pPr>
            <w:r w:rsidRPr="009624CA">
              <w:rPr>
                <w:sz w:val="18"/>
                <w:szCs w:val="18"/>
              </w:rPr>
              <w:t>Б</w:t>
            </w:r>
          </w:p>
        </w:tc>
      </w:tr>
      <w:tr w:rsidR="00770CF7" w:rsidRPr="00727C29" w14:paraId="404B28B7" w14:textId="6EABEC81" w:rsidTr="00770CF7">
        <w:tc>
          <w:tcPr>
            <w:tcW w:w="803" w:type="dxa"/>
          </w:tcPr>
          <w:p w14:paraId="2A42A2A6" w14:textId="77777777" w:rsidR="00770CF7" w:rsidRPr="009624CA" w:rsidRDefault="00770CF7" w:rsidP="00770CF7">
            <w:pPr>
              <w:rPr>
                <w:sz w:val="18"/>
                <w:szCs w:val="18"/>
              </w:rPr>
            </w:pPr>
            <w:r w:rsidRPr="009624CA">
              <w:rPr>
                <w:sz w:val="18"/>
                <w:szCs w:val="18"/>
              </w:rPr>
              <w:t>5</w:t>
            </w:r>
          </w:p>
        </w:tc>
        <w:tc>
          <w:tcPr>
            <w:tcW w:w="1349" w:type="dxa"/>
          </w:tcPr>
          <w:p w14:paraId="4AA536C8" w14:textId="77777777" w:rsidR="00770CF7" w:rsidRPr="009624CA" w:rsidRDefault="00770CF7" w:rsidP="00770CF7">
            <w:pPr>
              <w:rPr>
                <w:sz w:val="18"/>
                <w:szCs w:val="18"/>
              </w:rPr>
            </w:pPr>
            <w:r w:rsidRPr="009624CA">
              <w:rPr>
                <w:sz w:val="18"/>
                <w:szCs w:val="18"/>
              </w:rPr>
              <w:t>090</w:t>
            </w:r>
          </w:p>
        </w:tc>
        <w:tc>
          <w:tcPr>
            <w:tcW w:w="778" w:type="dxa"/>
          </w:tcPr>
          <w:p w14:paraId="3F33864D" w14:textId="77777777" w:rsidR="00770CF7" w:rsidRPr="009624CA" w:rsidRDefault="00770CF7" w:rsidP="00770CF7">
            <w:pPr>
              <w:rPr>
                <w:sz w:val="18"/>
                <w:szCs w:val="18"/>
              </w:rPr>
            </w:pPr>
            <w:r w:rsidRPr="009624CA">
              <w:rPr>
                <w:sz w:val="18"/>
                <w:szCs w:val="18"/>
              </w:rPr>
              <w:t>*</w:t>
            </w:r>
          </w:p>
        </w:tc>
        <w:tc>
          <w:tcPr>
            <w:tcW w:w="881" w:type="dxa"/>
          </w:tcPr>
          <w:p w14:paraId="36B4042D" w14:textId="77777777" w:rsidR="00770CF7" w:rsidRPr="009624CA" w:rsidRDefault="00770CF7" w:rsidP="00770CF7">
            <w:pPr>
              <w:rPr>
                <w:sz w:val="18"/>
                <w:szCs w:val="18"/>
              </w:rPr>
            </w:pPr>
            <w:r w:rsidRPr="009624CA">
              <w:rPr>
                <w:sz w:val="18"/>
                <w:szCs w:val="18"/>
              </w:rPr>
              <w:t>=</w:t>
            </w:r>
          </w:p>
        </w:tc>
        <w:tc>
          <w:tcPr>
            <w:tcW w:w="1354" w:type="dxa"/>
          </w:tcPr>
          <w:p w14:paraId="331101C6" w14:textId="77777777" w:rsidR="00770CF7" w:rsidRPr="009624CA" w:rsidRDefault="00770CF7" w:rsidP="00770CF7">
            <w:pPr>
              <w:rPr>
                <w:sz w:val="18"/>
                <w:szCs w:val="18"/>
              </w:rPr>
            </w:pPr>
            <w:r w:rsidRPr="009624CA">
              <w:rPr>
                <w:sz w:val="18"/>
                <w:szCs w:val="18"/>
              </w:rPr>
              <w:t>092+</w:t>
            </w:r>
          </w:p>
          <w:p w14:paraId="2E7DD116" w14:textId="77777777" w:rsidR="00770CF7" w:rsidRPr="009624CA" w:rsidRDefault="00770CF7" w:rsidP="00770CF7">
            <w:pPr>
              <w:rPr>
                <w:sz w:val="18"/>
                <w:szCs w:val="18"/>
              </w:rPr>
            </w:pPr>
            <w:r w:rsidRPr="009624CA">
              <w:rPr>
                <w:sz w:val="18"/>
                <w:szCs w:val="18"/>
              </w:rPr>
              <w:t>093+</w:t>
            </w:r>
          </w:p>
          <w:p w14:paraId="2BCB0FC3" w14:textId="77777777" w:rsidR="00770CF7" w:rsidRPr="009624CA" w:rsidRDefault="00770CF7" w:rsidP="00770CF7">
            <w:pPr>
              <w:rPr>
                <w:sz w:val="18"/>
                <w:szCs w:val="18"/>
              </w:rPr>
            </w:pPr>
            <w:r w:rsidRPr="009624CA">
              <w:rPr>
                <w:sz w:val="18"/>
                <w:szCs w:val="18"/>
              </w:rPr>
              <w:t>094+</w:t>
            </w:r>
          </w:p>
          <w:p w14:paraId="28286C5B" w14:textId="77777777" w:rsidR="00770CF7" w:rsidRPr="009624CA" w:rsidRDefault="00770CF7" w:rsidP="00770CF7">
            <w:pPr>
              <w:rPr>
                <w:sz w:val="18"/>
                <w:szCs w:val="18"/>
              </w:rPr>
            </w:pPr>
            <w:r w:rsidRPr="009624CA">
              <w:rPr>
                <w:sz w:val="18"/>
                <w:szCs w:val="18"/>
              </w:rPr>
              <w:t>095+</w:t>
            </w:r>
          </w:p>
          <w:p w14:paraId="31D1A199" w14:textId="77777777" w:rsidR="00770CF7" w:rsidRPr="009624CA" w:rsidRDefault="00770CF7" w:rsidP="00770CF7">
            <w:pPr>
              <w:rPr>
                <w:sz w:val="18"/>
                <w:szCs w:val="18"/>
              </w:rPr>
            </w:pPr>
            <w:r>
              <w:rPr>
                <w:sz w:val="18"/>
                <w:szCs w:val="18"/>
              </w:rPr>
              <w:t>096</w:t>
            </w:r>
          </w:p>
        </w:tc>
        <w:tc>
          <w:tcPr>
            <w:tcW w:w="993" w:type="dxa"/>
          </w:tcPr>
          <w:p w14:paraId="52312972" w14:textId="77777777" w:rsidR="00770CF7" w:rsidRPr="009624CA" w:rsidRDefault="00770CF7" w:rsidP="00770CF7">
            <w:pPr>
              <w:rPr>
                <w:sz w:val="18"/>
                <w:szCs w:val="18"/>
              </w:rPr>
            </w:pPr>
            <w:r w:rsidRPr="009624CA">
              <w:rPr>
                <w:sz w:val="18"/>
                <w:szCs w:val="18"/>
              </w:rPr>
              <w:t>*</w:t>
            </w:r>
          </w:p>
        </w:tc>
        <w:tc>
          <w:tcPr>
            <w:tcW w:w="2690" w:type="dxa"/>
          </w:tcPr>
          <w:p w14:paraId="430FE377" w14:textId="77777777" w:rsidR="00770CF7" w:rsidRPr="009624CA" w:rsidRDefault="00770CF7" w:rsidP="00770CF7">
            <w:pPr>
              <w:rPr>
                <w:sz w:val="18"/>
                <w:szCs w:val="18"/>
              </w:rPr>
            </w:pPr>
            <w:r w:rsidRPr="009624CA">
              <w:rPr>
                <w:sz w:val="18"/>
                <w:szCs w:val="18"/>
              </w:rPr>
              <w:t>Стр. 090 &lt;&gt; Стр.092+Стр.093+Стр.094+Стр.095</w:t>
            </w:r>
            <w:r>
              <w:rPr>
                <w:sz w:val="18"/>
                <w:szCs w:val="18"/>
              </w:rPr>
              <w:t>+Стр.096</w:t>
            </w:r>
            <w:r w:rsidRPr="009624CA">
              <w:rPr>
                <w:sz w:val="18"/>
                <w:szCs w:val="18"/>
              </w:rPr>
              <w:t>- недопустимо</w:t>
            </w:r>
          </w:p>
        </w:tc>
        <w:tc>
          <w:tcPr>
            <w:tcW w:w="851" w:type="dxa"/>
          </w:tcPr>
          <w:p w14:paraId="53961908"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549CFE7C" w14:textId="24ECCBF9" w:rsidR="00770CF7" w:rsidRPr="009624CA" w:rsidRDefault="00770CF7" w:rsidP="00770CF7">
            <w:pPr>
              <w:rPr>
                <w:sz w:val="18"/>
                <w:szCs w:val="18"/>
              </w:rPr>
            </w:pPr>
            <w:r w:rsidRPr="009624CA">
              <w:rPr>
                <w:sz w:val="18"/>
                <w:szCs w:val="18"/>
              </w:rPr>
              <w:t>Б</w:t>
            </w:r>
          </w:p>
        </w:tc>
      </w:tr>
      <w:tr w:rsidR="00770CF7" w:rsidRPr="00727C29" w14:paraId="7C540BBD" w14:textId="25DBAAFF" w:rsidTr="00770CF7">
        <w:tc>
          <w:tcPr>
            <w:tcW w:w="803" w:type="dxa"/>
          </w:tcPr>
          <w:p w14:paraId="1E65C209" w14:textId="77777777" w:rsidR="00770CF7" w:rsidRPr="009624CA" w:rsidRDefault="00770CF7" w:rsidP="00770CF7">
            <w:pPr>
              <w:rPr>
                <w:sz w:val="18"/>
                <w:szCs w:val="18"/>
              </w:rPr>
            </w:pPr>
            <w:r w:rsidRPr="009624CA">
              <w:rPr>
                <w:sz w:val="18"/>
                <w:szCs w:val="18"/>
              </w:rPr>
              <w:t>7</w:t>
            </w:r>
          </w:p>
        </w:tc>
        <w:tc>
          <w:tcPr>
            <w:tcW w:w="1349" w:type="dxa"/>
          </w:tcPr>
          <w:p w14:paraId="41283F30" w14:textId="77777777" w:rsidR="00770CF7" w:rsidRPr="009624CA" w:rsidRDefault="00770CF7" w:rsidP="00770CF7">
            <w:pPr>
              <w:rPr>
                <w:sz w:val="18"/>
                <w:szCs w:val="18"/>
              </w:rPr>
            </w:pPr>
            <w:r w:rsidRPr="009624CA">
              <w:rPr>
                <w:sz w:val="18"/>
                <w:szCs w:val="18"/>
              </w:rPr>
              <w:t>200 (Всего)</w:t>
            </w:r>
          </w:p>
        </w:tc>
        <w:tc>
          <w:tcPr>
            <w:tcW w:w="778" w:type="dxa"/>
          </w:tcPr>
          <w:p w14:paraId="400CF1F3" w14:textId="77777777" w:rsidR="00770CF7" w:rsidRPr="009624CA" w:rsidRDefault="00770CF7" w:rsidP="00770CF7">
            <w:pPr>
              <w:rPr>
                <w:sz w:val="18"/>
                <w:szCs w:val="18"/>
              </w:rPr>
            </w:pPr>
            <w:r w:rsidRPr="009624CA">
              <w:rPr>
                <w:sz w:val="18"/>
                <w:szCs w:val="18"/>
              </w:rPr>
              <w:t>*</w:t>
            </w:r>
          </w:p>
        </w:tc>
        <w:tc>
          <w:tcPr>
            <w:tcW w:w="881" w:type="dxa"/>
          </w:tcPr>
          <w:p w14:paraId="4BAAC521" w14:textId="77777777" w:rsidR="00770CF7" w:rsidRPr="009624CA" w:rsidRDefault="00770CF7" w:rsidP="00770CF7">
            <w:pPr>
              <w:rPr>
                <w:sz w:val="18"/>
                <w:szCs w:val="18"/>
              </w:rPr>
            </w:pPr>
            <w:r w:rsidRPr="009624CA">
              <w:rPr>
                <w:sz w:val="18"/>
                <w:szCs w:val="18"/>
              </w:rPr>
              <w:t>=</w:t>
            </w:r>
          </w:p>
        </w:tc>
        <w:tc>
          <w:tcPr>
            <w:tcW w:w="1354" w:type="dxa"/>
          </w:tcPr>
          <w:p w14:paraId="71595242" w14:textId="77777777" w:rsidR="00770CF7" w:rsidRPr="009624CA" w:rsidRDefault="00770CF7" w:rsidP="00770CF7">
            <w:pPr>
              <w:rPr>
                <w:sz w:val="18"/>
                <w:szCs w:val="18"/>
              </w:rPr>
            </w:pPr>
          </w:p>
          <w:p w14:paraId="0AB5B4ED" w14:textId="77777777" w:rsidR="00770CF7" w:rsidRPr="009624CA" w:rsidRDefault="00770CF7" w:rsidP="00770CF7">
            <w:pPr>
              <w:rPr>
                <w:sz w:val="18"/>
                <w:szCs w:val="18"/>
              </w:rPr>
            </w:pPr>
            <w:r w:rsidRPr="009624CA">
              <w:rPr>
                <w:sz w:val="18"/>
                <w:szCs w:val="18"/>
              </w:rPr>
              <w:t>200 (по кодам КВР 100+200+300+400+600+800)</w:t>
            </w:r>
          </w:p>
        </w:tc>
        <w:tc>
          <w:tcPr>
            <w:tcW w:w="993" w:type="dxa"/>
          </w:tcPr>
          <w:p w14:paraId="77EAA0D1" w14:textId="77777777" w:rsidR="00770CF7" w:rsidRPr="009624CA" w:rsidRDefault="00770CF7" w:rsidP="00770CF7">
            <w:pPr>
              <w:rPr>
                <w:sz w:val="18"/>
                <w:szCs w:val="18"/>
              </w:rPr>
            </w:pPr>
            <w:r w:rsidRPr="009624CA">
              <w:rPr>
                <w:sz w:val="18"/>
                <w:szCs w:val="18"/>
              </w:rPr>
              <w:t>*,</w:t>
            </w:r>
          </w:p>
        </w:tc>
        <w:tc>
          <w:tcPr>
            <w:tcW w:w="2690" w:type="dxa"/>
          </w:tcPr>
          <w:p w14:paraId="7F285F05" w14:textId="77777777" w:rsidR="00770CF7" w:rsidRPr="009624CA" w:rsidRDefault="00770CF7" w:rsidP="00770CF7">
            <w:pPr>
              <w:rPr>
                <w:sz w:val="18"/>
                <w:szCs w:val="18"/>
              </w:rPr>
            </w:pPr>
            <w:r w:rsidRPr="009624CA">
              <w:rPr>
                <w:sz w:val="18"/>
                <w:szCs w:val="18"/>
              </w:rPr>
              <w:t>Стр. 200 &lt;&gt; сумма показателей по кодам КВР 100+200+300+400+600+800 - недопустимо</w:t>
            </w:r>
          </w:p>
        </w:tc>
        <w:tc>
          <w:tcPr>
            <w:tcW w:w="851" w:type="dxa"/>
          </w:tcPr>
          <w:p w14:paraId="4AD22EA3"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773BCB34" w14:textId="2B59D657" w:rsidR="00770CF7" w:rsidRPr="009624CA" w:rsidRDefault="00770CF7" w:rsidP="00770CF7">
            <w:pPr>
              <w:rPr>
                <w:sz w:val="18"/>
                <w:szCs w:val="18"/>
              </w:rPr>
            </w:pPr>
            <w:r w:rsidRPr="009624CA">
              <w:rPr>
                <w:sz w:val="18"/>
                <w:szCs w:val="18"/>
              </w:rPr>
              <w:t>Б</w:t>
            </w:r>
          </w:p>
        </w:tc>
      </w:tr>
      <w:tr w:rsidR="00770CF7" w:rsidRPr="00727C29" w14:paraId="00CDD0B1" w14:textId="4BEF9089" w:rsidTr="00770CF7">
        <w:tc>
          <w:tcPr>
            <w:tcW w:w="803" w:type="dxa"/>
          </w:tcPr>
          <w:p w14:paraId="3F533A69" w14:textId="77777777" w:rsidR="00770CF7" w:rsidRPr="009624CA" w:rsidRDefault="00770CF7" w:rsidP="00770CF7">
            <w:pPr>
              <w:rPr>
                <w:sz w:val="18"/>
                <w:szCs w:val="18"/>
              </w:rPr>
            </w:pPr>
            <w:r w:rsidRPr="009624CA">
              <w:rPr>
                <w:sz w:val="18"/>
                <w:szCs w:val="18"/>
              </w:rPr>
              <w:t>16</w:t>
            </w:r>
          </w:p>
        </w:tc>
        <w:tc>
          <w:tcPr>
            <w:tcW w:w="1349" w:type="dxa"/>
          </w:tcPr>
          <w:p w14:paraId="2281445C" w14:textId="77777777" w:rsidR="00770CF7" w:rsidRPr="009624CA" w:rsidRDefault="00770CF7" w:rsidP="00770CF7">
            <w:pPr>
              <w:rPr>
                <w:sz w:val="18"/>
                <w:szCs w:val="18"/>
              </w:rPr>
            </w:pPr>
            <w:r w:rsidRPr="009624CA">
              <w:rPr>
                <w:sz w:val="18"/>
                <w:szCs w:val="18"/>
              </w:rPr>
              <w:t>450</w:t>
            </w:r>
          </w:p>
        </w:tc>
        <w:tc>
          <w:tcPr>
            <w:tcW w:w="778" w:type="dxa"/>
          </w:tcPr>
          <w:p w14:paraId="54284162" w14:textId="77777777" w:rsidR="00770CF7" w:rsidRPr="009624CA" w:rsidRDefault="00770CF7" w:rsidP="00770CF7">
            <w:pPr>
              <w:rPr>
                <w:sz w:val="18"/>
                <w:szCs w:val="18"/>
                <w:lang w:val="en-US"/>
              </w:rPr>
            </w:pPr>
            <w:r w:rsidRPr="009624CA">
              <w:rPr>
                <w:sz w:val="18"/>
                <w:szCs w:val="18"/>
              </w:rPr>
              <w:t>4</w:t>
            </w:r>
          </w:p>
        </w:tc>
        <w:tc>
          <w:tcPr>
            <w:tcW w:w="881" w:type="dxa"/>
          </w:tcPr>
          <w:p w14:paraId="27611CC7" w14:textId="77777777" w:rsidR="00770CF7" w:rsidRPr="009624CA" w:rsidRDefault="00770CF7" w:rsidP="00770CF7">
            <w:pPr>
              <w:rPr>
                <w:sz w:val="18"/>
                <w:szCs w:val="18"/>
              </w:rPr>
            </w:pPr>
            <w:r w:rsidRPr="009624CA">
              <w:rPr>
                <w:sz w:val="18"/>
                <w:szCs w:val="18"/>
              </w:rPr>
              <w:t>=</w:t>
            </w:r>
          </w:p>
        </w:tc>
        <w:tc>
          <w:tcPr>
            <w:tcW w:w="1354" w:type="dxa"/>
          </w:tcPr>
          <w:p w14:paraId="5399BF68" w14:textId="77777777" w:rsidR="00770CF7" w:rsidRPr="009624CA" w:rsidRDefault="00770CF7" w:rsidP="00770CF7">
            <w:pPr>
              <w:rPr>
                <w:sz w:val="18"/>
                <w:szCs w:val="18"/>
              </w:rPr>
            </w:pPr>
            <w:r w:rsidRPr="009624CA">
              <w:rPr>
                <w:sz w:val="18"/>
                <w:szCs w:val="18"/>
              </w:rPr>
              <w:t>010-200</w:t>
            </w:r>
          </w:p>
        </w:tc>
        <w:tc>
          <w:tcPr>
            <w:tcW w:w="993" w:type="dxa"/>
          </w:tcPr>
          <w:p w14:paraId="4C50CCB3" w14:textId="77777777" w:rsidR="00770CF7" w:rsidRPr="009624CA" w:rsidRDefault="00770CF7" w:rsidP="00770CF7">
            <w:pPr>
              <w:rPr>
                <w:sz w:val="18"/>
                <w:szCs w:val="18"/>
              </w:rPr>
            </w:pPr>
            <w:r w:rsidRPr="009624CA">
              <w:rPr>
                <w:sz w:val="18"/>
                <w:szCs w:val="18"/>
              </w:rPr>
              <w:t>4</w:t>
            </w:r>
          </w:p>
        </w:tc>
        <w:tc>
          <w:tcPr>
            <w:tcW w:w="2690" w:type="dxa"/>
          </w:tcPr>
          <w:p w14:paraId="52C9D9A6" w14:textId="77777777" w:rsidR="00770CF7" w:rsidRPr="009624CA" w:rsidRDefault="00770CF7" w:rsidP="00770CF7">
            <w:pPr>
              <w:rPr>
                <w:sz w:val="18"/>
                <w:szCs w:val="18"/>
              </w:rPr>
            </w:pPr>
            <w:r w:rsidRPr="009624CA">
              <w:rPr>
                <w:sz w:val="18"/>
                <w:szCs w:val="18"/>
              </w:rPr>
              <w:t>Стр.450 &lt;&gt; Стр.010 – Стр.200 - недопустимо</w:t>
            </w:r>
          </w:p>
        </w:tc>
        <w:tc>
          <w:tcPr>
            <w:tcW w:w="851" w:type="dxa"/>
          </w:tcPr>
          <w:p w14:paraId="24AFA15A"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4088C158" w14:textId="30809B00" w:rsidR="00770CF7" w:rsidRPr="009624CA" w:rsidRDefault="00770CF7" w:rsidP="00770CF7">
            <w:pPr>
              <w:rPr>
                <w:sz w:val="18"/>
                <w:szCs w:val="18"/>
              </w:rPr>
            </w:pPr>
            <w:r w:rsidRPr="009624CA">
              <w:rPr>
                <w:sz w:val="18"/>
                <w:szCs w:val="18"/>
              </w:rPr>
              <w:t>Б</w:t>
            </w:r>
          </w:p>
        </w:tc>
      </w:tr>
      <w:tr w:rsidR="00770CF7" w:rsidRPr="00727C29" w14:paraId="3A1095F4" w14:textId="596E242F" w:rsidTr="00770CF7">
        <w:tc>
          <w:tcPr>
            <w:tcW w:w="803" w:type="dxa"/>
          </w:tcPr>
          <w:p w14:paraId="72CBC55A" w14:textId="77777777" w:rsidR="00770CF7" w:rsidRPr="009624CA" w:rsidRDefault="00770CF7" w:rsidP="00770CF7">
            <w:pPr>
              <w:rPr>
                <w:sz w:val="18"/>
                <w:szCs w:val="18"/>
                <w:lang w:val="en-US"/>
              </w:rPr>
            </w:pPr>
            <w:r w:rsidRPr="009624CA">
              <w:rPr>
                <w:sz w:val="18"/>
                <w:szCs w:val="18"/>
                <w:lang w:val="en-US"/>
              </w:rPr>
              <w:t>17</w:t>
            </w:r>
          </w:p>
        </w:tc>
        <w:tc>
          <w:tcPr>
            <w:tcW w:w="1349" w:type="dxa"/>
          </w:tcPr>
          <w:p w14:paraId="700C892F" w14:textId="77777777" w:rsidR="00770CF7" w:rsidRPr="009624CA" w:rsidRDefault="00770CF7" w:rsidP="00770CF7">
            <w:pPr>
              <w:rPr>
                <w:sz w:val="18"/>
                <w:szCs w:val="18"/>
              </w:rPr>
            </w:pPr>
            <w:r w:rsidRPr="009624CA">
              <w:rPr>
                <w:sz w:val="18"/>
                <w:szCs w:val="18"/>
              </w:rPr>
              <w:t>450</w:t>
            </w:r>
          </w:p>
        </w:tc>
        <w:tc>
          <w:tcPr>
            <w:tcW w:w="778" w:type="dxa"/>
          </w:tcPr>
          <w:p w14:paraId="2BF7B47B" w14:textId="77777777" w:rsidR="00770CF7" w:rsidRPr="009624CA" w:rsidRDefault="00770CF7" w:rsidP="00770CF7">
            <w:pPr>
              <w:rPr>
                <w:sz w:val="18"/>
                <w:szCs w:val="18"/>
              </w:rPr>
            </w:pPr>
            <w:r w:rsidRPr="009624CA">
              <w:rPr>
                <w:sz w:val="18"/>
                <w:szCs w:val="18"/>
              </w:rPr>
              <w:t>5</w:t>
            </w:r>
          </w:p>
        </w:tc>
        <w:tc>
          <w:tcPr>
            <w:tcW w:w="881" w:type="dxa"/>
          </w:tcPr>
          <w:p w14:paraId="58D39572" w14:textId="77777777" w:rsidR="00770CF7" w:rsidRPr="009624CA" w:rsidRDefault="00770CF7" w:rsidP="00770CF7">
            <w:pPr>
              <w:rPr>
                <w:sz w:val="18"/>
                <w:szCs w:val="18"/>
              </w:rPr>
            </w:pPr>
            <w:r w:rsidRPr="009624CA">
              <w:rPr>
                <w:sz w:val="18"/>
                <w:szCs w:val="18"/>
              </w:rPr>
              <w:t>=</w:t>
            </w:r>
          </w:p>
        </w:tc>
        <w:tc>
          <w:tcPr>
            <w:tcW w:w="1354" w:type="dxa"/>
          </w:tcPr>
          <w:p w14:paraId="48190A2F" w14:textId="77777777" w:rsidR="00770CF7" w:rsidRPr="009624CA" w:rsidRDefault="00770CF7" w:rsidP="00770CF7">
            <w:pPr>
              <w:rPr>
                <w:sz w:val="18"/>
                <w:szCs w:val="18"/>
              </w:rPr>
            </w:pPr>
            <w:r w:rsidRPr="009624CA">
              <w:rPr>
                <w:sz w:val="18"/>
                <w:szCs w:val="18"/>
              </w:rPr>
              <w:t>010-200</w:t>
            </w:r>
          </w:p>
        </w:tc>
        <w:tc>
          <w:tcPr>
            <w:tcW w:w="993" w:type="dxa"/>
          </w:tcPr>
          <w:p w14:paraId="03A889C4" w14:textId="77777777" w:rsidR="00770CF7" w:rsidRPr="009624CA" w:rsidRDefault="00770CF7" w:rsidP="00770CF7">
            <w:pPr>
              <w:rPr>
                <w:sz w:val="18"/>
                <w:szCs w:val="18"/>
              </w:rPr>
            </w:pPr>
            <w:r w:rsidRPr="009624CA">
              <w:rPr>
                <w:sz w:val="18"/>
                <w:szCs w:val="18"/>
              </w:rPr>
              <w:t>5</w:t>
            </w:r>
          </w:p>
        </w:tc>
        <w:tc>
          <w:tcPr>
            <w:tcW w:w="2690" w:type="dxa"/>
          </w:tcPr>
          <w:p w14:paraId="73B9CBC3" w14:textId="77777777" w:rsidR="00770CF7" w:rsidRPr="009624CA" w:rsidRDefault="00770CF7" w:rsidP="00770CF7">
            <w:pPr>
              <w:rPr>
                <w:sz w:val="18"/>
                <w:szCs w:val="18"/>
              </w:rPr>
            </w:pPr>
            <w:r w:rsidRPr="009624CA">
              <w:rPr>
                <w:sz w:val="18"/>
                <w:szCs w:val="18"/>
              </w:rPr>
              <w:t>Стр.450 &lt;&gt; Стр.010 – Стр.200 - недопустимо</w:t>
            </w:r>
          </w:p>
        </w:tc>
        <w:tc>
          <w:tcPr>
            <w:tcW w:w="851" w:type="dxa"/>
          </w:tcPr>
          <w:p w14:paraId="39CAF472"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716F0965" w14:textId="50C72F35" w:rsidR="00770CF7" w:rsidRPr="009624CA" w:rsidRDefault="00770CF7" w:rsidP="00770CF7">
            <w:pPr>
              <w:rPr>
                <w:sz w:val="18"/>
                <w:szCs w:val="18"/>
              </w:rPr>
            </w:pPr>
            <w:r w:rsidRPr="009624CA">
              <w:rPr>
                <w:sz w:val="18"/>
                <w:szCs w:val="18"/>
              </w:rPr>
              <w:t>Б</w:t>
            </w:r>
          </w:p>
        </w:tc>
      </w:tr>
      <w:tr w:rsidR="00770CF7" w:rsidRPr="00727C29" w14:paraId="5206E7DE" w14:textId="4BC85E3A" w:rsidTr="00770CF7">
        <w:tc>
          <w:tcPr>
            <w:tcW w:w="803" w:type="dxa"/>
          </w:tcPr>
          <w:p w14:paraId="295571A2" w14:textId="77777777" w:rsidR="00770CF7" w:rsidRPr="009624CA" w:rsidRDefault="00770CF7" w:rsidP="00770CF7">
            <w:pPr>
              <w:rPr>
                <w:sz w:val="18"/>
                <w:szCs w:val="18"/>
                <w:lang w:val="en-US"/>
              </w:rPr>
            </w:pPr>
            <w:r w:rsidRPr="009624CA">
              <w:rPr>
                <w:sz w:val="18"/>
                <w:szCs w:val="18"/>
                <w:lang w:val="en-US"/>
              </w:rPr>
              <w:t>18</w:t>
            </w:r>
          </w:p>
        </w:tc>
        <w:tc>
          <w:tcPr>
            <w:tcW w:w="1349" w:type="dxa"/>
          </w:tcPr>
          <w:p w14:paraId="4CD92B2B" w14:textId="77777777" w:rsidR="00770CF7" w:rsidRPr="009624CA" w:rsidRDefault="00770CF7" w:rsidP="00770CF7">
            <w:pPr>
              <w:rPr>
                <w:sz w:val="18"/>
                <w:szCs w:val="18"/>
              </w:rPr>
            </w:pPr>
            <w:r w:rsidRPr="009624CA">
              <w:rPr>
                <w:sz w:val="18"/>
                <w:szCs w:val="18"/>
              </w:rPr>
              <w:t>450</w:t>
            </w:r>
          </w:p>
        </w:tc>
        <w:tc>
          <w:tcPr>
            <w:tcW w:w="778" w:type="dxa"/>
          </w:tcPr>
          <w:p w14:paraId="4259F70C" w14:textId="77777777" w:rsidR="00770CF7" w:rsidRPr="009624CA" w:rsidRDefault="00770CF7" w:rsidP="00770CF7">
            <w:pPr>
              <w:rPr>
                <w:sz w:val="18"/>
                <w:szCs w:val="18"/>
              </w:rPr>
            </w:pPr>
            <w:r w:rsidRPr="009624CA">
              <w:rPr>
                <w:sz w:val="18"/>
                <w:szCs w:val="18"/>
              </w:rPr>
              <w:t>6</w:t>
            </w:r>
          </w:p>
        </w:tc>
        <w:tc>
          <w:tcPr>
            <w:tcW w:w="881" w:type="dxa"/>
          </w:tcPr>
          <w:p w14:paraId="10676CD1" w14:textId="77777777" w:rsidR="00770CF7" w:rsidRPr="009624CA" w:rsidRDefault="00770CF7" w:rsidP="00770CF7">
            <w:pPr>
              <w:rPr>
                <w:sz w:val="18"/>
                <w:szCs w:val="18"/>
              </w:rPr>
            </w:pPr>
            <w:r w:rsidRPr="009624CA">
              <w:rPr>
                <w:sz w:val="18"/>
                <w:szCs w:val="18"/>
              </w:rPr>
              <w:t>=</w:t>
            </w:r>
          </w:p>
        </w:tc>
        <w:tc>
          <w:tcPr>
            <w:tcW w:w="1354" w:type="dxa"/>
          </w:tcPr>
          <w:p w14:paraId="6AC63F27" w14:textId="77777777" w:rsidR="00770CF7" w:rsidRPr="009624CA" w:rsidRDefault="00770CF7" w:rsidP="00770CF7">
            <w:pPr>
              <w:rPr>
                <w:sz w:val="18"/>
                <w:szCs w:val="18"/>
              </w:rPr>
            </w:pPr>
            <w:r w:rsidRPr="009624CA">
              <w:rPr>
                <w:sz w:val="18"/>
                <w:szCs w:val="18"/>
              </w:rPr>
              <w:t>010-200</w:t>
            </w:r>
          </w:p>
        </w:tc>
        <w:tc>
          <w:tcPr>
            <w:tcW w:w="993" w:type="dxa"/>
          </w:tcPr>
          <w:p w14:paraId="5271A1F8" w14:textId="77777777" w:rsidR="00770CF7" w:rsidRPr="009624CA" w:rsidRDefault="00770CF7" w:rsidP="00770CF7">
            <w:pPr>
              <w:rPr>
                <w:sz w:val="18"/>
                <w:szCs w:val="18"/>
              </w:rPr>
            </w:pPr>
            <w:r w:rsidRPr="009624CA">
              <w:rPr>
                <w:sz w:val="18"/>
                <w:szCs w:val="18"/>
              </w:rPr>
              <w:t>6</w:t>
            </w:r>
          </w:p>
        </w:tc>
        <w:tc>
          <w:tcPr>
            <w:tcW w:w="2690" w:type="dxa"/>
          </w:tcPr>
          <w:p w14:paraId="6C5F8906" w14:textId="77777777" w:rsidR="00770CF7" w:rsidRPr="009624CA" w:rsidRDefault="00770CF7" w:rsidP="00770CF7">
            <w:pPr>
              <w:rPr>
                <w:sz w:val="18"/>
                <w:szCs w:val="18"/>
              </w:rPr>
            </w:pPr>
            <w:r w:rsidRPr="009624CA">
              <w:rPr>
                <w:sz w:val="18"/>
                <w:szCs w:val="18"/>
              </w:rPr>
              <w:t>Стр.450 &lt;&gt; Стр.010 – Стр.200- недопустимо</w:t>
            </w:r>
          </w:p>
        </w:tc>
        <w:tc>
          <w:tcPr>
            <w:tcW w:w="851" w:type="dxa"/>
          </w:tcPr>
          <w:p w14:paraId="28189488"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60D3BEB2" w14:textId="046AE6CA" w:rsidR="00770CF7" w:rsidRPr="009624CA" w:rsidRDefault="00770CF7" w:rsidP="00770CF7">
            <w:pPr>
              <w:rPr>
                <w:sz w:val="18"/>
                <w:szCs w:val="18"/>
              </w:rPr>
            </w:pPr>
            <w:r w:rsidRPr="009624CA">
              <w:rPr>
                <w:sz w:val="18"/>
                <w:szCs w:val="18"/>
              </w:rPr>
              <w:t>Б</w:t>
            </w:r>
          </w:p>
        </w:tc>
      </w:tr>
      <w:tr w:rsidR="00770CF7" w:rsidRPr="00727C29" w14:paraId="40ADFBAF" w14:textId="36479485" w:rsidTr="00770CF7">
        <w:tc>
          <w:tcPr>
            <w:tcW w:w="803" w:type="dxa"/>
          </w:tcPr>
          <w:p w14:paraId="6DFA0DE8" w14:textId="77777777" w:rsidR="00770CF7" w:rsidRPr="009624CA" w:rsidRDefault="00770CF7" w:rsidP="00770CF7">
            <w:pPr>
              <w:rPr>
                <w:sz w:val="18"/>
                <w:szCs w:val="18"/>
                <w:lang w:val="en-US"/>
              </w:rPr>
            </w:pPr>
            <w:r w:rsidRPr="009624CA">
              <w:rPr>
                <w:sz w:val="18"/>
                <w:szCs w:val="18"/>
                <w:lang w:val="en-US"/>
              </w:rPr>
              <w:t>19</w:t>
            </w:r>
          </w:p>
        </w:tc>
        <w:tc>
          <w:tcPr>
            <w:tcW w:w="1349" w:type="dxa"/>
          </w:tcPr>
          <w:p w14:paraId="37A4B0A5" w14:textId="77777777" w:rsidR="00770CF7" w:rsidRPr="009624CA" w:rsidRDefault="00770CF7" w:rsidP="00770CF7">
            <w:pPr>
              <w:rPr>
                <w:sz w:val="18"/>
                <w:szCs w:val="18"/>
              </w:rPr>
            </w:pPr>
            <w:r w:rsidRPr="009624CA">
              <w:rPr>
                <w:sz w:val="18"/>
                <w:szCs w:val="18"/>
              </w:rPr>
              <w:t>450</w:t>
            </w:r>
          </w:p>
        </w:tc>
        <w:tc>
          <w:tcPr>
            <w:tcW w:w="778" w:type="dxa"/>
          </w:tcPr>
          <w:p w14:paraId="44196EE0" w14:textId="77777777" w:rsidR="00770CF7" w:rsidRPr="009624CA" w:rsidRDefault="00770CF7" w:rsidP="00770CF7">
            <w:pPr>
              <w:rPr>
                <w:sz w:val="18"/>
                <w:szCs w:val="18"/>
              </w:rPr>
            </w:pPr>
            <w:r w:rsidRPr="009624CA">
              <w:rPr>
                <w:sz w:val="18"/>
                <w:szCs w:val="18"/>
              </w:rPr>
              <w:t>7</w:t>
            </w:r>
          </w:p>
        </w:tc>
        <w:tc>
          <w:tcPr>
            <w:tcW w:w="881" w:type="dxa"/>
          </w:tcPr>
          <w:p w14:paraId="1EBF656A" w14:textId="77777777" w:rsidR="00770CF7" w:rsidRPr="009624CA" w:rsidRDefault="00770CF7" w:rsidP="00770CF7">
            <w:pPr>
              <w:rPr>
                <w:sz w:val="18"/>
                <w:szCs w:val="18"/>
              </w:rPr>
            </w:pPr>
            <w:r w:rsidRPr="009624CA">
              <w:rPr>
                <w:sz w:val="18"/>
                <w:szCs w:val="18"/>
              </w:rPr>
              <w:t>=</w:t>
            </w:r>
          </w:p>
        </w:tc>
        <w:tc>
          <w:tcPr>
            <w:tcW w:w="1354" w:type="dxa"/>
          </w:tcPr>
          <w:p w14:paraId="2FA24569" w14:textId="77777777" w:rsidR="00770CF7" w:rsidRPr="009624CA" w:rsidRDefault="00770CF7" w:rsidP="00770CF7">
            <w:pPr>
              <w:rPr>
                <w:sz w:val="18"/>
                <w:szCs w:val="18"/>
              </w:rPr>
            </w:pPr>
            <w:r w:rsidRPr="009624CA">
              <w:rPr>
                <w:sz w:val="18"/>
                <w:szCs w:val="18"/>
              </w:rPr>
              <w:t>010-200</w:t>
            </w:r>
          </w:p>
        </w:tc>
        <w:tc>
          <w:tcPr>
            <w:tcW w:w="993" w:type="dxa"/>
          </w:tcPr>
          <w:p w14:paraId="7F4DA5EE" w14:textId="77777777" w:rsidR="00770CF7" w:rsidRPr="009624CA" w:rsidRDefault="00770CF7" w:rsidP="00770CF7">
            <w:pPr>
              <w:rPr>
                <w:sz w:val="18"/>
                <w:szCs w:val="18"/>
              </w:rPr>
            </w:pPr>
            <w:r w:rsidRPr="009624CA">
              <w:rPr>
                <w:sz w:val="18"/>
                <w:szCs w:val="18"/>
              </w:rPr>
              <w:t>7</w:t>
            </w:r>
          </w:p>
        </w:tc>
        <w:tc>
          <w:tcPr>
            <w:tcW w:w="2690" w:type="dxa"/>
          </w:tcPr>
          <w:p w14:paraId="60E3A507" w14:textId="77777777" w:rsidR="00770CF7" w:rsidRPr="009624CA" w:rsidRDefault="00770CF7" w:rsidP="00770CF7">
            <w:pPr>
              <w:rPr>
                <w:sz w:val="18"/>
                <w:szCs w:val="18"/>
              </w:rPr>
            </w:pPr>
            <w:r w:rsidRPr="009624CA">
              <w:rPr>
                <w:sz w:val="18"/>
                <w:szCs w:val="18"/>
              </w:rPr>
              <w:t>Стр.450 &lt;&gt; Стр.010 – Стр.200 – недопустимо</w:t>
            </w:r>
          </w:p>
        </w:tc>
        <w:tc>
          <w:tcPr>
            <w:tcW w:w="851" w:type="dxa"/>
          </w:tcPr>
          <w:p w14:paraId="183EEA44"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731994B2" w14:textId="14248164" w:rsidR="00770CF7" w:rsidRPr="009624CA" w:rsidRDefault="00770CF7" w:rsidP="00770CF7">
            <w:pPr>
              <w:rPr>
                <w:sz w:val="18"/>
                <w:szCs w:val="18"/>
              </w:rPr>
            </w:pPr>
            <w:r w:rsidRPr="009624CA">
              <w:rPr>
                <w:sz w:val="18"/>
                <w:szCs w:val="18"/>
              </w:rPr>
              <w:t>Б</w:t>
            </w:r>
          </w:p>
        </w:tc>
      </w:tr>
      <w:tr w:rsidR="00770CF7" w:rsidRPr="00727C29" w14:paraId="71638DC9" w14:textId="376A5D76" w:rsidTr="00770CF7">
        <w:tc>
          <w:tcPr>
            <w:tcW w:w="803" w:type="dxa"/>
          </w:tcPr>
          <w:p w14:paraId="6D9D3F44" w14:textId="77777777" w:rsidR="00770CF7" w:rsidRPr="009624CA" w:rsidRDefault="00770CF7" w:rsidP="00770CF7">
            <w:pPr>
              <w:rPr>
                <w:sz w:val="18"/>
                <w:szCs w:val="18"/>
                <w:lang w:val="en-US"/>
              </w:rPr>
            </w:pPr>
            <w:r w:rsidRPr="009624CA">
              <w:rPr>
                <w:sz w:val="18"/>
                <w:szCs w:val="18"/>
                <w:lang w:val="en-US"/>
              </w:rPr>
              <w:t>20</w:t>
            </w:r>
          </w:p>
        </w:tc>
        <w:tc>
          <w:tcPr>
            <w:tcW w:w="1349" w:type="dxa"/>
          </w:tcPr>
          <w:p w14:paraId="07DE94B2" w14:textId="77777777" w:rsidR="00770CF7" w:rsidRPr="009624CA" w:rsidRDefault="00770CF7" w:rsidP="00770CF7">
            <w:pPr>
              <w:rPr>
                <w:sz w:val="18"/>
                <w:szCs w:val="18"/>
              </w:rPr>
            </w:pPr>
            <w:r w:rsidRPr="009624CA">
              <w:rPr>
                <w:sz w:val="18"/>
                <w:szCs w:val="18"/>
              </w:rPr>
              <w:t>450</w:t>
            </w:r>
          </w:p>
        </w:tc>
        <w:tc>
          <w:tcPr>
            <w:tcW w:w="778" w:type="dxa"/>
          </w:tcPr>
          <w:p w14:paraId="00FB2F29" w14:textId="77777777" w:rsidR="00770CF7" w:rsidRPr="009624CA" w:rsidRDefault="00770CF7" w:rsidP="00770CF7">
            <w:pPr>
              <w:rPr>
                <w:sz w:val="18"/>
                <w:szCs w:val="18"/>
              </w:rPr>
            </w:pPr>
            <w:r w:rsidRPr="009624CA">
              <w:rPr>
                <w:sz w:val="18"/>
                <w:szCs w:val="18"/>
              </w:rPr>
              <w:t>8</w:t>
            </w:r>
          </w:p>
        </w:tc>
        <w:tc>
          <w:tcPr>
            <w:tcW w:w="881" w:type="dxa"/>
          </w:tcPr>
          <w:p w14:paraId="3F4CD7BD" w14:textId="77777777" w:rsidR="00770CF7" w:rsidRPr="009624CA" w:rsidRDefault="00770CF7" w:rsidP="00770CF7">
            <w:pPr>
              <w:rPr>
                <w:sz w:val="18"/>
                <w:szCs w:val="18"/>
              </w:rPr>
            </w:pPr>
            <w:r w:rsidRPr="009624CA">
              <w:rPr>
                <w:sz w:val="18"/>
                <w:szCs w:val="18"/>
              </w:rPr>
              <w:t>=</w:t>
            </w:r>
          </w:p>
        </w:tc>
        <w:tc>
          <w:tcPr>
            <w:tcW w:w="1354" w:type="dxa"/>
          </w:tcPr>
          <w:p w14:paraId="01FD4F12" w14:textId="77777777" w:rsidR="00770CF7" w:rsidRPr="009624CA" w:rsidRDefault="00770CF7" w:rsidP="00770CF7">
            <w:pPr>
              <w:rPr>
                <w:sz w:val="18"/>
                <w:szCs w:val="18"/>
              </w:rPr>
            </w:pPr>
            <w:r w:rsidRPr="009624CA">
              <w:rPr>
                <w:sz w:val="18"/>
                <w:szCs w:val="18"/>
              </w:rPr>
              <w:t>010-200</w:t>
            </w:r>
          </w:p>
        </w:tc>
        <w:tc>
          <w:tcPr>
            <w:tcW w:w="993" w:type="dxa"/>
          </w:tcPr>
          <w:p w14:paraId="6DCF2992" w14:textId="77777777" w:rsidR="00770CF7" w:rsidRPr="009624CA" w:rsidRDefault="00770CF7" w:rsidP="00770CF7">
            <w:pPr>
              <w:rPr>
                <w:sz w:val="18"/>
                <w:szCs w:val="18"/>
              </w:rPr>
            </w:pPr>
            <w:r w:rsidRPr="009624CA">
              <w:rPr>
                <w:sz w:val="18"/>
                <w:szCs w:val="18"/>
              </w:rPr>
              <w:t>8</w:t>
            </w:r>
          </w:p>
        </w:tc>
        <w:tc>
          <w:tcPr>
            <w:tcW w:w="2690" w:type="dxa"/>
          </w:tcPr>
          <w:p w14:paraId="3F7AC38C" w14:textId="77777777" w:rsidR="00770CF7" w:rsidRPr="009624CA" w:rsidRDefault="00770CF7" w:rsidP="00770CF7">
            <w:pPr>
              <w:rPr>
                <w:sz w:val="18"/>
                <w:szCs w:val="18"/>
              </w:rPr>
            </w:pPr>
            <w:r w:rsidRPr="009624CA">
              <w:rPr>
                <w:sz w:val="18"/>
                <w:szCs w:val="18"/>
              </w:rPr>
              <w:t>Стр.450 &lt;&gt; Стр.010 – Стр.200- недопустимо</w:t>
            </w:r>
          </w:p>
        </w:tc>
        <w:tc>
          <w:tcPr>
            <w:tcW w:w="851" w:type="dxa"/>
          </w:tcPr>
          <w:p w14:paraId="63ACA5DA"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069047D2" w14:textId="5784A109" w:rsidR="00770CF7" w:rsidRPr="009624CA" w:rsidRDefault="00770CF7" w:rsidP="00770CF7">
            <w:pPr>
              <w:rPr>
                <w:sz w:val="18"/>
                <w:szCs w:val="18"/>
              </w:rPr>
            </w:pPr>
            <w:r w:rsidRPr="009624CA">
              <w:rPr>
                <w:sz w:val="18"/>
                <w:szCs w:val="18"/>
              </w:rPr>
              <w:t>Б</w:t>
            </w:r>
          </w:p>
        </w:tc>
      </w:tr>
      <w:tr w:rsidR="00770CF7" w:rsidRPr="00727C29" w14:paraId="4B503034" w14:textId="681FEF7F" w:rsidTr="00770CF7">
        <w:tc>
          <w:tcPr>
            <w:tcW w:w="803" w:type="dxa"/>
          </w:tcPr>
          <w:p w14:paraId="13433FF3" w14:textId="77777777" w:rsidR="00770CF7" w:rsidRPr="009624CA" w:rsidRDefault="00770CF7" w:rsidP="00770CF7">
            <w:pPr>
              <w:rPr>
                <w:sz w:val="18"/>
                <w:szCs w:val="18"/>
                <w:lang w:val="en-US"/>
              </w:rPr>
            </w:pPr>
            <w:r w:rsidRPr="009624CA">
              <w:rPr>
                <w:sz w:val="18"/>
                <w:szCs w:val="18"/>
                <w:lang w:val="en-US"/>
              </w:rPr>
              <w:t>21</w:t>
            </w:r>
          </w:p>
        </w:tc>
        <w:tc>
          <w:tcPr>
            <w:tcW w:w="1349" w:type="dxa"/>
          </w:tcPr>
          <w:p w14:paraId="0C42C1ED" w14:textId="77777777" w:rsidR="00770CF7" w:rsidRPr="009624CA" w:rsidRDefault="00770CF7" w:rsidP="00770CF7">
            <w:pPr>
              <w:rPr>
                <w:sz w:val="18"/>
                <w:szCs w:val="18"/>
              </w:rPr>
            </w:pPr>
            <w:r w:rsidRPr="009624CA">
              <w:rPr>
                <w:sz w:val="18"/>
                <w:szCs w:val="18"/>
              </w:rPr>
              <w:t>450</w:t>
            </w:r>
          </w:p>
        </w:tc>
        <w:tc>
          <w:tcPr>
            <w:tcW w:w="778" w:type="dxa"/>
          </w:tcPr>
          <w:p w14:paraId="781664E8" w14:textId="77777777" w:rsidR="00770CF7" w:rsidRPr="009624CA" w:rsidRDefault="00770CF7" w:rsidP="00770CF7">
            <w:pPr>
              <w:rPr>
                <w:sz w:val="18"/>
                <w:szCs w:val="18"/>
              </w:rPr>
            </w:pPr>
            <w:r w:rsidRPr="009624CA">
              <w:rPr>
                <w:sz w:val="18"/>
                <w:szCs w:val="18"/>
              </w:rPr>
              <w:t>9</w:t>
            </w:r>
          </w:p>
        </w:tc>
        <w:tc>
          <w:tcPr>
            <w:tcW w:w="881" w:type="dxa"/>
          </w:tcPr>
          <w:p w14:paraId="0E2A00E2" w14:textId="77777777" w:rsidR="00770CF7" w:rsidRPr="009624CA" w:rsidRDefault="00770CF7" w:rsidP="00770CF7">
            <w:pPr>
              <w:rPr>
                <w:sz w:val="18"/>
                <w:szCs w:val="18"/>
              </w:rPr>
            </w:pPr>
            <w:r w:rsidRPr="009624CA">
              <w:rPr>
                <w:sz w:val="18"/>
                <w:szCs w:val="18"/>
              </w:rPr>
              <w:t>=</w:t>
            </w:r>
          </w:p>
        </w:tc>
        <w:tc>
          <w:tcPr>
            <w:tcW w:w="1354" w:type="dxa"/>
          </w:tcPr>
          <w:p w14:paraId="7C70A774" w14:textId="77777777" w:rsidR="00770CF7" w:rsidRPr="009624CA" w:rsidRDefault="00770CF7" w:rsidP="00770CF7">
            <w:pPr>
              <w:rPr>
                <w:sz w:val="18"/>
                <w:szCs w:val="18"/>
              </w:rPr>
            </w:pPr>
            <w:r w:rsidRPr="009624CA">
              <w:rPr>
                <w:sz w:val="18"/>
                <w:szCs w:val="18"/>
              </w:rPr>
              <w:t>010-200</w:t>
            </w:r>
          </w:p>
        </w:tc>
        <w:tc>
          <w:tcPr>
            <w:tcW w:w="993" w:type="dxa"/>
          </w:tcPr>
          <w:p w14:paraId="08D506AE" w14:textId="77777777" w:rsidR="00770CF7" w:rsidRPr="009624CA" w:rsidRDefault="00770CF7" w:rsidP="00770CF7">
            <w:pPr>
              <w:rPr>
                <w:sz w:val="18"/>
                <w:szCs w:val="18"/>
              </w:rPr>
            </w:pPr>
            <w:r w:rsidRPr="009624CA">
              <w:rPr>
                <w:sz w:val="18"/>
                <w:szCs w:val="18"/>
              </w:rPr>
              <w:t>9</w:t>
            </w:r>
          </w:p>
        </w:tc>
        <w:tc>
          <w:tcPr>
            <w:tcW w:w="2690" w:type="dxa"/>
          </w:tcPr>
          <w:p w14:paraId="6F6DE64C" w14:textId="77777777" w:rsidR="00770CF7" w:rsidRPr="009624CA" w:rsidRDefault="00770CF7" w:rsidP="00770CF7">
            <w:pPr>
              <w:rPr>
                <w:sz w:val="18"/>
                <w:szCs w:val="18"/>
              </w:rPr>
            </w:pPr>
            <w:r w:rsidRPr="009624CA">
              <w:rPr>
                <w:sz w:val="18"/>
                <w:szCs w:val="18"/>
              </w:rPr>
              <w:t>Стр.450 &lt;&gt; Стр.010 – Стр.200- недопустимо</w:t>
            </w:r>
          </w:p>
        </w:tc>
        <w:tc>
          <w:tcPr>
            <w:tcW w:w="851" w:type="dxa"/>
          </w:tcPr>
          <w:p w14:paraId="6628EE70"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2C33BB6C" w14:textId="1622A998" w:rsidR="00770CF7" w:rsidRPr="009624CA" w:rsidRDefault="00770CF7" w:rsidP="00770CF7">
            <w:pPr>
              <w:rPr>
                <w:sz w:val="18"/>
                <w:szCs w:val="18"/>
              </w:rPr>
            </w:pPr>
            <w:r w:rsidRPr="009624CA">
              <w:rPr>
                <w:sz w:val="18"/>
                <w:szCs w:val="18"/>
              </w:rPr>
              <w:t>Б</w:t>
            </w:r>
          </w:p>
        </w:tc>
      </w:tr>
      <w:tr w:rsidR="00770CF7" w:rsidRPr="00727C29" w14:paraId="7D518F13" w14:textId="57A9E15E" w:rsidTr="00770CF7">
        <w:tc>
          <w:tcPr>
            <w:tcW w:w="803" w:type="dxa"/>
          </w:tcPr>
          <w:p w14:paraId="5E561BD9" w14:textId="77777777" w:rsidR="00770CF7" w:rsidRPr="009624CA" w:rsidRDefault="00770CF7" w:rsidP="00770CF7">
            <w:pPr>
              <w:rPr>
                <w:sz w:val="18"/>
                <w:szCs w:val="18"/>
                <w:lang w:val="en-US"/>
              </w:rPr>
            </w:pPr>
            <w:r w:rsidRPr="009624CA">
              <w:rPr>
                <w:sz w:val="18"/>
                <w:szCs w:val="18"/>
                <w:lang w:val="en-US"/>
              </w:rPr>
              <w:t>22</w:t>
            </w:r>
          </w:p>
        </w:tc>
        <w:tc>
          <w:tcPr>
            <w:tcW w:w="1349" w:type="dxa"/>
          </w:tcPr>
          <w:p w14:paraId="7F5F2E4F" w14:textId="77777777" w:rsidR="00770CF7" w:rsidRPr="009624CA" w:rsidRDefault="00770CF7" w:rsidP="00770CF7">
            <w:pPr>
              <w:rPr>
                <w:sz w:val="18"/>
                <w:szCs w:val="18"/>
              </w:rPr>
            </w:pPr>
            <w:r w:rsidRPr="009624CA">
              <w:rPr>
                <w:sz w:val="18"/>
                <w:szCs w:val="18"/>
              </w:rPr>
              <w:t>450</w:t>
            </w:r>
          </w:p>
        </w:tc>
        <w:tc>
          <w:tcPr>
            <w:tcW w:w="778" w:type="dxa"/>
          </w:tcPr>
          <w:p w14:paraId="01807E85" w14:textId="77777777" w:rsidR="00770CF7" w:rsidRPr="009624CA" w:rsidRDefault="00770CF7" w:rsidP="00770CF7">
            <w:pPr>
              <w:rPr>
                <w:sz w:val="18"/>
                <w:szCs w:val="18"/>
              </w:rPr>
            </w:pPr>
            <w:r w:rsidRPr="009624CA">
              <w:rPr>
                <w:sz w:val="18"/>
                <w:szCs w:val="18"/>
              </w:rPr>
              <w:t>10</w:t>
            </w:r>
          </w:p>
        </w:tc>
        <w:tc>
          <w:tcPr>
            <w:tcW w:w="881" w:type="dxa"/>
          </w:tcPr>
          <w:p w14:paraId="3982647F" w14:textId="77777777" w:rsidR="00770CF7" w:rsidRPr="009624CA" w:rsidRDefault="00770CF7" w:rsidP="00770CF7">
            <w:pPr>
              <w:rPr>
                <w:sz w:val="18"/>
                <w:szCs w:val="18"/>
              </w:rPr>
            </w:pPr>
            <w:r w:rsidRPr="009624CA">
              <w:rPr>
                <w:sz w:val="18"/>
                <w:szCs w:val="18"/>
              </w:rPr>
              <w:t>=0</w:t>
            </w:r>
          </w:p>
        </w:tc>
        <w:tc>
          <w:tcPr>
            <w:tcW w:w="1354" w:type="dxa"/>
          </w:tcPr>
          <w:p w14:paraId="5A562E1C" w14:textId="77777777" w:rsidR="00770CF7" w:rsidRPr="009624CA" w:rsidRDefault="00770CF7" w:rsidP="00770CF7">
            <w:pPr>
              <w:rPr>
                <w:sz w:val="18"/>
                <w:szCs w:val="18"/>
                <w:lang w:val="en-US"/>
              </w:rPr>
            </w:pPr>
          </w:p>
        </w:tc>
        <w:tc>
          <w:tcPr>
            <w:tcW w:w="993" w:type="dxa"/>
          </w:tcPr>
          <w:p w14:paraId="3733C289" w14:textId="77777777" w:rsidR="00770CF7" w:rsidRPr="009624CA" w:rsidRDefault="00770CF7" w:rsidP="00770CF7">
            <w:pPr>
              <w:rPr>
                <w:sz w:val="18"/>
                <w:szCs w:val="18"/>
              </w:rPr>
            </w:pPr>
          </w:p>
        </w:tc>
        <w:tc>
          <w:tcPr>
            <w:tcW w:w="2690" w:type="dxa"/>
          </w:tcPr>
          <w:p w14:paraId="57BADDDB" w14:textId="77777777" w:rsidR="00770CF7" w:rsidRPr="009624CA" w:rsidRDefault="00770CF7" w:rsidP="00770CF7">
            <w:pPr>
              <w:rPr>
                <w:sz w:val="18"/>
                <w:szCs w:val="18"/>
              </w:rPr>
            </w:pPr>
            <w:r w:rsidRPr="009624CA">
              <w:rPr>
                <w:sz w:val="18"/>
                <w:szCs w:val="18"/>
              </w:rPr>
              <w:t>Стр.450 Гр.10 &lt;&gt;0 - недопустимо</w:t>
            </w:r>
          </w:p>
        </w:tc>
        <w:tc>
          <w:tcPr>
            <w:tcW w:w="851" w:type="dxa"/>
          </w:tcPr>
          <w:p w14:paraId="36DDFD77" w14:textId="77777777" w:rsidR="00770CF7" w:rsidRPr="009624CA" w:rsidRDefault="00770CF7" w:rsidP="00770CF7">
            <w:pPr>
              <w:rPr>
                <w:sz w:val="18"/>
                <w:szCs w:val="18"/>
              </w:rPr>
            </w:pPr>
            <w:r w:rsidRPr="009624CA">
              <w:rPr>
                <w:sz w:val="18"/>
                <w:szCs w:val="18"/>
              </w:rPr>
              <w:t>АУБУ, РБС-</w:t>
            </w:r>
            <w:r w:rsidRPr="009624CA">
              <w:rPr>
                <w:sz w:val="18"/>
                <w:szCs w:val="18"/>
              </w:rPr>
              <w:lastRenderedPageBreak/>
              <w:t>АУБУ, ГРБС.</w:t>
            </w:r>
          </w:p>
        </w:tc>
        <w:tc>
          <w:tcPr>
            <w:tcW w:w="851" w:type="dxa"/>
          </w:tcPr>
          <w:p w14:paraId="2B37C9C3" w14:textId="4AD0DF18" w:rsidR="00770CF7" w:rsidRPr="009624CA" w:rsidRDefault="00770CF7" w:rsidP="00770CF7">
            <w:pPr>
              <w:rPr>
                <w:sz w:val="18"/>
                <w:szCs w:val="18"/>
              </w:rPr>
            </w:pPr>
            <w:r w:rsidRPr="009624CA">
              <w:rPr>
                <w:sz w:val="18"/>
                <w:szCs w:val="18"/>
              </w:rPr>
              <w:lastRenderedPageBreak/>
              <w:t>Б</w:t>
            </w:r>
          </w:p>
        </w:tc>
      </w:tr>
      <w:tr w:rsidR="00770CF7" w:rsidRPr="00727C29" w14:paraId="2FCBD314" w14:textId="164405EC" w:rsidTr="00770CF7">
        <w:tc>
          <w:tcPr>
            <w:tcW w:w="803" w:type="dxa"/>
          </w:tcPr>
          <w:p w14:paraId="3CEACBBB" w14:textId="77777777" w:rsidR="00770CF7" w:rsidRPr="009624CA" w:rsidRDefault="00770CF7" w:rsidP="00770CF7">
            <w:pPr>
              <w:rPr>
                <w:sz w:val="18"/>
                <w:szCs w:val="18"/>
                <w:lang w:val="en-US"/>
              </w:rPr>
            </w:pPr>
            <w:r w:rsidRPr="009624CA">
              <w:rPr>
                <w:sz w:val="18"/>
                <w:szCs w:val="18"/>
                <w:lang w:val="en-US"/>
              </w:rPr>
              <w:lastRenderedPageBreak/>
              <w:t>23</w:t>
            </w:r>
          </w:p>
        </w:tc>
        <w:tc>
          <w:tcPr>
            <w:tcW w:w="1349" w:type="dxa"/>
          </w:tcPr>
          <w:p w14:paraId="2AA96B5D" w14:textId="77777777" w:rsidR="00770CF7" w:rsidRPr="009624CA" w:rsidRDefault="00770CF7" w:rsidP="00770CF7">
            <w:pPr>
              <w:rPr>
                <w:sz w:val="18"/>
                <w:szCs w:val="18"/>
              </w:rPr>
            </w:pPr>
            <w:r w:rsidRPr="009624CA">
              <w:rPr>
                <w:sz w:val="18"/>
                <w:szCs w:val="18"/>
              </w:rPr>
              <w:t>500</w:t>
            </w:r>
          </w:p>
        </w:tc>
        <w:tc>
          <w:tcPr>
            <w:tcW w:w="778" w:type="dxa"/>
          </w:tcPr>
          <w:p w14:paraId="408892E5" w14:textId="77777777" w:rsidR="00770CF7" w:rsidRPr="009624CA" w:rsidRDefault="00770CF7" w:rsidP="00770CF7">
            <w:pPr>
              <w:rPr>
                <w:sz w:val="18"/>
                <w:szCs w:val="18"/>
              </w:rPr>
            </w:pPr>
            <w:r w:rsidRPr="009624CA">
              <w:rPr>
                <w:sz w:val="18"/>
                <w:szCs w:val="18"/>
              </w:rPr>
              <w:t>4</w:t>
            </w:r>
          </w:p>
        </w:tc>
        <w:tc>
          <w:tcPr>
            <w:tcW w:w="881" w:type="dxa"/>
          </w:tcPr>
          <w:p w14:paraId="5278394D" w14:textId="77777777" w:rsidR="00770CF7" w:rsidRPr="009624CA" w:rsidRDefault="00770CF7" w:rsidP="00770CF7">
            <w:pPr>
              <w:rPr>
                <w:sz w:val="18"/>
                <w:szCs w:val="18"/>
              </w:rPr>
            </w:pPr>
            <w:r w:rsidRPr="009624CA">
              <w:rPr>
                <w:sz w:val="18"/>
                <w:szCs w:val="18"/>
              </w:rPr>
              <w:t>=</w:t>
            </w:r>
          </w:p>
        </w:tc>
        <w:tc>
          <w:tcPr>
            <w:tcW w:w="1354" w:type="dxa"/>
          </w:tcPr>
          <w:p w14:paraId="693B1E34" w14:textId="77777777" w:rsidR="00770CF7" w:rsidRPr="009624CA" w:rsidRDefault="00770CF7" w:rsidP="00770CF7">
            <w:pPr>
              <w:rPr>
                <w:sz w:val="18"/>
                <w:szCs w:val="18"/>
              </w:rPr>
            </w:pPr>
            <w:r w:rsidRPr="009624CA">
              <w:rPr>
                <w:sz w:val="18"/>
                <w:szCs w:val="18"/>
              </w:rPr>
              <w:t>-450</w:t>
            </w:r>
          </w:p>
        </w:tc>
        <w:tc>
          <w:tcPr>
            <w:tcW w:w="993" w:type="dxa"/>
          </w:tcPr>
          <w:p w14:paraId="1C02ABED" w14:textId="77777777" w:rsidR="00770CF7" w:rsidRPr="009624CA" w:rsidRDefault="00770CF7" w:rsidP="00770CF7">
            <w:pPr>
              <w:rPr>
                <w:sz w:val="18"/>
                <w:szCs w:val="18"/>
              </w:rPr>
            </w:pPr>
            <w:r w:rsidRPr="009624CA">
              <w:rPr>
                <w:sz w:val="18"/>
                <w:szCs w:val="18"/>
              </w:rPr>
              <w:t>4</w:t>
            </w:r>
          </w:p>
        </w:tc>
        <w:tc>
          <w:tcPr>
            <w:tcW w:w="2690" w:type="dxa"/>
          </w:tcPr>
          <w:p w14:paraId="2D8A6051" w14:textId="77777777" w:rsidR="00770CF7" w:rsidRPr="009624CA" w:rsidRDefault="00770CF7" w:rsidP="00770CF7">
            <w:pPr>
              <w:rPr>
                <w:sz w:val="18"/>
                <w:szCs w:val="18"/>
              </w:rPr>
            </w:pPr>
            <w:r w:rsidRPr="009624CA">
              <w:rPr>
                <w:sz w:val="18"/>
                <w:szCs w:val="18"/>
              </w:rPr>
              <w:t>Стр. 500 &lt;&gt; -Стр. 450 – недопустимо</w:t>
            </w:r>
          </w:p>
        </w:tc>
        <w:tc>
          <w:tcPr>
            <w:tcW w:w="851" w:type="dxa"/>
          </w:tcPr>
          <w:p w14:paraId="309DC643"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4AA3FE88" w14:textId="4A0B825F" w:rsidR="00770CF7" w:rsidRPr="009624CA" w:rsidRDefault="00770CF7" w:rsidP="00770CF7">
            <w:pPr>
              <w:rPr>
                <w:sz w:val="18"/>
                <w:szCs w:val="18"/>
              </w:rPr>
            </w:pPr>
            <w:r w:rsidRPr="009624CA">
              <w:rPr>
                <w:sz w:val="18"/>
                <w:szCs w:val="18"/>
              </w:rPr>
              <w:t>Б</w:t>
            </w:r>
          </w:p>
        </w:tc>
      </w:tr>
      <w:tr w:rsidR="00770CF7" w:rsidRPr="00727C29" w14:paraId="737655C6" w14:textId="10689268" w:rsidTr="00770CF7">
        <w:tc>
          <w:tcPr>
            <w:tcW w:w="803" w:type="dxa"/>
          </w:tcPr>
          <w:p w14:paraId="396D7ED5" w14:textId="77777777" w:rsidR="00770CF7" w:rsidRPr="009624CA" w:rsidRDefault="00770CF7" w:rsidP="00770CF7">
            <w:pPr>
              <w:rPr>
                <w:sz w:val="18"/>
                <w:szCs w:val="18"/>
              </w:rPr>
            </w:pPr>
            <w:r w:rsidRPr="009624CA">
              <w:rPr>
                <w:sz w:val="18"/>
                <w:szCs w:val="18"/>
              </w:rPr>
              <w:t>24</w:t>
            </w:r>
          </w:p>
        </w:tc>
        <w:tc>
          <w:tcPr>
            <w:tcW w:w="1349" w:type="dxa"/>
          </w:tcPr>
          <w:p w14:paraId="0CDA08EF" w14:textId="77777777" w:rsidR="00770CF7" w:rsidRPr="009624CA" w:rsidRDefault="00770CF7" w:rsidP="00770CF7">
            <w:pPr>
              <w:rPr>
                <w:sz w:val="18"/>
                <w:szCs w:val="18"/>
              </w:rPr>
            </w:pPr>
            <w:r w:rsidRPr="009624CA">
              <w:rPr>
                <w:sz w:val="18"/>
                <w:szCs w:val="18"/>
              </w:rPr>
              <w:t>500</w:t>
            </w:r>
          </w:p>
        </w:tc>
        <w:tc>
          <w:tcPr>
            <w:tcW w:w="778" w:type="dxa"/>
          </w:tcPr>
          <w:p w14:paraId="239580AF" w14:textId="77777777" w:rsidR="00770CF7" w:rsidRPr="009624CA" w:rsidRDefault="00770CF7" w:rsidP="00770CF7">
            <w:pPr>
              <w:rPr>
                <w:sz w:val="18"/>
                <w:szCs w:val="18"/>
              </w:rPr>
            </w:pPr>
            <w:r w:rsidRPr="009624CA">
              <w:rPr>
                <w:sz w:val="18"/>
                <w:szCs w:val="18"/>
              </w:rPr>
              <w:t>5</w:t>
            </w:r>
          </w:p>
        </w:tc>
        <w:tc>
          <w:tcPr>
            <w:tcW w:w="881" w:type="dxa"/>
          </w:tcPr>
          <w:p w14:paraId="39767478" w14:textId="77777777" w:rsidR="00770CF7" w:rsidRPr="009624CA" w:rsidRDefault="00770CF7" w:rsidP="00770CF7">
            <w:pPr>
              <w:rPr>
                <w:sz w:val="18"/>
                <w:szCs w:val="18"/>
              </w:rPr>
            </w:pPr>
            <w:r w:rsidRPr="009624CA">
              <w:rPr>
                <w:sz w:val="18"/>
                <w:szCs w:val="18"/>
              </w:rPr>
              <w:t>=</w:t>
            </w:r>
          </w:p>
        </w:tc>
        <w:tc>
          <w:tcPr>
            <w:tcW w:w="1354" w:type="dxa"/>
          </w:tcPr>
          <w:p w14:paraId="105EF098" w14:textId="77777777" w:rsidR="00770CF7" w:rsidRPr="009624CA" w:rsidRDefault="00770CF7" w:rsidP="00770CF7">
            <w:pPr>
              <w:rPr>
                <w:sz w:val="18"/>
                <w:szCs w:val="18"/>
              </w:rPr>
            </w:pPr>
            <w:r w:rsidRPr="009624CA">
              <w:rPr>
                <w:sz w:val="18"/>
                <w:szCs w:val="18"/>
              </w:rPr>
              <w:t>-450</w:t>
            </w:r>
          </w:p>
        </w:tc>
        <w:tc>
          <w:tcPr>
            <w:tcW w:w="993" w:type="dxa"/>
          </w:tcPr>
          <w:p w14:paraId="2540B842" w14:textId="77777777" w:rsidR="00770CF7" w:rsidRPr="009624CA" w:rsidRDefault="00770CF7" w:rsidP="00770CF7">
            <w:pPr>
              <w:rPr>
                <w:sz w:val="18"/>
                <w:szCs w:val="18"/>
              </w:rPr>
            </w:pPr>
            <w:r w:rsidRPr="009624CA">
              <w:rPr>
                <w:sz w:val="18"/>
                <w:szCs w:val="18"/>
              </w:rPr>
              <w:t>5</w:t>
            </w:r>
          </w:p>
        </w:tc>
        <w:tc>
          <w:tcPr>
            <w:tcW w:w="2690" w:type="dxa"/>
          </w:tcPr>
          <w:p w14:paraId="3EE988EE" w14:textId="77777777" w:rsidR="00770CF7" w:rsidRPr="009624CA" w:rsidRDefault="00770CF7" w:rsidP="00770CF7">
            <w:pPr>
              <w:rPr>
                <w:sz w:val="18"/>
                <w:szCs w:val="18"/>
              </w:rPr>
            </w:pPr>
            <w:r w:rsidRPr="009624CA">
              <w:rPr>
                <w:sz w:val="18"/>
                <w:szCs w:val="18"/>
              </w:rPr>
              <w:t>Стр. 500 &lt;&gt; -Стр. 450 – недопустимо</w:t>
            </w:r>
          </w:p>
        </w:tc>
        <w:tc>
          <w:tcPr>
            <w:tcW w:w="851" w:type="dxa"/>
          </w:tcPr>
          <w:p w14:paraId="2036DAD8"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16C561F2" w14:textId="36954A82" w:rsidR="00770CF7" w:rsidRPr="009624CA" w:rsidRDefault="00770CF7" w:rsidP="00770CF7">
            <w:pPr>
              <w:rPr>
                <w:sz w:val="18"/>
                <w:szCs w:val="18"/>
              </w:rPr>
            </w:pPr>
            <w:r w:rsidRPr="009624CA">
              <w:rPr>
                <w:sz w:val="18"/>
                <w:szCs w:val="18"/>
              </w:rPr>
              <w:t>Б</w:t>
            </w:r>
          </w:p>
        </w:tc>
      </w:tr>
      <w:tr w:rsidR="00770CF7" w:rsidRPr="00727C29" w14:paraId="42109E8E" w14:textId="2D4B434D" w:rsidTr="00770CF7">
        <w:tc>
          <w:tcPr>
            <w:tcW w:w="803" w:type="dxa"/>
          </w:tcPr>
          <w:p w14:paraId="1DC58DCF" w14:textId="77777777" w:rsidR="00770CF7" w:rsidRPr="009624CA" w:rsidRDefault="00770CF7" w:rsidP="00770CF7">
            <w:pPr>
              <w:rPr>
                <w:sz w:val="18"/>
                <w:szCs w:val="18"/>
              </w:rPr>
            </w:pPr>
            <w:r w:rsidRPr="009624CA">
              <w:rPr>
                <w:sz w:val="18"/>
                <w:szCs w:val="18"/>
              </w:rPr>
              <w:t>25</w:t>
            </w:r>
          </w:p>
        </w:tc>
        <w:tc>
          <w:tcPr>
            <w:tcW w:w="1349" w:type="dxa"/>
          </w:tcPr>
          <w:p w14:paraId="65FA2F95" w14:textId="77777777" w:rsidR="00770CF7" w:rsidRPr="009624CA" w:rsidRDefault="00770CF7" w:rsidP="00770CF7">
            <w:pPr>
              <w:rPr>
                <w:sz w:val="18"/>
                <w:szCs w:val="18"/>
              </w:rPr>
            </w:pPr>
            <w:r w:rsidRPr="009624CA">
              <w:rPr>
                <w:sz w:val="18"/>
                <w:szCs w:val="18"/>
              </w:rPr>
              <w:t>500</w:t>
            </w:r>
          </w:p>
        </w:tc>
        <w:tc>
          <w:tcPr>
            <w:tcW w:w="778" w:type="dxa"/>
          </w:tcPr>
          <w:p w14:paraId="4A005F17" w14:textId="77777777" w:rsidR="00770CF7" w:rsidRPr="009624CA" w:rsidRDefault="00770CF7" w:rsidP="00770CF7">
            <w:pPr>
              <w:rPr>
                <w:sz w:val="18"/>
                <w:szCs w:val="18"/>
              </w:rPr>
            </w:pPr>
            <w:r w:rsidRPr="009624CA">
              <w:rPr>
                <w:sz w:val="18"/>
                <w:szCs w:val="18"/>
              </w:rPr>
              <w:t>6</w:t>
            </w:r>
          </w:p>
        </w:tc>
        <w:tc>
          <w:tcPr>
            <w:tcW w:w="881" w:type="dxa"/>
          </w:tcPr>
          <w:p w14:paraId="0B4CC7C8" w14:textId="77777777" w:rsidR="00770CF7" w:rsidRPr="009624CA" w:rsidRDefault="00770CF7" w:rsidP="00770CF7">
            <w:pPr>
              <w:rPr>
                <w:sz w:val="18"/>
                <w:szCs w:val="18"/>
              </w:rPr>
            </w:pPr>
            <w:r w:rsidRPr="009624CA">
              <w:rPr>
                <w:sz w:val="18"/>
                <w:szCs w:val="18"/>
              </w:rPr>
              <w:t>=</w:t>
            </w:r>
          </w:p>
        </w:tc>
        <w:tc>
          <w:tcPr>
            <w:tcW w:w="1354" w:type="dxa"/>
          </w:tcPr>
          <w:p w14:paraId="1B98EFA4" w14:textId="77777777" w:rsidR="00770CF7" w:rsidRPr="009624CA" w:rsidRDefault="00770CF7" w:rsidP="00770CF7">
            <w:pPr>
              <w:rPr>
                <w:sz w:val="18"/>
                <w:szCs w:val="18"/>
              </w:rPr>
            </w:pPr>
            <w:r w:rsidRPr="009624CA">
              <w:rPr>
                <w:sz w:val="18"/>
                <w:szCs w:val="18"/>
              </w:rPr>
              <w:t>-450</w:t>
            </w:r>
          </w:p>
        </w:tc>
        <w:tc>
          <w:tcPr>
            <w:tcW w:w="993" w:type="dxa"/>
          </w:tcPr>
          <w:p w14:paraId="552E31F4" w14:textId="77777777" w:rsidR="00770CF7" w:rsidRPr="009624CA" w:rsidRDefault="00770CF7" w:rsidP="00770CF7">
            <w:pPr>
              <w:rPr>
                <w:sz w:val="18"/>
                <w:szCs w:val="18"/>
              </w:rPr>
            </w:pPr>
            <w:r w:rsidRPr="009624CA">
              <w:rPr>
                <w:sz w:val="18"/>
                <w:szCs w:val="18"/>
              </w:rPr>
              <w:t>6</w:t>
            </w:r>
          </w:p>
        </w:tc>
        <w:tc>
          <w:tcPr>
            <w:tcW w:w="2690" w:type="dxa"/>
          </w:tcPr>
          <w:p w14:paraId="683F5380" w14:textId="77777777" w:rsidR="00770CF7" w:rsidRPr="009624CA" w:rsidRDefault="00770CF7" w:rsidP="00770CF7">
            <w:pPr>
              <w:rPr>
                <w:sz w:val="18"/>
                <w:szCs w:val="18"/>
              </w:rPr>
            </w:pPr>
            <w:r w:rsidRPr="009624CA">
              <w:rPr>
                <w:sz w:val="18"/>
                <w:szCs w:val="18"/>
              </w:rPr>
              <w:t>Стр. 500 &lt;&gt; -Стр. 450 – недопустимо</w:t>
            </w:r>
          </w:p>
        </w:tc>
        <w:tc>
          <w:tcPr>
            <w:tcW w:w="851" w:type="dxa"/>
          </w:tcPr>
          <w:p w14:paraId="60734AFC"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3B61B844" w14:textId="18582875" w:rsidR="00770CF7" w:rsidRPr="009624CA" w:rsidRDefault="00770CF7" w:rsidP="00770CF7">
            <w:pPr>
              <w:rPr>
                <w:sz w:val="18"/>
                <w:szCs w:val="18"/>
              </w:rPr>
            </w:pPr>
            <w:r w:rsidRPr="009624CA">
              <w:rPr>
                <w:sz w:val="18"/>
                <w:szCs w:val="18"/>
              </w:rPr>
              <w:t>Б</w:t>
            </w:r>
          </w:p>
        </w:tc>
      </w:tr>
      <w:tr w:rsidR="00770CF7" w:rsidRPr="00727C29" w14:paraId="6ADE68B6" w14:textId="2EE6D3A2" w:rsidTr="00770CF7">
        <w:tc>
          <w:tcPr>
            <w:tcW w:w="803" w:type="dxa"/>
          </w:tcPr>
          <w:p w14:paraId="129F94D7" w14:textId="77777777" w:rsidR="00770CF7" w:rsidRPr="009624CA" w:rsidRDefault="00770CF7" w:rsidP="00770CF7">
            <w:pPr>
              <w:rPr>
                <w:sz w:val="18"/>
                <w:szCs w:val="18"/>
                <w:lang w:val="en-US"/>
              </w:rPr>
            </w:pPr>
            <w:r w:rsidRPr="009624CA">
              <w:rPr>
                <w:sz w:val="18"/>
                <w:szCs w:val="18"/>
                <w:lang w:val="en-US"/>
              </w:rPr>
              <w:t>26</w:t>
            </w:r>
          </w:p>
        </w:tc>
        <w:tc>
          <w:tcPr>
            <w:tcW w:w="1349" w:type="dxa"/>
          </w:tcPr>
          <w:p w14:paraId="02A064E3" w14:textId="77777777" w:rsidR="00770CF7" w:rsidRPr="009624CA" w:rsidRDefault="00770CF7" w:rsidP="00770CF7">
            <w:pPr>
              <w:rPr>
                <w:sz w:val="18"/>
                <w:szCs w:val="18"/>
                <w:lang w:val="en-US"/>
              </w:rPr>
            </w:pPr>
            <w:r w:rsidRPr="009624CA">
              <w:rPr>
                <w:sz w:val="18"/>
                <w:szCs w:val="18"/>
              </w:rPr>
              <w:t>500</w:t>
            </w:r>
          </w:p>
        </w:tc>
        <w:tc>
          <w:tcPr>
            <w:tcW w:w="778" w:type="dxa"/>
          </w:tcPr>
          <w:p w14:paraId="5E4B1D06" w14:textId="77777777" w:rsidR="00770CF7" w:rsidRPr="009624CA" w:rsidRDefault="00770CF7" w:rsidP="00770CF7">
            <w:pPr>
              <w:rPr>
                <w:sz w:val="18"/>
                <w:szCs w:val="18"/>
                <w:lang w:val="en-US"/>
              </w:rPr>
            </w:pPr>
            <w:r w:rsidRPr="009624CA">
              <w:rPr>
                <w:sz w:val="18"/>
                <w:szCs w:val="18"/>
                <w:lang w:val="en-US"/>
              </w:rPr>
              <w:t>7</w:t>
            </w:r>
          </w:p>
        </w:tc>
        <w:tc>
          <w:tcPr>
            <w:tcW w:w="881" w:type="dxa"/>
          </w:tcPr>
          <w:p w14:paraId="02A550BE" w14:textId="77777777" w:rsidR="00770CF7" w:rsidRPr="009624CA" w:rsidRDefault="00770CF7" w:rsidP="00770CF7">
            <w:pPr>
              <w:rPr>
                <w:sz w:val="18"/>
                <w:szCs w:val="18"/>
              </w:rPr>
            </w:pPr>
            <w:r w:rsidRPr="009624CA">
              <w:rPr>
                <w:sz w:val="18"/>
                <w:szCs w:val="18"/>
              </w:rPr>
              <w:t>=</w:t>
            </w:r>
          </w:p>
        </w:tc>
        <w:tc>
          <w:tcPr>
            <w:tcW w:w="1354" w:type="dxa"/>
          </w:tcPr>
          <w:p w14:paraId="1B17402C" w14:textId="77777777" w:rsidR="00770CF7" w:rsidRPr="009624CA" w:rsidRDefault="00770CF7" w:rsidP="00770CF7">
            <w:pPr>
              <w:rPr>
                <w:sz w:val="18"/>
                <w:szCs w:val="18"/>
              </w:rPr>
            </w:pPr>
            <w:r w:rsidRPr="009624CA">
              <w:rPr>
                <w:sz w:val="18"/>
                <w:szCs w:val="18"/>
              </w:rPr>
              <w:t>-450</w:t>
            </w:r>
          </w:p>
        </w:tc>
        <w:tc>
          <w:tcPr>
            <w:tcW w:w="993" w:type="dxa"/>
          </w:tcPr>
          <w:p w14:paraId="6605A5D6" w14:textId="77777777" w:rsidR="00770CF7" w:rsidRPr="009624CA" w:rsidRDefault="00770CF7" w:rsidP="00770CF7">
            <w:pPr>
              <w:rPr>
                <w:sz w:val="18"/>
                <w:szCs w:val="18"/>
                <w:lang w:val="en-US"/>
              </w:rPr>
            </w:pPr>
            <w:r w:rsidRPr="009624CA">
              <w:rPr>
                <w:sz w:val="18"/>
                <w:szCs w:val="18"/>
                <w:lang w:val="en-US"/>
              </w:rPr>
              <w:t>7</w:t>
            </w:r>
          </w:p>
        </w:tc>
        <w:tc>
          <w:tcPr>
            <w:tcW w:w="2690" w:type="dxa"/>
          </w:tcPr>
          <w:p w14:paraId="01B7E906" w14:textId="77777777" w:rsidR="00770CF7" w:rsidRPr="009624CA" w:rsidRDefault="00770CF7" w:rsidP="00770CF7">
            <w:pPr>
              <w:rPr>
                <w:sz w:val="18"/>
                <w:szCs w:val="18"/>
              </w:rPr>
            </w:pPr>
            <w:r w:rsidRPr="009624CA">
              <w:rPr>
                <w:sz w:val="18"/>
                <w:szCs w:val="18"/>
              </w:rPr>
              <w:t>Стр. 500 &lt;&gt; -Стр. 450 – недопустимо</w:t>
            </w:r>
          </w:p>
        </w:tc>
        <w:tc>
          <w:tcPr>
            <w:tcW w:w="851" w:type="dxa"/>
          </w:tcPr>
          <w:p w14:paraId="07733C56"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6851B9E7" w14:textId="0914D212" w:rsidR="00770CF7" w:rsidRPr="009624CA" w:rsidRDefault="00770CF7" w:rsidP="00770CF7">
            <w:pPr>
              <w:rPr>
                <w:sz w:val="18"/>
                <w:szCs w:val="18"/>
              </w:rPr>
            </w:pPr>
            <w:r w:rsidRPr="009624CA">
              <w:rPr>
                <w:sz w:val="18"/>
                <w:szCs w:val="18"/>
              </w:rPr>
              <w:t>Б</w:t>
            </w:r>
          </w:p>
        </w:tc>
      </w:tr>
      <w:tr w:rsidR="00770CF7" w:rsidRPr="00727C29" w14:paraId="353EB9BC" w14:textId="2255BAC5" w:rsidTr="00770CF7">
        <w:tc>
          <w:tcPr>
            <w:tcW w:w="803" w:type="dxa"/>
          </w:tcPr>
          <w:p w14:paraId="71640B29" w14:textId="77777777" w:rsidR="00770CF7" w:rsidRPr="009624CA" w:rsidRDefault="00770CF7" w:rsidP="00770CF7">
            <w:pPr>
              <w:rPr>
                <w:sz w:val="18"/>
                <w:szCs w:val="18"/>
                <w:lang w:val="en-US"/>
              </w:rPr>
            </w:pPr>
            <w:r w:rsidRPr="009624CA">
              <w:rPr>
                <w:sz w:val="18"/>
                <w:szCs w:val="18"/>
                <w:lang w:val="en-US"/>
              </w:rPr>
              <w:t>27</w:t>
            </w:r>
          </w:p>
        </w:tc>
        <w:tc>
          <w:tcPr>
            <w:tcW w:w="1349" w:type="dxa"/>
          </w:tcPr>
          <w:p w14:paraId="5FCFF49B" w14:textId="77777777" w:rsidR="00770CF7" w:rsidRPr="009624CA" w:rsidRDefault="00770CF7" w:rsidP="00770CF7">
            <w:pPr>
              <w:rPr>
                <w:sz w:val="18"/>
                <w:szCs w:val="18"/>
                <w:lang w:val="en-US"/>
              </w:rPr>
            </w:pPr>
            <w:r w:rsidRPr="009624CA">
              <w:rPr>
                <w:sz w:val="18"/>
                <w:szCs w:val="18"/>
              </w:rPr>
              <w:t>500</w:t>
            </w:r>
          </w:p>
        </w:tc>
        <w:tc>
          <w:tcPr>
            <w:tcW w:w="778" w:type="dxa"/>
          </w:tcPr>
          <w:p w14:paraId="47E7C2B6" w14:textId="77777777" w:rsidR="00770CF7" w:rsidRPr="009624CA" w:rsidRDefault="00770CF7" w:rsidP="00770CF7">
            <w:pPr>
              <w:rPr>
                <w:sz w:val="18"/>
                <w:szCs w:val="18"/>
                <w:lang w:val="en-US"/>
              </w:rPr>
            </w:pPr>
            <w:r w:rsidRPr="009624CA">
              <w:rPr>
                <w:sz w:val="18"/>
                <w:szCs w:val="18"/>
                <w:lang w:val="en-US"/>
              </w:rPr>
              <w:t>8</w:t>
            </w:r>
          </w:p>
        </w:tc>
        <w:tc>
          <w:tcPr>
            <w:tcW w:w="881" w:type="dxa"/>
          </w:tcPr>
          <w:p w14:paraId="2125A93E" w14:textId="77777777" w:rsidR="00770CF7" w:rsidRPr="009624CA" w:rsidRDefault="00770CF7" w:rsidP="00770CF7">
            <w:pPr>
              <w:rPr>
                <w:sz w:val="18"/>
                <w:szCs w:val="18"/>
              </w:rPr>
            </w:pPr>
            <w:r w:rsidRPr="009624CA">
              <w:rPr>
                <w:sz w:val="18"/>
                <w:szCs w:val="18"/>
              </w:rPr>
              <w:t>=</w:t>
            </w:r>
          </w:p>
        </w:tc>
        <w:tc>
          <w:tcPr>
            <w:tcW w:w="1354" w:type="dxa"/>
          </w:tcPr>
          <w:p w14:paraId="3CDA834B" w14:textId="77777777" w:rsidR="00770CF7" w:rsidRPr="009624CA" w:rsidRDefault="00770CF7" w:rsidP="00770CF7">
            <w:pPr>
              <w:rPr>
                <w:sz w:val="18"/>
                <w:szCs w:val="18"/>
              </w:rPr>
            </w:pPr>
            <w:r w:rsidRPr="009624CA">
              <w:rPr>
                <w:sz w:val="18"/>
                <w:szCs w:val="18"/>
              </w:rPr>
              <w:t>-450</w:t>
            </w:r>
          </w:p>
        </w:tc>
        <w:tc>
          <w:tcPr>
            <w:tcW w:w="993" w:type="dxa"/>
          </w:tcPr>
          <w:p w14:paraId="25EBB0EF" w14:textId="77777777" w:rsidR="00770CF7" w:rsidRPr="009624CA" w:rsidRDefault="00770CF7" w:rsidP="00770CF7">
            <w:pPr>
              <w:rPr>
                <w:sz w:val="18"/>
                <w:szCs w:val="18"/>
                <w:lang w:val="en-US"/>
              </w:rPr>
            </w:pPr>
            <w:r w:rsidRPr="009624CA">
              <w:rPr>
                <w:sz w:val="18"/>
                <w:szCs w:val="18"/>
                <w:lang w:val="en-US"/>
              </w:rPr>
              <w:t>8</w:t>
            </w:r>
          </w:p>
        </w:tc>
        <w:tc>
          <w:tcPr>
            <w:tcW w:w="2690" w:type="dxa"/>
          </w:tcPr>
          <w:p w14:paraId="5DEF8EC0" w14:textId="77777777" w:rsidR="00770CF7" w:rsidRPr="009624CA" w:rsidRDefault="00770CF7" w:rsidP="00770CF7">
            <w:pPr>
              <w:rPr>
                <w:sz w:val="18"/>
                <w:szCs w:val="18"/>
              </w:rPr>
            </w:pPr>
            <w:r w:rsidRPr="009624CA">
              <w:rPr>
                <w:sz w:val="18"/>
                <w:szCs w:val="18"/>
              </w:rPr>
              <w:t>Стр. 500 &lt;&gt; -Стр. 450 – недопустимо</w:t>
            </w:r>
          </w:p>
        </w:tc>
        <w:tc>
          <w:tcPr>
            <w:tcW w:w="851" w:type="dxa"/>
          </w:tcPr>
          <w:p w14:paraId="4A4431FE"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4DEAE7F7" w14:textId="7ECBAD8A" w:rsidR="00770CF7" w:rsidRPr="009624CA" w:rsidRDefault="00770CF7" w:rsidP="00770CF7">
            <w:pPr>
              <w:rPr>
                <w:sz w:val="18"/>
                <w:szCs w:val="18"/>
              </w:rPr>
            </w:pPr>
            <w:r w:rsidRPr="009624CA">
              <w:rPr>
                <w:sz w:val="18"/>
                <w:szCs w:val="18"/>
              </w:rPr>
              <w:t>Б</w:t>
            </w:r>
          </w:p>
        </w:tc>
      </w:tr>
      <w:tr w:rsidR="00770CF7" w:rsidRPr="00727C29" w14:paraId="0B6A17F3" w14:textId="47D1C4BF" w:rsidTr="00770CF7">
        <w:tc>
          <w:tcPr>
            <w:tcW w:w="803" w:type="dxa"/>
          </w:tcPr>
          <w:p w14:paraId="426840AE" w14:textId="77777777" w:rsidR="00770CF7" w:rsidRPr="009624CA" w:rsidRDefault="00770CF7" w:rsidP="00770CF7">
            <w:pPr>
              <w:rPr>
                <w:sz w:val="18"/>
                <w:szCs w:val="18"/>
                <w:lang w:val="en-US"/>
              </w:rPr>
            </w:pPr>
            <w:r w:rsidRPr="009624CA">
              <w:rPr>
                <w:sz w:val="18"/>
                <w:szCs w:val="18"/>
                <w:lang w:val="en-US"/>
              </w:rPr>
              <w:t>28</w:t>
            </w:r>
          </w:p>
        </w:tc>
        <w:tc>
          <w:tcPr>
            <w:tcW w:w="1349" w:type="dxa"/>
          </w:tcPr>
          <w:p w14:paraId="1BCB6E44" w14:textId="77777777" w:rsidR="00770CF7" w:rsidRPr="009624CA" w:rsidRDefault="00770CF7" w:rsidP="00770CF7">
            <w:pPr>
              <w:rPr>
                <w:sz w:val="18"/>
                <w:szCs w:val="18"/>
                <w:lang w:val="en-US"/>
              </w:rPr>
            </w:pPr>
            <w:r w:rsidRPr="009624CA">
              <w:rPr>
                <w:sz w:val="18"/>
                <w:szCs w:val="18"/>
              </w:rPr>
              <w:t>500</w:t>
            </w:r>
          </w:p>
        </w:tc>
        <w:tc>
          <w:tcPr>
            <w:tcW w:w="778" w:type="dxa"/>
          </w:tcPr>
          <w:p w14:paraId="6651EA49" w14:textId="77777777" w:rsidR="00770CF7" w:rsidRPr="009624CA" w:rsidRDefault="00770CF7" w:rsidP="00770CF7">
            <w:pPr>
              <w:rPr>
                <w:sz w:val="18"/>
                <w:szCs w:val="18"/>
                <w:lang w:val="en-US"/>
              </w:rPr>
            </w:pPr>
            <w:r w:rsidRPr="009624CA">
              <w:rPr>
                <w:sz w:val="18"/>
                <w:szCs w:val="18"/>
                <w:lang w:val="en-US"/>
              </w:rPr>
              <w:t>9</w:t>
            </w:r>
          </w:p>
        </w:tc>
        <w:tc>
          <w:tcPr>
            <w:tcW w:w="881" w:type="dxa"/>
          </w:tcPr>
          <w:p w14:paraId="6F95EC93" w14:textId="77777777" w:rsidR="00770CF7" w:rsidRPr="009624CA" w:rsidRDefault="00770CF7" w:rsidP="00770CF7">
            <w:pPr>
              <w:rPr>
                <w:sz w:val="18"/>
                <w:szCs w:val="18"/>
              </w:rPr>
            </w:pPr>
            <w:r w:rsidRPr="009624CA">
              <w:rPr>
                <w:sz w:val="18"/>
                <w:szCs w:val="18"/>
              </w:rPr>
              <w:t>=</w:t>
            </w:r>
          </w:p>
        </w:tc>
        <w:tc>
          <w:tcPr>
            <w:tcW w:w="1354" w:type="dxa"/>
          </w:tcPr>
          <w:p w14:paraId="65A1BF7B" w14:textId="77777777" w:rsidR="00770CF7" w:rsidRPr="009624CA" w:rsidRDefault="00770CF7" w:rsidP="00770CF7">
            <w:pPr>
              <w:rPr>
                <w:sz w:val="18"/>
                <w:szCs w:val="18"/>
              </w:rPr>
            </w:pPr>
            <w:r w:rsidRPr="009624CA">
              <w:rPr>
                <w:sz w:val="18"/>
                <w:szCs w:val="18"/>
              </w:rPr>
              <w:t>-450</w:t>
            </w:r>
          </w:p>
        </w:tc>
        <w:tc>
          <w:tcPr>
            <w:tcW w:w="993" w:type="dxa"/>
          </w:tcPr>
          <w:p w14:paraId="093BCA19" w14:textId="77777777" w:rsidR="00770CF7" w:rsidRPr="009624CA" w:rsidRDefault="00770CF7" w:rsidP="00770CF7">
            <w:pPr>
              <w:rPr>
                <w:sz w:val="18"/>
                <w:szCs w:val="18"/>
                <w:lang w:val="en-US"/>
              </w:rPr>
            </w:pPr>
            <w:r w:rsidRPr="009624CA">
              <w:rPr>
                <w:sz w:val="18"/>
                <w:szCs w:val="18"/>
                <w:lang w:val="en-US"/>
              </w:rPr>
              <w:t>9</w:t>
            </w:r>
          </w:p>
        </w:tc>
        <w:tc>
          <w:tcPr>
            <w:tcW w:w="2690" w:type="dxa"/>
          </w:tcPr>
          <w:p w14:paraId="55C4D096" w14:textId="77777777" w:rsidR="00770CF7" w:rsidRPr="009624CA" w:rsidRDefault="00770CF7" w:rsidP="00770CF7">
            <w:pPr>
              <w:rPr>
                <w:sz w:val="18"/>
                <w:szCs w:val="18"/>
              </w:rPr>
            </w:pPr>
            <w:r w:rsidRPr="009624CA">
              <w:rPr>
                <w:sz w:val="18"/>
                <w:szCs w:val="18"/>
              </w:rPr>
              <w:t>Стр. 500 &lt;&gt; -Стр. 450 – недопустимо</w:t>
            </w:r>
          </w:p>
        </w:tc>
        <w:tc>
          <w:tcPr>
            <w:tcW w:w="851" w:type="dxa"/>
          </w:tcPr>
          <w:p w14:paraId="7A82EA79"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5575C14E" w14:textId="66CD7F64" w:rsidR="00770CF7" w:rsidRPr="009624CA" w:rsidRDefault="00770CF7" w:rsidP="00770CF7">
            <w:pPr>
              <w:rPr>
                <w:sz w:val="18"/>
                <w:szCs w:val="18"/>
              </w:rPr>
            </w:pPr>
            <w:r w:rsidRPr="009624CA">
              <w:rPr>
                <w:sz w:val="18"/>
                <w:szCs w:val="18"/>
              </w:rPr>
              <w:t>Б</w:t>
            </w:r>
          </w:p>
        </w:tc>
      </w:tr>
      <w:tr w:rsidR="00770CF7" w:rsidRPr="00727C29" w14:paraId="4D76B398" w14:textId="2185B916" w:rsidTr="00770CF7">
        <w:tc>
          <w:tcPr>
            <w:tcW w:w="803" w:type="dxa"/>
          </w:tcPr>
          <w:p w14:paraId="00257FA7" w14:textId="77777777" w:rsidR="00770CF7" w:rsidRPr="009624CA" w:rsidRDefault="00770CF7" w:rsidP="00770CF7">
            <w:pPr>
              <w:rPr>
                <w:sz w:val="18"/>
                <w:szCs w:val="18"/>
                <w:lang w:val="en-US"/>
              </w:rPr>
            </w:pPr>
            <w:r w:rsidRPr="009624CA">
              <w:rPr>
                <w:sz w:val="18"/>
                <w:szCs w:val="18"/>
                <w:lang w:val="en-US"/>
              </w:rPr>
              <w:t>29</w:t>
            </w:r>
          </w:p>
        </w:tc>
        <w:tc>
          <w:tcPr>
            <w:tcW w:w="1349" w:type="dxa"/>
          </w:tcPr>
          <w:p w14:paraId="1BB3E75B" w14:textId="77777777" w:rsidR="00770CF7" w:rsidRPr="009624CA" w:rsidRDefault="00770CF7" w:rsidP="00770CF7">
            <w:pPr>
              <w:rPr>
                <w:sz w:val="18"/>
                <w:szCs w:val="18"/>
              </w:rPr>
            </w:pPr>
            <w:r w:rsidRPr="009624CA">
              <w:rPr>
                <w:sz w:val="18"/>
                <w:szCs w:val="18"/>
              </w:rPr>
              <w:t>500</w:t>
            </w:r>
          </w:p>
        </w:tc>
        <w:tc>
          <w:tcPr>
            <w:tcW w:w="778" w:type="dxa"/>
          </w:tcPr>
          <w:p w14:paraId="5FBF4069" w14:textId="77777777" w:rsidR="00770CF7" w:rsidRPr="009624CA" w:rsidRDefault="00770CF7" w:rsidP="00770CF7">
            <w:pPr>
              <w:rPr>
                <w:sz w:val="18"/>
                <w:szCs w:val="18"/>
                <w:lang w:val="en-US"/>
              </w:rPr>
            </w:pPr>
            <w:r w:rsidRPr="009624CA">
              <w:rPr>
                <w:sz w:val="18"/>
                <w:szCs w:val="18"/>
              </w:rPr>
              <w:t>*</w:t>
            </w:r>
          </w:p>
        </w:tc>
        <w:tc>
          <w:tcPr>
            <w:tcW w:w="881" w:type="dxa"/>
          </w:tcPr>
          <w:p w14:paraId="4716D862" w14:textId="77777777" w:rsidR="00770CF7" w:rsidRPr="009624CA" w:rsidRDefault="00770CF7" w:rsidP="00770CF7">
            <w:pPr>
              <w:rPr>
                <w:sz w:val="18"/>
                <w:szCs w:val="18"/>
              </w:rPr>
            </w:pPr>
            <w:r w:rsidRPr="009624CA">
              <w:rPr>
                <w:sz w:val="18"/>
                <w:szCs w:val="18"/>
              </w:rPr>
              <w:t>=</w:t>
            </w:r>
          </w:p>
        </w:tc>
        <w:tc>
          <w:tcPr>
            <w:tcW w:w="1354" w:type="dxa"/>
          </w:tcPr>
          <w:p w14:paraId="5277F214" w14:textId="77777777" w:rsidR="00770CF7" w:rsidRPr="009624CA" w:rsidRDefault="00770CF7" w:rsidP="00770CF7">
            <w:pPr>
              <w:rPr>
                <w:sz w:val="18"/>
                <w:szCs w:val="18"/>
              </w:rPr>
            </w:pPr>
            <w:r w:rsidRPr="009624CA">
              <w:rPr>
                <w:sz w:val="18"/>
                <w:szCs w:val="18"/>
              </w:rPr>
              <w:t>520+590+</w:t>
            </w:r>
          </w:p>
          <w:p w14:paraId="5E8ED83C" w14:textId="77777777" w:rsidR="00770CF7" w:rsidRPr="009624CA" w:rsidRDefault="00770CF7" w:rsidP="00770CF7">
            <w:pPr>
              <w:rPr>
                <w:sz w:val="18"/>
                <w:szCs w:val="18"/>
              </w:rPr>
            </w:pPr>
            <w:r w:rsidRPr="009624CA">
              <w:rPr>
                <w:sz w:val="18"/>
                <w:szCs w:val="18"/>
              </w:rPr>
              <w:t>620+</w:t>
            </w:r>
          </w:p>
          <w:p w14:paraId="290A5003" w14:textId="77777777" w:rsidR="00770CF7" w:rsidRPr="009624CA" w:rsidRDefault="00770CF7" w:rsidP="00770CF7">
            <w:pPr>
              <w:rPr>
                <w:sz w:val="18"/>
                <w:szCs w:val="18"/>
              </w:rPr>
            </w:pPr>
            <w:r w:rsidRPr="009624CA">
              <w:rPr>
                <w:sz w:val="18"/>
                <w:szCs w:val="18"/>
              </w:rPr>
              <w:t>700+</w:t>
            </w:r>
          </w:p>
          <w:p w14:paraId="0BAC513E" w14:textId="77777777" w:rsidR="00770CF7" w:rsidRPr="009624CA" w:rsidRDefault="00770CF7" w:rsidP="00770CF7">
            <w:pPr>
              <w:rPr>
                <w:sz w:val="18"/>
                <w:szCs w:val="18"/>
              </w:rPr>
            </w:pPr>
            <w:r w:rsidRPr="009624CA">
              <w:rPr>
                <w:sz w:val="18"/>
                <w:szCs w:val="18"/>
              </w:rPr>
              <w:t>730+</w:t>
            </w:r>
          </w:p>
          <w:p w14:paraId="6CB57C4E" w14:textId="77777777" w:rsidR="00770CF7" w:rsidRPr="009624CA" w:rsidRDefault="00770CF7" w:rsidP="00770CF7">
            <w:pPr>
              <w:rPr>
                <w:sz w:val="18"/>
                <w:szCs w:val="18"/>
              </w:rPr>
            </w:pPr>
            <w:r w:rsidRPr="009624CA">
              <w:rPr>
                <w:sz w:val="18"/>
                <w:szCs w:val="18"/>
              </w:rPr>
              <w:t>820+</w:t>
            </w:r>
          </w:p>
          <w:p w14:paraId="096EB2CD" w14:textId="77777777" w:rsidR="00770CF7" w:rsidRPr="009624CA" w:rsidRDefault="00770CF7" w:rsidP="00770CF7">
            <w:pPr>
              <w:rPr>
                <w:sz w:val="18"/>
                <w:szCs w:val="18"/>
              </w:rPr>
            </w:pPr>
            <w:r w:rsidRPr="009624CA">
              <w:rPr>
                <w:sz w:val="18"/>
                <w:szCs w:val="18"/>
              </w:rPr>
              <w:t>830</w:t>
            </w:r>
          </w:p>
        </w:tc>
        <w:tc>
          <w:tcPr>
            <w:tcW w:w="993" w:type="dxa"/>
          </w:tcPr>
          <w:p w14:paraId="76CE1CB0" w14:textId="77777777" w:rsidR="00770CF7" w:rsidRPr="009624CA" w:rsidRDefault="00770CF7" w:rsidP="00770CF7">
            <w:pPr>
              <w:rPr>
                <w:sz w:val="18"/>
                <w:szCs w:val="18"/>
              </w:rPr>
            </w:pPr>
            <w:r w:rsidRPr="009624CA">
              <w:rPr>
                <w:sz w:val="18"/>
                <w:szCs w:val="18"/>
              </w:rPr>
              <w:t>*</w:t>
            </w:r>
          </w:p>
        </w:tc>
        <w:tc>
          <w:tcPr>
            <w:tcW w:w="2690" w:type="dxa"/>
          </w:tcPr>
          <w:p w14:paraId="5C2F914F" w14:textId="77777777" w:rsidR="00770CF7" w:rsidRPr="009624CA" w:rsidRDefault="00770CF7" w:rsidP="00770CF7">
            <w:pPr>
              <w:rPr>
                <w:sz w:val="18"/>
                <w:szCs w:val="18"/>
              </w:rPr>
            </w:pPr>
            <w:r w:rsidRPr="009624CA">
              <w:rPr>
                <w:sz w:val="18"/>
                <w:szCs w:val="18"/>
              </w:rPr>
              <w:t xml:space="preserve">Стр. 500 &lt;&gt; Стр.520+ Стр. 590+Стр.620+ Стр.700+ Стр.730+ Стр.820+Стр.830 – недопустимо </w:t>
            </w:r>
          </w:p>
        </w:tc>
        <w:tc>
          <w:tcPr>
            <w:tcW w:w="851" w:type="dxa"/>
          </w:tcPr>
          <w:p w14:paraId="27E669D4"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221A3C1D" w14:textId="749D0DB2" w:rsidR="00770CF7" w:rsidRPr="009624CA" w:rsidRDefault="00770CF7" w:rsidP="00770CF7">
            <w:pPr>
              <w:rPr>
                <w:sz w:val="18"/>
                <w:szCs w:val="18"/>
              </w:rPr>
            </w:pPr>
            <w:r w:rsidRPr="009624CA">
              <w:rPr>
                <w:sz w:val="18"/>
                <w:szCs w:val="18"/>
              </w:rPr>
              <w:t>Б</w:t>
            </w:r>
          </w:p>
        </w:tc>
      </w:tr>
      <w:tr w:rsidR="00770CF7" w:rsidRPr="00727C29" w14:paraId="0164E5B3" w14:textId="6380E413" w:rsidTr="00770CF7">
        <w:tc>
          <w:tcPr>
            <w:tcW w:w="803" w:type="dxa"/>
          </w:tcPr>
          <w:p w14:paraId="5DD4B64B" w14:textId="77777777" w:rsidR="00770CF7" w:rsidRPr="009624CA" w:rsidRDefault="00770CF7" w:rsidP="00770CF7">
            <w:pPr>
              <w:rPr>
                <w:sz w:val="18"/>
                <w:szCs w:val="18"/>
              </w:rPr>
            </w:pPr>
            <w:r w:rsidRPr="009624CA">
              <w:rPr>
                <w:sz w:val="18"/>
                <w:szCs w:val="18"/>
              </w:rPr>
              <w:t>29,1</w:t>
            </w:r>
          </w:p>
        </w:tc>
        <w:tc>
          <w:tcPr>
            <w:tcW w:w="1349" w:type="dxa"/>
          </w:tcPr>
          <w:p w14:paraId="08532AE2" w14:textId="77777777" w:rsidR="00770CF7" w:rsidRPr="009624CA" w:rsidRDefault="00770CF7" w:rsidP="00770CF7">
            <w:pPr>
              <w:rPr>
                <w:sz w:val="18"/>
                <w:szCs w:val="18"/>
              </w:rPr>
            </w:pPr>
            <w:r w:rsidRPr="009624CA">
              <w:rPr>
                <w:sz w:val="18"/>
                <w:szCs w:val="18"/>
              </w:rPr>
              <w:t>500</w:t>
            </w:r>
          </w:p>
        </w:tc>
        <w:tc>
          <w:tcPr>
            <w:tcW w:w="778" w:type="dxa"/>
          </w:tcPr>
          <w:p w14:paraId="79A0C26A" w14:textId="77777777" w:rsidR="00770CF7" w:rsidRPr="009624CA" w:rsidRDefault="00770CF7" w:rsidP="00770CF7">
            <w:pPr>
              <w:rPr>
                <w:sz w:val="18"/>
                <w:szCs w:val="18"/>
              </w:rPr>
            </w:pPr>
            <w:r w:rsidRPr="009624CA">
              <w:rPr>
                <w:sz w:val="18"/>
                <w:szCs w:val="18"/>
              </w:rPr>
              <w:t>10</w:t>
            </w:r>
          </w:p>
        </w:tc>
        <w:tc>
          <w:tcPr>
            <w:tcW w:w="881" w:type="dxa"/>
          </w:tcPr>
          <w:p w14:paraId="274F640E" w14:textId="77777777" w:rsidR="00770CF7" w:rsidRPr="009624CA" w:rsidRDefault="00770CF7" w:rsidP="00770CF7">
            <w:pPr>
              <w:rPr>
                <w:sz w:val="18"/>
                <w:szCs w:val="18"/>
              </w:rPr>
            </w:pPr>
            <w:r w:rsidRPr="009624CA">
              <w:rPr>
                <w:sz w:val="18"/>
                <w:szCs w:val="18"/>
              </w:rPr>
              <w:t>=</w:t>
            </w:r>
          </w:p>
        </w:tc>
        <w:tc>
          <w:tcPr>
            <w:tcW w:w="1354" w:type="dxa"/>
          </w:tcPr>
          <w:p w14:paraId="2BBE3731" w14:textId="77777777" w:rsidR="00770CF7" w:rsidRPr="009624CA" w:rsidRDefault="00770CF7" w:rsidP="00770CF7">
            <w:pPr>
              <w:rPr>
                <w:sz w:val="18"/>
                <w:szCs w:val="18"/>
              </w:rPr>
            </w:pPr>
            <w:r w:rsidRPr="009624CA">
              <w:rPr>
                <w:sz w:val="18"/>
                <w:szCs w:val="18"/>
              </w:rPr>
              <w:t>500</w:t>
            </w:r>
          </w:p>
        </w:tc>
        <w:tc>
          <w:tcPr>
            <w:tcW w:w="993" w:type="dxa"/>
          </w:tcPr>
          <w:p w14:paraId="3B581EEE" w14:textId="77777777" w:rsidR="00770CF7" w:rsidRPr="009624CA" w:rsidRDefault="00770CF7" w:rsidP="00770CF7">
            <w:pPr>
              <w:rPr>
                <w:sz w:val="18"/>
                <w:szCs w:val="18"/>
              </w:rPr>
            </w:pPr>
            <w:r w:rsidRPr="009624CA">
              <w:rPr>
                <w:sz w:val="18"/>
                <w:szCs w:val="18"/>
              </w:rPr>
              <w:t>4-9</w:t>
            </w:r>
          </w:p>
        </w:tc>
        <w:tc>
          <w:tcPr>
            <w:tcW w:w="2690" w:type="dxa"/>
          </w:tcPr>
          <w:p w14:paraId="3EA758EB" w14:textId="763C773D" w:rsidR="00770CF7" w:rsidRPr="009624CA" w:rsidRDefault="00770CF7" w:rsidP="00770CF7">
            <w:pPr>
              <w:rPr>
                <w:sz w:val="18"/>
                <w:szCs w:val="18"/>
              </w:rPr>
            </w:pPr>
            <w:r w:rsidRPr="009624CA">
              <w:rPr>
                <w:sz w:val="18"/>
                <w:szCs w:val="18"/>
              </w:rPr>
              <w:t>Стр. 500</w:t>
            </w:r>
            <w:r>
              <w:rPr>
                <w:sz w:val="18"/>
                <w:szCs w:val="18"/>
              </w:rPr>
              <w:t xml:space="preserve"> </w:t>
            </w:r>
            <w:r w:rsidRPr="009624CA">
              <w:rPr>
                <w:sz w:val="18"/>
                <w:szCs w:val="18"/>
              </w:rPr>
              <w:t>&lt;&gt;</w:t>
            </w:r>
            <w:r>
              <w:rPr>
                <w:sz w:val="18"/>
                <w:szCs w:val="18"/>
              </w:rPr>
              <w:t xml:space="preserve"> </w:t>
            </w:r>
            <w:r w:rsidRPr="009624CA">
              <w:rPr>
                <w:sz w:val="18"/>
                <w:szCs w:val="18"/>
              </w:rPr>
              <w:t>Стр.500 Гр. 4 - Стр.500 Гр. 9 - недопустимо</w:t>
            </w:r>
          </w:p>
        </w:tc>
        <w:tc>
          <w:tcPr>
            <w:tcW w:w="851" w:type="dxa"/>
          </w:tcPr>
          <w:p w14:paraId="350AFBA6"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62BA87F0" w14:textId="482354DC" w:rsidR="00770CF7" w:rsidRPr="009624CA" w:rsidRDefault="00770CF7" w:rsidP="00770CF7">
            <w:pPr>
              <w:rPr>
                <w:sz w:val="18"/>
                <w:szCs w:val="18"/>
              </w:rPr>
            </w:pPr>
            <w:r w:rsidRPr="009624CA">
              <w:rPr>
                <w:sz w:val="18"/>
                <w:szCs w:val="18"/>
              </w:rPr>
              <w:t>Б</w:t>
            </w:r>
          </w:p>
        </w:tc>
      </w:tr>
      <w:tr w:rsidR="00770CF7" w:rsidRPr="00727C29" w14:paraId="088F92CF" w14:textId="28FDF6A1" w:rsidTr="00770CF7">
        <w:tc>
          <w:tcPr>
            <w:tcW w:w="803" w:type="dxa"/>
          </w:tcPr>
          <w:p w14:paraId="16CCC811" w14:textId="77777777" w:rsidR="00770CF7" w:rsidRPr="009624CA" w:rsidRDefault="00770CF7" w:rsidP="00770CF7">
            <w:pPr>
              <w:rPr>
                <w:sz w:val="18"/>
                <w:szCs w:val="18"/>
              </w:rPr>
            </w:pPr>
            <w:r w:rsidRPr="009624CA">
              <w:rPr>
                <w:sz w:val="18"/>
                <w:szCs w:val="18"/>
              </w:rPr>
              <w:t>30</w:t>
            </w:r>
          </w:p>
        </w:tc>
        <w:tc>
          <w:tcPr>
            <w:tcW w:w="1349" w:type="dxa"/>
          </w:tcPr>
          <w:p w14:paraId="01135380" w14:textId="77777777" w:rsidR="00770CF7" w:rsidRPr="009624CA" w:rsidRDefault="00770CF7" w:rsidP="00770CF7">
            <w:pPr>
              <w:rPr>
                <w:sz w:val="18"/>
                <w:szCs w:val="18"/>
              </w:rPr>
            </w:pPr>
            <w:r w:rsidRPr="009624CA">
              <w:rPr>
                <w:sz w:val="18"/>
                <w:szCs w:val="18"/>
              </w:rPr>
              <w:t>520</w:t>
            </w:r>
          </w:p>
        </w:tc>
        <w:tc>
          <w:tcPr>
            <w:tcW w:w="778" w:type="dxa"/>
          </w:tcPr>
          <w:p w14:paraId="5D77120A" w14:textId="77777777" w:rsidR="00770CF7" w:rsidRPr="009624CA" w:rsidRDefault="00770CF7" w:rsidP="00770CF7">
            <w:pPr>
              <w:rPr>
                <w:sz w:val="18"/>
                <w:szCs w:val="18"/>
              </w:rPr>
            </w:pPr>
            <w:r w:rsidRPr="009624CA">
              <w:rPr>
                <w:sz w:val="18"/>
                <w:szCs w:val="18"/>
              </w:rPr>
              <w:t>*</w:t>
            </w:r>
          </w:p>
        </w:tc>
        <w:tc>
          <w:tcPr>
            <w:tcW w:w="881" w:type="dxa"/>
          </w:tcPr>
          <w:p w14:paraId="3BFC00D8" w14:textId="77777777" w:rsidR="00770CF7" w:rsidRPr="009624CA" w:rsidRDefault="00770CF7" w:rsidP="00770CF7">
            <w:pPr>
              <w:rPr>
                <w:sz w:val="18"/>
                <w:szCs w:val="18"/>
              </w:rPr>
            </w:pPr>
            <w:r w:rsidRPr="009624CA">
              <w:rPr>
                <w:sz w:val="18"/>
                <w:szCs w:val="18"/>
              </w:rPr>
              <w:t>=</w:t>
            </w:r>
          </w:p>
        </w:tc>
        <w:tc>
          <w:tcPr>
            <w:tcW w:w="1354" w:type="dxa"/>
          </w:tcPr>
          <w:p w14:paraId="4DB94366" w14:textId="77777777" w:rsidR="00770CF7" w:rsidRPr="009624CA" w:rsidRDefault="00770CF7" w:rsidP="00770CF7">
            <w:pPr>
              <w:rPr>
                <w:sz w:val="18"/>
                <w:szCs w:val="18"/>
              </w:rPr>
            </w:pPr>
            <w:r w:rsidRPr="009624CA">
              <w:rPr>
                <w:sz w:val="18"/>
                <w:szCs w:val="18"/>
              </w:rPr>
              <w:t>520 (код аналитики 171+</w:t>
            </w:r>
            <w:r>
              <w:rPr>
                <w:sz w:val="18"/>
                <w:szCs w:val="18"/>
              </w:rPr>
              <w:t>510+</w:t>
            </w:r>
            <w:r w:rsidRPr="009624CA">
              <w:rPr>
                <w:sz w:val="18"/>
                <w:szCs w:val="18"/>
              </w:rPr>
              <w:t>520+</w:t>
            </w:r>
            <w:r>
              <w:rPr>
                <w:sz w:val="18"/>
                <w:szCs w:val="18"/>
              </w:rPr>
              <w:t>610+</w:t>
            </w:r>
            <w:r w:rsidRPr="009624CA">
              <w:rPr>
                <w:sz w:val="18"/>
                <w:szCs w:val="18"/>
              </w:rPr>
              <w:t>620+</w:t>
            </w:r>
            <w:r>
              <w:rPr>
                <w:sz w:val="18"/>
                <w:szCs w:val="18"/>
              </w:rPr>
              <w:t>630+</w:t>
            </w:r>
            <w:r w:rsidRPr="009624CA">
              <w:rPr>
                <w:sz w:val="18"/>
                <w:szCs w:val="18"/>
              </w:rPr>
              <w:t>540+640+710+810)</w:t>
            </w:r>
          </w:p>
        </w:tc>
        <w:tc>
          <w:tcPr>
            <w:tcW w:w="993" w:type="dxa"/>
          </w:tcPr>
          <w:p w14:paraId="575B6D3B" w14:textId="77777777" w:rsidR="00770CF7" w:rsidRPr="009624CA" w:rsidRDefault="00770CF7" w:rsidP="00770CF7">
            <w:pPr>
              <w:rPr>
                <w:sz w:val="18"/>
                <w:szCs w:val="18"/>
              </w:rPr>
            </w:pPr>
            <w:r w:rsidRPr="009624CA">
              <w:rPr>
                <w:sz w:val="18"/>
                <w:szCs w:val="18"/>
              </w:rPr>
              <w:t>*</w:t>
            </w:r>
          </w:p>
        </w:tc>
        <w:tc>
          <w:tcPr>
            <w:tcW w:w="2690" w:type="dxa"/>
          </w:tcPr>
          <w:p w14:paraId="697A4DB8" w14:textId="77777777" w:rsidR="00770CF7" w:rsidRPr="009624CA" w:rsidRDefault="00770CF7" w:rsidP="00770CF7">
            <w:pPr>
              <w:rPr>
                <w:sz w:val="18"/>
                <w:szCs w:val="18"/>
              </w:rPr>
            </w:pPr>
            <w:r w:rsidRPr="009624CA">
              <w:rPr>
                <w:sz w:val="18"/>
                <w:szCs w:val="18"/>
              </w:rPr>
              <w:t>Стр.520 &lt;&gt; сумма показателей по кодам аналитики 171+</w:t>
            </w:r>
            <w:r>
              <w:rPr>
                <w:sz w:val="18"/>
                <w:szCs w:val="18"/>
              </w:rPr>
              <w:t>510+</w:t>
            </w:r>
            <w:r w:rsidRPr="009624CA">
              <w:rPr>
                <w:sz w:val="18"/>
                <w:szCs w:val="18"/>
              </w:rPr>
              <w:t>520+</w:t>
            </w:r>
            <w:r>
              <w:rPr>
                <w:sz w:val="18"/>
                <w:szCs w:val="18"/>
              </w:rPr>
              <w:t>610+</w:t>
            </w:r>
            <w:r w:rsidRPr="009624CA">
              <w:rPr>
                <w:sz w:val="18"/>
                <w:szCs w:val="18"/>
              </w:rPr>
              <w:t>620</w:t>
            </w:r>
            <w:r>
              <w:rPr>
                <w:sz w:val="18"/>
                <w:szCs w:val="18"/>
              </w:rPr>
              <w:t>+630</w:t>
            </w:r>
            <w:r w:rsidRPr="009624CA">
              <w:rPr>
                <w:sz w:val="18"/>
                <w:szCs w:val="18"/>
              </w:rPr>
              <w:t>+540+640+710+810–недопустимо</w:t>
            </w:r>
          </w:p>
        </w:tc>
        <w:tc>
          <w:tcPr>
            <w:tcW w:w="851" w:type="dxa"/>
          </w:tcPr>
          <w:p w14:paraId="14046B28" w14:textId="77777777" w:rsidR="00770CF7" w:rsidRPr="009624CA" w:rsidRDefault="00770CF7" w:rsidP="00770CF7">
            <w:pPr>
              <w:rPr>
                <w:sz w:val="18"/>
                <w:szCs w:val="18"/>
              </w:rPr>
            </w:pPr>
            <w:r w:rsidRPr="009624CA">
              <w:rPr>
                <w:sz w:val="18"/>
                <w:szCs w:val="18"/>
              </w:rPr>
              <w:t>АУБУ, РБС-АУБУ, ГРБС</w:t>
            </w:r>
            <w:r>
              <w:rPr>
                <w:sz w:val="18"/>
                <w:szCs w:val="18"/>
              </w:rPr>
              <w:t xml:space="preserve"> </w:t>
            </w:r>
          </w:p>
        </w:tc>
        <w:tc>
          <w:tcPr>
            <w:tcW w:w="851" w:type="dxa"/>
          </w:tcPr>
          <w:p w14:paraId="31EB3C4E" w14:textId="0E7B44AE" w:rsidR="00770CF7" w:rsidRPr="009624CA" w:rsidRDefault="00770CF7" w:rsidP="00770CF7">
            <w:pPr>
              <w:rPr>
                <w:sz w:val="18"/>
                <w:szCs w:val="18"/>
              </w:rPr>
            </w:pPr>
            <w:r w:rsidRPr="009624CA">
              <w:rPr>
                <w:sz w:val="18"/>
                <w:szCs w:val="18"/>
              </w:rPr>
              <w:t>Б</w:t>
            </w:r>
          </w:p>
        </w:tc>
      </w:tr>
      <w:tr w:rsidR="00770CF7" w:rsidRPr="00727C29" w14:paraId="5A2B02CE" w14:textId="2875508F" w:rsidTr="00770CF7">
        <w:tc>
          <w:tcPr>
            <w:tcW w:w="803" w:type="dxa"/>
          </w:tcPr>
          <w:p w14:paraId="06FFC84C" w14:textId="77777777" w:rsidR="00770CF7" w:rsidRPr="009624CA" w:rsidRDefault="00770CF7" w:rsidP="00770CF7">
            <w:pPr>
              <w:rPr>
                <w:sz w:val="18"/>
                <w:szCs w:val="18"/>
              </w:rPr>
            </w:pPr>
            <w:r w:rsidRPr="009624CA">
              <w:rPr>
                <w:sz w:val="18"/>
                <w:szCs w:val="18"/>
              </w:rPr>
              <w:t>33</w:t>
            </w:r>
          </w:p>
        </w:tc>
        <w:tc>
          <w:tcPr>
            <w:tcW w:w="1349" w:type="dxa"/>
          </w:tcPr>
          <w:p w14:paraId="16122582" w14:textId="77777777" w:rsidR="00770CF7" w:rsidRPr="009624CA" w:rsidRDefault="00770CF7" w:rsidP="00770CF7">
            <w:pPr>
              <w:rPr>
                <w:sz w:val="18"/>
                <w:szCs w:val="18"/>
              </w:rPr>
            </w:pPr>
            <w:r w:rsidRPr="009624CA">
              <w:rPr>
                <w:sz w:val="18"/>
                <w:szCs w:val="18"/>
              </w:rPr>
              <w:t>700</w:t>
            </w:r>
          </w:p>
        </w:tc>
        <w:tc>
          <w:tcPr>
            <w:tcW w:w="778" w:type="dxa"/>
          </w:tcPr>
          <w:p w14:paraId="5135B030" w14:textId="77777777" w:rsidR="00770CF7" w:rsidRPr="009624CA" w:rsidRDefault="00770CF7" w:rsidP="00770CF7">
            <w:pPr>
              <w:rPr>
                <w:sz w:val="18"/>
                <w:szCs w:val="18"/>
                <w:lang w:val="en-US"/>
              </w:rPr>
            </w:pPr>
            <w:r w:rsidRPr="009624CA">
              <w:rPr>
                <w:sz w:val="18"/>
                <w:szCs w:val="18"/>
              </w:rPr>
              <w:t>5</w:t>
            </w:r>
          </w:p>
        </w:tc>
        <w:tc>
          <w:tcPr>
            <w:tcW w:w="881" w:type="dxa"/>
          </w:tcPr>
          <w:p w14:paraId="13B4F19D" w14:textId="77777777" w:rsidR="00770CF7" w:rsidRPr="009624CA" w:rsidRDefault="00770CF7" w:rsidP="00770CF7">
            <w:pPr>
              <w:rPr>
                <w:sz w:val="18"/>
                <w:szCs w:val="18"/>
              </w:rPr>
            </w:pPr>
            <w:r w:rsidRPr="009624CA">
              <w:rPr>
                <w:sz w:val="18"/>
                <w:szCs w:val="18"/>
              </w:rPr>
              <w:t>=</w:t>
            </w:r>
          </w:p>
        </w:tc>
        <w:tc>
          <w:tcPr>
            <w:tcW w:w="1354" w:type="dxa"/>
          </w:tcPr>
          <w:p w14:paraId="1FA5D526" w14:textId="77777777" w:rsidR="00770CF7" w:rsidRPr="009624CA" w:rsidRDefault="00770CF7" w:rsidP="00770CF7">
            <w:pPr>
              <w:rPr>
                <w:sz w:val="18"/>
                <w:szCs w:val="18"/>
              </w:rPr>
            </w:pPr>
            <w:r w:rsidRPr="009624CA">
              <w:rPr>
                <w:sz w:val="18"/>
                <w:szCs w:val="18"/>
              </w:rPr>
              <w:t>710+720</w:t>
            </w:r>
          </w:p>
        </w:tc>
        <w:tc>
          <w:tcPr>
            <w:tcW w:w="993" w:type="dxa"/>
          </w:tcPr>
          <w:p w14:paraId="37EEE6BA" w14:textId="77777777" w:rsidR="00770CF7" w:rsidRPr="009624CA" w:rsidRDefault="00770CF7" w:rsidP="00770CF7">
            <w:pPr>
              <w:rPr>
                <w:sz w:val="18"/>
                <w:szCs w:val="18"/>
              </w:rPr>
            </w:pPr>
            <w:r w:rsidRPr="009624CA">
              <w:rPr>
                <w:sz w:val="18"/>
                <w:szCs w:val="18"/>
              </w:rPr>
              <w:t>5</w:t>
            </w:r>
          </w:p>
        </w:tc>
        <w:tc>
          <w:tcPr>
            <w:tcW w:w="2690" w:type="dxa"/>
          </w:tcPr>
          <w:p w14:paraId="631631D4" w14:textId="77777777" w:rsidR="00770CF7" w:rsidRPr="009624CA" w:rsidRDefault="00770CF7" w:rsidP="00770CF7">
            <w:pPr>
              <w:rPr>
                <w:sz w:val="18"/>
                <w:szCs w:val="18"/>
              </w:rPr>
            </w:pPr>
            <w:r w:rsidRPr="009624CA">
              <w:rPr>
                <w:sz w:val="18"/>
                <w:szCs w:val="18"/>
              </w:rPr>
              <w:t>Стр.700 &lt;&gt; Стр.710+Стр.720 - недопустимо</w:t>
            </w:r>
          </w:p>
        </w:tc>
        <w:tc>
          <w:tcPr>
            <w:tcW w:w="851" w:type="dxa"/>
          </w:tcPr>
          <w:p w14:paraId="65827E0F"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37A037B8" w14:textId="2A068900" w:rsidR="00770CF7" w:rsidRPr="009624CA" w:rsidRDefault="00770CF7" w:rsidP="00770CF7">
            <w:pPr>
              <w:rPr>
                <w:sz w:val="18"/>
                <w:szCs w:val="18"/>
              </w:rPr>
            </w:pPr>
            <w:r w:rsidRPr="009624CA">
              <w:rPr>
                <w:sz w:val="18"/>
                <w:szCs w:val="18"/>
              </w:rPr>
              <w:t>Б</w:t>
            </w:r>
          </w:p>
        </w:tc>
      </w:tr>
      <w:tr w:rsidR="00770CF7" w:rsidRPr="00727C29" w14:paraId="05C83DF6" w14:textId="18866969" w:rsidTr="00770CF7">
        <w:tc>
          <w:tcPr>
            <w:tcW w:w="803" w:type="dxa"/>
          </w:tcPr>
          <w:p w14:paraId="3F176E41" w14:textId="77777777" w:rsidR="00770CF7" w:rsidRPr="009624CA" w:rsidRDefault="00770CF7" w:rsidP="00770CF7">
            <w:pPr>
              <w:rPr>
                <w:sz w:val="18"/>
                <w:szCs w:val="18"/>
                <w:lang w:val="en-US"/>
              </w:rPr>
            </w:pPr>
            <w:r w:rsidRPr="009624CA">
              <w:rPr>
                <w:sz w:val="18"/>
                <w:szCs w:val="18"/>
                <w:lang w:val="en-US"/>
              </w:rPr>
              <w:t>34</w:t>
            </w:r>
          </w:p>
        </w:tc>
        <w:tc>
          <w:tcPr>
            <w:tcW w:w="1349" w:type="dxa"/>
          </w:tcPr>
          <w:p w14:paraId="34BFE828" w14:textId="77777777" w:rsidR="00770CF7" w:rsidRPr="009624CA" w:rsidRDefault="00770CF7" w:rsidP="00770CF7">
            <w:pPr>
              <w:rPr>
                <w:sz w:val="18"/>
                <w:szCs w:val="18"/>
              </w:rPr>
            </w:pPr>
            <w:r w:rsidRPr="009624CA">
              <w:rPr>
                <w:sz w:val="18"/>
                <w:szCs w:val="18"/>
              </w:rPr>
              <w:t>700</w:t>
            </w:r>
          </w:p>
        </w:tc>
        <w:tc>
          <w:tcPr>
            <w:tcW w:w="778" w:type="dxa"/>
          </w:tcPr>
          <w:p w14:paraId="413A2504" w14:textId="77777777" w:rsidR="00770CF7" w:rsidRPr="009624CA" w:rsidRDefault="00770CF7" w:rsidP="00770CF7">
            <w:pPr>
              <w:rPr>
                <w:sz w:val="18"/>
                <w:szCs w:val="18"/>
                <w:lang w:val="en-US"/>
              </w:rPr>
            </w:pPr>
            <w:r w:rsidRPr="009624CA">
              <w:rPr>
                <w:sz w:val="18"/>
                <w:szCs w:val="18"/>
                <w:lang w:val="en-US"/>
              </w:rPr>
              <w:t>6</w:t>
            </w:r>
          </w:p>
        </w:tc>
        <w:tc>
          <w:tcPr>
            <w:tcW w:w="881" w:type="dxa"/>
          </w:tcPr>
          <w:p w14:paraId="6EAAF1AA" w14:textId="77777777" w:rsidR="00770CF7" w:rsidRPr="009624CA" w:rsidRDefault="00770CF7" w:rsidP="00770CF7">
            <w:pPr>
              <w:rPr>
                <w:sz w:val="18"/>
                <w:szCs w:val="18"/>
              </w:rPr>
            </w:pPr>
            <w:r w:rsidRPr="009624CA">
              <w:rPr>
                <w:sz w:val="18"/>
                <w:szCs w:val="18"/>
              </w:rPr>
              <w:t>=</w:t>
            </w:r>
          </w:p>
        </w:tc>
        <w:tc>
          <w:tcPr>
            <w:tcW w:w="1354" w:type="dxa"/>
          </w:tcPr>
          <w:p w14:paraId="2F05FBCC" w14:textId="77777777" w:rsidR="00770CF7" w:rsidRPr="009624CA" w:rsidRDefault="00770CF7" w:rsidP="00770CF7">
            <w:pPr>
              <w:rPr>
                <w:sz w:val="18"/>
                <w:szCs w:val="18"/>
              </w:rPr>
            </w:pPr>
            <w:r w:rsidRPr="009624CA">
              <w:rPr>
                <w:sz w:val="18"/>
                <w:szCs w:val="18"/>
              </w:rPr>
              <w:t>710+720</w:t>
            </w:r>
          </w:p>
        </w:tc>
        <w:tc>
          <w:tcPr>
            <w:tcW w:w="993" w:type="dxa"/>
          </w:tcPr>
          <w:p w14:paraId="13999076" w14:textId="77777777" w:rsidR="00770CF7" w:rsidRPr="009624CA" w:rsidRDefault="00770CF7" w:rsidP="00770CF7">
            <w:pPr>
              <w:rPr>
                <w:sz w:val="18"/>
                <w:szCs w:val="18"/>
                <w:lang w:val="en-US"/>
              </w:rPr>
            </w:pPr>
            <w:r w:rsidRPr="009624CA">
              <w:rPr>
                <w:sz w:val="18"/>
                <w:szCs w:val="18"/>
                <w:lang w:val="en-US"/>
              </w:rPr>
              <w:t>6</w:t>
            </w:r>
          </w:p>
        </w:tc>
        <w:tc>
          <w:tcPr>
            <w:tcW w:w="2690" w:type="dxa"/>
          </w:tcPr>
          <w:p w14:paraId="0547C00F" w14:textId="77777777" w:rsidR="00770CF7" w:rsidRPr="009624CA" w:rsidRDefault="00770CF7" w:rsidP="00770CF7">
            <w:pPr>
              <w:rPr>
                <w:sz w:val="18"/>
                <w:szCs w:val="18"/>
              </w:rPr>
            </w:pPr>
            <w:r w:rsidRPr="009624CA">
              <w:rPr>
                <w:sz w:val="18"/>
                <w:szCs w:val="18"/>
              </w:rPr>
              <w:t>Стр.700 &lt;&gt; Стр.710+Стр.720 - недопустимо</w:t>
            </w:r>
          </w:p>
        </w:tc>
        <w:tc>
          <w:tcPr>
            <w:tcW w:w="851" w:type="dxa"/>
          </w:tcPr>
          <w:p w14:paraId="2C9FB3FA"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77869345" w14:textId="57C28AE8" w:rsidR="00770CF7" w:rsidRPr="009624CA" w:rsidRDefault="00770CF7" w:rsidP="00770CF7">
            <w:pPr>
              <w:rPr>
                <w:sz w:val="18"/>
                <w:szCs w:val="18"/>
              </w:rPr>
            </w:pPr>
            <w:r w:rsidRPr="009624CA">
              <w:rPr>
                <w:sz w:val="18"/>
                <w:szCs w:val="18"/>
              </w:rPr>
              <w:t>Б</w:t>
            </w:r>
          </w:p>
        </w:tc>
      </w:tr>
      <w:tr w:rsidR="00770CF7" w:rsidRPr="00727C29" w14:paraId="52AFC2F7" w14:textId="00CCABC4" w:rsidTr="00770CF7">
        <w:tc>
          <w:tcPr>
            <w:tcW w:w="803" w:type="dxa"/>
          </w:tcPr>
          <w:p w14:paraId="6DFDCC6C" w14:textId="77777777" w:rsidR="00770CF7" w:rsidRPr="009624CA" w:rsidRDefault="00770CF7" w:rsidP="00770CF7">
            <w:pPr>
              <w:rPr>
                <w:sz w:val="18"/>
                <w:szCs w:val="18"/>
                <w:lang w:val="en-US"/>
              </w:rPr>
            </w:pPr>
            <w:r w:rsidRPr="009624CA">
              <w:rPr>
                <w:sz w:val="18"/>
                <w:szCs w:val="18"/>
                <w:lang w:val="en-US"/>
              </w:rPr>
              <w:t>35</w:t>
            </w:r>
          </w:p>
        </w:tc>
        <w:tc>
          <w:tcPr>
            <w:tcW w:w="1349" w:type="dxa"/>
          </w:tcPr>
          <w:p w14:paraId="389E8481" w14:textId="77777777" w:rsidR="00770CF7" w:rsidRPr="009624CA" w:rsidRDefault="00770CF7" w:rsidP="00770CF7">
            <w:pPr>
              <w:rPr>
                <w:sz w:val="18"/>
                <w:szCs w:val="18"/>
              </w:rPr>
            </w:pPr>
            <w:r w:rsidRPr="009624CA">
              <w:rPr>
                <w:sz w:val="18"/>
                <w:szCs w:val="18"/>
              </w:rPr>
              <w:t>700</w:t>
            </w:r>
          </w:p>
        </w:tc>
        <w:tc>
          <w:tcPr>
            <w:tcW w:w="778" w:type="dxa"/>
          </w:tcPr>
          <w:p w14:paraId="344E0ED9" w14:textId="77777777" w:rsidR="00770CF7" w:rsidRPr="009624CA" w:rsidRDefault="00770CF7" w:rsidP="00770CF7">
            <w:pPr>
              <w:rPr>
                <w:sz w:val="18"/>
                <w:szCs w:val="18"/>
                <w:lang w:val="en-US"/>
              </w:rPr>
            </w:pPr>
            <w:r w:rsidRPr="009624CA">
              <w:rPr>
                <w:sz w:val="18"/>
                <w:szCs w:val="18"/>
                <w:lang w:val="en-US"/>
              </w:rPr>
              <w:t>7</w:t>
            </w:r>
          </w:p>
        </w:tc>
        <w:tc>
          <w:tcPr>
            <w:tcW w:w="881" w:type="dxa"/>
          </w:tcPr>
          <w:p w14:paraId="319C6756" w14:textId="77777777" w:rsidR="00770CF7" w:rsidRPr="009624CA" w:rsidRDefault="00770CF7" w:rsidP="00770CF7">
            <w:pPr>
              <w:rPr>
                <w:sz w:val="18"/>
                <w:szCs w:val="18"/>
              </w:rPr>
            </w:pPr>
            <w:r w:rsidRPr="009624CA">
              <w:rPr>
                <w:sz w:val="18"/>
                <w:szCs w:val="18"/>
              </w:rPr>
              <w:t>=</w:t>
            </w:r>
          </w:p>
        </w:tc>
        <w:tc>
          <w:tcPr>
            <w:tcW w:w="1354" w:type="dxa"/>
          </w:tcPr>
          <w:p w14:paraId="5835132D" w14:textId="77777777" w:rsidR="00770CF7" w:rsidRPr="009624CA" w:rsidRDefault="00770CF7" w:rsidP="00770CF7">
            <w:pPr>
              <w:rPr>
                <w:sz w:val="18"/>
                <w:szCs w:val="18"/>
              </w:rPr>
            </w:pPr>
            <w:r w:rsidRPr="009624CA">
              <w:rPr>
                <w:sz w:val="18"/>
                <w:szCs w:val="18"/>
              </w:rPr>
              <w:t>710+720</w:t>
            </w:r>
          </w:p>
        </w:tc>
        <w:tc>
          <w:tcPr>
            <w:tcW w:w="993" w:type="dxa"/>
          </w:tcPr>
          <w:p w14:paraId="072D8363" w14:textId="77777777" w:rsidR="00770CF7" w:rsidRPr="009624CA" w:rsidRDefault="00770CF7" w:rsidP="00770CF7">
            <w:pPr>
              <w:rPr>
                <w:sz w:val="18"/>
                <w:szCs w:val="18"/>
                <w:lang w:val="en-US"/>
              </w:rPr>
            </w:pPr>
            <w:r w:rsidRPr="009624CA">
              <w:rPr>
                <w:sz w:val="18"/>
                <w:szCs w:val="18"/>
                <w:lang w:val="en-US"/>
              </w:rPr>
              <w:t>7</w:t>
            </w:r>
          </w:p>
        </w:tc>
        <w:tc>
          <w:tcPr>
            <w:tcW w:w="2690" w:type="dxa"/>
          </w:tcPr>
          <w:p w14:paraId="78161EDD" w14:textId="77777777" w:rsidR="00770CF7" w:rsidRPr="009624CA" w:rsidRDefault="00770CF7" w:rsidP="00770CF7">
            <w:pPr>
              <w:rPr>
                <w:sz w:val="18"/>
                <w:szCs w:val="18"/>
              </w:rPr>
            </w:pPr>
            <w:r w:rsidRPr="009624CA">
              <w:rPr>
                <w:sz w:val="18"/>
                <w:szCs w:val="18"/>
              </w:rPr>
              <w:t>Стр.700 &lt;&gt; Стр.710+Стр.720 - недопустимо</w:t>
            </w:r>
          </w:p>
        </w:tc>
        <w:tc>
          <w:tcPr>
            <w:tcW w:w="851" w:type="dxa"/>
          </w:tcPr>
          <w:p w14:paraId="03AB0371"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46E62EAE" w14:textId="5D57D22D" w:rsidR="00770CF7" w:rsidRPr="009624CA" w:rsidRDefault="00770CF7" w:rsidP="00770CF7">
            <w:pPr>
              <w:rPr>
                <w:sz w:val="18"/>
                <w:szCs w:val="18"/>
              </w:rPr>
            </w:pPr>
            <w:r w:rsidRPr="009624CA">
              <w:rPr>
                <w:sz w:val="18"/>
                <w:szCs w:val="18"/>
              </w:rPr>
              <w:t>Б</w:t>
            </w:r>
          </w:p>
        </w:tc>
      </w:tr>
      <w:tr w:rsidR="00770CF7" w:rsidRPr="00727C29" w14:paraId="0B8BA730" w14:textId="0799B710" w:rsidTr="00770CF7">
        <w:tc>
          <w:tcPr>
            <w:tcW w:w="803" w:type="dxa"/>
          </w:tcPr>
          <w:p w14:paraId="3BD7716C" w14:textId="77777777" w:rsidR="00770CF7" w:rsidRPr="009624CA" w:rsidRDefault="00770CF7" w:rsidP="00770CF7">
            <w:pPr>
              <w:rPr>
                <w:sz w:val="18"/>
                <w:szCs w:val="18"/>
                <w:lang w:val="en-US"/>
              </w:rPr>
            </w:pPr>
            <w:r w:rsidRPr="009624CA">
              <w:rPr>
                <w:sz w:val="18"/>
                <w:szCs w:val="18"/>
                <w:lang w:val="en-US"/>
              </w:rPr>
              <w:t>36</w:t>
            </w:r>
          </w:p>
        </w:tc>
        <w:tc>
          <w:tcPr>
            <w:tcW w:w="1349" w:type="dxa"/>
          </w:tcPr>
          <w:p w14:paraId="1A61CCCA" w14:textId="77777777" w:rsidR="00770CF7" w:rsidRPr="009624CA" w:rsidRDefault="00770CF7" w:rsidP="00770CF7">
            <w:pPr>
              <w:rPr>
                <w:sz w:val="18"/>
                <w:szCs w:val="18"/>
                <w:lang w:val="en-US"/>
              </w:rPr>
            </w:pPr>
            <w:r w:rsidRPr="009624CA">
              <w:rPr>
                <w:sz w:val="18"/>
                <w:szCs w:val="18"/>
              </w:rPr>
              <w:t>700</w:t>
            </w:r>
          </w:p>
        </w:tc>
        <w:tc>
          <w:tcPr>
            <w:tcW w:w="778" w:type="dxa"/>
          </w:tcPr>
          <w:p w14:paraId="34FA1768" w14:textId="77777777" w:rsidR="00770CF7" w:rsidRPr="009624CA" w:rsidRDefault="00770CF7" w:rsidP="00770CF7">
            <w:pPr>
              <w:rPr>
                <w:sz w:val="18"/>
                <w:szCs w:val="18"/>
                <w:lang w:val="en-US"/>
              </w:rPr>
            </w:pPr>
            <w:r w:rsidRPr="009624CA">
              <w:rPr>
                <w:sz w:val="18"/>
                <w:szCs w:val="18"/>
                <w:lang w:val="en-US"/>
              </w:rPr>
              <w:t>9</w:t>
            </w:r>
          </w:p>
        </w:tc>
        <w:tc>
          <w:tcPr>
            <w:tcW w:w="881" w:type="dxa"/>
          </w:tcPr>
          <w:p w14:paraId="7960C932" w14:textId="77777777" w:rsidR="00770CF7" w:rsidRPr="009624CA" w:rsidRDefault="00770CF7" w:rsidP="00770CF7">
            <w:pPr>
              <w:rPr>
                <w:sz w:val="18"/>
                <w:szCs w:val="18"/>
              </w:rPr>
            </w:pPr>
            <w:r w:rsidRPr="009624CA">
              <w:rPr>
                <w:sz w:val="18"/>
                <w:szCs w:val="18"/>
              </w:rPr>
              <w:t>=</w:t>
            </w:r>
          </w:p>
        </w:tc>
        <w:tc>
          <w:tcPr>
            <w:tcW w:w="1354" w:type="dxa"/>
          </w:tcPr>
          <w:p w14:paraId="111369E5" w14:textId="77777777" w:rsidR="00770CF7" w:rsidRPr="009624CA" w:rsidRDefault="00770CF7" w:rsidP="00770CF7">
            <w:pPr>
              <w:rPr>
                <w:sz w:val="18"/>
                <w:szCs w:val="18"/>
              </w:rPr>
            </w:pPr>
            <w:r w:rsidRPr="009624CA">
              <w:rPr>
                <w:sz w:val="18"/>
                <w:szCs w:val="18"/>
              </w:rPr>
              <w:t>710+720</w:t>
            </w:r>
          </w:p>
        </w:tc>
        <w:tc>
          <w:tcPr>
            <w:tcW w:w="993" w:type="dxa"/>
          </w:tcPr>
          <w:p w14:paraId="30D22ADE" w14:textId="77777777" w:rsidR="00770CF7" w:rsidRPr="009624CA" w:rsidRDefault="00770CF7" w:rsidP="00770CF7">
            <w:pPr>
              <w:rPr>
                <w:sz w:val="18"/>
                <w:szCs w:val="18"/>
                <w:lang w:val="en-US"/>
              </w:rPr>
            </w:pPr>
            <w:r w:rsidRPr="009624CA">
              <w:rPr>
                <w:sz w:val="18"/>
                <w:szCs w:val="18"/>
                <w:lang w:val="en-US"/>
              </w:rPr>
              <w:t>9</w:t>
            </w:r>
          </w:p>
        </w:tc>
        <w:tc>
          <w:tcPr>
            <w:tcW w:w="2690" w:type="dxa"/>
          </w:tcPr>
          <w:p w14:paraId="09C354BA" w14:textId="77777777" w:rsidR="00770CF7" w:rsidRPr="009624CA" w:rsidRDefault="00770CF7" w:rsidP="00770CF7">
            <w:pPr>
              <w:rPr>
                <w:sz w:val="18"/>
                <w:szCs w:val="18"/>
              </w:rPr>
            </w:pPr>
            <w:r w:rsidRPr="009624CA">
              <w:rPr>
                <w:sz w:val="18"/>
                <w:szCs w:val="18"/>
              </w:rPr>
              <w:t>Стр.700 &lt;&gt; Стр.710+Стр.720 - недопустимо</w:t>
            </w:r>
          </w:p>
        </w:tc>
        <w:tc>
          <w:tcPr>
            <w:tcW w:w="851" w:type="dxa"/>
          </w:tcPr>
          <w:p w14:paraId="25962163"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2F108454" w14:textId="0D26F7C5" w:rsidR="00770CF7" w:rsidRPr="009624CA" w:rsidRDefault="00770CF7" w:rsidP="00770CF7">
            <w:pPr>
              <w:rPr>
                <w:sz w:val="18"/>
                <w:szCs w:val="18"/>
              </w:rPr>
            </w:pPr>
            <w:r w:rsidRPr="009624CA">
              <w:rPr>
                <w:sz w:val="18"/>
                <w:szCs w:val="18"/>
              </w:rPr>
              <w:t>Б</w:t>
            </w:r>
          </w:p>
        </w:tc>
      </w:tr>
      <w:tr w:rsidR="00770CF7" w:rsidRPr="00727C29" w14:paraId="0E39A1F2" w14:textId="27B1681A" w:rsidTr="00770CF7">
        <w:tc>
          <w:tcPr>
            <w:tcW w:w="803" w:type="dxa"/>
          </w:tcPr>
          <w:p w14:paraId="07999636" w14:textId="77777777" w:rsidR="00770CF7" w:rsidRPr="009624CA" w:rsidRDefault="00770CF7" w:rsidP="00770CF7">
            <w:pPr>
              <w:rPr>
                <w:sz w:val="18"/>
                <w:szCs w:val="18"/>
                <w:lang w:val="en-US"/>
              </w:rPr>
            </w:pPr>
            <w:r w:rsidRPr="009624CA">
              <w:rPr>
                <w:sz w:val="18"/>
                <w:szCs w:val="18"/>
                <w:lang w:val="en-US"/>
              </w:rPr>
              <w:t>37</w:t>
            </w:r>
          </w:p>
        </w:tc>
        <w:tc>
          <w:tcPr>
            <w:tcW w:w="1349" w:type="dxa"/>
          </w:tcPr>
          <w:p w14:paraId="4D570C6A" w14:textId="77777777" w:rsidR="00770CF7" w:rsidRPr="009624CA" w:rsidRDefault="00770CF7" w:rsidP="00770CF7">
            <w:pPr>
              <w:rPr>
                <w:sz w:val="18"/>
                <w:szCs w:val="18"/>
              </w:rPr>
            </w:pPr>
            <w:r w:rsidRPr="009624CA">
              <w:rPr>
                <w:sz w:val="18"/>
                <w:szCs w:val="18"/>
              </w:rPr>
              <w:t>700</w:t>
            </w:r>
          </w:p>
        </w:tc>
        <w:tc>
          <w:tcPr>
            <w:tcW w:w="778" w:type="dxa"/>
          </w:tcPr>
          <w:p w14:paraId="1F842C35" w14:textId="77777777" w:rsidR="00770CF7" w:rsidRPr="009624CA" w:rsidRDefault="00770CF7" w:rsidP="00770CF7">
            <w:pPr>
              <w:rPr>
                <w:sz w:val="18"/>
                <w:szCs w:val="18"/>
              </w:rPr>
            </w:pPr>
            <w:r w:rsidRPr="009624CA">
              <w:rPr>
                <w:sz w:val="18"/>
                <w:szCs w:val="18"/>
              </w:rPr>
              <w:t>8</w:t>
            </w:r>
          </w:p>
        </w:tc>
        <w:tc>
          <w:tcPr>
            <w:tcW w:w="881" w:type="dxa"/>
          </w:tcPr>
          <w:p w14:paraId="2CA09DBC" w14:textId="77777777" w:rsidR="00770CF7" w:rsidRPr="009624CA" w:rsidRDefault="00770CF7" w:rsidP="00770CF7">
            <w:pPr>
              <w:rPr>
                <w:sz w:val="18"/>
                <w:szCs w:val="18"/>
              </w:rPr>
            </w:pPr>
            <w:r w:rsidRPr="009624CA">
              <w:rPr>
                <w:sz w:val="18"/>
                <w:szCs w:val="18"/>
              </w:rPr>
              <w:t>=0</w:t>
            </w:r>
          </w:p>
        </w:tc>
        <w:tc>
          <w:tcPr>
            <w:tcW w:w="1354" w:type="dxa"/>
          </w:tcPr>
          <w:p w14:paraId="28CFFCC8" w14:textId="77777777" w:rsidR="00770CF7" w:rsidRPr="009624CA" w:rsidRDefault="00770CF7" w:rsidP="00770CF7">
            <w:pPr>
              <w:rPr>
                <w:sz w:val="18"/>
                <w:szCs w:val="18"/>
              </w:rPr>
            </w:pPr>
          </w:p>
        </w:tc>
        <w:tc>
          <w:tcPr>
            <w:tcW w:w="993" w:type="dxa"/>
          </w:tcPr>
          <w:p w14:paraId="4E214312" w14:textId="77777777" w:rsidR="00770CF7" w:rsidRPr="009624CA" w:rsidRDefault="00770CF7" w:rsidP="00770CF7">
            <w:pPr>
              <w:rPr>
                <w:sz w:val="18"/>
                <w:szCs w:val="18"/>
              </w:rPr>
            </w:pPr>
          </w:p>
        </w:tc>
        <w:tc>
          <w:tcPr>
            <w:tcW w:w="2690" w:type="dxa"/>
          </w:tcPr>
          <w:p w14:paraId="6D16EF24" w14:textId="77777777" w:rsidR="00770CF7" w:rsidRPr="009624CA" w:rsidRDefault="00770CF7" w:rsidP="00770CF7">
            <w:pPr>
              <w:rPr>
                <w:sz w:val="18"/>
                <w:szCs w:val="18"/>
              </w:rPr>
            </w:pPr>
            <w:r w:rsidRPr="009624CA">
              <w:rPr>
                <w:sz w:val="18"/>
                <w:szCs w:val="18"/>
              </w:rPr>
              <w:t>Стр. 700, Гр.8 &lt;&gt; 0 – недопустимо</w:t>
            </w:r>
          </w:p>
        </w:tc>
        <w:tc>
          <w:tcPr>
            <w:tcW w:w="851" w:type="dxa"/>
          </w:tcPr>
          <w:p w14:paraId="23E11D9C"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5BF38243" w14:textId="2AFBF7DD" w:rsidR="00770CF7" w:rsidRPr="009624CA" w:rsidRDefault="00770CF7" w:rsidP="00770CF7">
            <w:pPr>
              <w:rPr>
                <w:sz w:val="18"/>
                <w:szCs w:val="18"/>
              </w:rPr>
            </w:pPr>
            <w:r>
              <w:rPr>
                <w:sz w:val="18"/>
                <w:szCs w:val="18"/>
              </w:rPr>
              <w:t>Б</w:t>
            </w:r>
          </w:p>
        </w:tc>
      </w:tr>
      <w:tr w:rsidR="00770CF7" w:rsidRPr="00727C29" w14:paraId="27D611D1" w14:textId="27D935DC" w:rsidTr="00770CF7">
        <w:tc>
          <w:tcPr>
            <w:tcW w:w="803" w:type="dxa"/>
          </w:tcPr>
          <w:p w14:paraId="54068433" w14:textId="77777777" w:rsidR="00770CF7" w:rsidRPr="009624CA" w:rsidRDefault="00770CF7" w:rsidP="00770CF7">
            <w:pPr>
              <w:rPr>
                <w:sz w:val="18"/>
                <w:szCs w:val="18"/>
                <w:lang w:val="en-US"/>
              </w:rPr>
            </w:pPr>
            <w:r w:rsidRPr="009624CA">
              <w:rPr>
                <w:sz w:val="18"/>
                <w:szCs w:val="18"/>
                <w:lang w:val="en-US"/>
              </w:rPr>
              <w:t>38</w:t>
            </w:r>
          </w:p>
        </w:tc>
        <w:tc>
          <w:tcPr>
            <w:tcW w:w="1349" w:type="dxa"/>
          </w:tcPr>
          <w:p w14:paraId="41790A52" w14:textId="77777777" w:rsidR="00770CF7" w:rsidRPr="009624CA" w:rsidRDefault="00770CF7" w:rsidP="00770CF7">
            <w:pPr>
              <w:rPr>
                <w:sz w:val="18"/>
                <w:szCs w:val="18"/>
                <w:lang w:val="en-US"/>
              </w:rPr>
            </w:pPr>
            <w:r w:rsidRPr="009624CA">
              <w:rPr>
                <w:sz w:val="18"/>
                <w:szCs w:val="18"/>
                <w:lang w:val="en-US"/>
              </w:rPr>
              <w:t>710</w:t>
            </w:r>
          </w:p>
        </w:tc>
        <w:tc>
          <w:tcPr>
            <w:tcW w:w="778" w:type="dxa"/>
          </w:tcPr>
          <w:p w14:paraId="5B8DBC56" w14:textId="77777777" w:rsidR="00770CF7" w:rsidRPr="009624CA" w:rsidRDefault="00770CF7" w:rsidP="00770CF7">
            <w:pPr>
              <w:rPr>
                <w:sz w:val="18"/>
                <w:szCs w:val="18"/>
              </w:rPr>
            </w:pPr>
            <w:r>
              <w:rPr>
                <w:sz w:val="18"/>
                <w:szCs w:val="18"/>
              </w:rPr>
              <w:t xml:space="preserve">4, </w:t>
            </w:r>
            <w:r w:rsidRPr="009624CA">
              <w:rPr>
                <w:sz w:val="18"/>
                <w:szCs w:val="18"/>
              </w:rPr>
              <w:t>8</w:t>
            </w:r>
          </w:p>
        </w:tc>
        <w:tc>
          <w:tcPr>
            <w:tcW w:w="881" w:type="dxa"/>
          </w:tcPr>
          <w:p w14:paraId="677F1332" w14:textId="77777777" w:rsidR="00770CF7" w:rsidRPr="009624CA" w:rsidRDefault="00770CF7" w:rsidP="00770CF7">
            <w:pPr>
              <w:rPr>
                <w:sz w:val="18"/>
                <w:szCs w:val="18"/>
              </w:rPr>
            </w:pPr>
            <w:r w:rsidRPr="009624CA">
              <w:rPr>
                <w:sz w:val="18"/>
                <w:szCs w:val="18"/>
              </w:rPr>
              <w:t>=0</w:t>
            </w:r>
          </w:p>
        </w:tc>
        <w:tc>
          <w:tcPr>
            <w:tcW w:w="1354" w:type="dxa"/>
          </w:tcPr>
          <w:p w14:paraId="11104AD8" w14:textId="77777777" w:rsidR="00770CF7" w:rsidRPr="002A186C" w:rsidRDefault="00770CF7" w:rsidP="00770CF7">
            <w:pPr>
              <w:keepNext/>
              <w:outlineLvl w:val="0"/>
              <w:rPr>
                <w:sz w:val="18"/>
                <w:szCs w:val="18"/>
              </w:rPr>
            </w:pPr>
          </w:p>
        </w:tc>
        <w:tc>
          <w:tcPr>
            <w:tcW w:w="993" w:type="dxa"/>
          </w:tcPr>
          <w:p w14:paraId="3914069A" w14:textId="77777777" w:rsidR="00770CF7" w:rsidRPr="009624CA" w:rsidRDefault="00770CF7" w:rsidP="00770CF7">
            <w:pPr>
              <w:rPr>
                <w:sz w:val="18"/>
                <w:szCs w:val="18"/>
              </w:rPr>
            </w:pPr>
          </w:p>
        </w:tc>
        <w:tc>
          <w:tcPr>
            <w:tcW w:w="2690" w:type="dxa"/>
          </w:tcPr>
          <w:p w14:paraId="504E1C62" w14:textId="77777777" w:rsidR="00770CF7" w:rsidRPr="009624CA" w:rsidRDefault="00770CF7" w:rsidP="00770CF7">
            <w:pPr>
              <w:rPr>
                <w:sz w:val="18"/>
                <w:szCs w:val="18"/>
              </w:rPr>
            </w:pPr>
            <w:r w:rsidRPr="009624CA">
              <w:rPr>
                <w:sz w:val="18"/>
                <w:szCs w:val="18"/>
              </w:rPr>
              <w:t>Стр.710 Гр.</w:t>
            </w:r>
            <w:r>
              <w:rPr>
                <w:sz w:val="18"/>
                <w:szCs w:val="18"/>
              </w:rPr>
              <w:t xml:space="preserve"> 4, </w:t>
            </w:r>
            <w:r w:rsidRPr="009624CA">
              <w:rPr>
                <w:sz w:val="18"/>
                <w:szCs w:val="18"/>
              </w:rPr>
              <w:t>8 &lt;&gt; 0 – недопустимо</w:t>
            </w:r>
          </w:p>
        </w:tc>
        <w:tc>
          <w:tcPr>
            <w:tcW w:w="851" w:type="dxa"/>
          </w:tcPr>
          <w:p w14:paraId="5FA3BEA8"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52F3F384" w14:textId="1F60B513" w:rsidR="00770CF7" w:rsidRPr="009624CA" w:rsidRDefault="00770CF7" w:rsidP="00770CF7">
            <w:pPr>
              <w:rPr>
                <w:sz w:val="18"/>
                <w:szCs w:val="18"/>
              </w:rPr>
            </w:pPr>
            <w:r>
              <w:rPr>
                <w:sz w:val="18"/>
                <w:szCs w:val="18"/>
              </w:rPr>
              <w:t>Б</w:t>
            </w:r>
          </w:p>
        </w:tc>
      </w:tr>
      <w:tr w:rsidR="00770CF7" w:rsidRPr="00727C29" w14:paraId="0D9781EA" w14:textId="73D1EA70" w:rsidTr="00770CF7">
        <w:tc>
          <w:tcPr>
            <w:tcW w:w="803" w:type="dxa"/>
          </w:tcPr>
          <w:p w14:paraId="5A765026" w14:textId="77777777" w:rsidR="00770CF7" w:rsidRPr="009624CA" w:rsidRDefault="00770CF7" w:rsidP="00770CF7">
            <w:pPr>
              <w:rPr>
                <w:sz w:val="18"/>
                <w:szCs w:val="18"/>
              </w:rPr>
            </w:pPr>
            <w:r w:rsidRPr="009624CA">
              <w:rPr>
                <w:sz w:val="18"/>
                <w:szCs w:val="18"/>
              </w:rPr>
              <w:lastRenderedPageBreak/>
              <w:t>39</w:t>
            </w:r>
          </w:p>
        </w:tc>
        <w:tc>
          <w:tcPr>
            <w:tcW w:w="1349" w:type="dxa"/>
          </w:tcPr>
          <w:p w14:paraId="40E36157" w14:textId="77777777" w:rsidR="00770CF7" w:rsidRPr="009624CA" w:rsidRDefault="00770CF7" w:rsidP="00770CF7">
            <w:pPr>
              <w:rPr>
                <w:sz w:val="18"/>
                <w:szCs w:val="18"/>
              </w:rPr>
            </w:pPr>
            <w:r w:rsidRPr="009624CA">
              <w:rPr>
                <w:sz w:val="18"/>
                <w:szCs w:val="18"/>
              </w:rPr>
              <w:t>720</w:t>
            </w:r>
          </w:p>
        </w:tc>
        <w:tc>
          <w:tcPr>
            <w:tcW w:w="778" w:type="dxa"/>
          </w:tcPr>
          <w:p w14:paraId="6E1A101C" w14:textId="77777777" w:rsidR="00770CF7" w:rsidRPr="009624CA" w:rsidRDefault="00770CF7" w:rsidP="00770CF7">
            <w:pPr>
              <w:rPr>
                <w:sz w:val="18"/>
                <w:szCs w:val="18"/>
              </w:rPr>
            </w:pPr>
            <w:r>
              <w:rPr>
                <w:sz w:val="18"/>
                <w:szCs w:val="18"/>
              </w:rPr>
              <w:t xml:space="preserve">4, </w:t>
            </w:r>
            <w:r w:rsidRPr="009624CA">
              <w:rPr>
                <w:sz w:val="18"/>
                <w:szCs w:val="18"/>
              </w:rPr>
              <w:t>8</w:t>
            </w:r>
          </w:p>
        </w:tc>
        <w:tc>
          <w:tcPr>
            <w:tcW w:w="881" w:type="dxa"/>
          </w:tcPr>
          <w:p w14:paraId="78E8E347" w14:textId="77777777" w:rsidR="00770CF7" w:rsidRPr="009624CA" w:rsidRDefault="00770CF7" w:rsidP="00770CF7">
            <w:pPr>
              <w:rPr>
                <w:sz w:val="18"/>
                <w:szCs w:val="18"/>
              </w:rPr>
            </w:pPr>
            <w:r w:rsidRPr="009624CA">
              <w:rPr>
                <w:sz w:val="18"/>
                <w:szCs w:val="18"/>
              </w:rPr>
              <w:t>=0</w:t>
            </w:r>
          </w:p>
        </w:tc>
        <w:tc>
          <w:tcPr>
            <w:tcW w:w="1354" w:type="dxa"/>
          </w:tcPr>
          <w:p w14:paraId="19640438" w14:textId="77777777" w:rsidR="00770CF7" w:rsidRPr="009624CA" w:rsidRDefault="00770CF7" w:rsidP="00770CF7">
            <w:pPr>
              <w:rPr>
                <w:sz w:val="18"/>
                <w:szCs w:val="18"/>
              </w:rPr>
            </w:pPr>
          </w:p>
        </w:tc>
        <w:tc>
          <w:tcPr>
            <w:tcW w:w="993" w:type="dxa"/>
          </w:tcPr>
          <w:p w14:paraId="2D02A1B3" w14:textId="77777777" w:rsidR="00770CF7" w:rsidRPr="009624CA" w:rsidRDefault="00770CF7" w:rsidP="00770CF7">
            <w:pPr>
              <w:rPr>
                <w:sz w:val="18"/>
                <w:szCs w:val="18"/>
              </w:rPr>
            </w:pPr>
          </w:p>
        </w:tc>
        <w:tc>
          <w:tcPr>
            <w:tcW w:w="2690" w:type="dxa"/>
          </w:tcPr>
          <w:p w14:paraId="59022332" w14:textId="77777777" w:rsidR="00770CF7" w:rsidRPr="009624CA" w:rsidRDefault="00770CF7" w:rsidP="00770CF7">
            <w:pPr>
              <w:rPr>
                <w:sz w:val="18"/>
                <w:szCs w:val="18"/>
              </w:rPr>
            </w:pPr>
            <w:r w:rsidRPr="009624CA">
              <w:rPr>
                <w:sz w:val="18"/>
                <w:szCs w:val="18"/>
              </w:rPr>
              <w:t>Стр.720 Гр.</w:t>
            </w:r>
            <w:r>
              <w:rPr>
                <w:sz w:val="18"/>
                <w:szCs w:val="18"/>
              </w:rPr>
              <w:t xml:space="preserve"> 4, </w:t>
            </w:r>
            <w:r w:rsidRPr="009624CA">
              <w:rPr>
                <w:sz w:val="18"/>
                <w:szCs w:val="18"/>
              </w:rPr>
              <w:t>8 &lt;&gt; 0 – недопустимо</w:t>
            </w:r>
          </w:p>
        </w:tc>
        <w:tc>
          <w:tcPr>
            <w:tcW w:w="851" w:type="dxa"/>
          </w:tcPr>
          <w:p w14:paraId="420D26D5"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571BC292" w14:textId="5C0F60EF" w:rsidR="00770CF7" w:rsidRPr="009624CA" w:rsidRDefault="00770CF7" w:rsidP="00770CF7">
            <w:pPr>
              <w:rPr>
                <w:sz w:val="18"/>
                <w:szCs w:val="18"/>
              </w:rPr>
            </w:pPr>
            <w:r>
              <w:rPr>
                <w:sz w:val="18"/>
                <w:szCs w:val="18"/>
              </w:rPr>
              <w:t>Б</w:t>
            </w:r>
          </w:p>
        </w:tc>
      </w:tr>
      <w:tr w:rsidR="00770CF7" w:rsidRPr="00727C29" w14:paraId="5559CAAB" w14:textId="5F044CDB" w:rsidTr="00770CF7">
        <w:tc>
          <w:tcPr>
            <w:tcW w:w="803" w:type="dxa"/>
          </w:tcPr>
          <w:p w14:paraId="085F9AE5" w14:textId="77777777" w:rsidR="00770CF7" w:rsidRPr="009624CA" w:rsidRDefault="00770CF7" w:rsidP="00770CF7">
            <w:pPr>
              <w:rPr>
                <w:sz w:val="18"/>
                <w:szCs w:val="18"/>
              </w:rPr>
            </w:pPr>
            <w:r w:rsidRPr="009624CA">
              <w:rPr>
                <w:sz w:val="18"/>
                <w:szCs w:val="18"/>
              </w:rPr>
              <w:t>40</w:t>
            </w:r>
          </w:p>
        </w:tc>
        <w:tc>
          <w:tcPr>
            <w:tcW w:w="1349" w:type="dxa"/>
          </w:tcPr>
          <w:p w14:paraId="02727CDC" w14:textId="77777777" w:rsidR="00770CF7" w:rsidRPr="009624CA" w:rsidRDefault="00770CF7" w:rsidP="00770CF7">
            <w:pPr>
              <w:rPr>
                <w:sz w:val="18"/>
                <w:szCs w:val="18"/>
              </w:rPr>
            </w:pPr>
            <w:r w:rsidRPr="009624CA">
              <w:rPr>
                <w:sz w:val="18"/>
                <w:szCs w:val="18"/>
              </w:rPr>
              <w:t>710</w:t>
            </w:r>
          </w:p>
        </w:tc>
        <w:tc>
          <w:tcPr>
            <w:tcW w:w="778" w:type="dxa"/>
          </w:tcPr>
          <w:p w14:paraId="7D2CB12D" w14:textId="77777777" w:rsidR="00770CF7" w:rsidRPr="009624CA" w:rsidRDefault="00770CF7" w:rsidP="00770CF7">
            <w:pPr>
              <w:rPr>
                <w:sz w:val="18"/>
                <w:szCs w:val="18"/>
              </w:rPr>
            </w:pPr>
            <w:r w:rsidRPr="009624CA">
              <w:rPr>
                <w:sz w:val="18"/>
                <w:szCs w:val="18"/>
              </w:rPr>
              <w:t>10</w:t>
            </w:r>
          </w:p>
        </w:tc>
        <w:tc>
          <w:tcPr>
            <w:tcW w:w="881" w:type="dxa"/>
          </w:tcPr>
          <w:p w14:paraId="36960077" w14:textId="77777777" w:rsidR="00770CF7" w:rsidRPr="009624CA" w:rsidRDefault="00770CF7" w:rsidP="00770CF7">
            <w:pPr>
              <w:rPr>
                <w:sz w:val="18"/>
                <w:szCs w:val="18"/>
              </w:rPr>
            </w:pPr>
            <w:r w:rsidRPr="009624CA">
              <w:rPr>
                <w:sz w:val="18"/>
                <w:szCs w:val="18"/>
              </w:rPr>
              <w:t>=0</w:t>
            </w:r>
          </w:p>
        </w:tc>
        <w:tc>
          <w:tcPr>
            <w:tcW w:w="1354" w:type="dxa"/>
          </w:tcPr>
          <w:p w14:paraId="339C9C0A" w14:textId="77777777" w:rsidR="00770CF7" w:rsidRPr="009624CA" w:rsidRDefault="00770CF7" w:rsidP="00770CF7">
            <w:pPr>
              <w:rPr>
                <w:sz w:val="18"/>
                <w:szCs w:val="18"/>
              </w:rPr>
            </w:pPr>
          </w:p>
        </w:tc>
        <w:tc>
          <w:tcPr>
            <w:tcW w:w="993" w:type="dxa"/>
          </w:tcPr>
          <w:p w14:paraId="1A1AF810" w14:textId="77777777" w:rsidR="00770CF7" w:rsidRPr="009624CA" w:rsidRDefault="00770CF7" w:rsidP="00770CF7">
            <w:pPr>
              <w:rPr>
                <w:sz w:val="18"/>
                <w:szCs w:val="18"/>
              </w:rPr>
            </w:pPr>
          </w:p>
        </w:tc>
        <w:tc>
          <w:tcPr>
            <w:tcW w:w="2690" w:type="dxa"/>
          </w:tcPr>
          <w:p w14:paraId="17AB3BC8" w14:textId="77777777" w:rsidR="00770CF7" w:rsidRPr="009624CA" w:rsidRDefault="00770CF7" w:rsidP="00770CF7">
            <w:pPr>
              <w:rPr>
                <w:sz w:val="18"/>
                <w:szCs w:val="18"/>
              </w:rPr>
            </w:pPr>
            <w:r w:rsidRPr="009624CA">
              <w:rPr>
                <w:sz w:val="18"/>
                <w:szCs w:val="18"/>
              </w:rPr>
              <w:t>Стр.710</w:t>
            </w:r>
            <w:r w:rsidRPr="00476441">
              <w:rPr>
                <w:sz w:val="18"/>
                <w:szCs w:val="18"/>
              </w:rPr>
              <w:t xml:space="preserve"> </w:t>
            </w:r>
            <w:r w:rsidRPr="009624CA">
              <w:rPr>
                <w:sz w:val="18"/>
                <w:szCs w:val="18"/>
              </w:rPr>
              <w:t xml:space="preserve">Гр.10 &lt;&gt; 0 – недопустимо </w:t>
            </w:r>
          </w:p>
        </w:tc>
        <w:tc>
          <w:tcPr>
            <w:tcW w:w="851" w:type="dxa"/>
          </w:tcPr>
          <w:p w14:paraId="1F212374"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43054407" w14:textId="55069228" w:rsidR="00770CF7" w:rsidRPr="009624CA" w:rsidRDefault="00770CF7" w:rsidP="00770CF7">
            <w:pPr>
              <w:rPr>
                <w:sz w:val="18"/>
                <w:szCs w:val="18"/>
              </w:rPr>
            </w:pPr>
            <w:r w:rsidRPr="009624CA">
              <w:rPr>
                <w:sz w:val="18"/>
                <w:szCs w:val="18"/>
              </w:rPr>
              <w:t>Б</w:t>
            </w:r>
          </w:p>
        </w:tc>
      </w:tr>
      <w:tr w:rsidR="00770CF7" w:rsidRPr="00727C29" w14:paraId="61FBABC6" w14:textId="3C0F8B8C" w:rsidTr="00770CF7">
        <w:tc>
          <w:tcPr>
            <w:tcW w:w="803" w:type="dxa"/>
          </w:tcPr>
          <w:p w14:paraId="70C0DE6E" w14:textId="77777777" w:rsidR="00770CF7" w:rsidRPr="00476441" w:rsidRDefault="00770CF7" w:rsidP="00770CF7">
            <w:pPr>
              <w:rPr>
                <w:sz w:val="18"/>
                <w:szCs w:val="18"/>
                <w:lang w:val="en-US"/>
              </w:rPr>
            </w:pPr>
            <w:r w:rsidRPr="00476441">
              <w:rPr>
                <w:sz w:val="18"/>
                <w:szCs w:val="18"/>
                <w:lang w:val="en-US"/>
              </w:rPr>
              <w:t>41</w:t>
            </w:r>
          </w:p>
        </w:tc>
        <w:tc>
          <w:tcPr>
            <w:tcW w:w="1349" w:type="dxa"/>
          </w:tcPr>
          <w:p w14:paraId="6143857D" w14:textId="77777777" w:rsidR="00770CF7" w:rsidRPr="009624CA" w:rsidRDefault="00770CF7" w:rsidP="00770CF7">
            <w:pPr>
              <w:rPr>
                <w:sz w:val="18"/>
                <w:szCs w:val="18"/>
              </w:rPr>
            </w:pPr>
            <w:r w:rsidRPr="00476441">
              <w:rPr>
                <w:sz w:val="18"/>
                <w:szCs w:val="18"/>
              </w:rPr>
              <w:t>720</w:t>
            </w:r>
          </w:p>
        </w:tc>
        <w:tc>
          <w:tcPr>
            <w:tcW w:w="778" w:type="dxa"/>
          </w:tcPr>
          <w:p w14:paraId="7664EDF7" w14:textId="77777777" w:rsidR="00770CF7" w:rsidRPr="009624CA" w:rsidRDefault="00770CF7" w:rsidP="00770CF7">
            <w:pPr>
              <w:rPr>
                <w:sz w:val="18"/>
                <w:szCs w:val="18"/>
              </w:rPr>
            </w:pPr>
            <w:r w:rsidRPr="009624CA">
              <w:rPr>
                <w:sz w:val="18"/>
                <w:szCs w:val="18"/>
              </w:rPr>
              <w:t>10</w:t>
            </w:r>
          </w:p>
        </w:tc>
        <w:tc>
          <w:tcPr>
            <w:tcW w:w="881" w:type="dxa"/>
          </w:tcPr>
          <w:p w14:paraId="190A099B" w14:textId="77777777" w:rsidR="00770CF7" w:rsidRPr="009624CA" w:rsidRDefault="00770CF7" w:rsidP="00770CF7">
            <w:pPr>
              <w:rPr>
                <w:sz w:val="18"/>
                <w:szCs w:val="18"/>
              </w:rPr>
            </w:pPr>
            <w:r w:rsidRPr="009624CA">
              <w:rPr>
                <w:sz w:val="18"/>
                <w:szCs w:val="18"/>
              </w:rPr>
              <w:t>=0</w:t>
            </w:r>
          </w:p>
        </w:tc>
        <w:tc>
          <w:tcPr>
            <w:tcW w:w="1354" w:type="dxa"/>
          </w:tcPr>
          <w:p w14:paraId="311F2FF0" w14:textId="77777777" w:rsidR="00770CF7" w:rsidRPr="009624CA" w:rsidRDefault="00770CF7" w:rsidP="00770CF7">
            <w:pPr>
              <w:rPr>
                <w:sz w:val="18"/>
                <w:szCs w:val="18"/>
              </w:rPr>
            </w:pPr>
          </w:p>
        </w:tc>
        <w:tc>
          <w:tcPr>
            <w:tcW w:w="993" w:type="dxa"/>
          </w:tcPr>
          <w:p w14:paraId="147EDF9C" w14:textId="77777777" w:rsidR="00770CF7" w:rsidRPr="009624CA" w:rsidRDefault="00770CF7" w:rsidP="00770CF7">
            <w:pPr>
              <w:rPr>
                <w:sz w:val="18"/>
                <w:szCs w:val="18"/>
              </w:rPr>
            </w:pPr>
          </w:p>
        </w:tc>
        <w:tc>
          <w:tcPr>
            <w:tcW w:w="2690" w:type="dxa"/>
          </w:tcPr>
          <w:p w14:paraId="625519D8" w14:textId="77777777" w:rsidR="00770CF7" w:rsidRPr="009624CA" w:rsidRDefault="00770CF7" w:rsidP="00770CF7">
            <w:pPr>
              <w:rPr>
                <w:sz w:val="18"/>
                <w:szCs w:val="18"/>
              </w:rPr>
            </w:pPr>
            <w:r w:rsidRPr="009624CA">
              <w:rPr>
                <w:sz w:val="18"/>
                <w:szCs w:val="18"/>
              </w:rPr>
              <w:t>Стр. 720</w:t>
            </w:r>
            <w:r w:rsidRPr="00476441">
              <w:rPr>
                <w:sz w:val="18"/>
                <w:szCs w:val="18"/>
              </w:rPr>
              <w:t xml:space="preserve"> </w:t>
            </w:r>
            <w:r w:rsidRPr="009624CA">
              <w:rPr>
                <w:sz w:val="18"/>
                <w:szCs w:val="18"/>
              </w:rPr>
              <w:t>Гр.10 &lt;&gt; 0 – недопустимо</w:t>
            </w:r>
          </w:p>
        </w:tc>
        <w:tc>
          <w:tcPr>
            <w:tcW w:w="851" w:type="dxa"/>
          </w:tcPr>
          <w:p w14:paraId="75CD59D1"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3B694CE1" w14:textId="7821E07E" w:rsidR="00770CF7" w:rsidRPr="009624CA" w:rsidRDefault="00770CF7" w:rsidP="00770CF7">
            <w:pPr>
              <w:rPr>
                <w:sz w:val="18"/>
                <w:szCs w:val="18"/>
              </w:rPr>
            </w:pPr>
            <w:r w:rsidRPr="009624CA">
              <w:rPr>
                <w:sz w:val="18"/>
                <w:szCs w:val="18"/>
              </w:rPr>
              <w:t>Б</w:t>
            </w:r>
          </w:p>
        </w:tc>
      </w:tr>
      <w:tr w:rsidR="00770CF7" w:rsidRPr="00727C29" w14:paraId="4FA8EF1E" w14:textId="51B73778" w:rsidTr="00770CF7">
        <w:tc>
          <w:tcPr>
            <w:tcW w:w="803" w:type="dxa"/>
          </w:tcPr>
          <w:p w14:paraId="0EF9A6B8" w14:textId="77777777" w:rsidR="00770CF7" w:rsidRPr="009624CA" w:rsidRDefault="00770CF7" w:rsidP="00770CF7">
            <w:pPr>
              <w:rPr>
                <w:sz w:val="18"/>
                <w:szCs w:val="18"/>
                <w:lang w:val="en-US"/>
              </w:rPr>
            </w:pPr>
            <w:r w:rsidRPr="009624CA">
              <w:rPr>
                <w:sz w:val="18"/>
                <w:szCs w:val="18"/>
                <w:lang w:val="en-US"/>
              </w:rPr>
              <w:t>42</w:t>
            </w:r>
          </w:p>
        </w:tc>
        <w:tc>
          <w:tcPr>
            <w:tcW w:w="1349" w:type="dxa"/>
          </w:tcPr>
          <w:p w14:paraId="619E1DB5" w14:textId="77777777" w:rsidR="00770CF7" w:rsidRPr="009624CA" w:rsidRDefault="00770CF7" w:rsidP="00770CF7">
            <w:pPr>
              <w:rPr>
                <w:sz w:val="18"/>
                <w:szCs w:val="18"/>
              </w:rPr>
            </w:pPr>
            <w:r w:rsidRPr="009624CA">
              <w:rPr>
                <w:sz w:val="18"/>
                <w:szCs w:val="18"/>
              </w:rPr>
              <w:t>730</w:t>
            </w:r>
          </w:p>
        </w:tc>
        <w:tc>
          <w:tcPr>
            <w:tcW w:w="778" w:type="dxa"/>
          </w:tcPr>
          <w:p w14:paraId="09E680B9" w14:textId="77777777" w:rsidR="00770CF7" w:rsidRPr="009624CA" w:rsidRDefault="00770CF7" w:rsidP="00770CF7">
            <w:pPr>
              <w:rPr>
                <w:sz w:val="18"/>
                <w:szCs w:val="18"/>
              </w:rPr>
            </w:pPr>
            <w:r w:rsidRPr="009624CA">
              <w:rPr>
                <w:sz w:val="18"/>
                <w:szCs w:val="18"/>
              </w:rPr>
              <w:t>5</w:t>
            </w:r>
          </w:p>
        </w:tc>
        <w:tc>
          <w:tcPr>
            <w:tcW w:w="881" w:type="dxa"/>
          </w:tcPr>
          <w:p w14:paraId="6AE4F61F" w14:textId="77777777" w:rsidR="00770CF7" w:rsidRPr="009624CA" w:rsidRDefault="00770CF7" w:rsidP="00770CF7">
            <w:pPr>
              <w:rPr>
                <w:sz w:val="18"/>
                <w:szCs w:val="18"/>
              </w:rPr>
            </w:pPr>
            <w:r w:rsidRPr="009624CA">
              <w:rPr>
                <w:sz w:val="18"/>
                <w:szCs w:val="18"/>
              </w:rPr>
              <w:t>=</w:t>
            </w:r>
          </w:p>
        </w:tc>
        <w:tc>
          <w:tcPr>
            <w:tcW w:w="1354" w:type="dxa"/>
          </w:tcPr>
          <w:p w14:paraId="6CC2F6F3" w14:textId="77777777" w:rsidR="00770CF7" w:rsidRPr="009624CA" w:rsidRDefault="00770CF7" w:rsidP="00770CF7">
            <w:pPr>
              <w:rPr>
                <w:sz w:val="18"/>
                <w:szCs w:val="18"/>
              </w:rPr>
            </w:pPr>
            <w:r w:rsidRPr="009624CA">
              <w:rPr>
                <w:sz w:val="18"/>
                <w:szCs w:val="18"/>
              </w:rPr>
              <w:t>731+732</w:t>
            </w:r>
          </w:p>
        </w:tc>
        <w:tc>
          <w:tcPr>
            <w:tcW w:w="993" w:type="dxa"/>
          </w:tcPr>
          <w:p w14:paraId="0E88B381" w14:textId="77777777" w:rsidR="00770CF7" w:rsidRPr="009624CA" w:rsidRDefault="00770CF7" w:rsidP="00770CF7">
            <w:pPr>
              <w:rPr>
                <w:sz w:val="18"/>
                <w:szCs w:val="18"/>
              </w:rPr>
            </w:pPr>
            <w:r w:rsidRPr="009624CA">
              <w:rPr>
                <w:sz w:val="18"/>
                <w:szCs w:val="18"/>
              </w:rPr>
              <w:t>5</w:t>
            </w:r>
          </w:p>
        </w:tc>
        <w:tc>
          <w:tcPr>
            <w:tcW w:w="2690" w:type="dxa"/>
          </w:tcPr>
          <w:p w14:paraId="2D5B0CA5" w14:textId="77777777" w:rsidR="00770CF7" w:rsidRPr="009624CA" w:rsidRDefault="00770CF7" w:rsidP="00770CF7">
            <w:pPr>
              <w:rPr>
                <w:sz w:val="18"/>
                <w:szCs w:val="18"/>
              </w:rPr>
            </w:pPr>
            <w:r w:rsidRPr="009624CA">
              <w:rPr>
                <w:sz w:val="18"/>
                <w:szCs w:val="18"/>
              </w:rPr>
              <w:t>Стр. 730 &lt;&gt; Стр. 731 + Стр. 732 - недопустимо</w:t>
            </w:r>
          </w:p>
        </w:tc>
        <w:tc>
          <w:tcPr>
            <w:tcW w:w="851" w:type="dxa"/>
          </w:tcPr>
          <w:p w14:paraId="1900D2F0"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7CD7C75D" w14:textId="46AE4B6B" w:rsidR="00770CF7" w:rsidRPr="009624CA" w:rsidRDefault="00770CF7" w:rsidP="00770CF7">
            <w:pPr>
              <w:rPr>
                <w:sz w:val="18"/>
                <w:szCs w:val="18"/>
              </w:rPr>
            </w:pPr>
            <w:r w:rsidRPr="009624CA">
              <w:rPr>
                <w:sz w:val="18"/>
                <w:szCs w:val="18"/>
              </w:rPr>
              <w:t>Б</w:t>
            </w:r>
          </w:p>
        </w:tc>
      </w:tr>
      <w:tr w:rsidR="00770CF7" w:rsidRPr="00727C29" w14:paraId="5F45481B" w14:textId="7D0833A4" w:rsidTr="00770CF7">
        <w:tc>
          <w:tcPr>
            <w:tcW w:w="803" w:type="dxa"/>
          </w:tcPr>
          <w:p w14:paraId="1EEA3901" w14:textId="77777777" w:rsidR="00770CF7" w:rsidRPr="009624CA" w:rsidRDefault="00770CF7" w:rsidP="00770CF7">
            <w:pPr>
              <w:rPr>
                <w:sz w:val="18"/>
                <w:szCs w:val="18"/>
              </w:rPr>
            </w:pPr>
            <w:r w:rsidRPr="009624CA">
              <w:rPr>
                <w:sz w:val="18"/>
                <w:szCs w:val="18"/>
              </w:rPr>
              <w:t>42.1</w:t>
            </w:r>
          </w:p>
        </w:tc>
        <w:tc>
          <w:tcPr>
            <w:tcW w:w="1349" w:type="dxa"/>
          </w:tcPr>
          <w:p w14:paraId="0FADA3EB" w14:textId="77777777" w:rsidR="00770CF7" w:rsidRPr="009624CA" w:rsidRDefault="00770CF7" w:rsidP="00770CF7">
            <w:pPr>
              <w:rPr>
                <w:sz w:val="18"/>
                <w:szCs w:val="18"/>
              </w:rPr>
            </w:pPr>
            <w:r w:rsidRPr="009624CA">
              <w:rPr>
                <w:sz w:val="18"/>
                <w:szCs w:val="18"/>
              </w:rPr>
              <w:t>730</w:t>
            </w:r>
          </w:p>
        </w:tc>
        <w:tc>
          <w:tcPr>
            <w:tcW w:w="778" w:type="dxa"/>
          </w:tcPr>
          <w:p w14:paraId="1376322F" w14:textId="77777777" w:rsidR="00770CF7" w:rsidRPr="009624CA" w:rsidRDefault="00770CF7" w:rsidP="00770CF7">
            <w:pPr>
              <w:rPr>
                <w:sz w:val="18"/>
                <w:szCs w:val="18"/>
              </w:rPr>
            </w:pPr>
            <w:r w:rsidRPr="009624CA">
              <w:rPr>
                <w:sz w:val="18"/>
                <w:szCs w:val="18"/>
              </w:rPr>
              <w:t>6</w:t>
            </w:r>
          </w:p>
        </w:tc>
        <w:tc>
          <w:tcPr>
            <w:tcW w:w="881" w:type="dxa"/>
          </w:tcPr>
          <w:p w14:paraId="386FF750" w14:textId="77777777" w:rsidR="00770CF7" w:rsidRPr="009624CA" w:rsidRDefault="00770CF7" w:rsidP="00770CF7">
            <w:pPr>
              <w:rPr>
                <w:sz w:val="18"/>
                <w:szCs w:val="18"/>
              </w:rPr>
            </w:pPr>
            <w:r w:rsidRPr="009624CA">
              <w:rPr>
                <w:sz w:val="18"/>
                <w:szCs w:val="18"/>
              </w:rPr>
              <w:t>=</w:t>
            </w:r>
          </w:p>
        </w:tc>
        <w:tc>
          <w:tcPr>
            <w:tcW w:w="1354" w:type="dxa"/>
          </w:tcPr>
          <w:p w14:paraId="3A6F816B" w14:textId="77777777" w:rsidR="00770CF7" w:rsidRPr="009624CA" w:rsidRDefault="00770CF7" w:rsidP="00770CF7">
            <w:pPr>
              <w:rPr>
                <w:sz w:val="18"/>
                <w:szCs w:val="18"/>
              </w:rPr>
            </w:pPr>
            <w:r w:rsidRPr="009624CA">
              <w:rPr>
                <w:sz w:val="18"/>
                <w:szCs w:val="18"/>
              </w:rPr>
              <w:t>731+732</w:t>
            </w:r>
          </w:p>
        </w:tc>
        <w:tc>
          <w:tcPr>
            <w:tcW w:w="993" w:type="dxa"/>
          </w:tcPr>
          <w:p w14:paraId="62C4B90A" w14:textId="77777777" w:rsidR="00770CF7" w:rsidRPr="009624CA" w:rsidRDefault="00770CF7" w:rsidP="00770CF7">
            <w:pPr>
              <w:rPr>
                <w:sz w:val="18"/>
                <w:szCs w:val="18"/>
              </w:rPr>
            </w:pPr>
            <w:r w:rsidRPr="009624CA">
              <w:rPr>
                <w:sz w:val="18"/>
                <w:szCs w:val="18"/>
              </w:rPr>
              <w:t>6</w:t>
            </w:r>
          </w:p>
        </w:tc>
        <w:tc>
          <w:tcPr>
            <w:tcW w:w="2690" w:type="dxa"/>
          </w:tcPr>
          <w:p w14:paraId="2FFBA64D" w14:textId="77777777" w:rsidR="00770CF7" w:rsidRPr="009624CA" w:rsidRDefault="00770CF7" w:rsidP="00770CF7">
            <w:pPr>
              <w:rPr>
                <w:sz w:val="18"/>
                <w:szCs w:val="18"/>
              </w:rPr>
            </w:pPr>
            <w:r w:rsidRPr="009624CA">
              <w:rPr>
                <w:sz w:val="18"/>
                <w:szCs w:val="18"/>
              </w:rPr>
              <w:t>Стр. 730 &lt;&gt; Стр. 731 + Стр. 732 - недопустимо</w:t>
            </w:r>
          </w:p>
        </w:tc>
        <w:tc>
          <w:tcPr>
            <w:tcW w:w="851" w:type="dxa"/>
          </w:tcPr>
          <w:p w14:paraId="6427A080"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3EB21A55" w14:textId="27901546" w:rsidR="00770CF7" w:rsidRPr="009624CA" w:rsidRDefault="00770CF7" w:rsidP="00770CF7">
            <w:pPr>
              <w:rPr>
                <w:sz w:val="18"/>
                <w:szCs w:val="18"/>
              </w:rPr>
            </w:pPr>
            <w:r w:rsidRPr="009624CA">
              <w:rPr>
                <w:sz w:val="18"/>
                <w:szCs w:val="18"/>
              </w:rPr>
              <w:t>Б</w:t>
            </w:r>
          </w:p>
        </w:tc>
      </w:tr>
      <w:tr w:rsidR="00770CF7" w:rsidRPr="00727C29" w14:paraId="720E830B" w14:textId="51A8FD2E" w:rsidTr="00770CF7">
        <w:tc>
          <w:tcPr>
            <w:tcW w:w="803" w:type="dxa"/>
          </w:tcPr>
          <w:p w14:paraId="7FEC2C71" w14:textId="77777777" w:rsidR="00770CF7" w:rsidRPr="009624CA" w:rsidRDefault="00770CF7" w:rsidP="00770CF7">
            <w:pPr>
              <w:rPr>
                <w:sz w:val="18"/>
                <w:szCs w:val="18"/>
              </w:rPr>
            </w:pPr>
            <w:r w:rsidRPr="009624CA">
              <w:rPr>
                <w:sz w:val="18"/>
                <w:szCs w:val="18"/>
              </w:rPr>
              <w:t>42.2</w:t>
            </w:r>
          </w:p>
        </w:tc>
        <w:tc>
          <w:tcPr>
            <w:tcW w:w="1349" w:type="dxa"/>
          </w:tcPr>
          <w:p w14:paraId="0424D35A" w14:textId="77777777" w:rsidR="00770CF7" w:rsidRPr="009624CA" w:rsidRDefault="00770CF7" w:rsidP="00770CF7">
            <w:pPr>
              <w:rPr>
                <w:sz w:val="18"/>
                <w:szCs w:val="18"/>
              </w:rPr>
            </w:pPr>
            <w:r w:rsidRPr="009624CA">
              <w:rPr>
                <w:sz w:val="18"/>
                <w:szCs w:val="18"/>
              </w:rPr>
              <w:t>730</w:t>
            </w:r>
          </w:p>
        </w:tc>
        <w:tc>
          <w:tcPr>
            <w:tcW w:w="778" w:type="dxa"/>
          </w:tcPr>
          <w:p w14:paraId="13CCD30E" w14:textId="77777777" w:rsidR="00770CF7" w:rsidRPr="009624CA" w:rsidRDefault="00770CF7" w:rsidP="00770CF7">
            <w:pPr>
              <w:rPr>
                <w:sz w:val="18"/>
                <w:szCs w:val="18"/>
              </w:rPr>
            </w:pPr>
            <w:r w:rsidRPr="009624CA">
              <w:rPr>
                <w:sz w:val="18"/>
                <w:szCs w:val="18"/>
              </w:rPr>
              <w:t>7</w:t>
            </w:r>
          </w:p>
        </w:tc>
        <w:tc>
          <w:tcPr>
            <w:tcW w:w="881" w:type="dxa"/>
          </w:tcPr>
          <w:p w14:paraId="33C96BC5" w14:textId="77777777" w:rsidR="00770CF7" w:rsidRPr="009624CA" w:rsidRDefault="00770CF7" w:rsidP="00770CF7">
            <w:pPr>
              <w:rPr>
                <w:sz w:val="18"/>
                <w:szCs w:val="18"/>
              </w:rPr>
            </w:pPr>
            <w:r w:rsidRPr="009624CA">
              <w:rPr>
                <w:sz w:val="18"/>
                <w:szCs w:val="18"/>
              </w:rPr>
              <w:t>=</w:t>
            </w:r>
          </w:p>
        </w:tc>
        <w:tc>
          <w:tcPr>
            <w:tcW w:w="1354" w:type="dxa"/>
          </w:tcPr>
          <w:p w14:paraId="51383A6F" w14:textId="77777777" w:rsidR="00770CF7" w:rsidRPr="009624CA" w:rsidRDefault="00770CF7" w:rsidP="00770CF7">
            <w:pPr>
              <w:rPr>
                <w:sz w:val="18"/>
                <w:szCs w:val="18"/>
              </w:rPr>
            </w:pPr>
            <w:r w:rsidRPr="009624CA">
              <w:rPr>
                <w:sz w:val="18"/>
                <w:szCs w:val="18"/>
              </w:rPr>
              <w:t>731+732</w:t>
            </w:r>
          </w:p>
        </w:tc>
        <w:tc>
          <w:tcPr>
            <w:tcW w:w="993" w:type="dxa"/>
          </w:tcPr>
          <w:p w14:paraId="7526944E" w14:textId="77777777" w:rsidR="00770CF7" w:rsidRPr="009624CA" w:rsidRDefault="00770CF7" w:rsidP="00770CF7">
            <w:pPr>
              <w:rPr>
                <w:sz w:val="18"/>
                <w:szCs w:val="18"/>
              </w:rPr>
            </w:pPr>
            <w:r w:rsidRPr="009624CA">
              <w:rPr>
                <w:sz w:val="18"/>
                <w:szCs w:val="18"/>
              </w:rPr>
              <w:t>7</w:t>
            </w:r>
          </w:p>
        </w:tc>
        <w:tc>
          <w:tcPr>
            <w:tcW w:w="2690" w:type="dxa"/>
          </w:tcPr>
          <w:p w14:paraId="64146853" w14:textId="77777777" w:rsidR="00770CF7" w:rsidRPr="009624CA" w:rsidRDefault="00770CF7" w:rsidP="00770CF7">
            <w:pPr>
              <w:rPr>
                <w:sz w:val="18"/>
                <w:szCs w:val="18"/>
              </w:rPr>
            </w:pPr>
            <w:r w:rsidRPr="009624CA">
              <w:rPr>
                <w:sz w:val="18"/>
                <w:szCs w:val="18"/>
              </w:rPr>
              <w:t>Стр. 730 &lt;&gt; Стр. 731 + Стр. 732 - недопустимо</w:t>
            </w:r>
          </w:p>
        </w:tc>
        <w:tc>
          <w:tcPr>
            <w:tcW w:w="851" w:type="dxa"/>
          </w:tcPr>
          <w:p w14:paraId="7DF318E2"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5B05A06E" w14:textId="5D8CEA41" w:rsidR="00770CF7" w:rsidRPr="009624CA" w:rsidRDefault="00770CF7" w:rsidP="00770CF7">
            <w:pPr>
              <w:rPr>
                <w:sz w:val="18"/>
                <w:szCs w:val="18"/>
              </w:rPr>
            </w:pPr>
            <w:r w:rsidRPr="009624CA">
              <w:rPr>
                <w:sz w:val="18"/>
                <w:szCs w:val="18"/>
              </w:rPr>
              <w:t>Б</w:t>
            </w:r>
          </w:p>
        </w:tc>
      </w:tr>
      <w:tr w:rsidR="00770CF7" w:rsidRPr="00727C29" w14:paraId="5FAFF2C7" w14:textId="01E88A2F" w:rsidTr="00770CF7">
        <w:tc>
          <w:tcPr>
            <w:tcW w:w="803" w:type="dxa"/>
          </w:tcPr>
          <w:p w14:paraId="31C64165" w14:textId="77777777" w:rsidR="00770CF7" w:rsidRPr="009624CA" w:rsidRDefault="00770CF7" w:rsidP="00770CF7">
            <w:pPr>
              <w:rPr>
                <w:sz w:val="18"/>
                <w:szCs w:val="18"/>
              </w:rPr>
            </w:pPr>
            <w:r w:rsidRPr="009624CA">
              <w:rPr>
                <w:sz w:val="18"/>
                <w:szCs w:val="18"/>
              </w:rPr>
              <w:t>42.3</w:t>
            </w:r>
          </w:p>
        </w:tc>
        <w:tc>
          <w:tcPr>
            <w:tcW w:w="1349" w:type="dxa"/>
          </w:tcPr>
          <w:p w14:paraId="0D204AAB" w14:textId="77777777" w:rsidR="00770CF7" w:rsidRPr="009624CA" w:rsidRDefault="00770CF7" w:rsidP="00770CF7">
            <w:pPr>
              <w:rPr>
                <w:sz w:val="18"/>
                <w:szCs w:val="18"/>
              </w:rPr>
            </w:pPr>
            <w:r w:rsidRPr="009624CA">
              <w:rPr>
                <w:sz w:val="18"/>
                <w:szCs w:val="18"/>
              </w:rPr>
              <w:t>730</w:t>
            </w:r>
          </w:p>
        </w:tc>
        <w:tc>
          <w:tcPr>
            <w:tcW w:w="778" w:type="dxa"/>
          </w:tcPr>
          <w:p w14:paraId="2ADD3AD8" w14:textId="77777777" w:rsidR="00770CF7" w:rsidRPr="009624CA" w:rsidRDefault="00770CF7" w:rsidP="00770CF7">
            <w:pPr>
              <w:rPr>
                <w:sz w:val="18"/>
                <w:szCs w:val="18"/>
              </w:rPr>
            </w:pPr>
            <w:r w:rsidRPr="009624CA">
              <w:rPr>
                <w:sz w:val="18"/>
                <w:szCs w:val="18"/>
              </w:rPr>
              <w:t>9</w:t>
            </w:r>
          </w:p>
        </w:tc>
        <w:tc>
          <w:tcPr>
            <w:tcW w:w="881" w:type="dxa"/>
          </w:tcPr>
          <w:p w14:paraId="04273734" w14:textId="77777777" w:rsidR="00770CF7" w:rsidRPr="009624CA" w:rsidRDefault="00770CF7" w:rsidP="00770CF7">
            <w:pPr>
              <w:rPr>
                <w:sz w:val="18"/>
                <w:szCs w:val="18"/>
              </w:rPr>
            </w:pPr>
            <w:r w:rsidRPr="009624CA">
              <w:rPr>
                <w:sz w:val="18"/>
                <w:szCs w:val="18"/>
              </w:rPr>
              <w:t>=0</w:t>
            </w:r>
          </w:p>
        </w:tc>
        <w:tc>
          <w:tcPr>
            <w:tcW w:w="1354" w:type="dxa"/>
          </w:tcPr>
          <w:p w14:paraId="6F7D8B59" w14:textId="77777777" w:rsidR="00770CF7" w:rsidRPr="009624CA" w:rsidRDefault="00770CF7" w:rsidP="00770CF7">
            <w:pPr>
              <w:rPr>
                <w:sz w:val="18"/>
                <w:szCs w:val="18"/>
              </w:rPr>
            </w:pPr>
          </w:p>
        </w:tc>
        <w:tc>
          <w:tcPr>
            <w:tcW w:w="993" w:type="dxa"/>
          </w:tcPr>
          <w:p w14:paraId="3E57BDC8" w14:textId="77777777" w:rsidR="00770CF7" w:rsidRPr="009624CA" w:rsidRDefault="00770CF7" w:rsidP="00770CF7">
            <w:pPr>
              <w:rPr>
                <w:sz w:val="18"/>
                <w:szCs w:val="18"/>
              </w:rPr>
            </w:pPr>
          </w:p>
        </w:tc>
        <w:tc>
          <w:tcPr>
            <w:tcW w:w="2690" w:type="dxa"/>
          </w:tcPr>
          <w:p w14:paraId="47188396" w14:textId="77777777" w:rsidR="00770CF7" w:rsidRPr="009624CA" w:rsidRDefault="00770CF7" w:rsidP="00770CF7">
            <w:pPr>
              <w:rPr>
                <w:sz w:val="18"/>
                <w:szCs w:val="18"/>
              </w:rPr>
            </w:pPr>
            <w:r w:rsidRPr="009624CA">
              <w:rPr>
                <w:sz w:val="18"/>
                <w:szCs w:val="18"/>
              </w:rPr>
              <w:t>Стр. 730 Гр.9 &lt;&gt; 0 - - недопустимо</w:t>
            </w:r>
          </w:p>
        </w:tc>
        <w:tc>
          <w:tcPr>
            <w:tcW w:w="851" w:type="dxa"/>
          </w:tcPr>
          <w:p w14:paraId="127CFAD8"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5109E7F8" w14:textId="0203B8ED" w:rsidR="00770CF7" w:rsidRPr="009624CA" w:rsidRDefault="00770CF7" w:rsidP="00770CF7">
            <w:pPr>
              <w:rPr>
                <w:sz w:val="18"/>
                <w:szCs w:val="18"/>
              </w:rPr>
            </w:pPr>
            <w:r w:rsidRPr="009624CA">
              <w:rPr>
                <w:sz w:val="18"/>
                <w:szCs w:val="18"/>
              </w:rPr>
              <w:t>Б</w:t>
            </w:r>
          </w:p>
        </w:tc>
      </w:tr>
      <w:tr w:rsidR="00770CF7" w:rsidRPr="00727C29" w14:paraId="039D033D" w14:textId="0414E619" w:rsidTr="00770CF7">
        <w:tc>
          <w:tcPr>
            <w:tcW w:w="803" w:type="dxa"/>
          </w:tcPr>
          <w:p w14:paraId="7C01B2FA" w14:textId="77777777" w:rsidR="00770CF7" w:rsidRPr="009624CA" w:rsidRDefault="00770CF7" w:rsidP="00770CF7">
            <w:pPr>
              <w:rPr>
                <w:sz w:val="18"/>
                <w:szCs w:val="18"/>
              </w:rPr>
            </w:pPr>
            <w:r w:rsidRPr="009624CA">
              <w:rPr>
                <w:sz w:val="18"/>
                <w:szCs w:val="18"/>
              </w:rPr>
              <w:t>43</w:t>
            </w:r>
          </w:p>
        </w:tc>
        <w:tc>
          <w:tcPr>
            <w:tcW w:w="1349" w:type="dxa"/>
          </w:tcPr>
          <w:p w14:paraId="642DC78C" w14:textId="77777777" w:rsidR="00770CF7" w:rsidRPr="009624CA" w:rsidRDefault="00770CF7" w:rsidP="00770CF7">
            <w:pPr>
              <w:rPr>
                <w:sz w:val="18"/>
                <w:szCs w:val="18"/>
              </w:rPr>
            </w:pPr>
            <w:r w:rsidRPr="009624CA">
              <w:rPr>
                <w:sz w:val="18"/>
                <w:szCs w:val="18"/>
              </w:rPr>
              <w:t>730</w:t>
            </w:r>
          </w:p>
        </w:tc>
        <w:tc>
          <w:tcPr>
            <w:tcW w:w="778" w:type="dxa"/>
          </w:tcPr>
          <w:p w14:paraId="4B4D3833" w14:textId="77777777" w:rsidR="00770CF7" w:rsidRPr="009624CA" w:rsidRDefault="00770CF7" w:rsidP="00770CF7">
            <w:pPr>
              <w:rPr>
                <w:sz w:val="18"/>
                <w:szCs w:val="18"/>
              </w:rPr>
            </w:pPr>
            <w:r w:rsidRPr="009624CA">
              <w:rPr>
                <w:sz w:val="18"/>
                <w:szCs w:val="18"/>
              </w:rPr>
              <w:t>4</w:t>
            </w:r>
          </w:p>
        </w:tc>
        <w:tc>
          <w:tcPr>
            <w:tcW w:w="881" w:type="dxa"/>
          </w:tcPr>
          <w:p w14:paraId="6C71DD68" w14:textId="77777777" w:rsidR="00770CF7" w:rsidRPr="009624CA" w:rsidRDefault="00770CF7" w:rsidP="00770CF7">
            <w:pPr>
              <w:rPr>
                <w:sz w:val="18"/>
                <w:szCs w:val="18"/>
              </w:rPr>
            </w:pPr>
            <w:r w:rsidRPr="009624CA">
              <w:rPr>
                <w:sz w:val="18"/>
                <w:szCs w:val="18"/>
              </w:rPr>
              <w:t>=0</w:t>
            </w:r>
          </w:p>
        </w:tc>
        <w:tc>
          <w:tcPr>
            <w:tcW w:w="1354" w:type="dxa"/>
          </w:tcPr>
          <w:p w14:paraId="6747D9A9" w14:textId="77777777" w:rsidR="00770CF7" w:rsidRPr="009624CA" w:rsidRDefault="00770CF7" w:rsidP="00770CF7">
            <w:pPr>
              <w:rPr>
                <w:sz w:val="18"/>
                <w:szCs w:val="18"/>
              </w:rPr>
            </w:pPr>
          </w:p>
        </w:tc>
        <w:tc>
          <w:tcPr>
            <w:tcW w:w="993" w:type="dxa"/>
          </w:tcPr>
          <w:p w14:paraId="4A762467" w14:textId="77777777" w:rsidR="00770CF7" w:rsidRPr="009624CA" w:rsidRDefault="00770CF7" w:rsidP="00770CF7">
            <w:pPr>
              <w:rPr>
                <w:sz w:val="18"/>
                <w:szCs w:val="18"/>
              </w:rPr>
            </w:pPr>
          </w:p>
        </w:tc>
        <w:tc>
          <w:tcPr>
            <w:tcW w:w="2690" w:type="dxa"/>
          </w:tcPr>
          <w:p w14:paraId="315F4E7F" w14:textId="77777777" w:rsidR="00770CF7" w:rsidRPr="009624CA" w:rsidRDefault="00770CF7" w:rsidP="00770CF7">
            <w:pPr>
              <w:rPr>
                <w:sz w:val="18"/>
                <w:szCs w:val="18"/>
              </w:rPr>
            </w:pPr>
            <w:r w:rsidRPr="009624CA">
              <w:rPr>
                <w:sz w:val="18"/>
                <w:szCs w:val="18"/>
              </w:rPr>
              <w:t>Показатель в гр.4 Стр. 730 недопустим</w:t>
            </w:r>
          </w:p>
        </w:tc>
        <w:tc>
          <w:tcPr>
            <w:tcW w:w="851" w:type="dxa"/>
          </w:tcPr>
          <w:p w14:paraId="30533820"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30CBFEC3" w14:textId="63DA127E" w:rsidR="00770CF7" w:rsidRPr="009624CA" w:rsidRDefault="00770CF7" w:rsidP="00770CF7">
            <w:pPr>
              <w:rPr>
                <w:sz w:val="18"/>
                <w:szCs w:val="18"/>
              </w:rPr>
            </w:pPr>
            <w:r w:rsidRPr="009624CA">
              <w:rPr>
                <w:sz w:val="18"/>
                <w:szCs w:val="18"/>
              </w:rPr>
              <w:t>Б</w:t>
            </w:r>
          </w:p>
        </w:tc>
      </w:tr>
      <w:tr w:rsidR="00770CF7" w:rsidRPr="00727C29" w14:paraId="36B8FB1E" w14:textId="1CF942BA" w:rsidTr="00770CF7">
        <w:tc>
          <w:tcPr>
            <w:tcW w:w="803" w:type="dxa"/>
          </w:tcPr>
          <w:p w14:paraId="3991E5F2" w14:textId="77777777" w:rsidR="00770CF7" w:rsidRPr="009624CA" w:rsidRDefault="00770CF7" w:rsidP="00770CF7">
            <w:pPr>
              <w:rPr>
                <w:sz w:val="18"/>
                <w:szCs w:val="18"/>
              </w:rPr>
            </w:pPr>
            <w:r w:rsidRPr="009624CA">
              <w:rPr>
                <w:sz w:val="18"/>
                <w:szCs w:val="18"/>
              </w:rPr>
              <w:t>44</w:t>
            </w:r>
          </w:p>
        </w:tc>
        <w:tc>
          <w:tcPr>
            <w:tcW w:w="1349" w:type="dxa"/>
          </w:tcPr>
          <w:p w14:paraId="094C468B" w14:textId="77777777" w:rsidR="00770CF7" w:rsidRPr="009624CA" w:rsidRDefault="00770CF7" w:rsidP="00770CF7">
            <w:pPr>
              <w:rPr>
                <w:sz w:val="18"/>
                <w:szCs w:val="18"/>
              </w:rPr>
            </w:pPr>
            <w:r w:rsidRPr="009624CA">
              <w:rPr>
                <w:sz w:val="18"/>
                <w:szCs w:val="18"/>
              </w:rPr>
              <w:t>731</w:t>
            </w:r>
          </w:p>
        </w:tc>
        <w:tc>
          <w:tcPr>
            <w:tcW w:w="778" w:type="dxa"/>
          </w:tcPr>
          <w:p w14:paraId="4E3AE543" w14:textId="77777777" w:rsidR="00770CF7" w:rsidRPr="009624CA" w:rsidRDefault="00770CF7" w:rsidP="00770CF7">
            <w:pPr>
              <w:rPr>
                <w:sz w:val="18"/>
                <w:szCs w:val="18"/>
              </w:rPr>
            </w:pPr>
            <w:r w:rsidRPr="009624CA">
              <w:rPr>
                <w:sz w:val="18"/>
                <w:szCs w:val="18"/>
              </w:rPr>
              <w:t>4, 10</w:t>
            </w:r>
          </w:p>
        </w:tc>
        <w:tc>
          <w:tcPr>
            <w:tcW w:w="881" w:type="dxa"/>
          </w:tcPr>
          <w:p w14:paraId="447A1FF8" w14:textId="77777777" w:rsidR="00770CF7" w:rsidRPr="009624CA" w:rsidRDefault="00770CF7" w:rsidP="00770CF7">
            <w:pPr>
              <w:rPr>
                <w:sz w:val="18"/>
                <w:szCs w:val="18"/>
              </w:rPr>
            </w:pPr>
            <w:r w:rsidRPr="009624CA">
              <w:rPr>
                <w:sz w:val="18"/>
                <w:szCs w:val="18"/>
              </w:rPr>
              <w:t>=0</w:t>
            </w:r>
          </w:p>
        </w:tc>
        <w:tc>
          <w:tcPr>
            <w:tcW w:w="1354" w:type="dxa"/>
          </w:tcPr>
          <w:p w14:paraId="1C2944C3" w14:textId="77777777" w:rsidR="00770CF7" w:rsidRPr="009624CA" w:rsidRDefault="00770CF7" w:rsidP="00770CF7">
            <w:pPr>
              <w:rPr>
                <w:sz w:val="18"/>
                <w:szCs w:val="18"/>
              </w:rPr>
            </w:pPr>
          </w:p>
        </w:tc>
        <w:tc>
          <w:tcPr>
            <w:tcW w:w="993" w:type="dxa"/>
          </w:tcPr>
          <w:p w14:paraId="763FB43E" w14:textId="77777777" w:rsidR="00770CF7" w:rsidRPr="009624CA" w:rsidRDefault="00770CF7" w:rsidP="00770CF7">
            <w:pPr>
              <w:rPr>
                <w:sz w:val="18"/>
                <w:szCs w:val="18"/>
              </w:rPr>
            </w:pPr>
          </w:p>
        </w:tc>
        <w:tc>
          <w:tcPr>
            <w:tcW w:w="2690" w:type="dxa"/>
          </w:tcPr>
          <w:p w14:paraId="04F2B2B3" w14:textId="77777777" w:rsidR="00770CF7" w:rsidRPr="009624CA" w:rsidRDefault="00770CF7" w:rsidP="00770CF7">
            <w:pPr>
              <w:rPr>
                <w:sz w:val="18"/>
                <w:szCs w:val="18"/>
              </w:rPr>
            </w:pPr>
            <w:r w:rsidRPr="009624CA">
              <w:rPr>
                <w:sz w:val="18"/>
                <w:szCs w:val="18"/>
              </w:rPr>
              <w:t>Показатель в гр.4, 10 Стр. 731 недопустим</w:t>
            </w:r>
          </w:p>
        </w:tc>
        <w:tc>
          <w:tcPr>
            <w:tcW w:w="851" w:type="dxa"/>
          </w:tcPr>
          <w:p w14:paraId="6DBE4063"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2181A2C7" w14:textId="40046708" w:rsidR="00770CF7" w:rsidRPr="009624CA" w:rsidRDefault="00770CF7" w:rsidP="00770CF7">
            <w:pPr>
              <w:rPr>
                <w:sz w:val="18"/>
                <w:szCs w:val="18"/>
              </w:rPr>
            </w:pPr>
            <w:r w:rsidRPr="009624CA">
              <w:rPr>
                <w:sz w:val="18"/>
                <w:szCs w:val="18"/>
              </w:rPr>
              <w:t>Б</w:t>
            </w:r>
          </w:p>
        </w:tc>
      </w:tr>
      <w:tr w:rsidR="00770CF7" w:rsidRPr="00727C29" w14:paraId="71AF5A82" w14:textId="054E7188" w:rsidTr="00770CF7">
        <w:tc>
          <w:tcPr>
            <w:tcW w:w="803" w:type="dxa"/>
          </w:tcPr>
          <w:p w14:paraId="71869020" w14:textId="77777777" w:rsidR="00770CF7" w:rsidRPr="009624CA" w:rsidRDefault="00770CF7" w:rsidP="00770CF7">
            <w:pPr>
              <w:rPr>
                <w:sz w:val="18"/>
                <w:szCs w:val="18"/>
              </w:rPr>
            </w:pPr>
            <w:r w:rsidRPr="009624CA">
              <w:rPr>
                <w:sz w:val="18"/>
                <w:szCs w:val="18"/>
              </w:rPr>
              <w:t>45</w:t>
            </w:r>
          </w:p>
        </w:tc>
        <w:tc>
          <w:tcPr>
            <w:tcW w:w="1349" w:type="dxa"/>
          </w:tcPr>
          <w:p w14:paraId="007CFD2D" w14:textId="77777777" w:rsidR="00770CF7" w:rsidRPr="009624CA" w:rsidRDefault="00770CF7" w:rsidP="00770CF7">
            <w:pPr>
              <w:rPr>
                <w:sz w:val="18"/>
                <w:szCs w:val="18"/>
              </w:rPr>
            </w:pPr>
            <w:r w:rsidRPr="009624CA">
              <w:rPr>
                <w:sz w:val="18"/>
                <w:szCs w:val="18"/>
              </w:rPr>
              <w:t>732</w:t>
            </w:r>
          </w:p>
        </w:tc>
        <w:tc>
          <w:tcPr>
            <w:tcW w:w="778" w:type="dxa"/>
          </w:tcPr>
          <w:p w14:paraId="560960BE" w14:textId="77777777" w:rsidR="00770CF7" w:rsidRPr="009624CA" w:rsidRDefault="00770CF7" w:rsidP="00770CF7">
            <w:pPr>
              <w:rPr>
                <w:sz w:val="18"/>
                <w:szCs w:val="18"/>
              </w:rPr>
            </w:pPr>
            <w:r w:rsidRPr="009624CA">
              <w:rPr>
                <w:sz w:val="18"/>
                <w:szCs w:val="18"/>
              </w:rPr>
              <w:t>4, 10</w:t>
            </w:r>
          </w:p>
        </w:tc>
        <w:tc>
          <w:tcPr>
            <w:tcW w:w="881" w:type="dxa"/>
          </w:tcPr>
          <w:p w14:paraId="40D1381C" w14:textId="77777777" w:rsidR="00770CF7" w:rsidRPr="009624CA" w:rsidRDefault="00770CF7" w:rsidP="00770CF7">
            <w:pPr>
              <w:rPr>
                <w:sz w:val="18"/>
                <w:szCs w:val="18"/>
              </w:rPr>
            </w:pPr>
            <w:r w:rsidRPr="009624CA">
              <w:rPr>
                <w:sz w:val="18"/>
                <w:szCs w:val="18"/>
              </w:rPr>
              <w:t>=0</w:t>
            </w:r>
          </w:p>
        </w:tc>
        <w:tc>
          <w:tcPr>
            <w:tcW w:w="1354" w:type="dxa"/>
          </w:tcPr>
          <w:p w14:paraId="35625C5F" w14:textId="77777777" w:rsidR="00770CF7" w:rsidRPr="009624CA" w:rsidRDefault="00770CF7" w:rsidP="00770CF7">
            <w:pPr>
              <w:rPr>
                <w:sz w:val="18"/>
                <w:szCs w:val="18"/>
              </w:rPr>
            </w:pPr>
          </w:p>
        </w:tc>
        <w:tc>
          <w:tcPr>
            <w:tcW w:w="993" w:type="dxa"/>
          </w:tcPr>
          <w:p w14:paraId="197E65F5" w14:textId="77777777" w:rsidR="00770CF7" w:rsidRPr="009624CA" w:rsidRDefault="00770CF7" w:rsidP="00770CF7">
            <w:pPr>
              <w:rPr>
                <w:sz w:val="18"/>
                <w:szCs w:val="18"/>
              </w:rPr>
            </w:pPr>
          </w:p>
        </w:tc>
        <w:tc>
          <w:tcPr>
            <w:tcW w:w="2690" w:type="dxa"/>
          </w:tcPr>
          <w:p w14:paraId="211A1962" w14:textId="77777777" w:rsidR="00770CF7" w:rsidRPr="009624CA" w:rsidRDefault="00770CF7" w:rsidP="00770CF7">
            <w:pPr>
              <w:rPr>
                <w:sz w:val="18"/>
                <w:szCs w:val="18"/>
              </w:rPr>
            </w:pPr>
            <w:r w:rsidRPr="009624CA">
              <w:rPr>
                <w:sz w:val="18"/>
                <w:szCs w:val="18"/>
              </w:rPr>
              <w:t>Показатель в гр.4, 10 Стр. 732 недопустим</w:t>
            </w:r>
          </w:p>
        </w:tc>
        <w:tc>
          <w:tcPr>
            <w:tcW w:w="851" w:type="dxa"/>
          </w:tcPr>
          <w:p w14:paraId="014C92FB"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2D661B97" w14:textId="03F18709" w:rsidR="00770CF7" w:rsidRPr="009624CA" w:rsidRDefault="00770CF7" w:rsidP="00770CF7">
            <w:pPr>
              <w:rPr>
                <w:sz w:val="18"/>
                <w:szCs w:val="18"/>
              </w:rPr>
            </w:pPr>
            <w:r w:rsidRPr="009624CA">
              <w:rPr>
                <w:sz w:val="18"/>
                <w:szCs w:val="18"/>
              </w:rPr>
              <w:t>Б</w:t>
            </w:r>
          </w:p>
        </w:tc>
      </w:tr>
      <w:tr w:rsidR="00770CF7" w:rsidRPr="00727C29" w14:paraId="38811D01" w14:textId="413D37A3" w:rsidTr="00770CF7">
        <w:tc>
          <w:tcPr>
            <w:tcW w:w="803" w:type="dxa"/>
          </w:tcPr>
          <w:p w14:paraId="6F301753" w14:textId="77777777" w:rsidR="00770CF7" w:rsidRPr="009624CA" w:rsidRDefault="00770CF7" w:rsidP="00770CF7">
            <w:pPr>
              <w:rPr>
                <w:sz w:val="18"/>
                <w:szCs w:val="18"/>
              </w:rPr>
            </w:pPr>
            <w:r w:rsidRPr="009624CA">
              <w:rPr>
                <w:sz w:val="18"/>
                <w:szCs w:val="18"/>
              </w:rPr>
              <w:t>46</w:t>
            </w:r>
          </w:p>
        </w:tc>
        <w:tc>
          <w:tcPr>
            <w:tcW w:w="1349" w:type="dxa"/>
          </w:tcPr>
          <w:p w14:paraId="2DDB14A8" w14:textId="77777777" w:rsidR="00770CF7" w:rsidRPr="009624CA" w:rsidRDefault="00770CF7" w:rsidP="00770CF7">
            <w:pPr>
              <w:rPr>
                <w:sz w:val="18"/>
                <w:szCs w:val="18"/>
              </w:rPr>
            </w:pPr>
            <w:r w:rsidRPr="009624CA">
              <w:rPr>
                <w:sz w:val="18"/>
                <w:szCs w:val="18"/>
              </w:rPr>
              <w:t>730</w:t>
            </w:r>
          </w:p>
        </w:tc>
        <w:tc>
          <w:tcPr>
            <w:tcW w:w="778" w:type="dxa"/>
          </w:tcPr>
          <w:p w14:paraId="48B435F7" w14:textId="77777777" w:rsidR="00770CF7" w:rsidRPr="009624CA" w:rsidRDefault="00770CF7" w:rsidP="00770CF7">
            <w:pPr>
              <w:rPr>
                <w:sz w:val="18"/>
                <w:szCs w:val="18"/>
              </w:rPr>
            </w:pPr>
            <w:r w:rsidRPr="009624CA">
              <w:rPr>
                <w:sz w:val="18"/>
                <w:szCs w:val="18"/>
              </w:rPr>
              <w:t>8</w:t>
            </w:r>
          </w:p>
        </w:tc>
        <w:tc>
          <w:tcPr>
            <w:tcW w:w="881" w:type="dxa"/>
          </w:tcPr>
          <w:p w14:paraId="448722C4" w14:textId="77777777" w:rsidR="00770CF7" w:rsidRPr="009624CA" w:rsidRDefault="00770CF7" w:rsidP="00770CF7">
            <w:pPr>
              <w:rPr>
                <w:sz w:val="18"/>
                <w:szCs w:val="18"/>
              </w:rPr>
            </w:pPr>
            <w:r w:rsidRPr="009624CA">
              <w:rPr>
                <w:sz w:val="18"/>
                <w:szCs w:val="18"/>
              </w:rPr>
              <w:t>=0</w:t>
            </w:r>
          </w:p>
        </w:tc>
        <w:tc>
          <w:tcPr>
            <w:tcW w:w="1354" w:type="dxa"/>
          </w:tcPr>
          <w:p w14:paraId="0F4D9179" w14:textId="77777777" w:rsidR="00770CF7" w:rsidRPr="009624CA" w:rsidRDefault="00770CF7" w:rsidP="00770CF7">
            <w:pPr>
              <w:rPr>
                <w:sz w:val="18"/>
                <w:szCs w:val="18"/>
              </w:rPr>
            </w:pPr>
          </w:p>
        </w:tc>
        <w:tc>
          <w:tcPr>
            <w:tcW w:w="993" w:type="dxa"/>
          </w:tcPr>
          <w:p w14:paraId="2DD28163" w14:textId="77777777" w:rsidR="00770CF7" w:rsidRPr="009624CA" w:rsidRDefault="00770CF7" w:rsidP="00770CF7">
            <w:pPr>
              <w:rPr>
                <w:sz w:val="18"/>
                <w:szCs w:val="18"/>
              </w:rPr>
            </w:pPr>
          </w:p>
        </w:tc>
        <w:tc>
          <w:tcPr>
            <w:tcW w:w="2690" w:type="dxa"/>
          </w:tcPr>
          <w:p w14:paraId="7FBA6FCE" w14:textId="77777777" w:rsidR="00770CF7" w:rsidRPr="009624CA" w:rsidRDefault="00770CF7" w:rsidP="00770CF7">
            <w:pPr>
              <w:rPr>
                <w:sz w:val="18"/>
                <w:szCs w:val="18"/>
              </w:rPr>
            </w:pPr>
            <w:r w:rsidRPr="009624CA">
              <w:rPr>
                <w:sz w:val="18"/>
                <w:szCs w:val="18"/>
              </w:rPr>
              <w:t>Показатель в гр.8 Стр. 730 недопустим</w:t>
            </w:r>
          </w:p>
        </w:tc>
        <w:tc>
          <w:tcPr>
            <w:tcW w:w="851" w:type="dxa"/>
          </w:tcPr>
          <w:p w14:paraId="2E601E8F"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648C4280" w14:textId="63D611AD" w:rsidR="00770CF7" w:rsidRPr="009624CA" w:rsidRDefault="00770CF7" w:rsidP="00770CF7">
            <w:pPr>
              <w:rPr>
                <w:sz w:val="18"/>
                <w:szCs w:val="18"/>
              </w:rPr>
            </w:pPr>
            <w:r w:rsidRPr="009624CA">
              <w:rPr>
                <w:sz w:val="18"/>
                <w:szCs w:val="18"/>
              </w:rPr>
              <w:t>Б</w:t>
            </w:r>
          </w:p>
        </w:tc>
      </w:tr>
      <w:tr w:rsidR="00770CF7" w:rsidRPr="00727C29" w14:paraId="7E5C7DEB" w14:textId="73E023FB" w:rsidTr="00770CF7">
        <w:tc>
          <w:tcPr>
            <w:tcW w:w="803" w:type="dxa"/>
          </w:tcPr>
          <w:p w14:paraId="4C428D06" w14:textId="77777777" w:rsidR="00770CF7" w:rsidRPr="009624CA" w:rsidRDefault="00770CF7" w:rsidP="00770CF7">
            <w:pPr>
              <w:rPr>
                <w:sz w:val="18"/>
                <w:szCs w:val="18"/>
              </w:rPr>
            </w:pPr>
            <w:r w:rsidRPr="009624CA">
              <w:rPr>
                <w:sz w:val="18"/>
                <w:szCs w:val="18"/>
              </w:rPr>
              <w:t>47</w:t>
            </w:r>
          </w:p>
        </w:tc>
        <w:tc>
          <w:tcPr>
            <w:tcW w:w="1349" w:type="dxa"/>
          </w:tcPr>
          <w:p w14:paraId="2F30C321" w14:textId="77777777" w:rsidR="00770CF7" w:rsidRPr="009624CA" w:rsidRDefault="00770CF7" w:rsidP="00770CF7">
            <w:pPr>
              <w:rPr>
                <w:sz w:val="18"/>
                <w:szCs w:val="18"/>
              </w:rPr>
            </w:pPr>
            <w:r w:rsidRPr="009624CA">
              <w:rPr>
                <w:sz w:val="18"/>
                <w:szCs w:val="18"/>
              </w:rPr>
              <w:t>731</w:t>
            </w:r>
          </w:p>
        </w:tc>
        <w:tc>
          <w:tcPr>
            <w:tcW w:w="778" w:type="dxa"/>
          </w:tcPr>
          <w:p w14:paraId="7CBA83F4" w14:textId="77777777" w:rsidR="00770CF7" w:rsidRPr="009624CA" w:rsidRDefault="00770CF7" w:rsidP="00770CF7">
            <w:pPr>
              <w:rPr>
                <w:sz w:val="18"/>
                <w:szCs w:val="18"/>
              </w:rPr>
            </w:pPr>
            <w:r w:rsidRPr="009624CA">
              <w:rPr>
                <w:sz w:val="18"/>
                <w:szCs w:val="18"/>
              </w:rPr>
              <w:t>8</w:t>
            </w:r>
          </w:p>
        </w:tc>
        <w:tc>
          <w:tcPr>
            <w:tcW w:w="881" w:type="dxa"/>
          </w:tcPr>
          <w:p w14:paraId="1A6525F9" w14:textId="77777777" w:rsidR="00770CF7" w:rsidRPr="009624CA" w:rsidRDefault="00770CF7" w:rsidP="00770CF7">
            <w:pPr>
              <w:rPr>
                <w:sz w:val="18"/>
                <w:szCs w:val="18"/>
              </w:rPr>
            </w:pPr>
            <w:r w:rsidRPr="009624CA">
              <w:rPr>
                <w:sz w:val="18"/>
                <w:szCs w:val="18"/>
              </w:rPr>
              <w:t>=0</w:t>
            </w:r>
          </w:p>
        </w:tc>
        <w:tc>
          <w:tcPr>
            <w:tcW w:w="1354" w:type="dxa"/>
          </w:tcPr>
          <w:p w14:paraId="356E7E86" w14:textId="77777777" w:rsidR="00770CF7" w:rsidRPr="009624CA" w:rsidRDefault="00770CF7" w:rsidP="00770CF7">
            <w:pPr>
              <w:rPr>
                <w:sz w:val="18"/>
                <w:szCs w:val="18"/>
              </w:rPr>
            </w:pPr>
          </w:p>
        </w:tc>
        <w:tc>
          <w:tcPr>
            <w:tcW w:w="993" w:type="dxa"/>
          </w:tcPr>
          <w:p w14:paraId="6AF8B5F1" w14:textId="77777777" w:rsidR="00770CF7" w:rsidRPr="009624CA" w:rsidRDefault="00770CF7" w:rsidP="00770CF7">
            <w:pPr>
              <w:rPr>
                <w:sz w:val="18"/>
                <w:szCs w:val="18"/>
              </w:rPr>
            </w:pPr>
          </w:p>
        </w:tc>
        <w:tc>
          <w:tcPr>
            <w:tcW w:w="2690" w:type="dxa"/>
          </w:tcPr>
          <w:p w14:paraId="6268C187" w14:textId="77777777" w:rsidR="00770CF7" w:rsidRPr="009624CA" w:rsidRDefault="00770CF7" w:rsidP="00770CF7">
            <w:pPr>
              <w:rPr>
                <w:sz w:val="18"/>
                <w:szCs w:val="18"/>
              </w:rPr>
            </w:pPr>
            <w:r w:rsidRPr="009624CA">
              <w:rPr>
                <w:sz w:val="18"/>
                <w:szCs w:val="18"/>
              </w:rPr>
              <w:t>Показатель в гр.8 Стр. 731 недопустим</w:t>
            </w:r>
          </w:p>
        </w:tc>
        <w:tc>
          <w:tcPr>
            <w:tcW w:w="851" w:type="dxa"/>
          </w:tcPr>
          <w:p w14:paraId="67D5564C"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78D13B35" w14:textId="2670F689" w:rsidR="00770CF7" w:rsidRPr="009624CA" w:rsidRDefault="00770CF7" w:rsidP="00770CF7">
            <w:pPr>
              <w:rPr>
                <w:sz w:val="18"/>
                <w:szCs w:val="18"/>
              </w:rPr>
            </w:pPr>
            <w:r w:rsidRPr="009624CA">
              <w:rPr>
                <w:sz w:val="18"/>
                <w:szCs w:val="18"/>
              </w:rPr>
              <w:t>Б</w:t>
            </w:r>
          </w:p>
        </w:tc>
      </w:tr>
      <w:tr w:rsidR="00770CF7" w:rsidRPr="00727C29" w14:paraId="21037502" w14:textId="0DD9572B" w:rsidTr="00770CF7">
        <w:tc>
          <w:tcPr>
            <w:tcW w:w="803" w:type="dxa"/>
          </w:tcPr>
          <w:p w14:paraId="3D57982F" w14:textId="77777777" w:rsidR="00770CF7" w:rsidRPr="009624CA" w:rsidRDefault="00770CF7" w:rsidP="00770CF7">
            <w:pPr>
              <w:rPr>
                <w:sz w:val="18"/>
                <w:szCs w:val="18"/>
              </w:rPr>
            </w:pPr>
            <w:r w:rsidRPr="009624CA">
              <w:rPr>
                <w:sz w:val="18"/>
                <w:szCs w:val="18"/>
              </w:rPr>
              <w:t>48</w:t>
            </w:r>
          </w:p>
        </w:tc>
        <w:tc>
          <w:tcPr>
            <w:tcW w:w="1349" w:type="dxa"/>
          </w:tcPr>
          <w:p w14:paraId="1F0FB369" w14:textId="77777777" w:rsidR="00770CF7" w:rsidRPr="009624CA" w:rsidRDefault="00770CF7" w:rsidP="00770CF7">
            <w:pPr>
              <w:rPr>
                <w:sz w:val="18"/>
                <w:szCs w:val="18"/>
              </w:rPr>
            </w:pPr>
            <w:r w:rsidRPr="009624CA">
              <w:rPr>
                <w:sz w:val="18"/>
                <w:szCs w:val="18"/>
              </w:rPr>
              <w:t>732</w:t>
            </w:r>
          </w:p>
        </w:tc>
        <w:tc>
          <w:tcPr>
            <w:tcW w:w="778" w:type="dxa"/>
          </w:tcPr>
          <w:p w14:paraId="386289A7" w14:textId="77777777" w:rsidR="00770CF7" w:rsidRPr="009624CA" w:rsidRDefault="00770CF7" w:rsidP="00770CF7">
            <w:pPr>
              <w:rPr>
                <w:sz w:val="18"/>
                <w:szCs w:val="18"/>
              </w:rPr>
            </w:pPr>
            <w:r w:rsidRPr="009624CA">
              <w:rPr>
                <w:sz w:val="18"/>
                <w:szCs w:val="18"/>
              </w:rPr>
              <w:t>8</w:t>
            </w:r>
          </w:p>
        </w:tc>
        <w:tc>
          <w:tcPr>
            <w:tcW w:w="881" w:type="dxa"/>
          </w:tcPr>
          <w:p w14:paraId="3747A296" w14:textId="77777777" w:rsidR="00770CF7" w:rsidRPr="009624CA" w:rsidRDefault="00770CF7" w:rsidP="00770CF7">
            <w:pPr>
              <w:rPr>
                <w:sz w:val="18"/>
                <w:szCs w:val="18"/>
              </w:rPr>
            </w:pPr>
            <w:r w:rsidRPr="009624CA">
              <w:rPr>
                <w:sz w:val="18"/>
                <w:szCs w:val="18"/>
              </w:rPr>
              <w:t>=0</w:t>
            </w:r>
          </w:p>
        </w:tc>
        <w:tc>
          <w:tcPr>
            <w:tcW w:w="1354" w:type="dxa"/>
          </w:tcPr>
          <w:p w14:paraId="523522F1" w14:textId="77777777" w:rsidR="00770CF7" w:rsidRPr="009624CA" w:rsidRDefault="00770CF7" w:rsidP="00770CF7">
            <w:pPr>
              <w:rPr>
                <w:sz w:val="18"/>
                <w:szCs w:val="18"/>
              </w:rPr>
            </w:pPr>
          </w:p>
        </w:tc>
        <w:tc>
          <w:tcPr>
            <w:tcW w:w="993" w:type="dxa"/>
          </w:tcPr>
          <w:p w14:paraId="5B8A5835" w14:textId="77777777" w:rsidR="00770CF7" w:rsidRPr="009624CA" w:rsidRDefault="00770CF7" w:rsidP="00770CF7">
            <w:pPr>
              <w:rPr>
                <w:sz w:val="18"/>
                <w:szCs w:val="18"/>
              </w:rPr>
            </w:pPr>
          </w:p>
        </w:tc>
        <w:tc>
          <w:tcPr>
            <w:tcW w:w="2690" w:type="dxa"/>
          </w:tcPr>
          <w:p w14:paraId="6566CF3B" w14:textId="77777777" w:rsidR="00770CF7" w:rsidRPr="009624CA" w:rsidRDefault="00770CF7" w:rsidP="00770CF7">
            <w:pPr>
              <w:rPr>
                <w:sz w:val="18"/>
                <w:szCs w:val="18"/>
              </w:rPr>
            </w:pPr>
            <w:r w:rsidRPr="009624CA">
              <w:rPr>
                <w:sz w:val="18"/>
                <w:szCs w:val="18"/>
              </w:rPr>
              <w:t>Показатель в гр.8 Стр. 732 недопустим</w:t>
            </w:r>
          </w:p>
        </w:tc>
        <w:tc>
          <w:tcPr>
            <w:tcW w:w="851" w:type="dxa"/>
          </w:tcPr>
          <w:p w14:paraId="3428EC71"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65F1CA49" w14:textId="56AEB3B2" w:rsidR="00770CF7" w:rsidRPr="009624CA" w:rsidRDefault="00770CF7" w:rsidP="00770CF7">
            <w:pPr>
              <w:rPr>
                <w:sz w:val="18"/>
                <w:szCs w:val="18"/>
              </w:rPr>
            </w:pPr>
            <w:r w:rsidRPr="009624CA">
              <w:rPr>
                <w:sz w:val="18"/>
                <w:szCs w:val="18"/>
              </w:rPr>
              <w:t>Б</w:t>
            </w:r>
          </w:p>
        </w:tc>
      </w:tr>
      <w:tr w:rsidR="00770CF7" w:rsidRPr="00727C29" w14:paraId="385811A9" w14:textId="07EA3F2B" w:rsidTr="00770CF7">
        <w:tc>
          <w:tcPr>
            <w:tcW w:w="803" w:type="dxa"/>
          </w:tcPr>
          <w:p w14:paraId="1CAC8BEB" w14:textId="77777777" w:rsidR="00770CF7" w:rsidRPr="009624CA" w:rsidRDefault="00770CF7" w:rsidP="00770CF7">
            <w:pPr>
              <w:rPr>
                <w:sz w:val="18"/>
                <w:szCs w:val="18"/>
              </w:rPr>
            </w:pPr>
            <w:r w:rsidRPr="009624CA">
              <w:rPr>
                <w:sz w:val="18"/>
                <w:szCs w:val="18"/>
              </w:rPr>
              <w:t>52*</w:t>
            </w:r>
          </w:p>
        </w:tc>
        <w:tc>
          <w:tcPr>
            <w:tcW w:w="1349" w:type="dxa"/>
          </w:tcPr>
          <w:p w14:paraId="37CA8911" w14:textId="77777777" w:rsidR="00770CF7" w:rsidRPr="009624CA" w:rsidRDefault="00770CF7" w:rsidP="00770CF7">
            <w:pPr>
              <w:rPr>
                <w:sz w:val="18"/>
                <w:szCs w:val="18"/>
              </w:rPr>
            </w:pPr>
            <w:r w:rsidRPr="009624CA">
              <w:rPr>
                <w:sz w:val="18"/>
                <w:szCs w:val="18"/>
              </w:rPr>
              <w:t>820</w:t>
            </w:r>
            <w:r>
              <w:rPr>
                <w:sz w:val="18"/>
                <w:szCs w:val="18"/>
              </w:rPr>
              <w:t>, 821, 822</w:t>
            </w:r>
          </w:p>
        </w:tc>
        <w:tc>
          <w:tcPr>
            <w:tcW w:w="778" w:type="dxa"/>
          </w:tcPr>
          <w:p w14:paraId="6FF92E9C" w14:textId="77777777" w:rsidR="00770CF7" w:rsidRPr="009624CA" w:rsidRDefault="00770CF7" w:rsidP="00770CF7">
            <w:pPr>
              <w:rPr>
                <w:sz w:val="18"/>
                <w:szCs w:val="18"/>
              </w:rPr>
            </w:pPr>
            <w:r w:rsidRPr="009624CA">
              <w:rPr>
                <w:sz w:val="18"/>
                <w:szCs w:val="18"/>
              </w:rPr>
              <w:t>4,9</w:t>
            </w:r>
          </w:p>
        </w:tc>
        <w:tc>
          <w:tcPr>
            <w:tcW w:w="881" w:type="dxa"/>
          </w:tcPr>
          <w:p w14:paraId="457E03EB" w14:textId="77777777" w:rsidR="00770CF7" w:rsidRPr="009624CA" w:rsidRDefault="00770CF7" w:rsidP="00770CF7">
            <w:pPr>
              <w:rPr>
                <w:sz w:val="18"/>
                <w:szCs w:val="18"/>
              </w:rPr>
            </w:pPr>
            <w:r w:rsidRPr="009624CA">
              <w:rPr>
                <w:sz w:val="18"/>
                <w:szCs w:val="18"/>
              </w:rPr>
              <w:t>=0</w:t>
            </w:r>
          </w:p>
        </w:tc>
        <w:tc>
          <w:tcPr>
            <w:tcW w:w="1354" w:type="dxa"/>
          </w:tcPr>
          <w:p w14:paraId="0E6921EB" w14:textId="77777777" w:rsidR="00770CF7" w:rsidRPr="009624CA" w:rsidRDefault="00770CF7" w:rsidP="00770CF7">
            <w:pPr>
              <w:rPr>
                <w:sz w:val="18"/>
                <w:szCs w:val="18"/>
              </w:rPr>
            </w:pPr>
          </w:p>
        </w:tc>
        <w:tc>
          <w:tcPr>
            <w:tcW w:w="993" w:type="dxa"/>
          </w:tcPr>
          <w:p w14:paraId="7246FC26" w14:textId="77777777" w:rsidR="00770CF7" w:rsidRPr="009624CA" w:rsidRDefault="00770CF7" w:rsidP="00770CF7">
            <w:pPr>
              <w:rPr>
                <w:sz w:val="18"/>
                <w:szCs w:val="18"/>
              </w:rPr>
            </w:pPr>
            <w:r w:rsidRPr="009624CA">
              <w:rPr>
                <w:sz w:val="18"/>
                <w:szCs w:val="18"/>
              </w:rPr>
              <w:t>4,9</w:t>
            </w:r>
          </w:p>
        </w:tc>
        <w:tc>
          <w:tcPr>
            <w:tcW w:w="2690" w:type="dxa"/>
          </w:tcPr>
          <w:p w14:paraId="28443E75" w14:textId="77777777" w:rsidR="00770CF7" w:rsidRPr="009624CA" w:rsidRDefault="00770CF7" w:rsidP="00770CF7">
            <w:pPr>
              <w:rPr>
                <w:sz w:val="18"/>
                <w:szCs w:val="18"/>
              </w:rPr>
            </w:pPr>
            <w:r w:rsidRPr="009624CA">
              <w:rPr>
                <w:sz w:val="18"/>
                <w:szCs w:val="18"/>
              </w:rPr>
              <w:t>Показатели по Стр.820</w:t>
            </w:r>
            <w:r>
              <w:rPr>
                <w:sz w:val="18"/>
                <w:szCs w:val="18"/>
              </w:rPr>
              <w:t>, 821, 822</w:t>
            </w:r>
            <w:r w:rsidRPr="009624CA">
              <w:rPr>
                <w:sz w:val="18"/>
                <w:szCs w:val="18"/>
              </w:rPr>
              <w:t xml:space="preserve"> недопустимы</w:t>
            </w:r>
            <w:r>
              <w:rPr>
                <w:sz w:val="18"/>
                <w:szCs w:val="18"/>
              </w:rPr>
              <w:t>. Сводный отчет подлежит консолидации и дальнейшему представлению с типом «консолидированный».</w:t>
            </w:r>
          </w:p>
        </w:tc>
        <w:tc>
          <w:tcPr>
            <w:tcW w:w="851" w:type="dxa"/>
          </w:tcPr>
          <w:p w14:paraId="5D1CE3B2" w14:textId="77777777" w:rsidR="00770CF7" w:rsidRPr="009624CA" w:rsidRDefault="00770CF7" w:rsidP="00770CF7">
            <w:pPr>
              <w:rPr>
                <w:sz w:val="18"/>
                <w:szCs w:val="18"/>
              </w:rPr>
            </w:pPr>
            <w:r w:rsidRPr="009624CA">
              <w:rPr>
                <w:sz w:val="18"/>
                <w:szCs w:val="18"/>
              </w:rPr>
              <w:t>РБС-АУБУ, ГРБС.</w:t>
            </w:r>
          </w:p>
        </w:tc>
        <w:tc>
          <w:tcPr>
            <w:tcW w:w="851" w:type="dxa"/>
          </w:tcPr>
          <w:p w14:paraId="408616A2" w14:textId="073089E9" w:rsidR="00770CF7" w:rsidRPr="009624CA" w:rsidRDefault="00770CF7" w:rsidP="00770CF7">
            <w:pPr>
              <w:rPr>
                <w:sz w:val="18"/>
                <w:szCs w:val="18"/>
              </w:rPr>
            </w:pPr>
            <w:r w:rsidRPr="009624CA">
              <w:rPr>
                <w:sz w:val="18"/>
                <w:szCs w:val="18"/>
              </w:rPr>
              <w:t>Б</w:t>
            </w:r>
          </w:p>
        </w:tc>
      </w:tr>
      <w:tr w:rsidR="00770CF7" w:rsidRPr="00727C29" w14:paraId="6DFAFC8A" w14:textId="731F1FA9" w:rsidTr="00770CF7">
        <w:tc>
          <w:tcPr>
            <w:tcW w:w="803" w:type="dxa"/>
          </w:tcPr>
          <w:p w14:paraId="25AA4CC0" w14:textId="77777777" w:rsidR="00770CF7" w:rsidRPr="009624CA" w:rsidRDefault="00770CF7" w:rsidP="00770CF7">
            <w:pPr>
              <w:rPr>
                <w:sz w:val="18"/>
                <w:szCs w:val="18"/>
                <w:lang w:val="en-US"/>
              </w:rPr>
            </w:pPr>
            <w:r w:rsidRPr="009624CA">
              <w:rPr>
                <w:sz w:val="18"/>
                <w:szCs w:val="18"/>
                <w:lang w:val="en-US"/>
              </w:rPr>
              <w:t>55</w:t>
            </w:r>
          </w:p>
        </w:tc>
        <w:tc>
          <w:tcPr>
            <w:tcW w:w="1349" w:type="dxa"/>
          </w:tcPr>
          <w:p w14:paraId="22753DAA" w14:textId="77777777" w:rsidR="00770CF7" w:rsidRPr="009624CA" w:rsidRDefault="00770CF7" w:rsidP="00770CF7">
            <w:pPr>
              <w:rPr>
                <w:sz w:val="18"/>
                <w:szCs w:val="18"/>
              </w:rPr>
            </w:pPr>
            <w:r w:rsidRPr="009624CA">
              <w:rPr>
                <w:sz w:val="18"/>
                <w:szCs w:val="18"/>
              </w:rPr>
              <w:t>830</w:t>
            </w:r>
          </w:p>
        </w:tc>
        <w:tc>
          <w:tcPr>
            <w:tcW w:w="778" w:type="dxa"/>
          </w:tcPr>
          <w:p w14:paraId="06CB7A47" w14:textId="77777777" w:rsidR="00770CF7" w:rsidRDefault="00770CF7" w:rsidP="00770CF7">
            <w:pPr>
              <w:rPr>
                <w:sz w:val="18"/>
                <w:szCs w:val="18"/>
              </w:rPr>
            </w:pPr>
            <w:r w:rsidRPr="009624CA">
              <w:rPr>
                <w:sz w:val="18"/>
                <w:szCs w:val="18"/>
              </w:rPr>
              <w:t>*</w:t>
            </w:r>
          </w:p>
          <w:p w14:paraId="471EAF43" w14:textId="77777777" w:rsidR="00770CF7" w:rsidRPr="009624CA" w:rsidRDefault="00770CF7" w:rsidP="00770CF7">
            <w:pPr>
              <w:rPr>
                <w:sz w:val="18"/>
                <w:szCs w:val="18"/>
              </w:rPr>
            </w:pPr>
          </w:p>
        </w:tc>
        <w:tc>
          <w:tcPr>
            <w:tcW w:w="881" w:type="dxa"/>
          </w:tcPr>
          <w:p w14:paraId="7F368363" w14:textId="77777777" w:rsidR="00770CF7" w:rsidRPr="009624CA" w:rsidRDefault="00770CF7" w:rsidP="00770CF7">
            <w:pPr>
              <w:rPr>
                <w:sz w:val="18"/>
                <w:szCs w:val="18"/>
              </w:rPr>
            </w:pPr>
            <w:r w:rsidRPr="009624CA">
              <w:rPr>
                <w:sz w:val="18"/>
                <w:szCs w:val="18"/>
              </w:rPr>
              <w:t>=</w:t>
            </w:r>
          </w:p>
        </w:tc>
        <w:tc>
          <w:tcPr>
            <w:tcW w:w="1354" w:type="dxa"/>
          </w:tcPr>
          <w:p w14:paraId="695B7C4D" w14:textId="77777777" w:rsidR="00770CF7" w:rsidRPr="009624CA" w:rsidRDefault="00770CF7" w:rsidP="00770CF7">
            <w:pPr>
              <w:rPr>
                <w:sz w:val="18"/>
                <w:szCs w:val="18"/>
              </w:rPr>
            </w:pPr>
            <w:r w:rsidRPr="009624CA">
              <w:rPr>
                <w:sz w:val="18"/>
                <w:szCs w:val="18"/>
              </w:rPr>
              <w:t>831+832</w:t>
            </w:r>
          </w:p>
        </w:tc>
        <w:tc>
          <w:tcPr>
            <w:tcW w:w="993" w:type="dxa"/>
          </w:tcPr>
          <w:p w14:paraId="75BC823E" w14:textId="77777777" w:rsidR="00770CF7" w:rsidRPr="009624CA" w:rsidRDefault="00770CF7" w:rsidP="00770CF7">
            <w:pPr>
              <w:rPr>
                <w:sz w:val="18"/>
                <w:szCs w:val="18"/>
              </w:rPr>
            </w:pPr>
            <w:r w:rsidRPr="009624CA">
              <w:rPr>
                <w:sz w:val="18"/>
                <w:szCs w:val="18"/>
              </w:rPr>
              <w:t>*</w:t>
            </w:r>
          </w:p>
        </w:tc>
        <w:tc>
          <w:tcPr>
            <w:tcW w:w="2690" w:type="dxa"/>
          </w:tcPr>
          <w:p w14:paraId="5BDD706B" w14:textId="77777777" w:rsidR="00770CF7" w:rsidRPr="009624CA" w:rsidRDefault="00770CF7" w:rsidP="00770CF7">
            <w:pPr>
              <w:rPr>
                <w:sz w:val="18"/>
                <w:szCs w:val="18"/>
              </w:rPr>
            </w:pPr>
            <w:r w:rsidRPr="009624CA">
              <w:rPr>
                <w:sz w:val="18"/>
                <w:szCs w:val="18"/>
              </w:rPr>
              <w:t>Стр. 830 &lt;&gt; Стр. 831 + Стр. 832 – недопустимо</w:t>
            </w:r>
          </w:p>
        </w:tc>
        <w:tc>
          <w:tcPr>
            <w:tcW w:w="851" w:type="dxa"/>
          </w:tcPr>
          <w:p w14:paraId="592EA84A"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0C0E9C4B" w14:textId="6C2765BE" w:rsidR="00770CF7" w:rsidRPr="009624CA" w:rsidRDefault="00770CF7" w:rsidP="00770CF7">
            <w:pPr>
              <w:rPr>
                <w:sz w:val="18"/>
                <w:szCs w:val="18"/>
              </w:rPr>
            </w:pPr>
            <w:r w:rsidRPr="009624CA">
              <w:rPr>
                <w:sz w:val="18"/>
                <w:szCs w:val="18"/>
              </w:rPr>
              <w:t>Б</w:t>
            </w:r>
          </w:p>
        </w:tc>
      </w:tr>
      <w:tr w:rsidR="00770CF7" w:rsidRPr="00727C29" w14:paraId="6866E8E9" w14:textId="278EB380" w:rsidTr="00770CF7">
        <w:tc>
          <w:tcPr>
            <w:tcW w:w="803" w:type="dxa"/>
          </w:tcPr>
          <w:p w14:paraId="50B73C48" w14:textId="77777777" w:rsidR="00770CF7" w:rsidRPr="009624CA" w:rsidRDefault="00770CF7" w:rsidP="00770CF7">
            <w:pPr>
              <w:rPr>
                <w:sz w:val="18"/>
                <w:szCs w:val="18"/>
              </w:rPr>
            </w:pPr>
            <w:r w:rsidRPr="009624CA">
              <w:rPr>
                <w:sz w:val="18"/>
                <w:szCs w:val="18"/>
              </w:rPr>
              <w:t>66</w:t>
            </w:r>
          </w:p>
          <w:p w14:paraId="209083A1" w14:textId="77777777" w:rsidR="00770CF7" w:rsidRPr="009624CA" w:rsidRDefault="00770CF7" w:rsidP="00770CF7">
            <w:pPr>
              <w:rPr>
                <w:sz w:val="18"/>
                <w:szCs w:val="18"/>
              </w:rPr>
            </w:pPr>
          </w:p>
        </w:tc>
        <w:tc>
          <w:tcPr>
            <w:tcW w:w="1349" w:type="dxa"/>
          </w:tcPr>
          <w:p w14:paraId="703D1E71" w14:textId="77777777" w:rsidR="00770CF7" w:rsidRPr="009624CA" w:rsidRDefault="00770CF7" w:rsidP="00770CF7">
            <w:pPr>
              <w:rPr>
                <w:sz w:val="18"/>
                <w:szCs w:val="18"/>
              </w:rPr>
            </w:pPr>
            <w:r w:rsidRPr="009624CA">
              <w:rPr>
                <w:sz w:val="18"/>
                <w:szCs w:val="18"/>
              </w:rPr>
              <w:t>*</w:t>
            </w:r>
            <w:r>
              <w:rPr>
                <w:sz w:val="18"/>
                <w:szCs w:val="18"/>
              </w:rPr>
              <w:t xml:space="preserve"> для всех строк, кроме итоговых </w:t>
            </w:r>
          </w:p>
        </w:tc>
        <w:tc>
          <w:tcPr>
            <w:tcW w:w="778" w:type="dxa"/>
          </w:tcPr>
          <w:p w14:paraId="73C5B8B4" w14:textId="77777777" w:rsidR="00770CF7" w:rsidRPr="009624CA" w:rsidRDefault="00770CF7" w:rsidP="00770CF7">
            <w:pPr>
              <w:rPr>
                <w:sz w:val="18"/>
                <w:szCs w:val="18"/>
              </w:rPr>
            </w:pPr>
            <w:r w:rsidRPr="009624CA">
              <w:rPr>
                <w:sz w:val="18"/>
                <w:szCs w:val="18"/>
              </w:rPr>
              <w:t>8</w:t>
            </w:r>
          </w:p>
        </w:tc>
        <w:tc>
          <w:tcPr>
            <w:tcW w:w="881" w:type="dxa"/>
          </w:tcPr>
          <w:p w14:paraId="034BC1B6" w14:textId="77777777" w:rsidR="00770CF7" w:rsidRPr="009624CA" w:rsidRDefault="00770CF7" w:rsidP="00770CF7">
            <w:pPr>
              <w:rPr>
                <w:sz w:val="18"/>
                <w:szCs w:val="18"/>
              </w:rPr>
            </w:pPr>
            <w:r w:rsidRPr="009624CA">
              <w:rPr>
                <w:sz w:val="18"/>
                <w:szCs w:val="18"/>
              </w:rPr>
              <w:t>=0</w:t>
            </w:r>
          </w:p>
        </w:tc>
        <w:tc>
          <w:tcPr>
            <w:tcW w:w="1354" w:type="dxa"/>
          </w:tcPr>
          <w:p w14:paraId="0C532163" w14:textId="77777777" w:rsidR="00770CF7" w:rsidRPr="009624CA" w:rsidRDefault="00770CF7" w:rsidP="00770CF7">
            <w:pPr>
              <w:rPr>
                <w:sz w:val="18"/>
                <w:szCs w:val="18"/>
              </w:rPr>
            </w:pPr>
          </w:p>
        </w:tc>
        <w:tc>
          <w:tcPr>
            <w:tcW w:w="993" w:type="dxa"/>
          </w:tcPr>
          <w:p w14:paraId="6C348445" w14:textId="77777777" w:rsidR="00770CF7" w:rsidRPr="009624CA" w:rsidRDefault="00770CF7" w:rsidP="00770CF7">
            <w:pPr>
              <w:rPr>
                <w:sz w:val="18"/>
                <w:szCs w:val="18"/>
              </w:rPr>
            </w:pPr>
          </w:p>
        </w:tc>
        <w:tc>
          <w:tcPr>
            <w:tcW w:w="2690" w:type="dxa"/>
          </w:tcPr>
          <w:p w14:paraId="35C32978" w14:textId="77777777" w:rsidR="00770CF7" w:rsidRPr="009624CA" w:rsidRDefault="00770CF7" w:rsidP="00770CF7">
            <w:pPr>
              <w:rPr>
                <w:sz w:val="18"/>
                <w:szCs w:val="18"/>
              </w:rPr>
            </w:pPr>
            <w:r w:rsidRPr="009624CA">
              <w:rPr>
                <w:sz w:val="18"/>
                <w:szCs w:val="18"/>
              </w:rPr>
              <w:t>Показатели Гр.8 не равны 0 – требуются пояснения по отраженным операциям</w:t>
            </w:r>
          </w:p>
        </w:tc>
        <w:tc>
          <w:tcPr>
            <w:tcW w:w="851" w:type="dxa"/>
          </w:tcPr>
          <w:p w14:paraId="1B1AA634"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28890F91" w14:textId="3E770968" w:rsidR="00770CF7" w:rsidRPr="009624CA" w:rsidRDefault="00770CF7" w:rsidP="00770CF7">
            <w:pPr>
              <w:rPr>
                <w:sz w:val="18"/>
                <w:szCs w:val="18"/>
              </w:rPr>
            </w:pPr>
            <w:r w:rsidRPr="009624CA">
              <w:rPr>
                <w:sz w:val="18"/>
                <w:szCs w:val="18"/>
              </w:rPr>
              <w:t>П</w:t>
            </w:r>
          </w:p>
        </w:tc>
      </w:tr>
      <w:tr w:rsidR="00770CF7" w:rsidRPr="00727C29" w14:paraId="2405CEBC" w14:textId="2D26EDE4" w:rsidTr="00770CF7">
        <w:tc>
          <w:tcPr>
            <w:tcW w:w="803" w:type="dxa"/>
          </w:tcPr>
          <w:p w14:paraId="4F02328C" w14:textId="77777777" w:rsidR="00770CF7" w:rsidRPr="009624CA" w:rsidRDefault="00770CF7" w:rsidP="00770CF7">
            <w:pPr>
              <w:rPr>
                <w:sz w:val="18"/>
                <w:szCs w:val="18"/>
              </w:rPr>
            </w:pPr>
            <w:r w:rsidRPr="009624CA">
              <w:rPr>
                <w:sz w:val="18"/>
                <w:szCs w:val="18"/>
              </w:rPr>
              <w:lastRenderedPageBreak/>
              <w:t>67</w:t>
            </w:r>
            <w:r w:rsidRPr="009624CA">
              <w:rPr>
                <w:rStyle w:val="ae"/>
                <w:sz w:val="18"/>
                <w:szCs w:val="18"/>
              </w:rPr>
              <w:footnoteReference w:id="3"/>
            </w:r>
          </w:p>
        </w:tc>
        <w:tc>
          <w:tcPr>
            <w:tcW w:w="1349" w:type="dxa"/>
          </w:tcPr>
          <w:p w14:paraId="71E606B0" w14:textId="77777777" w:rsidR="00770CF7" w:rsidRPr="009624CA" w:rsidRDefault="00770CF7" w:rsidP="00770CF7">
            <w:pPr>
              <w:rPr>
                <w:sz w:val="18"/>
                <w:szCs w:val="18"/>
              </w:rPr>
            </w:pPr>
            <w:r>
              <w:rPr>
                <w:sz w:val="18"/>
                <w:szCs w:val="18"/>
              </w:rPr>
              <w:t>010</w:t>
            </w:r>
          </w:p>
        </w:tc>
        <w:tc>
          <w:tcPr>
            <w:tcW w:w="778" w:type="dxa"/>
          </w:tcPr>
          <w:p w14:paraId="209B8108" w14:textId="77777777" w:rsidR="00770CF7" w:rsidRPr="009624CA" w:rsidRDefault="00770CF7" w:rsidP="00770CF7">
            <w:pPr>
              <w:rPr>
                <w:sz w:val="18"/>
                <w:szCs w:val="18"/>
              </w:rPr>
            </w:pPr>
            <w:r w:rsidRPr="009624CA">
              <w:rPr>
                <w:sz w:val="18"/>
                <w:szCs w:val="18"/>
              </w:rPr>
              <w:t>7</w:t>
            </w:r>
          </w:p>
        </w:tc>
        <w:tc>
          <w:tcPr>
            <w:tcW w:w="881" w:type="dxa"/>
          </w:tcPr>
          <w:p w14:paraId="08B1C363" w14:textId="77777777" w:rsidR="00770CF7" w:rsidRPr="009624CA" w:rsidRDefault="00770CF7" w:rsidP="00770CF7">
            <w:pPr>
              <w:rPr>
                <w:sz w:val="18"/>
                <w:szCs w:val="18"/>
              </w:rPr>
            </w:pPr>
            <w:r w:rsidRPr="009624CA">
              <w:rPr>
                <w:sz w:val="18"/>
                <w:szCs w:val="18"/>
              </w:rPr>
              <w:t>=0</w:t>
            </w:r>
          </w:p>
        </w:tc>
        <w:tc>
          <w:tcPr>
            <w:tcW w:w="1354" w:type="dxa"/>
          </w:tcPr>
          <w:p w14:paraId="26A15846" w14:textId="77777777" w:rsidR="00770CF7" w:rsidRPr="009624CA" w:rsidRDefault="00770CF7" w:rsidP="00770CF7">
            <w:pPr>
              <w:rPr>
                <w:sz w:val="18"/>
                <w:szCs w:val="18"/>
              </w:rPr>
            </w:pPr>
          </w:p>
        </w:tc>
        <w:tc>
          <w:tcPr>
            <w:tcW w:w="993" w:type="dxa"/>
          </w:tcPr>
          <w:p w14:paraId="16C44ED2" w14:textId="77777777" w:rsidR="00770CF7" w:rsidRPr="009624CA" w:rsidRDefault="00770CF7" w:rsidP="00770CF7">
            <w:pPr>
              <w:rPr>
                <w:sz w:val="18"/>
                <w:szCs w:val="18"/>
              </w:rPr>
            </w:pPr>
          </w:p>
        </w:tc>
        <w:tc>
          <w:tcPr>
            <w:tcW w:w="2690" w:type="dxa"/>
          </w:tcPr>
          <w:p w14:paraId="04109C85" w14:textId="77777777" w:rsidR="00770CF7" w:rsidRPr="009624CA" w:rsidRDefault="00770CF7" w:rsidP="00770CF7">
            <w:pPr>
              <w:rPr>
                <w:sz w:val="18"/>
                <w:szCs w:val="18"/>
              </w:rPr>
            </w:pPr>
            <w:r w:rsidRPr="009624CA">
              <w:rPr>
                <w:sz w:val="18"/>
                <w:szCs w:val="18"/>
              </w:rPr>
              <w:t>Показатели исполнения доходов через кассу учреждения допустимы только по виду финансового обеспечения 2 – требуется пояснение</w:t>
            </w:r>
          </w:p>
        </w:tc>
        <w:tc>
          <w:tcPr>
            <w:tcW w:w="851" w:type="dxa"/>
          </w:tcPr>
          <w:p w14:paraId="0C513FB6"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498110DB" w14:textId="77B0BD75" w:rsidR="00770CF7" w:rsidRPr="009624CA" w:rsidRDefault="00770CF7" w:rsidP="00770CF7">
            <w:pPr>
              <w:rPr>
                <w:sz w:val="18"/>
                <w:szCs w:val="18"/>
              </w:rPr>
            </w:pPr>
            <w:r w:rsidRPr="009624CA">
              <w:rPr>
                <w:sz w:val="18"/>
                <w:szCs w:val="18"/>
              </w:rPr>
              <w:t>П</w:t>
            </w:r>
          </w:p>
        </w:tc>
      </w:tr>
      <w:tr w:rsidR="00770CF7" w:rsidRPr="00727C29" w14:paraId="0193D20B" w14:textId="777070E8" w:rsidTr="00770CF7">
        <w:tc>
          <w:tcPr>
            <w:tcW w:w="803" w:type="dxa"/>
          </w:tcPr>
          <w:p w14:paraId="0DD8BCD2" w14:textId="77777777" w:rsidR="00770CF7" w:rsidRPr="009624CA" w:rsidRDefault="00770CF7" w:rsidP="00770CF7">
            <w:pPr>
              <w:rPr>
                <w:sz w:val="18"/>
                <w:szCs w:val="18"/>
              </w:rPr>
            </w:pPr>
            <w:r w:rsidRPr="009624CA">
              <w:rPr>
                <w:sz w:val="18"/>
                <w:szCs w:val="18"/>
              </w:rPr>
              <w:t>72</w:t>
            </w:r>
          </w:p>
        </w:tc>
        <w:tc>
          <w:tcPr>
            <w:tcW w:w="1349" w:type="dxa"/>
          </w:tcPr>
          <w:p w14:paraId="2DC3550F" w14:textId="77777777" w:rsidR="00770CF7" w:rsidRPr="009624CA" w:rsidRDefault="00770CF7" w:rsidP="00770CF7">
            <w:pPr>
              <w:rPr>
                <w:sz w:val="18"/>
                <w:szCs w:val="18"/>
              </w:rPr>
            </w:pPr>
            <w:r w:rsidRPr="009624CA">
              <w:rPr>
                <w:sz w:val="18"/>
                <w:szCs w:val="18"/>
              </w:rPr>
              <w:t>200 (код КВР 100)</w:t>
            </w:r>
          </w:p>
        </w:tc>
        <w:tc>
          <w:tcPr>
            <w:tcW w:w="778" w:type="dxa"/>
          </w:tcPr>
          <w:p w14:paraId="39A2EB87" w14:textId="77777777" w:rsidR="00770CF7" w:rsidRPr="009624CA" w:rsidRDefault="00770CF7" w:rsidP="00770CF7">
            <w:pPr>
              <w:rPr>
                <w:sz w:val="18"/>
                <w:szCs w:val="18"/>
              </w:rPr>
            </w:pPr>
            <w:r w:rsidRPr="009624CA">
              <w:rPr>
                <w:sz w:val="18"/>
                <w:szCs w:val="18"/>
              </w:rPr>
              <w:t>*</w:t>
            </w:r>
          </w:p>
        </w:tc>
        <w:tc>
          <w:tcPr>
            <w:tcW w:w="881" w:type="dxa"/>
          </w:tcPr>
          <w:p w14:paraId="3A327408" w14:textId="77777777" w:rsidR="00770CF7" w:rsidRPr="009624CA" w:rsidRDefault="00770CF7" w:rsidP="00770CF7">
            <w:pPr>
              <w:rPr>
                <w:sz w:val="18"/>
                <w:szCs w:val="18"/>
              </w:rPr>
            </w:pPr>
            <w:r w:rsidRPr="009624CA">
              <w:rPr>
                <w:sz w:val="18"/>
                <w:szCs w:val="18"/>
              </w:rPr>
              <w:t>=</w:t>
            </w:r>
          </w:p>
        </w:tc>
        <w:tc>
          <w:tcPr>
            <w:tcW w:w="1354" w:type="dxa"/>
          </w:tcPr>
          <w:p w14:paraId="3C9A3684" w14:textId="77777777" w:rsidR="00770CF7" w:rsidRPr="009624CA" w:rsidRDefault="00770CF7" w:rsidP="00770CF7">
            <w:pPr>
              <w:rPr>
                <w:sz w:val="18"/>
                <w:szCs w:val="18"/>
              </w:rPr>
            </w:pPr>
            <w:r w:rsidRPr="009624CA">
              <w:rPr>
                <w:sz w:val="18"/>
                <w:szCs w:val="18"/>
              </w:rPr>
              <w:t>200 (код КВР 110+130)</w:t>
            </w:r>
          </w:p>
        </w:tc>
        <w:tc>
          <w:tcPr>
            <w:tcW w:w="993" w:type="dxa"/>
          </w:tcPr>
          <w:p w14:paraId="032A371B" w14:textId="77777777" w:rsidR="00770CF7" w:rsidRPr="009624CA" w:rsidRDefault="00770CF7" w:rsidP="00770CF7">
            <w:pPr>
              <w:rPr>
                <w:sz w:val="18"/>
                <w:szCs w:val="18"/>
              </w:rPr>
            </w:pPr>
            <w:r w:rsidRPr="009624CA">
              <w:rPr>
                <w:sz w:val="18"/>
                <w:szCs w:val="18"/>
              </w:rPr>
              <w:t xml:space="preserve">*, </w:t>
            </w:r>
          </w:p>
        </w:tc>
        <w:tc>
          <w:tcPr>
            <w:tcW w:w="2690" w:type="dxa"/>
          </w:tcPr>
          <w:p w14:paraId="0590AF6C" w14:textId="300E15B0" w:rsidR="00770CF7" w:rsidRPr="009624CA" w:rsidRDefault="00770CF7" w:rsidP="00770CF7">
            <w:pPr>
              <w:rPr>
                <w:sz w:val="18"/>
                <w:szCs w:val="18"/>
              </w:rPr>
            </w:pPr>
            <w:r w:rsidRPr="009624CA">
              <w:rPr>
                <w:sz w:val="18"/>
                <w:szCs w:val="18"/>
              </w:rPr>
              <w:t>Показатель по КВР 100 &lt;&gt; сумма показателей по кодам КВР 110+130 - недопустимо</w:t>
            </w:r>
          </w:p>
        </w:tc>
        <w:tc>
          <w:tcPr>
            <w:tcW w:w="851" w:type="dxa"/>
          </w:tcPr>
          <w:p w14:paraId="1AA686F3"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2FA85BD5" w14:textId="52613A2C" w:rsidR="00770CF7" w:rsidRPr="009624CA" w:rsidRDefault="00770CF7" w:rsidP="00770CF7">
            <w:pPr>
              <w:rPr>
                <w:sz w:val="18"/>
                <w:szCs w:val="18"/>
              </w:rPr>
            </w:pPr>
            <w:r w:rsidRPr="009624CA">
              <w:rPr>
                <w:sz w:val="18"/>
                <w:szCs w:val="18"/>
              </w:rPr>
              <w:t>Б</w:t>
            </w:r>
          </w:p>
        </w:tc>
      </w:tr>
      <w:tr w:rsidR="00770CF7" w:rsidRPr="00727C29" w14:paraId="2FE2D2D9" w14:textId="68D7D56A" w:rsidTr="00770CF7">
        <w:tc>
          <w:tcPr>
            <w:tcW w:w="803" w:type="dxa"/>
          </w:tcPr>
          <w:p w14:paraId="1EED95F3" w14:textId="77777777" w:rsidR="00770CF7" w:rsidRPr="009624CA" w:rsidRDefault="00770CF7" w:rsidP="00770CF7">
            <w:pPr>
              <w:rPr>
                <w:sz w:val="18"/>
                <w:szCs w:val="18"/>
              </w:rPr>
            </w:pPr>
            <w:r w:rsidRPr="009624CA">
              <w:rPr>
                <w:sz w:val="18"/>
                <w:szCs w:val="18"/>
              </w:rPr>
              <w:t>73</w:t>
            </w:r>
          </w:p>
        </w:tc>
        <w:tc>
          <w:tcPr>
            <w:tcW w:w="1349" w:type="dxa"/>
          </w:tcPr>
          <w:p w14:paraId="23BB9E1E" w14:textId="77777777" w:rsidR="00770CF7" w:rsidRPr="009624CA" w:rsidRDefault="00770CF7" w:rsidP="00770CF7">
            <w:pPr>
              <w:rPr>
                <w:sz w:val="18"/>
                <w:szCs w:val="18"/>
              </w:rPr>
            </w:pPr>
            <w:r w:rsidRPr="009624CA">
              <w:rPr>
                <w:sz w:val="18"/>
                <w:szCs w:val="18"/>
              </w:rPr>
              <w:t>200 (код КВР 110)</w:t>
            </w:r>
          </w:p>
        </w:tc>
        <w:tc>
          <w:tcPr>
            <w:tcW w:w="778" w:type="dxa"/>
          </w:tcPr>
          <w:p w14:paraId="6FADA483" w14:textId="77777777" w:rsidR="00770CF7" w:rsidRPr="009624CA" w:rsidRDefault="00770CF7" w:rsidP="00770CF7">
            <w:pPr>
              <w:rPr>
                <w:sz w:val="18"/>
                <w:szCs w:val="18"/>
              </w:rPr>
            </w:pPr>
            <w:r w:rsidRPr="009624CA">
              <w:rPr>
                <w:sz w:val="18"/>
                <w:szCs w:val="18"/>
              </w:rPr>
              <w:t>*</w:t>
            </w:r>
          </w:p>
        </w:tc>
        <w:tc>
          <w:tcPr>
            <w:tcW w:w="881" w:type="dxa"/>
          </w:tcPr>
          <w:p w14:paraId="738D1798" w14:textId="77777777" w:rsidR="00770CF7" w:rsidRPr="009624CA" w:rsidRDefault="00770CF7" w:rsidP="00770CF7">
            <w:pPr>
              <w:rPr>
                <w:sz w:val="18"/>
                <w:szCs w:val="18"/>
              </w:rPr>
            </w:pPr>
            <w:r w:rsidRPr="009624CA">
              <w:rPr>
                <w:sz w:val="18"/>
                <w:szCs w:val="18"/>
              </w:rPr>
              <w:t>=</w:t>
            </w:r>
          </w:p>
        </w:tc>
        <w:tc>
          <w:tcPr>
            <w:tcW w:w="1354" w:type="dxa"/>
          </w:tcPr>
          <w:p w14:paraId="06CF128A" w14:textId="77777777" w:rsidR="00770CF7" w:rsidRPr="009624CA" w:rsidRDefault="00770CF7" w:rsidP="00770CF7">
            <w:pPr>
              <w:rPr>
                <w:sz w:val="18"/>
                <w:szCs w:val="18"/>
              </w:rPr>
            </w:pPr>
            <w:r w:rsidRPr="009624CA">
              <w:rPr>
                <w:sz w:val="18"/>
                <w:szCs w:val="18"/>
              </w:rPr>
              <w:t>200 (код КВР 111+112+113+119)</w:t>
            </w:r>
          </w:p>
        </w:tc>
        <w:tc>
          <w:tcPr>
            <w:tcW w:w="993" w:type="dxa"/>
          </w:tcPr>
          <w:p w14:paraId="5106F666" w14:textId="77777777" w:rsidR="00770CF7" w:rsidRPr="009624CA" w:rsidRDefault="00770CF7" w:rsidP="00770CF7">
            <w:pPr>
              <w:rPr>
                <w:sz w:val="18"/>
                <w:szCs w:val="18"/>
              </w:rPr>
            </w:pPr>
            <w:r w:rsidRPr="009624CA">
              <w:rPr>
                <w:sz w:val="18"/>
                <w:szCs w:val="18"/>
              </w:rPr>
              <w:t>*</w:t>
            </w:r>
          </w:p>
        </w:tc>
        <w:tc>
          <w:tcPr>
            <w:tcW w:w="2690" w:type="dxa"/>
          </w:tcPr>
          <w:p w14:paraId="13277EB9" w14:textId="2762DADA" w:rsidR="00770CF7" w:rsidRPr="009624CA" w:rsidRDefault="00770CF7" w:rsidP="00770CF7">
            <w:pPr>
              <w:rPr>
                <w:sz w:val="18"/>
                <w:szCs w:val="18"/>
              </w:rPr>
            </w:pPr>
            <w:r w:rsidRPr="009624CA">
              <w:rPr>
                <w:sz w:val="18"/>
                <w:szCs w:val="18"/>
              </w:rPr>
              <w:t>Показатель по КВР 110 &lt;&gt; сумма показателей по кодам КВР 111+112+113+119 - недопустимо</w:t>
            </w:r>
          </w:p>
        </w:tc>
        <w:tc>
          <w:tcPr>
            <w:tcW w:w="851" w:type="dxa"/>
          </w:tcPr>
          <w:p w14:paraId="6D35469C"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3B2337F2" w14:textId="77018FCF" w:rsidR="00770CF7" w:rsidRPr="009624CA" w:rsidRDefault="00770CF7" w:rsidP="00770CF7">
            <w:pPr>
              <w:rPr>
                <w:sz w:val="18"/>
                <w:szCs w:val="18"/>
              </w:rPr>
            </w:pPr>
            <w:r w:rsidRPr="009624CA">
              <w:rPr>
                <w:sz w:val="18"/>
                <w:szCs w:val="18"/>
              </w:rPr>
              <w:t>Б</w:t>
            </w:r>
          </w:p>
        </w:tc>
      </w:tr>
      <w:tr w:rsidR="00770CF7" w:rsidRPr="00727C29" w14:paraId="58BEF231" w14:textId="51262318" w:rsidTr="00770CF7">
        <w:tc>
          <w:tcPr>
            <w:tcW w:w="803" w:type="dxa"/>
          </w:tcPr>
          <w:p w14:paraId="2BBF9232" w14:textId="77777777" w:rsidR="00770CF7" w:rsidRPr="009624CA" w:rsidRDefault="00770CF7" w:rsidP="00770CF7">
            <w:pPr>
              <w:rPr>
                <w:sz w:val="18"/>
                <w:szCs w:val="18"/>
              </w:rPr>
            </w:pPr>
            <w:r w:rsidRPr="009624CA">
              <w:rPr>
                <w:sz w:val="18"/>
                <w:szCs w:val="18"/>
              </w:rPr>
              <w:t>74</w:t>
            </w:r>
          </w:p>
        </w:tc>
        <w:tc>
          <w:tcPr>
            <w:tcW w:w="1349" w:type="dxa"/>
          </w:tcPr>
          <w:p w14:paraId="28A6E0B9" w14:textId="77777777" w:rsidR="00770CF7" w:rsidRPr="009624CA" w:rsidRDefault="00770CF7" w:rsidP="00770CF7">
            <w:pPr>
              <w:rPr>
                <w:sz w:val="18"/>
                <w:szCs w:val="18"/>
              </w:rPr>
            </w:pPr>
            <w:r w:rsidRPr="009624CA">
              <w:rPr>
                <w:sz w:val="18"/>
                <w:szCs w:val="18"/>
              </w:rPr>
              <w:t>200 (код КВР 130)</w:t>
            </w:r>
          </w:p>
        </w:tc>
        <w:tc>
          <w:tcPr>
            <w:tcW w:w="778" w:type="dxa"/>
          </w:tcPr>
          <w:p w14:paraId="2507EA35" w14:textId="77777777" w:rsidR="00770CF7" w:rsidRPr="009624CA" w:rsidRDefault="00770CF7" w:rsidP="00770CF7">
            <w:pPr>
              <w:rPr>
                <w:sz w:val="18"/>
                <w:szCs w:val="18"/>
              </w:rPr>
            </w:pPr>
            <w:r w:rsidRPr="009624CA">
              <w:rPr>
                <w:sz w:val="18"/>
                <w:szCs w:val="18"/>
              </w:rPr>
              <w:t>*</w:t>
            </w:r>
          </w:p>
        </w:tc>
        <w:tc>
          <w:tcPr>
            <w:tcW w:w="881" w:type="dxa"/>
          </w:tcPr>
          <w:p w14:paraId="3BB0B44B" w14:textId="77777777" w:rsidR="00770CF7" w:rsidRPr="009624CA" w:rsidRDefault="00770CF7" w:rsidP="00770CF7">
            <w:pPr>
              <w:rPr>
                <w:sz w:val="18"/>
                <w:szCs w:val="18"/>
              </w:rPr>
            </w:pPr>
            <w:r w:rsidRPr="009624CA">
              <w:rPr>
                <w:sz w:val="18"/>
                <w:szCs w:val="18"/>
              </w:rPr>
              <w:t>=</w:t>
            </w:r>
          </w:p>
        </w:tc>
        <w:tc>
          <w:tcPr>
            <w:tcW w:w="1354" w:type="dxa"/>
          </w:tcPr>
          <w:p w14:paraId="05016E34" w14:textId="77777777" w:rsidR="00770CF7" w:rsidRPr="009624CA" w:rsidRDefault="00770CF7" w:rsidP="00770CF7">
            <w:pPr>
              <w:rPr>
                <w:sz w:val="18"/>
                <w:szCs w:val="18"/>
              </w:rPr>
            </w:pPr>
            <w:r w:rsidRPr="009624CA">
              <w:rPr>
                <w:sz w:val="18"/>
                <w:szCs w:val="18"/>
              </w:rPr>
              <w:t>200 (код КВР 131+133+134+139)</w:t>
            </w:r>
          </w:p>
        </w:tc>
        <w:tc>
          <w:tcPr>
            <w:tcW w:w="993" w:type="dxa"/>
          </w:tcPr>
          <w:p w14:paraId="22ED62E9" w14:textId="77777777" w:rsidR="00770CF7" w:rsidRPr="009624CA" w:rsidRDefault="00770CF7" w:rsidP="00770CF7">
            <w:pPr>
              <w:rPr>
                <w:sz w:val="18"/>
                <w:szCs w:val="18"/>
              </w:rPr>
            </w:pPr>
            <w:r w:rsidRPr="009624CA">
              <w:rPr>
                <w:sz w:val="18"/>
                <w:szCs w:val="18"/>
              </w:rPr>
              <w:t>*</w:t>
            </w:r>
          </w:p>
        </w:tc>
        <w:tc>
          <w:tcPr>
            <w:tcW w:w="2690" w:type="dxa"/>
          </w:tcPr>
          <w:p w14:paraId="07F849F5" w14:textId="49B6A803" w:rsidR="00770CF7" w:rsidRPr="009624CA" w:rsidRDefault="00770CF7" w:rsidP="00770CF7">
            <w:pPr>
              <w:rPr>
                <w:sz w:val="18"/>
                <w:szCs w:val="18"/>
              </w:rPr>
            </w:pPr>
            <w:r w:rsidRPr="009624CA">
              <w:rPr>
                <w:sz w:val="18"/>
                <w:szCs w:val="18"/>
              </w:rPr>
              <w:t>Показатель по КВР 130 &lt;&gt; сумма показателей по кодам КВР 131+133+134+139 - недопустимо</w:t>
            </w:r>
          </w:p>
        </w:tc>
        <w:tc>
          <w:tcPr>
            <w:tcW w:w="851" w:type="dxa"/>
          </w:tcPr>
          <w:p w14:paraId="5B39F027"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3F1D23F0" w14:textId="11F6F2A3" w:rsidR="00770CF7" w:rsidRPr="009624CA" w:rsidRDefault="00770CF7" w:rsidP="00770CF7">
            <w:pPr>
              <w:rPr>
                <w:sz w:val="18"/>
                <w:szCs w:val="18"/>
              </w:rPr>
            </w:pPr>
            <w:r w:rsidRPr="009624CA">
              <w:rPr>
                <w:sz w:val="18"/>
                <w:szCs w:val="18"/>
              </w:rPr>
              <w:t>Б</w:t>
            </w:r>
          </w:p>
        </w:tc>
      </w:tr>
      <w:tr w:rsidR="009F5D55" w:rsidRPr="00727C29" w14:paraId="3078F8E9" w14:textId="77777777" w:rsidTr="009F5D55">
        <w:tc>
          <w:tcPr>
            <w:tcW w:w="803" w:type="dxa"/>
            <w:tcBorders>
              <w:top w:val="single" w:sz="4" w:space="0" w:color="auto"/>
              <w:left w:val="single" w:sz="4" w:space="0" w:color="auto"/>
              <w:bottom w:val="single" w:sz="4" w:space="0" w:color="auto"/>
              <w:right w:val="single" w:sz="4" w:space="0" w:color="auto"/>
            </w:tcBorders>
          </w:tcPr>
          <w:p w14:paraId="1132AD4D" w14:textId="2BF81E82" w:rsidR="009F5D55" w:rsidRPr="009624CA" w:rsidRDefault="009F5D55" w:rsidP="004D3BA4">
            <w:pPr>
              <w:rPr>
                <w:sz w:val="18"/>
                <w:szCs w:val="18"/>
              </w:rPr>
            </w:pPr>
            <w:r w:rsidRPr="009624CA">
              <w:rPr>
                <w:sz w:val="18"/>
                <w:szCs w:val="18"/>
              </w:rPr>
              <w:t>74</w:t>
            </w:r>
            <w:r>
              <w:rPr>
                <w:sz w:val="18"/>
                <w:szCs w:val="18"/>
              </w:rPr>
              <w:t xml:space="preserve">.1 для КБФО и </w:t>
            </w:r>
            <w:r w:rsidR="00CC70F1">
              <w:rPr>
                <w:sz w:val="18"/>
                <w:szCs w:val="18"/>
              </w:rPr>
              <w:t>ГВБФ</w:t>
            </w:r>
          </w:p>
        </w:tc>
        <w:tc>
          <w:tcPr>
            <w:tcW w:w="1349" w:type="dxa"/>
            <w:tcBorders>
              <w:top w:val="single" w:sz="4" w:space="0" w:color="auto"/>
              <w:left w:val="single" w:sz="4" w:space="0" w:color="auto"/>
              <w:bottom w:val="single" w:sz="4" w:space="0" w:color="auto"/>
              <w:right w:val="single" w:sz="4" w:space="0" w:color="auto"/>
            </w:tcBorders>
          </w:tcPr>
          <w:p w14:paraId="602F17DF" w14:textId="1619BDDC" w:rsidR="009F5D55" w:rsidRPr="009624CA" w:rsidRDefault="009F5D55" w:rsidP="004D3BA4">
            <w:pPr>
              <w:rPr>
                <w:sz w:val="18"/>
                <w:szCs w:val="18"/>
              </w:rPr>
            </w:pPr>
            <w:r w:rsidRPr="009624CA">
              <w:rPr>
                <w:sz w:val="18"/>
                <w:szCs w:val="18"/>
              </w:rPr>
              <w:t>200 (код КВР 130</w:t>
            </w:r>
            <w:r>
              <w:rPr>
                <w:sz w:val="18"/>
                <w:szCs w:val="18"/>
              </w:rPr>
              <w:t>, 131, 133, 134, 139</w:t>
            </w:r>
            <w:r w:rsidRPr="009624CA">
              <w:rPr>
                <w:sz w:val="18"/>
                <w:szCs w:val="18"/>
              </w:rPr>
              <w:t>)</w:t>
            </w:r>
          </w:p>
        </w:tc>
        <w:tc>
          <w:tcPr>
            <w:tcW w:w="778" w:type="dxa"/>
            <w:tcBorders>
              <w:top w:val="single" w:sz="4" w:space="0" w:color="auto"/>
              <w:left w:val="single" w:sz="4" w:space="0" w:color="auto"/>
              <w:bottom w:val="single" w:sz="4" w:space="0" w:color="auto"/>
              <w:right w:val="single" w:sz="4" w:space="0" w:color="auto"/>
            </w:tcBorders>
          </w:tcPr>
          <w:p w14:paraId="09B3A8FF" w14:textId="77777777" w:rsidR="009F5D55" w:rsidRPr="009624CA" w:rsidRDefault="009F5D55" w:rsidP="004D3BA4">
            <w:pPr>
              <w:rPr>
                <w:sz w:val="18"/>
                <w:szCs w:val="18"/>
              </w:rPr>
            </w:pPr>
            <w:r w:rsidRPr="009624CA">
              <w:rPr>
                <w:sz w:val="18"/>
                <w:szCs w:val="18"/>
              </w:rPr>
              <w:t>*</w:t>
            </w:r>
          </w:p>
        </w:tc>
        <w:tc>
          <w:tcPr>
            <w:tcW w:w="881" w:type="dxa"/>
            <w:tcBorders>
              <w:top w:val="single" w:sz="4" w:space="0" w:color="auto"/>
              <w:left w:val="single" w:sz="4" w:space="0" w:color="auto"/>
              <w:bottom w:val="single" w:sz="4" w:space="0" w:color="auto"/>
              <w:right w:val="single" w:sz="4" w:space="0" w:color="auto"/>
            </w:tcBorders>
          </w:tcPr>
          <w:p w14:paraId="4C66F017" w14:textId="74956361" w:rsidR="009F5D55" w:rsidRPr="009624CA" w:rsidRDefault="009F5D55" w:rsidP="004D3BA4">
            <w:pPr>
              <w:rPr>
                <w:sz w:val="18"/>
                <w:szCs w:val="18"/>
              </w:rPr>
            </w:pPr>
            <w:r w:rsidRPr="009624CA">
              <w:rPr>
                <w:sz w:val="18"/>
                <w:szCs w:val="18"/>
              </w:rPr>
              <w:t>=</w:t>
            </w:r>
            <w:r>
              <w:rPr>
                <w:sz w:val="18"/>
                <w:szCs w:val="18"/>
              </w:rPr>
              <w:t>0</w:t>
            </w:r>
          </w:p>
        </w:tc>
        <w:tc>
          <w:tcPr>
            <w:tcW w:w="1354" w:type="dxa"/>
            <w:tcBorders>
              <w:top w:val="single" w:sz="4" w:space="0" w:color="auto"/>
              <w:left w:val="single" w:sz="4" w:space="0" w:color="auto"/>
              <w:bottom w:val="single" w:sz="4" w:space="0" w:color="auto"/>
              <w:right w:val="single" w:sz="4" w:space="0" w:color="auto"/>
            </w:tcBorders>
          </w:tcPr>
          <w:p w14:paraId="241577B3" w14:textId="221284DD" w:rsidR="009F5D55" w:rsidRPr="009624CA" w:rsidRDefault="009F5D55" w:rsidP="004D3BA4">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69DE398" w14:textId="3B7FD93E" w:rsidR="009F5D55" w:rsidRPr="009624CA" w:rsidRDefault="009F5D55" w:rsidP="004D3BA4">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523128B1" w14:textId="73FECD3F" w:rsidR="009F5D55" w:rsidRPr="009624CA" w:rsidRDefault="00B63E4F" w:rsidP="00B63E4F">
            <w:pPr>
              <w:rPr>
                <w:sz w:val="18"/>
                <w:szCs w:val="18"/>
              </w:rPr>
            </w:pPr>
            <w:r>
              <w:rPr>
                <w:sz w:val="18"/>
                <w:szCs w:val="18"/>
              </w:rPr>
              <w:t>Показатели</w:t>
            </w:r>
            <w:r w:rsidR="009F5D55" w:rsidRPr="009624CA">
              <w:rPr>
                <w:sz w:val="18"/>
                <w:szCs w:val="18"/>
              </w:rPr>
              <w:t xml:space="preserve"> по КВР 130</w:t>
            </w:r>
            <w:r>
              <w:rPr>
                <w:sz w:val="18"/>
                <w:szCs w:val="18"/>
              </w:rPr>
              <w:t xml:space="preserve">, </w:t>
            </w:r>
            <w:r w:rsidR="009F5D55" w:rsidRPr="009624CA">
              <w:rPr>
                <w:sz w:val="18"/>
                <w:szCs w:val="18"/>
              </w:rPr>
              <w:t>131</w:t>
            </w:r>
            <w:r>
              <w:rPr>
                <w:sz w:val="18"/>
                <w:szCs w:val="18"/>
              </w:rPr>
              <w:t xml:space="preserve">, </w:t>
            </w:r>
            <w:r w:rsidR="009F5D55" w:rsidRPr="009624CA">
              <w:rPr>
                <w:sz w:val="18"/>
                <w:szCs w:val="18"/>
              </w:rPr>
              <w:t>133</w:t>
            </w:r>
            <w:r>
              <w:rPr>
                <w:sz w:val="18"/>
                <w:szCs w:val="18"/>
              </w:rPr>
              <w:t xml:space="preserve">, </w:t>
            </w:r>
            <w:r w:rsidR="009F5D55" w:rsidRPr="009624CA">
              <w:rPr>
                <w:sz w:val="18"/>
                <w:szCs w:val="18"/>
              </w:rPr>
              <w:t>134</w:t>
            </w:r>
            <w:r>
              <w:rPr>
                <w:sz w:val="18"/>
                <w:szCs w:val="18"/>
              </w:rPr>
              <w:t xml:space="preserve">, </w:t>
            </w:r>
            <w:r w:rsidR="009F5D55" w:rsidRPr="009624CA">
              <w:rPr>
                <w:sz w:val="18"/>
                <w:szCs w:val="18"/>
              </w:rPr>
              <w:t>139 недопустим</w:t>
            </w:r>
            <w:r>
              <w:rPr>
                <w:sz w:val="18"/>
                <w:szCs w:val="18"/>
              </w:rPr>
              <w:t>ы</w:t>
            </w:r>
          </w:p>
        </w:tc>
        <w:tc>
          <w:tcPr>
            <w:tcW w:w="851" w:type="dxa"/>
            <w:tcBorders>
              <w:top w:val="single" w:sz="4" w:space="0" w:color="auto"/>
              <w:left w:val="single" w:sz="4" w:space="0" w:color="auto"/>
              <w:bottom w:val="single" w:sz="4" w:space="0" w:color="auto"/>
              <w:right w:val="single" w:sz="4" w:space="0" w:color="auto"/>
            </w:tcBorders>
          </w:tcPr>
          <w:p w14:paraId="42F2EC69" w14:textId="54FDB3E7" w:rsidR="009F5D55" w:rsidRPr="009624CA" w:rsidRDefault="009F5D55" w:rsidP="004D3BA4">
            <w:pPr>
              <w:rPr>
                <w:sz w:val="18"/>
                <w:szCs w:val="18"/>
              </w:rPr>
            </w:pPr>
          </w:p>
        </w:tc>
        <w:tc>
          <w:tcPr>
            <w:tcW w:w="851" w:type="dxa"/>
            <w:tcBorders>
              <w:top w:val="single" w:sz="4" w:space="0" w:color="auto"/>
              <w:left w:val="single" w:sz="4" w:space="0" w:color="auto"/>
              <w:bottom w:val="single" w:sz="4" w:space="0" w:color="auto"/>
              <w:right w:val="single" w:sz="4" w:space="0" w:color="auto"/>
            </w:tcBorders>
          </w:tcPr>
          <w:p w14:paraId="7C645760" w14:textId="77777777" w:rsidR="009F5D55" w:rsidRPr="009624CA" w:rsidRDefault="009F5D55" w:rsidP="004D3BA4">
            <w:pPr>
              <w:rPr>
                <w:sz w:val="18"/>
                <w:szCs w:val="18"/>
              </w:rPr>
            </w:pPr>
            <w:r w:rsidRPr="009624CA">
              <w:rPr>
                <w:sz w:val="18"/>
                <w:szCs w:val="18"/>
              </w:rPr>
              <w:t>Б</w:t>
            </w:r>
          </w:p>
        </w:tc>
      </w:tr>
      <w:tr w:rsidR="00770CF7" w:rsidRPr="00727C29" w14:paraId="25F8FCFC" w14:textId="5BF88E52" w:rsidTr="00770CF7">
        <w:tc>
          <w:tcPr>
            <w:tcW w:w="803" w:type="dxa"/>
          </w:tcPr>
          <w:p w14:paraId="305E1C77" w14:textId="77777777" w:rsidR="00770CF7" w:rsidRPr="009624CA" w:rsidRDefault="00770CF7" w:rsidP="00770CF7">
            <w:pPr>
              <w:rPr>
                <w:sz w:val="18"/>
                <w:szCs w:val="18"/>
              </w:rPr>
            </w:pPr>
            <w:r w:rsidRPr="009624CA">
              <w:rPr>
                <w:sz w:val="18"/>
                <w:szCs w:val="18"/>
              </w:rPr>
              <w:t>75</w:t>
            </w:r>
          </w:p>
        </w:tc>
        <w:tc>
          <w:tcPr>
            <w:tcW w:w="1349" w:type="dxa"/>
          </w:tcPr>
          <w:p w14:paraId="5A82E16F" w14:textId="77777777" w:rsidR="00770CF7" w:rsidRPr="009624CA" w:rsidRDefault="00770CF7" w:rsidP="00770CF7">
            <w:pPr>
              <w:rPr>
                <w:sz w:val="18"/>
                <w:szCs w:val="18"/>
              </w:rPr>
            </w:pPr>
            <w:r w:rsidRPr="009624CA">
              <w:rPr>
                <w:sz w:val="18"/>
                <w:szCs w:val="18"/>
              </w:rPr>
              <w:t>200 (код КВР 200)</w:t>
            </w:r>
          </w:p>
        </w:tc>
        <w:tc>
          <w:tcPr>
            <w:tcW w:w="778" w:type="dxa"/>
          </w:tcPr>
          <w:p w14:paraId="6A0F5808" w14:textId="77777777" w:rsidR="00770CF7" w:rsidRPr="009624CA" w:rsidRDefault="00770CF7" w:rsidP="00770CF7">
            <w:pPr>
              <w:rPr>
                <w:sz w:val="18"/>
                <w:szCs w:val="18"/>
              </w:rPr>
            </w:pPr>
            <w:r w:rsidRPr="009624CA">
              <w:rPr>
                <w:sz w:val="18"/>
                <w:szCs w:val="18"/>
              </w:rPr>
              <w:t>*</w:t>
            </w:r>
          </w:p>
        </w:tc>
        <w:tc>
          <w:tcPr>
            <w:tcW w:w="881" w:type="dxa"/>
          </w:tcPr>
          <w:p w14:paraId="69B11CA5" w14:textId="77777777" w:rsidR="00770CF7" w:rsidRPr="009624CA" w:rsidRDefault="00770CF7" w:rsidP="00770CF7">
            <w:pPr>
              <w:rPr>
                <w:sz w:val="18"/>
                <w:szCs w:val="18"/>
              </w:rPr>
            </w:pPr>
            <w:r w:rsidRPr="009624CA">
              <w:rPr>
                <w:sz w:val="18"/>
                <w:szCs w:val="18"/>
              </w:rPr>
              <w:t>=</w:t>
            </w:r>
          </w:p>
        </w:tc>
        <w:tc>
          <w:tcPr>
            <w:tcW w:w="1354" w:type="dxa"/>
          </w:tcPr>
          <w:p w14:paraId="4AA4DBCE" w14:textId="77777777" w:rsidR="00770CF7" w:rsidRPr="009624CA" w:rsidRDefault="00770CF7" w:rsidP="00770CF7">
            <w:pPr>
              <w:rPr>
                <w:sz w:val="18"/>
                <w:szCs w:val="18"/>
              </w:rPr>
            </w:pPr>
            <w:r w:rsidRPr="009624CA">
              <w:rPr>
                <w:sz w:val="18"/>
                <w:szCs w:val="18"/>
              </w:rPr>
              <w:t>200 (код КВР 220+240)</w:t>
            </w:r>
          </w:p>
        </w:tc>
        <w:tc>
          <w:tcPr>
            <w:tcW w:w="993" w:type="dxa"/>
          </w:tcPr>
          <w:p w14:paraId="31913CF6" w14:textId="77777777" w:rsidR="00770CF7" w:rsidRPr="009624CA" w:rsidRDefault="00770CF7" w:rsidP="00770CF7">
            <w:pPr>
              <w:rPr>
                <w:sz w:val="18"/>
                <w:szCs w:val="18"/>
              </w:rPr>
            </w:pPr>
            <w:r w:rsidRPr="009624CA">
              <w:rPr>
                <w:sz w:val="18"/>
                <w:szCs w:val="18"/>
              </w:rPr>
              <w:t>*</w:t>
            </w:r>
          </w:p>
        </w:tc>
        <w:tc>
          <w:tcPr>
            <w:tcW w:w="2690" w:type="dxa"/>
          </w:tcPr>
          <w:p w14:paraId="2BDC7C04" w14:textId="790FD387" w:rsidR="00770CF7" w:rsidRPr="009624CA" w:rsidRDefault="00770CF7" w:rsidP="00770CF7">
            <w:pPr>
              <w:rPr>
                <w:sz w:val="18"/>
                <w:szCs w:val="18"/>
              </w:rPr>
            </w:pPr>
            <w:r w:rsidRPr="009624CA">
              <w:rPr>
                <w:sz w:val="18"/>
                <w:szCs w:val="18"/>
              </w:rPr>
              <w:t>Показатель по КВР 200 &lt;&gt; сумма показателей по кодам КВР 220+240 - недопустимо</w:t>
            </w:r>
          </w:p>
        </w:tc>
        <w:tc>
          <w:tcPr>
            <w:tcW w:w="851" w:type="dxa"/>
          </w:tcPr>
          <w:p w14:paraId="448E6657"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6978BB59" w14:textId="49C70333" w:rsidR="00770CF7" w:rsidRPr="009624CA" w:rsidRDefault="00770CF7" w:rsidP="00770CF7">
            <w:pPr>
              <w:rPr>
                <w:sz w:val="18"/>
                <w:szCs w:val="18"/>
              </w:rPr>
            </w:pPr>
            <w:r w:rsidRPr="009624CA">
              <w:rPr>
                <w:sz w:val="18"/>
                <w:szCs w:val="18"/>
              </w:rPr>
              <w:t>Б</w:t>
            </w:r>
          </w:p>
        </w:tc>
      </w:tr>
      <w:tr w:rsidR="00770CF7" w:rsidRPr="00727C29" w14:paraId="1D16AD82" w14:textId="57B8442F" w:rsidTr="00770CF7">
        <w:tc>
          <w:tcPr>
            <w:tcW w:w="803" w:type="dxa"/>
          </w:tcPr>
          <w:p w14:paraId="5C0E202B" w14:textId="77777777" w:rsidR="00770CF7" w:rsidRPr="009624CA" w:rsidRDefault="00770CF7" w:rsidP="00770CF7">
            <w:pPr>
              <w:rPr>
                <w:sz w:val="18"/>
                <w:szCs w:val="18"/>
              </w:rPr>
            </w:pPr>
            <w:r w:rsidRPr="009624CA">
              <w:rPr>
                <w:sz w:val="18"/>
                <w:szCs w:val="18"/>
              </w:rPr>
              <w:t>76</w:t>
            </w:r>
          </w:p>
        </w:tc>
        <w:tc>
          <w:tcPr>
            <w:tcW w:w="1349" w:type="dxa"/>
          </w:tcPr>
          <w:p w14:paraId="6589420D" w14:textId="77777777" w:rsidR="00770CF7" w:rsidRPr="009624CA" w:rsidRDefault="00770CF7" w:rsidP="00770CF7">
            <w:pPr>
              <w:rPr>
                <w:sz w:val="18"/>
                <w:szCs w:val="18"/>
              </w:rPr>
            </w:pPr>
            <w:r w:rsidRPr="009624CA">
              <w:rPr>
                <w:sz w:val="18"/>
                <w:szCs w:val="18"/>
              </w:rPr>
              <w:t>200 (код КВР 220)</w:t>
            </w:r>
          </w:p>
        </w:tc>
        <w:tc>
          <w:tcPr>
            <w:tcW w:w="778" w:type="dxa"/>
          </w:tcPr>
          <w:p w14:paraId="5DB7D998" w14:textId="77777777" w:rsidR="00770CF7" w:rsidRPr="009624CA" w:rsidRDefault="00770CF7" w:rsidP="00770CF7">
            <w:pPr>
              <w:rPr>
                <w:sz w:val="18"/>
                <w:szCs w:val="18"/>
              </w:rPr>
            </w:pPr>
            <w:r w:rsidRPr="009624CA">
              <w:rPr>
                <w:sz w:val="18"/>
                <w:szCs w:val="18"/>
              </w:rPr>
              <w:t>*</w:t>
            </w:r>
          </w:p>
        </w:tc>
        <w:tc>
          <w:tcPr>
            <w:tcW w:w="881" w:type="dxa"/>
          </w:tcPr>
          <w:p w14:paraId="71237322" w14:textId="77777777" w:rsidR="00770CF7" w:rsidRPr="009624CA" w:rsidRDefault="00770CF7" w:rsidP="00770CF7">
            <w:pPr>
              <w:rPr>
                <w:sz w:val="18"/>
                <w:szCs w:val="18"/>
              </w:rPr>
            </w:pPr>
            <w:r w:rsidRPr="009624CA">
              <w:rPr>
                <w:sz w:val="18"/>
                <w:szCs w:val="18"/>
              </w:rPr>
              <w:t>=</w:t>
            </w:r>
          </w:p>
        </w:tc>
        <w:tc>
          <w:tcPr>
            <w:tcW w:w="1354" w:type="dxa"/>
          </w:tcPr>
          <w:p w14:paraId="7804D429" w14:textId="77777777" w:rsidR="00770CF7" w:rsidRPr="009624CA" w:rsidRDefault="00770CF7" w:rsidP="00770CF7">
            <w:pPr>
              <w:rPr>
                <w:sz w:val="18"/>
                <w:szCs w:val="18"/>
              </w:rPr>
            </w:pPr>
            <w:r w:rsidRPr="009624CA">
              <w:rPr>
                <w:sz w:val="18"/>
                <w:szCs w:val="18"/>
              </w:rPr>
              <w:t>200 (код КВР 221+223+224+225)</w:t>
            </w:r>
          </w:p>
        </w:tc>
        <w:tc>
          <w:tcPr>
            <w:tcW w:w="993" w:type="dxa"/>
          </w:tcPr>
          <w:p w14:paraId="6C4C2FFD" w14:textId="77777777" w:rsidR="00770CF7" w:rsidRPr="009624CA" w:rsidRDefault="00770CF7" w:rsidP="00770CF7">
            <w:pPr>
              <w:rPr>
                <w:sz w:val="18"/>
                <w:szCs w:val="18"/>
              </w:rPr>
            </w:pPr>
            <w:r w:rsidRPr="009624CA">
              <w:rPr>
                <w:sz w:val="18"/>
                <w:szCs w:val="18"/>
              </w:rPr>
              <w:t>*</w:t>
            </w:r>
          </w:p>
        </w:tc>
        <w:tc>
          <w:tcPr>
            <w:tcW w:w="2690" w:type="dxa"/>
          </w:tcPr>
          <w:p w14:paraId="41D9E9EE" w14:textId="0EB3D5E9" w:rsidR="00770CF7" w:rsidRPr="009624CA" w:rsidRDefault="00770CF7" w:rsidP="00770CF7">
            <w:pPr>
              <w:rPr>
                <w:sz w:val="18"/>
                <w:szCs w:val="18"/>
              </w:rPr>
            </w:pPr>
            <w:r w:rsidRPr="009624CA">
              <w:rPr>
                <w:sz w:val="18"/>
                <w:szCs w:val="18"/>
              </w:rPr>
              <w:t>Показатель по КВР 220 &lt;&gt; сумма показателей по кодам КВР 221+223+224+225- недопустимо</w:t>
            </w:r>
          </w:p>
        </w:tc>
        <w:tc>
          <w:tcPr>
            <w:tcW w:w="851" w:type="dxa"/>
          </w:tcPr>
          <w:p w14:paraId="5FF03463"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531CACC5" w14:textId="72D286E7" w:rsidR="00770CF7" w:rsidRPr="009624CA" w:rsidRDefault="00770CF7" w:rsidP="00770CF7">
            <w:pPr>
              <w:rPr>
                <w:sz w:val="18"/>
                <w:szCs w:val="18"/>
              </w:rPr>
            </w:pPr>
            <w:r w:rsidRPr="009624CA">
              <w:rPr>
                <w:sz w:val="18"/>
                <w:szCs w:val="18"/>
              </w:rPr>
              <w:t>Б</w:t>
            </w:r>
          </w:p>
        </w:tc>
      </w:tr>
      <w:tr w:rsidR="00CC70F1" w:rsidRPr="00727C29" w14:paraId="7C65AFE8" w14:textId="77777777" w:rsidTr="00CC70F1">
        <w:tc>
          <w:tcPr>
            <w:tcW w:w="803" w:type="dxa"/>
            <w:tcBorders>
              <w:top w:val="single" w:sz="4" w:space="0" w:color="auto"/>
              <w:left w:val="single" w:sz="4" w:space="0" w:color="auto"/>
              <w:bottom w:val="single" w:sz="4" w:space="0" w:color="auto"/>
              <w:right w:val="single" w:sz="4" w:space="0" w:color="auto"/>
            </w:tcBorders>
          </w:tcPr>
          <w:p w14:paraId="0B432EAB" w14:textId="5D30C187" w:rsidR="00CC70F1" w:rsidRPr="009624CA" w:rsidRDefault="00CC70F1" w:rsidP="004D3BA4">
            <w:pPr>
              <w:rPr>
                <w:sz w:val="18"/>
                <w:szCs w:val="18"/>
              </w:rPr>
            </w:pPr>
            <w:r w:rsidRPr="009624CA">
              <w:rPr>
                <w:sz w:val="18"/>
                <w:szCs w:val="18"/>
              </w:rPr>
              <w:t>76</w:t>
            </w:r>
            <w:r>
              <w:rPr>
                <w:sz w:val="18"/>
                <w:szCs w:val="18"/>
              </w:rPr>
              <w:t>.1 для КБФО и ГВБФ</w:t>
            </w:r>
          </w:p>
        </w:tc>
        <w:tc>
          <w:tcPr>
            <w:tcW w:w="1349" w:type="dxa"/>
            <w:tcBorders>
              <w:top w:val="single" w:sz="4" w:space="0" w:color="auto"/>
              <w:left w:val="single" w:sz="4" w:space="0" w:color="auto"/>
              <w:bottom w:val="single" w:sz="4" w:space="0" w:color="auto"/>
              <w:right w:val="single" w:sz="4" w:space="0" w:color="auto"/>
            </w:tcBorders>
          </w:tcPr>
          <w:p w14:paraId="2B620D58" w14:textId="63A34A4F" w:rsidR="00CC70F1" w:rsidRPr="009624CA" w:rsidRDefault="00CC70F1" w:rsidP="004D3BA4">
            <w:pPr>
              <w:rPr>
                <w:sz w:val="18"/>
                <w:szCs w:val="18"/>
              </w:rPr>
            </w:pPr>
            <w:r w:rsidRPr="009624CA">
              <w:rPr>
                <w:sz w:val="18"/>
                <w:szCs w:val="18"/>
              </w:rPr>
              <w:t>200 (код КВР 220</w:t>
            </w:r>
            <w:r>
              <w:rPr>
                <w:sz w:val="18"/>
                <w:szCs w:val="18"/>
              </w:rPr>
              <w:t>, 221, 223, 224, 225</w:t>
            </w:r>
            <w:r w:rsidRPr="009624CA">
              <w:rPr>
                <w:sz w:val="18"/>
                <w:szCs w:val="18"/>
              </w:rPr>
              <w:t>)</w:t>
            </w:r>
          </w:p>
        </w:tc>
        <w:tc>
          <w:tcPr>
            <w:tcW w:w="778" w:type="dxa"/>
            <w:tcBorders>
              <w:top w:val="single" w:sz="4" w:space="0" w:color="auto"/>
              <w:left w:val="single" w:sz="4" w:space="0" w:color="auto"/>
              <w:bottom w:val="single" w:sz="4" w:space="0" w:color="auto"/>
              <w:right w:val="single" w:sz="4" w:space="0" w:color="auto"/>
            </w:tcBorders>
          </w:tcPr>
          <w:p w14:paraId="6BA6BDC9" w14:textId="77777777" w:rsidR="00CC70F1" w:rsidRPr="009624CA" w:rsidRDefault="00CC70F1" w:rsidP="004D3BA4">
            <w:pPr>
              <w:rPr>
                <w:sz w:val="18"/>
                <w:szCs w:val="18"/>
              </w:rPr>
            </w:pPr>
            <w:r w:rsidRPr="009624CA">
              <w:rPr>
                <w:sz w:val="18"/>
                <w:szCs w:val="18"/>
              </w:rPr>
              <w:t>*</w:t>
            </w:r>
          </w:p>
        </w:tc>
        <w:tc>
          <w:tcPr>
            <w:tcW w:w="881" w:type="dxa"/>
            <w:tcBorders>
              <w:top w:val="single" w:sz="4" w:space="0" w:color="auto"/>
              <w:left w:val="single" w:sz="4" w:space="0" w:color="auto"/>
              <w:bottom w:val="single" w:sz="4" w:space="0" w:color="auto"/>
              <w:right w:val="single" w:sz="4" w:space="0" w:color="auto"/>
            </w:tcBorders>
          </w:tcPr>
          <w:p w14:paraId="76CBB988" w14:textId="0A66A772" w:rsidR="00CC70F1" w:rsidRPr="009624CA" w:rsidRDefault="00CC70F1" w:rsidP="004D3BA4">
            <w:pPr>
              <w:rPr>
                <w:sz w:val="18"/>
                <w:szCs w:val="18"/>
              </w:rPr>
            </w:pPr>
            <w:r w:rsidRPr="009624CA">
              <w:rPr>
                <w:sz w:val="18"/>
                <w:szCs w:val="18"/>
              </w:rPr>
              <w:t>=</w:t>
            </w:r>
            <w:r>
              <w:rPr>
                <w:sz w:val="18"/>
                <w:szCs w:val="18"/>
              </w:rPr>
              <w:t>0</w:t>
            </w:r>
          </w:p>
        </w:tc>
        <w:tc>
          <w:tcPr>
            <w:tcW w:w="1354" w:type="dxa"/>
            <w:tcBorders>
              <w:top w:val="single" w:sz="4" w:space="0" w:color="auto"/>
              <w:left w:val="single" w:sz="4" w:space="0" w:color="auto"/>
              <w:bottom w:val="single" w:sz="4" w:space="0" w:color="auto"/>
              <w:right w:val="single" w:sz="4" w:space="0" w:color="auto"/>
            </w:tcBorders>
          </w:tcPr>
          <w:p w14:paraId="00999DCE" w14:textId="7040E4B8" w:rsidR="00CC70F1" w:rsidRPr="009624CA" w:rsidRDefault="00CC70F1" w:rsidP="004D3BA4">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047A401" w14:textId="1F3285BA" w:rsidR="00CC70F1" w:rsidRPr="009624CA" w:rsidRDefault="00CC70F1" w:rsidP="004D3BA4">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776B8EBB" w14:textId="67490527" w:rsidR="00CC70F1" w:rsidRPr="009624CA" w:rsidRDefault="00CC70F1" w:rsidP="00B63E4F">
            <w:pPr>
              <w:rPr>
                <w:sz w:val="18"/>
                <w:szCs w:val="18"/>
              </w:rPr>
            </w:pPr>
            <w:r w:rsidRPr="009624CA">
              <w:rPr>
                <w:sz w:val="18"/>
                <w:szCs w:val="18"/>
              </w:rPr>
              <w:t>Показател</w:t>
            </w:r>
            <w:r w:rsidR="00B63E4F">
              <w:rPr>
                <w:sz w:val="18"/>
                <w:szCs w:val="18"/>
              </w:rPr>
              <w:t>и</w:t>
            </w:r>
            <w:r w:rsidRPr="009624CA">
              <w:rPr>
                <w:sz w:val="18"/>
                <w:szCs w:val="18"/>
              </w:rPr>
              <w:t xml:space="preserve"> по КВР </w:t>
            </w:r>
            <w:r w:rsidR="00B63E4F" w:rsidRPr="00B63E4F">
              <w:rPr>
                <w:sz w:val="18"/>
                <w:szCs w:val="18"/>
              </w:rPr>
              <w:t>220, 221, 223, 224, 225</w:t>
            </w:r>
            <w:r w:rsidRPr="009624CA">
              <w:rPr>
                <w:sz w:val="18"/>
                <w:szCs w:val="18"/>
              </w:rPr>
              <w:t xml:space="preserve"> недопустим</w:t>
            </w:r>
            <w:r w:rsidR="00B63E4F">
              <w:rPr>
                <w:sz w:val="18"/>
                <w:szCs w:val="18"/>
              </w:rPr>
              <w:t>ы</w:t>
            </w:r>
          </w:p>
        </w:tc>
        <w:tc>
          <w:tcPr>
            <w:tcW w:w="851" w:type="dxa"/>
            <w:tcBorders>
              <w:top w:val="single" w:sz="4" w:space="0" w:color="auto"/>
              <w:left w:val="single" w:sz="4" w:space="0" w:color="auto"/>
              <w:bottom w:val="single" w:sz="4" w:space="0" w:color="auto"/>
              <w:right w:val="single" w:sz="4" w:space="0" w:color="auto"/>
            </w:tcBorders>
          </w:tcPr>
          <w:p w14:paraId="744F9580" w14:textId="327D4CB5" w:rsidR="00CC70F1" w:rsidRPr="009624CA" w:rsidRDefault="00CC70F1" w:rsidP="004D3BA4">
            <w:pPr>
              <w:rPr>
                <w:sz w:val="18"/>
                <w:szCs w:val="18"/>
              </w:rPr>
            </w:pPr>
          </w:p>
        </w:tc>
        <w:tc>
          <w:tcPr>
            <w:tcW w:w="851" w:type="dxa"/>
            <w:tcBorders>
              <w:top w:val="single" w:sz="4" w:space="0" w:color="auto"/>
              <w:left w:val="single" w:sz="4" w:space="0" w:color="auto"/>
              <w:bottom w:val="single" w:sz="4" w:space="0" w:color="auto"/>
              <w:right w:val="single" w:sz="4" w:space="0" w:color="auto"/>
            </w:tcBorders>
          </w:tcPr>
          <w:p w14:paraId="2C2757F2" w14:textId="77777777" w:rsidR="00CC70F1" w:rsidRPr="009624CA" w:rsidRDefault="00CC70F1" w:rsidP="004D3BA4">
            <w:pPr>
              <w:rPr>
                <w:sz w:val="18"/>
                <w:szCs w:val="18"/>
              </w:rPr>
            </w:pPr>
            <w:r w:rsidRPr="009624CA">
              <w:rPr>
                <w:sz w:val="18"/>
                <w:szCs w:val="18"/>
              </w:rPr>
              <w:t>Б</w:t>
            </w:r>
          </w:p>
        </w:tc>
      </w:tr>
      <w:tr w:rsidR="00770CF7" w:rsidRPr="00727C29" w14:paraId="541B3B3F" w14:textId="0E1CD869" w:rsidTr="00770CF7">
        <w:tc>
          <w:tcPr>
            <w:tcW w:w="803" w:type="dxa"/>
          </w:tcPr>
          <w:p w14:paraId="0A0B0B27" w14:textId="77777777" w:rsidR="00770CF7" w:rsidRPr="009624CA" w:rsidRDefault="00770CF7" w:rsidP="00770CF7">
            <w:pPr>
              <w:rPr>
                <w:sz w:val="18"/>
                <w:szCs w:val="18"/>
              </w:rPr>
            </w:pPr>
            <w:r w:rsidRPr="009624CA">
              <w:rPr>
                <w:sz w:val="18"/>
                <w:szCs w:val="18"/>
              </w:rPr>
              <w:t>77</w:t>
            </w:r>
          </w:p>
        </w:tc>
        <w:tc>
          <w:tcPr>
            <w:tcW w:w="1349" w:type="dxa"/>
          </w:tcPr>
          <w:p w14:paraId="7120842B" w14:textId="77777777" w:rsidR="00770CF7" w:rsidRPr="009624CA" w:rsidRDefault="00770CF7" w:rsidP="00770CF7">
            <w:pPr>
              <w:rPr>
                <w:sz w:val="18"/>
                <w:szCs w:val="18"/>
              </w:rPr>
            </w:pPr>
            <w:r w:rsidRPr="009624CA">
              <w:rPr>
                <w:sz w:val="18"/>
                <w:szCs w:val="18"/>
              </w:rPr>
              <w:t>200 (код КВР 240)</w:t>
            </w:r>
          </w:p>
        </w:tc>
        <w:tc>
          <w:tcPr>
            <w:tcW w:w="778" w:type="dxa"/>
          </w:tcPr>
          <w:p w14:paraId="077B6B72" w14:textId="77777777" w:rsidR="00770CF7" w:rsidRPr="009624CA" w:rsidRDefault="00770CF7" w:rsidP="00770CF7">
            <w:pPr>
              <w:rPr>
                <w:sz w:val="18"/>
                <w:szCs w:val="18"/>
              </w:rPr>
            </w:pPr>
            <w:r w:rsidRPr="009624CA">
              <w:rPr>
                <w:sz w:val="18"/>
                <w:szCs w:val="18"/>
              </w:rPr>
              <w:t>*</w:t>
            </w:r>
          </w:p>
        </w:tc>
        <w:tc>
          <w:tcPr>
            <w:tcW w:w="881" w:type="dxa"/>
          </w:tcPr>
          <w:p w14:paraId="24D5B7C7" w14:textId="77777777" w:rsidR="00770CF7" w:rsidRPr="009624CA" w:rsidRDefault="00770CF7" w:rsidP="00770CF7">
            <w:pPr>
              <w:rPr>
                <w:sz w:val="18"/>
                <w:szCs w:val="18"/>
              </w:rPr>
            </w:pPr>
            <w:r w:rsidRPr="009624CA">
              <w:rPr>
                <w:sz w:val="18"/>
                <w:szCs w:val="18"/>
              </w:rPr>
              <w:t>=</w:t>
            </w:r>
          </w:p>
        </w:tc>
        <w:tc>
          <w:tcPr>
            <w:tcW w:w="1354" w:type="dxa"/>
          </w:tcPr>
          <w:p w14:paraId="35F80C15" w14:textId="77777777" w:rsidR="00770CF7" w:rsidRPr="009624CA" w:rsidRDefault="00770CF7" w:rsidP="00770CF7">
            <w:pPr>
              <w:rPr>
                <w:sz w:val="18"/>
                <w:szCs w:val="18"/>
              </w:rPr>
            </w:pPr>
            <w:r w:rsidRPr="009624CA">
              <w:rPr>
                <w:sz w:val="18"/>
                <w:szCs w:val="18"/>
              </w:rPr>
              <w:t>200 (код КВР 241+243+244+245</w:t>
            </w:r>
            <w:r>
              <w:rPr>
                <w:sz w:val="18"/>
                <w:szCs w:val="18"/>
              </w:rPr>
              <w:t>+246+247</w:t>
            </w:r>
            <w:r w:rsidRPr="009624CA">
              <w:rPr>
                <w:sz w:val="18"/>
                <w:szCs w:val="18"/>
              </w:rPr>
              <w:t>)</w:t>
            </w:r>
          </w:p>
        </w:tc>
        <w:tc>
          <w:tcPr>
            <w:tcW w:w="993" w:type="dxa"/>
          </w:tcPr>
          <w:p w14:paraId="07F463B7" w14:textId="77777777" w:rsidR="00770CF7" w:rsidRPr="009624CA" w:rsidRDefault="00770CF7" w:rsidP="00770CF7">
            <w:pPr>
              <w:rPr>
                <w:sz w:val="18"/>
                <w:szCs w:val="18"/>
              </w:rPr>
            </w:pPr>
            <w:r w:rsidRPr="009624CA">
              <w:rPr>
                <w:sz w:val="18"/>
                <w:szCs w:val="18"/>
              </w:rPr>
              <w:t>*</w:t>
            </w:r>
          </w:p>
        </w:tc>
        <w:tc>
          <w:tcPr>
            <w:tcW w:w="2690" w:type="dxa"/>
          </w:tcPr>
          <w:p w14:paraId="45A20E0A" w14:textId="4AA37323" w:rsidR="00770CF7" w:rsidRPr="009624CA" w:rsidRDefault="00770CF7" w:rsidP="00770CF7">
            <w:pPr>
              <w:rPr>
                <w:sz w:val="18"/>
                <w:szCs w:val="18"/>
              </w:rPr>
            </w:pPr>
            <w:r w:rsidRPr="009624CA">
              <w:rPr>
                <w:sz w:val="18"/>
                <w:szCs w:val="18"/>
              </w:rPr>
              <w:t>Показатель по КВР 240 &lt;&gt; сумма показателей по кодам КВР 241+243+244+245</w:t>
            </w:r>
            <w:r>
              <w:rPr>
                <w:sz w:val="18"/>
                <w:szCs w:val="18"/>
              </w:rPr>
              <w:t>+246+247</w:t>
            </w:r>
            <w:r w:rsidRPr="009624CA">
              <w:rPr>
                <w:sz w:val="18"/>
                <w:szCs w:val="18"/>
              </w:rPr>
              <w:t xml:space="preserve"> - недопустимо</w:t>
            </w:r>
          </w:p>
        </w:tc>
        <w:tc>
          <w:tcPr>
            <w:tcW w:w="851" w:type="dxa"/>
          </w:tcPr>
          <w:p w14:paraId="75017610"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03A6FBA1" w14:textId="118E41C9" w:rsidR="00770CF7" w:rsidRPr="009624CA" w:rsidRDefault="00770CF7" w:rsidP="00770CF7">
            <w:pPr>
              <w:rPr>
                <w:sz w:val="18"/>
                <w:szCs w:val="18"/>
              </w:rPr>
            </w:pPr>
            <w:r w:rsidRPr="009624CA">
              <w:rPr>
                <w:sz w:val="18"/>
                <w:szCs w:val="18"/>
              </w:rPr>
              <w:t>Б</w:t>
            </w:r>
          </w:p>
        </w:tc>
      </w:tr>
      <w:tr w:rsidR="00770CF7" w:rsidRPr="00727C29" w14:paraId="5768B7E2" w14:textId="38100DE8" w:rsidTr="00770CF7">
        <w:tc>
          <w:tcPr>
            <w:tcW w:w="803" w:type="dxa"/>
          </w:tcPr>
          <w:p w14:paraId="33BCCE68" w14:textId="77777777" w:rsidR="00770CF7" w:rsidRPr="009624CA" w:rsidRDefault="00770CF7" w:rsidP="00770CF7">
            <w:pPr>
              <w:rPr>
                <w:sz w:val="18"/>
                <w:szCs w:val="18"/>
              </w:rPr>
            </w:pPr>
            <w:r w:rsidRPr="009624CA">
              <w:rPr>
                <w:sz w:val="18"/>
                <w:szCs w:val="18"/>
              </w:rPr>
              <w:t>78</w:t>
            </w:r>
          </w:p>
        </w:tc>
        <w:tc>
          <w:tcPr>
            <w:tcW w:w="1349" w:type="dxa"/>
          </w:tcPr>
          <w:p w14:paraId="61D0DBBC" w14:textId="77777777" w:rsidR="00770CF7" w:rsidRPr="009624CA" w:rsidRDefault="00770CF7" w:rsidP="00770CF7">
            <w:pPr>
              <w:rPr>
                <w:sz w:val="18"/>
                <w:szCs w:val="18"/>
              </w:rPr>
            </w:pPr>
            <w:r w:rsidRPr="009624CA">
              <w:rPr>
                <w:sz w:val="18"/>
                <w:szCs w:val="18"/>
              </w:rPr>
              <w:t>200 (код КВР 300)</w:t>
            </w:r>
          </w:p>
        </w:tc>
        <w:tc>
          <w:tcPr>
            <w:tcW w:w="778" w:type="dxa"/>
          </w:tcPr>
          <w:p w14:paraId="248AA446" w14:textId="77777777" w:rsidR="00770CF7" w:rsidRPr="009624CA" w:rsidRDefault="00770CF7" w:rsidP="00770CF7">
            <w:pPr>
              <w:rPr>
                <w:sz w:val="18"/>
                <w:szCs w:val="18"/>
              </w:rPr>
            </w:pPr>
            <w:r w:rsidRPr="009624CA">
              <w:rPr>
                <w:sz w:val="18"/>
                <w:szCs w:val="18"/>
              </w:rPr>
              <w:t>*</w:t>
            </w:r>
          </w:p>
        </w:tc>
        <w:tc>
          <w:tcPr>
            <w:tcW w:w="881" w:type="dxa"/>
          </w:tcPr>
          <w:p w14:paraId="75CCD743" w14:textId="77777777" w:rsidR="00770CF7" w:rsidRPr="009624CA" w:rsidRDefault="00770CF7" w:rsidP="00770CF7">
            <w:pPr>
              <w:rPr>
                <w:sz w:val="18"/>
                <w:szCs w:val="18"/>
              </w:rPr>
            </w:pPr>
            <w:r w:rsidRPr="009624CA">
              <w:rPr>
                <w:sz w:val="18"/>
                <w:szCs w:val="18"/>
              </w:rPr>
              <w:t>=</w:t>
            </w:r>
          </w:p>
        </w:tc>
        <w:tc>
          <w:tcPr>
            <w:tcW w:w="1354" w:type="dxa"/>
          </w:tcPr>
          <w:p w14:paraId="4E6B0A45" w14:textId="77777777" w:rsidR="00770CF7" w:rsidRPr="009624CA" w:rsidRDefault="00770CF7" w:rsidP="00770CF7">
            <w:pPr>
              <w:rPr>
                <w:sz w:val="18"/>
                <w:szCs w:val="18"/>
              </w:rPr>
            </w:pPr>
            <w:r w:rsidRPr="009624CA">
              <w:rPr>
                <w:sz w:val="18"/>
                <w:szCs w:val="18"/>
              </w:rPr>
              <w:t>200 (код КВР 320+340+350+360)</w:t>
            </w:r>
          </w:p>
        </w:tc>
        <w:tc>
          <w:tcPr>
            <w:tcW w:w="993" w:type="dxa"/>
          </w:tcPr>
          <w:p w14:paraId="7B75C650" w14:textId="77777777" w:rsidR="00770CF7" w:rsidRPr="009624CA" w:rsidRDefault="00770CF7" w:rsidP="00770CF7">
            <w:pPr>
              <w:rPr>
                <w:sz w:val="18"/>
                <w:szCs w:val="18"/>
              </w:rPr>
            </w:pPr>
            <w:r w:rsidRPr="009624CA">
              <w:rPr>
                <w:sz w:val="18"/>
                <w:szCs w:val="18"/>
              </w:rPr>
              <w:t>*</w:t>
            </w:r>
          </w:p>
        </w:tc>
        <w:tc>
          <w:tcPr>
            <w:tcW w:w="2690" w:type="dxa"/>
          </w:tcPr>
          <w:p w14:paraId="7045F5AD" w14:textId="32226C09" w:rsidR="00770CF7" w:rsidRPr="009624CA" w:rsidRDefault="00770CF7" w:rsidP="00770CF7">
            <w:pPr>
              <w:rPr>
                <w:sz w:val="18"/>
                <w:szCs w:val="18"/>
              </w:rPr>
            </w:pPr>
            <w:r w:rsidRPr="009624CA">
              <w:rPr>
                <w:sz w:val="18"/>
                <w:szCs w:val="18"/>
              </w:rPr>
              <w:t>Показатель по КВР 300 &lt;&gt; сумма показателей по кодам КВР 320+340+350+360 - недопустимо</w:t>
            </w:r>
          </w:p>
        </w:tc>
        <w:tc>
          <w:tcPr>
            <w:tcW w:w="851" w:type="dxa"/>
          </w:tcPr>
          <w:p w14:paraId="46EEEF8C"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5AF23C85" w14:textId="197E64DC" w:rsidR="00770CF7" w:rsidRPr="009624CA" w:rsidRDefault="00770CF7" w:rsidP="00770CF7">
            <w:pPr>
              <w:rPr>
                <w:sz w:val="18"/>
                <w:szCs w:val="18"/>
              </w:rPr>
            </w:pPr>
            <w:r w:rsidRPr="009624CA">
              <w:rPr>
                <w:sz w:val="18"/>
                <w:szCs w:val="18"/>
              </w:rPr>
              <w:t>Б</w:t>
            </w:r>
          </w:p>
        </w:tc>
      </w:tr>
      <w:tr w:rsidR="00770CF7" w:rsidRPr="00727C29" w14:paraId="285A1595" w14:textId="1A089FD9" w:rsidTr="00770CF7">
        <w:tc>
          <w:tcPr>
            <w:tcW w:w="803" w:type="dxa"/>
          </w:tcPr>
          <w:p w14:paraId="676333C3" w14:textId="77777777" w:rsidR="00770CF7" w:rsidRPr="009624CA" w:rsidRDefault="00770CF7" w:rsidP="00770CF7">
            <w:pPr>
              <w:rPr>
                <w:sz w:val="18"/>
                <w:szCs w:val="18"/>
              </w:rPr>
            </w:pPr>
            <w:r w:rsidRPr="009624CA">
              <w:rPr>
                <w:sz w:val="18"/>
                <w:szCs w:val="18"/>
              </w:rPr>
              <w:t>79</w:t>
            </w:r>
          </w:p>
        </w:tc>
        <w:tc>
          <w:tcPr>
            <w:tcW w:w="1349" w:type="dxa"/>
          </w:tcPr>
          <w:p w14:paraId="332905E5" w14:textId="77777777" w:rsidR="00770CF7" w:rsidRPr="009624CA" w:rsidRDefault="00770CF7" w:rsidP="00770CF7">
            <w:pPr>
              <w:rPr>
                <w:sz w:val="18"/>
                <w:szCs w:val="18"/>
              </w:rPr>
            </w:pPr>
            <w:r w:rsidRPr="009624CA">
              <w:rPr>
                <w:sz w:val="18"/>
                <w:szCs w:val="18"/>
              </w:rPr>
              <w:t>200 (код КВР 320)</w:t>
            </w:r>
          </w:p>
        </w:tc>
        <w:tc>
          <w:tcPr>
            <w:tcW w:w="778" w:type="dxa"/>
          </w:tcPr>
          <w:p w14:paraId="47D3F48A" w14:textId="77777777" w:rsidR="00770CF7" w:rsidRPr="009624CA" w:rsidRDefault="00770CF7" w:rsidP="00770CF7">
            <w:pPr>
              <w:rPr>
                <w:sz w:val="18"/>
                <w:szCs w:val="18"/>
              </w:rPr>
            </w:pPr>
            <w:r w:rsidRPr="009624CA">
              <w:rPr>
                <w:sz w:val="18"/>
                <w:szCs w:val="18"/>
              </w:rPr>
              <w:t>*</w:t>
            </w:r>
          </w:p>
        </w:tc>
        <w:tc>
          <w:tcPr>
            <w:tcW w:w="881" w:type="dxa"/>
          </w:tcPr>
          <w:p w14:paraId="29591D83" w14:textId="77777777" w:rsidR="00770CF7" w:rsidRPr="009624CA" w:rsidRDefault="00770CF7" w:rsidP="00770CF7">
            <w:pPr>
              <w:rPr>
                <w:sz w:val="18"/>
                <w:szCs w:val="18"/>
              </w:rPr>
            </w:pPr>
            <w:r w:rsidRPr="009624CA">
              <w:rPr>
                <w:sz w:val="18"/>
                <w:szCs w:val="18"/>
              </w:rPr>
              <w:t>=</w:t>
            </w:r>
          </w:p>
        </w:tc>
        <w:tc>
          <w:tcPr>
            <w:tcW w:w="1354" w:type="dxa"/>
          </w:tcPr>
          <w:p w14:paraId="5ACDFA16" w14:textId="4062E0D3" w:rsidR="00770CF7" w:rsidRPr="009624CA" w:rsidRDefault="00770CF7" w:rsidP="00770CF7">
            <w:pPr>
              <w:rPr>
                <w:sz w:val="18"/>
                <w:szCs w:val="18"/>
              </w:rPr>
            </w:pPr>
            <w:r w:rsidRPr="009624CA">
              <w:rPr>
                <w:sz w:val="18"/>
                <w:szCs w:val="18"/>
              </w:rPr>
              <w:t>200 (код КВР 321+323)</w:t>
            </w:r>
          </w:p>
        </w:tc>
        <w:tc>
          <w:tcPr>
            <w:tcW w:w="993" w:type="dxa"/>
          </w:tcPr>
          <w:p w14:paraId="2B00137B" w14:textId="77777777" w:rsidR="00770CF7" w:rsidRPr="009624CA" w:rsidRDefault="00770CF7" w:rsidP="00770CF7">
            <w:pPr>
              <w:rPr>
                <w:sz w:val="18"/>
                <w:szCs w:val="18"/>
              </w:rPr>
            </w:pPr>
            <w:r w:rsidRPr="009624CA">
              <w:rPr>
                <w:sz w:val="18"/>
                <w:szCs w:val="18"/>
              </w:rPr>
              <w:t>*</w:t>
            </w:r>
          </w:p>
        </w:tc>
        <w:tc>
          <w:tcPr>
            <w:tcW w:w="2690" w:type="dxa"/>
          </w:tcPr>
          <w:p w14:paraId="3CF82854" w14:textId="4DDA50C2" w:rsidR="00770CF7" w:rsidRPr="009624CA" w:rsidRDefault="00770CF7" w:rsidP="00770CF7">
            <w:pPr>
              <w:rPr>
                <w:sz w:val="18"/>
                <w:szCs w:val="18"/>
              </w:rPr>
            </w:pPr>
            <w:r w:rsidRPr="009624CA">
              <w:rPr>
                <w:sz w:val="18"/>
                <w:szCs w:val="18"/>
              </w:rPr>
              <w:t>Показатель по КВР 320 &lt;&gt; сумма показателей по кодам КВР 321+323 - недопустимо</w:t>
            </w:r>
          </w:p>
        </w:tc>
        <w:tc>
          <w:tcPr>
            <w:tcW w:w="851" w:type="dxa"/>
          </w:tcPr>
          <w:p w14:paraId="173005C5"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57E90007" w14:textId="20EFFF2D" w:rsidR="00770CF7" w:rsidRPr="009624CA" w:rsidRDefault="00770CF7" w:rsidP="00770CF7">
            <w:pPr>
              <w:rPr>
                <w:sz w:val="18"/>
                <w:szCs w:val="18"/>
              </w:rPr>
            </w:pPr>
            <w:r w:rsidRPr="009624CA">
              <w:rPr>
                <w:sz w:val="18"/>
                <w:szCs w:val="18"/>
              </w:rPr>
              <w:t>Б</w:t>
            </w:r>
          </w:p>
        </w:tc>
      </w:tr>
      <w:tr w:rsidR="00770CF7" w:rsidRPr="00727C29" w14:paraId="4985654B" w14:textId="20B2EF3A" w:rsidTr="00770CF7">
        <w:tc>
          <w:tcPr>
            <w:tcW w:w="803" w:type="dxa"/>
          </w:tcPr>
          <w:p w14:paraId="22FAC5C1" w14:textId="77777777" w:rsidR="00770CF7" w:rsidRPr="009624CA" w:rsidRDefault="00770CF7" w:rsidP="00770CF7">
            <w:pPr>
              <w:rPr>
                <w:sz w:val="18"/>
                <w:szCs w:val="18"/>
              </w:rPr>
            </w:pPr>
            <w:r w:rsidRPr="009624CA">
              <w:rPr>
                <w:sz w:val="18"/>
                <w:szCs w:val="18"/>
              </w:rPr>
              <w:t>80</w:t>
            </w:r>
          </w:p>
        </w:tc>
        <w:tc>
          <w:tcPr>
            <w:tcW w:w="1349" w:type="dxa"/>
          </w:tcPr>
          <w:p w14:paraId="3EC1450B" w14:textId="77777777" w:rsidR="00770CF7" w:rsidRPr="009624CA" w:rsidRDefault="00770CF7" w:rsidP="00770CF7">
            <w:pPr>
              <w:rPr>
                <w:sz w:val="18"/>
                <w:szCs w:val="18"/>
              </w:rPr>
            </w:pPr>
            <w:r w:rsidRPr="009624CA">
              <w:rPr>
                <w:sz w:val="18"/>
                <w:szCs w:val="18"/>
              </w:rPr>
              <w:t>200 (код КВР 400)</w:t>
            </w:r>
          </w:p>
        </w:tc>
        <w:tc>
          <w:tcPr>
            <w:tcW w:w="778" w:type="dxa"/>
          </w:tcPr>
          <w:p w14:paraId="17827D82" w14:textId="77777777" w:rsidR="00770CF7" w:rsidRPr="009624CA" w:rsidRDefault="00770CF7" w:rsidP="00770CF7">
            <w:pPr>
              <w:rPr>
                <w:sz w:val="18"/>
                <w:szCs w:val="18"/>
              </w:rPr>
            </w:pPr>
            <w:r w:rsidRPr="009624CA">
              <w:rPr>
                <w:sz w:val="18"/>
                <w:szCs w:val="18"/>
              </w:rPr>
              <w:t>*</w:t>
            </w:r>
          </w:p>
        </w:tc>
        <w:tc>
          <w:tcPr>
            <w:tcW w:w="881" w:type="dxa"/>
          </w:tcPr>
          <w:p w14:paraId="041594C9" w14:textId="77777777" w:rsidR="00770CF7" w:rsidRPr="009624CA" w:rsidRDefault="00770CF7" w:rsidP="00770CF7">
            <w:pPr>
              <w:rPr>
                <w:sz w:val="18"/>
                <w:szCs w:val="18"/>
              </w:rPr>
            </w:pPr>
            <w:r w:rsidRPr="009624CA">
              <w:rPr>
                <w:sz w:val="18"/>
                <w:szCs w:val="18"/>
              </w:rPr>
              <w:t>=</w:t>
            </w:r>
          </w:p>
        </w:tc>
        <w:tc>
          <w:tcPr>
            <w:tcW w:w="1354" w:type="dxa"/>
          </w:tcPr>
          <w:p w14:paraId="4AF98B1B" w14:textId="77777777" w:rsidR="00770CF7" w:rsidRPr="009624CA" w:rsidRDefault="00770CF7" w:rsidP="00770CF7">
            <w:pPr>
              <w:rPr>
                <w:sz w:val="18"/>
                <w:szCs w:val="18"/>
              </w:rPr>
            </w:pPr>
            <w:r w:rsidRPr="009624CA">
              <w:rPr>
                <w:sz w:val="18"/>
                <w:szCs w:val="18"/>
              </w:rPr>
              <w:t>200 (код КВР 406+407)</w:t>
            </w:r>
          </w:p>
        </w:tc>
        <w:tc>
          <w:tcPr>
            <w:tcW w:w="993" w:type="dxa"/>
          </w:tcPr>
          <w:p w14:paraId="625A6B77" w14:textId="77777777" w:rsidR="00770CF7" w:rsidRPr="009624CA" w:rsidRDefault="00770CF7" w:rsidP="00770CF7">
            <w:pPr>
              <w:rPr>
                <w:sz w:val="18"/>
                <w:szCs w:val="18"/>
              </w:rPr>
            </w:pPr>
            <w:r w:rsidRPr="009624CA">
              <w:rPr>
                <w:sz w:val="18"/>
                <w:szCs w:val="18"/>
              </w:rPr>
              <w:t>*</w:t>
            </w:r>
          </w:p>
        </w:tc>
        <w:tc>
          <w:tcPr>
            <w:tcW w:w="2690" w:type="dxa"/>
          </w:tcPr>
          <w:p w14:paraId="41D99A35" w14:textId="32DF7E0D" w:rsidR="00770CF7" w:rsidRPr="009624CA" w:rsidRDefault="00770CF7" w:rsidP="00770CF7">
            <w:pPr>
              <w:rPr>
                <w:sz w:val="18"/>
                <w:szCs w:val="18"/>
              </w:rPr>
            </w:pPr>
            <w:r w:rsidRPr="009624CA">
              <w:rPr>
                <w:sz w:val="18"/>
                <w:szCs w:val="18"/>
              </w:rPr>
              <w:t>Показатель по КВР 400 &lt;&gt; сумма показателей по кодам КВР 406+407 - недопустимо</w:t>
            </w:r>
          </w:p>
        </w:tc>
        <w:tc>
          <w:tcPr>
            <w:tcW w:w="851" w:type="dxa"/>
          </w:tcPr>
          <w:p w14:paraId="53FDC542"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0B904004" w14:textId="321D1E1E" w:rsidR="00770CF7" w:rsidRPr="009624CA" w:rsidRDefault="00770CF7" w:rsidP="00770CF7">
            <w:pPr>
              <w:rPr>
                <w:sz w:val="18"/>
                <w:szCs w:val="18"/>
              </w:rPr>
            </w:pPr>
            <w:r w:rsidRPr="009624CA">
              <w:rPr>
                <w:sz w:val="18"/>
                <w:szCs w:val="18"/>
              </w:rPr>
              <w:t>Б</w:t>
            </w:r>
          </w:p>
        </w:tc>
      </w:tr>
      <w:tr w:rsidR="00770CF7" w:rsidRPr="00727C29" w14:paraId="31654F67" w14:textId="37F498EB" w:rsidTr="00770CF7">
        <w:tc>
          <w:tcPr>
            <w:tcW w:w="803" w:type="dxa"/>
          </w:tcPr>
          <w:p w14:paraId="1D8BD2CD" w14:textId="77777777" w:rsidR="00770CF7" w:rsidRPr="009624CA" w:rsidRDefault="00770CF7" w:rsidP="00770CF7">
            <w:pPr>
              <w:rPr>
                <w:sz w:val="18"/>
                <w:szCs w:val="18"/>
              </w:rPr>
            </w:pPr>
            <w:r w:rsidRPr="009624CA">
              <w:rPr>
                <w:sz w:val="18"/>
                <w:szCs w:val="18"/>
              </w:rPr>
              <w:t>81</w:t>
            </w:r>
          </w:p>
        </w:tc>
        <w:tc>
          <w:tcPr>
            <w:tcW w:w="1349" w:type="dxa"/>
          </w:tcPr>
          <w:p w14:paraId="0B0C0A84" w14:textId="77777777" w:rsidR="00770CF7" w:rsidRPr="009624CA" w:rsidRDefault="00770CF7" w:rsidP="00770CF7">
            <w:pPr>
              <w:rPr>
                <w:sz w:val="18"/>
                <w:szCs w:val="18"/>
              </w:rPr>
            </w:pPr>
            <w:r w:rsidRPr="009624CA">
              <w:rPr>
                <w:sz w:val="18"/>
                <w:szCs w:val="18"/>
              </w:rPr>
              <w:t>200 (код КВР 800)</w:t>
            </w:r>
          </w:p>
        </w:tc>
        <w:tc>
          <w:tcPr>
            <w:tcW w:w="778" w:type="dxa"/>
          </w:tcPr>
          <w:p w14:paraId="67FC2106" w14:textId="77777777" w:rsidR="00770CF7" w:rsidRPr="009624CA" w:rsidRDefault="00770CF7" w:rsidP="00770CF7">
            <w:pPr>
              <w:rPr>
                <w:sz w:val="18"/>
                <w:szCs w:val="18"/>
              </w:rPr>
            </w:pPr>
            <w:r w:rsidRPr="009624CA">
              <w:rPr>
                <w:sz w:val="18"/>
                <w:szCs w:val="18"/>
              </w:rPr>
              <w:t>*</w:t>
            </w:r>
          </w:p>
        </w:tc>
        <w:tc>
          <w:tcPr>
            <w:tcW w:w="881" w:type="dxa"/>
          </w:tcPr>
          <w:p w14:paraId="4E8BD06D" w14:textId="77777777" w:rsidR="00770CF7" w:rsidRPr="009624CA" w:rsidRDefault="00770CF7" w:rsidP="00770CF7">
            <w:pPr>
              <w:rPr>
                <w:sz w:val="18"/>
                <w:szCs w:val="18"/>
              </w:rPr>
            </w:pPr>
            <w:r w:rsidRPr="009624CA">
              <w:rPr>
                <w:sz w:val="18"/>
                <w:szCs w:val="18"/>
              </w:rPr>
              <w:t>=</w:t>
            </w:r>
          </w:p>
        </w:tc>
        <w:tc>
          <w:tcPr>
            <w:tcW w:w="1354" w:type="dxa"/>
          </w:tcPr>
          <w:p w14:paraId="64C7B8FE" w14:textId="77777777" w:rsidR="00770CF7" w:rsidRPr="009624CA" w:rsidRDefault="00770CF7" w:rsidP="00770CF7">
            <w:pPr>
              <w:rPr>
                <w:sz w:val="18"/>
                <w:szCs w:val="18"/>
              </w:rPr>
            </w:pPr>
            <w:r w:rsidRPr="009624CA">
              <w:rPr>
                <w:sz w:val="18"/>
                <w:szCs w:val="18"/>
              </w:rPr>
              <w:t>200 (код КВР 810+830+850+860</w:t>
            </w:r>
            <w:r>
              <w:rPr>
                <w:sz w:val="18"/>
                <w:szCs w:val="18"/>
              </w:rPr>
              <w:t>+880</w:t>
            </w:r>
            <w:r w:rsidRPr="009624CA">
              <w:rPr>
                <w:sz w:val="18"/>
                <w:szCs w:val="18"/>
              </w:rPr>
              <w:t>)</w:t>
            </w:r>
          </w:p>
        </w:tc>
        <w:tc>
          <w:tcPr>
            <w:tcW w:w="993" w:type="dxa"/>
          </w:tcPr>
          <w:p w14:paraId="5D10C87B" w14:textId="77777777" w:rsidR="00770CF7" w:rsidRPr="009624CA" w:rsidRDefault="00770CF7" w:rsidP="00770CF7">
            <w:pPr>
              <w:rPr>
                <w:sz w:val="18"/>
                <w:szCs w:val="18"/>
              </w:rPr>
            </w:pPr>
            <w:r w:rsidRPr="009624CA">
              <w:rPr>
                <w:sz w:val="18"/>
                <w:szCs w:val="18"/>
              </w:rPr>
              <w:t>*</w:t>
            </w:r>
          </w:p>
        </w:tc>
        <w:tc>
          <w:tcPr>
            <w:tcW w:w="2690" w:type="dxa"/>
          </w:tcPr>
          <w:p w14:paraId="67E7F936" w14:textId="14955823" w:rsidR="00770CF7" w:rsidRPr="009624CA" w:rsidRDefault="00770CF7" w:rsidP="00770CF7">
            <w:pPr>
              <w:rPr>
                <w:sz w:val="18"/>
                <w:szCs w:val="18"/>
              </w:rPr>
            </w:pPr>
            <w:r w:rsidRPr="009624CA">
              <w:rPr>
                <w:sz w:val="18"/>
                <w:szCs w:val="18"/>
              </w:rPr>
              <w:t>Показатель по КВР 800 &lt;&gt; сумма показателей по кодам КВР 810+830+850+860</w:t>
            </w:r>
            <w:r>
              <w:rPr>
                <w:sz w:val="18"/>
                <w:szCs w:val="18"/>
              </w:rPr>
              <w:t>+880</w:t>
            </w:r>
            <w:r w:rsidRPr="009624CA">
              <w:rPr>
                <w:sz w:val="18"/>
                <w:szCs w:val="18"/>
              </w:rPr>
              <w:t xml:space="preserve"> - недопустимо</w:t>
            </w:r>
          </w:p>
        </w:tc>
        <w:tc>
          <w:tcPr>
            <w:tcW w:w="851" w:type="dxa"/>
          </w:tcPr>
          <w:p w14:paraId="49508759"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3D9B4371" w14:textId="2219244A" w:rsidR="00770CF7" w:rsidRPr="009624CA" w:rsidRDefault="00770CF7" w:rsidP="00770CF7">
            <w:pPr>
              <w:rPr>
                <w:sz w:val="18"/>
                <w:szCs w:val="18"/>
              </w:rPr>
            </w:pPr>
            <w:r w:rsidRPr="009624CA">
              <w:rPr>
                <w:sz w:val="18"/>
                <w:szCs w:val="18"/>
              </w:rPr>
              <w:t>Б</w:t>
            </w:r>
          </w:p>
        </w:tc>
      </w:tr>
      <w:tr w:rsidR="00770CF7" w:rsidRPr="00727C29" w14:paraId="249E136A" w14:textId="08771840" w:rsidTr="00770CF7">
        <w:tc>
          <w:tcPr>
            <w:tcW w:w="803" w:type="dxa"/>
          </w:tcPr>
          <w:p w14:paraId="16A3F5BE" w14:textId="77777777" w:rsidR="00770CF7" w:rsidRPr="009624CA" w:rsidRDefault="00770CF7" w:rsidP="00770CF7">
            <w:pPr>
              <w:rPr>
                <w:sz w:val="18"/>
                <w:szCs w:val="18"/>
              </w:rPr>
            </w:pPr>
            <w:r w:rsidRPr="009624CA">
              <w:rPr>
                <w:sz w:val="18"/>
                <w:szCs w:val="18"/>
              </w:rPr>
              <w:t>82</w:t>
            </w:r>
          </w:p>
        </w:tc>
        <w:tc>
          <w:tcPr>
            <w:tcW w:w="1349" w:type="dxa"/>
          </w:tcPr>
          <w:p w14:paraId="33225A35" w14:textId="77777777" w:rsidR="00770CF7" w:rsidRPr="009624CA" w:rsidRDefault="00770CF7" w:rsidP="00770CF7">
            <w:pPr>
              <w:rPr>
                <w:sz w:val="18"/>
                <w:szCs w:val="18"/>
              </w:rPr>
            </w:pPr>
            <w:r w:rsidRPr="009624CA">
              <w:rPr>
                <w:sz w:val="18"/>
                <w:szCs w:val="18"/>
              </w:rPr>
              <w:t>200 (код КВР 830)</w:t>
            </w:r>
          </w:p>
        </w:tc>
        <w:tc>
          <w:tcPr>
            <w:tcW w:w="778" w:type="dxa"/>
          </w:tcPr>
          <w:p w14:paraId="47EB7740" w14:textId="77777777" w:rsidR="00770CF7" w:rsidRPr="009624CA" w:rsidRDefault="00770CF7" w:rsidP="00770CF7">
            <w:pPr>
              <w:rPr>
                <w:sz w:val="18"/>
                <w:szCs w:val="18"/>
              </w:rPr>
            </w:pPr>
            <w:r w:rsidRPr="009624CA">
              <w:rPr>
                <w:sz w:val="18"/>
                <w:szCs w:val="18"/>
              </w:rPr>
              <w:t>*</w:t>
            </w:r>
          </w:p>
        </w:tc>
        <w:tc>
          <w:tcPr>
            <w:tcW w:w="881" w:type="dxa"/>
          </w:tcPr>
          <w:p w14:paraId="2F4A9D7B" w14:textId="77777777" w:rsidR="00770CF7" w:rsidRPr="009624CA" w:rsidRDefault="00770CF7" w:rsidP="00770CF7">
            <w:pPr>
              <w:rPr>
                <w:sz w:val="18"/>
                <w:szCs w:val="18"/>
              </w:rPr>
            </w:pPr>
            <w:r w:rsidRPr="009624CA">
              <w:rPr>
                <w:sz w:val="18"/>
                <w:szCs w:val="18"/>
              </w:rPr>
              <w:t>=</w:t>
            </w:r>
          </w:p>
        </w:tc>
        <w:tc>
          <w:tcPr>
            <w:tcW w:w="1354" w:type="dxa"/>
          </w:tcPr>
          <w:p w14:paraId="5C88393F" w14:textId="77777777" w:rsidR="00770CF7" w:rsidRPr="009624CA" w:rsidRDefault="00770CF7" w:rsidP="00770CF7">
            <w:pPr>
              <w:rPr>
                <w:sz w:val="18"/>
                <w:szCs w:val="18"/>
              </w:rPr>
            </w:pPr>
            <w:r w:rsidRPr="009624CA">
              <w:rPr>
                <w:sz w:val="18"/>
                <w:szCs w:val="18"/>
              </w:rPr>
              <w:t>200 (код КВР 831+832)</w:t>
            </w:r>
          </w:p>
        </w:tc>
        <w:tc>
          <w:tcPr>
            <w:tcW w:w="993" w:type="dxa"/>
          </w:tcPr>
          <w:p w14:paraId="7108FD40" w14:textId="77777777" w:rsidR="00770CF7" w:rsidRPr="009624CA" w:rsidRDefault="00770CF7" w:rsidP="00770CF7">
            <w:pPr>
              <w:rPr>
                <w:sz w:val="18"/>
                <w:szCs w:val="18"/>
              </w:rPr>
            </w:pPr>
            <w:r w:rsidRPr="009624CA">
              <w:rPr>
                <w:sz w:val="18"/>
                <w:szCs w:val="18"/>
              </w:rPr>
              <w:t>*</w:t>
            </w:r>
          </w:p>
        </w:tc>
        <w:tc>
          <w:tcPr>
            <w:tcW w:w="2690" w:type="dxa"/>
          </w:tcPr>
          <w:p w14:paraId="00E87884" w14:textId="2C57DBA4" w:rsidR="00770CF7" w:rsidRPr="009624CA" w:rsidRDefault="00770CF7" w:rsidP="00770CF7">
            <w:pPr>
              <w:rPr>
                <w:sz w:val="18"/>
                <w:szCs w:val="18"/>
              </w:rPr>
            </w:pPr>
            <w:r w:rsidRPr="009624CA">
              <w:rPr>
                <w:sz w:val="18"/>
                <w:szCs w:val="18"/>
              </w:rPr>
              <w:t>Показатель по КВР 830 &lt;&gt; сумма показателей по КВР 831+832 - недопустимо</w:t>
            </w:r>
          </w:p>
        </w:tc>
        <w:tc>
          <w:tcPr>
            <w:tcW w:w="851" w:type="dxa"/>
          </w:tcPr>
          <w:p w14:paraId="71640198"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5BEA0CB1" w14:textId="3991F7FC" w:rsidR="00770CF7" w:rsidRPr="009624CA" w:rsidRDefault="00770CF7" w:rsidP="00770CF7">
            <w:pPr>
              <w:rPr>
                <w:sz w:val="18"/>
                <w:szCs w:val="18"/>
              </w:rPr>
            </w:pPr>
            <w:r w:rsidRPr="009624CA">
              <w:rPr>
                <w:sz w:val="18"/>
                <w:szCs w:val="18"/>
              </w:rPr>
              <w:t>Б</w:t>
            </w:r>
          </w:p>
        </w:tc>
      </w:tr>
      <w:tr w:rsidR="00770CF7" w:rsidRPr="00727C29" w14:paraId="21E3D3F4" w14:textId="3CF5BA0B" w:rsidTr="00770CF7">
        <w:tc>
          <w:tcPr>
            <w:tcW w:w="803" w:type="dxa"/>
          </w:tcPr>
          <w:p w14:paraId="5F5B9DCD" w14:textId="77777777" w:rsidR="00770CF7" w:rsidRPr="009624CA" w:rsidRDefault="00770CF7" w:rsidP="00770CF7">
            <w:pPr>
              <w:rPr>
                <w:sz w:val="18"/>
                <w:szCs w:val="18"/>
              </w:rPr>
            </w:pPr>
            <w:r w:rsidRPr="009624CA">
              <w:rPr>
                <w:sz w:val="18"/>
                <w:szCs w:val="18"/>
              </w:rPr>
              <w:t>83</w:t>
            </w:r>
          </w:p>
        </w:tc>
        <w:tc>
          <w:tcPr>
            <w:tcW w:w="1349" w:type="dxa"/>
          </w:tcPr>
          <w:p w14:paraId="186CE6D9" w14:textId="77777777" w:rsidR="00770CF7" w:rsidRPr="009624CA" w:rsidRDefault="00770CF7" w:rsidP="00770CF7">
            <w:pPr>
              <w:rPr>
                <w:sz w:val="18"/>
                <w:szCs w:val="18"/>
              </w:rPr>
            </w:pPr>
            <w:r w:rsidRPr="009624CA">
              <w:rPr>
                <w:sz w:val="18"/>
                <w:szCs w:val="18"/>
              </w:rPr>
              <w:t>200 (код КВР 850)</w:t>
            </w:r>
          </w:p>
        </w:tc>
        <w:tc>
          <w:tcPr>
            <w:tcW w:w="778" w:type="dxa"/>
          </w:tcPr>
          <w:p w14:paraId="24E0C556" w14:textId="77777777" w:rsidR="00770CF7" w:rsidRPr="009624CA" w:rsidRDefault="00770CF7" w:rsidP="00770CF7">
            <w:pPr>
              <w:rPr>
                <w:sz w:val="18"/>
                <w:szCs w:val="18"/>
              </w:rPr>
            </w:pPr>
            <w:r w:rsidRPr="009624CA">
              <w:rPr>
                <w:sz w:val="18"/>
                <w:szCs w:val="18"/>
              </w:rPr>
              <w:t>*</w:t>
            </w:r>
          </w:p>
        </w:tc>
        <w:tc>
          <w:tcPr>
            <w:tcW w:w="881" w:type="dxa"/>
          </w:tcPr>
          <w:p w14:paraId="5DFF380D" w14:textId="77777777" w:rsidR="00770CF7" w:rsidRPr="009624CA" w:rsidRDefault="00770CF7" w:rsidP="00770CF7">
            <w:pPr>
              <w:rPr>
                <w:sz w:val="18"/>
                <w:szCs w:val="18"/>
              </w:rPr>
            </w:pPr>
            <w:r w:rsidRPr="009624CA">
              <w:rPr>
                <w:sz w:val="18"/>
                <w:szCs w:val="18"/>
              </w:rPr>
              <w:t>=</w:t>
            </w:r>
          </w:p>
        </w:tc>
        <w:tc>
          <w:tcPr>
            <w:tcW w:w="1354" w:type="dxa"/>
          </w:tcPr>
          <w:p w14:paraId="23163353" w14:textId="77777777" w:rsidR="00770CF7" w:rsidRPr="009624CA" w:rsidRDefault="00770CF7" w:rsidP="00770CF7">
            <w:pPr>
              <w:rPr>
                <w:sz w:val="18"/>
                <w:szCs w:val="18"/>
              </w:rPr>
            </w:pPr>
            <w:r w:rsidRPr="009624CA">
              <w:rPr>
                <w:sz w:val="18"/>
                <w:szCs w:val="18"/>
              </w:rPr>
              <w:t>200 (код КВР 851+852+853)</w:t>
            </w:r>
          </w:p>
        </w:tc>
        <w:tc>
          <w:tcPr>
            <w:tcW w:w="993" w:type="dxa"/>
          </w:tcPr>
          <w:p w14:paraId="25BBC082" w14:textId="77777777" w:rsidR="00770CF7" w:rsidRPr="009624CA" w:rsidRDefault="00770CF7" w:rsidP="00770CF7">
            <w:pPr>
              <w:rPr>
                <w:sz w:val="18"/>
                <w:szCs w:val="18"/>
              </w:rPr>
            </w:pPr>
            <w:r w:rsidRPr="009624CA">
              <w:rPr>
                <w:sz w:val="18"/>
                <w:szCs w:val="18"/>
              </w:rPr>
              <w:t>*</w:t>
            </w:r>
          </w:p>
        </w:tc>
        <w:tc>
          <w:tcPr>
            <w:tcW w:w="2690" w:type="dxa"/>
          </w:tcPr>
          <w:p w14:paraId="2ED50E66" w14:textId="4191E604" w:rsidR="00770CF7" w:rsidRPr="009624CA" w:rsidRDefault="00770CF7" w:rsidP="00770CF7">
            <w:pPr>
              <w:rPr>
                <w:sz w:val="18"/>
                <w:szCs w:val="18"/>
              </w:rPr>
            </w:pPr>
            <w:r w:rsidRPr="009624CA">
              <w:rPr>
                <w:sz w:val="18"/>
                <w:szCs w:val="18"/>
              </w:rPr>
              <w:t>Показатель по КВР 850 &lt;&gt; сумма показателей по КВР 851+852+853 - недопустимо</w:t>
            </w:r>
          </w:p>
        </w:tc>
        <w:tc>
          <w:tcPr>
            <w:tcW w:w="851" w:type="dxa"/>
          </w:tcPr>
          <w:p w14:paraId="3E962A5C" w14:textId="77777777" w:rsidR="00770CF7" w:rsidRPr="009624CA" w:rsidRDefault="00770CF7" w:rsidP="00770CF7">
            <w:pPr>
              <w:rPr>
                <w:sz w:val="18"/>
                <w:szCs w:val="18"/>
              </w:rPr>
            </w:pPr>
            <w:r w:rsidRPr="009624CA">
              <w:rPr>
                <w:sz w:val="18"/>
                <w:szCs w:val="18"/>
              </w:rPr>
              <w:t>АУБУ, РБС-</w:t>
            </w:r>
            <w:r w:rsidRPr="009624CA">
              <w:rPr>
                <w:sz w:val="18"/>
                <w:szCs w:val="18"/>
              </w:rPr>
              <w:lastRenderedPageBreak/>
              <w:t>АУБУ, ГРБС.</w:t>
            </w:r>
          </w:p>
        </w:tc>
        <w:tc>
          <w:tcPr>
            <w:tcW w:w="851" w:type="dxa"/>
          </w:tcPr>
          <w:p w14:paraId="39EF065F" w14:textId="2FE354DE" w:rsidR="00770CF7" w:rsidRPr="009624CA" w:rsidRDefault="00770CF7" w:rsidP="00770CF7">
            <w:pPr>
              <w:rPr>
                <w:sz w:val="18"/>
                <w:szCs w:val="18"/>
              </w:rPr>
            </w:pPr>
            <w:r w:rsidRPr="009624CA">
              <w:rPr>
                <w:sz w:val="18"/>
                <w:szCs w:val="18"/>
              </w:rPr>
              <w:lastRenderedPageBreak/>
              <w:t>Б</w:t>
            </w:r>
          </w:p>
        </w:tc>
      </w:tr>
      <w:tr w:rsidR="00770CF7" w:rsidRPr="00727C29" w14:paraId="3B2D9BE6" w14:textId="21D44434" w:rsidTr="00770CF7">
        <w:tc>
          <w:tcPr>
            <w:tcW w:w="803" w:type="dxa"/>
          </w:tcPr>
          <w:p w14:paraId="3C470AE3" w14:textId="77777777" w:rsidR="00770CF7" w:rsidRPr="009624CA" w:rsidRDefault="00770CF7" w:rsidP="00770CF7">
            <w:pPr>
              <w:rPr>
                <w:sz w:val="18"/>
                <w:szCs w:val="18"/>
              </w:rPr>
            </w:pPr>
            <w:r w:rsidRPr="009624CA">
              <w:rPr>
                <w:sz w:val="18"/>
                <w:szCs w:val="18"/>
              </w:rPr>
              <w:lastRenderedPageBreak/>
              <w:t>84</w:t>
            </w:r>
          </w:p>
        </w:tc>
        <w:tc>
          <w:tcPr>
            <w:tcW w:w="1349" w:type="dxa"/>
          </w:tcPr>
          <w:p w14:paraId="2B19AF12" w14:textId="77777777" w:rsidR="00770CF7" w:rsidRPr="009624CA" w:rsidRDefault="00770CF7" w:rsidP="00770CF7">
            <w:pPr>
              <w:rPr>
                <w:sz w:val="18"/>
                <w:szCs w:val="18"/>
              </w:rPr>
            </w:pPr>
            <w:r w:rsidRPr="009624CA">
              <w:rPr>
                <w:sz w:val="18"/>
                <w:szCs w:val="18"/>
              </w:rPr>
              <w:t>200 (код КВР 860)</w:t>
            </w:r>
          </w:p>
        </w:tc>
        <w:tc>
          <w:tcPr>
            <w:tcW w:w="778" w:type="dxa"/>
          </w:tcPr>
          <w:p w14:paraId="135E1929" w14:textId="77777777" w:rsidR="00770CF7" w:rsidRPr="009624CA" w:rsidRDefault="00770CF7" w:rsidP="00770CF7">
            <w:pPr>
              <w:rPr>
                <w:sz w:val="18"/>
                <w:szCs w:val="18"/>
              </w:rPr>
            </w:pPr>
            <w:r w:rsidRPr="009624CA">
              <w:rPr>
                <w:sz w:val="18"/>
                <w:szCs w:val="18"/>
              </w:rPr>
              <w:t>*</w:t>
            </w:r>
          </w:p>
        </w:tc>
        <w:tc>
          <w:tcPr>
            <w:tcW w:w="881" w:type="dxa"/>
          </w:tcPr>
          <w:p w14:paraId="1BF808A6" w14:textId="77777777" w:rsidR="00770CF7" w:rsidRPr="009624CA" w:rsidRDefault="00770CF7" w:rsidP="00770CF7">
            <w:pPr>
              <w:rPr>
                <w:sz w:val="18"/>
                <w:szCs w:val="18"/>
              </w:rPr>
            </w:pPr>
            <w:r w:rsidRPr="009624CA">
              <w:rPr>
                <w:sz w:val="18"/>
                <w:szCs w:val="18"/>
              </w:rPr>
              <w:t>=</w:t>
            </w:r>
          </w:p>
        </w:tc>
        <w:tc>
          <w:tcPr>
            <w:tcW w:w="1354" w:type="dxa"/>
          </w:tcPr>
          <w:p w14:paraId="1570781D" w14:textId="77777777" w:rsidR="00770CF7" w:rsidRPr="009624CA" w:rsidRDefault="00770CF7" w:rsidP="00770CF7">
            <w:pPr>
              <w:rPr>
                <w:sz w:val="18"/>
                <w:szCs w:val="18"/>
              </w:rPr>
            </w:pPr>
            <w:r w:rsidRPr="009624CA">
              <w:rPr>
                <w:sz w:val="18"/>
                <w:szCs w:val="18"/>
              </w:rPr>
              <w:t>200 (код КВР 862+863)</w:t>
            </w:r>
          </w:p>
        </w:tc>
        <w:tc>
          <w:tcPr>
            <w:tcW w:w="993" w:type="dxa"/>
          </w:tcPr>
          <w:p w14:paraId="16BC9FAB" w14:textId="77777777" w:rsidR="00770CF7" w:rsidRPr="009624CA" w:rsidRDefault="00770CF7" w:rsidP="00770CF7">
            <w:pPr>
              <w:rPr>
                <w:sz w:val="18"/>
                <w:szCs w:val="18"/>
              </w:rPr>
            </w:pPr>
            <w:r w:rsidRPr="009624CA">
              <w:rPr>
                <w:sz w:val="18"/>
                <w:szCs w:val="18"/>
              </w:rPr>
              <w:t>*</w:t>
            </w:r>
          </w:p>
        </w:tc>
        <w:tc>
          <w:tcPr>
            <w:tcW w:w="2690" w:type="dxa"/>
          </w:tcPr>
          <w:p w14:paraId="5D462043" w14:textId="1531ED37" w:rsidR="00770CF7" w:rsidRPr="009624CA" w:rsidRDefault="00770CF7" w:rsidP="00770CF7">
            <w:pPr>
              <w:rPr>
                <w:sz w:val="18"/>
                <w:szCs w:val="18"/>
              </w:rPr>
            </w:pPr>
            <w:r w:rsidRPr="009624CA">
              <w:rPr>
                <w:sz w:val="18"/>
                <w:szCs w:val="18"/>
              </w:rPr>
              <w:t>Показатель по КВР 860 &lt;&gt; сумма показателей по КВР 862+863 - недопустимо</w:t>
            </w:r>
          </w:p>
        </w:tc>
        <w:tc>
          <w:tcPr>
            <w:tcW w:w="851" w:type="dxa"/>
          </w:tcPr>
          <w:p w14:paraId="66508C92"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674942A0" w14:textId="3F3B85B7" w:rsidR="00770CF7" w:rsidRPr="009624CA" w:rsidRDefault="00770CF7" w:rsidP="00770CF7">
            <w:pPr>
              <w:rPr>
                <w:sz w:val="18"/>
                <w:szCs w:val="18"/>
              </w:rPr>
            </w:pPr>
            <w:r w:rsidRPr="009624CA">
              <w:rPr>
                <w:sz w:val="18"/>
                <w:szCs w:val="18"/>
              </w:rPr>
              <w:t>Б</w:t>
            </w:r>
          </w:p>
        </w:tc>
      </w:tr>
      <w:tr w:rsidR="00770CF7" w:rsidRPr="00727C29" w14:paraId="17960B89" w14:textId="008DD5C3" w:rsidTr="00770CF7">
        <w:tc>
          <w:tcPr>
            <w:tcW w:w="803" w:type="dxa"/>
          </w:tcPr>
          <w:p w14:paraId="5FC29EBE" w14:textId="77777777" w:rsidR="00770CF7" w:rsidRPr="009624CA" w:rsidRDefault="00770CF7" w:rsidP="00770CF7">
            <w:pPr>
              <w:rPr>
                <w:sz w:val="18"/>
                <w:szCs w:val="18"/>
              </w:rPr>
            </w:pPr>
            <w:r w:rsidRPr="009624CA">
              <w:rPr>
                <w:sz w:val="18"/>
                <w:szCs w:val="18"/>
              </w:rPr>
              <w:t>85</w:t>
            </w:r>
          </w:p>
        </w:tc>
        <w:tc>
          <w:tcPr>
            <w:tcW w:w="1349" w:type="dxa"/>
          </w:tcPr>
          <w:p w14:paraId="605CF394" w14:textId="77777777" w:rsidR="00770CF7" w:rsidRPr="009624CA" w:rsidRDefault="00770CF7" w:rsidP="00770CF7">
            <w:pPr>
              <w:rPr>
                <w:sz w:val="18"/>
                <w:szCs w:val="18"/>
              </w:rPr>
            </w:pPr>
            <w:r w:rsidRPr="009624CA">
              <w:rPr>
                <w:sz w:val="18"/>
                <w:szCs w:val="18"/>
              </w:rPr>
              <w:t>590</w:t>
            </w:r>
          </w:p>
        </w:tc>
        <w:tc>
          <w:tcPr>
            <w:tcW w:w="778" w:type="dxa"/>
          </w:tcPr>
          <w:p w14:paraId="68F9611C" w14:textId="77777777" w:rsidR="00770CF7" w:rsidRPr="009624CA" w:rsidRDefault="00770CF7" w:rsidP="00770CF7">
            <w:pPr>
              <w:rPr>
                <w:sz w:val="18"/>
                <w:szCs w:val="18"/>
              </w:rPr>
            </w:pPr>
            <w:r w:rsidRPr="009624CA">
              <w:rPr>
                <w:sz w:val="18"/>
                <w:szCs w:val="18"/>
              </w:rPr>
              <w:t>*</w:t>
            </w:r>
          </w:p>
        </w:tc>
        <w:tc>
          <w:tcPr>
            <w:tcW w:w="881" w:type="dxa"/>
          </w:tcPr>
          <w:p w14:paraId="420F620A" w14:textId="77777777" w:rsidR="00770CF7" w:rsidRPr="009624CA" w:rsidRDefault="00770CF7" w:rsidP="00770CF7">
            <w:pPr>
              <w:rPr>
                <w:sz w:val="18"/>
                <w:szCs w:val="18"/>
              </w:rPr>
            </w:pPr>
            <w:r w:rsidRPr="009624CA">
              <w:rPr>
                <w:sz w:val="18"/>
                <w:szCs w:val="18"/>
              </w:rPr>
              <w:t>=</w:t>
            </w:r>
          </w:p>
        </w:tc>
        <w:tc>
          <w:tcPr>
            <w:tcW w:w="1354" w:type="dxa"/>
          </w:tcPr>
          <w:p w14:paraId="6330DE91" w14:textId="77777777" w:rsidR="00770CF7" w:rsidRPr="009624CA" w:rsidRDefault="00770CF7" w:rsidP="00770CF7">
            <w:pPr>
              <w:rPr>
                <w:sz w:val="18"/>
                <w:szCs w:val="18"/>
              </w:rPr>
            </w:pPr>
            <w:r w:rsidRPr="009624CA">
              <w:rPr>
                <w:sz w:val="18"/>
                <w:szCs w:val="18"/>
              </w:rPr>
              <w:t>591+592</w:t>
            </w:r>
          </w:p>
        </w:tc>
        <w:tc>
          <w:tcPr>
            <w:tcW w:w="993" w:type="dxa"/>
          </w:tcPr>
          <w:p w14:paraId="64D73EB5" w14:textId="77777777" w:rsidR="00770CF7" w:rsidRPr="009624CA" w:rsidRDefault="00770CF7" w:rsidP="00770CF7">
            <w:pPr>
              <w:rPr>
                <w:sz w:val="18"/>
                <w:szCs w:val="18"/>
              </w:rPr>
            </w:pPr>
            <w:r w:rsidRPr="009624CA">
              <w:rPr>
                <w:sz w:val="18"/>
                <w:szCs w:val="18"/>
              </w:rPr>
              <w:t>*</w:t>
            </w:r>
          </w:p>
        </w:tc>
        <w:tc>
          <w:tcPr>
            <w:tcW w:w="2690" w:type="dxa"/>
          </w:tcPr>
          <w:p w14:paraId="308DA462" w14:textId="77777777" w:rsidR="00770CF7" w:rsidRPr="009624CA" w:rsidRDefault="00770CF7" w:rsidP="00770CF7">
            <w:pPr>
              <w:autoSpaceDE w:val="0"/>
              <w:autoSpaceDN w:val="0"/>
              <w:adjustRightInd w:val="0"/>
              <w:rPr>
                <w:sz w:val="18"/>
                <w:szCs w:val="18"/>
              </w:rPr>
            </w:pPr>
            <w:r w:rsidRPr="009624CA">
              <w:rPr>
                <w:sz w:val="18"/>
                <w:szCs w:val="18"/>
              </w:rPr>
              <w:t>Стр.590 &lt;&gt; Стр.591+Стр.592 - недопустимо</w:t>
            </w:r>
          </w:p>
        </w:tc>
        <w:tc>
          <w:tcPr>
            <w:tcW w:w="851" w:type="dxa"/>
          </w:tcPr>
          <w:p w14:paraId="44E81C64" w14:textId="77777777" w:rsidR="00770CF7" w:rsidRPr="009624CA" w:rsidRDefault="00770CF7" w:rsidP="00770CF7">
            <w:pPr>
              <w:autoSpaceDE w:val="0"/>
              <w:autoSpaceDN w:val="0"/>
              <w:adjustRightInd w:val="0"/>
              <w:rPr>
                <w:sz w:val="18"/>
                <w:szCs w:val="18"/>
              </w:rPr>
            </w:pPr>
            <w:r w:rsidRPr="009624CA">
              <w:rPr>
                <w:sz w:val="18"/>
                <w:szCs w:val="18"/>
              </w:rPr>
              <w:t>АУБУ, РБС-АУБУ, ГРБС.</w:t>
            </w:r>
          </w:p>
        </w:tc>
        <w:tc>
          <w:tcPr>
            <w:tcW w:w="851" w:type="dxa"/>
          </w:tcPr>
          <w:p w14:paraId="5C4E40F3" w14:textId="698598BE" w:rsidR="00770CF7" w:rsidRPr="009624CA" w:rsidRDefault="00770CF7" w:rsidP="00770CF7">
            <w:pPr>
              <w:autoSpaceDE w:val="0"/>
              <w:autoSpaceDN w:val="0"/>
              <w:adjustRightInd w:val="0"/>
              <w:rPr>
                <w:sz w:val="18"/>
                <w:szCs w:val="18"/>
              </w:rPr>
            </w:pPr>
            <w:r w:rsidRPr="009624CA">
              <w:rPr>
                <w:sz w:val="18"/>
                <w:szCs w:val="18"/>
              </w:rPr>
              <w:t>Б</w:t>
            </w:r>
          </w:p>
        </w:tc>
      </w:tr>
      <w:tr w:rsidR="00770CF7" w:rsidRPr="00727C29" w14:paraId="2DF2CF17" w14:textId="411EA370" w:rsidTr="00770CF7">
        <w:tc>
          <w:tcPr>
            <w:tcW w:w="803" w:type="dxa"/>
          </w:tcPr>
          <w:p w14:paraId="72454D20" w14:textId="77777777" w:rsidR="00770CF7" w:rsidRPr="009624CA" w:rsidRDefault="00770CF7" w:rsidP="00770CF7">
            <w:pPr>
              <w:rPr>
                <w:sz w:val="18"/>
                <w:szCs w:val="18"/>
              </w:rPr>
            </w:pPr>
            <w:r w:rsidRPr="009624CA">
              <w:rPr>
                <w:sz w:val="18"/>
                <w:szCs w:val="18"/>
              </w:rPr>
              <w:t>88</w:t>
            </w:r>
          </w:p>
        </w:tc>
        <w:tc>
          <w:tcPr>
            <w:tcW w:w="1349" w:type="dxa"/>
          </w:tcPr>
          <w:p w14:paraId="678107EF" w14:textId="77777777" w:rsidR="00770CF7" w:rsidRPr="009624CA" w:rsidRDefault="00770CF7" w:rsidP="00770CF7">
            <w:pPr>
              <w:rPr>
                <w:sz w:val="18"/>
                <w:szCs w:val="18"/>
              </w:rPr>
            </w:pPr>
            <w:r w:rsidRPr="009624CA">
              <w:rPr>
                <w:sz w:val="18"/>
                <w:szCs w:val="18"/>
              </w:rPr>
              <w:t>910, 950</w:t>
            </w:r>
          </w:p>
        </w:tc>
        <w:tc>
          <w:tcPr>
            <w:tcW w:w="778" w:type="dxa"/>
          </w:tcPr>
          <w:p w14:paraId="5C1A49AB" w14:textId="77777777" w:rsidR="00770CF7" w:rsidRPr="009624CA" w:rsidRDefault="00770CF7" w:rsidP="00770CF7">
            <w:pPr>
              <w:rPr>
                <w:sz w:val="18"/>
                <w:szCs w:val="18"/>
              </w:rPr>
            </w:pPr>
            <w:r w:rsidRPr="009624CA">
              <w:rPr>
                <w:sz w:val="18"/>
                <w:szCs w:val="18"/>
              </w:rPr>
              <w:t>*</w:t>
            </w:r>
          </w:p>
        </w:tc>
        <w:tc>
          <w:tcPr>
            <w:tcW w:w="881" w:type="dxa"/>
          </w:tcPr>
          <w:p w14:paraId="778909E6" w14:textId="77777777" w:rsidR="00770CF7" w:rsidRPr="00C27B9D" w:rsidRDefault="00770CF7" w:rsidP="00770CF7">
            <w:pPr>
              <w:rPr>
                <w:sz w:val="18"/>
                <w:szCs w:val="18"/>
              </w:rPr>
            </w:pPr>
            <w:r w:rsidRPr="00C27B9D">
              <w:rPr>
                <w:sz w:val="18"/>
                <w:szCs w:val="18"/>
              </w:rPr>
              <w:t>&gt;=0</w:t>
            </w:r>
          </w:p>
        </w:tc>
        <w:tc>
          <w:tcPr>
            <w:tcW w:w="1354" w:type="dxa"/>
          </w:tcPr>
          <w:p w14:paraId="5F4DA228" w14:textId="77777777" w:rsidR="00770CF7" w:rsidRPr="00C27B9D" w:rsidRDefault="00770CF7" w:rsidP="00770CF7">
            <w:pPr>
              <w:rPr>
                <w:sz w:val="18"/>
                <w:szCs w:val="18"/>
              </w:rPr>
            </w:pPr>
            <w:r w:rsidRPr="00C27B9D">
              <w:rPr>
                <w:sz w:val="18"/>
                <w:szCs w:val="18"/>
              </w:rPr>
              <w:t>*</w:t>
            </w:r>
          </w:p>
        </w:tc>
        <w:tc>
          <w:tcPr>
            <w:tcW w:w="993" w:type="dxa"/>
          </w:tcPr>
          <w:p w14:paraId="4052BE0F" w14:textId="77777777" w:rsidR="00770CF7" w:rsidRPr="00C27B9D" w:rsidRDefault="00770CF7" w:rsidP="00770CF7">
            <w:pPr>
              <w:rPr>
                <w:sz w:val="18"/>
                <w:szCs w:val="18"/>
              </w:rPr>
            </w:pPr>
            <w:r w:rsidRPr="00C27B9D">
              <w:rPr>
                <w:sz w:val="18"/>
                <w:szCs w:val="18"/>
              </w:rPr>
              <w:t>*</w:t>
            </w:r>
          </w:p>
        </w:tc>
        <w:tc>
          <w:tcPr>
            <w:tcW w:w="2690" w:type="dxa"/>
          </w:tcPr>
          <w:p w14:paraId="41522402" w14:textId="77777777" w:rsidR="00770CF7" w:rsidRPr="009624CA" w:rsidRDefault="00770CF7" w:rsidP="00770CF7">
            <w:pPr>
              <w:autoSpaceDE w:val="0"/>
              <w:autoSpaceDN w:val="0"/>
              <w:adjustRightInd w:val="0"/>
              <w:rPr>
                <w:sz w:val="18"/>
                <w:szCs w:val="18"/>
              </w:rPr>
            </w:pPr>
            <w:r w:rsidRPr="009624CA">
              <w:rPr>
                <w:sz w:val="18"/>
                <w:szCs w:val="18"/>
              </w:rPr>
              <w:t>В разделе 4 Отчета ф. 0503737 показатели подлежат отражению со знаком «плюс».</w:t>
            </w:r>
          </w:p>
        </w:tc>
        <w:tc>
          <w:tcPr>
            <w:tcW w:w="851" w:type="dxa"/>
          </w:tcPr>
          <w:p w14:paraId="073C4369" w14:textId="77777777" w:rsidR="00770CF7" w:rsidRPr="009624CA" w:rsidRDefault="00770CF7" w:rsidP="00770CF7">
            <w:pPr>
              <w:autoSpaceDE w:val="0"/>
              <w:autoSpaceDN w:val="0"/>
              <w:adjustRightInd w:val="0"/>
              <w:rPr>
                <w:sz w:val="18"/>
                <w:szCs w:val="18"/>
              </w:rPr>
            </w:pPr>
            <w:r w:rsidRPr="009624CA">
              <w:rPr>
                <w:sz w:val="18"/>
                <w:szCs w:val="18"/>
              </w:rPr>
              <w:t>АУБУ, РБС-АУБУ, ГРБС.</w:t>
            </w:r>
          </w:p>
        </w:tc>
        <w:tc>
          <w:tcPr>
            <w:tcW w:w="851" w:type="dxa"/>
          </w:tcPr>
          <w:p w14:paraId="4F70D9FA" w14:textId="45419401" w:rsidR="00770CF7" w:rsidRPr="009624CA" w:rsidRDefault="00770CF7" w:rsidP="00770CF7">
            <w:pPr>
              <w:autoSpaceDE w:val="0"/>
              <w:autoSpaceDN w:val="0"/>
              <w:adjustRightInd w:val="0"/>
              <w:rPr>
                <w:sz w:val="18"/>
                <w:szCs w:val="18"/>
              </w:rPr>
            </w:pPr>
            <w:r w:rsidRPr="009624CA">
              <w:rPr>
                <w:sz w:val="18"/>
                <w:szCs w:val="18"/>
              </w:rPr>
              <w:t>Б</w:t>
            </w:r>
          </w:p>
        </w:tc>
      </w:tr>
      <w:tr w:rsidR="00770CF7" w:rsidRPr="00727C29" w14:paraId="0CD1F8C0" w14:textId="376720F1" w:rsidTr="00770CF7">
        <w:tc>
          <w:tcPr>
            <w:tcW w:w="803" w:type="dxa"/>
          </w:tcPr>
          <w:p w14:paraId="56FF64D2" w14:textId="77777777" w:rsidR="00770CF7" w:rsidRPr="009624CA" w:rsidRDefault="00770CF7" w:rsidP="00770CF7">
            <w:pPr>
              <w:rPr>
                <w:sz w:val="18"/>
                <w:szCs w:val="18"/>
              </w:rPr>
            </w:pPr>
            <w:r w:rsidRPr="009624CA">
              <w:rPr>
                <w:sz w:val="18"/>
                <w:szCs w:val="18"/>
              </w:rPr>
              <w:t>89</w:t>
            </w:r>
          </w:p>
        </w:tc>
        <w:tc>
          <w:tcPr>
            <w:tcW w:w="1349" w:type="dxa"/>
          </w:tcPr>
          <w:p w14:paraId="04D3BB9F" w14:textId="77777777" w:rsidR="00770CF7" w:rsidRPr="009624CA" w:rsidRDefault="00770CF7" w:rsidP="00770CF7">
            <w:pPr>
              <w:rPr>
                <w:sz w:val="18"/>
                <w:szCs w:val="18"/>
              </w:rPr>
            </w:pPr>
            <w:r w:rsidRPr="009624CA">
              <w:rPr>
                <w:sz w:val="18"/>
                <w:szCs w:val="18"/>
              </w:rPr>
              <w:t>200 (код КВР 600)</w:t>
            </w:r>
          </w:p>
        </w:tc>
        <w:tc>
          <w:tcPr>
            <w:tcW w:w="778" w:type="dxa"/>
          </w:tcPr>
          <w:p w14:paraId="49D18034" w14:textId="77777777" w:rsidR="00770CF7" w:rsidRPr="009624CA" w:rsidRDefault="00770CF7" w:rsidP="00770CF7">
            <w:pPr>
              <w:rPr>
                <w:sz w:val="18"/>
                <w:szCs w:val="18"/>
              </w:rPr>
            </w:pPr>
            <w:r w:rsidRPr="009624CA">
              <w:rPr>
                <w:sz w:val="18"/>
                <w:szCs w:val="18"/>
              </w:rPr>
              <w:t>*</w:t>
            </w:r>
          </w:p>
        </w:tc>
        <w:tc>
          <w:tcPr>
            <w:tcW w:w="881" w:type="dxa"/>
          </w:tcPr>
          <w:p w14:paraId="053022A3" w14:textId="77777777" w:rsidR="00770CF7" w:rsidRPr="009624CA" w:rsidRDefault="00770CF7" w:rsidP="00770CF7">
            <w:pPr>
              <w:rPr>
                <w:sz w:val="18"/>
                <w:szCs w:val="18"/>
              </w:rPr>
            </w:pPr>
            <w:r w:rsidRPr="009624CA">
              <w:rPr>
                <w:sz w:val="18"/>
                <w:szCs w:val="18"/>
              </w:rPr>
              <w:t>=</w:t>
            </w:r>
          </w:p>
        </w:tc>
        <w:tc>
          <w:tcPr>
            <w:tcW w:w="1354" w:type="dxa"/>
          </w:tcPr>
          <w:p w14:paraId="22AD6F3B" w14:textId="77777777" w:rsidR="00770CF7" w:rsidRPr="009624CA" w:rsidRDefault="00770CF7" w:rsidP="00770CF7">
            <w:pPr>
              <w:rPr>
                <w:sz w:val="18"/>
                <w:szCs w:val="18"/>
              </w:rPr>
            </w:pPr>
            <w:r w:rsidRPr="009624CA">
              <w:rPr>
                <w:sz w:val="18"/>
                <w:szCs w:val="18"/>
              </w:rPr>
              <w:t>200 (код КВР 610+620+630)</w:t>
            </w:r>
          </w:p>
        </w:tc>
        <w:tc>
          <w:tcPr>
            <w:tcW w:w="993" w:type="dxa"/>
          </w:tcPr>
          <w:p w14:paraId="7290DDC2" w14:textId="77777777" w:rsidR="00770CF7" w:rsidRPr="009624CA" w:rsidRDefault="00770CF7" w:rsidP="00770CF7">
            <w:pPr>
              <w:rPr>
                <w:sz w:val="18"/>
                <w:szCs w:val="18"/>
              </w:rPr>
            </w:pPr>
            <w:r w:rsidRPr="009624CA">
              <w:rPr>
                <w:sz w:val="18"/>
                <w:szCs w:val="18"/>
              </w:rPr>
              <w:t>*</w:t>
            </w:r>
          </w:p>
        </w:tc>
        <w:tc>
          <w:tcPr>
            <w:tcW w:w="2690" w:type="dxa"/>
          </w:tcPr>
          <w:p w14:paraId="3A984593" w14:textId="614A1510" w:rsidR="00770CF7" w:rsidRPr="009624CA" w:rsidRDefault="00770CF7" w:rsidP="00770CF7">
            <w:pPr>
              <w:rPr>
                <w:sz w:val="18"/>
                <w:szCs w:val="18"/>
              </w:rPr>
            </w:pPr>
            <w:r w:rsidRPr="009624CA">
              <w:rPr>
                <w:sz w:val="18"/>
                <w:szCs w:val="18"/>
              </w:rPr>
              <w:t>Показатель по КВР 600 &lt;&gt; сумма показателей по кодам КВР 610+620+630 - недопустимо</w:t>
            </w:r>
          </w:p>
        </w:tc>
        <w:tc>
          <w:tcPr>
            <w:tcW w:w="851" w:type="dxa"/>
          </w:tcPr>
          <w:p w14:paraId="7EB1FA08"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0A677E38" w14:textId="7FD7C22D" w:rsidR="00770CF7" w:rsidRPr="009624CA" w:rsidRDefault="00770CF7" w:rsidP="00770CF7">
            <w:pPr>
              <w:rPr>
                <w:sz w:val="18"/>
                <w:szCs w:val="18"/>
              </w:rPr>
            </w:pPr>
            <w:r w:rsidRPr="009624CA">
              <w:rPr>
                <w:sz w:val="18"/>
                <w:szCs w:val="18"/>
              </w:rPr>
              <w:t>Б</w:t>
            </w:r>
          </w:p>
        </w:tc>
      </w:tr>
      <w:tr w:rsidR="00770CF7" w:rsidRPr="00727C29" w14:paraId="30CC11EB" w14:textId="3F61D474" w:rsidTr="00770CF7">
        <w:tc>
          <w:tcPr>
            <w:tcW w:w="803" w:type="dxa"/>
          </w:tcPr>
          <w:p w14:paraId="6E408A54" w14:textId="77777777" w:rsidR="00770CF7" w:rsidRPr="009624CA" w:rsidRDefault="00770CF7" w:rsidP="00770CF7">
            <w:pPr>
              <w:rPr>
                <w:sz w:val="18"/>
                <w:szCs w:val="18"/>
              </w:rPr>
            </w:pPr>
            <w:r w:rsidRPr="009624CA">
              <w:rPr>
                <w:sz w:val="18"/>
                <w:szCs w:val="18"/>
              </w:rPr>
              <w:t>90</w:t>
            </w:r>
          </w:p>
        </w:tc>
        <w:tc>
          <w:tcPr>
            <w:tcW w:w="1349" w:type="dxa"/>
          </w:tcPr>
          <w:p w14:paraId="6CB6579F" w14:textId="77777777" w:rsidR="00770CF7" w:rsidRPr="009624CA" w:rsidRDefault="00770CF7" w:rsidP="00770CF7">
            <w:pPr>
              <w:rPr>
                <w:sz w:val="18"/>
                <w:szCs w:val="18"/>
              </w:rPr>
            </w:pPr>
            <w:r w:rsidRPr="009624CA">
              <w:rPr>
                <w:sz w:val="18"/>
                <w:szCs w:val="18"/>
              </w:rPr>
              <w:t>200 (код КВР 610)</w:t>
            </w:r>
          </w:p>
        </w:tc>
        <w:tc>
          <w:tcPr>
            <w:tcW w:w="778" w:type="dxa"/>
          </w:tcPr>
          <w:p w14:paraId="2A4C4ED2" w14:textId="77777777" w:rsidR="00770CF7" w:rsidRPr="009624CA" w:rsidRDefault="00770CF7" w:rsidP="00770CF7">
            <w:pPr>
              <w:rPr>
                <w:sz w:val="18"/>
                <w:szCs w:val="18"/>
              </w:rPr>
            </w:pPr>
            <w:r w:rsidRPr="009624CA">
              <w:rPr>
                <w:sz w:val="18"/>
                <w:szCs w:val="18"/>
              </w:rPr>
              <w:t>*</w:t>
            </w:r>
          </w:p>
        </w:tc>
        <w:tc>
          <w:tcPr>
            <w:tcW w:w="881" w:type="dxa"/>
          </w:tcPr>
          <w:p w14:paraId="4C78A308" w14:textId="77777777" w:rsidR="00770CF7" w:rsidRPr="009624CA" w:rsidRDefault="00770CF7" w:rsidP="00770CF7">
            <w:pPr>
              <w:rPr>
                <w:sz w:val="18"/>
                <w:szCs w:val="18"/>
              </w:rPr>
            </w:pPr>
            <w:r w:rsidRPr="009624CA">
              <w:rPr>
                <w:sz w:val="18"/>
                <w:szCs w:val="18"/>
              </w:rPr>
              <w:t>=</w:t>
            </w:r>
          </w:p>
        </w:tc>
        <w:tc>
          <w:tcPr>
            <w:tcW w:w="1354" w:type="dxa"/>
          </w:tcPr>
          <w:p w14:paraId="4B135474" w14:textId="77777777" w:rsidR="00770CF7" w:rsidRPr="009624CA" w:rsidRDefault="00770CF7" w:rsidP="00770CF7">
            <w:pPr>
              <w:rPr>
                <w:sz w:val="18"/>
                <w:szCs w:val="18"/>
              </w:rPr>
            </w:pPr>
            <w:r w:rsidRPr="009624CA">
              <w:rPr>
                <w:sz w:val="18"/>
                <w:szCs w:val="18"/>
              </w:rPr>
              <w:t>200 (код КВР 613)</w:t>
            </w:r>
          </w:p>
        </w:tc>
        <w:tc>
          <w:tcPr>
            <w:tcW w:w="993" w:type="dxa"/>
          </w:tcPr>
          <w:p w14:paraId="3F9BCB38" w14:textId="77777777" w:rsidR="00770CF7" w:rsidRPr="009624CA" w:rsidRDefault="00770CF7" w:rsidP="00770CF7">
            <w:pPr>
              <w:rPr>
                <w:sz w:val="18"/>
                <w:szCs w:val="18"/>
              </w:rPr>
            </w:pPr>
            <w:r w:rsidRPr="009624CA">
              <w:rPr>
                <w:sz w:val="18"/>
                <w:szCs w:val="18"/>
              </w:rPr>
              <w:t>*</w:t>
            </w:r>
          </w:p>
        </w:tc>
        <w:tc>
          <w:tcPr>
            <w:tcW w:w="2690" w:type="dxa"/>
          </w:tcPr>
          <w:p w14:paraId="56CFFE75" w14:textId="732B1309" w:rsidR="00770CF7" w:rsidRPr="009624CA" w:rsidRDefault="00770CF7" w:rsidP="00770CF7">
            <w:pPr>
              <w:rPr>
                <w:sz w:val="18"/>
                <w:szCs w:val="18"/>
              </w:rPr>
            </w:pPr>
            <w:r w:rsidRPr="009624CA">
              <w:rPr>
                <w:sz w:val="18"/>
                <w:szCs w:val="18"/>
              </w:rPr>
              <w:t>Показатель по КВР 610 &lt;&gt; сумма показателей по кодам КВР 613 - недопустимо</w:t>
            </w:r>
          </w:p>
        </w:tc>
        <w:tc>
          <w:tcPr>
            <w:tcW w:w="851" w:type="dxa"/>
          </w:tcPr>
          <w:p w14:paraId="0461A38D"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27204321" w14:textId="1341340F" w:rsidR="00770CF7" w:rsidRPr="009624CA" w:rsidRDefault="00770CF7" w:rsidP="00770CF7">
            <w:pPr>
              <w:rPr>
                <w:sz w:val="18"/>
                <w:szCs w:val="18"/>
              </w:rPr>
            </w:pPr>
            <w:r w:rsidRPr="009624CA">
              <w:rPr>
                <w:sz w:val="18"/>
                <w:szCs w:val="18"/>
              </w:rPr>
              <w:t>Б</w:t>
            </w:r>
          </w:p>
        </w:tc>
      </w:tr>
      <w:tr w:rsidR="00770CF7" w:rsidRPr="00727C29" w14:paraId="2C5CDBD7" w14:textId="1BBC0C6D" w:rsidTr="00770CF7">
        <w:tc>
          <w:tcPr>
            <w:tcW w:w="803" w:type="dxa"/>
          </w:tcPr>
          <w:p w14:paraId="1FD838F8" w14:textId="77777777" w:rsidR="00770CF7" w:rsidRPr="009624CA" w:rsidRDefault="00770CF7" w:rsidP="00770CF7">
            <w:pPr>
              <w:rPr>
                <w:sz w:val="18"/>
                <w:szCs w:val="18"/>
              </w:rPr>
            </w:pPr>
            <w:r w:rsidRPr="009624CA">
              <w:rPr>
                <w:sz w:val="18"/>
                <w:szCs w:val="18"/>
              </w:rPr>
              <w:t>91</w:t>
            </w:r>
          </w:p>
        </w:tc>
        <w:tc>
          <w:tcPr>
            <w:tcW w:w="1349" w:type="dxa"/>
          </w:tcPr>
          <w:p w14:paraId="4D944EED" w14:textId="77777777" w:rsidR="00770CF7" w:rsidRPr="009624CA" w:rsidRDefault="00770CF7" w:rsidP="00770CF7">
            <w:pPr>
              <w:rPr>
                <w:sz w:val="18"/>
                <w:szCs w:val="18"/>
              </w:rPr>
            </w:pPr>
            <w:r w:rsidRPr="009624CA">
              <w:rPr>
                <w:sz w:val="18"/>
                <w:szCs w:val="18"/>
              </w:rPr>
              <w:t>200 (код КВР 620)</w:t>
            </w:r>
          </w:p>
        </w:tc>
        <w:tc>
          <w:tcPr>
            <w:tcW w:w="778" w:type="dxa"/>
          </w:tcPr>
          <w:p w14:paraId="4DA4B476" w14:textId="77777777" w:rsidR="00770CF7" w:rsidRPr="009624CA" w:rsidRDefault="00770CF7" w:rsidP="00770CF7">
            <w:pPr>
              <w:rPr>
                <w:sz w:val="18"/>
                <w:szCs w:val="18"/>
              </w:rPr>
            </w:pPr>
            <w:r w:rsidRPr="009624CA">
              <w:rPr>
                <w:sz w:val="18"/>
                <w:szCs w:val="18"/>
              </w:rPr>
              <w:t>*</w:t>
            </w:r>
          </w:p>
        </w:tc>
        <w:tc>
          <w:tcPr>
            <w:tcW w:w="881" w:type="dxa"/>
          </w:tcPr>
          <w:p w14:paraId="42ABEEF4" w14:textId="77777777" w:rsidR="00770CF7" w:rsidRPr="009624CA" w:rsidRDefault="00770CF7" w:rsidP="00770CF7">
            <w:pPr>
              <w:rPr>
                <w:sz w:val="18"/>
                <w:szCs w:val="18"/>
              </w:rPr>
            </w:pPr>
            <w:r w:rsidRPr="009624CA">
              <w:rPr>
                <w:sz w:val="18"/>
                <w:szCs w:val="18"/>
              </w:rPr>
              <w:t>=</w:t>
            </w:r>
          </w:p>
        </w:tc>
        <w:tc>
          <w:tcPr>
            <w:tcW w:w="1354" w:type="dxa"/>
          </w:tcPr>
          <w:p w14:paraId="58FAE98B" w14:textId="77777777" w:rsidR="00770CF7" w:rsidRPr="009624CA" w:rsidRDefault="00770CF7" w:rsidP="00770CF7">
            <w:pPr>
              <w:rPr>
                <w:sz w:val="18"/>
                <w:szCs w:val="18"/>
              </w:rPr>
            </w:pPr>
            <w:r w:rsidRPr="009624CA">
              <w:rPr>
                <w:sz w:val="18"/>
                <w:szCs w:val="18"/>
              </w:rPr>
              <w:t>200 (код КВР 623)</w:t>
            </w:r>
          </w:p>
        </w:tc>
        <w:tc>
          <w:tcPr>
            <w:tcW w:w="993" w:type="dxa"/>
          </w:tcPr>
          <w:p w14:paraId="2CDE70B5" w14:textId="77777777" w:rsidR="00770CF7" w:rsidRPr="009624CA" w:rsidRDefault="00770CF7" w:rsidP="00770CF7">
            <w:pPr>
              <w:rPr>
                <w:sz w:val="18"/>
                <w:szCs w:val="18"/>
              </w:rPr>
            </w:pPr>
            <w:r w:rsidRPr="009624CA">
              <w:rPr>
                <w:sz w:val="18"/>
                <w:szCs w:val="18"/>
              </w:rPr>
              <w:t>*</w:t>
            </w:r>
          </w:p>
        </w:tc>
        <w:tc>
          <w:tcPr>
            <w:tcW w:w="2690" w:type="dxa"/>
          </w:tcPr>
          <w:p w14:paraId="6C96A937" w14:textId="7502CF1E" w:rsidR="00770CF7" w:rsidRPr="009624CA" w:rsidRDefault="00770CF7" w:rsidP="00770CF7">
            <w:pPr>
              <w:rPr>
                <w:sz w:val="18"/>
                <w:szCs w:val="18"/>
              </w:rPr>
            </w:pPr>
            <w:r w:rsidRPr="009624CA">
              <w:rPr>
                <w:sz w:val="18"/>
                <w:szCs w:val="18"/>
              </w:rPr>
              <w:t>Показатель по КВР 620 &lt;&gt; сумма показателей по кодам КВР 623 - недопустимо</w:t>
            </w:r>
          </w:p>
        </w:tc>
        <w:tc>
          <w:tcPr>
            <w:tcW w:w="851" w:type="dxa"/>
          </w:tcPr>
          <w:p w14:paraId="6AE69E89" w14:textId="77777777" w:rsidR="00770CF7" w:rsidRPr="009624CA" w:rsidRDefault="00770CF7" w:rsidP="00770CF7">
            <w:pPr>
              <w:rPr>
                <w:sz w:val="18"/>
                <w:szCs w:val="18"/>
              </w:rPr>
            </w:pPr>
            <w:r w:rsidRPr="009624CA">
              <w:rPr>
                <w:sz w:val="18"/>
                <w:szCs w:val="18"/>
              </w:rPr>
              <w:t>АУБУ, РБС-АУБУ, ГРБС.</w:t>
            </w:r>
          </w:p>
        </w:tc>
        <w:tc>
          <w:tcPr>
            <w:tcW w:w="851" w:type="dxa"/>
          </w:tcPr>
          <w:p w14:paraId="1835775C" w14:textId="4776D2BB" w:rsidR="00770CF7" w:rsidRPr="009624CA" w:rsidRDefault="00770CF7" w:rsidP="00770CF7">
            <w:pPr>
              <w:rPr>
                <w:sz w:val="18"/>
                <w:szCs w:val="18"/>
              </w:rPr>
            </w:pPr>
            <w:r w:rsidRPr="009624CA">
              <w:rPr>
                <w:sz w:val="18"/>
                <w:szCs w:val="18"/>
              </w:rPr>
              <w:t>Б</w:t>
            </w:r>
          </w:p>
        </w:tc>
      </w:tr>
      <w:tr w:rsidR="00770CF7" w:rsidRPr="00727C29" w14:paraId="72CA448A" w14:textId="5630BC05" w:rsidTr="00770CF7">
        <w:tc>
          <w:tcPr>
            <w:tcW w:w="803" w:type="dxa"/>
            <w:tcBorders>
              <w:top w:val="single" w:sz="4" w:space="0" w:color="auto"/>
              <w:left w:val="single" w:sz="4" w:space="0" w:color="auto"/>
              <w:bottom w:val="single" w:sz="4" w:space="0" w:color="auto"/>
              <w:right w:val="single" w:sz="4" w:space="0" w:color="auto"/>
            </w:tcBorders>
          </w:tcPr>
          <w:p w14:paraId="016A9A81" w14:textId="77777777" w:rsidR="00770CF7" w:rsidRPr="009624CA" w:rsidRDefault="00770CF7" w:rsidP="00770CF7">
            <w:pPr>
              <w:rPr>
                <w:sz w:val="18"/>
                <w:szCs w:val="18"/>
              </w:rPr>
            </w:pPr>
            <w:r w:rsidRPr="009624CA">
              <w:rPr>
                <w:sz w:val="18"/>
                <w:szCs w:val="18"/>
              </w:rPr>
              <w:t>92</w:t>
            </w:r>
          </w:p>
        </w:tc>
        <w:tc>
          <w:tcPr>
            <w:tcW w:w="1349" w:type="dxa"/>
            <w:tcBorders>
              <w:top w:val="single" w:sz="4" w:space="0" w:color="auto"/>
              <w:left w:val="single" w:sz="4" w:space="0" w:color="auto"/>
              <w:bottom w:val="single" w:sz="4" w:space="0" w:color="auto"/>
              <w:right w:val="single" w:sz="4" w:space="0" w:color="auto"/>
            </w:tcBorders>
          </w:tcPr>
          <w:p w14:paraId="6E460249" w14:textId="77777777" w:rsidR="00770CF7" w:rsidRPr="009624CA" w:rsidRDefault="00770CF7" w:rsidP="00770CF7">
            <w:pPr>
              <w:rPr>
                <w:sz w:val="18"/>
                <w:szCs w:val="18"/>
              </w:rPr>
            </w:pPr>
            <w:r w:rsidRPr="009624CA">
              <w:rPr>
                <w:sz w:val="18"/>
                <w:szCs w:val="18"/>
              </w:rPr>
              <w:t>200 (код КВР 630)</w:t>
            </w:r>
          </w:p>
        </w:tc>
        <w:tc>
          <w:tcPr>
            <w:tcW w:w="778" w:type="dxa"/>
            <w:tcBorders>
              <w:top w:val="single" w:sz="4" w:space="0" w:color="auto"/>
              <w:left w:val="single" w:sz="4" w:space="0" w:color="auto"/>
              <w:bottom w:val="single" w:sz="4" w:space="0" w:color="auto"/>
              <w:right w:val="single" w:sz="4" w:space="0" w:color="auto"/>
            </w:tcBorders>
          </w:tcPr>
          <w:p w14:paraId="0ED28A82" w14:textId="77777777" w:rsidR="00770CF7" w:rsidRPr="009624CA" w:rsidRDefault="00770CF7" w:rsidP="00770CF7">
            <w:pPr>
              <w:rPr>
                <w:sz w:val="18"/>
                <w:szCs w:val="18"/>
              </w:rPr>
            </w:pPr>
            <w:r w:rsidRPr="009624CA">
              <w:rPr>
                <w:sz w:val="18"/>
                <w:szCs w:val="18"/>
              </w:rPr>
              <w:t>*</w:t>
            </w:r>
          </w:p>
        </w:tc>
        <w:tc>
          <w:tcPr>
            <w:tcW w:w="881" w:type="dxa"/>
            <w:tcBorders>
              <w:top w:val="single" w:sz="4" w:space="0" w:color="auto"/>
              <w:left w:val="single" w:sz="4" w:space="0" w:color="auto"/>
              <w:bottom w:val="single" w:sz="4" w:space="0" w:color="auto"/>
              <w:right w:val="single" w:sz="4" w:space="0" w:color="auto"/>
            </w:tcBorders>
          </w:tcPr>
          <w:p w14:paraId="3E184490" w14:textId="77777777" w:rsidR="00770CF7" w:rsidRPr="009624CA" w:rsidRDefault="00770CF7" w:rsidP="00770CF7">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440B3003" w14:textId="77777777" w:rsidR="00770CF7" w:rsidRPr="009624CA" w:rsidRDefault="00770CF7" w:rsidP="00770CF7">
            <w:pPr>
              <w:rPr>
                <w:sz w:val="18"/>
                <w:szCs w:val="18"/>
              </w:rPr>
            </w:pPr>
            <w:r w:rsidRPr="009624CA">
              <w:rPr>
                <w:sz w:val="18"/>
                <w:szCs w:val="18"/>
              </w:rPr>
              <w:t>200 (код КВР 634)</w:t>
            </w:r>
          </w:p>
        </w:tc>
        <w:tc>
          <w:tcPr>
            <w:tcW w:w="993" w:type="dxa"/>
            <w:tcBorders>
              <w:top w:val="single" w:sz="4" w:space="0" w:color="auto"/>
              <w:left w:val="single" w:sz="4" w:space="0" w:color="auto"/>
              <w:bottom w:val="single" w:sz="4" w:space="0" w:color="auto"/>
              <w:right w:val="single" w:sz="4" w:space="0" w:color="auto"/>
            </w:tcBorders>
          </w:tcPr>
          <w:p w14:paraId="7C3DCBE9" w14:textId="77777777" w:rsidR="00770CF7" w:rsidRPr="009624CA" w:rsidRDefault="00770CF7" w:rsidP="00770CF7">
            <w:pPr>
              <w:rPr>
                <w:sz w:val="18"/>
                <w:szCs w:val="18"/>
              </w:rPr>
            </w:pPr>
            <w:r w:rsidRPr="009624CA">
              <w:rPr>
                <w:sz w:val="18"/>
                <w:szCs w:val="18"/>
              </w:rPr>
              <w:t>*</w:t>
            </w:r>
          </w:p>
        </w:tc>
        <w:tc>
          <w:tcPr>
            <w:tcW w:w="2690" w:type="dxa"/>
            <w:tcBorders>
              <w:top w:val="single" w:sz="4" w:space="0" w:color="auto"/>
              <w:left w:val="single" w:sz="4" w:space="0" w:color="auto"/>
              <w:bottom w:val="single" w:sz="4" w:space="0" w:color="auto"/>
              <w:right w:val="single" w:sz="4" w:space="0" w:color="auto"/>
            </w:tcBorders>
          </w:tcPr>
          <w:p w14:paraId="69C4AE44" w14:textId="6BFA0504" w:rsidR="00770CF7" w:rsidRPr="009624CA" w:rsidRDefault="00770CF7" w:rsidP="00770CF7">
            <w:pPr>
              <w:rPr>
                <w:sz w:val="18"/>
                <w:szCs w:val="18"/>
              </w:rPr>
            </w:pPr>
            <w:r w:rsidRPr="009624CA">
              <w:rPr>
                <w:sz w:val="18"/>
                <w:szCs w:val="18"/>
              </w:rPr>
              <w:t>Показатель по КВР 630 &lt;&gt; сумма показателей по кодам КВР 634 - недопустимо</w:t>
            </w:r>
          </w:p>
        </w:tc>
        <w:tc>
          <w:tcPr>
            <w:tcW w:w="851" w:type="dxa"/>
            <w:tcBorders>
              <w:top w:val="single" w:sz="4" w:space="0" w:color="auto"/>
              <w:left w:val="single" w:sz="4" w:space="0" w:color="auto"/>
              <w:bottom w:val="single" w:sz="4" w:space="0" w:color="auto"/>
              <w:right w:val="single" w:sz="4" w:space="0" w:color="auto"/>
            </w:tcBorders>
          </w:tcPr>
          <w:p w14:paraId="395E5406" w14:textId="77777777" w:rsidR="00770CF7" w:rsidRPr="009624CA" w:rsidRDefault="00770CF7" w:rsidP="00770CF7">
            <w:pPr>
              <w:rPr>
                <w:sz w:val="18"/>
                <w:szCs w:val="18"/>
              </w:rPr>
            </w:pPr>
            <w:r w:rsidRPr="009624CA">
              <w:rPr>
                <w:sz w:val="18"/>
                <w:szCs w:val="18"/>
              </w:rPr>
              <w:t>АУБУ, РБС-АУБУ, ГРБС.</w:t>
            </w:r>
          </w:p>
        </w:tc>
        <w:tc>
          <w:tcPr>
            <w:tcW w:w="851" w:type="dxa"/>
            <w:tcBorders>
              <w:top w:val="single" w:sz="4" w:space="0" w:color="auto"/>
              <w:left w:val="single" w:sz="4" w:space="0" w:color="auto"/>
              <w:bottom w:val="single" w:sz="4" w:space="0" w:color="auto"/>
              <w:right w:val="single" w:sz="4" w:space="0" w:color="auto"/>
            </w:tcBorders>
          </w:tcPr>
          <w:p w14:paraId="26A9DD1E" w14:textId="347F1B03" w:rsidR="00770CF7" w:rsidRPr="009624CA" w:rsidRDefault="00770CF7" w:rsidP="00770CF7">
            <w:pPr>
              <w:rPr>
                <w:sz w:val="18"/>
                <w:szCs w:val="18"/>
              </w:rPr>
            </w:pPr>
            <w:r w:rsidRPr="009624CA">
              <w:rPr>
                <w:sz w:val="18"/>
                <w:szCs w:val="18"/>
              </w:rPr>
              <w:t>Б</w:t>
            </w:r>
          </w:p>
        </w:tc>
      </w:tr>
      <w:tr w:rsidR="00770CF7" w:rsidRPr="00727C29" w14:paraId="4792F186" w14:textId="5D947E72" w:rsidTr="00770CF7">
        <w:tc>
          <w:tcPr>
            <w:tcW w:w="803" w:type="dxa"/>
            <w:tcBorders>
              <w:top w:val="single" w:sz="4" w:space="0" w:color="auto"/>
              <w:left w:val="single" w:sz="4" w:space="0" w:color="auto"/>
              <w:bottom w:val="single" w:sz="4" w:space="0" w:color="auto"/>
              <w:right w:val="single" w:sz="4" w:space="0" w:color="auto"/>
            </w:tcBorders>
          </w:tcPr>
          <w:p w14:paraId="54B46495" w14:textId="77777777" w:rsidR="00770CF7" w:rsidRPr="009624CA" w:rsidRDefault="00770CF7" w:rsidP="00770CF7">
            <w:pPr>
              <w:rPr>
                <w:sz w:val="18"/>
                <w:szCs w:val="18"/>
              </w:rPr>
            </w:pPr>
            <w:r w:rsidRPr="009624CA">
              <w:rPr>
                <w:sz w:val="18"/>
                <w:szCs w:val="18"/>
              </w:rPr>
              <w:t>93</w:t>
            </w:r>
          </w:p>
        </w:tc>
        <w:tc>
          <w:tcPr>
            <w:tcW w:w="1349" w:type="dxa"/>
            <w:tcBorders>
              <w:top w:val="single" w:sz="4" w:space="0" w:color="auto"/>
              <w:left w:val="single" w:sz="4" w:space="0" w:color="auto"/>
              <w:bottom w:val="single" w:sz="4" w:space="0" w:color="auto"/>
              <w:right w:val="single" w:sz="4" w:space="0" w:color="auto"/>
            </w:tcBorders>
          </w:tcPr>
          <w:p w14:paraId="7C7C88FC" w14:textId="77777777" w:rsidR="00770CF7" w:rsidRPr="009624CA" w:rsidRDefault="00770CF7" w:rsidP="00770CF7">
            <w:pPr>
              <w:rPr>
                <w:sz w:val="18"/>
                <w:szCs w:val="18"/>
              </w:rPr>
            </w:pPr>
            <w:r w:rsidRPr="009624CA">
              <w:rPr>
                <w:sz w:val="18"/>
                <w:szCs w:val="18"/>
              </w:rPr>
              <w:t>200 (код КВР 810)</w:t>
            </w:r>
          </w:p>
        </w:tc>
        <w:tc>
          <w:tcPr>
            <w:tcW w:w="778" w:type="dxa"/>
            <w:tcBorders>
              <w:top w:val="single" w:sz="4" w:space="0" w:color="auto"/>
              <w:left w:val="single" w:sz="4" w:space="0" w:color="auto"/>
              <w:bottom w:val="single" w:sz="4" w:space="0" w:color="auto"/>
              <w:right w:val="single" w:sz="4" w:space="0" w:color="auto"/>
            </w:tcBorders>
          </w:tcPr>
          <w:p w14:paraId="50A02741" w14:textId="77777777" w:rsidR="00770CF7" w:rsidRPr="009624CA" w:rsidRDefault="00770CF7" w:rsidP="00770CF7">
            <w:pPr>
              <w:rPr>
                <w:sz w:val="18"/>
                <w:szCs w:val="18"/>
              </w:rPr>
            </w:pPr>
            <w:r w:rsidRPr="009624CA">
              <w:rPr>
                <w:sz w:val="18"/>
                <w:szCs w:val="18"/>
              </w:rPr>
              <w:t>*</w:t>
            </w:r>
          </w:p>
        </w:tc>
        <w:tc>
          <w:tcPr>
            <w:tcW w:w="881" w:type="dxa"/>
            <w:tcBorders>
              <w:top w:val="single" w:sz="4" w:space="0" w:color="auto"/>
              <w:left w:val="single" w:sz="4" w:space="0" w:color="auto"/>
              <w:bottom w:val="single" w:sz="4" w:space="0" w:color="auto"/>
              <w:right w:val="single" w:sz="4" w:space="0" w:color="auto"/>
            </w:tcBorders>
          </w:tcPr>
          <w:p w14:paraId="2B0EBE42" w14:textId="77777777" w:rsidR="00770CF7" w:rsidRPr="009624CA" w:rsidRDefault="00770CF7" w:rsidP="00770CF7">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6FA5B50D" w14:textId="77777777" w:rsidR="00770CF7" w:rsidRPr="009624CA" w:rsidRDefault="00770CF7" w:rsidP="00770CF7">
            <w:pPr>
              <w:rPr>
                <w:sz w:val="18"/>
                <w:szCs w:val="18"/>
              </w:rPr>
            </w:pPr>
            <w:r w:rsidRPr="009624CA">
              <w:rPr>
                <w:sz w:val="18"/>
                <w:szCs w:val="18"/>
              </w:rPr>
              <w:t>200 (код КВР 814)</w:t>
            </w:r>
          </w:p>
        </w:tc>
        <w:tc>
          <w:tcPr>
            <w:tcW w:w="993" w:type="dxa"/>
            <w:tcBorders>
              <w:top w:val="single" w:sz="4" w:space="0" w:color="auto"/>
              <w:left w:val="single" w:sz="4" w:space="0" w:color="auto"/>
              <w:bottom w:val="single" w:sz="4" w:space="0" w:color="auto"/>
              <w:right w:val="single" w:sz="4" w:space="0" w:color="auto"/>
            </w:tcBorders>
          </w:tcPr>
          <w:p w14:paraId="431FB413" w14:textId="77777777" w:rsidR="00770CF7" w:rsidRPr="009624CA" w:rsidRDefault="00770CF7" w:rsidP="00770CF7">
            <w:pPr>
              <w:rPr>
                <w:sz w:val="18"/>
                <w:szCs w:val="18"/>
              </w:rPr>
            </w:pPr>
            <w:r w:rsidRPr="009624CA">
              <w:rPr>
                <w:sz w:val="18"/>
                <w:szCs w:val="18"/>
              </w:rPr>
              <w:t>*</w:t>
            </w:r>
          </w:p>
        </w:tc>
        <w:tc>
          <w:tcPr>
            <w:tcW w:w="2690" w:type="dxa"/>
            <w:tcBorders>
              <w:top w:val="single" w:sz="4" w:space="0" w:color="auto"/>
              <w:left w:val="single" w:sz="4" w:space="0" w:color="auto"/>
              <w:bottom w:val="single" w:sz="4" w:space="0" w:color="auto"/>
              <w:right w:val="single" w:sz="4" w:space="0" w:color="auto"/>
            </w:tcBorders>
          </w:tcPr>
          <w:p w14:paraId="324C1C96" w14:textId="719F5633" w:rsidR="00770CF7" w:rsidRPr="009624CA" w:rsidRDefault="00770CF7" w:rsidP="00770CF7">
            <w:pPr>
              <w:rPr>
                <w:sz w:val="18"/>
                <w:szCs w:val="18"/>
              </w:rPr>
            </w:pPr>
            <w:r w:rsidRPr="009624CA">
              <w:rPr>
                <w:sz w:val="18"/>
                <w:szCs w:val="18"/>
              </w:rPr>
              <w:t>Показатель по КВР 810 &lt;&gt; сумма показателей по КВР 814 - недопустимо</w:t>
            </w:r>
          </w:p>
        </w:tc>
        <w:tc>
          <w:tcPr>
            <w:tcW w:w="851" w:type="dxa"/>
            <w:tcBorders>
              <w:top w:val="single" w:sz="4" w:space="0" w:color="auto"/>
              <w:left w:val="single" w:sz="4" w:space="0" w:color="auto"/>
              <w:bottom w:val="single" w:sz="4" w:space="0" w:color="auto"/>
              <w:right w:val="single" w:sz="4" w:space="0" w:color="auto"/>
            </w:tcBorders>
          </w:tcPr>
          <w:p w14:paraId="2CF17E9C" w14:textId="77777777" w:rsidR="00770CF7" w:rsidRPr="009624CA" w:rsidRDefault="00770CF7" w:rsidP="00770CF7">
            <w:pPr>
              <w:rPr>
                <w:sz w:val="18"/>
                <w:szCs w:val="18"/>
              </w:rPr>
            </w:pPr>
            <w:r w:rsidRPr="009624CA">
              <w:rPr>
                <w:sz w:val="18"/>
                <w:szCs w:val="18"/>
              </w:rPr>
              <w:t>АУБУ, РБС-АУБУ, ГРБС.</w:t>
            </w:r>
          </w:p>
        </w:tc>
        <w:tc>
          <w:tcPr>
            <w:tcW w:w="851" w:type="dxa"/>
            <w:tcBorders>
              <w:top w:val="single" w:sz="4" w:space="0" w:color="auto"/>
              <w:left w:val="single" w:sz="4" w:space="0" w:color="auto"/>
              <w:bottom w:val="single" w:sz="4" w:space="0" w:color="auto"/>
              <w:right w:val="single" w:sz="4" w:space="0" w:color="auto"/>
            </w:tcBorders>
          </w:tcPr>
          <w:p w14:paraId="24C3BE3F" w14:textId="0B3C1C15" w:rsidR="00770CF7" w:rsidRPr="009624CA" w:rsidRDefault="00770CF7" w:rsidP="00770CF7">
            <w:pPr>
              <w:rPr>
                <w:sz w:val="18"/>
                <w:szCs w:val="18"/>
              </w:rPr>
            </w:pPr>
            <w:r w:rsidRPr="009624CA">
              <w:rPr>
                <w:sz w:val="18"/>
                <w:szCs w:val="18"/>
              </w:rPr>
              <w:t>Б</w:t>
            </w:r>
          </w:p>
        </w:tc>
      </w:tr>
      <w:tr w:rsidR="00770CF7" w14:paraId="5F24FD43" w14:textId="046640C5" w:rsidTr="00770CF7">
        <w:tc>
          <w:tcPr>
            <w:tcW w:w="803" w:type="dxa"/>
            <w:tcBorders>
              <w:top w:val="single" w:sz="4" w:space="0" w:color="auto"/>
              <w:left w:val="single" w:sz="4" w:space="0" w:color="auto"/>
              <w:bottom w:val="single" w:sz="4" w:space="0" w:color="auto"/>
              <w:right w:val="single" w:sz="4" w:space="0" w:color="auto"/>
            </w:tcBorders>
          </w:tcPr>
          <w:p w14:paraId="6B488D20" w14:textId="77777777" w:rsidR="00770CF7" w:rsidRPr="009624CA" w:rsidRDefault="00770CF7" w:rsidP="00770CF7">
            <w:pPr>
              <w:rPr>
                <w:sz w:val="18"/>
                <w:szCs w:val="18"/>
              </w:rPr>
            </w:pPr>
            <w:r>
              <w:rPr>
                <w:sz w:val="18"/>
                <w:szCs w:val="18"/>
              </w:rPr>
              <w:t>98</w:t>
            </w:r>
          </w:p>
        </w:tc>
        <w:tc>
          <w:tcPr>
            <w:tcW w:w="1349" w:type="dxa"/>
            <w:tcBorders>
              <w:top w:val="single" w:sz="4" w:space="0" w:color="auto"/>
              <w:left w:val="single" w:sz="4" w:space="0" w:color="auto"/>
              <w:bottom w:val="single" w:sz="4" w:space="0" w:color="auto"/>
              <w:right w:val="single" w:sz="4" w:space="0" w:color="auto"/>
            </w:tcBorders>
          </w:tcPr>
          <w:p w14:paraId="10CCEDAF" w14:textId="77777777" w:rsidR="00770CF7" w:rsidRPr="009624CA" w:rsidRDefault="00770CF7" w:rsidP="00770CF7">
            <w:pPr>
              <w:rPr>
                <w:sz w:val="18"/>
                <w:szCs w:val="18"/>
              </w:rPr>
            </w:pPr>
            <w:r>
              <w:rPr>
                <w:sz w:val="18"/>
                <w:szCs w:val="18"/>
              </w:rPr>
              <w:t>620</w:t>
            </w:r>
          </w:p>
        </w:tc>
        <w:tc>
          <w:tcPr>
            <w:tcW w:w="778" w:type="dxa"/>
            <w:tcBorders>
              <w:top w:val="single" w:sz="4" w:space="0" w:color="auto"/>
              <w:left w:val="single" w:sz="4" w:space="0" w:color="auto"/>
              <w:bottom w:val="single" w:sz="4" w:space="0" w:color="auto"/>
              <w:right w:val="single" w:sz="4" w:space="0" w:color="auto"/>
            </w:tcBorders>
          </w:tcPr>
          <w:p w14:paraId="20C70CB9" w14:textId="77777777" w:rsidR="00770CF7" w:rsidRPr="009624CA" w:rsidRDefault="00770CF7" w:rsidP="00770CF7">
            <w:pPr>
              <w:rPr>
                <w:sz w:val="18"/>
                <w:szCs w:val="18"/>
              </w:rPr>
            </w:pPr>
            <w:r>
              <w:rPr>
                <w:sz w:val="18"/>
                <w:szCs w:val="18"/>
              </w:rPr>
              <w:t>3</w:t>
            </w:r>
          </w:p>
        </w:tc>
        <w:tc>
          <w:tcPr>
            <w:tcW w:w="881" w:type="dxa"/>
            <w:tcBorders>
              <w:top w:val="single" w:sz="4" w:space="0" w:color="auto"/>
              <w:left w:val="single" w:sz="4" w:space="0" w:color="auto"/>
              <w:bottom w:val="single" w:sz="4" w:space="0" w:color="auto"/>
              <w:right w:val="single" w:sz="4" w:space="0" w:color="auto"/>
            </w:tcBorders>
          </w:tcPr>
          <w:p w14:paraId="0F3FC6E3" w14:textId="77777777" w:rsidR="00770CF7" w:rsidRPr="009624CA" w:rsidRDefault="00770CF7" w:rsidP="00770CF7">
            <w:pPr>
              <w:rPr>
                <w:sz w:val="18"/>
                <w:szCs w:val="18"/>
              </w:rPr>
            </w:pPr>
            <w:r>
              <w:rPr>
                <w:sz w:val="18"/>
                <w:szCs w:val="18"/>
              </w:rPr>
              <w:t>=520, 620, 540, 640, 720, 820</w:t>
            </w:r>
          </w:p>
        </w:tc>
        <w:tc>
          <w:tcPr>
            <w:tcW w:w="1354" w:type="dxa"/>
            <w:tcBorders>
              <w:top w:val="single" w:sz="4" w:space="0" w:color="auto"/>
              <w:left w:val="single" w:sz="4" w:space="0" w:color="auto"/>
              <w:bottom w:val="single" w:sz="4" w:space="0" w:color="auto"/>
              <w:right w:val="single" w:sz="4" w:space="0" w:color="auto"/>
            </w:tcBorders>
          </w:tcPr>
          <w:p w14:paraId="1CBDB65A" w14:textId="77777777" w:rsidR="00770CF7" w:rsidRPr="009624CA" w:rsidRDefault="00770CF7" w:rsidP="00770CF7">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50963E7" w14:textId="77777777" w:rsidR="00770CF7" w:rsidRPr="009624CA" w:rsidRDefault="00770CF7" w:rsidP="00770CF7">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444A5A27" w14:textId="77777777" w:rsidR="00770CF7" w:rsidRPr="009624CA" w:rsidRDefault="00770CF7" w:rsidP="00770CF7">
            <w:pPr>
              <w:rPr>
                <w:sz w:val="18"/>
                <w:szCs w:val="18"/>
              </w:rPr>
            </w:pPr>
            <w:r>
              <w:rPr>
                <w:sz w:val="18"/>
                <w:szCs w:val="18"/>
              </w:rPr>
              <w:t>Отражение в стр. 620 кодов, отличных от 520, 620, 540, 640, 720, 820 недопустимо</w:t>
            </w:r>
          </w:p>
        </w:tc>
        <w:tc>
          <w:tcPr>
            <w:tcW w:w="851" w:type="dxa"/>
            <w:tcBorders>
              <w:top w:val="single" w:sz="4" w:space="0" w:color="auto"/>
              <w:left w:val="single" w:sz="4" w:space="0" w:color="auto"/>
              <w:bottom w:val="single" w:sz="4" w:space="0" w:color="auto"/>
              <w:right w:val="single" w:sz="4" w:space="0" w:color="auto"/>
            </w:tcBorders>
          </w:tcPr>
          <w:p w14:paraId="73715DB6" w14:textId="77777777" w:rsidR="00770CF7" w:rsidRPr="009624CA" w:rsidRDefault="00770CF7" w:rsidP="00770CF7">
            <w:pPr>
              <w:rPr>
                <w:sz w:val="18"/>
                <w:szCs w:val="18"/>
              </w:rPr>
            </w:pPr>
            <w:r w:rsidRPr="009624CA">
              <w:rPr>
                <w:sz w:val="18"/>
                <w:szCs w:val="18"/>
              </w:rPr>
              <w:t>АУБУ, РБС-АУБУ, ГРБС.</w:t>
            </w:r>
          </w:p>
        </w:tc>
        <w:tc>
          <w:tcPr>
            <w:tcW w:w="851" w:type="dxa"/>
            <w:tcBorders>
              <w:top w:val="single" w:sz="4" w:space="0" w:color="auto"/>
              <w:left w:val="single" w:sz="4" w:space="0" w:color="auto"/>
              <w:bottom w:val="single" w:sz="4" w:space="0" w:color="auto"/>
              <w:right w:val="single" w:sz="4" w:space="0" w:color="auto"/>
            </w:tcBorders>
          </w:tcPr>
          <w:p w14:paraId="61CF7CC9" w14:textId="1C0E0AE0" w:rsidR="00770CF7" w:rsidRPr="009624CA" w:rsidRDefault="00770CF7" w:rsidP="00770CF7">
            <w:pPr>
              <w:rPr>
                <w:sz w:val="18"/>
                <w:szCs w:val="18"/>
              </w:rPr>
            </w:pPr>
            <w:r>
              <w:rPr>
                <w:sz w:val="18"/>
                <w:szCs w:val="18"/>
              </w:rPr>
              <w:t>Б</w:t>
            </w:r>
          </w:p>
        </w:tc>
      </w:tr>
      <w:tr w:rsidR="00770CF7" w14:paraId="27723804" w14:textId="6FF32633" w:rsidTr="00770CF7">
        <w:tc>
          <w:tcPr>
            <w:tcW w:w="803" w:type="dxa"/>
            <w:tcBorders>
              <w:top w:val="single" w:sz="4" w:space="0" w:color="auto"/>
              <w:left w:val="single" w:sz="4" w:space="0" w:color="auto"/>
              <w:bottom w:val="single" w:sz="4" w:space="0" w:color="auto"/>
              <w:right w:val="single" w:sz="4" w:space="0" w:color="auto"/>
            </w:tcBorders>
          </w:tcPr>
          <w:p w14:paraId="2914CDC8" w14:textId="77777777" w:rsidR="00770CF7" w:rsidRPr="009624CA" w:rsidRDefault="00770CF7" w:rsidP="00770CF7">
            <w:pPr>
              <w:rPr>
                <w:sz w:val="18"/>
                <w:szCs w:val="18"/>
              </w:rPr>
            </w:pPr>
            <w:r>
              <w:rPr>
                <w:sz w:val="18"/>
                <w:szCs w:val="18"/>
              </w:rPr>
              <w:t>99</w:t>
            </w:r>
          </w:p>
        </w:tc>
        <w:tc>
          <w:tcPr>
            <w:tcW w:w="1349" w:type="dxa"/>
            <w:tcBorders>
              <w:top w:val="single" w:sz="4" w:space="0" w:color="auto"/>
              <w:left w:val="single" w:sz="4" w:space="0" w:color="auto"/>
              <w:bottom w:val="single" w:sz="4" w:space="0" w:color="auto"/>
              <w:right w:val="single" w:sz="4" w:space="0" w:color="auto"/>
            </w:tcBorders>
          </w:tcPr>
          <w:p w14:paraId="6029EB1D" w14:textId="77777777" w:rsidR="00770CF7" w:rsidRPr="009624CA" w:rsidRDefault="00770CF7" w:rsidP="00770CF7">
            <w:pPr>
              <w:rPr>
                <w:sz w:val="18"/>
                <w:szCs w:val="18"/>
              </w:rPr>
            </w:pPr>
            <w:r>
              <w:rPr>
                <w:sz w:val="18"/>
                <w:szCs w:val="18"/>
              </w:rPr>
              <w:t>620</w:t>
            </w:r>
          </w:p>
        </w:tc>
        <w:tc>
          <w:tcPr>
            <w:tcW w:w="778" w:type="dxa"/>
            <w:tcBorders>
              <w:top w:val="single" w:sz="4" w:space="0" w:color="auto"/>
              <w:left w:val="single" w:sz="4" w:space="0" w:color="auto"/>
              <w:bottom w:val="single" w:sz="4" w:space="0" w:color="auto"/>
              <w:right w:val="single" w:sz="4" w:space="0" w:color="auto"/>
            </w:tcBorders>
          </w:tcPr>
          <w:p w14:paraId="432DAF1F" w14:textId="77777777" w:rsidR="00770CF7" w:rsidRPr="009624CA" w:rsidRDefault="00770CF7" w:rsidP="00770CF7">
            <w:pPr>
              <w:rPr>
                <w:sz w:val="18"/>
                <w:szCs w:val="18"/>
              </w:rPr>
            </w:pPr>
            <w:r>
              <w:rPr>
                <w:sz w:val="18"/>
                <w:szCs w:val="18"/>
              </w:rPr>
              <w:t>9</w:t>
            </w:r>
          </w:p>
        </w:tc>
        <w:tc>
          <w:tcPr>
            <w:tcW w:w="881" w:type="dxa"/>
            <w:tcBorders>
              <w:top w:val="single" w:sz="4" w:space="0" w:color="auto"/>
              <w:left w:val="single" w:sz="4" w:space="0" w:color="auto"/>
              <w:bottom w:val="single" w:sz="4" w:space="0" w:color="auto"/>
              <w:right w:val="single" w:sz="4" w:space="0" w:color="auto"/>
            </w:tcBorders>
          </w:tcPr>
          <w:p w14:paraId="4AA40E34" w14:textId="77777777" w:rsidR="00770CF7" w:rsidRPr="009624CA" w:rsidRDefault="00770CF7" w:rsidP="00770CF7">
            <w:pPr>
              <w:rPr>
                <w:sz w:val="18"/>
                <w:szCs w:val="18"/>
              </w:rPr>
            </w:pPr>
            <w:r>
              <w:rPr>
                <w:sz w:val="18"/>
                <w:szCs w:val="18"/>
              </w:rPr>
              <w:t>=0</w:t>
            </w:r>
          </w:p>
        </w:tc>
        <w:tc>
          <w:tcPr>
            <w:tcW w:w="1354" w:type="dxa"/>
            <w:tcBorders>
              <w:top w:val="single" w:sz="4" w:space="0" w:color="auto"/>
              <w:left w:val="single" w:sz="4" w:space="0" w:color="auto"/>
              <w:bottom w:val="single" w:sz="4" w:space="0" w:color="auto"/>
              <w:right w:val="single" w:sz="4" w:space="0" w:color="auto"/>
            </w:tcBorders>
          </w:tcPr>
          <w:p w14:paraId="12C1C7D8" w14:textId="77777777" w:rsidR="00770CF7" w:rsidRPr="009624CA" w:rsidRDefault="00770CF7" w:rsidP="00770CF7">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F1C72FA" w14:textId="77777777" w:rsidR="00770CF7" w:rsidRPr="009624CA" w:rsidRDefault="00770CF7" w:rsidP="00770CF7">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71739B90" w14:textId="77777777" w:rsidR="00770CF7" w:rsidRPr="009624CA" w:rsidRDefault="00770CF7" w:rsidP="00770CF7">
            <w:pPr>
              <w:rPr>
                <w:sz w:val="18"/>
                <w:szCs w:val="18"/>
              </w:rPr>
            </w:pPr>
            <w:r>
              <w:rPr>
                <w:sz w:val="18"/>
                <w:szCs w:val="18"/>
              </w:rPr>
              <w:t xml:space="preserve">Показатели в строке 620 </w:t>
            </w:r>
            <w:r w:rsidRPr="00E34F66">
              <w:rPr>
                <w:sz w:val="18"/>
                <w:szCs w:val="18"/>
              </w:rPr>
              <w:t>&lt;&gt;</w:t>
            </w:r>
            <w:r>
              <w:rPr>
                <w:sz w:val="18"/>
                <w:szCs w:val="18"/>
              </w:rPr>
              <w:t>0 - требует пояснения</w:t>
            </w:r>
          </w:p>
        </w:tc>
        <w:tc>
          <w:tcPr>
            <w:tcW w:w="851" w:type="dxa"/>
            <w:tcBorders>
              <w:top w:val="single" w:sz="4" w:space="0" w:color="auto"/>
              <w:left w:val="single" w:sz="4" w:space="0" w:color="auto"/>
              <w:bottom w:val="single" w:sz="4" w:space="0" w:color="auto"/>
              <w:right w:val="single" w:sz="4" w:space="0" w:color="auto"/>
            </w:tcBorders>
          </w:tcPr>
          <w:p w14:paraId="7B23CCBC" w14:textId="77777777" w:rsidR="00770CF7" w:rsidRPr="009624CA" w:rsidRDefault="00770CF7" w:rsidP="00770CF7">
            <w:pPr>
              <w:rPr>
                <w:sz w:val="18"/>
                <w:szCs w:val="18"/>
              </w:rPr>
            </w:pPr>
            <w:r w:rsidRPr="009624CA">
              <w:rPr>
                <w:sz w:val="18"/>
                <w:szCs w:val="18"/>
              </w:rPr>
              <w:t>АУБУ, РБС-АУБУ, ГРБС.</w:t>
            </w:r>
          </w:p>
        </w:tc>
        <w:tc>
          <w:tcPr>
            <w:tcW w:w="851" w:type="dxa"/>
            <w:tcBorders>
              <w:top w:val="single" w:sz="4" w:space="0" w:color="auto"/>
              <w:left w:val="single" w:sz="4" w:space="0" w:color="auto"/>
              <w:bottom w:val="single" w:sz="4" w:space="0" w:color="auto"/>
              <w:right w:val="single" w:sz="4" w:space="0" w:color="auto"/>
            </w:tcBorders>
          </w:tcPr>
          <w:p w14:paraId="5E0D640B" w14:textId="61C40485" w:rsidR="00770CF7" w:rsidRPr="009624CA" w:rsidRDefault="00770CF7" w:rsidP="00770CF7">
            <w:pPr>
              <w:rPr>
                <w:sz w:val="18"/>
                <w:szCs w:val="18"/>
              </w:rPr>
            </w:pPr>
            <w:r>
              <w:rPr>
                <w:sz w:val="18"/>
                <w:szCs w:val="18"/>
              </w:rPr>
              <w:t>П</w:t>
            </w:r>
          </w:p>
        </w:tc>
      </w:tr>
      <w:tr w:rsidR="00770CF7" w:rsidRPr="009624CA" w14:paraId="4A30B304" w14:textId="42C3DB07" w:rsidTr="00770CF7">
        <w:tc>
          <w:tcPr>
            <w:tcW w:w="803" w:type="dxa"/>
            <w:tcBorders>
              <w:top w:val="single" w:sz="4" w:space="0" w:color="auto"/>
              <w:left w:val="single" w:sz="4" w:space="0" w:color="auto"/>
              <w:bottom w:val="single" w:sz="4" w:space="0" w:color="auto"/>
              <w:right w:val="single" w:sz="4" w:space="0" w:color="auto"/>
            </w:tcBorders>
          </w:tcPr>
          <w:p w14:paraId="63DBC4B2" w14:textId="77777777" w:rsidR="00770CF7" w:rsidRPr="003D2CE3" w:rsidRDefault="00770CF7" w:rsidP="00770CF7">
            <w:pPr>
              <w:rPr>
                <w:sz w:val="18"/>
                <w:szCs w:val="18"/>
              </w:rPr>
            </w:pPr>
            <w:r>
              <w:rPr>
                <w:sz w:val="18"/>
                <w:szCs w:val="18"/>
                <w:lang w:val="en-US"/>
              </w:rPr>
              <w:t>99</w:t>
            </w:r>
            <w:r>
              <w:rPr>
                <w:sz w:val="18"/>
                <w:szCs w:val="18"/>
              </w:rPr>
              <w:t>.1</w:t>
            </w:r>
          </w:p>
        </w:tc>
        <w:tc>
          <w:tcPr>
            <w:tcW w:w="1349" w:type="dxa"/>
            <w:tcBorders>
              <w:top w:val="single" w:sz="4" w:space="0" w:color="auto"/>
              <w:left w:val="single" w:sz="4" w:space="0" w:color="auto"/>
              <w:bottom w:val="single" w:sz="4" w:space="0" w:color="auto"/>
              <w:right w:val="single" w:sz="4" w:space="0" w:color="auto"/>
            </w:tcBorders>
          </w:tcPr>
          <w:p w14:paraId="3E3E2362" w14:textId="77777777" w:rsidR="00770CF7" w:rsidRPr="00272C51" w:rsidRDefault="00770CF7" w:rsidP="00770CF7">
            <w:pPr>
              <w:rPr>
                <w:sz w:val="18"/>
                <w:szCs w:val="18"/>
                <w:lang w:val="en-US"/>
              </w:rPr>
            </w:pPr>
            <w:r>
              <w:rPr>
                <w:sz w:val="18"/>
                <w:szCs w:val="18"/>
                <w:lang w:val="en-US"/>
              </w:rPr>
              <w:t>620</w:t>
            </w:r>
          </w:p>
        </w:tc>
        <w:tc>
          <w:tcPr>
            <w:tcW w:w="778" w:type="dxa"/>
            <w:tcBorders>
              <w:top w:val="single" w:sz="4" w:space="0" w:color="auto"/>
              <w:left w:val="single" w:sz="4" w:space="0" w:color="auto"/>
              <w:bottom w:val="single" w:sz="4" w:space="0" w:color="auto"/>
              <w:right w:val="single" w:sz="4" w:space="0" w:color="auto"/>
            </w:tcBorders>
          </w:tcPr>
          <w:p w14:paraId="70E03A38" w14:textId="77777777" w:rsidR="00770CF7" w:rsidRDefault="00770CF7" w:rsidP="00770CF7">
            <w:pPr>
              <w:rPr>
                <w:sz w:val="18"/>
                <w:szCs w:val="18"/>
              </w:rPr>
            </w:pPr>
            <w:r w:rsidRPr="009624CA">
              <w:rPr>
                <w:sz w:val="18"/>
                <w:szCs w:val="18"/>
              </w:rPr>
              <w:t>*</w:t>
            </w:r>
          </w:p>
        </w:tc>
        <w:tc>
          <w:tcPr>
            <w:tcW w:w="881" w:type="dxa"/>
            <w:tcBorders>
              <w:top w:val="single" w:sz="4" w:space="0" w:color="auto"/>
              <w:left w:val="single" w:sz="4" w:space="0" w:color="auto"/>
              <w:bottom w:val="single" w:sz="4" w:space="0" w:color="auto"/>
              <w:right w:val="single" w:sz="4" w:space="0" w:color="auto"/>
            </w:tcBorders>
          </w:tcPr>
          <w:p w14:paraId="652676EB" w14:textId="77777777" w:rsidR="00770CF7" w:rsidRDefault="00770CF7" w:rsidP="00770CF7">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0FAD09E3" w14:textId="77777777" w:rsidR="00770CF7" w:rsidRPr="009624CA" w:rsidRDefault="00770CF7" w:rsidP="00770CF7">
            <w:pPr>
              <w:rPr>
                <w:sz w:val="18"/>
                <w:szCs w:val="18"/>
              </w:rPr>
            </w:pPr>
            <w:r>
              <w:rPr>
                <w:sz w:val="18"/>
                <w:szCs w:val="18"/>
                <w:lang w:val="en-US"/>
              </w:rPr>
              <w:t>6</w:t>
            </w:r>
            <w:r w:rsidRPr="009624CA">
              <w:rPr>
                <w:sz w:val="18"/>
                <w:szCs w:val="18"/>
              </w:rPr>
              <w:t xml:space="preserve">20 (код аналитики </w:t>
            </w:r>
            <w:r>
              <w:rPr>
                <w:sz w:val="18"/>
                <w:szCs w:val="18"/>
                <w:lang w:val="en-US"/>
              </w:rPr>
              <w:t>520+620+540+640+720+820</w:t>
            </w:r>
            <w:r w:rsidRPr="009624CA">
              <w:rPr>
                <w:sz w:val="18"/>
                <w:szCs w:val="18"/>
              </w:rPr>
              <w:t>)</w:t>
            </w:r>
          </w:p>
        </w:tc>
        <w:tc>
          <w:tcPr>
            <w:tcW w:w="993" w:type="dxa"/>
            <w:tcBorders>
              <w:top w:val="single" w:sz="4" w:space="0" w:color="auto"/>
              <w:left w:val="single" w:sz="4" w:space="0" w:color="auto"/>
              <w:bottom w:val="single" w:sz="4" w:space="0" w:color="auto"/>
              <w:right w:val="single" w:sz="4" w:space="0" w:color="auto"/>
            </w:tcBorders>
          </w:tcPr>
          <w:p w14:paraId="7C610E3F" w14:textId="77777777" w:rsidR="00770CF7" w:rsidRPr="009624CA" w:rsidRDefault="00770CF7" w:rsidP="00770CF7">
            <w:pPr>
              <w:rPr>
                <w:sz w:val="18"/>
                <w:szCs w:val="18"/>
              </w:rPr>
            </w:pPr>
            <w:r w:rsidRPr="009624CA">
              <w:rPr>
                <w:sz w:val="18"/>
                <w:szCs w:val="18"/>
              </w:rPr>
              <w:t>*</w:t>
            </w:r>
          </w:p>
        </w:tc>
        <w:tc>
          <w:tcPr>
            <w:tcW w:w="2690" w:type="dxa"/>
            <w:tcBorders>
              <w:top w:val="single" w:sz="4" w:space="0" w:color="auto"/>
              <w:left w:val="single" w:sz="4" w:space="0" w:color="auto"/>
              <w:bottom w:val="single" w:sz="4" w:space="0" w:color="auto"/>
              <w:right w:val="single" w:sz="4" w:space="0" w:color="auto"/>
            </w:tcBorders>
          </w:tcPr>
          <w:p w14:paraId="326C7D59" w14:textId="77777777" w:rsidR="00770CF7" w:rsidRPr="009624CA" w:rsidRDefault="00770CF7" w:rsidP="00770CF7">
            <w:pPr>
              <w:rPr>
                <w:sz w:val="18"/>
                <w:szCs w:val="18"/>
              </w:rPr>
            </w:pPr>
            <w:r w:rsidRPr="009624CA">
              <w:rPr>
                <w:sz w:val="18"/>
                <w:szCs w:val="18"/>
              </w:rPr>
              <w:t>Стр.</w:t>
            </w:r>
            <w:r w:rsidRPr="00A7619A">
              <w:rPr>
                <w:sz w:val="18"/>
                <w:szCs w:val="18"/>
              </w:rPr>
              <w:t>6</w:t>
            </w:r>
            <w:r w:rsidRPr="009624CA">
              <w:rPr>
                <w:sz w:val="18"/>
                <w:szCs w:val="18"/>
              </w:rPr>
              <w:t xml:space="preserve">20 &lt;&gt; сумма показателей по кодам аналитики </w:t>
            </w:r>
            <w:r w:rsidRPr="00A7619A">
              <w:rPr>
                <w:sz w:val="18"/>
                <w:szCs w:val="18"/>
              </w:rPr>
              <w:t>520+620+540+640+720+820</w:t>
            </w:r>
            <w:r w:rsidRPr="009624CA">
              <w:rPr>
                <w:sz w:val="18"/>
                <w:szCs w:val="18"/>
              </w:rPr>
              <w:t>–недопустимо</w:t>
            </w:r>
          </w:p>
        </w:tc>
        <w:tc>
          <w:tcPr>
            <w:tcW w:w="851" w:type="dxa"/>
            <w:tcBorders>
              <w:top w:val="single" w:sz="4" w:space="0" w:color="auto"/>
              <w:left w:val="single" w:sz="4" w:space="0" w:color="auto"/>
              <w:bottom w:val="single" w:sz="4" w:space="0" w:color="auto"/>
              <w:right w:val="single" w:sz="4" w:space="0" w:color="auto"/>
            </w:tcBorders>
          </w:tcPr>
          <w:p w14:paraId="07119FEB" w14:textId="77777777" w:rsidR="00770CF7" w:rsidRPr="009624CA" w:rsidRDefault="00770CF7" w:rsidP="00770CF7">
            <w:pPr>
              <w:rPr>
                <w:sz w:val="18"/>
                <w:szCs w:val="18"/>
              </w:rPr>
            </w:pPr>
            <w:r w:rsidRPr="009624CA">
              <w:rPr>
                <w:sz w:val="18"/>
                <w:szCs w:val="18"/>
              </w:rPr>
              <w:t>АУБУ, РБС-АУБУ, ГРБС</w:t>
            </w:r>
            <w:r>
              <w:rPr>
                <w:sz w:val="18"/>
                <w:szCs w:val="18"/>
              </w:rPr>
              <w:t xml:space="preserve"> (для </w:t>
            </w:r>
            <w:r w:rsidRPr="009624CA">
              <w:rPr>
                <w:sz w:val="18"/>
                <w:szCs w:val="18"/>
              </w:rPr>
              <w:t>РБС-АУБУ, ГРБС</w:t>
            </w:r>
            <w:r>
              <w:rPr>
                <w:sz w:val="18"/>
                <w:szCs w:val="18"/>
              </w:rPr>
              <w:t xml:space="preserve"> кроме гр.10)</w:t>
            </w:r>
            <w:r w:rsidRPr="009624CA">
              <w:rPr>
                <w:sz w:val="18"/>
                <w:szCs w:val="18"/>
              </w:rPr>
              <w:t>.</w:t>
            </w:r>
          </w:p>
        </w:tc>
        <w:tc>
          <w:tcPr>
            <w:tcW w:w="851" w:type="dxa"/>
            <w:tcBorders>
              <w:top w:val="single" w:sz="4" w:space="0" w:color="auto"/>
              <w:left w:val="single" w:sz="4" w:space="0" w:color="auto"/>
              <w:bottom w:val="single" w:sz="4" w:space="0" w:color="auto"/>
              <w:right w:val="single" w:sz="4" w:space="0" w:color="auto"/>
            </w:tcBorders>
          </w:tcPr>
          <w:p w14:paraId="6EB67DFF" w14:textId="37EE57A8" w:rsidR="00770CF7" w:rsidRPr="009624CA" w:rsidRDefault="00770CF7" w:rsidP="00770CF7">
            <w:pPr>
              <w:rPr>
                <w:sz w:val="18"/>
                <w:szCs w:val="18"/>
              </w:rPr>
            </w:pPr>
            <w:r w:rsidRPr="009624CA">
              <w:rPr>
                <w:sz w:val="18"/>
                <w:szCs w:val="18"/>
              </w:rPr>
              <w:t>Б</w:t>
            </w:r>
          </w:p>
        </w:tc>
      </w:tr>
      <w:tr w:rsidR="00770CF7" w:rsidRPr="009624CA" w14:paraId="684E9156" w14:textId="6A0C9366" w:rsidTr="00770CF7">
        <w:tc>
          <w:tcPr>
            <w:tcW w:w="803" w:type="dxa"/>
            <w:tcBorders>
              <w:top w:val="single" w:sz="4" w:space="0" w:color="auto"/>
              <w:left w:val="single" w:sz="4" w:space="0" w:color="auto"/>
              <w:bottom w:val="single" w:sz="4" w:space="0" w:color="auto"/>
              <w:right w:val="single" w:sz="4" w:space="0" w:color="auto"/>
            </w:tcBorders>
          </w:tcPr>
          <w:p w14:paraId="49508695" w14:textId="77777777" w:rsidR="00770CF7" w:rsidRPr="00666724" w:rsidRDefault="00770CF7" w:rsidP="00770CF7">
            <w:pPr>
              <w:rPr>
                <w:sz w:val="18"/>
                <w:szCs w:val="18"/>
              </w:rPr>
            </w:pPr>
            <w:r>
              <w:rPr>
                <w:sz w:val="18"/>
                <w:szCs w:val="18"/>
              </w:rPr>
              <w:t>100</w:t>
            </w:r>
          </w:p>
        </w:tc>
        <w:tc>
          <w:tcPr>
            <w:tcW w:w="1349" w:type="dxa"/>
            <w:tcBorders>
              <w:top w:val="single" w:sz="4" w:space="0" w:color="auto"/>
              <w:left w:val="single" w:sz="4" w:space="0" w:color="auto"/>
              <w:bottom w:val="single" w:sz="4" w:space="0" w:color="auto"/>
              <w:right w:val="single" w:sz="4" w:space="0" w:color="auto"/>
            </w:tcBorders>
          </w:tcPr>
          <w:p w14:paraId="2A5EC6D5" w14:textId="77777777" w:rsidR="00770CF7" w:rsidRPr="00666724" w:rsidRDefault="00770CF7" w:rsidP="00770CF7">
            <w:pPr>
              <w:rPr>
                <w:sz w:val="18"/>
                <w:szCs w:val="18"/>
              </w:rPr>
            </w:pPr>
            <w:r>
              <w:rPr>
                <w:sz w:val="18"/>
                <w:szCs w:val="18"/>
              </w:rPr>
              <w:t>030,040,050,060,090,092,093,094,095,096</w:t>
            </w:r>
          </w:p>
        </w:tc>
        <w:tc>
          <w:tcPr>
            <w:tcW w:w="778" w:type="dxa"/>
            <w:tcBorders>
              <w:top w:val="single" w:sz="4" w:space="0" w:color="auto"/>
              <w:left w:val="single" w:sz="4" w:space="0" w:color="auto"/>
              <w:bottom w:val="single" w:sz="4" w:space="0" w:color="auto"/>
              <w:right w:val="single" w:sz="4" w:space="0" w:color="auto"/>
            </w:tcBorders>
          </w:tcPr>
          <w:p w14:paraId="10FE9852" w14:textId="591938B1" w:rsidR="00770CF7" w:rsidRDefault="00770CF7" w:rsidP="00770CF7">
            <w:pPr>
              <w:rPr>
                <w:sz w:val="18"/>
                <w:szCs w:val="18"/>
              </w:rPr>
            </w:pPr>
            <w:r>
              <w:rPr>
                <w:sz w:val="18"/>
                <w:szCs w:val="18"/>
              </w:rPr>
              <w:t>5,6,7</w:t>
            </w:r>
          </w:p>
        </w:tc>
        <w:tc>
          <w:tcPr>
            <w:tcW w:w="881" w:type="dxa"/>
            <w:tcBorders>
              <w:top w:val="single" w:sz="4" w:space="0" w:color="auto"/>
              <w:left w:val="single" w:sz="4" w:space="0" w:color="auto"/>
              <w:bottom w:val="single" w:sz="4" w:space="0" w:color="auto"/>
              <w:right w:val="single" w:sz="4" w:space="0" w:color="auto"/>
            </w:tcBorders>
          </w:tcPr>
          <w:p w14:paraId="12264B72" w14:textId="77777777" w:rsidR="00770CF7" w:rsidRPr="00666724" w:rsidRDefault="00770CF7" w:rsidP="00770CF7">
            <w:pPr>
              <w:rPr>
                <w:sz w:val="18"/>
                <w:szCs w:val="18"/>
              </w:rPr>
            </w:pPr>
            <w:r>
              <w:rPr>
                <w:sz w:val="18"/>
                <w:szCs w:val="18"/>
                <w:lang w:val="en-US"/>
              </w:rPr>
              <w:t>&gt;</w:t>
            </w:r>
            <w:r w:rsidRPr="009624CA">
              <w:rPr>
                <w:sz w:val="18"/>
                <w:szCs w:val="18"/>
              </w:rPr>
              <w:t>=</w:t>
            </w:r>
            <w:r>
              <w:rPr>
                <w:sz w:val="18"/>
                <w:szCs w:val="18"/>
                <w:lang w:val="en-US"/>
              </w:rPr>
              <w:t>0</w:t>
            </w:r>
          </w:p>
        </w:tc>
        <w:tc>
          <w:tcPr>
            <w:tcW w:w="1354" w:type="dxa"/>
            <w:tcBorders>
              <w:top w:val="single" w:sz="4" w:space="0" w:color="auto"/>
              <w:left w:val="single" w:sz="4" w:space="0" w:color="auto"/>
              <w:bottom w:val="single" w:sz="4" w:space="0" w:color="auto"/>
              <w:right w:val="single" w:sz="4" w:space="0" w:color="auto"/>
            </w:tcBorders>
          </w:tcPr>
          <w:p w14:paraId="62291D18" w14:textId="77777777" w:rsidR="00770CF7" w:rsidRPr="00666724" w:rsidRDefault="00770CF7" w:rsidP="00770CF7">
            <w:pPr>
              <w:rPr>
                <w:sz w:val="18"/>
                <w:szCs w:val="18"/>
                <w:lang w:val="en-US"/>
              </w:rPr>
            </w:pPr>
          </w:p>
        </w:tc>
        <w:tc>
          <w:tcPr>
            <w:tcW w:w="993" w:type="dxa"/>
            <w:tcBorders>
              <w:top w:val="single" w:sz="4" w:space="0" w:color="auto"/>
              <w:left w:val="single" w:sz="4" w:space="0" w:color="auto"/>
              <w:bottom w:val="single" w:sz="4" w:space="0" w:color="auto"/>
              <w:right w:val="single" w:sz="4" w:space="0" w:color="auto"/>
            </w:tcBorders>
          </w:tcPr>
          <w:p w14:paraId="5E4E02E6" w14:textId="77777777" w:rsidR="00770CF7" w:rsidRPr="009624CA" w:rsidRDefault="00770CF7" w:rsidP="00770CF7">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71D221F2" w14:textId="77777777" w:rsidR="00770CF7" w:rsidRPr="009624CA" w:rsidRDefault="00770CF7" w:rsidP="00770CF7">
            <w:pPr>
              <w:rPr>
                <w:sz w:val="18"/>
                <w:szCs w:val="18"/>
              </w:rPr>
            </w:pPr>
            <w:r>
              <w:rPr>
                <w:sz w:val="18"/>
                <w:szCs w:val="18"/>
              </w:rPr>
              <w:t>Показатели в отрицательном значении - требуются пояснения</w:t>
            </w:r>
          </w:p>
        </w:tc>
        <w:tc>
          <w:tcPr>
            <w:tcW w:w="851" w:type="dxa"/>
            <w:tcBorders>
              <w:top w:val="single" w:sz="4" w:space="0" w:color="auto"/>
              <w:left w:val="single" w:sz="4" w:space="0" w:color="auto"/>
              <w:bottom w:val="single" w:sz="4" w:space="0" w:color="auto"/>
              <w:right w:val="single" w:sz="4" w:space="0" w:color="auto"/>
            </w:tcBorders>
          </w:tcPr>
          <w:p w14:paraId="256D2C70" w14:textId="77777777" w:rsidR="00770CF7" w:rsidRPr="009624CA" w:rsidRDefault="00770CF7" w:rsidP="00770CF7">
            <w:pPr>
              <w:rPr>
                <w:sz w:val="18"/>
                <w:szCs w:val="18"/>
              </w:rPr>
            </w:pPr>
            <w:r w:rsidRPr="009624CA">
              <w:rPr>
                <w:sz w:val="18"/>
                <w:szCs w:val="18"/>
              </w:rPr>
              <w:t>АУБУ, РБС-АУБУ, ГРБС</w:t>
            </w:r>
          </w:p>
        </w:tc>
        <w:tc>
          <w:tcPr>
            <w:tcW w:w="851" w:type="dxa"/>
            <w:tcBorders>
              <w:top w:val="single" w:sz="4" w:space="0" w:color="auto"/>
              <w:left w:val="single" w:sz="4" w:space="0" w:color="auto"/>
              <w:bottom w:val="single" w:sz="4" w:space="0" w:color="auto"/>
              <w:right w:val="single" w:sz="4" w:space="0" w:color="auto"/>
            </w:tcBorders>
          </w:tcPr>
          <w:p w14:paraId="7F7FA251" w14:textId="4DA58CBD" w:rsidR="00770CF7" w:rsidRPr="009624CA" w:rsidRDefault="00770CF7" w:rsidP="00770CF7">
            <w:pPr>
              <w:rPr>
                <w:sz w:val="18"/>
                <w:szCs w:val="18"/>
              </w:rPr>
            </w:pPr>
            <w:r>
              <w:rPr>
                <w:sz w:val="18"/>
                <w:szCs w:val="18"/>
              </w:rPr>
              <w:t>П</w:t>
            </w:r>
          </w:p>
        </w:tc>
      </w:tr>
      <w:tr w:rsidR="00770CF7" w:rsidRPr="009624CA" w14:paraId="76839454" w14:textId="5E82FDB4" w:rsidTr="00770CF7">
        <w:tc>
          <w:tcPr>
            <w:tcW w:w="803" w:type="dxa"/>
            <w:tcBorders>
              <w:top w:val="single" w:sz="4" w:space="0" w:color="auto"/>
              <w:left w:val="single" w:sz="4" w:space="0" w:color="auto"/>
              <w:bottom w:val="single" w:sz="4" w:space="0" w:color="auto"/>
              <w:right w:val="single" w:sz="4" w:space="0" w:color="auto"/>
            </w:tcBorders>
          </w:tcPr>
          <w:p w14:paraId="292A897A" w14:textId="77777777" w:rsidR="00770CF7" w:rsidRPr="00666724" w:rsidRDefault="00770CF7" w:rsidP="00770CF7">
            <w:pPr>
              <w:rPr>
                <w:sz w:val="18"/>
                <w:szCs w:val="18"/>
              </w:rPr>
            </w:pPr>
            <w:r>
              <w:rPr>
                <w:sz w:val="18"/>
                <w:szCs w:val="18"/>
              </w:rPr>
              <w:t>101 (для КФО 4,5,6,7)</w:t>
            </w:r>
          </w:p>
        </w:tc>
        <w:tc>
          <w:tcPr>
            <w:tcW w:w="1349" w:type="dxa"/>
            <w:tcBorders>
              <w:top w:val="single" w:sz="4" w:space="0" w:color="auto"/>
              <w:left w:val="single" w:sz="4" w:space="0" w:color="auto"/>
              <w:bottom w:val="single" w:sz="4" w:space="0" w:color="auto"/>
              <w:right w:val="single" w:sz="4" w:space="0" w:color="auto"/>
            </w:tcBorders>
          </w:tcPr>
          <w:p w14:paraId="045DA88E" w14:textId="77777777" w:rsidR="00770CF7" w:rsidRPr="00666724" w:rsidRDefault="00770CF7" w:rsidP="00770CF7">
            <w:pPr>
              <w:rPr>
                <w:sz w:val="18"/>
                <w:szCs w:val="18"/>
              </w:rPr>
            </w:pPr>
            <w:r>
              <w:rPr>
                <w:sz w:val="18"/>
                <w:szCs w:val="18"/>
              </w:rPr>
              <w:t>592</w:t>
            </w:r>
          </w:p>
        </w:tc>
        <w:tc>
          <w:tcPr>
            <w:tcW w:w="778" w:type="dxa"/>
            <w:tcBorders>
              <w:top w:val="single" w:sz="4" w:space="0" w:color="auto"/>
              <w:left w:val="single" w:sz="4" w:space="0" w:color="auto"/>
              <w:bottom w:val="single" w:sz="4" w:space="0" w:color="auto"/>
              <w:right w:val="single" w:sz="4" w:space="0" w:color="auto"/>
            </w:tcBorders>
          </w:tcPr>
          <w:p w14:paraId="1817FAF9" w14:textId="77777777" w:rsidR="00770CF7" w:rsidRDefault="00770CF7" w:rsidP="00770CF7">
            <w:pPr>
              <w:rPr>
                <w:sz w:val="18"/>
                <w:szCs w:val="18"/>
              </w:rPr>
            </w:pPr>
            <w:r>
              <w:rPr>
                <w:sz w:val="18"/>
                <w:szCs w:val="18"/>
              </w:rPr>
              <w:t>5,6,7,8,9</w:t>
            </w:r>
          </w:p>
        </w:tc>
        <w:tc>
          <w:tcPr>
            <w:tcW w:w="881" w:type="dxa"/>
            <w:tcBorders>
              <w:top w:val="single" w:sz="4" w:space="0" w:color="auto"/>
              <w:left w:val="single" w:sz="4" w:space="0" w:color="auto"/>
              <w:bottom w:val="single" w:sz="4" w:space="0" w:color="auto"/>
              <w:right w:val="single" w:sz="4" w:space="0" w:color="auto"/>
            </w:tcBorders>
          </w:tcPr>
          <w:p w14:paraId="6B03DC73" w14:textId="77777777" w:rsidR="00770CF7" w:rsidRPr="007766B6" w:rsidRDefault="00770CF7" w:rsidP="00770CF7">
            <w:pPr>
              <w:rPr>
                <w:sz w:val="18"/>
                <w:szCs w:val="18"/>
              </w:rPr>
            </w:pPr>
            <w:r>
              <w:rPr>
                <w:sz w:val="18"/>
                <w:szCs w:val="18"/>
              </w:rPr>
              <w:t>= –</w:t>
            </w:r>
          </w:p>
        </w:tc>
        <w:tc>
          <w:tcPr>
            <w:tcW w:w="1354" w:type="dxa"/>
            <w:tcBorders>
              <w:top w:val="single" w:sz="4" w:space="0" w:color="auto"/>
              <w:left w:val="single" w:sz="4" w:space="0" w:color="auto"/>
              <w:bottom w:val="single" w:sz="4" w:space="0" w:color="auto"/>
              <w:right w:val="single" w:sz="4" w:space="0" w:color="auto"/>
            </w:tcBorders>
          </w:tcPr>
          <w:p w14:paraId="0E2D1840" w14:textId="77777777" w:rsidR="00770CF7" w:rsidRPr="007766B6" w:rsidRDefault="00770CF7" w:rsidP="00770CF7">
            <w:pPr>
              <w:rPr>
                <w:sz w:val="18"/>
                <w:szCs w:val="18"/>
              </w:rPr>
            </w:pPr>
            <w:r>
              <w:rPr>
                <w:sz w:val="18"/>
                <w:szCs w:val="18"/>
              </w:rPr>
              <w:t>910</w:t>
            </w:r>
          </w:p>
        </w:tc>
        <w:tc>
          <w:tcPr>
            <w:tcW w:w="993" w:type="dxa"/>
            <w:tcBorders>
              <w:top w:val="single" w:sz="4" w:space="0" w:color="auto"/>
              <w:left w:val="single" w:sz="4" w:space="0" w:color="auto"/>
              <w:bottom w:val="single" w:sz="4" w:space="0" w:color="auto"/>
              <w:right w:val="single" w:sz="4" w:space="0" w:color="auto"/>
            </w:tcBorders>
          </w:tcPr>
          <w:p w14:paraId="7307F516" w14:textId="77777777" w:rsidR="00770CF7" w:rsidRPr="009624CA" w:rsidRDefault="00770CF7" w:rsidP="00770CF7">
            <w:pPr>
              <w:rPr>
                <w:sz w:val="18"/>
                <w:szCs w:val="18"/>
              </w:rPr>
            </w:pPr>
            <w:r>
              <w:rPr>
                <w:sz w:val="18"/>
                <w:szCs w:val="18"/>
              </w:rPr>
              <w:t>4,5,6,7,8</w:t>
            </w:r>
          </w:p>
        </w:tc>
        <w:tc>
          <w:tcPr>
            <w:tcW w:w="2690" w:type="dxa"/>
            <w:tcBorders>
              <w:top w:val="single" w:sz="4" w:space="0" w:color="auto"/>
              <w:left w:val="single" w:sz="4" w:space="0" w:color="auto"/>
              <w:bottom w:val="single" w:sz="4" w:space="0" w:color="auto"/>
              <w:right w:val="single" w:sz="4" w:space="0" w:color="auto"/>
            </w:tcBorders>
          </w:tcPr>
          <w:p w14:paraId="135242C8" w14:textId="2F87955B" w:rsidR="00770CF7" w:rsidRPr="007766B6" w:rsidRDefault="00770CF7" w:rsidP="00770CF7">
            <w:pPr>
              <w:rPr>
                <w:sz w:val="18"/>
                <w:szCs w:val="18"/>
              </w:rPr>
            </w:pPr>
            <w:r>
              <w:rPr>
                <w:sz w:val="18"/>
                <w:szCs w:val="18"/>
              </w:rPr>
              <w:t xml:space="preserve">Показатели строки 592 по гр. 5,6,7,8,9 </w:t>
            </w:r>
            <w:r w:rsidRPr="007766B6">
              <w:rPr>
                <w:sz w:val="18"/>
                <w:szCs w:val="18"/>
              </w:rPr>
              <w:t xml:space="preserve">&lt;&gt; </w:t>
            </w:r>
            <w:r>
              <w:rPr>
                <w:sz w:val="18"/>
                <w:szCs w:val="18"/>
              </w:rPr>
              <w:t>показателям строки 910 по гр. 4,5,6,7,8 соответственно – требуются пояснения</w:t>
            </w:r>
          </w:p>
        </w:tc>
        <w:tc>
          <w:tcPr>
            <w:tcW w:w="851" w:type="dxa"/>
            <w:tcBorders>
              <w:top w:val="single" w:sz="4" w:space="0" w:color="auto"/>
              <w:left w:val="single" w:sz="4" w:space="0" w:color="auto"/>
              <w:bottom w:val="single" w:sz="4" w:space="0" w:color="auto"/>
              <w:right w:val="single" w:sz="4" w:space="0" w:color="auto"/>
            </w:tcBorders>
          </w:tcPr>
          <w:p w14:paraId="55D8BAD0" w14:textId="77777777" w:rsidR="00770CF7" w:rsidRPr="009624CA" w:rsidRDefault="00770CF7" w:rsidP="00770CF7">
            <w:pPr>
              <w:rPr>
                <w:sz w:val="18"/>
                <w:szCs w:val="18"/>
              </w:rPr>
            </w:pPr>
            <w:r w:rsidRPr="009624CA">
              <w:rPr>
                <w:sz w:val="18"/>
                <w:szCs w:val="18"/>
              </w:rPr>
              <w:t>АУБУ, РБС-АУБУ, ГРБС</w:t>
            </w:r>
          </w:p>
        </w:tc>
        <w:tc>
          <w:tcPr>
            <w:tcW w:w="851" w:type="dxa"/>
            <w:tcBorders>
              <w:top w:val="single" w:sz="4" w:space="0" w:color="auto"/>
              <w:left w:val="single" w:sz="4" w:space="0" w:color="auto"/>
              <w:bottom w:val="single" w:sz="4" w:space="0" w:color="auto"/>
              <w:right w:val="single" w:sz="4" w:space="0" w:color="auto"/>
            </w:tcBorders>
          </w:tcPr>
          <w:p w14:paraId="624BBB07" w14:textId="63151E27" w:rsidR="00770CF7" w:rsidRPr="009624CA" w:rsidRDefault="00770CF7" w:rsidP="00770CF7">
            <w:pPr>
              <w:rPr>
                <w:sz w:val="18"/>
                <w:szCs w:val="18"/>
              </w:rPr>
            </w:pPr>
            <w:r>
              <w:rPr>
                <w:sz w:val="18"/>
                <w:szCs w:val="18"/>
              </w:rPr>
              <w:t>П</w:t>
            </w:r>
          </w:p>
        </w:tc>
      </w:tr>
      <w:tr w:rsidR="00770CF7" w:rsidRPr="009624CA" w14:paraId="45E07C5E" w14:textId="0E52F72E" w:rsidTr="00770CF7">
        <w:tc>
          <w:tcPr>
            <w:tcW w:w="803" w:type="dxa"/>
            <w:tcBorders>
              <w:top w:val="single" w:sz="4" w:space="0" w:color="auto"/>
              <w:left w:val="single" w:sz="4" w:space="0" w:color="auto"/>
              <w:bottom w:val="single" w:sz="4" w:space="0" w:color="auto"/>
              <w:right w:val="single" w:sz="4" w:space="0" w:color="auto"/>
            </w:tcBorders>
          </w:tcPr>
          <w:p w14:paraId="30DE4165" w14:textId="77777777" w:rsidR="00770CF7" w:rsidRPr="00666724" w:rsidRDefault="00770CF7" w:rsidP="00770CF7">
            <w:pPr>
              <w:rPr>
                <w:sz w:val="18"/>
                <w:szCs w:val="18"/>
              </w:rPr>
            </w:pPr>
            <w:r>
              <w:rPr>
                <w:sz w:val="18"/>
                <w:szCs w:val="18"/>
              </w:rPr>
              <w:t>102 (для КФО 4,5,6,7)</w:t>
            </w:r>
          </w:p>
        </w:tc>
        <w:tc>
          <w:tcPr>
            <w:tcW w:w="1349" w:type="dxa"/>
            <w:tcBorders>
              <w:top w:val="single" w:sz="4" w:space="0" w:color="auto"/>
              <w:left w:val="single" w:sz="4" w:space="0" w:color="auto"/>
              <w:bottom w:val="single" w:sz="4" w:space="0" w:color="auto"/>
              <w:right w:val="single" w:sz="4" w:space="0" w:color="auto"/>
            </w:tcBorders>
          </w:tcPr>
          <w:p w14:paraId="0BB6B02C" w14:textId="77777777" w:rsidR="00770CF7" w:rsidRPr="00666724" w:rsidRDefault="00770CF7" w:rsidP="00770CF7">
            <w:pPr>
              <w:rPr>
                <w:sz w:val="18"/>
                <w:szCs w:val="18"/>
              </w:rPr>
            </w:pPr>
            <w:r>
              <w:rPr>
                <w:sz w:val="18"/>
                <w:szCs w:val="18"/>
              </w:rPr>
              <w:t>591</w:t>
            </w:r>
          </w:p>
        </w:tc>
        <w:tc>
          <w:tcPr>
            <w:tcW w:w="778" w:type="dxa"/>
            <w:tcBorders>
              <w:top w:val="single" w:sz="4" w:space="0" w:color="auto"/>
              <w:left w:val="single" w:sz="4" w:space="0" w:color="auto"/>
              <w:bottom w:val="single" w:sz="4" w:space="0" w:color="auto"/>
              <w:right w:val="single" w:sz="4" w:space="0" w:color="auto"/>
            </w:tcBorders>
          </w:tcPr>
          <w:p w14:paraId="7A91468C" w14:textId="77777777" w:rsidR="00770CF7" w:rsidRDefault="00770CF7" w:rsidP="00770CF7">
            <w:pPr>
              <w:rPr>
                <w:sz w:val="18"/>
                <w:szCs w:val="18"/>
              </w:rPr>
            </w:pPr>
            <w:r>
              <w:rPr>
                <w:sz w:val="18"/>
                <w:szCs w:val="18"/>
              </w:rPr>
              <w:t>5,6,7,8,9</w:t>
            </w:r>
          </w:p>
        </w:tc>
        <w:tc>
          <w:tcPr>
            <w:tcW w:w="881" w:type="dxa"/>
            <w:tcBorders>
              <w:top w:val="single" w:sz="4" w:space="0" w:color="auto"/>
              <w:left w:val="single" w:sz="4" w:space="0" w:color="auto"/>
              <w:bottom w:val="single" w:sz="4" w:space="0" w:color="auto"/>
              <w:right w:val="single" w:sz="4" w:space="0" w:color="auto"/>
            </w:tcBorders>
          </w:tcPr>
          <w:p w14:paraId="324C5C66" w14:textId="77777777" w:rsidR="00770CF7" w:rsidRPr="007766B6" w:rsidRDefault="00770CF7" w:rsidP="00770CF7">
            <w:pPr>
              <w:rPr>
                <w:sz w:val="18"/>
                <w:szCs w:val="18"/>
              </w:rPr>
            </w:pPr>
            <w:r>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3681927E" w14:textId="77777777" w:rsidR="00770CF7" w:rsidRPr="007766B6" w:rsidRDefault="00770CF7" w:rsidP="00770CF7">
            <w:pPr>
              <w:rPr>
                <w:sz w:val="18"/>
                <w:szCs w:val="18"/>
              </w:rPr>
            </w:pPr>
            <w:r>
              <w:rPr>
                <w:sz w:val="18"/>
                <w:szCs w:val="18"/>
              </w:rPr>
              <w:t>950</w:t>
            </w:r>
          </w:p>
        </w:tc>
        <w:tc>
          <w:tcPr>
            <w:tcW w:w="993" w:type="dxa"/>
            <w:tcBorders>
              <w:top w:val="single" w:sz="4" w:space="0" w:color="auto"/>
              <w:left w:val="single" w:sz="4" w:space="0" w:color="auto"/>
              <w:bottom w:val="single" w:sz="4" w:space="0" w:color="auto"/>
              <w:right w:val="single" w:sz="4" w:space="0" w:color="auto"/>
            </w:tcBorders>
          </w:tcPr>
          <w:p w14:paraId="23DDB2A8" w14:textId="77777777" w:rsidR="00770CF7" w:rsidRPr="009624CA" w:rsidRDefault="00770CF7" w:rsidP="00770CF7">
            <w:pPr>
              <w:rPr>
                <w:sz w:val="18"/>
                <w:szCs w:val="18"/>
              </w:rPr>
            </w:pPr>
            <w:r>
              <w:rPr>
                <w:sz w:val="18"/>
                <w:szCs w:val="18"/>
              </w:rPr>
              <w:t>4,5,6,7,8</w:t>
            </w:r>
          </w:p>
        </w:tc>
        <w:tc>
          <w:tcPr>
            <w:tcW w:w="2690" w:type="dxa"/>
            <w:tcBorders>
              <w:top w:val="single" w:sz="4" w:space="0" w:color="auto"/>
              <w:left w:val="single" w:sz="4" w:space="0" w:color="auto"/>
              <w:bottom w:val="single" w:sz="4" w:space="0" w:color="auto"/>
              <w:right w:val="single" w:sz="4" w:space="0" w:color="auto"/>
            </w:tcBorders>
          </w:tcPr>
          <w:p w14:paraId="0B1BAA6E" w14:textId="41352819" w:rsidR="00770CF7" w:rsidRPr="007766B6" w:rsidRDefault="00770CF7" w:rsidP="00770CF7">
            <w:pPr>
              <w:rPr>
                <w:sz w:val="18"/>
                <w:szCs w:val="18"/>
              </w:rPr>
            </w:pPr>
            <w:r>
              <w:rPr>
                <w:sz w:val="18"/>
                <w:szCs w:val="18"/>
              </w:rPr>
              <w:t xml:space="preserve">Показатели строки 591 по гр. 5,6,7,8,9 </w:t>
            </w:r>
            <w:r w:rsidRPr="007766B6">
              <w:rPr>
                <w:sz w:val="18"/>
                <w:szCs w:val="18"/>
              </w:rPr>
              <w:t xml:space="preserve">&lt;&gt; </w:t>
            </w:r>
            <w:r>
              <w:rPr>
                <w:sz w:val="18"/>
                <w:szCs w:val="18"/>
              </w:rPr>
              <w:t>показателям строки 950 по гр. 4,5,6,7,8 соответственно – требуются пояснения</w:t>
            </w:r>
          </w:p>
        </w:tc>
        <w:tc>
          <w:tcPr>
            <w:tcW w:w="851" w:type="dxa"/>
            <w:tcBorders>
              <w:top w:val="single" w:sz="4" w:space="0" w:color="auto"/>
              <w:left w:val="single" w:sz="4" w:space="0" w:color="auto"/>
              <w:bottom w:val="single" w:sz="4" w:space="0" w:color="auto"/>
              <w:right w:val="single" w:sz="4" w:space="0" w:color="auto"/>
            </w:tcBorders>
          </w:tcPr>
          <w:p w14:paraId="3F65F7CE" w14:textId="77777777" w:rsidR="00770CF7" w:rsidRPr="009624CA" w:rsidRDefault="00770CF7" w:rsidP="00770CF7">
            <w:pPr>
              <w:rPr>
                <w:sz w:val="18"/>
                <w:szCs w:val="18"/>
              </w:rPr>
            </w:pPr>
            <w:r w:rsidRPr="009624CA">
              <w:rPr>
                <w:sz w:val="18"/>
                <w:szCs w:val="18"/>
              </w:rPr>
              <w:t>АУБУ, РБС-АУБУ, ГРБС</w:t>
            </w:r>
          </w:p>
        </w:tc>
        <w:tc>
          <w:tcPr>
            <w:tcW w:w="851" w:type="dxa"/>
            <w:tcBorders>
              <w:top w:val="single" w:sz="4" w:space="0" w:color="auto"/>
              <w:left w:val="single" w:sz="4" w:space="0" w:color="auto"/>
              <w:bottom w:val="single" w:sz="4" w:space="0" w:color="auto"/>
              <w:right w:val="single" w:sz="4" w:space="0" w:color="auto"/>
            </w:tcBorders>
          </w:tcPr>
          <w:p w14:paraId="1FE147F3" w14:textId="3C32A2CC" w:rsidR="00770CF7" w:rsidRPr="009624CA" w:rsidRDefault="00770CF7" w:rsidP="00770CF7">
            <w:pPr>
              <w:rPr>
                <w:sz w:val="18"/>
                <w:szCs w:val="18"/>
              </w:rPr>
            </w:pPr>
            <w:r>
              <w:rPr>
                <w:sz w:val="18"/>
                <w:szCs w:val="18"/>
              </w:rPr>
              <w:t>П</w:t>
            </w:r>
          </w:p>
        </w:tc>
      </w:tr>
      <w:tr w:rsidR="00770CF7" w:rsidRPr="009624CA" w14:paraId="67E118B2" w14:textId="2091FD83" w:rsidTr="00770CF7">
        <w:tc>
          <w:tcPr>
            <w:tcW w:w="803" w:type="dxa"/>
            <w:tcBorders>
              <w:top w:val="single" w:sz="4" w:space="0" w:color="auto"/>
              <w:left w:val="single" w:sz="4" w:space="0" w:color="auto"/>
              <w:bottom w:val="single" w:sz="4" w:space="0" w:color="auto"/>
              <w:right w:val="single" w:sz="4" w:space="0" w:color="auto"/>
            </w:tcBorders>
          </w:tcPr>
          <w:p w14:paraId="500FF684" w14:textId="77777777" w:rsidR="00770CF7" w:rsidRPr="00666724" w:rsidRDefault="00770CF7" w:rsidP="00770CF7">
            <w:pPr>
              <w:rPr>
                <w:sz w:val="18"/>
                <w:szCs w:val="18"/>
              </w:rPr>
            </w:pPr>
            <w:r>
              <w:rPr>
                <w:sz w:val="18"/>
                <w:szCs w:val="18"/>
              </w:rPr>
              <w:lastRenderedPageBreak/>
              <w:t>103 (для КФО 2)</w:t>
            </w:r>
          </w:p>
        </w:tc>
        <w:tc>
          <w:tcPr>
            <w:tcW w:w="1349" w:type="dxa"/>
            <w:tcBorders>
              <w:top w:val="single" w:sz="4" w:space="0" w:color="auto"/>
              <w:left w:val="single" w:sz="4" w:space="0" w:color="auto"/>
              <w:bottom w:val="single" w:sz="4" w:space="0" w:color="auto"/>
              <w:right w:val="single" w:sz="4" w:space="0" w:color="auto"/>
            </w:tcBorders>
          </w:tcPr>
          <w:p w14:paraId="0019FD81" w14:textId="64A024C6" w:rsidR="00770CF7" w:rsidRPr="00666724" w:rsidRDefault="00770CF7" w:rsidP="00770CF7">
            <w:pPr>
              <w:rPr>
                <w:sz w:val="18"/>
                <w:szCs w:val="18"/>
              </w:rPr>
            </w:pPr>
            <w:r>
              <w:rPr>
                <w:sz w:val="18"/>
                <w:szCs w:val="18"/>
              </w:rPr>
              <w:t>-592</w:t>
            </w:r>
          </w:p>
        </w:tc>
        <w:tc>
          <w:tcPr>
            <w:tcW w:w="778" w:type="dxa"/>
            <w:tcBorders>
              <w:top w:val="single" w:sz="4" w:space="0" w:color="auto"/>
              <w:left w:val="single" w:sz="4" w:space="0" w:color="auto"/>
              <w:bottom w:val="single" w:sz="4" w:space="0" w:color="auto"/>
              <w:right w:val="single" w:sz="4" w:space="0" w:color="auto"/>
            </w:tcBorders>
          </w:tcPr>
          <w:p w14:paraId="001EF0BE" w14:textId="77777777" w:rsidR="00770CF7" w:rsidRDefault="00770CF7" w:rsidP="00770CF7">
            <w:pPr>
              <w:rPr>
                <w:sz w:val="18"/>
                <w:szCs w:val="18"/>
              </w:rPr>
            </w:pPr>
            <w:r>
              <w:rPr>
                <w:sz w:val="18"/>
                <w:szCs w:val="18"/>
              </w:rPr>
              <w:t>5,6,7,8,9</w:t>
            </w:r>
          </w:p>
        </w:tc>
        <w:tc>
          <w:tcPr>
            <w:tcW w:w="881" w:type="dxa"/>
            <w:tcBorders>
              <w:top w:val="single" w:sz="4" w:space="0" w:color="auto"/>
              <w:left w:val="single" w:sz="4" w:space="0" w:color="auto"/>
              <w:bottom w:val="single" w:sz="4" w:space="0" w:color="auto"/>
              <w:right w:val="single" w:sz="4" w:space="0" w:color="auto"/>
            </w:tcBorders>
          </w:tcPr>
          <w:p w14:paraId="3E066950" w14:textId="0AF661DA" w:rsidR="00770CF7" w:rsidRPr="007766B6" w:rsidRDefault="00770CF7" w:rsidP="00770CF7">
            <w:pPr>
              <w:rPr>
                <w:sz w:val="18"/>
                <w:szCs w:val="18"/>
              </w:rPr>
            </w:pPr>
            <w:r>
              <w:rPr>
                <w:sz w:val="18"/>
                <w:szCs w:val="18"/>
                <w:lang w:val="en-US"/>
              </w:rPr>
              <w:t>&gt;</w:t>
            </w:r>
            <w:r>
              <w:rPr>
                <w:sz w:val="18"/>
                <w:szCs w:val="18"/>
              </w:rPr>
              <w:t xml:space="preserve">= </w:t>
            </w:r>
          </w:p>
        </w:tc>
        <w:tc>
          <w:tcPr>
            <w:tcW w:w="1354" w:type="dxa"/>
            <w:tcBorders>
              <w:top w:val="single" w:sz="4" w:space="0" w:color="auto"/>
              <w:left w:val="single" w:sz="4" w:space="0" w:color="auto"/>
              <w:bottom w:val="single" w:sz="4" w:space="0" w:color="auto"/>
              <w:right w:val="single" w:sz="4" w:space="0" w:color="auto"/>
            </w:tcBorders>
          </w:tcPr>
          <w:p w14:paraId="1703046F" w14:textId="77777777" w:rsidR="00770CF7" w:rsidRPr="007766B6" w:rsidRDefault="00770CF7" w:rsidP="00770CF7">
            <w:pPr>
              <w:rPr>
                <w:sz w:val="18"/>
                <w:szCs w:val="18"/>
              </w:rPr>
            </w:pPr>
            <w:r>
              <w:rPr>
                <w:sz w:val="18"/>
                <w:szCs w:val="18"/>
              </w:rPr>
              <w:t>910</w:t>
            </w:r>
          </w:p>
        </w:tc>
        <w:tc>
          <w:tcPr>
            <w:tcW w:w="993" w:type="dxa"/>
            <w:tcBorders>
              <w:top w:val="single" w:sz="4" w:space="0" w:color="auto"/>
              <w:left w:val="single" w:sz="4" w:space="0" w:color="auto"/>
              <w:bottom w:val="single" w:sz="4" w:space="0" w:color="auto"/>
              <w:right w:val="single" w:sz="4" w:space="0" w:color="auto"/>
            </w:tcBorders>
          </w:tcPr>
          <w:p w14:paraId="69CDD723" w14:textId="77777777" w:rsidR="00770CF7" w:rsidRPr="009624CA" w:rsidRDefault="00770CF7" w:rsidP="00770CF7">
            <w:pPr>
              <w:rPr>
                <w:sz w:val="18"/>
                <w:szCs w:val="18"/>
              </w:rPr>
            </w:pPr>
            <w:r>
              <w:rPr>
                <w:sz w:val="18"/>
                <w:szCs w:val="18"/>
              </w:rPr>
              <w:t>4,5,6,7,8</w:t>
            </w:r>
          </w:p>
        </w:tc>
        <w:tc>
          <w:tcPr>
            <w:tcW w:w="2690" w:type="dxa"/>
            <w:tcBorders>
              <w:top w:val="single" w:sz="4" w:space="0" w:color="auto"/>
              <w:left w:val="single" w:sz="4" w:space="0" w:color="auto"/>
              <w:bottom w:val="single" w:sz="4" w:space="0" w:color="auto"/>
              <w:right w:val="single" w:sz="4" w:space="0" w:color="auto"/>
            </w:tcBorders>
          </w:tcPr>
          <w:p w14:paraId="18C33821" w14:textId="00042673" w:rsidR="00770CF7" w:rsidRPr="007766B6" w:rsidRDefault="00770CF7" w:rsidP="00770CF7">
            <w:pPr>
              <w:rPr>
                <w:sz w:val="18"/>
                <w:szCs w:val="18"/>
              </w:rPr>
            </w:pPr>
            <w:r>
              <w:rPr>
                <w:sz w:val="18"/>
                <w:szCs w:val="18"/>
              </w:rPr>
              <w:t xml:space="preserve">Показатели строки 592 по гр. 5,6,7,8,9 </w:t>
            </w:r>
            <w:r w:rsidRPr="007766B6">
              <w:rPr>
                <w:sz w:val="18"/>
                <w:szCs w:val="18"/>
              </w:rPr>
              <w:t>&lt;</w:t>
            </w:r>
            <w:r>
              <w:rPr>
                <w:sz w:val="18"/>
                <w:szCs w:val="18"/>
              </w:rPr>
              <w:t xml:space="preserve"> показателей строки 910 по гр. 4,5,6,7,8 соответственно – недопустимо</w:t>
            </w:r>
          </w:p>
        </w:tc>
        <w:tc>
          <w:tcPr>
            <w:tcW w:w="851" w:type="dxa"/>
            <w:tcBorders>
              <w:top w:val="single" w:sz="4" w:space="0" w:color="auto"/>
              <w:left w:val="single" w:sz="4" w:space="0" w:color="auto"/>
              <w:bottom w:val="single" w:sz="4" w:space="0" w:color="auto"/>
              <w:right w:val="single" w:sz="4" w:space="0" w:color="auto"/>
            </w:tcBorders>
          </w:tcPr>
          <w:p w14:paraId="144CF85F" w14:textId="77777777" w:rsidR="00770CF7" w:rsidRPr="009624CA" w:rsidRDefault="00770CF7" w:rsidP="00770CF7">
            <w:pPr>
              <w:rPr>
                <w:sz w:val="18"/>
                <w:szCs w:val="18"/>
              </w:rPr>
            </w:pPr>
            <w:r w:rsidRPr="009624CA">
              <w:rPr>
                <w:sz w:val="18"/>
                <w:szCs w:val="18"/>
              </w:rPr>
              <w:t>АУБУ, РБС-АУБУ, ГРБС</w:t>
            </w:r>
          </w:p>
        </w:tc>
        <w:tc>
          <w:tcPr>
            <w:tcW w:w="851" w:type="dxa"/>
            <w:tcBorders>
              <w:top w:val="single" w:sz="4" w:space="0" w:color="auto"/>
              <w:left w:val="single" w:sz="4" w:space="0" w:color="auto"/>
              <w:bottom w:val="single" w:sz="4" w:space="0" w:color="auto"/>
              <w:right w:val="single" w:sz="4" w:space="0" w:color="auto"/>
            </w:tcBorders>
          </w:tcPr>
          <w:p w14:paraId="1BB741F7" w14:textId="7D9C43C6" w:rsidR="00770CF7" w:rsidRPr="009624CA" w:rsidRDefault="00770CF7" w:rsidP="00770CF7">
            <w:pPr>
              <w:rPr>
                <w:sz w:val="18"/>
                <w:szCs w:val="18"/>
              </w:rPr>
            </w:pPr>
            <w:r>
              <w:rPr>
                <w:sz w:val="18"/>
                <w:szCs w:val="18"/>
              </w:rPr>
              <w:t>Б</w:t>
            </w:r>
          </w:p>
        </w:tc>
      </w:tr>
      <w:tr w:rsidR="00770CF7" w:rsidRPr="009624CA" w14:paraId="6449A3C4" w14:textId="606A5D1F" w:rsidTr="00770CF7">
        <w:tc>
          <w:tcPr>
            <w:tcW w:w="803" w:type="dxa"/>
            <w:tcBorders>
              <w:top w:val="single" w:sz="4" w:space="0" w:color="auto"/>
              <w:left w:val="single" w:sz="4" w:space="0" w:color="auto"/>
              <w:bottom w:val="single" w:sz="4" w:space="0" w:color="auto"/>
              <w:right w:val="single" w:sz="4" w:space="0" w:color="auto"/>
            </w:tcBorders>
          </w:tcPr>
          <w:p w14:paraId="69665D18" w14:textId="6B157BF3" w:rsidR="00770CF7" w:rsidRDefault="00770CF7" w:rsidP="00770CF7">
            <w:pPr>
              <w:rPr>
                <w:sz w:val="18"/>
                <w:szCs w:val="18"/>
              </w:rPr>
            </w:pPr>
            <w:del w:id="11" w:author="Зайцев Павел Борисович" w:date="2025-12-25T17:46:00Z">
              <w:r w:rsidDel="00962ADA">
                <w:rPr>
                  <w:sz w:val="18"/>
                  <w:szCs w:val="18"/>
                </w:rPr>
                <w:delText>104</w:delText>
              </w:r>
            </w:del>
          </w:p>
        </w:tc>
        <w:tc>
          <w:tcPr>
            <w:tcW w:w="1349" w:type="dxa"/>
            <w:tcBorders>
              <w:top w:val="single" w:sz="4" w:space="0" w:color="auto"/>
              <w:left w:val="single" w:sz="4" w:space="0" w:color="auto"/>
              <w:bottom w:val="single" w:sz="4" w:space="0" w:color="auto"/>
              <w:right w:val="single" w:sz="4" w:space="0" w:color="auto"/>
            </w:tcBorders>
          </w:tcPr>
          <w:p w14:paraId="1B79874F" w14:textId="5C9F6C95" w:rsidR="00770CF7" w:rsidRDefault="00770CF7" w:rsidP="00770CF7">
            <w:pPr>
              <w:rPr>
                <w:sz w:val="18"/>
                <w:szCs w:val="18"/>
              </w:rPr>
            </w:pPr>
            <w:del w:id="12" w:author="Зайцев Павел Борисович" w:date="2025-12-25T17:46:00Z">
              <w:r w:rsidDel="00962ADA">
                <w:rPr>
                  <w:sz w:val="18"/>
                  <w:szCs w:val="18"/>
                </w:rPr>
                <w:delText>030,060,093,094,096,100</w:delText>
              </w:r>
            </w:del>
          </w:p>
        </w:tc>
        <w:tc>
          <w:tcPr>
            <w:tcW w:w="778" w:type="dxa"/>
            <w:tcBorders>
              <w:top w:val="single" w:sz="4" w:space="0" w:color="auto"/>
              <w:left w:val="single" w:sz="4" w:space="0" w:color="auto"/>
              <w:bottom w:val="single" w:sz="4" w:space="0" w:color="auto"/>
              <w:right w:val="single" w:sz="4" w:space="0" w:color="auto"/>
            </w:tcBorders>
          </w:tcPr>
          <w:p w14:paraId="2048A1EA" w14:textId="4D1FEBA1" w:rsidR="00770CF7" w:rsidRDefault="00770CF7" w:rsidP="00770CF7">
            <w:pPr>
              <w:rPr>
                <w:sz w:val="18"/>
                <w:szCs w:val="18"/>
              </w:rPr>
            </w:pPr>
            <w:del w:id="13" w:author="Зайцев Павел Борисович" w:date="2025-12-25T17:46:00Z">
              <w:r w:rsidDel="00962ADA">
                <w:rPr>
                  <w:sz w:val="18"/>
                  <w:szCs w:val="18"/>
                </w:rPr>
                <w:delText>8</w:delText>
              </w:r>
            </w:del>
          </w:p>
        </w:tc>
        <w:tc>
          <w:tcPr>
            <w:tcW w:w="881" w:type="dxa"/>
            <w:tcBorders>
              <w:top w:val="single" w:sz="4" w:space="0" w:color="auto"/>
              <w:left w:val="single" w:sz="4" w:space="0" w:color="auto"/>
              <w:bottom w:val="single" w:sz="4" w:space="0" w:color="auto"/>
              <w:right w:val="single" w:sz="4" w:space="0" w:color="auto"/>
            </w:tcBorders>
          </w:tcPr>
          <w:p w14:paraId="1D785B09" w14:textId="491BDDFC" w:rsidR="00770CF7" w:rsidRPr="00A40120" w:rsidRDefault="00770CF7" w:rsidP="00770CF7">
            <w:pPr>
              <w:rPr>
                <w:sz w:val="18"/>
                <w:szCs w:val="18"/>
              </w:rPr>
            </w:pPr>
            <w:del w:id="14" w:author="Зайцев Павел Борисович" w:date="2025-12-25T17:46:00Z">
              <w:r w:rsidDel="00962ADA">
                <w:rPr>
                  <w:sz w:val="18"/>
                  <w:szCs w:val="18"/>
                </w:rPr>
                <w:delText>=0</w:delText>
              </w:r>
            </w:del>
          </w:p>
        </w:tc>
        <w:tc>
          <w:tcPr>
            <w:tcW w:w="1354" w:type="dxa"/>
            <w:tcBorders>
              <w:top w:val="single" w:sz="4" w:space="0" w:color="auto"/>
              <w:left w:val="single" w:sz="4" w:space="0" w:color="auto"/>
              <w:bottom w:val="single" w:sz="4" w:space="0" w:color="auto"/>
              <w:right w:val="single" w:sz="4" w:space="0" w:color="auto"/>
            </w:tcBorders>
          </w:tcPr>
          <w:p w14:paraId="2D49379F" w14:textId="77777777" w:rsidR="00770CF7" w:rsidRDefault="00770CF7" w:rsidP="00770CF7">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CE78FF2" w14:textId="77777777" w:rsidR="00770CF7" w:rsidRDefault="00770CF7" w:rsidP="00770CF7">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0A8A382B" w14:textId="44CB5F82" w:rsidR="00770CF7" w:rsidRDefault="00770CF7" w:rsidP="00765B4D">
            <w:pPr>
              <w:rPr>
                <w:sz w:val="18"/>
                <w:szCs w:val="18"/>
              </w:rPr>
            </w:pPr>
            <w:del w:id="15" w:author="Зайцев Павел Борисович" w:date="2025-12-25T17:46:00Z">
              <w:r w:rsidRPr="009624CA" w:rsidDel="00962ADA">
                <w:rPr>
                  <w:sz w:val="18"/>
                  <w:szCs w:val="18"/>
                </w:rPr>
                <w:delText>Показатели Гр.8 не равны 0</w:delText>
              </w:r>
              <w:r w:rsidDel="00962ADA">
                <w:rPr>
                  <w:sz w:val="18"/>
                  <w:szCs w:val="18"/>
                </w:rPr>
                <w:delText xml:space="preserve"> – </w:delText>
              </w:r>
              <w:r w:rsidR="00765B4D" w:rsidDel="00962ADA">
                <w:rPr>
                  <w:sz w:val="18"/>
                  <w:szCs w:val="18"/>
                </w:rPr>
                <w:delText>требуются пояснения</w:delText>
              </w:r>
            </w:del>
          </w:p>
        </w:tc>
        <w:tc>
          <w:tcPr>
            <w:tcW w:w="851" w:type="dxa"/>
            <w:tcBorders>
              <w:top w:val="single" w:sz="4" w:space="0" w:color="auto"/>
              <w:left w:val="single" w:sz="4" w:space="0" w:color="auto"/>
              <w:bottom w:val="single" w:sz="4" w:space="0" w:color="auto"/>
              <w:right w:val="single" w:sz="4" w:space="0" w:color="auto"/>
            </w:tcBorders>
          </w:tcPr>
          <w:p w14:paraId="739989D5" w14:textId="65011F72" w:rsidR="00770CF7" w:rsidRPr="009624CA" w:rsidRDefault="00770CF7" w:rsidP="00770CF7">
            <w:pPr>
              <w:rPr>
                <w:sz w:val="18"/>
                <w:szCs w:val="18"/>
              </w:rPr>
            </w:pPr>
            <w:del w:id="16" w:author="Зайцев Павел Борисович" w:date="2025-12-25T17:46:00Z">
              <w:r w:rsidRPr="009624CA" w:rsidDel="00962ADA">
                <w:rPr>
                  <w:sz w:val="18"/>
                  <w:szCs w:val="18"/>
                </w:rPr>
                <w:delText>АУБУ, РБС-АУБУ, ГРБС</w:delText>
              </w:r>
            </w:del>
          </w:p>
        </w:tc>
        <w:tc>
          <w:tcPr>
            <w:tcW w:w="851" w:type="dxa"/>
            <w:tcBorders>
              <w:top w:val="single" w:sz="4" w:space="0" w:color="auto"/>
              <w:left w:val="single" w:sz="4" w:space="0" w:color="auto"/>
              <w:bottom w:val="single" w:sz="4" w:space="0" w:color="auto"/>
              <w:right w:val="single" w:sz="4" w:space="0" w:color="auto"/>
            </w:tcBorders>
          </w:tcPr>
          <w:p w14:paraId="6B835789" w14:textId="0F204B9B" w:rsidR="00770CF7" w:rsidRPr="009624CA" w:rsidRDefault="00823ED2" w:rsidP="00770CF7">
            <w:pPr>
              <w:rPr>
                <w:sz w:val="18"/>
                <w:szCs w:val="18"/>
              </w:rPr>
            </w:pPr>
            <w:del w:id="17" w:author="Зайцев Павел Борисович" w:date="2025-12-25T17:46:00Z">
              <w:r w:rsidDel="00962ADA">
                <w:rPr>
                  <w:sz w:val="18"/>
                  <w:szCs w:val="18"/>
                </w:rPr>
                <w:delText>П</w:delText>
              </w:r>
            </w:del>
          </w:p>
        </w:tc>
      </w:tr>
      <w:tr w:rsidR="00770CF7" w:rsidRPr="009624CA" w14:paraId="64354181" w14:textId="28C2047A" w:rsidTr="00770CF7">
        <w:tc>
          <w:tcPr>
            <w:tcW w:w="803" w:type="dxa"/>
            <w:tcBorders>
              <w:top w:val="single" w:sz="4" w:space="0" w:color="auto"/>
              <w:left w:val="single" w:sz="4" w:space="0" w:color="auto"/>
              <w:bottom w:val="single" w:sz="4" w:space="0" w:color="auto"/>
              <w:right w:val="single" w:sz="4" w:space="0" w:color="auto"/>
            </w:tcBorders>
          </w:tcPr>
          <w:p w14:paraId="30313739" w14:textId="1537A500" w:rsidR="00770CF7" w:rsidRDefault="00770CF7" w:rsidP="00770CF7">
            <w:pPr>
              <w:rPr>
                <w:sz w:val="18"/>
                <w:szCs w:val="18"/>
              </w:rPr>
            </w:pPr>
            <w:del w:id="18" w:author="Зайцев Павел Борисович" w:date="2025-12-25T17:46:00Z">
              <w:r w:rsidDel="00962ADA">
                <w:rPr>
                  <w:sz w:val="18"/>
                  <w:szCs w:val="18"/>
                </w:rPr>
                <w:delText>105</w:delText>
              </w:r>
            </w:del>
          </w:p>
        </w:tc>
        <w:tc>
          <w:tcPr>
            <w:tcW w:w="1349" w:type="dxa"/>
            <w:tcBorders>
              <w:top w:val="single" w:sz="4" w:space="0" w:color="auto"/>
              <w:left w:val="single" w:sz="4" w:space="0" w:color="auto"/>
              <w:bottom w:val="single" w:sz="4" w:space="0" w:color="auto"/>
              <w:right w:val="single" w:sz="4" w:space="0" w:color="auto"/>
            </w:tcBorders>
          </w:tcPr>
          <w:p w14:paraId="5420CDFA" w14:textId="78E8C76D" w:rsidR="00770CF7" w:rsidRPr="00A40120" w:rsidRDefault="00770CF7" w:rsidP="00770CF7">
            <w:pPr>
              <w:rPr>
                <w:sz w:val="18"/>
                <w:szCs w:val="18"/>
              </w:rPr>
            </w:pPr>
            <w:del w:id="19" w:author="Зайцев Павел Борисович" w:date="2025-12-25T17:46:00Z">
              <w:r w:rsidDel="00962ADA">
                <w:rPr>
                  <w:sz w:val="18"/>
                  <w:szCs w:val="18"/>
                </w:rPr>
                <w:delText>Детализированные строки 200, кроме кодов аналитики 1хх, 2хх, 4хх, 8хх</w:delText>
              </w:r>
            </w:del>
          </w:p>
        </w:tc>
        <w:tc>
          <w:tcPr>
            <w:tcW w:w="778" w:type="dxa"/>
            <w:tcBorders>
              <w:top w:val="single" w:sz="4" w:space="0" w:color="auto"/>
              <w:left w:val="single" w:sz="4" w:space="0" w:color="auto"/>
              <w:bottom w:val="single" w:sz="4" w:space="0" w:color="auto"/>
              <w:right w:val="single" w:sz="4" w:space="0" w:color="auto"/>
            </w:tcBorders>
          </w:tcPr>
          <w:p w14:paraId="098AE4A3" w14:textId="2055068B" w:rsidR="00770CF7" w:rsidRDefault="00770CF7" w:rsidP="00770CF7">
            <w:pPr>
              <w:rPr>
                <w:sz w:val="18"/>
                <w:szCs w:val="18"/>
              </w:rPr>
            </w:pPr>
            <w:del w:id="20" w:author="Зайцев Павел Борисович" w:date="2025-12-25T17:46:00Z">
              <w:r w:rsidDel="00962ADA">
                <w:rPr>
                  <w:sz w:val="18"/>
                  <w:szCs w:val="18"/>
                </w:rPr>
                <w:delText>8</w:delText>
              </w:r>
            </w:del>
          </w:p>
        </w:tc>
        <w:tc>
          <w:tcPr>
            <w:tcW w:w="881" w:type="dxa"/>
            <w:tcBorders>
              <w:top w:val="single" w:sz="4" w:space="0" w:color="auto"/>
              <w:left w:val="single" w:sz="4" w:space="0" w:color="auto"/>
              <w:bottom w:val="single" w:sz="4" w:space="0" w:color="auto"/>
              <w:right w:val="single" w:sz="4" w:space="0" w:color="auto"/>
            </w:tcBorders>
          </w:tcPr>
          <w:p w14:paraId="3071FB83" w14:textId="29042D92" w:rsidR="00770CF7" w:rsidRPr="00A40120" w:rsidRDefault="00770CF7" w:rsidP="00770CF7">
            <w:pPr>
              <w:rPr>
                <w:sz w:val="18"/>
                <w:szCs w:val="18"/>
              </w:rPr>
            </w:pPr>
            <w:del w:id="21" w:author="Зайцев Павел Борисович" w:date="2025-12-25T17:46:00Z">
              <w:r w:rsidDel="00962ADA">
                <w:rPr>
                  <w:sz w:val="18"/>
                  <w:szCs w:val="18"/>
                </w:rPr>
                <w:delText>=0</w:delText>
              </w:r>
            </w:del>
          </w:p>
        </w:tc>
        <w:tc>
          <w:tcPr>
            <w:tcW w:w="1354" w:type="dxa"/>
            <w:tcBorders>
              <w:top w:val="single" w:sz="4" w:space="0" w:color="auto"/>
              <w:left w:val="single" w:sz="4" w:space="0" w:color="auto"/>
              <w:bottom w:val="single" w:sz="4" w:space="0" w:color="auto"/>
              <w:right w:val="single" w:sz="4" w:space="0" w:color="auto"/>
            </w:tcBorders>
          </w:tcPr>
          <w:p w14:paraId="1FCA9035" w14:textId="77777777" w:rsidR="00770CF7" w:rsidRDefault="00770CF7" w:rsidP="00770CF7">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90AFCE6" w14:textId="77777777" w:rsidR="00770CF7" w:rsidRDefault="00770CF7" w:rsidP="00770CF7">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7594CD82" w14:textId="1F08A08E" w:rsidR="00770CF7" w:rsidRDefault="00770CF7" w:rsidP="00765B4D">
            <w:pPr>
              <w:rPr>
                <w:sz w:val="18"/>
                <w:szCs w:val="18"/>
              </w:rPr>
            </w:pPr>
            <w:del w:id="22" w:author="Зайцев Павел Борисович" w:date="2025-12-25T17:46:00Z">
              <w:r w:rsidRPr="009624CA" w:rsidDel="00962ADA">
                <w:rPr>
                  <w:sz w:val="18"/>
                  <w:szCs w:val="18"/>
                </w:rPr>
                <w:delText>Показатели Гр.8 не равны 0</w:delText>
              </w:r>
              <w:r w:rsidDel="00962ADA">
                <w:rPr>
                  <w:sz w:val="18"/>
                  <w:szCs w:val="18"/>
                </w:rPr>
                <w:delText xml:space="preserve"> – </w:delText>
              </w:r>
              <w:r w:rsidR="00765B4D" w:rsidDel="00962ADA">
                <w:rPr>
                  <w:sz w:val="18"/>
                  <w:szCs w:val="18"/>
                </w:rPr>
                <w:delText>требуются пояснения</w:delText>
              </w:r>
            </w:del>
          </w:p>
        </w:tc>
        <w:tc>
          <w:tcPr>
            <w:tcW w:w="851" w:type="dxa"/>
            <w:tcBorders>
              <w:top w:val="single" w:sz="4" w:space="0" w:color="auto"/>
              <w:left w:val="single" w:sz="4" w:space="0" w:color="auto"/>
              <w:bottom w:val="single" w:sz="4" w:space="0" w:color="auto"/>
              <w:right w:val="single" w:sz="4" w:space="0" w:color="auto"/>
            </w:tcBorders>
          </w:tcPr>
          <w:p w14:paraId="689CD8C7" w14:textId="02EC1E81" w:rsidR="00770CF7" w:rsidRPr="009624CA" w:rsidRDefault="00770CF7" w:rsidP="00770CF7">
            <w:pPr>
              <w:rPr>
                <w:sz w:val="18"/>
                <w:szCs w:val="18"/>
              </w:rPr>
            </w:pPr>
            <w:del w:id="23" w:author="Зайцев Павел Борисович" w:date="2025-12-25T17:46:00Z">
              <w:r w:rsidRPr="009624CA" w:rsidDel="00962ADA">
                <w:rPr>
                  <w:sz w:val="18"/>
                  <w:szCs w:val="18"/>
                </w:rPr>
                <w:delText>АУБУ, РБС-АУБУ, ГРБС</w:delText>
              </w:r>
            </w:del>
          </w:p>
        </w:tc>
        <w:tc>
          <w:tcPr>
            <w:tcW w:w="851" w:type="dxa"/>
            <w:tcBorders>
              <w:top w:val="single" w:sz="4" w:space="0" w:color="auto"/>
              <w:left w:val="single" w:sz="4" w:space="0" w:color="auto"/>
              <w:bottom w:val="single" w:sz="4" w:space="0" w:color="auto"/>
              <w:right w:val="single" w:sz="4" w:space="0" w:color="auto"/>
            </w:tcBorders>
          </w:tcPr>
          <w:p w14:paraId="363290C4" w14:textId="324101BB" w:rsidR="00770CF7" w:rsidRPr="009624CA" w:rsidRDefault="00823ED2" w:rsidP="00770CF7">
            <w:pPr>
              <w:rPr>
                <w:sz w:val="18"/>
                <w:szCs w:val="18"/>
              </w:rPr>
            </w:pPr>
            <w:del w:id="24" w:author="Зайцев Павел Борисович" w:date="2025-12-25T17:46:00Z">
              <w:r w:rsidDel="00962ADA">
                <w:rPr>
                  <w:sz w:val="18"/>
                  <w:szCs w:val="18"/>
                </w:rPr>
                <w:delText>П</w:delText>
              </w:r>
            </w:del>
          </w:p>
        </w:tc>
      </w:tr>
      <w:tr w:rsidR="00770CF7" w:rsidRPr="009624CA" w14:paraId="185FD9BF" w14:textId="4CE87DE1" w:rsidTr="00770CF7">
        <w:tc>
          <w:tcPr>
            <w:tcW w:w="803" w:type="dxa"/>
            <w:tcBorders>
              <w:top w:val="single" w:sz="4" w:space="0" w:color="auto"/>
              <w:left w:val="single" w:sz="4" w:space="0" w:color="auto"/>
              <w:bottom w:val="single" w:sz="4" w:space="0" w:color="auto"/>
              <w:right w:val="single" w:sz="4" w:space="0" w:color="auto"/>
            </w:tcBorders>
          </w:tcPr>
          <w:p w14:paraId="3AEFE0E9" w14:textId="4492609B" w:rsidR="00770CF7" w:rsidRDefault="00770CF7" w:rsidP="00770CF7">
            <w:pPr>
              <w:rPr>
                <w:sz w:val="18"/>
                <w:szCs w:val="18"/>
              </w:rPr>
            </w:pPr>
            <w:del w:id="25" w:author="Зайцев Павел Борисович" w:date="2025-12-25T17:46:00Z">
              <w:r w:rsidDel="00962ADA">
                <w:rPr>
                  <w:sz w:val="18"/>
                  <w:szCs w:val="18"/>
                </w:rPr>
                <w:delText>106</w:delText>
              </w:r>
            </w:del>
          </w:p>
        </w:tc>
        <w:tc>
          <w:tcPr>
            <w:tcW w:w="1349" w:type="dxa"/>
            <w:tcBorders>
              <w:top w:val="single" w:sz="4" w:space="0" w:color="auto"/>
              <w:left w:val="single" w:sz="4" w:space="0" w:color="auto"/>
              <w:bottom w:val="single" w:sz="4" w:space="0" w:color="auto"/>
              <w:right w:val="single" w:sz="4" w:space="0" w:color="auto"/>
            </w:tcBorders>
          </w:tcPr>
          <w:p w14:paraId="12A72AF2" w14:textId="3CF60108" w:rsidR="00770CF7" w:rsidRDefault="00770CF7" w:rsidP="00770CF7">
            <w:pPr>
              <w:rPr>
                <w:sz w:val="18"/>
                <w:szCs w:val="18"/>
              </w:rPr>
            </w:pPr>
            <w:del w:id="26" w:author="Зайцев Павел Борисович" w:date="2025-12-25T17:46:00Z">
              <w:r w:rsidDel="00962ADA">
                <w:rPr>
                  <w:sz w:val="18"/>
                  <w:szCs w:val="18"/>
                </w:rPr>
                <w:delText>Детализированные строки 520 (кроме КА 510, 610), 620</w:delText>
              </w:r>
            </w:del>
          </w:p>
        </w:tc>
        <w:tc>
          <w:tcPr>
            <w:tcW w:w="778" w:type="dxa"/>
            <w:tcBorders>
              <w:top w:val="single" w:sz="4" w:space="0" w:color="auto"/>
              <w:left w:val="single" w:sz="4" w:space="0" w:color="auto"/>
              <w:bottom w:val="single" w:sz="4" w:space="0" w:color="auto"/>
              <w:right w:val="single" w:sz="4" w:space="0" w:color="auto"/>
            </w:tcBorders>
          </w:tcPr>
          <w:p w14:paraId="322734E5" w14:textId="67947F61" w:rsidR="00770CF7" w:rsidRDefault="00770CF7" w:rsidP="00770CF7">
            <w:pPr>
              <w:rPr>
                <w:sz w:val="18"/>
                <w:szCs w:val="18"/>
              </w:rPr>
            </w:pPr>
            <w:del w:id="27" w:author="Зайцев Павел Борисович" w:date="2025-12-25T17:46:00Z">
              <w:r w:rsidDel="00962ADA">
                <w:rPr>
                  <w:sz w:val="18"/>
                  <w:szCs w:val="18"/>
                </w:rPr>
                <w:delText>8</w:delText>
              </w:r>
            </w:del>
          </w:p>
        </w:tc>
        <w:tc>
          <w:tcPr>
            <w:tcW w:w="881" w:type="dxa"/>
            <w:tcBorders>
              <w:top w:val="single" w:sz="4" w:space="0" w:color="auto"/>
              <w:left w:val="single" w:sz="4" w:space="0" w:color="auto"/>
              <w:bottom w:val="single" w:sz="4" w:space="0" w:color="auto"/>
              <w:right w:val="single" w:sz="4" w:space="0" w:color="auto"/>
            </w:tcBorders>
          </w:tcPr>
          <w:p w14:paraId="25250AC3" w14:textId="0C59AED3" w:rsidR="00770CF7" w:rsidRDefault="00770CF7" w:rsidP="00770CF7">
            <w:pPr>
              <w:rPr>
                <w:sz w:val="18"/>
                <w:szCs w:val="18"/>
              </w:rPr>
            </w:pPr>
            <w:del w:id="28" w:author="Зайцев Павел Борисович" w:date="2025-12-25T17:46:00Z">
              <w:r w:rsidDel="00962ADA">
                <w:rPr>
                  <w:sz w:val="18"/>
                  <w:szCs w:val="18"/>
                </w:rPr>
                <w:delText>=0</w:delText>
              </w:r>
            </w:del>
          </w:p>
        </w:tc>
        <w:tc>
          <w:tcPr>
            <w:tcW w:w="1354" w:type="dxa"/>
            <w:tcBorders>
              <w:top w:val="single" w:sz="4" w:space="0" w:color="auto"/>
              <w:left w:val="single" w:sz="4" w:space="0" w:color="auto"/>
              <w:bottom w:val="single" w:sz="4" w:space="0" w:color="auto"/>
              <w:right w:val="single" w:sz="4" w:space="0" w:color="auto"/>
            </w:tcBorders>
          </w:tcPr>
          <w:p w14:paraId="191A9EF4" w14:textId="77777777" w:rsidR="00770CF7" w:rsidRDefault="00770CF7" w:rsidP="00770CF7">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D50AE64" w14:textId="77777777" w:rsidR="00770CF7" w:rsidRDefault="00770CF7" w:rsidP="00770CF7">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0B3EEB34" w14:textId="1147D8ED" w:rsidR="00770CF7" w:rsidRPr="009624CA" w:rsidRDefault="00770CF7" w:rsidP="00765B4D">
            <w:pPr>
              <w:rPr>
                <w:sz w:val="18"/>
                <w:szCs w:val="18"/>
              </w:rPr>
            </w:pPr>
            <w:del w:id="29" w:author="Зайцев Павел Борисович" w:date="2025-12-25T17:46:00Z">
              <w:r w:rsidRPr="009624CA" w:rsidDel="00962ADA">
                <w:rPr>
                  <w:sz w:val="18"/>
                  <w:szCs w:val="18"/>
                </w:rPr>
                <w:delText>Показатели Гр.8 не равны 0</w:delText>
              </w:r>
              <w:r w:rsidDel="00962ADA">
                <w:rPr>
                  <w:sz w:val="18"/>
                  <w:szCs w:val="18"/>
                </w:rPr>
                <w:delText xml:space="preserve"> – </w:delText>
              </w:r>
              <w:r w:rsidR="00765B4D" w:rsidDel="00962ADA">
                <w:rPr>
                  <w:sz w:val="18"/>
                  <w:szCs w:val="18"/>
                </w:rPr>
                <w:delText>требуются пояснения</w:delText>
              </w:r>
            </w:del>
          </w:p>
        </w:tc>
        <w:tc>
          <w:tcPr>
            <w:tcW w:w="851" w:type="dxa"/>
            <w:tcBorders>
              <w:top w:val="single" w:sz="4" w:space="0" w:color="auto"/>
              <w:left w:val="single" w:sz="4" w:space="0" w:color="auto"/>
              <w:bottom w:val="single" w:sz="4" w:space="0" w:color="auto"/>
              <w:right w:val="single" w:sz="4" w:space="0" w:color="auto"/>
            </w:tcBorders>
          </w:tcPr>
          <w:p w14:paraId="07D1D833" w14:textId="29963095" w:rsidR="00770CF7" w:rsidRPr="009624CA" w:rsidRDefault="00770CF7" w:rsidP="00770CF7">
            <w:pPr>
              <w:rPr>
                <w:sz w:val="18"/>
                <w:szCs w:val="18"/>
              </w:rPr>
            </w:pPr>
            <w:del w:id="30" w:author="Зайцев Павел Борисович" w:date="2025-12-25T17:46:00Z">
              <w:r w:rsidRPr="009624CA" w:rsidDel="00962ADA">
                <w:rPr>
                  <w:sz w:val="18"/>
                  <w:szCs w:val="18"/>
                </w:rPr>
                <w:delText>АУБУ, РБС-АУБУ, ГРБС</w:delText>
              </w:r>
            </w:del>
          </w:p>
        </w:tc>
        <w:tc>
          <w:tcPr>
            <w:tcW w:w="851" w:type="dxa"/>
            <w:tcBorders>
              <w:top w:val="single" w:sz="4" w:space="0" w:color="auto"/>
              <w:left w:val="single" w:sz="4" w:space="0" w:color="auto"/>
              <w:bottom w:val="single" w:sz="4" w:space="0" w:color="auto"/>
              <w:right w:val="single" w:sz="4" w:space="0" w:color="auto"/>
            </w:tcBorders>
          </w:tcPr>
          <w:p w14:paraId="0E31EFF1" w14:textId="12C1A2FB" w:rsidR="00770CF7" w:rsidRPr="009624CA" w:rsidRDefault="00823ED2" w:rsidP="00770CF7">
            <w:pPr>
              <w:rPr>
                <w:sz w:val="18"/>
                <w:szCs w:val="18"/>
              </w:rPr>
            </w:pPr>
            <w:del w:id="31" w:author="Зайцев Павел Борисович" w:date="2025-12-25T17:46:00Z">
              <w:r w:rsidDel="00962ADA">
                <w:rPr>
                  <w:sz w:val="18"/>
                  <w:szCs w:val="18"/>
                </w:rPr>
                <w:delText>П</w:delText>
              </w:r>
            </w:del>
          </w:p>
        </w:tc>
      </w:tr>
      <w:tr w:rsidR="00770CF7" w:rsidRPr="009624CA" w14:paraId="1723FB77" w14:textId="2CCEA3CE" w:rsidTr="00770CF7">
        <w:tc>
          <w:tcPr>
            <w:tcW w:w="803" w:type="dxa"/>
            <w:tcBorders>
              <w:top w:val="single" w:sz="4" w:space="0" w:color="auto"/>
              <w:left w:val="single" w:sz="4" w:space="0" w:color="auto"/>
              <w:bottom w:val="single" w:sz="4" w:space="0" w:color="auto"/>
              <w:right w:val="single" w:sz="4" w:space="0" w:color="auto"/>
            </w:tcBorders>
          </w:tcPr>
          <w:p w14:paraId="45268B92" w14:textId="7BE16754" w:rsidR="00770CF7" w:rsidRDefault="00770CF7" w:rsidP="00770CF7">
            <w:pPr>
              <w:rPr>
                <w:sz w:val="18"/>
                <w:szCs w:val="18"/>
              </w:rPr>
            </w:pPr>
            <w:del w:id="32" w:author="Зайцев Павел Борисович" w:date="2025-12-25T17:46:00Z">
              <w:r w:rsidDel="00962ADA">
                <w:rPr>
                  <w:sz w:val="18"/>
                  <w:szCs w:val="18"/>
                </w:rPr>
                <w:delText>107</w:delText>
              </w:r>
            </w:del>
          </w:p>
        </w:tc>
        <w:tc>
          <w:tcPr>
            <w:tcW w:w="1349" w:type="dxa"/>
            <w:tcBorders>
              <w:top w:val="single" w:sz="4" w:space="0" w:color="auto"/>
              <w:left w:val="single" w:sz="4" w:space="0" w:color="auto"/>
              <w:bottom w:val="single" w:sz="4" w:space="0" w:color="auto"/>
              <w:right w:val="single" w:sz="4" w:space="0" w:color="auto"/>
            </w:tcBorders>
          </w:tcPr>
          <w:p w14:paraId="15CB4193" w14:textId="41BFF331" w:rsidR="00770CF7" w:rsidRDefault="00770CF7" w:rsidP="00770CF7">
            <w:pPr>
              <w:rPr>
                <w:sz w:val="18"/>
                <w:szCs w:val="18"/>
              </w:rPr>
            </w:pPr>
            <w:del w:id="33" w:author="Зайцев Павел Борисович" w:date="2025-12-25T17:46:00Z">
              <w:r w:rsidRPr="00AE7433" w:rsidDel="00962ADA">
                <w:rPr>
                  <w:sz w:val="18"/>
                  <w:szCs w:val="18"/>
                </w:rPr>
                <w:delText>040,050</w:delText>
              </w:r>
              <w:r w:rsidR="00823ED2" w:rsidDel="00962ADA">
                <w:rPr>
                  <w:sz w:val="18"/>
                  <w:szCs w:val="18"/>
                </w:rPr>
                <w:delText>,</w:delText>
              </w:r>
              <w:r w:rsidRPr="00AE7433" w:rsidDel="00962ADA">
                <w:rPr>
                  <w:sz w:val="18"/>
                  <w:szCs w:val="18"/>
                </w:rPr>
                <w:delText>090,092</w:delText>
              </w:r>
              <w:r w:rsidR="00980CC4" w:rsidDel="00962ADA">
                <w:rPr>
                  <w:sz w:val="18"/>
                  <w:szCs w:val="18"/>
                </w:rPr>
                <w:delText>,</w:delText>
              </w:r>
              <w:r w:rsidRPr="00AE7433" w:rsidDel="00962ADA">
                <w:rPr>
                  <w:sz w:val="18"/>
                  <w:szCs w:val="18"/>
                </w:rPr>
                <w:delText>095</w:delText>
              </w:r>
            </w:del>
          </w:p>
        </w:tc>
        <w:tc>
          <w:tcPr>
            <w:tcW w:w="778" w:type="dxa"/>
            <w:tcBorders>
              <w:top w:val="single" w:sz="4" w:space="0" w:color="auto"/>
              <w:left w:val="single" w:sz="4" w:space="0" w:color="auto"/>
              <w:bottom w:val="single" w:sz="4" w:space="0" w:color="auto"/>
              <w:right w:val="single" w:sz="4" w:space="0" w:color="auto"/>
            </w:tcBorders>
          </w:tcPr>
          <w:p w14:paraId="319F593A" w14:textId="5F79EA35" w:rsidR="00770CF7" w:rsidRDefault="00770CF7" w:rsidP="00770CF7">
            <w:pPr>
              <w:rPr>
                <w:sz w:val="18"/>
                <w:szCs w:val="18"/>
              </w:rPr>
            </w:pPr>
            <w:del w:id="34" w:author="Зайцев Павел Борисович" w:date="2025-12-25T17:46:00Z">
              <w:r w:rsidDel="00962ADA">
                <w:rPr>
                  <w:sz w:val="18"/>
                  <w:szCs w:val="18"/>
                </w:rPr>
                <w:delText>8</w:delText>
              </w:r>
            </w:del>
          </w:p>
        </w:tc>
        <w:tc>
          <w:tcPr>
            <w:tcW w:w="881" w:type="dxa"/>
            <w:tcBorders>
              <w:top w:val="single" w:sz="4" w:space="0" w:color="auto"/>
              <w:left w:val="single" w:sz="4" w:space="0" w:color="auto"/>
              <w:bottom w:val="single" w:sz="4" w:space="0" w:color="auto"/>
              <w:right w:val="single" w:sz="4" w:space="0" w:color="auto"/>
            </w:tcBorders>
          </w:tcPr>
          <w:p w14:paraId="492EE215" w14:textId="599C6274" w:rsidR="00770CF7" w:rsidRPr="00A40120" w:rsidRDefault="00770CF7" w:rsidP="00770CF7">
            <w:pPr>
              <w:rPr>
                <w:sz w:val="18"/>
                <w:szCs w:val="18"/>
              </w:rPr>
            </w:pPr>
            <w:del w:id="35" w:author="Зайцев Павел Борисович" w:date="2025-12-25T17:46:00Z">
              <w:r w:rsidDel="00962ADA">
                <w:rPr>
                  <w:sz w:val="18"/>
                  <w:szCs w:val="18"/>
                  <w:lang w:val="en-US"/>
                </w:rPr>
                <w:delText>&gt;</w:delText>
              </w:r>
              <w:r w:rsidDel="00962ADA">
                <w:rPr>
                  <w:sz w:val="18"/>
                  <w:szCs w:val="18"/>
                </w:rPr>
                <w:delText>=0</w:delText>
              </w:r>
            </w:del>
          </w:p>
        </w:tc>
        <w:tc>
          <w:tcPr>
            <w:tcW w:w="1354" w:type="dxa"/>
            <w:tcBorders>
              <w:top w:val="single" w:sz="4" w:space="0" w:color="auto"/>
              <w:left w:val="single" w:sz="4" w:space="0" w:color="auto"/>
              <w:bottom w:val="single" w:sz="4" w:space="0" w:color="auto"/>
              <w:right w:val="single" w:sz="4" w:space="0" w:color="auto"/>
            </w:tcBorders>
          </w:tcPr>
          <w:p w14:paraId="26A41B91" w14:textId="77777777" w:rsidR="00770CF7" w:rsidRDefault="00770CF7" w:rsidP="00770CF7">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0C25EA6" w14:textId="77777777" w:rsidR="00770CF7" w:rsidRDefault="00770CF7" w:rsidP="00770CF7">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3BB5B908" w14:textId="3CA63C3E" w:rsidR="00770CF7" w:rsidRPr="009624CA" w:rsidRDefault="00770CF7" w:rsidP="00980CC4">
            <w:pPr>
              <w:rPr>
                <w:sz w:val="18"/>
                <w:szCs w:val="18"/>
              </w:rPr>
            </w:pPr>
            <w:del w:id="36" w:author="Зайцев Павел Борисович" w:date="2025-12-25T17:46:00Z">
              <w:r w:rsidDel="00962ADA">
                <w:rPr>
                  <w:sz w:val="18"/>
                  <w:szCs w:val="18"/>
                </w:rPr>
                <w:delText xml:space="preserve">Показатели доходов в отрицательном значении </w:delText>
              </w:r>
              <w:r w:rsidR="00980CC4" w:rsidDel="00962ADA">
                <w:rPr>
                  <w:sz w:val="18"/>
                  <w:szCs w:val="18"/>
                </w:rPr>
                <w:delText>т</w:delText>
              </w:r>
              <w:r w:rsidR="00765B4D" w:rsidDel="00962ADA">
                <w:rPr>
                  <w:sz w:val="18"/>
                  <w:szCs w:val="18"/>
                </w:rPr>
                <w:delText>ребуют пояснений</w:delText>
              </w:r>
            </w:del>
          </w:p>
        </w:tc>
        <w:tc>
          <w:tcPr>
            <w:tcW w:w="851" w:type="dxa"/>
            <w:tcBorders>
              <w:top w:val="single" w:sz="4" w:space="0" w:color="auto"/>
              <w:left w:val="single" w:sz="4" w:space="0" w:color="auto"/>
              <w:bottom w:val="single" w:sz="4" w:space="0" w:color="auto"/>
              <w:right w:val="single" w:sz="4" w:space="0" w:color="auto"/>
            </w:tcBorders>
          </w:tcPr>
          <w:p w14:paraId="4588409F" w14:textId="57CE202D" w:rsidR="00770CF7" w:rsidRPr="009624CA" w:rsidRDefault="00770CF7" w:rsidP="00770CF7">
            <w:pPr>
              <w:rPr>
                <w:sz w:val="18"/>
                <w:szCs w:val="18"/>
              </w:rPr>
            </w:pPr>
            <w:del w:id="37" w:author="Зайцев Павел Борисович" w:date="2025-12-25T17:46:00Z">
              <w:r w:rsidRPr="009624CA" w:rsidDel="00962ADA">
                <w:rPr>
                  <w:sz w:val="18"/>
                  <w:szCs w:val="18"/>
                </w:rPr>
                <w:delText>АУБУ, РБС-АУБУ, ГРБС</w:delText>
              </w:r>
            </w:del>
          </w:p>
        </w:tc>
        <w:tc>
          <w:tcPr>
            <w:tcW w:w="851" w:type="dxa"/>
            <w:tcBorders>
              <w:top w:val="single" w:sz="4" w:space="0" w:color="auto"/>
              <w:left w:val="single" w:sz="4" w:space="0" w:color="auto"/>
              <w:bottom w:val="single" w:sz="4" w:space="0" w:color="auto"/>
              <w:right w:val="single" w:sz="4" w:space="0" w:color="auto"/>
            </w:tcBorders>
          </w:tcPr>
          <w:p w14:paraId="0E6ED29B" w14:textId="3E90E5D6" w:rsidR="00770CF7" w:rsidRPr="009624CA" w:rsidRDefault="00823ED2" w:rsidP="00770CF7">
            <w:pPr>
              <w:rPr>
                <w:sz w:val="18"/>
                <w:szCs w:val="18"/>
              </w:rPr>
            </w:pPr>
            <w:del w:id="38" w:author="Зайцев Павел Борисович" w:date="2025-12-25T17:46:00Z">
              <w:r w:rsidDel="00962ADA">
                <w:rPr>
                  <w:sz w:val="18"/>
                  <w:szCs w:val="18"/>
                </w:rPr>
                <w:delText>П</w:delText>
              </w:r>
            </w:del>
          </w:p>
        </w:tc>
      </w:tr>
    </w:tbl>
    <w:p w14:paraId="417D49BE" w14:textId="77777777" w:rsidR="003367F8" w:rsidRDefault="003367F8" w:rsidP="00094D8C">
      <w:pPr>
        <w:rPr>
          <w:b/>
        </w:rPr>
      </w:pPr>
      <w:bookmarkStart w:id="39" w:name="_Toc506405452"/>
      <w:bookmarkStart w:id="40" w:name="_Toc506456064"/>
    </w:p>
    <w:p w14:paraId="757E3A9B" w14:textId="77777777" w:rsidR="004F5D20" w:rsidRPr="00B92096" w:rsidRDefault="004F5D20" w:rsidP="00FE3C15">
      <w:pPr>
        <w:rPr>
          <w:b/>
        </w:rPr>
      </w:pPr>
      <w:r w:rsidRPr="00B92096">
        <w:rPr>
          <w:b/>
        </w:rPr>
        <w:t xml:space="preserve">Таблица допустимости показателей в строках </w:t>
      </w:r>
      <w:r w:rsidR="0007470F" w:rsidRPr="00B92096">
        <w:rPr>
          <w:b/>
        </w:rPr>
        <w:t xml:space="preserve">Отчета </w:t>
      </w:r>
      <w:r w:rsidRPr="00B92096">
        <w:rPr>
          <w:b/>
        </w:rPr>
        <w:t>ф. 0503737.</w:t>
      </w:r>
      <w:bookmarkEnd w:id="39"/>
      <w:bookmarkEnd w:id="40"/>
    </w:p>
    <w:p w14:paraId="069B4E50" w14:textId="77777777" w:rsidR="0007470F" w:rsidRPr="00B92096" w:rsidRDefault="0007470F" w:rsidP="00094D8C">
      <w:pPr>
        <w:rPr>
          <w:b/>
        </w:rPr>
      </w:pPr>
    </w:p>
    <w:tbl>
      <w:tblPr>
        <w:tblW w:w="95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231"/>
        <w:gridCol w:w="1439"/>
        <w:gridCol w:w="1973"/>
        <w:gridCol w:w="1416"/>
        <w:gridCol w:w="1530"/>
        <w:gridCol w:w="1413"/>
      </w:tblGrid>
      <w:tr w:rsidR="00895EE1" w:rsidRPr="00185E22" w14:paraId="3D26FBB5" w14:textId="77777777" w:rsidTr="00B92096">
        <w:trPr>
          <w:tblHeader/>
        </w:trPr>
        <w:tc>
          <w:tcPr>
            <w:tcW w:w="538" w:type="dxa"/>
            <w:vMerge w:val="restart"/>
          </w:tcPr>
          <w:p w14:paraId="0F180C3C" w14:textId="77777777" w:rsidR="00895EE1" w:rsidRPr="00185E22" w:rsidRDefault="00895EE1" w:rsidP="00185E22">
            <w:pPr>
              <w:jc w:val="center"/>
              <w:rPr>
                <w:b/>
                <w:sz w:val="18"/>
                <w:szCs w:val="18"/>
              </w:rPr>
            </w:pPr>
            <w:r w:rsidRPr="00185E22">
              <w:rPr>
                <w:b/>
                <w:sz w:val="18"/>
                <w:szCs w:val="18"/>
              </w:rPr>
              <w:t>№ п/п</w:t>
            </w:r>
          </w:p>
        </w:tc>
        <w:tc>
          <w:tcPr>
            <w:tcW w:w="1231" w:type="dxa"/>
            <w:vMerge w:val="restart"/>
          </w:tcPr>
          <w:p w14:paraId="289A23FA" w14:textId="77777777" w:rsidR="00895EE1" w:rsidRPr="00185E22" w:rsidRDefault="00895EE1" w:rsidP="00185E22">
            <w:pPr>
              <w:jc w:val="center"/>
              <w:rPr>
                <w:b/>
                <w:sz w:val="18"/>
                <w:szCs w:val="18"/>
              </w:rPr>
            </w:pPr>
            <w:r w:rsidRPr="00185E22">
              <w:rPr>
                <w:b/>
                <w:sz w:val="18"/>
                <w:szCs w:val="18"/>
              </w:rPr>
              <w:t>Код строки</w:t>
            </w:r>
          </w:p>
        </w:tc>
        <w:tc>
          <w:tcPr>
            <w:tcW w:w="7771" w:type="dxa"/>
            <w:gridSpan w:val="5"/>
          </w:tcPr>
          <w:p w14:paraId="3C6300EB" w14:textId="77777777" w:rsidR="00895EE1" w:rsidRPr="00185E22" w:rsidRDefault="00895EE1" w:rsidP="00185E22">
            <w:pPr>
              <w:jc w:val="center"/>
              <w:rPr>
                <w:b/>
                <w:sz w:val="18"/>
                <w:szCs w:val="18"/>
              </w:rPr>
            </w:pPr>
            <w:r w:rsidRPr="00185E22">
              <w:rPr>
                <w:b/>
                <w:sz w:val="18"/>
                <w:szCs w:val="18"/>
              </w:rPr>
              <w:t>Вид деятельности</w:t>
            </w:r>
          </w:p>
        </w:tc>
      </w:tr>
      <w:tr w:rsidR="00895EE1" w:rsidRPr="00185E22" w14:paraId="16635EC8" w14:textId="77777777" w:rsidTr="00B92096">
        <w:trPr>
          <w:tblHeader/>
        </w:trPr>
        <w:tc>
          <w:tcPr>
            <w:tcW w:w="538" w:type="dxa"/>
            <w:vMerge/>
          </w:tcPr>
          <w:p w14:paraId="1B931B68" w14:textId="77777777" w:rsidR="00895EE1" w:rsidRPr="00185E22" w:rsidRDefault="00895EE1" w:rsidP="00185E22">
            <w:pPr>
              <w:jc w:val="center"/>
              <w:rPr>
                <w:b/>
                <w:sz w:val="18"/>
                <w:szCs w:val="18"/>
              </w:rPr>
            </w:pPr>
          </w:p>
        </w:tc>
        <w:tc>
          <w:tcPr>
            <w:tcW w:w="1231" w:type="dxa"/>
            <w:vMerge/>
          </w:tcPr>
          <w:p w14:paraId="758F37A6" w14:textId="77777777" w:rsidR="00895EE1" w:rsidRPr="00185E22" w:rsidRDefault="00895EE1" w:rsidP="00185E22">
            <w:pPr>
              <w:jc w:val="center"/>
              <w:rPr>
                <w:b/>
                <w:sz w:val="18"/>
                <w:szCs w:val="18"/>
              </w:rPr>
            </w:pPr>
          </w:p>
        </w:tc>
        <w:tc>
          <w:tcPr>
            <w:tcW w:w="1439" w:type="dxa"/>
          </w:tcPr>
          <w:p w14:paraId="1256D777" w14:textId="77777777" w:rsidR="00895EE1" w:rsidRPr="00185E22" w:rsidRDefault="00895EE1" w:rsidP="00185E22">
            <w:pPr>
              <w:jc w:val="center"/>
              <w:rPr>
                <w:b/>
                <w:sz w:val="18"/>
                <w:szCs w:val="18"/>
              </w:rPr>
            </w:pPr>
            <w:r w:rsidRPr="00185E22">
              <w:rPr>
                <w:b/>
                <w:sz w:val="18"/>
                <w:szCs w:val="18"/>
              </w:rPr>
              <w:t>Собственные средства</w:t>
            </w:r>
          </w:p>
        </w:tc>
        <w:tc>
          <w:tcPr>
            <w:tcW w:w="1973" w:type="dxa"/>
          </w:tcPr>
          <w:p w14:paraId="2894A2F5" w14:textId="77777777" w:rsidR="00895EE1" w:rsidRPr="00185E22" w:rsidRDefault="00895EE1" w:rsidP="00185E22">
            <w:pPr>
              <w:jc w:val="center"/>
              <w:rPr>
                <w:b/>
                <w:sz w:val="18"/>
                <w:szCs w:val="18"/>
              </w:rPr>
            </w:pPr>
            <w:r w:rsidRPr="00185E22">
              <w:rPr>
                <w:b/>
                <w:sz w:val="18"/>
                <w:szCs w:val="18"/>
              </w:rPr>
              <w:t>Субсидии на выполнение государственного (муниципального) задания</w:t>
            </w:r>
          </w:p>
        </w:tc>
        <w:tc>
          <w:tcPr>
            <w:tcW w:w="1416" w:type="dxa"/>
          </w:tcPr>
          <w:p w14:paraId="693C69B8" w14:textId="77777777" w:rsidR="00895EE1" w:rsidRPr="00185E22" w:rsidRDefault="00895EE1" w:rsidP="00185E22">
            <w:pPr>
              <w:jc w:val="center"/>
              <w:rPr>
                <w:b/>
                <w:sz w:val="18"/>
                <w:szCs w:val="18"/>
              </w:rPr>
            </w:pPr>
            <w:r w:rsidRPr="00185E22">
              <w:rPr>
                <w:b/>
                <w:sz w:val="18"/>
                <w:szCs w:val="18"/>
              </w:rPr>
              <w:t>Субсидии на иные цели</w:t>
            </w:r>
          </w:p>
        </w:tc>
        <w:tc>
          <w:tcPr>
            <w:tcW w:w="1530" w:type="dxa"/>
          </w:tcPr>
          <w:p w14:paraId="4DB09414" w14:textId="77777777" w:rsidR="00895EE1" w:rsidRPr="00185E22" w:rsidRDefault="00895EE1" w:rsidP="00185E22">
            <w:pPr>
              <w:jc w:val="center"/>
              <w:rPr>
                <w:b/>
                <w:sz w:val="18"/>
                <w:szCs w:val="18"/>
              </w:rPr>
            </w:pPr>
            <w:r w:rsidRPr="00185E22">
              <w:rPr>
                <w:b/>
                <w:sz w:val="18"/>
                <w:szCs w:val="18"/>
              </w:rPr>
              <w:t xml:space="preserve">Субсидии </w:t>
            </w:r>
            <w:r w:rsidR="00185E22" w:rsidRPr="00185E22">
              <w:rPr>
                <w:b/>
                <w:sz w:val="18"/>
                <w:szCs w:val="18"/>
              </w:rPr>
              <w:t>на цели осуществления капитальных вложений</w:t>
            </w:r>
          </w:p>
        </w:tc>
        <w:tc>
          <w:tcPr>
            <w:tcW w:w="1413" w:type="dxa"/>
          </w:tcPr>
          <w:p w14:paraId="0A2DB41C" w14:textId="77777777" w:rsidR="00895EE1" w:rsidRPr="00185E22" w:rsidRDefault="00895EE1" w:rsidP="00185E22">
            <w:pPr>
              <w:jc w:val="center"/>
              <w:rPr>
                <w:b/>
                <w:sz w:val="18"/>
                <w:szCs w:val="18"/>
              </w:rPr>
            </w:pPr>
            <w:r w:rsidRPr="00185E22">
              <w:rPr>
                <w:b/>
                <w:sz w:val="18"/>
                <w:szCs w:val="18"/>
              </w:rPr>
              <w:t>Средства ОМС</w:t>
            </w:r>
          </w:p>
        </w:tc>
      </w:tr>
      <w:tr w:rsidR="005C3D65" w:rsidRPr="00185E22" w14:paraId="22AA2C20" w14:textId="77777777" w:rsidTr="00B92096">
        <w:tc>
          <w:tcPr>
            <w:tcW w:w="538" w:type="dxa"/>
          </w:tcPr>
          <w:p w14:paraId="7D37D281" w14:textId="77777777" w:rsidR="005C3D65" w:rsidRPr="00185E22" w:rsidRDefault="005C3D65" w:rsidP="005C3D65">
            <w:pPr>
              <w:rPr>
                <w:sz w:val="18"/>
                <w:szCs w:val="18"/>
              </w:rPr>
            </w:pPr>
            <w:r w:rsidRPr="00185E22">
              <w:rPr>
                <w:sz w:val="18"/>
                <w:szCs w:val="18"/>
              </w:rPr>
              <w:t>1</w:t>
            </w:r>
          </w:p>
        </w:tc>
        <w:tc>
          <w:tcPr>
            <w:tcW w:w="1231" w:type="dxa"/>
            <w:vAlign w:val="bottom"/>
          </w:tcPr>
          <w:p w14:paraId="61939360" w14:textId="77777777" w:rsidR="005C3D65" w:rsidRPr="00185E22" w:rsidRDefault="005C3D65" w:rsidP="005C3D65">
            <w:pPr>
              <w:rPr>
                <w:sz w:val="18"/>
                <w:szCs w:val="18"/>
              </w:rPr>
            </w:pPr>
            <w:r w:rsidRPr="00185E22">
              <w:rPr>
                <w:sz w:val="18"/>
                <w:szCs w:val="18"/>
              </w:rPr>
              <w:t>010</w:t>
            </w:r>
          </w:p>
        </w:tc>
        <w:tc>
          <w:tcPr>
            <w:tcW w:w="1439" w:type="dxa"/>
          </w:tcPr>
          <w:p w14:paraId="7589B518" w14:textId="77777777" w:rsidR="005C3D65" w:rsidRPr="00185E22" w:rsidRDefault="005C3D65" w:rsidP="005C3D65">
            <w:pPr>
              <w:rPr>
                <w:sz w:val="18"/>
                <w:szCs w:val="18"/>
              </w:rPr>
            </w:pPr>
          </w:p>
        </w:tc>
        <w:tc>
          <w:tcPr>
            <w:tcW w:w="1973" w:type="dxa"/>
          </w:tcPr>
          <w:p w14:paraId="3EF55726" w14:textId="77777777" w:rsidR="005C3D65" w:rsidRPr="00185E22" w:rsidRDefault="005C3D65" w:rsidP="005C3D65">
            <w:pPr>
              <w:rPr>
                <w:sz w:val="18"/>
                <w:szCs w:val="18"/>
              </w:rPr>
            </w:pPr>
          </w:p>
        </w:tc>
        <w:tc>
          <w:tcPr>
            <w:tcW w:w="1416" w:type="dxa"/>
          </w:tcPr>
          <w:p w14:paraId="651D2957" w14:textId="77777777" w:rsidR="005C3D65" w:rsidRPr="00185E22" w:rsidRDefault="005C3D65" w:rsidP="005C3D65">
            <w:pPr>
              <w:rPr>
                <w:sz w:val="18"/>
                <w:szCs w:val="18"/>
              </w:rPr>
            </w:pPr>
          </w:p>
        </w:tc>
        <w:tc>
          <w:tcPr>
            <w:tcW w:w="1530" w:type="dxa"/>
          </w:tcPr>
          <w:p w14:paraId="2AC7D4F6" w14:textId="77777777" w:rsidR="005C3D65" w:rsidRPr="00185E22" w:rsidRDefault="005C3D65" w:rsidP="005C3D65">
            <w:pPr>
              <w:rPr>
                <w:sz w:val="18"/>
                <w:szCs w:val="18"/>
              </w:rPr>
            </w:pPr>
          </w:p>
        </w:tc>
        <w:tc>
          <w:tcPr>
            <w:tcW w:w="1413" w:type="dxa"/>
          </w:tcPr>
          <w:p w14:paraId="4F41997D" w14:textId="77777777" w:rsidR="005C3D65" w:rsidRPr="00185E22" w:rsidRDefault="005C3D65" w:rsidP="005C3D65">
            <w:pPr>
              <w:rPr>
                <w:sz w:val="18"/>
                <w:szCs w:val="18"/>
              </w:rPr>
            </w:pPr>
          </w:p>
        </w:tc>
      </w:tr>
      <w:tr w:rsidR="005C3D65" w:rsidRPr="00185E22" w14:paraId="1F1AB753" w14:textId="77777777" w:rsidTr="00B92096">
        <w:tc>
          <w:tcPr>
            <w:tcW w:w="538" w:type="dxa"/>
          </w:tcPr>
          <w:p w14:paraId="756B87B0" w14:textId="77777777" w:rsidR="005C3D65" w:rsidRPr="00185E22" w:rsidRDefault="005C3D65" w:rsidP="005C3D65">
            <w:pPr>
              <w:rPr>
                <w:sz w:val="18"/>
                <w:szCs w:val="18"/>
              </w:rPr>
            </w:pPr>
            <w:r w:rsidRPr="00185E22">
              <w:rPr>
                <w:sz w:val="18"/>
                <w:szCs w:val="18"/>
              </w:rPr>
              <w:t>2</w:t>
            </w:r>
          </w:p>
        </w:tc>
        <w:tc>
          <w:tcPr>
            <w:tcW w:w="1231" w:type="dxa"/>
            <w:vAlign w:val="bottom"/>
          </w:tcPr>
          <w:p w14:paraId="39415064" w14:textId="77777777" w:rsidR="005C3D65" w:rsidRPr="00185E22" w:rsidRDefault="005C3D65" w:rsidP="005C3D65">
            <w:pPr>
              <w:rPr>
                <w:sz w:val="18"/>
                <w:szCs w:val="18"/>
              </w:rPr>
            </w:pPr>
            <w:r w:rsidRPr="00185E22">
              <w:rPr>
                <w:sz w:val="18"/>
                <w:szCs w:val="18"/>
              </w:rPr>
              <w:t>030</w:t>
            </w:r>
          </w:p>
        </w:tc>
        <w:tc>
          <w:tcPr>
            <w:tcW w:w="1439" w:type="dxa"/>
          </w:tcPr>
          <w:p w14:paraId="19B5E412" w14:textId="77777777" w:rsidR="005C3D65" w:rsidRPr="00185E22" w:rsidRDefault="005C3D65" w:rsidP="005C3D65">
            <w:pPr>
              <w:rPr>
                <w:sz w:val="18"/>
                <w:szCs w:val="18"/>
              </w:rPr>
            </w:pPr>
          </w:p>
        </w:tc>
        <w:tc>
          <w:tcPr>
            <w:tcW w:w="1973" w:type="dxa"/>
          </w:tcPr>
          <w:p w14:paraId="71FB54E9" w14:textId="77777777" w:rsidR="005C3D65" w:rsidRPr="00185E22" w:rsidRDefault="005C3D65" w:rsidP="005C3D65">
            <w:pPr>
              <w:rPr>
                <w:sz w:val="18"/>
                <w:szCs w:val="18"/>
              </w:rPr>
            </w:pPr>
            <w:r w:rsidRPr="00185E22">
              <w:rPr>
                <w:sz w:val="18"/>
                <w:szCs w:val="18"/>
              </w:rPr>
              <w:t>Х</w:t>
            </w:r>
          </w:p>
        </w:tc>
        <w:tc>
          <w:tcPr>
            <w:tcW w:w="1416" w:type="dxa"/>
          </w:tcPr>
          <w:p w14:paraId="51F56EB2" w14:textId="77777777" w:rsidR="005C3D65" w:rsidRPr="00185E22" w:rsidRDefault="005C3D65" w:rsidP="005C3D65">
            <w:pPr>
              <w:rPr>
                <w:sz w:val="18"/>
                <w:szCs w:val="18"/>
              </w:rPr>
            </w:pPr>
            <w:r w:rsidRPr="00185E22">
              <w:rPr>
                <w:sz w:val="18"/>
                <w:szCs w:val="18"/>
              </w:rPr>
              <w:t>Х</w:t>
            </w:r>
          </w:p>
        </w:tc>
        <w:tc>
          <w:tcPr>
            <w:tcW w:w="1530" w:type="dxa"/>
          </w:tcPr>
          <w:p w14:paraId="4FA48CD6" w14:textId="77777777" w:rsidR="005C3D65" w:rsidRPr="00185E22" w:rsidRDefault="005C3D65" w:rsidP="005C3D65">
            <w:pPr>
              <w:rPr>
                <w:sz w:val="18"/>
                <w:szCs w:val="18"/>
              </w:rPr>
            </w:pPr>
            <w:r w:rsidRPr="00185E22">
              <w:rPr>
                <w:sz w:val="18"/>
                <w:szCs w:val="18"/>
              </w:rPr>
              <w:t>Х</w:t>
            </w:r>
          </w:p>
        </w:tc>
        <w:tc>
          <w:tcPr>
            <w:tcW w:w="1413" w:type="dxa"/>
          </w:tcPr>
          <w:p w14:paraId="76BBD657" w14:textId="77777777" w:rsidR="005C3D65" w:rsidRPr="00185E22" w:rsidRDefault="005C3D65" w:rsidP="005C3D65">
            <w:pPr>
              <w:rPr>
                <w:sz w:val="18"/>
                <w:szCs w:val="18"/>
              </w:rPr>
            </w:pPr>
          </w:p>
        </w:tc>
      </w:tr>
      <w:tr w:rsidR="005C3D65" w:rsidRPr="00185E22" w14:paraId="79AA5564" w14:textId="77777777" w:rsidTr="00B92096">
        <w:tc>
          <w:tcPr>
            <w:tcW w:w="538" w:type="dxa"/>
          </w:tcPr>
          <w:p w14:paraId="5EF7BE65" w14:textId="77777777" w:rsidR="005C3D65" w:rsidRPr="00185E22" w:rsidRDefault="005C3D65" w:rsidP="005C3D65">
            <w:pPr>
              <w:rPr>
                <w:sz w:val="18"/>
                <w:szCs w:val="18"/>
              </w:rPr>
            </w:pPr>
            <w:r w:rsidRPr="00185E22">
              <w:rPr>
                <w:sz w:val="18"/>
                <w:szCs w:val="18"/>
              </w:rPr>
              <w:t>4</w:t>
            </w:r>
          </w:p>
        </w:tc>
        <w:tc>
          <w:tcPr>
            <w:tcW w:w="1231" w:type="dxa"/>
            <w:vAlign w:val="bottom"/>
          </w:tcPr>
          <w:p w14:paraId="61502153" w14:textId="77777777" w:rsidR="005C3D65" w:rsidRPr="00185E22" w:rsidRDefault="005C3D65" w:rsidP="005C3D65">
            <w:pPr>
              <w:rPr>
                <w:sz w:val="18"/>
                <w:szCs w:val="18"/>
              </w:rPr>
            </w:pPr>
            <w:r w:rsidRPr="00185E22">
              <w:rPr>
                <w:sz w:val="18"/>
                <w:szCs w:val="18"/>
              </w:rPr>
              <w:t>040</w:t>
            </w:r>
          </w:p>
        </w:tc>
        <w:tc>
          <w:tcPr>
            <w:tcW w:w="1439" w:type="dxa"/>
          </w:tcPr>
          <w:p w14:paraId="5A1B57ED" w14:textId="77777777" w:rsidR="005C3D65" w:rsidRPr="00185E22" w:rsidRDefault="005C3D65" w:rsidP="005C3D65">
            <w:pPr>
              <w:rPr>
                <w:sz w:val="18"/>
                <w:szCs w:val="18"/>
              </w:rPr>
            </w:pPr>
          </w:p>
        </w:tc>
        <w:tc>
          <w:tcPr>
            <w:tcW w:w="1973" w:type="dxa"/>
          </w:tcPr>
          <w:p w14:paraId="6608F2B7" w14:textId="77777777" w:rsidR="005C3D65" w:rsidRPr="00185E22" w:rsidRDefault="005C3D65" w:rsidP="005C3D65">
            <w:pPr>
              <w:rPr>
                <w:sz w:val="18"/>
                <w:szCs w:val="18"/>
              </w:rPr>
            </w:pPr>
          </w:p>
        </w:tc>
        <w:tc>
          <w:tcPr>
            <w:tcW w:w="1416" w:type="dxa"/>
          </w:tcPr>
          <w:p w14:paraId="00544B99" w14:textId="77777777" w:rsidR="005C3D65" w:rsidRPr="00185E22" w:rsidRDefault="005C3D65" w:rsidP="005C3D65">
            <w:pPr>
              <w:rPr>
                <w:sz w:val="18"/>
                <w:szCs w:val="18"/>
              </w:rPr>
            </w:pPr>
          </w:p>
        </w:tc>
        <w:tc>
          <w:tcPr>
            <w:tcW w:w="1530" w:type="dxa"/>
          </w:tcPr>
          <w:p w14:paraId="3CE4DC63" w14:textId="77777777" w:rsidR="005C3D65" w:rsidRPr="00185E22" w:rsidRDefault="005C3D65" w:rsidP="005C3D65">
            <w:pPr>
              <w:rPr>
                <w:sz w:val="18"/>
                <w:szCs w:val="18"/>
              </w:rPr>
            </w:pPr>
          </w:p>
        </w:tc>
        <w:tc>
          <w:tcPr>
            <w:tcW w:w="1413" w:type="dxa"/>
          </w:tcPr>
          <w:p w14:paraId="32E79776" w14:textId="77777777" w:rsidR="005C3D65" w:rsidRPr="00185E22" w:rsidRDefault="005C3D65" w:rsidP="005C3D65">
            <w:pPr>
              <w:rPr>
                <w:sz w:val="18"/>
                <w:szCs w:val="18"/>
              </w:rPr>
            </w:pPr>
          </w:p>
        </w:tc>
      </w:tr>
      <w:tr w:rsidR="005C3D65" w:rsidRPr="00185E22" w14:paraId="19067E07" w14:textId="77777777" w:rsidTr="00B92096">
        <w:tc>
          <w:tcPr>
            <w:tcW w:w="538" w:type="dxa"/>
          </w:tcPr>
          <w:p w14:paraId="169AE121" w14:textId="77777777" w:rsidR="005C3D65" w:rsidRPr="00185E22" w:rsidRDefault="005C3D65" w:rsidP="005C3D65">
            <w:pPr>
              <w:rPr>
                <w:sz w:val="18"/>
                <w:szCs w:val="18"/>
              </w:rPr>
            </w:pPr>
            <w:r w:rsidRPr="00185E22">
              <w:rPr>
                <w:sz w:val="18"/>
                <w:szCs w:val="18"/>
              </w:rPr>
              <w:t>5</w:t>
            </w:r>
          </w:p>
        </w:tc>
        <w:tc>
          <w:tcPr>
            <w:tcW w:w="1231" w:type="dxa"/>
            <w:vAlign w:val="bottom"/>
          </w:tcPr>
          <w:p w14:paraId="4EBB75F2" w14:textId="77777777" w:rsidR="005C3D65" w:rsidRPr="00185E22" w:rsidRDefault="005C3D65" w:rsidP="005C3D65">
            <w:pPr>
              <w:rPr>
                <w:sz w:val="18"/>
                <w:szCs w:val="18"/>
              </w:rPr>
            </w:pPr>
            <w:r w:rsidRPr="00185E22">
              <w:rPr>
                <w:sz w:val="18"/>
                <w:szCs w:val="18"/>
              </w:rPr>
              <w:t>050</w:t>
            </w:r>
          </w:p>
        </w:tc>
        <w:tc>
          <w:tcPr>
            <w:tcW w:w="1439" w:type="dxa"/>
          </w:tcPr>
          <w:p w14:paraId="08A89F48" w14:textId="77777777" w:rsidR="005C3D65" w:rsidRPr="00185E22" w:rsidRDefault="005C3D65" w:rsidP="005C3D65">
            <w:pPr>
              <w:rPr>
                <w:sz w:val="18"/>
                <w:szCs w:val="18"/>
              </w:rPr>
            </w:pPr>
          </w:p>
        </w:tc>
        <w:tc>
          <w:tcPr>
            <w:tcW w:w="1973" w:type="dxa"/>
          </w:tcPr>
          <w:p w14:paraId="47F342E1" w14:textId="77777777" w:rsidR="005C3D65" w:rsidRPr="00185E22" w:rsidRDefault="005C3D65" w:rsidP="005C3D65">
            <w:pPr>
              <w:rPr>
                <w:sz w:val="18"/>
                <w:szCs w:val="18"/>
              </w:rPr>
            </w:pPr>
            <w:r w:rsidRPr="00185E22">
              <w:rPr>
                <w:sz w:val="18"/>
                <w:szCs w:val="18"/>
              </w:rPr>
              <w:t>Х</w:t>
            </w:r>
            <w:r w:rsidRPr="00185E22">
              <w:rPr>
                <w:sz w:val="18"/>
                <w:szCs w:val="18"/>
                <w:vertAlign w:val="superscript"/>
              </w:rPr>
              <w:t>3</w:t>
            </w:r>
          </w:p>
        </w:tc>
        <w:tc>
          <w:tcPr>
            <w:tcW w:w="1416" w:type="dxa"/>
          </w:tcPr>
          <w:p w14:paraId="5A5994A4" w14:textId="77777777" w:rsidR="005C3D65" w:rsidRPr="00185E22" w:rsidRDefault="005C3D65" w:rsidP="005C3D65">
            <w:pPr>
              <w:rPr>
                <w:sz w:val="18"/>
                <w:szCs w:val="18"/>
              </w:rPr>
            </w:pPr>
            <w:r w:rsidRPr="00185E22">
              <w:rPr>
                <w:sz w:val="18"/>
                <w:szCs w:val="18"/>
              </w:rPr>
              <w:t>Х</w:t>
            </w:r>
          </w:p>
        </w:tc>
        <w:tc>
          <w:tcPr>
            <w:tcW w:w="1530" w:type="dxa"/>
          </w:tcPr>
          <w:p w14:paraId="39A84ECA" w14:textId="77777777" w:rsidR="005C3D65" w:rsidRPr="00185E22" w:rsidRDefault="005C3D65" w:rsidP="005C3D65">
            <w:pPr>
              <w:rPr>
                <w:sz w:val="18"/>
                <w:szCs w:val="18"/>
              </w:rPr>
            </w:pPr>
            <w:r w:rsidRPr="00185E22">
              <w:rPr>
                <w:sz w:val="18"/>
                <w:szCs w:val="18"/>
              </w:rPr>
              <w:t>Х</w:t>
            </w:r>
          </w:p>
        </w:tc>
        <w:tc>
          <w:tcPr>
            <w:tcW w:w="1413" w:type="dxa"/>
          </w:tcPr>
          <w:p w14:paraId="08E374DA" w14:textId="77777777" w:rsidR="005C3D65" w:rsidRPr="00185E22" w:rsidRDefault="005C3D65" w:rsidP="005C3D65">
            <w:pPr>
              <w:rPr>
                <w:sz w:val="18"/>
                <w:szCs w:val="18"/>
              </w:rPr>
            </w:pPr>
          </w:p>
        </w:tc>
      </w:tr>
      <w:tr w:rsidR="005C3D65" w:rsidRPr="00185E22" w14:paraId="11F219DF" w14:textId="77777777" w:rsidTr="00B92096">
        <w:tc>
          <w:tcPr>
            <w:tcW w:w="538" w:type="dxa"/>
          </w:tcPr>
          <w:p w14:paraId="291D9A2D" w14:textId="77777777" w:rsidR="005C3D65" w:rsidRPr="00185E22" w:rsidRDefault="005C3D65" w:rsidP="005C3D65">
            <w:pPr>
              <w:rPr>
                <w:sz w:val="18"/>
                <w:szCs w:val="18"/>
              </w:rPr>
            </w:pPr>
            <w:r w:rsidRPr="00185E22">
              <w:rPr>
                <w:sz w:val="18"/>
                <w:szCs w:val="18"/>
              </w:rPr>
              <w:t>6</w:t>
            </w:r>
          </w:p>
        </w:tc>
        <w:tc>
          <w:tcPr>
            <w:tcW w:w="1231" w:type="dxa"/>
            <w:vAlign w:val="bottom"/>
          </w:tcPr>
          <w:p w14:paraId="6FB07CB2" w14:textId="77777777" w:rsidR="005C3D65" w:rsidRPr="00185E22" w:rsidRDefault="005C3D65" w:rsidP="005C3D65">
            <w:pPr>
              <w:rPr>
                <w:sz w:val="18"/>
                <w:szCs w:val="18"/>
              </w:rPr>
            </w:pPr>
            <w:r w:rsidRPr="00185E22">
              <w:rPr>
                <w:sz w:val="18"/>
                <w:szCs w:val="18"/>
              </w:rPr>
              <w:t>060</w:t>
            </w:r>
          </w:p>
        </w:tc>
        <w:tc>
          <w:tcPr>
            <w:tcW w:w="1439" w:type="dxa"/>
          </w:tcPr>
          <w:p w14:paraId="60ACBC63" w14:textId="77777777" w:rsidR="005C3D65" w:rsidRPr="00185E22" w:rsidRDefault="005C3D65" w:rsidP="005C3D65">
            <w:pPr>
              <w:rPr>
                <w:sz w:val="18"/>
                <w:szCs w:val="18"/>
              </w:rPr>
            </w:pPr>
          </w:p>
        </w:tc>
        <w:tc>
          <w:tcPr>
            <w:tcW w:w="1973" w:type="dxa"/>
          </w:tcPr>
          <w:p w14:paraId="5DC40864" w14:textId="77777777" w:rsidR="005C3D65" w:rsidRPr="00185E22" w:rsidRDefault="005C3D65" w:rsidP="005C3D65">
            <w:pPr>
              <w:rPr>
                <w:sz w:val="18"/>
                <w:szCs w:val="18"/>
              </w:rPr>
            </w:pPr>
            <w:r w:rsidRPr="00185E22">
              <w:rPr>
                <w:sz w:val="18"/>
                <w:szCs w:val="18"/>
              </w:rPr>
              <w:t>Х</w:t>
            </w:r>
          </w:p>
        </w:tc>
        <w:tc>
          <w:tcPr>
            <w:tcW w:w="1416" w:type="dxa"/>
          </w:tcPr>
          <w:p w14:paraId="4482C9C8" w14:textId="77777777" w:rsidR="005C3D65" w:rsidRPr="00185E22" w:rsidRDefault="005C3D65" w:rsidP="005C3D65">
            <w:pPr>
              <w:rPr>
                <w:sz w:val="18"/>
                <w:szCs w:val="18"/>
              </w:rPr>
            </w:pPr>
          </w:p>
        </w:tc>
        <w:tc>
          <w:tcPr>
            <w:tcW w:w="1530" w:type="dxa"/>
          </w:tcPr>
          <w:p w14:paraId="6883D53F" w14:textId="77777777" w:rsidR="005C3D65" w:rsidRPr="00185E22" w:rsidRDefault="005C3D65" w:rsidP="005C3D65">
            <w:pPr>
              <w:rPr>
                <w:sz w:val="18"/>
                <w:szCs w:val="18"/>
              </w:rPr>
            </w:pPr>
          </w:p>
        </w:tc>
        <w:tc>
          <w:tcPr>
            <w:tcW w:w="1413" w:type="dxa"/>
          </w:tcPr>
          <w:p w14:paraId="2498B8B1" w14:textId="77777777" w:rsidR="005C3D65" w:rsidRPr="00185E22" w:rsidRDefault="005C3D65" w:rsidP="005C3D65">
            <w:pPr>
              <w:rPr>
                <w:sz w:val="18"/>
                <w:szCs w:val="18"/>
              </w:rPr>
            </w:pPr>
            <w:r>
              <w:rPr>
                <w:sz w:val="18"/>
                <w:szCs w:val="18"/>
              </w:rPr>
              <w:t>Х</w:t>
            </w:r>
            <w:r w:rsidRPr="00185E22">
              <w:rPr>
                <w:sz w:val="18"/>
                <w:szCs w:val="18"/>
                <w:vertAlign w:val="superscript"/>
              </w:rPr>
              <w:t>3</w:t>
            </w:r>
          </w:p>
        </w:tc>
      </w:tr>
      <w:tr w:rsidR="005C3D65" w:rsidRPr="00185E22" w14:paraId="04A7CCBF" w14:textId="77777777" w:rsidTr="00B92096">
        <w:tc>
          <w:tcPr>
            <w:tcW w:w="538" w:type="dxa"/>
          </w:tcPr>
          <w:p w14:paraId="0FD74300" w14:textId="77777777" w:rsidR="005C3D65" w:rsidRPr="00185E22" w:rsidRDefault="005C3D65" w:rsidP="005C3D65">
            <w:pPr>
              <w:rPr>
                <w:sz w:val="18"/>
                <w:szCs w:val="18"/>
              </w:rPr>
            </w:pPr>
            <w:r w:rsidRPr="00185E22">
              <w:rPr>
                <w:sz w:val="18"/>
                <w:szCs w:val="18"/>
              </w:rPr>
              <w:t>9</w:t>
            </w:r>
          </w:p>
        </w:tc>
        <w:tc>
          <w:tcPr>
            <w:tcW w:w="1231" w:type="dxa"/>
            <w:vAlign w:val="bottom"/>
          </w:tcPr>
          <w:p w14:paraId="50321950" w14:textId="77777777" w:rsidR="005C3D65" w:rsidRPr="00185E22" w:rsidRDefault="005C3D65" w:rsidP="005C3D65">
            <w:pPr>
              <w:rPr>
                <w:sz w:val="18"/>
                <w:szCs w:val="18"/>
              </w:rPr>
            </w:pPr>
            <w:r w:rsidRPr="00185E22">
              <w:rPr>
                <w:sz w:val="18"/>
                <w:szCs w:val="18"/>
              </w:rPr>
              <w:t>090</w:t>
            </w:r>
          </w:p>
        </w:tc>
        <w:tc>
          <w:tcPr>
            <w:tcW w:w="1439" w:type="dxa"/>
          </w:tcPr>
          <w:p w14:paraId="2D01E263" w14:textId="77777777" w:rsidR="005C3D65" w:rsidRPr="00185E22" w:rsidRDefault="005C3D65" w:rsidP="005C3D65">
            <w:pPr>
              <w:rPr>
                <w:sz w:val="18"/>
                <w:szCs w:val="18"/>
              </w:rPr>
            </w:pPr>
          </w:p>
        </w:tc>
        <w:tc>
          <w:tcPr>
            <w:tcW w:w="1973" w:type="dxa"/>
          </w:tcPr>
          <w:p w14:paraId="3C56BF04" w14:textId="36AC8507" w:rsidR="005C3D65" w:rsidRPr="00185E22" w:rsidRDefault="005C3D65" w:rsidP="005C3D65">
            <w:pPr>
              <w:rPr>
                <w:sz w:val="18"/>
                <w:szCs w:val="18"/>
              </w:rPr>
            </w:pPr>
          </w:p>
        </w:tc>
        <w:tc>
          <w:tcPr>
            <w:tcW w:w="1416" w:type="dxa"/>
          </w:tcPr>
          <w:p w14:paraId="66EAC821" w14:textId="77777777" w:rsidR="005C3D65" w:rsidRPr="00185E22" w:rsidRDefault="005C3D65" w:rsidP="005C3D65">
            <w:pPr>
              <w:rPr>
                <w:sz w:val="18"/>
                <w:szCs w:val="18"/>
              </w:rPr>
            </w:pPr>
            <w:r w:rsidRPr="00185E22">
              <w:rPr>
                <w:sz w:val="18"/>
                <w:szCs w:val="18"/>
              </w:rPr>
              <w:t>Х</w:t>
            </w:r>
          </w:p>
        </w:tc>
        <w:tc>
          <w:tcPr>
            <w:tcW w:w="1530" w:type="dxa"/>
          </w:tcPr>
          <w:p w14:paraId="580C855C" w14:textId="77777777" w:rsidR="005C3D65" w:rsidRPr="00185E22" w:rsidRDefault="005C3D65" w:rsidP="005C3D65">
            <w:pPr>
              <w:rPr>
                <w:sz w:val="18"/>
                <w:szCs w:val="18"/>
              </w:rPr>
            </w:pPr>
            <w:r w:rsidRPr="00185E22">
              <w:rPr>
                <w:sz w:val="18"/>
                <w:szCs w:val="18"/>
              </w:rPr>
              <w:t>Х</w:t>
            </w:r>
          </w:p>
        </w:tc>
        <w:tc>
          <w:tcPr>
            <w:tcW w:w="1413" w:type="dxa"/>
          </w:tcPr>
          <w:p w14:paraId="7364FF6C" w14:textId="77777777" w:rsidR="005C3D65" w:rsidRPr="00185E22" w:rsidRDefault="005C3D65" w:rsidP="005C3D65">
            <w:pPr>
              <w:rPr>
                <w:sz w:val="18"/>
                <w:szCs w:val="18"/>
              </w:rPr>
            </w:pPr>
          </w:p>
        </w:tc>
      </w:tr>
      <w:tr w:rsidR="005C3D65" w:rsidRPr="00185E22" w14:paraId="3D95D0E4" w14:textId="77777777" w:rsidTr="00B92096">
        <w:tc>
          <w:tcPr>
            <w:tcW w:w="538" w:type="dxa"/>
          </w:tcPr>
          <w:p w14:paraId="34666E44" w14:textId="77777777" w:rsidR="005C3D65" w:rsidRPr="00185E22" w:rsidRDefault="005C3D65" w:rsidP="005C3D65">
            <w:pPr>
              <w:rPr>
                <w:sz w:val="18"/>
                <w:szCs w:val="18"/>
              </w:rPr>
            </w:pPr>
            <w:r w:rsidRPr="00185E22">
              <w:rPr>
                <w:sz w:val="18"/>
                <w:szCs w:val="18"/>
              </w:rPr>
              <w:t>10</w:t>
            </w:r>
          </w:p>
        </w:tc>
        <w:tc>
          <w:tcPr>
            <w:tcW w:w="1231" w:type="dxa"/>
            <w:vAlign w:val="bottom"/>
          </w:tcPr>
          <w:p w14:paraId="58A0E6FE" w14:textId="77777777" w:rsidR="005C3D65" w:rsidRPr="00185E22" w:rsidRDefault="005C3D65" w:rsidP="005C3D65">
            <w:pPr>
              <w:rPr>
                <w:sz w:val="18"/>
                <w:szCs w:val="18"/>
              </w:rPr>
            </w:pPr>
            <w:r w:rsidRPr="00185E22">
              <w:rPr>
                <w:sz w:val="18"/>
                <w:szCs w:val="18"/>
              </w:rPr>
              <w:t>092</w:t>
            </w:r>
          </w:p>
        </w:tc>
        <w:tc>
          <w:tcPr>
            <w:tcW w:w="1439" w:type="dxa"/>
          </w:tcPr>
          <w:p w14:paraId="2FCA7245" w14:textId="77777777" w:rsidR="005C3D65" w:rsidRPr="00185E22" w:rsidRDefault="005C3D65" w:rsidP="005C3D65">
            <w:pPr>
              <w:rPr>
                <w:sz w:val="18"/>
                <w:szCs w:val="18"/>
              </w:rPr>
            </w:pPr>
          </w:p>
        </w:tc>
        <w:tc>
          <w:tcPr>
            <w:tcW w:w="1973" w:type="dxa"/>
          </w:tcPr>
          <w:p w14:paraId="048E8C4C" w14:textId="137837AF" w:rsidR="005C3D65" w:rsidRPr="00185E22" w:rsidRDefault="005C3D65" w:rsidP="005C3D65">
            <w:pPr>
              <w:rPr>
                <w:sz w:val="18"/>
                <w:szCs w:val="18"/>
              </w:rPr>
            </w:pPr>
          </w:p>
        </w:tc>
        <w:tc>
          <w:tcPr>
            <w:tcW w:w="1416" w:type="dxa"/>
          </w:tcPr>
          <w:p w14:paraId="6BA9012B" w14:textId="77777777" w:rsidR="005C3D65" w:rsidRPr="00185E22" w:rsidRDefault="005C3D65" w:rsidP="005C3D65">
            <w:pPr>
              <w:rPr>
                <w:sz w:val="18"/>
                <w:szCs w:val="18"/>
              </w:rPr>
            </w:pPr>
            <w:r w:rsidRPr="00185E22">
              <w:rPr>
                <w:sz w:val="18"/>
                <w:szCs w:val="18"/>
              </w:rPr>
              <w:t>Х</w:t>
            </w:r>
          </w:p>
        </w:tc>
        <w:tc>
          <w:tcPr>
            <w:tcW w:w="1530" w:type="dxa"/>
          </w:tcPr>
          <w:p w14:paraId="4D9ECC5A" w14:textId="77777777" w:rsidR="005C3D65" w:rsidRPr="00185E22" w:rsidRDefault="005C3D65" w:rsidP="005C3D65">
            <w:pPr>
              <w:rPr>
                <w:sz w:val="18"/>
                <w:szCs w:val="18"/>
              </w:rPr>
            </w:pPr>
            <w:r w:rsidRPr="00185E22">
              <w:rPr>
                <w:sz w:val="18"/>
                <w:szCs w:val="18"/>
              </w:rPr>
              <w:t>Х</w:t>
            </w:r>
          </w:p>
        </w:tc>
        <w:tc>
          <w:tcPr>
            <w:tcW w:w="1413" w:type="dxa"/>
          </w:tcPr>
          <w:p w14:paraId="60126ABD" w14:textId="77777777" w:rsidR="005C3D65" w:rsidRPr="00185E22" w:rsidRDefault="005C3D65" w:rsidP="005C3D65">
            <w:pPr>
              <w:rPr>
                <w:sz w:val="18"/>
                <w:szCs w:val="18"/>
              </w:rPr>
            </w:pPr>
          </w:p>
        </w:tc>
      </w:tr>
      <w:tr w:rsidR="005C3D65" w:rsidRPr="00185E22" w14:paraId="4D798821" w14:textId="77777777" w:rsidTr="00B92096">
        <w:tc>
          <w:tcPr>
            <w:tcW w:w="538" w:type="dxa"/>
          </w:tcPr>
          <w:p w14:paraId="377B9AD0" w14:textId="77777777" w:rsidR="005C3D65" w:rsidRPr="00185E22" w:rsidRDefault="005C3D65" w:rsidP="005C3D65">
            <w:pPr>
              <w:rPr>
                <w:sz w:val="18"/>
                <w:szCs w:val="18"/>
              </w:rPr>
            </w:pPr>
            <w:r w:rsidRPr="00185E22">
              <w:rPr>
                <w:sz w:val="18"/>
                <w:szCs w:val="18"/>
              </w:rPr>
              <w:t>11</w:t>
            </w:r>
          </w:p>
        </w:tc>
        <w:tc>
          <w:tcPr>
            <w:tcW w:w="1231" w:type="dxa"/>
            <w:vAlign w:val="bottom"/>
          </w:tcPr>
          <w:p w14:paraId="1BEEEB31" w14:textId="77777777" w:rsidR="005C3D65" w:rsidRPr="00185E22" w:rsidRDefault="005C3D65" w:rsidP="005C3D65">
            <w:pPr>
              <w:rPr>
                <w:sz w:val="18"/>
                <w:szCs w:val="18"/>
              </w:rPr>
            </w:pPr>
            <w:r w:rsidRPr="00185E22">
              <w:rPr>
                <w:sz w:val="18"/>
                <w:szCs w:val="18"/>
              </w:rPr>
              <w:t>093</w:t>
            </w:r>
          </w:p>
        </w:tc>
        <w:tc>
          <w:tcPr>
            <w:tcW w:w="1439" w:type="dxa"/>
          </w:tcPr>
          <w:p w14:paraId="37C1712C" w14:textId="77777777" w:rsidR="005C3D65" w:rsidRPr="00185E22" w:rsidRDefault="005C3D65" w:rsidP="005C3D65">
            <w:pPr>
              <w:rPr>
                <w:sz w:val="18"/>
                <w:szCs w:val="18"/>
              </w:rPr>
            </w:pPr>
          </w:p>
        </w:tc>
        <w:tc>
          <w:tcPr>
            <w:tcW w:w="1973" w:type="dxa"/>
          </w:tcPr>
          <w:p w14:paraId="131F6B92" w14:textId="05FCFBC3" w:rsidR="005C3D65" w:rsidRPr="00185E22" w:rsidRDefault="005C3D65" w:rsidP="005C3D65">
            <w:pPr>
              <w:rPr>
                <w:sz w:val="18"/>
                <w:szCs w:val="18"/>
              </w:rPr>
            </w:pPr>
          </w:p>
        </w:tc>
        <w:tc>
          <w:tcPr>
            <w:tcW w:w="1416" w:type="dxa"/>
          </w:tcPr>
          <w:p w14:paraId="376E7790" w14:textId="77777777" w:rsidR="005C3D65" w:rsidRPr="00185E22" w:rsidRDefault="005C3D65" w:rsidP="005C3D65">
            <w:pPr>
              <w:rPr>
                <w:sz w:val="18"/>
                <w:szCs w:val="18"/>
              </w:rPr>
            </w:pPr>
            <w:r w:rsidRPr="00185E22">
              <w:rPr>
                <w:sz w:val="18"/>
                <w:szCs w:val="18"/>
              </w:rPr>
              <w:t>Х</w:t>
            </w:r>
          </w:p>
        </w:tc>
        <w:tc>
          <w:tcPr>
            <w:tcW w:w="1530" w:type="dxa"/>
          </w:tcPr>
          <w:p w14:paraId="23ED99A5" w14:textId="77777777" w:rsidR="005C3D65" w:rsidRPr="00185E22" w:rsidRDefault="005C3D65" w:rsidP="005C3D65">
            <w:pPr>
              <w:rPr>
                <w:sz w:val="18"/>
                <w:szCs w:val="18"/>
              </w:rPr>
            </w:pPr>
            <w:r w:rsidRPr="00185E22">
              <w:rPr>
                <w:sz w:val="18"/>
                <w:szCs w:val="18"/>
              </w:rPr>
              <w:t>Х</w:t>
            </w:r>
          </w:p>
        </w:tc>
        <w:tc>
          <w:tcPr>
            <w:tcW w:w="1413" w:type="dxa"/>
          </w:tcPr>
          <w:p w14:paraId="6D2C099C" w14:textId="77777777" w:rsidR="005C3D65" w:rsidRPr="00185E22" w:rsidRDefault="005C3D65" w:rsidP="005C3D65">
            <w:pPr>
              <w:rPr>
                <w:sz w:val="18"/>
                <w:szCs w:val="18"/>
              </w:rPr>
            </w:pPr>
          </w:p>
        </w:tc>
      </w:tr>
      <w:tr w:rsidR="005C3D65" w:rsidRPr="00185E22" w14:paraId="6470127B" w14:textId="77777777" w:rsidTr="00B92096">
        <w:tc>
          <w:tcPr>
            <w:tcW w:w="538" w:type="dxa"/>
          </w:tcPr>
          <w:p w14:paraId="4A68278A" w14:textId="77777777" w:rsidR="005C3D65" w:rsidRPr="00185E22" w:rsidRDefault="005C3D65" w:rsidP="005C3D65">
            <w:pPr>
              <w:rPr>
                <w:sz w:val="18"/>
                <w:szCs w:val="18"/>
              </w:rPr>
            </w:pPr>
            <w:r w:rsidRPr="00185E22">
              <w:rPr>
                <w:sz w:val="18"/>
                <w:szCs w:val="18"/>
              </w:rPr>
              <w:t>12</w:t>
            </w:r>
          </w:p>
        </w:tc>
        <w:tc>
          <w:tcPr>
            <w:tcW w:w="1231" w:type="dxa"/>
            <w:vAlign w:val="bottom"/>
          </w:tcPr>
          <w:p w14:paraId="18C1B2E6" w14:textId="77777777" w:rsidR="005C3D65" w:rsidRPr="00185E22" w:rsidRDefault="005C3D65" w:rsidP="005C3D65">
            <w:pPr>
              <w:rPr>
                <w:sz w:val="18"/>
                <w:szCs w:val="18"/>
              </w:rPr>
            </w:pPr>
            <w:r w:rsidRPr="00185E22">
              <w:rPr>
                <w:sz w:val="18"/>
                <w:szCs w:val="18"/>
              </w:rPr>
              <w:t>094</w:t>
            </w:r>
          </w:p>
        </w:tc>
        <w:tc>
          <w:tcPr>
            <w:tcW w:w="1439" w:type="dxa"/>
          </w:tcPr>
          <w:p w14:paraId="59F8EC42" w14:textId="77777777" w:rsidR="005C3D65" w:rsidRPr="00185E22" w:rsidRDefault="005C3D65" w:rsidP="005C3D65">
            <w:pPr>
              <w:rPr>
                <w:sz w:val="18"/>
                <w:szCs w:val="18"/>
              </w:rPr>
            </w:pPr>
          </w:p>
        </w:tc>
        <w:tc>
          <w:tcPr>
            <w:tcW w:w="1973" w:type="dxa"/>
          </w:tcPr>
          <w:p w14:paraId="3D8C7D7D" w14:textId="55530A61" w:rsidR="005C3D65" w:rsidRPr="00185E22" w:rsidRDefault="005C3D65" w:rsidP="005C3D65">
            <w:pPr>
              <w:rPr>
                <w:sz w:val="18"/>
                <w:szCs w:val="18"/>
              </w:rPr>
            </w:pPr>
          </w:p>
        </w:tc>
        <w:tc>
          <w:tcPr>
            <w:tcW w:w="1416" w:type="dxa"/>
          </w:tcPr>
          <w:p w14:paraId="51B6F243" w14:textId="77777777" w:rsidR="005C3D65" w:rsidRPr="00185E22" w:rsidRDefault="005C3D65" w:rsidP="005C3D65">
            <w:pPr>
              <w:rPr>
                <w:sz w:val="18"/>
                <w:szCs w:val="18"/>
              </w:rPr>
            </w:pPr>
            <w:r w:rsidRPr="00185E22">
              <w:rPr>
                <w:sz w:val="18"/>
                <w:szCs w:val="18"/>
              </w:rPr>
              <w:t>Х</w:t>
            </w:r>
          </w:p>
        </w:tc>
        <w:tc>
          <w:tcPr>
            <w:tcW w:w="1530" w:type="dxa"/>
          </w:tcPr>
          <w:p w14:paraId="7278C39C" w14:textId="77777777" w:rsidR="005C3D65" w:rsidRPr="00185E22" w:rsidRDefault="005C3D65" w:rsidP="005C3D65">
            <w:pPr>
              <w:rPr>
                <w:sz w:val="18"/>
                <w:szCs w:val="18"/>
              </w:rPr>
            </w:pPr>
            <w:r w:rsidRPr="00185E22">
              <w:rPr>
                <w:sz w:val="18"/>
                <w:szCs w:val="18"/>
              </w:rPr>
              <w:t>Х</w:t>
            </w:r>
          </w:p>
        </w:tc>
        <w:tc>
          <w:tcPr>
            <w:tcW w:w="1413" w:type="dxa"/>
          </w:tcPr>
          <w:p w14:paraId="1DF53E9F" w14:textId="77777777" w:rsidR="005C3D65" w:rsidRPr="00185E22" w:rsidRDefault="005C3D65" w:rsidP="005C3D65">
            <w:pPr>
              <w:rPr>
                <w:sz w:val="18"/>
                <w:szCs w:val="18"/>
              </w:rPr>
            </w:pPr>
          </w:p>
        </w:tc>
      </w:tr>
      <w:tr w:rsidR="005C3D65" w:rsidRPr="00185E22" w14:paraId="01DC3139" w14:textId="77777777" w:rsidTr="00B92096">
        <w:tc>
          <w:tcPr>
            <w:tcW w:w="538" w:type="dxa"/>
          </w:tcPr>
          <w:p w14:paraId="3A81E5C8" w14:textId="77777777" w:rsidR="005C3D65" w:rsidRPr="00185E22" w:rsidRDefault="005C3D65" w:rsidP="005C3D65">
            <w:pPr>
              <w:rPr>
                <w:sz w:val="18"/>
                <w:szCs w:val="18"/>
              </w:rPr>
            </w:pPr>
            <w:r w:rsidRPr="00185E22">
              <w:rPr>
                <w:sz w:val="18"/>
                <w:szCs w:val="18"/>
              </w:rPr>
              <w:t>13</w:t>
            </w:r>
          </w:p>
        </w:tc>
        <w:tc>
          <w:tcPr>
            <w:tcW w:w="1231" w:type="dxa"/>
            <w:vAlign w:val="bottom"/>
          </w:tcPr>
          <w:p w14:paraId="2458EF1E" w14:textId="77777777" w:rsidR="005C3D65" w:rsidRPr="00185E22" w:rsidRDefault="005C3D65" w:rsidP="005C3D65">
            <w:pPr>
              <w:rPr>
                <w:sz w:val="18"/>
                <w:szCs w:val="18"/>
              </w:rPr>
            </w:pPr>
            <w:r w:rsidRPr="00185E22">
              <w:rPr>
                <w:sz w:val="18"/>
                <w:szCs w:val="18"/>
              </w:rPr>
              <w:t>095</w:t>
            </w:r>
          </w:p>
        </w:tc>
        <w:tc>
          <w:tcPr>
            <w:tcW w:w="1439" w:type="dxa"/>
          </w:tcPr>
          <w:p w14:paraId="02DA13FD" w14:textId="77777777" w:rsidR="005C3D65" w:rsidRPr="00185E22" w:rsidRDefault="005C3D65" w:rsidP="005C3D65">
            <w:pPr>
              <w:rPr>
                <w:sz w:val="18"/>
                <w:szCs w:val="18"/>
              </w:rPr>
            </w:pPr>
          </w:p>
        </w:tc>
        <w:tc>
          <w:tcPr>
            <w:tcW w:w="1973" w:type="dxa"/>
          </w:tcPr>
          <w:p w14:paraId="033D8C55" w14:textId="6DC22153" w:rsidR="005C3D65" w:rsidRPr="00185E22" w:rsidRDefault="005C3D65" w:rsidP="005C3D65">
            <w:pPr>
              <w:rPr>
                <w:sz w:val="18"/>
                <w:szCs w:val="18"/>
              </w:rPr>
            </w:pPr>
          </w:p>
        </w:tc>
        <w:tc>
          <w:tcPr>
            <w:tcW w:w="1416" w:type="dxa"/>
          </w:tcPr>
          <w:p w14:paraId="6B3D4DEE" w14:textId="77777777" w:rsidR="005C3D65" w:rsidRPr="00185E22" w:rsidRDefault="005C3D65" w:rsidP="005C3D65">
            <w:pPr>
              <w:rPr>
                <w:sz w:val="18"/>
                <w:szCs w:val="18"/>
              </w:rPr>
            </w:pPr>
            <w:r w:rsidRPr="00185E22">
              <w:rPr>
                <w:sz w:val="18"/>
                <w:szCs w:val="18"/>
              </w:rPr>
              <w:t>Х</w:t>
            </w:r>
          </w:p>
        </w:tc>
        <w:tc>
          <w:tcPr>
            <w:tcW w:w="1530" w:type="dxa"/>
          </w:tcPr>
          <w:p w14:paraId="29E38504" w14:textId="77777777" w:rsidR="005C3D65" w:rsidRPr="00185E22" w:rsidRDefault="005C3D65" w:rsidP="005C3D65">
            <w:pPr>
              <w:rPr>
                <w:sz w:val="18"/>
                <w:szCs w:val="18"/>
              </w:rPr>
            </w:pPr>
            <w:r w:rsidRPr="00185E22">
              <w:rPr>
                <w:sz w:val="18"/>
                <w:szCs w:val="18"/>
              </w:rPr>
              <w:t>Х</w:t>
            </w:r>
          </w:p>
        </w:tc>
        <w:tc>
          <w:tcPr>
            <w:tcW w:w="1413" w:type="dxa"/>
          </w:tcPr>
          <w:p w14:paraId="1872A978" w14:textId="77777777" w:rsidR="005C3D65" w:rsidRPr="00185E22" w:rsidRDefault="005C3D65" w:rsidP="005C3D65">
            <w:pPr>
              <w:rPr>
                <w:sz w:val="18"/>
                <w:szCs w:val="18"/>
              </w:rPr>
            </w:pPr>
          </w:p>
        </w:tc>
      </w:tr>
      <w:tr w:rsidR="005C3D65" w:rsidRPr="00185E22" w14:paraId="1648BA95" w14:textId="77777777" w:rsidTr="00B92096">
        <w:tc>
          <w:tcPr>
            <w:tcW w:w="538" w:type="dxa"/>
          </w:tcPr>
          <w:p w14:paraId="7758F5E6" w14:textId="77777777" w:rsidR="005C3D65" w:rsidRPr="00185E22" w:rsidRDefault="005C3D65" w:rsidP="005C3D65">
            <w:pPr>
              <w:rPr>
                <w:sz w:val="18"/>
                <w:szCs w:val="18"/>
              </w:rPr>
            </w:pPr>
            <w:r w:rsidRPr="00185E22">
              <w:rPr>
                <w:sz w:val="18"/>
                <w:szCs w:val="18"/>
              </w:rPr>
              <w:t>17</w:t>
            </w:r>
          </w:p>
        </w:tc>
        <w:tc>
          <w:tcPr>
            <w:tcW w:w="1231" w:type="dxa"/>
            <w:vAlign w:val="bottom"/>
          </w:tcPr>
          <w:p w14:paraId="2ADE807B" w14:textId="77777777" w:rsidR="005C3D65" w:rsidRPr="00185E22" w:rsidRDefault="005C3D65" w:rsidP="005C3D65">
            <w:pPr>
              <w:rPr>
                <w:sz w:val="18"/>
                <w:szCs w:val="18"/>
              </w:rPr>
            </w:pPr>
            <w:r w:rsidRPr="00185E22">
              <w:rPr>
                <w:sz w:val="18"/>
                <w:szCs w:val="18"/>
              </w:rPr>
              <w:t>100</w:t>
            </w:r>
          </w:p>
        </w:tc>
        <w:tc>
          <w:tcPr>
            <w:tcW w:w="1439" w:type="dxa"/>
          </w:tcPr>
          <w:p w14:paraId="34F3A5E8" w14:textId="77777777" w:rsidR="005C3D65" w:rsidRPr="00185E22" w:rsidRDefault="005C3D65" w:rsidP="005C3D65">
            <w:pPr>
              <w:rPr>
                <w:sz w:val="18"/>
                <w:szCs w:val="18"/>
              </w:rPr>
            </w:pPr>
          </w:p>
        </w:tc>
        <w:tc>
          <w:tcPr>
            <w:tcW w:w="1973" w:type="dxa"/>
          </w:tcPr>
          <w:p w14:paraId="02308A1B" w14:textId="77777777" w:rsidR="005C3D65" w:rsidRPr="00185E22" w:rsidRDefault="005C3D65" w:rsidP="005C3D65">
            <w:pPr>
              <w:rPr>
                <w:sz w:val="18"/>
                <w:szCs w:val="18"/>
              </w:rPr>
            </w:pPr>
            <w:r w:rsidRPr="00185E22">
              <w:rPr>
                <w:sz w:val="18"/>
                <w:szCs w:val="18"/>
              </w:rPr>
              <w:t>Х</w:t>
            </w:r>
            <w:r w:rsidRPr="00185E22">
              <w:rPr>
                <w:sz w:val="18"/>
                <w:szCs w:val="18"/>
                <w:vertAlign w:val="superscript"/>
              </w:rPr>
              <w:t>3</w:t>
            </w:r>
          </w:p>
        </w:tc>
        <w:tc>
          <w:tcPr>
            <w:tcW w:w="1416" w:type="dxa"/>
          </w:tcPr>
          <w:p w14:paraId="1B2ED29A" w14:textId="77777777" w:rsidR="005C3D65" w:rsidRPr="00185E22" w:rsidRDefault="005C3D65" w:rsidP="005C3D65">
            <w:pPr>
              <w:rPr>
                <w:sz w:val="18"/>
                <w:szCs w:val="18"/>
              </w:rPr>
            </w:pPr>
            <w:r>
              <w:rPr>
                <w:sz w:val="18"/>
                <w:szCs w:val="18"/>
              </w:rPr>
              <w:t>Х</w:t>
            </w:r>
            <w:r w:rsidRPr="00185E22">
              <w:rPr>
                <w:sz w:val="18"/>
                <w:szCs w:val="18"/>
                <w:vertAlign w:val="superscript"/>
              </w:rPr>
              <w:t>3</w:t>
            </w:r>
          </w:p>
        </w:tc>
        <w:tc>
          <w:tcPr>
            <w:tcW w:w="1530" w:type="dxa"/>
          </w:tcPr>
          <w:p w14:paraId="6E52188A" w14:textId="77777777" w:rsidR="005C3D65" w:rsidRPr="00185E22" w:rsidRDefault="005C3D65" w:rsidP="005C3D65">
            <w:pPr>
              <w:rPr>
                <w:sz w:val="18"/>
                <w:szCs w:val="18"/>
              </w:rPr>
            </w:pPr>
            <w:r>
              <w:rPr>
                <w:sz w:val="18"/>
                <w:szCs w:val="18"/>
              </w:rPr>
              <w:t>Х</w:t>
            </w:r>
            <w:r w:rsidRPr="00185E22">
              <w:rPr>
                <w:sz w:val="18"/>
                <w:szCs w:val="18"/>
                <w:vertAlign w:val="superscript"/>
              </w:rPr>
              <w:t>3</w:t>
            </w:r>
          </w:p>
        </w:tc>
        <w:tc>
          <w:tcPr>
            <w:tcW w:w="1413" w:type="dxa"/>
          </w:tcPr>
          <w:p w14:paraId="5E84589F" w14:textId="77777777" w:rsidR="005C3D65" w:rsidRPr="00185E22" w:rsidRDefault="005C3D65" w:rsidP="005C3D65">
            <w:pPr>
              <w:rPr>
                <w:sz w:val="18"/>
                <w:szCs w:val="18"/>
              </w:rPr>
            </w:pPr>
            <w:r>
              <w:rPr>
                <w:sz w:val="18"/>
                <w:szCs w:val="18"/>
              </w:rPr>
              <w:t>Х</w:t>
            </w:r>
            <w:r w:rsidRPr="00185E22">
              <w:rPr>
                <w:sz w:val="18"/>
                <w:szCs w:val="18"/>
                <w:vertAlign w:val="superscript"/>
              </w:rPr>
              <w:t>3</w:t>
            </w:r>
          </w:p>
        </w:tc>
      </w:tr>
      <w:tr w:rsidR="005C3D65" w:rsidRPr="00185E22" w14:paraId="64007493" w14:textId="77777777" w:rsidTr="00B92096">
        <w:tc>
          <w:tcPr>
            <w:tcW w:w="538" w:type="dxa"/>
          </w:tcPr>
          <w:p w14:paraId="7F2AB267" w14:textId="77777777" w:rsidR="005C3D65" w:rsidRPr="00185E22" w:rsidRDefault="005C3D65" w:rsidP="005C3D65">
            <w:pPr>
              <w:rPr>
                <w:sz w:val="18"/>
                <w:szCs w:val="18"/>
              </w:rPr>
            </w:pPr>
            <w:r w:rsidRPr="00185E22">
              <w:rPr>
                <w:sz w:val="18"/>
                <w:szCs w:val="18"/>
              </w:rPr>
              <w:t>22</w:t>
            </w:r>
          </w:p>
        </w:tc>
        <w:tc>
          <w:tcPr>
            <w:tcW w:w="1231" w:type="dxa"/>
            <w:vAlign w:val="bottom"/>
          </w:tcPr>
          <w:p w14:paraId="240B162D" w14:textId="77777777" w:rsidR="005C3D65" w:rsidRPr="00185E22" w:rsidRDefault="005C3D65" w:rsidP="005C3D65">
            <w:pPr>
              <w:rPr>
                <w:sz w:val="18"/>
                <w:szCs w:val="18"/>
              </w:rPr>
            </w:pPr>
            <w:r w:rsidRPr="00185E22">
              <w:rPr>
                <w:sz w:val="18"/>
                <w:szCs w:val="18"/>
              </w:rPr>
              <w:t>200</w:t>
            </w:r>
          </w:p>
        </w:tc>
        <w:tc>
          <w:tcPr>
            <w:tcW w:w="1439" w:type="dxa"/>
          </w:tcPr>
          <w:p w14:paraId="585E8075" w14:textId="77777777" w:rsidR="005C3D65" w:rsidRPr="00185E22" w:rsidRDefault="005C3D65" w:rsidP="005C3D65">
            <w:pPr>
              <w:rPr>
                <w:sz w:val="18"/>
                <w:szCs w:val="18"/>
              </w:rPr>
            </w:pPr>
          </w:p>
        </w:tc>
        <w:tc>
          <w:tcPr>
            <w:tcW w:w="1973" w:type="dxa"/>
          </w:tcPr>
          <w:p w14:paraId="3C72E69D" w14:textId="77777777" w:rsidR="005C3D65" w:rsidRPr="00185E22" w:rsidRDefault="005C3D65" w:rsidP="005C3D65">
            <w:pPr>
              <w:rPr>
                <w:sz w:val="18"/>
                <w:szCs w:val="18"/>
              </w:rPr>
            </w:pPr>
          </w:p>
        </w:tc>
        <w:tc>
          <w:tcPr>
            <w:tcW w:w="1416" w:type="dxa"/>
          </w:tcPr>
          <w:p w14:paraId="1F05F445" w14:textId="77777777" w:rsidR="005C3D65" w:rsidRPr="002D15BA" w:rsidRDefault="005C3D65" w:rsidP="005C3D65">
            <w:pPr>
              <w:rPr>
                <w:sz w:val="18"/>
                <w:szCs w:val="18"/>
                <w:lang w:val="en-US"/>
              </w:rPr>
            </w:pPr>
          </w:p>
        </w:tc>
        <w:tc>
          <w:tcPr>
            <w:tcW w:w="1530" w:type="dxa"/>
          </w:tcPr>
          <w:p w14:paraId="4278CFBC" w14:textId="77777777" w:rsidR="005C3D65" w:rsidRPr="00185E22" w:rsidRDefault="005C3D65" w:rsidP="005C3D65">
            <w:pPr>
              <w:rPr>
                <w:sz w:val="18"/>
                <w:szCs w:val="18"/>
              </w:rPr>
            </w:pPr>
          </w:p>
        </w:tc>
        <w:tc>
          <w:tcPr>
            <w:tcW w:w="1413" w:type="dxa"/>
          </w:tcPr>
          <w:p w14:paraId="2FC642E1" w14:textId="77777777" w:rsidR="005C3D65" w:rsidRPr="00185E22" w:rsidRDefault="005C3D65" w:rsidP="005C3D65">
            <w:pPr>
              <w:rPr>
                <w:sz w:val="18"/>
                <w:szCs w:val="18"/>
              </w:rPr>
            </w:pPr>
          </w:p>
        </w:tc>
      </w:tr>
      <w:tr w:rsidR="005C3D65" w:rsidRPr="00185E22" w14:paraId="3B01B37B" w14:textId="77777777" w:rsidTr="00B92096">
        <w:tc>
          <w:tcPr>
            <w:tcW w:w="538" w:type="dxa"/>
          </w:tcPr>
          <w:p w14:paraId="00850625" w14:textId="77777777" w:rsidR="005C3D65" w:rsidRPr="00185E22" w:rsidRDefault="005C3D65" w:rsidP="005C3D65">
            <w:pPr>
              <w:rPr>
                <w:sz w:val="18"/>
                <w:szCs w:val="18"/>
              </w:rPr>
            </w:pPr>
            <w:r w:rsidRPr="00185E22">
              <w:rPr>
                <w:sz w:val="18"/>
                <w:szCs w:val="18"/>
              </w:rPr>
              <w:t>56</w:t>
            </w:r>
          </w:p>
        </w:tc>
        <w:tc>
          <w:tcPr>
            <w:tcW w:w="1231" w:type="dxa"/>
            <w:vAlign w:val="bottom"/>
          </w:tcPr>
          <w:p w14:paraId="0A496BA6" w14:textId="77777777" w:rsidR="005C3D65" w:rsidRPr="00185E22" w:rsidRDefault="005C3D65" w:rsidP="005C3D65">
            <w:pPr>
              <w:rPr>
                <w:sz w:val="18"/>
                <w:szCs w:val="18"/>
              </w:rPr>
            </w:pPr>
            <w:r w:rsidRPr="00185E22">
              <w:rPr>
                <w:sz w:val="18"/>
                <w:szCs w:val="18"/>
              </w:rPr>
              <w:t>450</w:t>
            </w:r>
          </w:p>
        </w:tc>
        <w:tc>
          <w:tcPr>
            <w:tcW w:w="1439" w:type="dxa"/>
          </w:tcPr>
          <w:p w14:paraId="3DB3673E" w14:textId="77777777" w:rsidR="005C3D65" w:rsidRPr="00185E22" w:rsidRDefault="005C3D65" w:rsidP="005C3D65">
            <w:pPr>
              <w:rPr>
                <w:sz w:val="18"/>
                <w:szCs w:val="18"/>
              </w:rPr>
            </w:pPr>
          </w:p>
        </w:tc>
        <w:tc>
          <w:tcPr>
            <w:tcW w:w="1973" w:type="dxa"/>
          </w:tcPr>
          <w:p w14:paraId="268C93BF" w14:textId="77777777" w:rsidR="005C3D65" w:rsidRPr="00185E22" w:rsidRDefault="005C3D65" w:rsidP="005C3D65">
            <w:pPr>
              <w:rPr>
                <w:sz w:val="18"/>
                <w:szCs w:val="18"/>
              </w:rPr>
            </w:pPr>
          </w:p>
        </w:tc>
        <w:tc>
          <w:tcPr>
            <w:tcW w:w="1416" w:type="dxa"/>
          </w:tcPr>
          <w:p w14:paraId="7A0CDCDA" w14:textId="77777777" w:rsidR="005C3D65" w:rsidRPr="00185E22" w:rsidRDefault="005C3D65" w:rsidP="005C3D65">
            <w:pPr>
              <w:rPr>
                <w:sz w:val="18"/>
                <w:szCs w:val="18"/>
              </w:rPr>
            </w:pPr>
          </w:p>
        </w:tc>
        <w:tc>
          <w:tcPr>
            <w:tcW w:w="1530" w:type="dxa"/>
          </w:tcPr>
          <w:p w14:paraId="5A81888F" w14:textId="77777777" w:rsidR="005C3D65" w:rsidRPr="00185E22" w:rsidRDefault="005C3D65" w:rsidP="005C3D65">
            <w:pPr>
              <w:rPr>
                <w:sz w:val="18"/>
                <w:szCs w:val="18"/>
              </w:rPr>
            </w:pPr>
          </w:p>
        </w:tc>
        <w:tc>
          <w:tcPr>
            <w:tcW w:w="1413" w:type="dxa"/>
          </w:tcPr>
          <w:p w14:paraId="3660CF69" w14:textId="77777777" w:rsidR="005C3D65" w:rsidRPr="00185E22" w:rsidRDefault="005C3D65" w:rsidP="005C3D65">
            <w:pPr>
              <w:rPr>
                <w:sz w:val="18"/>
                <w:szCs w:val="18"/>
              </w:rPr>
            </w:pPr>
          </w:p>
        </w:tc>
      </w:tr>
      <w:tr w:rsidR="005C3D65" w:rsidRPr="00185E22" w14:paraId="1F352AEF" w14:textId="77777777" w:rsidTr="00B92096">
        <w:tc>
          <w:tcPr>
            <w:tcW w:w="538" w:type="dxa"/>
          </w:tcPr>
          <w:p w14:paraId="4B4F4256" w14:textId="77777777" w:rsidR="005C3D65" w:rsidRPr="00185E22" w:rsidRDefault="005C3D65" w:rsidP="005C3D65">
            <w:pPr>
              <w:rPr>
                <w:sz w:val="18"/>
                <w:szCs w:val="18"/>
              </w:rPr>
            </w:pPr>
            <w:r w:rsidRPr="00185E22">
              <w:rPr>
                <w:sz w:val="18"/>
                <w:szCs w:val="18"/>
              </w:rPr>
              <w:t>57</w:t>
            </w:r>
          </w:p>
        </w:tc>
        <w:tc>
          <w:tcPr>
            <w:tcW w:w="1231" w:type="dxa"/>
            <w:vAlign w:val="bottom"/>
          </w:tcPr>
          <w:p w14:paraId="3AB0B01D" w14:textId="77777777" w:rsidR="005C3D65" w:rsidRPr="00185E22" w:rsidRDefault="005C3D65" w:rsidP="005C3D65">
            <w:pPr>
              <w:rPr>
                <w:sz w:val="18"/>
                <w:szCs w:val="18"/>
              </w:rPr>
            </w:pPr>
            <w:r w:rsidRPr="00185E22">
              <w:rPr>
                <w:sz w:val="18"/>
                <w:szCs w:val="18"/>
              </w:rPr>
              <w:t>500</w:t>
            </w:r>
          </w:p>
        </w:tc>
        <w:tc>
          <w:tcPr>
            <w:tcW w:w="1439" w:type="dxa"/>
          </w:tcPr>
          <w:p w14:paraId="27611E54" w14:textId="77777777" w:rsidR="005C3D65" w:rsidRPr="00185E22" w:rsidRDefault="005C3D65" w:rsidP="005C3D65">
            <w:pPr>
              <w:rPr>
                <w:sz w:val="18"/>
                <w:szCs w:val="18"/>
              </w:rPr>
            </w:pPr>
          </w:p>
        </w:tc>
        <w:tc>
          <w:tcPr>
            <w:tcW w:w="1973" w:type="dxa"/>
          </w:tcPr>
          <w:p w14:paraId="53D55588" w14:textId="77777777" w:rsidR="005C3D65" w:rsidRPr="00185E22" w:rsidRDefault="005C3D65" w:rsidP="005C3D65">
            <w:pPr>
              <w:rPr>
                <w:sz w:val="18"/>
                <w:szCs w:val="18"/>
              </w:rPr>
            </w:pPr>
          </w:p>
        </w:tc>
        <w:tc>
          <w:tcPr>
            <w:tcW w:w="1416" w:type="dxa"/>
          </w:tcPr>
          <w:p w14:paraId="3A3F1427" w14:textId="77777777" w:rsidR="005C3D65" w:rsidRPr="00185E22" w:rsidRDefault="005C3D65" w:rsidP="005C3D65">
            <w:pPr>
              <w:rPr>
                <w:sz w:val="18"/>
                <w:szCs w:val="18"/>
              </w:rPr>
            </w:pPr>
          </w:p>
        </w:tc>
        <w:tc>
          <w:tcPr>
            <w:tcW w:w="1530" w:type="dxa"/>
          </w:tcPr>
          <w:p w14:paraId="20F4FC87" w14:textId="77777777" w:rsidR="005C3D65" w:rsidRPr="00185E22" w:rsidRDefault="005C3D65" w:rsidP="005C3D65">
            <w:pPr>
              <w:rPr>
                <w:sz w:val="18"/>
                <w:szCs w:val="18"/>
              </w:rPr>
            </w:pPr>
          </w:p>
        </w:tc>
        <w:tc>
          <w:tcPr>
            <w:tcW w:w="1413" w:type="dxa"/>
          </w:tcPr>
          <w:p w14:paraId="71889125" w14:textId="77777777" w:rsidR="005C3D65" w:rsidRPr="00185E22" w:rsidRDefault="005C3D65" w:rsidP="005C3D65">
            <w:pPr>
              <w:rPr>
                <w:sz w:val="18"/>
                <w:szCs w:val="18"/>
              </w:rPr>
            </w:pPr>
          </w:p>
        </w:tc>
      </w:tr>
      <w:tr w:rsidR="005C3D65" w:rsidRPr="00185E22" w14:paraId="384916EF" w14:textId="77777777" w:rsidTr="00B92096">
        <w:tc>
          <w:tcPr>
            <w:tcW w:w="538" w:type="dxa"/>
          </w:tcPr>
          <w:p w14:paraId="55BCDB47" w14:textId="77777777" w:rsidR="005C3D65" w:rsidRPr="00185E22" w:rsidRDefault="005C3D65" w:rsidP="005C3D65">
            <w:pPr>
              <w:rPr>
                <w:sz w:val="18"/>
                <w:szCs w:val="18"/>
              </w:rPr>
            </w:pPr>
            <w:r w:rsidRPr="00185E22">
              <w:rPr>
                <w:sz w:val="18"/>
                <w:szCs w:val="18"/>
              </w:rPr>
              <w:t>58</w:t>
            </w:r>
          </w:p>
        </w:tc>
        <w:tc>
          <w:tcPr>
            <w:tcW w:w="1231" w:type="dxa"/>
            <w:vAlign w:val="bottom"/>
          </w:tcPr>
          <w:p w14:paraId="4935256F" w14:textId="77777777" w:rsidR="005C3D65" w:rsidRPr="00185E22" w:rsidRDefault="005C3D65" w:rsidP="005C3D65">
            <w:pPr>
              <w:rPr>
                <w:sz w:val="18"/>
                <w:szCs w:val="18"/>
              </w:rPr>
            </w:pPr>
            <w:r w:rsidRPr="00185E22">
              <w:rPr>
                <w:sz w:val="18"/>
                <w:szCs w:val="18"/>
              </w:rPr>
              <w:t>520</w:t>
            </w:r>
          </w:p>
        </w:tc>
        <w:tc>
          <w:tcPr>
            <w:tcW w:w="1439" w:type="dxa"/>
          </w:tcPr>
          <w:p w14:paraId="16E9E9B8" w14:textId="77777777" w:rsidR="005C3D65" w:rsidRPr="00185E22" w:rsidRDefault="005C3D65" w:rsidP="005C3D65">
            <w:pPr>
              <w:rPr>
                <w:sz w:val="18"/>
                <w:szCs w:val="18"/>
              </w:rPr>
            </w:pPr>
          </w:p>
        </w:tc>
        <w:tc>
          <w:tcPr>
            <w:tcW w:w="1973" w:type="dxa"/>
          </w:tcPr>
          <w:p w14:paraId="26B7FBE1" w14:textId="77777777" w:rsidR="005C3D65" w:rsidRPr="00185E22" w:rsidRDefault="005C3D65" w:rsidP="005C3D65">
            <w:pPr>
              <w:rPr>
                <w:sz w:val="18"/>
                <w:szCs w:val="18"/>
              </w:rPr>
            </w:pPr>
          </w:p>
        </w:tc>
        <w:tc>
          <w:tcPr>
            <w:tcW w:w="1416" w:type="dxa"/>
          </w:tcPr>
          <w:p w14:paraId="7B46BDE0" w14:textId="77777777" w:rsidR="005C3D65" w:rsidRPr="00185E22" w:rsidRDefault="005C3D65" w:rsidP="005C3D65">
            <w:pPr>
              <w:rPr>
                <w:sz w:val="18"/>
                <w:szCs w:val="18"/>
              </w:rPr>
            </w:pPr>
          </w:p>
        </w:tc>
        <w:tc>
          <w:tcPr>
            <w:tcW w:w="1530" w:type="dxa"/>
          </w:tcPr>
          <w:p w14:paraId="63EF4417" w14:textId="77777777" w:rsidR="005C3D65" w:rsidRPr="00185E22" w:rsidRDefault="005C3D65" w:rsidP="005C3D65">
            <w:pPr>
              <w:rPr>
                <w:sz w:val="18"/>
                <w:szCs w:val="18"/>
              </w:rPr>
            </w:pPr>
          </w:p>
        </w:tc>
        <w:tc>
          <w:tcPr>
            <w:tcW w:w="1413" w:type="dxa"/>
          </w:tcPr>
          <w:p w14:paraId="6D142129" w14:textId="77777777" w:rsidR="005C3D65" w:rsidRPr="00185E22" w:rsidRDefault="005C3D65" w:rsidP="005C3D65">
            <w:pPr>
              <w:rPr>
                <w:sz w:val="18"/>
                <w:szCs w:val="18"/>
              </w:rPr>
            </w:pPr>
          </w:p>
        </w:tc>
      </w:tr>
      <w:tr w:rsidR="005C3D65" w:rsidRPr="00185E22" w14:paraId="528CE81E" w14:textId="77777777" w:rsidTr="00B92096">
        <w:tc>
          <w:tcPr>
            <w:tcW w:w="538" w:type="dxa"/>
          </w:tcPr>
          <w:p w14:paraId="67019E2C" w14:textId="77777777" w:rsidR="005C3D65" w:rsidRPr="00185E22" w:rsidRDefault="005C3D65" w:rsidP="005C3D65">
            <w:pPr>
              <w:rPr>
                <w:sz w:val="18"/>
                <w:szCs w:val="18"/>
              </w:rPr>
            </w:pPr>
            <w:r w:rsidRPr="00185E22">
              <w:rPr>
                <w:sz w:val="18"/>
                <w:szCs w:val="18"/>
              </w:rPr>
              <w:t>67</w:t>
            </w:r>
          </w:p>
        </w:tc>
        <w:tc>
          <w:tcPr>
            <w:tcW w:w="1231" w:type="dxa"/>
            <w:vAlign w:val="bottom"/>
          </w:tcPr>
          <w:p w14:paraId="441DE589" w14:textId="77777777" w:rsidR="005C3D65" w:rsidRPr="00185E22" w:rsidRDefault="005C3D65" w:rsidP="005C3D65">
            <w:pPr>
              <w:rPr>
                <w:sz w:val="18"/>
                <w:szCs w:val="18"/>
              </w:rPr>
            </w:pPr>
            <w:r w:rsidRPr="00185E22">
              <w:rPr>
                <w:sz w:val="18"/>
                <w:szCs w:val="18"/>
              </w:rPr>
              <w:t>620</w:t>
            </w:r>
          </w:p>
        </w:tc>
        <w:tc>
          <w:tcPr>
            <w:tcW w:w="1439" w:type="dxa"/>
          </w:tcPr>
          <w:p w14:paraId="49FB93A8" w14:textId="77777777" w:rsidR="005C3D65" w:rsidRPr="00185E22" w:rsidRDefault="005C3D65" w:rsidP="005C3D65">
            <w:pPr>
              <w:rPr>
                <w:sz w:val="18"/>
                <w:szCs w:val="18"/>
              </w:rPr>
            </w:pPr>
            <w:r w:rsidRPr="00185E22">
              <w:rPr>
                <w:sz w:val="18"/>
                <w:szCs w:val="18"/>
              </w:rPr>
              <w:t>Х</w:t>
            </w:r>
            <w:r w:rsidRPr="00185E22">
              <w:rPr>
                <w:sz w:val="18"/>
                <w:szCs w:val="18"/>
                <w:vertAlign w:val="superscript"/>
              </w:rPr>
              <w:t>3</w:t>
            </w:r>
          </w:p>
        </w:tc>
        <w:tc>
          <w:tcPr>
            <w:tcW w:w="1973" w:type="dxa"/>
          </w:tcPr>
          <w:p w14:paraId="535C7A88" w14:textId="77777777" w:rsidR="005C3D65" w:rsidRPr="00185E22" w:rsidRDefault="005C3D65" w:rsidP="005C3D65">
            <w:pPr>
              <w:rPr>
                <w:sz w:val="18"/>
                <w:szCs w:val="18"/>
              </w:rPr>
            </w:pPr>
            <w:r w:rsidRPr="00185E22">
              <w:rPr>
                <w:sz w:val="18"/>
                <w:szCs w:val="18"/>
              </w:rPr>
              <w:t>Х</w:t>
            </w:r>
          </w:p>
        </w:tc>
        <w:tc>
          <w:tcPr>
            <w:tcW w:w="1416" w:type="dxa"/>
          </w:tcPr>
          <w:p w14:paraId="1DD59FD4" w14:textId="77777777" w:rsidR="005C3D65" w:rsidRPr="00185E22" w:rsidRDefault="005C3D65" w:rsidP="005C3D65">
            <w:pPr>
              <w:rPr>
                <w:sz w:val="18"/>
                <w:szCs w:val="18"/>
              </w:rPr>
            </w:pPr>
            <w:r w:rsidRPr="00185E22">
              <w:rPr>
                <w:sz w:val="18"/>
                <w:szCs w:val="18"/>
              </w:rPr>
              <w:t>Х</w:t>
            </w:r>
          </w:p>
        </w:tc>
        <w:tc>
          <w:tcPr>
            <w:tcW w:w="1530" w:type="dxa"/>
          </w:tcPr>
          <w:p w14:paraId="27615B7D" w14:textId="77777777" w:rsidR="005C3D65" w:rsidRPr="00185E22" w:rsidRDefault="005C3D65" w:rsidP="005C3D65">
            <w:pPr>
              <w:rPr>
                <w:sz w:val="18"/>
                <w:szCs w:val="18"/>
              </w:rPr>
            </w:pPr>
            <w:r w:rsidRPr="00185E22">
              <w:rPr>
                <w:sz w:val="18"/>
                <w:szCs w:val="18"/>
              </w:rPr>
              <w:t>Х</w:t>
            </w:r>
          </w:p>
        </w:tc>
        <w:tc>
          <w:tcPr>
            <w:tcW w:w="1413" w:type="dxa"/>
          </w:tcPr>
          <w:p w14:paraId="5CFF8B39" w14:textId="77777777" w:rsidR="005C3D65" w:rsidRPr="00185E22" w:rsidRDefault="005C3D65" w:rsidP="005C3D65">
            <w:pPr>
              <w:rPr>
                <w:sz w:val="18"/>
                <w:szCs w:val="18"/>
              </w:rPr>
            </w:pPr>
            <w:r w:rsidRPr="00185E22">
              <w:rPr>
                <w:sz w:val="18"/>
                <w:szCs w:val="18"/>
              </w:rPr>
              <w:t>Х</w:t>
            </w:r>
          </w:p>
        </w:tc>
      </w:tr>
      <w:tr w:rsidR="005C3D65" w:rsidRPr="00185E22" w14:paraId="0955076D" w14:textId="77777777" w:rsidTr="00B92096">
        <w:tc>
          <w:tcPr>
            <w:tcW w:w="538" w:type="dxa"/>
          </w:tcPr>
          <w:p w14:paraId="02B19BA5" w14:textId="77777777" w:rsidR="005C3D65" w:rsidRPr="00185E22" w:rsidRDefault="005C3D65" w:rsidP="005C3D65">
            <w:pPr>
              <w:rPr>
                <w:sz w:val="18"/>
                <w:szCs w:val="18"/>
              </w:rPr>
            </w:pPr>
            <w:r w:rsidRPr="00185E22">
              <w:rPr>
                <w:sz w:val="18"/>
                <w:szCs w:val="18"/>
              </w:rPr>
              <w:t>72</w:t>
            </w:r>
          </w:p>
        </w:tc>
        <w:tc>
          <w:tcPr>
            <w:tcW w:w="1231" w:type="dxa"/>
            <w:vAlign w:val="bottom"/>
          </w:tcPr>
          <w:p w14:paraId="72ACCD20" w14:textId="77777777" w:rsidR="005C3D65" w:rsidRPr="00185E22" w:rsidRDefault="005C3D65" w:rsidP="005C3D65">
            <w:pPr>
              <w:rPr>
                <w:sz w:val="18"/>
                <w:szCs w:val="18"/>
              </w:rPr>
            </w:pPr>
            <w:r w:rsidRPr="00185E22">
              <w:rPr>
                <w:sz w:val="18"/>
                <w:szCs w:val="18"/>
              </w:rPr>
              <w:t>700</w:t>
            </w:r>
          </w:p>
        </w:tc>
        <w:tc>
          <w:tcPr>
            <w:tcW w:w="1439" w:type="dxa"/>
          </w:tcPr>
          <w:p w14:paraId="6A4629B4" w14:textId="77777777" w:rsidR="005C3D65" w:rsidRPr="00185E22" w:rsidRDefault="005C3D65" w:rsidP="005C3D65">
            <w:pPr>
              <w:rPr>
                <w:sz w:val="18"/>
                <w:szCs w:val="18"/>
              </w:rPr>
            </w:pPr>
          </w:p>
        </w:tc>
        <w:tc>
          <w:tcPr>
            <w:tcW w:w="1973" w:type="dxa"/>
          </w:tcPr>
          <w:p w14:paraId="20BAD082" w14:textId="77777777" w:rsidR="005C3D65" w:rsidRPr="00185E22" w:rsidRDefault="005C3D65" w:rsidP="005C3D65">
            <w:pPr>
              <w:rPr>
                <w:sz w:val="18"/>
                <w:szCs w:val="18"/>
              </w:rPr>
            </w:pPr>
          </w:p>
        </w:tc>
        <w:tc>
          <w:tcPr>
            <w:tcW w:w="1416" w:type="dxa"/>
          </w:tcPr>
          <w:p w14:paraId="39DDD734" w14:textId="77777777" w:rsidR="005C3D65" w:rsidRPr="00185E22" w:rsidRDefault="005C3D65" w:rsidP="005C3D65">
            <w:pPr>
              <w:rPr>
                <w:sz w:val="18"/>
                <w:szCs w:val="18"/>
              </w:rPr>
            </w:pPr>
          </w:p>
        </w:tc>
        <w:tc>
          <w:tcPr>
            <w:tcW w:w="1530" w:type="dxa"/>
          </w:tcPr>
          <w:p w14:paraId="0E95C6C7" w14:textId="77777777" w:rsidR="005C3D65" w:rsidRPr="00185E22" w:rsidRDefault="005C3D65" w:rsidP="005C3D65">
            <w:pPr>
              <w:rPr>
                <w:sz w:val="18"/>
                <w:szCs w:val="18"/>
              </w:rPr>
            </w:pPr>
          </w:p>
        </w:tc>
        <w:tc>
          <w:tcPr>
            <w:tcW w:w="1413" w:type="dxa"/>
          </w:tcPr>
          <w:p w14:paraId="22F76E73" w14:textId="77777777" w:rsidR="005C3D65" w:rsidRPr="00185E22" w:rsidRDefault="005C3D65" w:rsidP="005C3D65">
            <w:pPr>
              <w:rPr>
                <w:sz w:val="18"/>
                <w:szCs w:val="18"/>
              </w:rPr>
            </w:pPr>
          </w:p>
        </w:tc>
      </w:tr>
      <w:tr w:rsidR="005C3D65" w:rsidRPr="00185E22" w14:paraId="65F01E1C" w14:textId="77777777" w:rsidTr="00B92096">
        <w:tc>
          <w:tcPr>
            <w:tcW w:w="538" w:type="dxa"/>
          </w:tcPr>
          <w:p w14:paraId="1E0A8551" w14:textId="77777777" w:rsidR="005C3D65" w:rsidRPr="00185E22" w:rsidRDefault="005C3D65" w:rsidP="005C3D65">
            <w:pPr>
              <w:rPr>
                <w:sz w:val="18"/>
                <w:szCs w:val="18"/>
              </w:rPr>
            </w:pPr>
            <w:r w:rsidRPr="00185E22">
              <w:rPr>
                <w:sz w:val="18"/>
                <w:szCs w:val="18"/>
              </w:rPr>
              <w:t>73</w:t>
            </w:r>
          </w:p>
        </w:tc>
        <w:tc>
          <w:tcPr>
            <w:tcW w:w="1231" w:type="dxa"/>
            <w:vAlign w:val="bottom"/>
          </w:tcPr>
          <w:p w14:paraId="14A9280E" w14:textId="77777777" w:rsidR="005C3D65" w:rsidRPr="00185E22" w:rsidRDefault="005C3D65" w:rsidP="005C3D65">
            <w:pPr>
              <w:rPr>
                <w:sz w:val="18"/>
                <w:szCs w:val="18"/>
              </w:rPr>
            </w:pPr>
            <w:r w:rsidRPr="00185E22">
              <w:rPr>
                <w:sz w:val="18"/>
                <w:szCs w:val="18"/>
              </w:rPr>
              <w:t>710</w:t>
            </w:r>
          </w:p>
        </w:tc>
        <w:tc>
          <w:tcPr>
            <w:tcW w:w="1439" w:type="dxa"/>
          </w:tcPr>
          <w:p w14:paraId="38725A55" w14:textId="77777777" w:rsidR="005C3D65" w:rsidRPr="00185E22" w:rsidRDefault="005C3D65" w:rsidP="005C3D65">
            <w:pPr>
              <w:rPr>
                <w:sz w:val="18"/>
                <w:szCs w:val="18"/>
              </w:rPr>
            </w:pPr>
          </w:p>
        </w:tc>
        <w:tc>
          <w:tcPr>
            <w:tcW w:w="1973" w:type="dxa"/>
          </w:tcPr>
          <w:p w14:paraId="16004007" w14:textId="77777777" w:rsidR="005C3D65" w:rsidRPr="00185E22" w:rsidRDefault="005C3D65" w:rsidP="005C3D65">
            <w:pPr>
              <w:rPr>
                <w:sz w:val="18"/>
                <w:szCs w:val="18"/>
              </w:rPr>
            </w:pPr>
          </w:p>
        </w:tc>
        <w:tc>
          <w:tcPr>
            <w:tcW w:w="1416" w:type="dxa"/>
          </w:tcPr>
          <w:p w14:paraId="22A51B85" w14:textId="77777777" w:rsidR="005C3D65" w:rsidRPr="00185E22" w:rsidRDefault="005C3D65" w:rsidP="005C3D65">
            <w:pPr>
              <w:rPr>
                <w:sz w:val="18"/>
                <w:szCs w:val="18"/>
              </w:rPr>
            </w:pPr>
          </w:p>
        </w:tc>
        <w:tc>
          <w:tcPr>
            <w:tcW w:w="1530" w:type="dxa"/>
          </w:tcPr>
          <w:p w14:paraId="331D8207" w14:textId="77777777" w:rsidR="005C3D65" w:rsidRPr="00185E22" w:rsidRDefault="005C3D65" w:rsidP="005C3D65">
            <w:pPr>
              <w:rPr>
                <w:sz w:val="18"/>
                <w:szCs w:val="18"/>
              </w:rPr>
            </w:pPr>
          </w:p>
        </w:tc>
        <w:tc>
          <w:tcPr>
            <w:tcW w:w="1413" w:type="dxa"/>
          </w:tcPr>
          <w:p w14:paraId="0E120FAD" w14:textId="77777777" w:rsidR="005C3D65" w:rsidRPr="00185E22" w:rsidRDefault="005C3D65" w:rsidP="005C3D65">
            <w:pPr>
              <w:rPr>
                <w:sz w:val="18"/>
                <w:szCs w:val="18"/>
              </w:rPr>
            </w:pPr>
          </w:p>
        </w:tc>
      </w:tr>
      <w:tr w:rsidR="005C3D65" w:rsidRPr="00185E22" w14:paraId="13741662" w14:textId="77777777" w:rsidTr="00B92096">
        <w:tc>
          <w:tcPr>
            <w:tcW w:w="538" w:type="dxa"/>
          </w:tcPr>
          <w:p w14:paraId="47C01633" w14:textId="77777777" w:rsidR="005C3D65" w:rsidRPr="00185E22" w:rsidRDefault="005C3D65" w:rsidP="005C3D65">
            <w:pPr>
              <w:rPr>
                <w:sz w:val="18"/>
                <w:szCs w:val="18"/>
              </w:rPr>
            </w:pPr>
            <w:r w:rsidRPr="00185E22">
              <w:rPr>
                <w:sz w:val="18"/>
                <w:szCs w:val="18"/>
              </w:rPr>
              <w:t>74</w:t>
            </w:r>
          </w:p>
        </w:tc>
        <w:tc>
          <w:tcPr>
            <w:tcW w:w="1231" w:type="dxa"/>
            <w:vAlign w:val="bottom"/>
          </w:tcPr>
          <w:p w14:paraId="2F20904C" w14:textId="77777777" w:rsidR="005C3D65" w:rsidRPr="00185E22" w:rsidRDefault="005C3D65" w:rsidP="005C3D65">
            <w:pPr>
              <w:rPr>
                <w:sz w:val="18"/>
                <w:szCs w:val="18"/>
              </w:rPr>
            </w:pPr>
            <w:r w:rsidRPr="00185E22">
              <w:rPr>
                <w:sz w:val="18"/>
                <w:szCs w:val="18"/>
              </w:rPr>
              <w:t>720</w:t>
            </w:r>
          </w:p>
        </w:tc>
        <w:tc>
          <w:tcPr>
            <w:tcW w:w="1439" w:type="dxa"/>
          </w:tcPr>
          <w:p w14:paraId="0F4C916C" w14:textId="77777777" w:rsidR="005C3D65" w:rsidRPr="00185E22" w:rsidRDefault="005C3D65" w:rsidP="005C3D65">
            <w:pPr>
              <w:rPr>
                <w:sz w:val="18"/>
                <w:szCs w:val="18"/>
              </w:rPr>
            </w:pPr>
          </w:p>
        </w:tc>
        <w:tc>
          <w:tcPr>
            <w:tcW w:w="1973" w:type="dxa"/>
          </w:tcPr>
          <w:p w14:paraId="07739F99" w14:textId="77777777" w:rsidR="005C3D65" w:rsidRPr="00185E22" w:rsidRDefault="005C3D65" w:rsidP="005C3D65">
            <w:pPr>
              <w:rPr>
                <w:sz w:val="18"/>
                <w:szCs w:val="18"/>
              </w:rPr>
            </w:pPr>
          </w:p>
        </w:tc>
        <w:tc>
          <w:tcPr>
            <w:tcW w:w="1416" w:type="dxa"/>
          </w:tcPr>
          <w:p w14:paraId="79BE6F5E" w14:textId="77777777" w:rsidR="005C3D65" w:rsidRPr="00185E22" w:rsidRDefault="005C3D65" w:rsidP="005C3D65">
            <w:pPr>
              <w:rPr>
                <w:sz w:val="18"/>
                <w:szCs w:val="18"/>
              </w:rPr>
            </w:pPr>
          </w:p>
        </w:tc>
        <w:tc>
          <w:tcPr>
            <w:tcW w:w="1530" w:type="dxa"/>
          </w:tcPr>
          <w:p w14:paraId="19C37198" w14:textId="77777777" w:rsidR="005C3D65" w:rsidRPr="00185E22" w:rsidRDefault="005C3D65" w:rsidP="005C3D65">
            <w:pPr>
              <w:rPr>
                <w:sz w:val="18"/>
                <w:szCs w:val="18"/>
              </w:rPr>
            </w:pPr>
          </w:p>
        </w:tc>
        <w:tc>
          <w:tcPr>
            <w:tcW w:w="1413" w:type="dxa"/>
          </w:tcPr>
          <w:p w14:paraId="79E9A537" w14:textId="77777777" w:rsidR="005C3D65" w:rsidRPr="00185E22" w:rsidRDefault="005C3D65" w:rsidP="005C3D65">
            <w:pPr>
              <w:rPr>
                <w:sz w:val="18"/>
                <w:szCs w:val="18"/>
              </w:rPr>
            </w:pPr>
          </w:p>
        </w:tc>
      </w:tr>
      <w:tr w:rsidR="005C3D65" w:rsidRPr="00185E22" w14:paraId="50C6D145" w14:textId="77777777" w:rsidTr="00B92096">
        <w:tc>
          <w:tcPr>
            <w:tcW w:w="538" w:type="dxa"/>
          </w:tcPr>
          <w:p w14:paraId="678B7A8D" w14:textId="77777777" w:rsidR="005C3D65" w:rsidRPr="00185E22" w:rsidRDefault="005C3D65" w:rsidP="005C3D65">
            <w:pPr>
              <w:rPr>
                <w:sz w:val="18"/>
                <w:szCs w:val="18"/>
              </w:rPr>
            </w:pPr>
            <w:r w:rsidRPr="00185E22">
              <w:rPr>
                <w:sz w:val="18"/>
                <w:szCs w:val="18"/>
              </w:rPr>
              <w:t>75</w:t>
            </w:r>
          </w:p>
        </w:tc>
        <w:tc>
          <w:tcPr>
            <w:tcW w:w="1231" w:type="dxa"/>
            <w:vAlign w:val="bottom"/>
          </w:tcPr>
          <w:p w14:paraId="6CE961F7" w14:textId="77777777" w:rsidR="005C3D65" w:rsidRPr="00185E22" w:rsidRDefault="005C3D65" w:rsidP="005C3D65">
            <w:pPr>
              <w:rPr>
                <w:sz w:val="18"/>
                <w:szCs w:val="18"/>
              </w:rPr>
            </w:pPr>
            <w:r w:rsidRPr="00185E22">
              <w:rPr>
                <w:sz w:val="18"/>
                <w:szCs w:val="18"/>
              </w:rPr>
              <w:t>730</w:t>
            </w:r>
          </w:p>
        </w:tc>
        <w:tc>
          <w:tcPr>
            <w:tcW w:w="1439" w:type="dxa"/>
          </w:tcPr>
          <w:p w14:paraId="50602C67" w14:textId="77777777" w:rsidR="005C3D65" w:rsidRPr="00185E22" w:rsidRDefault="005C3D65" w:rsidP="005C3D65">
            <w:pPr>
              <w:rPr>
                <w:sz w:val="18"/>
                <w:szCs w:val="18"/>
              </w:rPr>
            </w:pPr>
          </w:p>
        </w:tc>
        <w:tc>
          <w:tcPr>
            <w:tcW w:w="1973" w:type="dxa"/>
          </w:tcPr>
          <w:p w14:paraId="14944602" w14:textId="77777777" w:rsidR="005C3D65" w:rsidRPr="00185E22" w:rsidRDefault="005C3D65" w:rsidP="005C3D65">
            <w:pPr>
              <w:rPr>
                <w:sz w:val="18"/>
                <w:szCs w:val="18"/>
              </w:rPr>
            </w:pPr>
          </w:p>
        </w:tc>
        <w:tc>
          <w:tcPr>
            <w:tcW w:w="1416" w:type="dxa"/>
          </w:tcPr>
          <w:p w14:paraId="174E855C" w14:textId="77777777" w:rsidR="005C3D65" w:rsidRPr="00185E22" w:rsidRDefault="005C3D65" w:rsidP="005C3D65">
            <w:pPr>
              <w:rPr>
                <w:sz w:val="18"/>
                <w:szCs w:val="18"/>
              </w:rPr>
            </w:pPr>
          </w:p>
        </w:tc>
        <w:tc>
          <w:tcPr>
            <w:tcW w:w="1530" w:type="dxa"/>
          </w:tcPr>
          <w:p w14:paraId="3A5ECA9A" w14:textId="77777777" w:rsidR="005C3D65" w:rsidRPr="00185E22" w:rsidRDefault="005C3D65" w:rsidP="005C3D65">
            <w:pPr>
              <w:rPr>
                <w:sz w:val="18"/>
                <w:szCs w:val="18"/>
              </w:rPr>
            </w:pPr>
          </w:p>
        </w:tc>
        <w:tc>
          <w:tcPr>
            <w:tcW w:w="1413" w:type="dxa"/>
          </w:tcPr>
          <w:p w14:paraId="618F47EA" w14:textId="77777777" w:rsidR="005C3D65" w:rsidRPr="00185E22" w:rsidRDefault="005C3D65" w:rsidP="005C3D65">
            <w:pPr>
              <w:rPr>
                <w:sz w:val="18"/>
                <w:szCs w:val="18"/>
              </w:rPr>
            </w:pPr>
          </w:p>
        </w:tc>
      </w:tr>
      <w:tr w:rsidR="005C3D65" w:rsidRPr="00185E22" w14:paraId="75F9111A" w14:textId="77777777" w:rsidTr="00B92096">
        <w:tc>
          <w:tcPr>
            <w:tcW w:w="538" w:type="dxa"/>
          </w:tcPr>
          <w:p w14:paraId="7657282B" w14:textId="77777777" w:rsidR="005C3D65" w:rsidRPr="00185E22" w:rsidRDefault="005C3D65" w:rsidP="005C3D65">
            <w:pPr>
              <w:rPr>
                <w:sz w:val="18"/>
                <w:szCs w:val="18"/>
              </w:rPr>
            </w:pPr>
            <w:r w:rsidRPr="00185E22">
              <w:rPr>
                <w:sz w:val="18"/>
                <w:szCs w:val="18"/>
              </w:rPr>
              <w:t>76</w:t>
            </w:r>
          </w:p>
        </w:tc>
        <w:tc>
          <w:tcPr>
            <w:tcW w:w="1231" w:type="dxa"/>
            <w:vAlign w:val="bottom"/>
          </w:tcPr>
          <w:p w14:paraId="08ACED3D" w14:textId="77777777" w:rsidR="005C3D65" w:rsidRPr="00185E22" w:rsidRDefault="005C3D65" w:rsidP="005C3D65">
            <w:pPr>
              <w:rPr>
                <w:sz w:val="18"/>
                <w:szCs w:val="18"/>
              </w:rPr>
            </w:pPr>
            <w:r w:rsidRPr="00185E22">
              <w:rPr>
                <w:sz w:val="18"/>
                <w:szCs w:val="18"/>
              </w:rPr>
              <w:t>731</w:t>
            </w:r>
          </w:p>
        </w:tc>
        <w:tc>
          <w:tcPr>
            <w:tcW w:w="1439" w:type="dxa"/>
          </w:tcPr>
          <w:p w14:paraId="6D15FB20" w14:textId="77777777" w:rsidR="005C3D65" w:rsidRPr="00185E22" w:rsidRDefault="005C3D65" w:rsidP="005C3D65">
            <w:pPr>
              <w:rPr>
                <w:sz w:val="18"/>
                <w:szCs w:val="18"/>
              </w:rPr>
            </w:pPr>
          </w:p>
        </w:tc>
        <w:tc>
          <w:tcPr>
            <w:tcW w:w="1973" w:type="dxa"/>
          </w:tcPr>
          <w:p w14:paraId="7F4FDCC7" w14:textId="77777777" w:rsidR="005C3D65" w:rsidRPr="00185E22" w:rsidRDefault="005C3D65" w:rsidP="005C3D65">
            <w:pPr>
              <w:rPr>
                <w:sz w:val="18"/>
                <w:szCs w:val="18"/>
              </w:rPr>
            </w:pPr>
          </w:p>
        </w:tc>
        <w:tc>
          <w:tcPr>
            <w:tcW w:w="1416" w:type="dxa"/>
          </w:tcPr>
          <w:p w14:paraId="35D5BCB3" w14:textId="77777777" w:rsidR="005C3D65" w:rsidRPr="00185E22" w:rsidRDefault="005C3D65" w:rsidP="005C3D65">
            <w:pPr>
              <w:rPr>
                <w:sz w:val="18"/>
                <w:szCs w:val="18"/>
              </w:rPr>
            </w:pPr>
          </w:p>
        </w:tc>
        <w:tc>
          <w:tcPr>
            <w:tcW w:w="1530" w:type="dxa"/>
          </w:tcPr>
          <w:p w14:paraId="63B4E2FC" w14:textId="77777777" w:rsidR="005C3D65" w:rsidRPr="00185E22" w:rsidRDefault="005C3D65" w:rsidP="005C3D65">
            <w:pPr>
              <w:rPr>
                <w:sz w:val="18"/>
                <w:szCs w:val="18"/>
              </w:rPr>
            </w:pPr>
          </w:p>
        </w:tc>
        <w:tc>
          <w:tcPr>
            <w:tcW w:w="1413" w:type="dxa"/>
          </w:tcPr>
          <w:p w14:paraId="2D74D416" w14:textId="77777777" w:rsidR="005C3D65" w:rsidRPr="00185E22" w:rsidRDefault="005C3D65" w:rsidP="005C3D65">
            <w:pPr>
              <w:rPr>
                <w:sz w:val="18"/>
                <w:szCs w:val="18"/>
              </w:rPr>
            </w:pPr>
          </w:p>
        </w:tc>
      </w:tr>
      <w:tr w:rsidR="005C3D65" w:rsidRPr="00185E22" w14:paraId="502DD196" w14:textId="77777777" w:rsidTr="00B92096">
        <w:tc>
          <w:tcPr>
            <w:tcW w:w="538" w:type="dxa"/>
          </w:tcPr>
          <w:p w14:paraId="6F120CBA" w14:textId="77777777" w:rsidR="005C3D65" w:rsidRPr="00185E22" w:rsidRDefault="005C3D65" w:rsidP="005C3D65">
            <w:pPr>
              <w:rPr>
                <w:sz w:val="18"/>
                <w:szCs w:val="18"/>
              </w:rPr>
            </w:pPr>
            <w:r w:rsidRPr="00185E22">
              <w:rPr>
                <w:sz w:val="18"/>
                <w:szCs w:val="18"/>
              </w:rPr>
              <w:t>77</w:t>
            </w:r>
          </w:p>
        </w:tc>
        <w:tc>
          <w:tcPr>
            <w:tcW w:w="1231" w:type="dxa"/>
            <w:vAlign w:val="bottom"/>
          </w:tcPr>
          <w:p w14:paraId="227F2632" w14:textId="77777777" w:rsidR="005C3D65" w:rsidRPr="00185E22" w:rsidRDefault="005C3D65" w:rsidP="005C3D65">
            <w:pPr>
              <w:rPr>
                <w:sz w:val="18"/>
                <w:szCs w:val="18"/>
              </w:rPr>
            </w:pPr>
            <w:r w:rsidRPr="00185E22">
              <w:rPr>
                <w:sz w:val="18"/>
                <w:szCs w:val="18"/>
              </w:rPr>
              <w:t>732</w:t>
            </w:r>
          </w:p>
        </w:tc>
        <w:tc>
          <w:tcPr>
            <w:tcW w:w="1439" w:type="dxa"/>
          </w:tcPr>
          <w:p w14:paraId="02E911ED" w14:textId="77777777" w:rsidR="005C3D65" w:rsidRPr="00185E22" w:rsidRDefault="005C3D65" w:rsidP="005C3D65">
            <w:pPr>
              <w:rPr>
                <w:sz w:val="18"/>
                <w:szCs w:val="18"/>
              </w:rPr>
            </w:pPr>
          </w:p>
        </w:tc>
        <w:tc>
          <w:tcPr>
            <w:tcW w:w="1973" w:type="dxa"/>
          </w:tcPr>
          <w:p w14:paraId="426168B2" w14:textId="77777777" w:rsidR="005C3D65" w:rsidRPr="00185E22" w:rsidRDefault="005C3D65" w:rsidP="005C3D65">
            <w:pPr>
              <w:rPr>
                <w:sz w:val="18"/>
                <w:szCs w:val="18"/>
              </w:rPr>
            </w:pPr>
          </w:p>
        </w:tc>
        <w:tc>
          <w:tcPr>
            <w:tcW w:w="1416" w:type="dxa"/>
          </w:tcPr>
          <w:p w14:paraId="2DFA45F7" w14:textId="77777777" w:rsidR="005C3D65" w:rsidRPr="00185E22" w:rsidRDefault="005C3D65" w:rsidP="005C3D65">
            <w:pPr>
              <w:rPr>
                <w:sz w:val="18"/>
                <w:szCs w:val="18"/>
              </w:rPr>
            </w:pPr>
          </w:p>
        </w:tc>
        <w:tc>
          <w:tcPr>
            <w:tcW w:w="1530" w:type="dxa"/>
          </w:tcPr>
          <w:p w14:paraId="755AE247" w14:textId="77777777" w:rsidR="005C3D65" w:rsidRPr="00185E22" w:rsidRDefault="005C3D65" w:rsidP="005C3D65">
            <w:pPr>
              <w:rPr>
                <w:sz w:val="18"/>
                <w:szCs w:val="18"/>
              </w:rPr>
            </w:pPr>
          </w:p>
        </w:tc>
        <w:tc>
          <w:tcPr>
            <w:tcW w:w="1413" w:type="dxa"/>
          </w:tcPr>
          <w:p w14:paraId="3AA7BDEC" w14:textId="77777777" w:rsidR="005C3D65" w:rsidRPr="00185E22" w:rsidRDefault="005C3D65" w:rsidP="005C3D65">
            <w:pPr>
              <w:rPr>
                <w:sz w:val="18"/>
                <w:szCs w:val="18"/>
              </w:rPr>
            </w:pPr>
          </w:p>
        </w:tc>
      </w:tr>
      <w:tr w:rsidR="005C3D65" w:rsidRPr="00185E22" w14:paraId="69A1BD7E" w14:textId="77777777" w:rsidTr="00B92096">
        <w:tc>
          <w:tcPr>
            <w:tcW w:w="538" w:type="dxa"/>
          </w:tcPr>
          <w:p w14:paraId="08CE52F1" w14:textId="77777777" w:rsidR="005C3D65" w:rsidRPr="00185E22" w:rsidRDefault="005C3D65" w:rsidP="005C3D65">
            <w:pPr>
              <w:rPr>
                <w:sz w:val="18"/>
                <w:szCs w:val="18"/>
              </w:rPr>
            </w:pPr>
            <w:r w:rsidRPr="00185E22">
              <w:rPr>
                <w:sz w:val="18"/>
                <w:szCs w:val="18"/>
              </w:rPr>
              <w:t>78</w:t>
            </w:r>
          </w:p>
        </w:tc>
        <w:tc>
          <w:tcPr>
            <w:tcW w:w="1231" w:type="dxa"/>
            <w:vAlign w:val="bottom"/>
          </w:tcPr>
          <w:p w14:paraId="6E50AD28" w14:textId="77777777" w:rsidR="005C3D65" w:rsidRPr="00185E22" w:rsidRDefault="005C3D65" w:rsidP="005C3D65">
            <w:pPr>
              <w:rPr>
                <w:sz w:val="18"/>
                <w:szCs w:val="18"/>
              </w:rPr>
            </w:pPr>
            <w:r w:rsidRPr="00185E22">
              <w:rPr>
                <w:sz w:val="18"/>
                <w:szCs w:val="18"/>
              </w:rPr>
              <w:t>820</w:t>
            </w:r>
          </w:p>
        </w:tc>
        <w:tc>
          <w:tcPr>
            <w:tcW w:w="1439" w:type="dxa"/>
          </w:tcPr>
          <w:p w14:paraId="280FCDEB" w14:textId="77777777" w:rsidR="005C3D65" w:rsidRPr="00185E22" w:rsidRDefault="005C3D65" w:rsidP="005C3D65">
            <w:pPr>
              <w:rPr>
                <w:sz w:val="18"/>
                <w:szCs w:val="18"/>
              </w:rPr>
            </w:pPr>
          </w:p>
        </w:tc>
        <w:tc>
          <w:tcPr>
            <w:tcW w:w="1973" w:type="dxa"/>
          </w:tcPr>
          <w:p w14:paraId="015B89EA" w14:textId="77777777" w:rsidR="005C3D65" w:rsidRPr="00185E22" w:rsidRDefault="005C3D65" w:rsidP="005C3D65">
            <w:pPr>
              <w:rPr>
                <w:sz w:val="18"/>
                <w:szCs w:val="18"/>
              </w:rPr>
            </w:pPr>
          </w:p>
        </w:tc>
        <w:tc>
          <w:tcPr>
            <w:tcW w:w="1416" w:type="dxa"/>
          </w:tcPr>
          <w:p w14:paraId="2FC68BCF" w14:textId="77777777" w:rsidR="005C3D65" w:rsidRPr="00185E22" w:rsidRDefault="005C3D65" w:rsidP="005C3D65">
            <w:pPr>
              <w:rPr>
                <w:sz w:val="18"/>
                <w:szCs w:val="18"/>
              </w:rPr>
            </w:pPr>
          </w:p>
        </w:tc>
        <w:tc>
          <w:tcPr>
            <w:tcW w:w="1530" w:type="dxa"/>
          </w:tcPr>
          <w:p w14:paraId="6EEE47B5" w14:textId="77777777" w:rsidR="005C3D65" w:rsidRPr="00185E22" w:rsidRDefault="005C3D65" w:rsidP="005C3D65">
            <w:pPr>
              <w:rPr>
                <w:sz w:val="18"/>
                <w:szCs w:val="18"/>
              </w:rPr>
            </w:pPr>
          </w:p>
        </w:tc>
        <w:tc>
          <w:tcPr>
            <w:tcW w:w="1413" w:type="dxa"/>
          </w:tcPr>
          <w:p w14:paraId="4641E958" w14:textId="77777777" w:rsidR="005C3D65" w:rsidRPr="00185E22" w:rsidRDefault="005C3D65" w:rsidP="005C3D65">
            <w:pPr>
              <w:rPr>
                <w:sz w:val="18"/>
                <w:szCs w:val="18"/>
              </w:rPr>
            </w:pPr>
          </w:p>
        </w:tc>
      </w:tr>
      <w:tr w:rsidR="005C3D65" w:rsidRPr="00185E22" w14:paraId="0EB58FE4" w14:textId="77777777" w:rsidTr="00B92096">
        <w:tc>
          <w:tcPr>
            <w:tcW w:w="538" w:type="dxa"/>
          </w:tcPr>
          <w:p w14:paraId="7CEF7385" w14:textId="77777777" w:rsidR="005C3D65" w:rsidRPr="00185E22" w:rsidRDefault="005C3D65" w:rsidP="005C3D65">
            <w:pPr>
              <w:rPr>
                <w:sz w:val="18"/>
                <w:szCs w:val="18"/>
              </w:rPr>
            </w:pPr>
            <w:r w:rsidRPr="00185E22">
              <w:rPr>
                <w:sz w:val="18"/>
                <w:szCs w:val="18"/>
              </w:rPr>
              <w:t>79</w:t>
            </w:r>
          </w:p>
        </w:tc>
        <w:tc>
          <w:tcPr>
            <w:tcW w:w="1231" w:type="dxa"/>
            <w:vAlign w:val="bottom"/>
          </w:tcPr>
          <w:p w14:paraId="092FB2FA" w14:textId="77777777" w:rsidR="005C3D65" w:rsidRPr="00185E22" w:rsidRDefault="005C3D65" w:rsidP="005C3D65">
            <w:pPr>
              <w:rPr>
                <w:sz w:val="18"/>
                <w:szCs w:val="18"/>
              </w:rPr>
            </w:pPr>
            <w:r w:rsidRPr="00185E22">
              <w:rPr>
                <w:sz w:val="18"/>
                <w:szCs w:val="18"/>
              </w:rPr>
              <w:t>821</w:t>
            </w:r>
          </w:p>
        </w:tc>
        <w:tc>
          <w:tcPr>
            <w:tcW w:w="1439" w:type="dxa"/>
          </w:tcPr>
          <w:p w14:paraId="05F1C577" w14:textId="77777777" w:rsidR="005C3D65" w:rsidRPr="00185E22" w:rsidRDefault="005C3D65" w:rsidP="005C3D65">
            <w:pPr>
              <w:rPr>
                <w:sz w:val="18"/>
                <w:szCs w:val="18"/>
              </w:rPr>
            </w:pPr>
          </w:p>
        </w:tc>
        <w:tc>
          <w:tcPr>
            <w:tcW w:w="1973" w:type="dxa"/>
          </w:tcPr>
          <w:p w14:paraId="273112E4" w14:textId="77777777" w:rsidR="005C3D65" w:rsidRPr="00185E22" w:rsidRDefault="005C3D65" w:rsidP="005C3D65">
            <w:pPr>
              <w:rPr>
                <w:sz w:val="18"/>
                <w:szCs w:val="18"/>
              </w:rPr>
            </w:pPr>
          </w:p>
        </w:tc>
        <w:tc>
          <w:tcPr>
            <w:tcW w:w="1416" w:type="dxa"/>
          </w:tcPr>
          <w:p w14:paraId="20AE7232" w14:textId="77777777" w:rsidR="005C3D65" w:rsidRPr="00185E22" w:rsidRDefault="005C3D65" w:rsidP="005C3D65">
            <w:pPr>
              <w:rPr>
                <w:sz w:val="18"/>
                <w:szCs w:val="18"/>
              </w:rPr>
            </w:pPr>
          </w:p>
        </w:tc>
        <w:tc>
          <w:tcPr>
            <w:tcW w:w="1530" w:type="dxa"/>
          </w:tcPr>
          <w:p w14:paraId="5F5FB8EF" w14:textId="77777777" w:rsidR="005C3D65" w:rsidRPr="00185E22" w:rsidRDefault="005C3D65" w:rsidP="005C3D65">
            <w:pPr>
              <w:rPr>
                <w:sz w:val="18"/>
                <w:szCs w:val="18"/>
              </w:rPr>
            </w:pPr>
          </w:p>
        </w:tc>
        <w:tc>
          <w:tcPr>
            <w:tcW w:w="1413" w:type="dxa"/>
          </w:tcPr>
          <w:p w14:paraId="7646A1AE" w14:textId="77777777" w:rsidR="005C3D65" w:rsidRPr="00185E22" w:rsidRDefault="005C3D65" w:rsidP="005C3D65">
            <w:pPr>
              <w:rPr>
                <w:sz w:val="18"/>
                <w:szCs w:val="18"/>
              </w:rPr>
            </w:pPr>
          </w:p>
        </w:tc>
      </w:tr>
      <w:tr w:rsidR="005C3D65" w:rsidRPr="00185E22" w14:paraId="4063BE81" w14:textId="77777777" w:rsidTr="00B92096">
        <w:tc>
          <w:tcPr>
            <w:tcW w:w="538" w:type="dxa"/>
          </w:tcPr>
          <w:p w14:paraId="665DE515" w14:textId="77777777" w:rsidR="005C3D65" w:rsidRPr="00185E22" w:rsidRDefault="005C3D65" w:rsidP="005C3D65">
            <w:pPr>
              <w:rPr>
                <w:sz w:val="18"/>
                <w:szCs w:val="18"/>
              </w:rPr>
            </w:pPr>
            <w:r w:rsidRPr="00185E22">
              <w:rPr>
                <w:sz w:val="18"/>
                <w:szCs w:val="18"/>
              </w:rPr>
              <w:t>80</w:t>
            </w:r>
          </w:p>
        </w:tc>
        <w:tc>
          <w:tcPr>
            <w:tcW w:w="1231" w:type="dxa"/>
            <w:vAlign w:val="bottom"/>
          </w:tcPr>
          <w:p w14:paraId="3B2A4CDE" w14:textId="77777777" w:rsidR="005C3D65" w:rsidRPr="00185E22" w:rsidRDefault="005C3D65" w:rsidP="005C3D65">
            <w:pPr>
              <w:rPr>
                <w:sz w:val="18"/>
                <w:szCs w:val="18"/>
              </w:rPr>
            </w:pPr>
            <w:r w:rsidRPr="00185E22">
              <w:rPr>
                <w:sz w:val="18"/>
                <w:szCs w:val="18"/>
              </w:rPr>
              <w:t>822</w:t>
            </w:r>
          </w:p>
        </w:tc>
        <w:tc>
          <w:tcPr>
            <w:tcW w:w="1439" w:type="dxa"/>
          </w:tcPr>
          <w:p w14:paraId="60D3AC40" w14:textId="77777777" w:rsidR="005C3D65" w:rsidRPr="00185E22" w:rsidRDefault="005C3D65" w:rsidP="005C3D65">
            <w:pPr>
              <w:rPr>
                <w:sz w:val="18"/>
                <w:szCs w:val="18"/>
              </w:rPr>
            </w:pPr>
          </w:p>
        </w:tc>
        <w:tc>
          <w:tcPr>
            <w:tcW w:w="1973" w:type="dxa"/>
          </w:tcPr>
          <w:p w14:paraId="3383F7A8" w14:textId="77777777" w:rsidR="005C3D65" w:rsidRPr="00185E22" w:rsidRDefault="005C3D65" w:rsidP="005C3D65">
            <w:pPr>
              <w:rPr>
                <w:sz w:val="18"/>
                <w:szCs w:val="18"/>
              </w:rPr>
            </w:pPr>
          </w:p>
        </w:tc>
        <w:tc>
          <w:tcPr>
            <w:tcW w:w="1416" w:type="dxa"/>
          </w:tcPr>
          <w:p w14:paraId="68C0AACA" w14:textId="77777777" w:rsidR="005C3D65" w:rsidRPr="00185E22" w:rsidRDefault="005C3D65" w:rsidP="005C3D65">
            <w:pPr>
              <w:rPr>
                <w:sz w:val="18"/>
                <w:szCs w:val="18"/>
              </w:rPr>
            </w:pPr>
          </w:p>
        </w:tc>
        <w:tc>
          <w:tcPr>
            <w:tcW w:w="1530" w:type="dxa"/>
          </w:tcPr>
          <w:p w14:paraId="42650184" w14:textId="77777777" w:rsidR="005C3D65" w:rsidRPr="00185E22" w:rsidRDefault="005C3D65" w:rsidP="005C3D65">
            <w:pPr>
              <w:rPr>
                <w:sz w:val="18"/>
                <w:szCs w:val="18"/>
              </w:rPr>
            </w:pPr>
          </w:p>
        </w:tc>
        <w:tc>
          <w:tcPr>
            <w:tcW w:w="1413" w:type="dxa"/>
          </w:tcPr>
          <w:p w14:paraId="37F801A4" w14:textId="77777777" w:rsidR="005C3D65" w:rsidRPr="00185E22" w:rsidRDefault="005C3D65" w:rsidP="005C3D65">
            <w:pPr>
              <w:rPr>
                <w:sz w:val="18"/>
                <w:szCs w:val="18"/>
              </w:rPr>
            </w:pPr>
          </w:p>
        </w:tc>
      </w:tr>
      <w:tr w:rsidR="005C3D65" w:rsidRPr="00185E22" w14:paraId="52179FDD" w14:textId="77777777" w:rsidTr="00B92096">
        <w:tc>
          <w:tcPr>
            <w:tcW w:w="538" w:type="dxa"/>
          </w:tcPr>
          <w:p w14:paraId="4D90311B" w14:textId="77777777" w:rsidR="005C3D65" w:rsidRPr="00185E22" w:rsidRDefault="005C3D65" w:rsidP="005C3D65">
            <w:pPr>
              <w:rPr>
                <w:sz w:val="18"/>
                <w:szCs w:val="18"/>
              </w:rPr>
            </w:pPr>
            <w:r w:rsidRPr="00185E22">
              <w:rPr>
                <w:sz w:val="18"/>
                <w:szCs w:val="18"/>
              </w:rPr>
              <w:t>81</w:t>
            </w:r>
          </w:p>
        </w:tc>
        <w:tc>
          <w:tcPr>
            <w:tcW w:w="1231" w:type="dxa"/>
            <w:vAlign w:val="bottom"/>
          </w:tcPr>
          <w:p w14:paraId="2FB8B545" w14:textId="77777777" w:rsidR="005C3D65" w:rsidRPr="00185E22" w:rsidRDefault="005C3D65" w:rsidP="005C3D65">
            <w:pPr>
              <w:rPr>
                <w:sz w:val="18"/>
                <w:szCs w:val="18"/>
              </w:rPr>
            </w:pPr>
            <w:r w:rsidRPr="00185E22">
              <w:rPr>
                <w:sz w:val="18"/>
                <w:szCs w:val="18"/>
              </w:rPr>
              <w:t>830</w:t>
            </w:r>
          </w:p>
        </w:tc>
        <w:tc>
          <w:tcPr>
            <w:tcW w:w="1439" w:type="dxa"/>
          </w:tcPr>
          <w:p w14:paraId="5C0EF773" w14:textId="77777777" w:rsidR="005C3D65" w:rsidRPr="00185E22" w:rsidRDefault="005C3D65" w:rsidP="005C3D65">
            <w:pPr>
              <w:rPr>
                <w:sz w:val="18"/>
                <w:szCs w:val="18"/>
              </w:rPr>
            </w:pPr>
          </w:p>
        </w:tc>
        <w:tc>
          <w:tcPr>
            <w:tcW w:w="1973" w:type="dxa"/>
          </w:tcPr>
          <w:p w14:paraId="4537D962" w14:textId="77777777" w:rsidR="005C3D65" w:rsidRPr="00185E22" w:rsidRDefault="005C3D65" w:rsidP="005C3D65">
            <w:pPr>
              <w:rPr>
                <w:sz w:val="18"/>
                <w:szCs w:val="18"/>
              </w:rPr>
            </w:pPr>
          </w:p>
        </w:tc>
        <w:tc>
          <w:tcPr>
            <w:tcW w:w="1416" w:type="dxa"/>
          </w:tcPr>
          <w:p w14:paraId="0A9B5FF1" w14:textId="77777777" w:rsidR="005C3D65" w:rsidRPr="00185E22" w:rsidRDefault="005C3D65" w:rsidP="005C3D65">
            <w:pPr>
              <w:rPr>
                <w:sz w:val="18"/>
                <w:szCs w:val="18"/>
              </w:rPr>
            </w:pPr>
          </w:p>
        </w:tc>
        <w:tc>
          <w:tcPr>
            <w:tcW w:w="1530" w:type="dxa"/>
          </w:tcPr>
          <w:p w14:paraId="05BC6424" w14:textId="77777777" w:rsidR="005C3D65" w:rsidRPr="00185E22" w:rsidRDefault="005C3D65" w:rsidP="005C3D65">
            <w:pPr>
              <w:rPr>
                <w:sz w:val="18"/>
                <w:szCs w:val="18"/>
              </w:rPr>
            </w:pPr>
          </w:p>
        </w:tc>
        <w:tc>
          <w:tcPr>
            <w:tcW w:w="1413" w:type="dxa"/>
          </w:tcPr>
          <w:p w14:paraId="275A6669" w14:textId="77777777" w:rsidR="005C3D65" w:rsidRPr="00185E22" w:rsidRDefault="005C3D65" w:rsidP="005C3D65">
            <w:pPr>
              <w:rPr>
                <w:sz w:val="18"/>
                <w:szCs w:val="18"/>
              </w:rPr>
            </w:pPr>
          </w:p>
        </w:tc>
      </w:tr>
      <w:tr w:rsidR="005C3D65" w:rsidRPr="00185E22" w14:paraId="5CB8ACEA" w14:textId="77777777" w:rsidTr="00B92096">
        <w:tc>
          <w:tcPr>
            <w:tcW w:w="538" w:type="dxa"/>
          </w:tcPr>
          <w:p w14:paraId="6F5CB354" w14:textId="77777777" w:rsidR="005C3D65" w:rsidRPr="00185E22" w:rsidRDefault="005C3D65" w:rsidP="005C3D65">
            <w:pPr>
              <w:rPr>
                <w:sz w:val="18"/>
                <w:szCs w:val="18"/>
              </w:rPr>
            </w:pPr>
            <w:r w:rsidRPr="00185E22">
              <w:rPr>
                <w:sz w:val="18"/>
                <w:szCs w:val="18"/>
              </w:rPr>
              <w:t>82</w:t>
            </w:r>
          </w:p>
        </w:tc>
        <w:tc>
          <w:tcPr>
            <w:tcW w:w="1231" w:type="dxa"/>
            <w:vAlign w:val="bottom"/>
          </w:tcPr>
          <w:p w14:paraId="525899BF" w14:textId="77777777" w:rsidR="005C3D65" w:rsidRPr="00185E22" w:rsidRDefault="005C3D65" w:rsidP="005C3D65">
            <w:pPr>
              <w:rPr>
                <w:sz w:val="18"/>
                <w:szCs w:val="18"/>
              </w:rPr>
            </w:pPr>
            <w:r w:rsidRPr="00185E22">
              <w:rPr>
                <w:sz w:val="18"/>
                <w:szCs w:val="18"/>
              </w:rPr>
              <w:t>831</w:t>
            </w:r>
          </w:p>
        </w:tc>
        <w:tc>
          <w:tcPr>
            <w:tcW w:w="1439" w:type="dxa"/>
          </w:tcPr>
          <w:p w14:paraId="2C0F1485" w14:textId="77777777" w:rsidR="005C3D65" w:rsidRPr="00185E22" w:rsidRDefault="005C3D65" w:rsidP="005C3D65">
            <w:pPr>
              <w:rPr>
                <w:sz w:val="18"/>
                <w:szCs w:val="18"/>
              </w:rPr>
            </w:pPr>
          </w:p>
        </w:tc>
        <w:tc>
          <w:tcPr>
            <w:tcW w:w="1973" w:type="dxa"/>
          </w:tcPr>
          <w:p w14:paraId="59930DE1" w14:textId="77777777" w:rsidR="005C3D65" w:rsidRPr="00185E22" w:rsidRDefault="005C3D65" w:rsidP="005C3D65">
            <w:pPr>
              <w:rPr>
                <w:sz w:val="18"/>
                <w:szCs w:val="18"/>
              </w:rPr>
            </w:pPr>
          </w:p>
        </w:tc>
        <w:tc>
          <w:tcPr>
            <w:tcW w:w="1416" w:type="dxa"/>
          </w:tcPr>
          <w:p w14:paraId="7988493A" w14:textId="77777777" w:rsidR="005C3D65" w:rsidRPr="00185E22" w:rsidRDefault="005C3D65" w:rsidP="005C3D65">
            <w:pPr>
              <w:rPr>
                <w:sz w:val="18"/>
                <w:szCs w:val="18"/>
              </w:rPr>
            </w:pPr>
          </w:p>
        </w:tc>
        <w:tc>
          <w:tcPr>
            <w:tcW w:w="1530" w:type="dxa"/>
          </w:tcPr>
          <w:p w14:paraId="7C6E23C3" w14:textId="77777777" w:rsidR="005C3D65" w:rsidRPr="00185E22" w:rsidRDefault="005C3D65" w:rsidP="005C3D65">
            <w:pPr>
              <w:rPr>
                <w:sz w:val="18"/>
                <w:szCs w:val="18"/>
              </w:rPr>
            </w:pPr>
          </w:p>
        </w:tc>
        <w:tc>
          <w:tcPr>
            <w:tcW w:w="1413" w:type="dxa"/>
          </w:tcPr>
          <w:p w14:paraId="285EED0C" w14:textId="77777777" w:rsidR="005C3D65" w:rsidRPr="00185E22" w:rsidRDefault="005C3D65" w:rsidP="005C3D65">
            <w:pPr>
              <w:rPr>
                <w:sz w:val="18"/>
                <w:szCs w:val="18"/>
              </w:rPr>
            </w:pPr>
          </w:p>
        </w:tc>
      </w:tr>
      <w:tr w:rsidR="005C3D65" w:rsidRPr="00185E22" w14:paraId="0CBE04D5" w14:textId="77777777" w:rsidTr="00B92096">
        <w:tc>
          <w:tcPr>
            <w:tcW w:w="538" w:type="dxa"/>
          </w:tcPr>
          <w:p w14:paraId="33CE78C1" w14:textId="77777777" w:rsidR="005C3D65" w:rsidRPr="00185E22" w:rsidRDefault="005C3D65" w:rsidP="005C3D65">
            <w:pPr>
              <w:rPr>
                <w:sz w:val="18"/>
                <w:szCs w:val="18"/>
              </w:rPr>
            </w:pPr>
            <w:r w:rsidRPr="00185E22">
              <w:rPr>
                <w:sz w:val="18"/>
                <w:szCs w:val="18"/>
              </w:rPr>
              <w:t>83</w:t>
            </w:r>
          </w:p>
        </w:tc>
        <w:tc>
          <w:tcPr>
            <w:tcW w:w="1231" w:type="dxa"/>
            <w:vAlign w:val="bottom"/>
          </w:tcPr>
          <w:p w14:paraId="12FB6599" w14:textId="77777777" w:rsidR="005C3D65" w:rsidRPr="00185E22" w:rsidRDefault="005C3D65" w:rsidP="005C3D65">
            <w:pPr>
              <w:rPr>
                <w:sz w:val="18"/>
                <w:szCs w:val="18"/>
              </w:rPr>
            </w:pPr>
            <w:r w:rsidRPr="00185E22">
              <w:rPr>
                <w:sz w:val="18"/>
                <w:szCs w:val="18"/>
              </w:rPr>
              <w:t>832</w:t>
            </w:r>
          </w:p>
        </w:tc>
        <w:tc>
          <w:tcPr>
            <w:tcW w:w="1439" w:type="dxa"/>
          </w:tcPr>
          <w:p w14:paraId="51755E1F" w14:textId="77777777" w:rsidR="005C3D65" w:rsidRPr="00185E22" w:rsidRDefault="005C3D65" w:rsidP="005C3D65">
            <w:pPr>
              <w:rPr>
                <w:sz w:val="18"/>
                <w:szCs w:val="18"/>
              </w:rPr>
            </w:pPr>
          </w:p>
        </w:tc>
        <w:tc>
          <w:tcPr>
            <w:tcW w:w="1973" w:type="dxa"/>
          </w:tcPr>
          <w:p w14:paraId="1EA8A64D" w14:textId="77777777" w:rsidR="005C3D65" w:rsidRPr="00185E22" w:rsidRDefault="005C3D65" w:rsidP="005C3D65">
            <w:pPr>
              <w:rPr>
                <w:sz w:val="18"/>
                <w:szCs w:val="18"/>
              </w:rPr>
            </w:pPr>
          </w:p>
        </w:tc>
        <w:tc>
          <w:tcPr>
            <w:tcW w:w="1416" w:type="dxa"/>
          </w:tcPr>
          <w:p w14:paraId="4700A60C" w14:textId="77777777" w:rsidR="005C3D65" w:rsidRPr="00185E22" w:rsidRDefault="005C3D65" w:rsidP="005C3D65">
            <w:pPr>
              <w:rPr>
                <w:sz w:val="18"/>
                <w:szCs w:val="18"/>
              </w:rPr>
            </w:pPr>
          </w:p>
        </w:tc>
        <w:tc>
          <w:tcPr>
            <w:tcW w:w="1530" w:type="dxa"/>
          </w:tcPr>
          <w:p w14:paraId="7EEEFE89" w14:textId="77777777" w:rsidR="005C3D65" w:rsidRPr="00185E22" w:rsidRDefault="005C3D65" w:rsidP="005C3D65">
            <w:pPr>
              <w:rPr>
                <w:sz w:val="18"/>
                <w:szCs w:val="18"/>
              </w:rPr>
            </w:pPr>
          </w:p>
        </w:tc>
        <w:tc>
          <w:tcPr>
            <w:tcW w:w="1413" w:type="dxa"/>
          </w:tcPr>
          <w:p w14:paraId="31A7C85A" w14:textId="77777777" w:rsidR="005C3D65" w:rsidRPr="00185E22" w:rsidRDefault="005C3D65" w:rsidP="005C3D65">
            <w:pPr>
              <w:rPr>
                <w:sz w:val="18"/>
                <w:szCs w:val="18"/>
              </w:rPr>
            </w:pPr>
            <w:r>
              <w:rPr>
                <w:sz w:val="18"/>
                <w:szCs w:val="18"/>
              </w:rPr>
              <w:t xml:space="preserve"> </w:t>
            </w:r>
          </w:p>
        </w:tc>
      </w:tr>
    </w:tbl>
    <w:p w14:paraId="70CC1493" w14:textId="77777777" w:rsidR="0007470F" w:rsidRPr="00185E22" w:rsidRDefault="00890F60" w:rsidP="00903757">
      <w:pPr>
        <w:rPr>
          <w:sz w:val="18"/>
        </w:rPr>
      </w:pPr>
      <w:r w:rsidRPr="00185E22">
        <w:rPr>
          <w:sz w:val="18"/>
          <w:vertAlign w:val="superscript"/>
        </w:rPr>
        <w:t>3</w:t>
      </w:r>
      <w:r w:rsidRPr="00185E22">
        <w:rPr>
          <w:sz w:val="18"/>
        </w:rPr>
        <w:t xml:space="preserve"> требует пояснения</w:t>
      </w:r>
    </w:p>
    <w:p w14:paraId="603E4A41" w14:textId="77777777" w:rsidR="00185E22" w:rsidRDefault="00185E22" w:rsidP="00094D8C">
      <w:pPr>
        <w:rPr>
          <w:b/>
        </w:rPr>
      </w:pPr>
      <w:bookmarkStart w:id="41" w:name="_Toc310429016"/>
    </w:p>
    <w:p w14:paraId="50B38D62" w14:textId="77777777" w:rsidR="00531719" w:rsidRDefault="00F353B0" w:rsidP="00FE3C15">
      <w:pPr>
        <w:outlineLvl w:val="0"/>
        <w:rPr>
          <w:b/>
        </w:rPr>
      </w:pPr>
      <w:bookmarkStart w:id="42" w:name="_Toc216972912"/>
      <w:r>
        <w:rPr>
          <w:b/>
        </w:rPr>
        <w:t>3</w:t>
      </w:r>
      <w:r w:rsidR="00531719" w:rsidRPr="00B92096">
        <w:rPr>
          <w:b/>
        </w:rPr>
        <w:t>. Контрольные соотношения для внутридокументного контроля ф.</w:t>
      </w:r>
      <w:r w:rsidR="00C32AAF" w:rsidRPr="00B92096">
        <w:rPr>
          <w:b/>
        </w:rPr>
        <w:t> </w:t>
      </w:r>
      <w:r w:rsidR="00531719" w:rsidRPr="00B92096">
        <w:rPr>
          <w:b/>
        </w:rPr>
        <w:t>0503738 «Отчет о принятых учреждением обязательствах».</w:t>
      </w:r>
      <w:bookmarkEnd w:id="42"/>
    </w:p>
    <w:p w14:paraId="3F2E4938" w14:textId="77777777" w:rsidR="004A5A82" w:rsidRPr="00B92096" w:rsidRDefault="004A5A82" w:rsidP="00094D8C">
      <w:pPr>
        <w:rPr>
          <w:b/>
        </w:rPr>
      </w:pPr>
    </w:p>
    <w:p w14:paraId="1343C66A" w14:textId="6854BF84" w:rsidR="00531719" w:rsidRDefault="004A5A82" w:rsidP="00094D8C">
      <w:r w:rsidRPr="004A5A82">
        <w:lastRenderedPageBreak/>
        <w:t>От</w:t>
      </w:r>
      <w:r>
        <w:t>ражение в ф. 0503738 КВР, отличных от 111,112, 113, 119, 131</w:t>
      </w:r>
      <w:r w:rsidR="009F5D55">
        <w:t>*</w:t>
      </w:r>
      <w:r>
        <w:t>, 133</w:t>
      </w:r>
      <w:r w:rsidR="009F5D55">
        <w:t>*</w:t>
      </w:r>
      <w:r>
        <w:t>, 134</w:t>
      </w:r>
      <w:r w:rsidR="009F5D55">
        <w:t>*</w:t>
      </w:r>
      <w:r>
        <w:t>, 139</w:t>
      </w:r>
      <w:r w:rsidR="009F5D55">
        <w:t>*</w:t>
      </w:r>
      <w:r>
        <w:t>, 221</w:t>
      </w:r>
      <w:r w:rsidR="009F5D55">
        <w:t>*</w:t>
      </w:r>
      <w:r>
        <w:t>, 223</w:t>
      </w:r>
      <w:r w:rsidR="009F5D55">
        <w:t>*</w:t>
      </w:r>
      <w:r>
        <w:t>, 224</w:t>
      </w:r>
      <w:r w:rsidR="009F5D55">
        <w:t>*</w:t>
      </w:r>
      <w:r>
        <w:t>, 225</w:t>
      </w:r>
      <w:r w:rsidR="009F5D55">
        <w:t>*</w:t>
      </w:r>
      <w:r>
        <w:t>, 241, 243, 244, 245, 246, 247, 321, 323, 340, 350, 360, 406, 407, 613, 623, 634, 814, 831, 832, 851, 852, 853, 861, 862, 863, 880, недопустимо.</w:t>
      </w:r>
    </w:p>
    <w:p w14:paraId="16442550" w14:textId="5204E999" w:rsidR="009F5D55" w:rsidRPr="004A5A82" w:rsidRDefault="009F5D55" w:rsidP="00094D8C">
      <w:r>
        <w:t>* применение допустимо только федеральными учреждениями, имеющими соответствующие полномочия</w:t>
      </w:r>
    </w:p>
    <w:tbl>
      <w:tblPr>
        <w:tblW w:w="10632" w:type="dxa"/>
        <w:tblInd w:w="108" w:type="dxa"/>
        <w:tblLayout w:type="fixed"/>
        <w:tblLook w:val="0000" w:firstRow="0" w:lastRow="0" w:firstColumn="0" w:lastColumn="0" w:noHBand="0" w:noVBand="0"/>
      </w:tblPr>
      <w:tblGrid>
        <w:gridCol w:w="567"/>
        <w:gridCol w:w="833"/>
        <w:gridCol w:w="900"/>
        <w:gridCol w:w="1102"/>
        <w:gridCol w:w="736"/>
        <w:gridCol w:w="1921"/>
        <w:gridCol w:w="993"/>
        <w:gridCol w:w="1984"/>
        <w:gridCol w:w="851"/>
        <w:gridCol w:w="745"/>
      </w:tblGrid>
      <w:tr w:rsidR="00320EC1" w:rsidRPr="00B92096" w14:paraId="05FE5680" w14:textId="77777777" w:rsidTr="00E65B06">
        <w:trPr>
          <w:trHeight w:val="658"/>
          <w:tblHeader/>
        </w:trPr>
        <w:tc>
          <w:tcPr>
            <w:tcW w:w="567" w:type="dxa"/>
            <w:tcBorders>
              <w:top w:val="single" w:sz="4" w:space="0" w:color="000000"/>
              <w:left w:val="single" w:sz="4" w:space="0" w:color="000000"/>
              <w:bottom w:val="single" w:sz="4" w:space="0" w:color="000000"/>
            </w:tcBorders>
            <w:shd w:val="clear" w:color="auto" w:fill="auto"/>
          </w:tcPr>
          <w:p w14:paraId="2A1F93DF" w14:textId="77777777" w:rsidR="00320EC1" w:rsidRPr="00651D83" w:rsidRDefault="00320EC1" w:rsidP="008939F4">
            <w:pPr>
              <w:snapToGrid w:val="0"/>
              <w:jc w:val="center"/>
              <w:rPr>
                <w:sz w:val="18"/>
                <w:szCs w:val="18"/>
              </w:rPr>
            </w:pPr>
            <w:r w:rsidRPr="00651D83">
              <w:rPr>
                <w:sz w:val="18"/>
                <w:szCs w:val="18"/>
              </w:rPr>
              <w:t>№ п/п</w:t>
            </w:r>
          </w:p>
        </w:tc>
        <w:tc>
          <w:tcPr>
            <w:tcW w:w="833" w:type="dxa"/>
            <w:tcBorders>
              <w:top w:val="single" w:sz="4" w:space="0" w:color="000000"/>
              <w:left w:val="single" w:sz="4" w:space="0" w:color="000000"/>
              <w:bottom w:val="single" w:sz="4" w:space="0" w:color="000000"/>
            </w:tcBorders>
            <w:shd w:val="clear" w:color="auto" w:fill="auto"/>
          </w:tcPr>
          <w:p w14:paraId="187890CE" w14:textId="77777777" w:rsidR="00320EC1" w:rsidRPr="00651D83" w:rsidRDefault="00320EC1" w:rsidP="008939F4">
            <w:pPr>
              <w:snapToGrid w:val="0"/>
              <w:jc w:val="center"/>
              <w:rPr>
                <w:sz w:val="18"/>
                <w:szCs w:val="18"/>
              </w:rPr>
            </w:pPr>
            <w:r w:rsidRPr="00651D83">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14:paraId="6457EA8D" w14:textId="77777777" w:rsidR="00320EC1" w:rsidRPr="00651D83" w:rsidRDefault="00320EC1" w:rsidP="008939F4">
            <w:pPr>
              <w:snapToGrid w:val="0"/>
              <w:jc w:val="center"/>
              <w:rPr>
                <w:sz w:val="18"/>
                <w:szCs w:val="18"/>
              </w:rPr>
            </w:pPr>
            <w:r w:rsidRPr="00651D83">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14:paraId="1BCE1A83" w14:textId="77777777" w:rsidR="00320EC1" w:rsidRPr="00651D83" w:rsidRDefault="00320EC1" w:rsidP="008939F4">
            <w:pPr>
              <w:snapToGrid w:val="0"/>
              <w:jc w:val="center"/>
              <w:rPr>
                <w:sz w:val="18"/>
                <w:szCs w:val="18"/>
              </w:rPr>
            </w:pPr>
            <w:r w:rsidRPr="00651D83">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14:paraId="4CDBCDA9" w14:textId="77777777" w:rsidR="00320EC1" w:rsidRPr="00651D83" w:rsidRDefault="00320EC1" w:rsidP="008939F4">
            <w:pPr>
              <w:snapToGrid w:val="0"/>
              <w:jc w:val="center"/>
              <w:rPr>
                <w:sz w:val="18"/>
                <w:szCs w:val="18"/>
              </w:rPr>
            </w:pPr>
            <w:r w:rsidRPr="00651D83">
              <w:rPr>
                <w:sz w:val="18"/>
                <w:szCs w:val="18"/>
              </w:rPr>
              <w:t>Соотношение</w:t>
            </w:r>
          </w:p>
        </w:tc>
        <w:tc>
          <w:tcPr>
            <w:tcW w:w="1921" w:type="dxa"/>
            <w:tcBorders>
              <w:top w:val="single" w:sz="4" w:space="0" w:color="000000"/>
              <w:left w:val="single" w:sz="4" w:space="0" w:color="000000"/>
              <w:bottom w:val="single" w:sz="4" w:space="0" w:color="000000"/>
            </w:tcBorders>
            <w:shd w:val="clear" w:color="auto" w:fill="auto"/>
          </w:tcPr>
          <w:p w14:paraId="276D9D78" w14:textId="77777777" w:rsidR="00320EC1" w:rsidRPr="00651D83" w:rsidRDefault="00320EC1" w:rsidP="008939F4">
            <w:pPr>
              <w:snapToGrid w:val="0"/>
              <w:jc w:val="center"/>
              <w:rPr>
                <w:sz w:val="18"/>
                <w:szCs w:val="18"/>
              </w:rPr>
            </w:pPr>
            <w:r w:rsidRPr="00651D83">
              <w:rPr>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33ECC9A" w14:textId="77777777" w:rsidR="00320EC1" w:rsidRPr="00651D83" w:rsidRDefault="00320EC1" w:rsidP="008939F4">
            <w:pPr>
              <w:snapToGrid w:val="0"/>
              <w:jc w:val="center"/>
              <w:rPr>
                <w:sz w:val="18"/>
                <w:szCs w:val="18"/>
              </w:rPr>
            </w:pPr>
            <w:r w:rsidRPr="00651D83">
              <w:rPr>
                <w:sz w:val="18"/>
                <w:szCs w:val="18"/>
              </w:rPr>
              <w:t>Графа</w:t>
            </w:r>
          </w:p>
        </w:tc>
        <w:tc>
          <w:tcPr>
            <w:tcW w:w="1984" w:type="dxa"/>
            <w:tcBorders>
              <w:top w:val="single" w:sz="4" w:space="0" w:color="000000"/>
              <w:left w:val="single" w:sz="4" w:space="0" w:color="000000"/>
              <w:bottom w:val="single" w:sz="4" w:space="0" w:color="000000"/>
              <w:right w:val="single" w:sz="4" w:space="0" w:color="000000"/>
            </w:tcBorders>
          </w:tcPr>
          <w:p w14:paraId="0B3BF8C7" w14:textId="77777777" w:rsidR="00320EC1" w:rsidRPr="00651D83" w:rsidRDefault="00320EC1" w:rsidP="008939F4">
            <w:pPr>
              <w:snapToGrid w:val="0"/>
              <w:jc w:val="center"/>
              <w:rPr>
                <w:sz w:val="18"/>
                <w:szCs w:val="18"/>
              </w:rPr>
            </w:pPr>
            <w:r w:rsidRPr="00651D83">
              <w:rPr>
                <w:sz w:val="18"/>
                <w:szCs w:val="18"/>
              </w:rPr>
              <w:t>Контроль показателей</w:t>
            </w:r>
          </w:p>
        </w:tc>
        <w:tc>
          <w:tcPr>
            <w:tcW w:w="851" w:type="dxa"/>
            <w:tcBorders>
              <w:top w:val="single" w:sz="4" w:space="0" w:color="000000"/>
              <w:left w:val="single" w:sz="4" w:space="0" w:color="000000"/>
              <w:bottom w:val="single" w:sz="4" w:space="0" w:color="000000"/>
              <w:right w:val="single" w:sz="4" w:space="0" w:color="000000"/>
            </w:tcBorders>
          </w:tcPr>
          <w:p w14:paraId="16C3B30D" w14:textId="77777777" w:rsidR="00320EC1" w:rsidRPr="00651D83" w:rsidRDefault="00320EC1" w:rsidP="008939F4">
            <w:pPr>
              <w:snapToGrid w:val="0"/>
              <w:jc w:val="center"/>
              <w:rPr>
                <w:sz w:val="18"/>
                <w:szCs w:val="18"/>
              </w:rPr>
            </w:pPr>
            <w:r w:rsidRPr="008939F4">
              <w:rPr>
                <w:b/>
                <w:sz w:val="18"/>
                <w:szCs w:val="18"/>
              </w:rPr>
              <w:t>Тип субъекта</w:t>
            </w:r>
          </w:p>
        </w:tc>
        <w:tc>
          <w:tcPr>
            <w:tcW w:w="745" w:type="dxa"/>
            <w:tcBorders>
              <w:top w:val="single" w:sz="4" w:space="0" w:color="000000"/>
              <w:left w:val="single" w:sz="4" w:space="0" w:color="000000"/>
              <w:bottom w:val="single" w:sz="4" w:space="0" w:color="000000"/>
              <w:right w:val="single" w:sz="4" w:space="0" w:color="000000"/>
            </w:tcBorders>
          </w:tcPr>
          <w:p w14:paraId="6CB8BB82" w14:textId="77777777" w:rsidR="00320EC1" w:rsidRPr="008939F4" w:rsidRDefault="00320EC1" w:rsidP="00651D83">
            <w:pPr>
              <w:jc w:val="center"/>
              <w:rPr>
                <w:b/>
                <w:sz w:val="18"/>
                <w:szCs w:val="18"/>
              </w:rPr>
            </w:pPr>
            <w:r w:rsidRPr="008939F4">
              <w:rPr>
                <w:b/>
                <w:sz w:val="18"/>
                <w:szCs w:val="18"/>
              </w:rPr>
              <w:t>Уровень ошибки</w:t>
            </w:r>
          </w:p>
        </w:tc>
      </w:tr>
      <w:tr w:rsidR="00320EC1" w:rsidRPr="00B92096" w14:paraId="55F5D9DC" w14:textId="77777777" w:rsidTr="00E65B06">
        <w:tc>
          <w:tcPr>
            <w:tcW w:w="567" w:type="dxa"/>
            <w:tcBorders>
              <w:top w:val="single" w:sz="4" w:space="0" w:color="000000"/>
              <w:left w:val="single" w:sz="4" w:space="0" w:color="000000"/>
              <w:bottom w:val="single" w:sz="4" w:space="0" w:color="000000"/>
            </w:tcBorders>
            <w:shd w:val="clear" w:color="auto" w:fill="auto"/>
          </w:tcPr>
          <w:p w14:paraId="0949321D" w14:textId="77777777" w:rsidR="00320EC1" w:rsidRPr="00651D83" w:rsidRDefault="00320EC1" w:rsidP="00651D83">
            <w:pPr>
              <w:snapToGrid w:val="0"/>
              <w:rPr>
                <w:sz w:val="18"/>
                <w:szCs w:val="18"/>
              </w:rPr>
            </w:pPr>
            <w:r w:rsidRPr="00651D83">
              <w:rPr>
                <w:sz w:val="18"/>
                <w:szCs w:val="18"/>
              </w:rPr>
              <w:t>1</w:t>
            </w:r>
          </w:p>
        </w:tc>
        <w:tc>
          <w:tcPr>
            <w:tcW w:w="833" w:type="dxa"/>
            <w:tcBorders>
              <w:top w:val="single" w:sz="4" w:space="0" w:color="000000"/>
              <w:left w:val="single" w:sz="4" w:space="0" w:color="000000"/>
              <w:bottom w:val="single" w:sz="4" w:space="0" w:color="000000"/>
            </w:tcBorders>
            <w:shd w:val="clear" w:color="auto" w:fill="auto"/>
          </w:tcPr>
          <w:p w14:paraId="58142C32" w14:textId="77777777" w:rsidR="00320EC1" w:rsidRPr="00651D83" w:rsidRDefault="00320EC1" w:rsidP="008939F4">
            <w:pPr>
              <w:snapToGrid w:val="0"/>
              <w:rPr>
                <w:sz w:val="18"/>
                <w:szCs w:val="18"/>
              </w:rPr>
            </w:pPr>
            <w:r w:rsidRPr="00651D83">
              <w:rPr>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18F053B5"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56C7FC8D" w14:textId="77777777" w:rsidR="00320EC1" w:rsidRPr="00651D83" w:rsidRDefault="00320EC1" w:rsidP="008939F4">
            <w:pPr>
              <w:snapToGrid w:val="0"/>
              <w:rPr>
                <w:sz w:val="18"/>
                <w:szCs w:val="18"/>
              </w:rPr>
            </w:pPr>
            <w:r w:rsidRPr="00651D83">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14:paraId="51309718"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502166CF"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C71ED0A" w14:textId="77777777" w:rsidR="00320EC1" w:rsidRPr="00651D83" w:rsidRDefault="00320EC1" w:rsidP="008939F4">
            <w:pPr>
              <w:snapToGrid w:val="0"/>
              <w:rPr>
                <w:sz w:val="18"/>
                <w:szCs w:val="18"/>
              </w:rPr>
            </w:pPr>
            <w:r w:rsidRPr="00651D83">
              <w:rPr>
                <w:sz w:val="18"/>
                <w:szCs w:val="18"/>
              </w:rPr>
              <w:t>6-9</w:t>
            </w:r>
          </w:p>
        </w:tc>
        <w:tc>
          <w:tcPr>
            <w:tcW w:w="1984" w:type="dxa"/>
            <w:tcBorders>
              <w:top w:val="single" w:sz="4" w:space="0" w:color="000000"/>
              <w:left w:val="single" w:sz="4" w:space="0" w:color="000000"/>
              <w:bottom w:val="single" w:sz="4" w:space="0" w:color="000000"/>
              <w:right w:val="single" w:sz="4" w:space="0" w:color="000000"/>
            </w:tcBorders>
          </w:tcPr>
          <w:p w14:paraId="299F6A4E" w14:textId="6631DB13" w:rsidR="00320EC1" w:rsidRPr="00651D83" w:rsidRDefault="00320EC1" w:rsidP="008939F4">
            <w:pPr>
              <w:snapToGrid w:val="0"/>
              <w:rPr>
                <w:sz w:val="18"/>
                <w:szCs w:val="18"/>
              </w:rPr>
            </w:pPr>
            <w:r w:rsidRPr="00651D83">
              <w:rPr>
                <w:sz w:val="18"/>
                <w:szCs w:val="18"/>
              </w:rPr>
              <w:t xml:space="preserve">Показатель по гр. 10 &lt;&gt; гр. 6 – гр. 9 </w:t>
            </w:r>
            <w:r w:rsidR="00ED0B50" w:rsidRPr="00651D83">
              <w:rPr>
                <w:sz w:val="18"/>
                <w:szCs w:val="18"/>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63BE0BB9"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0CD4ACCD" w14:textId="77777777" w:rsidR="00320EC1" w:rsidRPr="008939F4" w:rsidRDefault="00320EC1" w:rsidP="008939F4">
            <w:pPr>
              <w:rPr>
                <w:sz w:val="18"/>
                <w:szCs w:val="18"/>
              </w:rPr>
            </w:pPr>
            <w:r w:rsidRPr="008939F4">
              <w:rPr>
                <w:sz w:val="18"/>
                <w:szCs w:val="18"/>
              </w:rPr>
              <w:t>Б</w:t>
            </w:r>
          </w:p>
        </w:tc>
      </w:tr>
      <w:tr w:rsidR="00320EC1" w:rsidRPr="00B92096" w14:paraId="33FC7AD4" w14:textId="77777777" w:rsidTr="00E65B06">
        <w:tc>
          <w:tcPr>
            <w:tcW w:w="567" w:type="dxa"/>
            <w:tcBorders>
              <w:top w:val="single" w:sz="4" w:space="0" w:color="000000"/>
              <w:left w:val="single" w:sz="4" w:space="0" w:color="000000"/>
              <w:bottom w:val="single" w:sz="4" w:space="0" w:color="000000"/>
            </w:tcBorders>
            <w:shd w:val="clear" w:color="auto" w:fill="auto"/>
          </w:tcPr>
          <w:p w14:paraId="53B3BF43" w14:textId="77777777" w:rsidR="00320EC1" w:rsidRPr="00651D83" w:rsidRDefault="00320EC1" w:rsidP="00651D83">
            <w:pPr>
              <w:snapToGrid w:val="0"/>
              <w:rPr>
                <w:sz w:val="18"/>
                <w:szCs w:val="18"/>
              </w:rPr>
            </w:pPr>
            <w:r w:rsidRPr="00651D83">
              <w:rPr>
                <w:sz w:val="18"/>
                <w:szCs w:val="18"/>
              </w:rPr>
              <w:t>2</w:t>
            </w:r>
          </w:p>
        </w:tc>
        <w:tc>
          <w:tcPr>
            <w:tcW w:w="833" w:type="dxa"/>
            <w:tcBorders>
              <w:top w:val="single" w:sz="4" w:space="0" w:color="000000"/>
              <w:left w:val="single" w:sz="4" w:space="0" w:color="000000"/>
              <w:bottom w:val="single" w:sz="4" w:space="0" w:color="000000"/>
            </w:tcBorders>
            <w:shd w:val="clear" w:color="auto" w:fill="auto"/>
          </w:tcPr>
          <w:p w14:paraId="31BD4E39" w14:textId="77777777" w:rsidR="00320EC1" w:rsidRPr="00651D83" w:rsidRDefault="00320EC1" w:rsidP="008939F4">
            <w:pPr>
              <w:snapToGrid w:val="0"/>
              <w:rPr>
                <w:sz w:val="18"/>
                <w:szCs w:val="18"/>
              </w:rPr>
            </w:pPr>
            <w:r w:rsidRPr="00651D83">
              <w:rPr>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466EB53A"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202B47B7" w14:textId="77777777" w:rsidR="00320EC1" w:rsidRPr="00651D83" w:rsidRDefault="00320EC1" w:rsidP="008939F4">
            <w:pPr>
              <w:snapToGrid w:val="0"/>
              <w:rPr>
                <w:sz w:val="18"/>
                <w:szCs w:val="18"/>
              </w:rPr>
            </w:pPr>
            <w:r w:rsidRPr="00651D83">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14:paraId="376B028F"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1F4E01F1"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EAD33CD" w14:textId="77777777" w:rsidR="00320EC1" w:rsidRPr="00651D83" w:rsidRDefault="00320EC1" w:rsidP="008939F4">
            <w:pPr>
              <w:snapToGrid w:val="0"/>
              <w:rPr>
                <w:sz w:val="18"/>
                <w:szCs w:val="18"/>
              </w:rPr>
            </w:pPr>
            <w:r w:rsidRPr="00651D83">
              <w:rPr>
                <w:sz w:val="18"/>
                <w:szCs w:val="18"/>
              </w:rPr>
              <w:t>8-9</w:t>
            </w:r>
          </w:p>
        </w:tc>
        <w:tc>
          <w:tcPr>
            <w:tcW w:w="1984" w:type="dxa"/>
            <w:tcBorders>
              <w:top w:val="single" w:sz="4" w:space="0" w:color="000000"/>
              <w:left w:val="single" w:sz="4" w:space="0" w:color="000000"/>
              <w:bottom w:val="single" w:sz="4" w:space="0" w:color="000000"/>
              <w:right w:val="single" w:sz="4" w:space="0" w:color="000000"/>
            </w:tcBorders>
          </w:tcPr>
          <w:p w14:paraId="25A8EA42" w14:textId="385022D7" w:rsidR="00320EC1" w:rsidRPr="00651D83" w:rsidRDefault="00320EC1" w:rsidP="008939F4">
            <w:pPr>
              <w:snapToGrid w:val="0"/>
              <w:rPr>
                <w:sz w:val="18"/>
                <w:szCs w:val="18"/>
              </w:rPr>
            </w:pPr>
            <w:r w:rsidRPr="00651D83">
              <w:rPr>
                <w:sz w:val="18"/>
                <w:szCs w:val="18"/>
              </w:rPr>
              <w:t xml:space="preserve">Показатель по гр. 11 &lt;&gt; гр. 8 – гр. 9 </w:t>
            </w:r>
            <w:r w:rsidR="00ED0B50" w:rsidRPr="00651D83">
              <w:rPr>
                <w:sz w:val="18"/>
                <w:szCs w:val="18"/>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5C2FB4F3"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2D3DB95A" w14:textId="77777777" w:rsidR="00320EC1" w:rsidRPr="00651D83" w:rsidRDefault="00320EC1" w:rsidP="008939F4">
            <w:pPr>
              <w:rPr>
                <w:sz w:val="18"/>
                <w:szCs w:val="18"/>
              </w:rPr>
            </w:pPr>
            <w:r w:rsidRPr="008939F4">
              <w:rPr>
                <w:sz w:val="18"/>
                <w:szCs w:val="18"/>
              </w:rPr>
              <w:t>Б</w:t>
            </w:r>
          </w:p>
        </w:tc>
      </w:tr>
      <w:tr w:rsidR="00320EC1" w:rsidRPr="00B92096" w14:paraId="16447BCC" w14:textId="77777777" w:rsidTr="00E65B06">
        <w:tc>
          <w:tcPr>
            <w:tcW w:w="567" w:type="dxa"/>
            <w:tcBorders>
              <w:top w:val="single" w:sz="4" w:space="0" w:color="000000"/>
              <w:left w:val="single" w:sz="4" w:space="0" w:color="000000"/>
              <w:bottom w:val="single" w:sz="4" w:space="0" w:color="000000"/>
            </w:tcBorders>
            <w:shd w:val="clear" w:color="auto" w:fill="auto"/>
          </w:tcPr>
          <w:p w14:paraId="7800D547" w14:textId="77777777" w:rsidR="00320EC1" w:rsidRPr="00651D83" w:rsidRDefault="00320EC1" w:rsidP="00651D83">
            <w:pPr>
              <w:snapToGrid w:val="0"/>
              <w:rPr>
                <w:sz w:val="18"/>
                <w:szCs w:val="18"/>
              </w:rPr>
            </w:pPr>
            <w:r w:rsidRPr="00651D83">
              <w:rPr>
                <w:sz w:val="18"/>
                <w:szCs w:val="18"/>
              </w:rPr>
              <w:t>3</w:t>
            </w:r>
          </w:p>
        </w:tc>
        <w:tc>
          <w:tcPr>
            <w:tcW w:w="833" w:type="dxa"/>
            <w:tcBorders>
              <w:top w:val="single" w:sz="4" w:space="0" w:color="000000"/>
              <w:left w:val="single" w:sz="4" w:space="0" w:color="000000"/>
              <w:bottom w:val="single" w:sz="4" w:space="0" w:color="000000"/>
            </w:tcBorders>
            <w:shd w:val="clear" w:color="auto" w:fill="auto"/>
          </w:tcPr>
          <w:p w14:paraId="530302D2" w14:textId="77777777" w:rsidR="00320EC1" w:rsidRPr="00651D83" w:rsidRDefault="00320EC1" w:rsidP="008939F4">
            <w:pPr>
              <w:snapToGrid w:val="0"/>
              <w:rPr>
                <w:sz w:val="18"/>
                <w:szCs w:val="18"/>
              </w:rPr>
            </w:pPr>
            <w:r w:rsidRPr="00651D83">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35902036" w14:textId="77777777" w:rsidR="00320EC1" w:rsidRPr="00651D83" w:rsidRDefault="00320EC1" w:rsidP="008939F4">
            <w:pPr>
              <w:snapToGrid w:val="0"/>
              <w:rPr>
                <w:sz w:val="18"/>
                <w:szCs w:val="18"/>
              </w:rPr>
            </w:pPr>
            <w:r w:rsidRPr="00651D83">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14:paraId="75307CFF" w14:textId="77777777" w:rsidR="00320EC1" w:rsidRPr="00651D83" w:rsidRDefault="00320EC1" w:rsidP="008939F4">
            <w:pPr>
              <w:snapToGrid w:val="0"/>
              <w:rPr>
                <w:sz w:val="18"/>
                <w:szCs w:val="18"/>
              </w:rPr>
            </w:pPr>
            <w:r w:rsidRPr="00651D83">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60384A7B"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6A8E36A9" w14:textId="77777777" w:rsidR="00320EC1" w:rsidRPr="00651D83" w:rsidRDefault="00320EC1" w:rsidP="008939F4">
            <w:pPr>
              <w:snapToGrid w:val="0"/>
              <w:rPr>
                <w:sz w:val="18"/>
                <w:szCs w:val="18"/>
              </w:rPr>
            </w:pPr>
            <w:r w:rsidRPr="00651D83">
              <w:rPr>
                <w:sz w:val="18"/>
                <w:szCs w:val="18"/>
              </w:rPr>
              <w:t>Сумма всех строк, формирующих строку 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CD3D366" w14:textId="77777777" w:rsidR="00320EC1" w:rsidRPr="00651D83" w:rsidRDefault="00320EC1" w:rsidP="008939F4">
            <w:pPr>
              <w:snapToGrid w:val="0"/>
              <w:rPr>
                <w:sz w:val="18"/>
                <w:szCs w:val="18"/>
              </w:rPr>
            </w:pPr>
            <w:r w:rsidRPr="00651D83">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1561E060" w14:textId="77777777" w:rsidR="00320EC1" w:rsidRPr="00651D83" w:rsidRDefault="00320EC1" w:rsidP="008939F4">
            <w:pPr>
              <w:snapToGrid w:val="0"/>
              <w:rPr>
                <w:sz w:val="18"/>
                <w:szCs w:val="18"/>
              </w:rPr>
            </w:pPr>
            <w:r w:rsidRPr="00651D83">
              <w:rPr>
                <w:sz w:val="18"/>
                <w:szCs w:val="18"/>
              </w:rPr>
              <w:t>Показатель по строке 200 &lt;&gt; сумме всех строк, формирующих строку 200 –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66E98123"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270C19BF" w14:textId="77777777" w:rsidR="00320EC1" w:rsidRPr="00651D83" w:rsidRDefault="00320EC1" w:rsidP="008939F4">
            <w:pPr>
              <w:rPr>
                <w:sz w:val="18"/>
                <w:szCs w:val="18"/>
              </w:rPr>
            </w:pPr>
            <w:r w:rsidRPr="008939F4">
              <w:rPr>
                <w:sz w:val="18"/>
                <w:szCs w:val="18"/>
              </w:rPr>
              <w:t>Б</w:t>
            </w:r>
          </w:p>
        </w:tc>
      </w:tr>
      <w:tr w:rsidR="00320EC1" w:rsidRPr="00B92096" w14:paraId="48786BC3" w14:textId="77777777" w:rsidTr="00E65B06">
        <w:tc>
          <w:tcPr>
            <w:tcW w:w="567" w:type="dxa"/>
            <w:tcBorders>
              <w:left w:val="single" w:sz="4" w:space="0" w:color="000000"/>
              <w:bottom w:val="single" w:sz="4" w:space="0" w:color="000000"/>
            </w:tcBorders>
            <w:shd w:val="clear" w:color="auto" w:fill="auto"/>
          </w:tcPr>
          <w:p w14:paraId="5C4DF88E" w14:textId="77777777" w:rsidR="00320EC1" w:rsidRPr="00651D83" w:rsidRDefault="00320EC1" w:rsidP="00651D83">
            <w:pPr>
              <w:snapToGrid w:val="0"/>
              <w:rPr>
                <w:sz w:val="18"/>
                <w:szCs w:val="18"/>
              </w:rPr>
            </w:pPr>
            <w:r w:rsidRPr="00651D83">
              <w:rPr>
                <w:sz w:val="18"/>
                <w:szCs w:val="18"/>
              </w:rPr>
              <w:t>4</w:t>
            </w:r>
          </w:p>
        </w:tc>
        <w:tc>
          <w:tcPr>
            <w:tcW w:w="833" w:type="dxa"/>
            <w:tcBorders>
              <w:left w:val="single" w:sz="4" w:space="0" w:color="000000"/>
              <w:bottom w:val="single" w:sz="4" w:space="0" w:color="000000"/>
            </w:tcBorders>
            <w:shd w:val="clear" w:color="auto" w:fill="auto"/>
          </w:tcPr>
          <w:p w14:paraId="36454950" w14:textId="77777777" w:rsidR="00320EC1" w:rsidRPr="00651D83" w:rsidRDefault="00320EC1" w:rsidP="008939F4">
            <w:pPr>
              <w:snapToGrid w:val="0"/>
              <w:rPr>
                <w:sz w:val="18"/>
                <w:szCs w:val="18"/>
              </w:rPr>
            </w:pPr>
            <w:r w:rsidRPr="00651D83">
              <w:rPr>
                <w:sz w:val="18"/>
                <w:szCs w:val="18"/>
              </w:rPr>
              <w:t>2</w:t>
            </w:r>
          </w:p>
        </w:tc>
        <w:tc>
          <w:tcPr>
            <w:tcW w:w="900" w:type="dxa"/>
            <w:tcBorders>
              <w:left w:val="single" w:sz="4" w:space="0" w:color="000000"/>
              <w:bottom w:val="single" w:sz="4" w:space="0" w:color="000000"/>
            </w:tcBorders>
            <w:shd w:val="clear" w:color="auto" w:fill="auto"/>
          </w:tcPr>
          <w:p w14:paraId="1B1A40DB" w14:textId="77777777" w:rsidR="00320EC1" w:rsidRPr="00651D83" w:rsidRDefault="00320EC1" w:rsidP="008939F4">
            <w:pPr>
              <w:snapToGrid w:val="0"/>
              <w:rPr>
                <w:sz w:val="18"/>
                <w:szCs w:val="18"/>
              </w:rPr>
            </w:pPr>
            <w:r w:rsidRPr="00651D83">
              <w:rPr>
                <w:sz w:val="18"/>
                <w:szCs w:val="18"/>
              </w:rPr>
              <w:t>510</w:t>
            </w:r>
          </w:p>
        </w:tc>
        <w:tc>
          <w:tcPr>
            <w:tcW w:w="1102" w:type="dxa"/>
            <w:tcBorders>
              <w:left w:val="single" w:sz="4" w:space="0" w:color="000000"/>
              <w:bottom w:val="single" w:sz="4" w:space="0" w:color="000000"/>
            </w:tcBorders>
            <w:shd w:val="clear" w:color="auto" w:fill="auto"/>
          </w:tcPr>
          <w:p w14:paraId="5936CD46" w14:textId="77777777" w:rsidR="00320EC1" w:rsidRPr="00651D83" w:rsidRDefault="00320EC1" w:rsidP="008939F4">
            <w:pPr>
              <w:snapToGrid w:val="0"/>
              <w:rPr>
                <w:sz w:val="18"/>
                <w:szCs w:val="18"/>
              </w:rPr>
            </w:pPr>
            <w:r w:rsidRPr="00651D83">
              <w:rPr>
                <w:sz w:val="18"/>
                <w:szCs w:val="18"/>
              </w:rPr>
              <w:t>*</w:t>
            </w:r>
          </w:p>
        </w:tc>
        <w:tc>
          <w:tcPr>
            <w:tcW w:w="736" w:type="dxa"/>
            <w:tcBorders>
              <w:left w:val="single" w:sz="4" w:space="0" w:color="000000"/>
              <w:bottom w:val="single" w:sz="4" w:space="0" w:color="000000"/>
            </w:tcBorders>
            <w:shd w:val="clear" w:color="auto" w:fill="auto"/>
          </w:tcPr>
          <w:p w14:paraId="266DEDB8"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624565E9" w14:textId="77777777" w:rsidR="00320EC1" w:rsidRPr="00651D83" w:rsidRDefault="00320EC1" w:rsidP="008939F4">
            <w:pPr>
              <w:snapToGrid w:val="0"/>
              <w:rPr>
                <w:sz w:val="18"/>
                <w:szCs w:val="18"/>
              </w:rPr>
            </w:pPr>
            <w:r w:rsidRPr="00651D83">
              <w:rPr>
                <w:sz w:val="18"/>
                <w:szCs w:val="18"/>
              </w:rPr>
              <w:t>Сумма всех строк, формирующих строку 510</w:t>
            </w:r>
          </w:p>
        </w:tc>
        <w:tc>
          <w:tcPr>
            <w:tcW w:w="993" w:type="dxa"/>
            <w:tcBorders>
              <w:left w:val="single" w:sz="4" w:space="0" w:color="000000"/>
              <w:bottom w:val="single" w:sz="4" w:space="0" w:color="000000"/>
              <w:right w:val="single" w:sz="4" w:space="0" w:color="000000"/>
            </w:tcBorders>
            <w:shd w:val="clear" w:color="auto" w:fill="auto"/>
          </w:tcPr>
          <w:p w14:paraId="1B639315" w14:textId="77777777" w:rsidR="00320EC1" w:rsidRPr="00651D83" w:rsidRDefault="00320EC1" w:rsidP="008939F4">
            <w:pPr>
              <w:snapToGrid w:val="0"/>
              <w:rPr>
                <w:sz w:val="18"/>
                <w:szCs w:val="18"/>
              </w:rPr>
            </w:pPr>
            <w:r w:rsidRPr="00651D83">
              <w:rPr>
                <w:sz w:val="18"/>
                <w:szCs w:val="18"/>
              </w:rPr>
              <w:t>*</w:t>
            </w:r>
          </w:p>
        </w:tc>
        <w:tc>
          <w:tcPr>
            <w:tcW w:w="1984" w:type="dxa"/>
            <w:tcBorders>
              <w:left w:val="single" w:sz="4" w:space="0" w:color="000000"/>
              <w:bottom w:val="single" w:sz="4" w:space="0" w:color="000000"/>
              <w:right w:val="single" w:sz="4" w:space="0" w:color="000000"/>
            </w:tcBorders>
          </w:tcPr>
          <w:p w14:paraId="560E54A2" w14:textId="77777777" w:rsidR="00320EC1" w:rsidRPr="00651D83" w:rsidRDefault="00320EC1" w:rsidP="008939F4">
            <w:pPr>
              <w:snapToGrid w:val="0"/>
              <w:rPr>
                <w:sz w:val="18"/>
                <w:szCs w:val="18"/>
              </w:rPr>
            </w:pPr>
            <w:r w:rsidRPr="00651D83">
              <w:rPr>
                <w:sz w:val="18"/>
                <w:szCs w:val="18"/>
              </w:rPr>
              <w:t>Показатель по строке 510 &lt;&gt; сумме всех строк, формирующих строку 510 – недопустимо</w:t>
            </w:r>
          </w:p>
        </w:tc>
        <w:tc>
          <w:tcPr>
            <w:tcW w:w="851" w:type="dxa"/>
            <w:tcBorders>
              <w:left w:val="single" w:sz="4" w:space="0" w:color="000000"/>
              <w:bottom w:val="single" w:sz="4" w:space="0" w:color="000000"/>
              <w:right w:val="single" w:sz="4" w:space="0" w:color="000000"/>
            </w:tcBorders>
          </w:tcPr>
          <w:p w14:paraId="7ED1BA0B"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4EDB271D" w14:textId="77777777" w:rsidR="00320EC1" w:rsidRPr="00651D83" w:rsidRDefault="00320EC1" w:rsidP="008939F4">
            <w:pPr>
              <w:rPr>
                <w:sz w:val="18"/>
                <w:szCs w:val="18"/>
              </w:rPr>
            </w:pPr>
            <w:r w:rsidRPr="008939F4">
              <w:rPr>
                <w:sz w:val="18"/>
                <w:szCs w:val="18"/>
              </w:rPr>
              <w:t>Б</w:t>
            </w:r>
          </w:p>
        </w:tc>
      </w:tr>
      <w:tr w:rsidR="00320EC1" w:rsidRPr="00B92096" w14:paraId="3B892662" w14:textId="77777777" w:rsidTr="00E65B06">
        <w:tc>
          <w:tcPr>
            <w:tcW w:w="567" w:type="dxa"/>
            <w:tcBorders>
              <w:top w:val="single" w:sz="4" w:space="0" w:color="000000"/>
              <w:left w:val="single" w:sz="4" w:space="0" w:color="000000"/>
              <w:bottom w:val="single" w:sz="4" w:space="0" w:color="000000"/>
            </w:tcBorders>
            <w:shd w:val="clear" w:color="auto" w:fill="auto"/>
          </w:tcPr>
          <w:p w14:paraId="4ECAE4B7" w14:textId="77777777" w:rsidR="00320EC1" w:rsidRPr="00651D83" w:rsidRDefault="00320EC1" w:rsidP="00651D83">
            <w:pPr>
              <w:snapToGrid w:val="0"/>
              <w:rPr>
                <w:sz w:val="18"/>
                <w:szCs w:val="18"/>
              </w:rPr>
            </w:pPr>
            <w:r w:rsidRPr="00651D83">
              <w:rPr>
                <w:sz w:val="18"/>
                <w:szCs w:val="18"/>
              </w:rPr>
              <w:t>6</w:t>
            </w:r>
          </w:p>
        </w:tc>
        <w:tc>
          <w:tcPr>
            <w:tcW w:w="833" w:type="dxa"/>
            <w:tcBorders>
              <w:left w:val="single" w:sz="4" w:space="0" w:color="000000"/>
              <w:bottom w:val="single" w:sz="4" w:space="0" w:color="000000"/>
            </w:tcBorders>
            <w:shd w:val="clear" w:color="auto" w:fill="auto"/>
          </w:tcPr>
          <w:p w14:paraId="58B52841"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38D63568" w14:textId="77777777" w:rsidR="00320EC1" w:rsidRPr="00651D83" w:rsidRDefault="00385E6F" w:rsidP="008939F4">
            <w:pPr>
              <w:snapToGrid w:val="0"/>
              <w:rPr>
                <w:sz w:val="18"/>
                <w:szCs w:val="18"/>
              </w:rPr>
            </w:pPr>
            <w:r>
              <w:rPr>
                <w:sz w:val="18"/>
                <w:szCs w:val="18"/>
              </w:rPr>
              <w:t>7</w:t>
            </w:r>
            <w:r w:rsidRPr="00651D83">
              <w:rPr>
                <w:sz w:val="18"/>
                <w:szCs w:val="18"/>
              </w:rPr>
              <w:t>00</w:t>
            </w:r>
          </w:p>
        </w:tc>
        <w:tc>
          <w:tcPr>
            <w:tcW w:w="1102" w:type="dxa"/>
            <w:tcBorders>
              <w:left w:val="single" w:sz="4" w:space="0" w:color="000000"/>
              <w:bottom w:val="single" w:sz="4" w:space="0" w:color="000000"/>
            </w:tcBorders>
            <w:shd w:val="clear" w:color="auto" w:fill="auto"/>
          </w:tcPr>
          <w:p w14:paraId="0CCBB0EC" w14:textId="77777777" w:rsidR="00320EC1" w:rsidRPr="00651D83" w:rsidRDefault="00320EC1" w:rsidP="008939F4">
            <w:pPr>
              <w:snapToGrid w:val="0"/>
              <w:rPr>
                <w:sz w:val="18"/>
                <w:szCs w:val="18"/>
              </w:rPr>
            </w:pPr>
            <w:r w:rsidRPr="00651D83">
              <w:rPr>
                <w:sz w:val="18"/>
                <w:szCs w:val="18"/>
              </w:rPr>
              <w:t>*</w:t>
            </w:r>
          </w:p>
        </w:tc>
        <w:tc>
          <w:tcPr>
            <w:tcW w:w="736" w:type="dxa"/>
            <w:tcBorders>
              <w:left w:val="single" w:sz="4" w:space="0" w:color="000000"/>
              <w:bottom w:val="single" w:sz="4" w:space="0" w:color="000000"/>
            </w:tcBorders>
            <w:shd w:val="clear" w:color="auto" w:fill="auto"/>
          </w:tcPr>
          <w:p w14:paraId="7D4F14EA"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5DE24446" w14:textId="77777777" w:rsidR="00320EC1" w:rsidRPr="00651D83" w:rsidRDefault="00385E6F" w:rsidP="00385E6F">
            <w:pPr>
              <w:snapToGrid w:val="0"/>
              <w:rPr>
                <w:sz w:val="18"/>
                <w:szCs w:val="18"/>
              </w:rPr>
            </w:pPr>
            <w:r>
              <w:rPr>
                <w:sz w:val="18"/>
                <w:szCs w:val="18"/>
              </w:rPr>
              <w:t>80</w:t>
            </w:r>
            <w:r w:rsidRPr="00651D83">
              <w:rPr>
                <w:sz w:val="18"/>
                <w:szCs w:val="18"/>
              </w:rPr>
              <w:t>0</w:t>
            </w:r>
            <w:r w:rsidR="00320EC1" w:rsidRPr="00651D83">
              <w:rPr>
                <w:sz w:val="18"/>
                <w:szCs w:val="18"/>
              </w:rPr>
              <w:t>+</w:t>
            </w:r>
            <w:r w:rsidRPr="00651D83">
              <w:rPr>
                <w:sz w:val="18"/>
                <w:szCs w:val="18"/>
              </w:rPr>
              <w:t>9</w:t>
            </w:r>
            <w:r>
              <w:rPr>
                <w:sz w:val="18"/>
                <w:szCs w:val="18"/>
              </w:rPr>
              <w:t>0</w:t>
            </w:r>
            <w:r w:rsidRPr="00651D83">
              <w:rPr>
                <w:sz w:val="18"/>
                <w:szCs w:val="18"/>
              </w:rPr>
              <w:t>0</w:t>
            </w:r>
          </w:p>
        </w:tc>
        <w:tc>
          <w:tcPr>
            <w:tcW w:w="993" w:type="dxa"/>
            <w:tcBorders>
              <w:left w:val="single" w:sz="4" w:space="0" w:color="000000"/>
              <w:bottom w:val="single" w:sz="4" w:space="0" w:color="000000"/>
              <w:right w:val="single" w:sz="4" w:space="0" w:color="000000"/>
            </w:tcBorders>
            <w:shd w:val="clear" w:color="auto" w:fill="auto"/>
          </w:tcPr>
          <w:p w14:paraId="4C622797" w14:textId="77777777" w:rsidR="00320EC1" w:rsidRPr="00651D83" w:rsidRDefault="00320EC1" w:rsidP="008939F4">
            <w:pPr>
              <w:snapToGrid w:val="0"/>
              <w:rPr>
                <w:sz w:val="18"/>
                <w:szCs w:val="18"/>
              </w:rPr>
            </w:pPr>
            <w:r w:rsidRPr="00651D83">
              <w:rPr>
                <w:sz w:val="18"/>
                <w:szCs w:val="18"/>
              </w:rPr>
              <w:t>*</w:t>
            </w:r>
          </w:p>
        </w:tc>
        <w:tc>
          <w:tcPr>
            <w:tcW w:w="1984" w:type="dxa"/>
            <w:tcBorders>
              <w:left w:val="single" w:sz="4" w:space="0" w:color="000000"/>
              <w:bottom w:val="single" w:sz="4" w:space="0" w:color="000000"/>
              <w:right w:val="single" w:sz="4" w:space="0" w:color="000000"/>
            </w:tcBorders>
          </w:tcPr>
          <w:p w14:paraId="6C95B6DA" w14:textId="65803E19" w:rsidR="00320EC1" w:rsidRPr="00651D83" w:rsidRDefault="00320EC1" w:rsidP="002B2C0E">
            <w:pPr>
              <w:snapToGrid w:val="0"/>
              <w:rPr>
                <w:sz w:val="18"/>
                <w:szCs w:val="18"/>
              </w:rPr>
            </w:pPr>
            <w:r w:rsidRPr="00651D83">
              <w:rPr>
                <w:sz w:val="18"/>
                <w:szCs w:val="18"/>
              </w:rPr>
              <w:t xml:space="preserve">Показатель по строке </w:t>
            </w:r>
            <w:r w:rsidR="002B2C0E">
              <w:rPr>
                <w:sz w:val="18"/>
                <w:szCs w:val="18"/>
              </w:rPr>
              <w:t>7</w:t>
            </w:r>
            <w:r w:rsidR="002B2C0E" w:rsidRPr="00651D83">
              <w:rPr>
                <w:sz w:val="18"/>
                <w:szCs w:val="18"/>
              </w:rPr>
              <w:t xml:space="preserve">00 </w:t>
            </w:r>
            <w:r w:rsidRPr="00651D83">
              <w:rPr>
                <w:sz w:val="18"/>
                <w:szCs w:val="18"/>
              </w:rPr>
              <w:t xml:space="preserve">&lt;&gt; стр. </w:t>
            </w:r>
            <w:r w:rsidR="002B2C0E">
              <w:rPr>
                <w:sz w:val="18"/>
                <w:szCs w:val="18"/>
              </w:rPr>
              <w:t>80</w:t>
            </w:r>
            <w:r w:rsidR="002B2C0E" w:rsidRPr="00651D83">
              <w:rPr>
                <w:sz w:val="18"/>
                <w:szCs w:val="18"/>
              </w:rPr>
              <w:t xml:space="preserve">0 </w:t>
            </w:r>
            <w:r w:rsidRPr="00651D83">
              <w:rPr>
                <w:sz w:val="18"/>
                <w:szCs w:val="18"/>
              </w:rPr>
              <w:t xml:space="preserve">+ стр. </w:t>
            </w:r>
            <w:r w:rsidR="002B2C0E" w:rsidRPr="00651D83">
              <w:rPr>
                <w:sz w:val="18"/>
                <w:szCs w:val="18"/>
              </w:rPr>
              <w:t>9</w:t>
            </w:r>
            <w:r w:rsidR="002B2C0E">
              <w:rPr>
                <w:sz w:val="18"/>
                <w:szCs w:val="18"/>
              </w:rPr>
              <w:t>0</w:t>
            </w:r>
            <w:r w:rsidR="002B2C0E" w:rsidRPr="00651D83">
              <w:rPr>
                <w:sz w:val="18"/>
                <w:szCs w:val="18"/>
              </w:rPr>
              <w:t xml:space="preserve">0 </w:t>
            </w:r>
            <w:r w:rsidR="00ED0B50" w:rsidRPr="00651D83">
              <w:rPr>
                <w:sz w:val="18"/>
                <w:szCs w:val="18"/>
              </w:rPr>
              <w:t>–</w:t>
            </w:r>
            <w:r w:rsidRPr="00651D83">
              <w:rPr>
                <w:sz w:val="18"/>
                <w:szCs w:val="18"/>
              </w:rPr>
              <w:t xml:space="preserve"> недопустимо</w:t>
            </w:r>
          </w:p>
        </w:tc>
        <w:tc>
          <w:tcPr>
            <w:tcW w:w="851" w:type="dxa"/>
            <w:tcBorders>
              <w:left w:val="single" w:sz="4" w:space="0" w:color="000000"/>
              <w:bottom w:val="single" w:sz="4" w:space="0" w:color="000000"/>
              <w:right w:val="single" w:sz="4" w:space="0" w:color="000000"/>
            </w:tcBorders>
          </w:tcPr>
          <w:p w14:paraId="4694B1B8"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5172C8AB" w14:textId="77777777" w:rsidR="00320EC1" w:rsidRPr="00651D83" w:rsidRDefault="00320EC1" w:rsidP="008939F4">
            <w:pPr>
              <w:rPr>
                <w:sz w:val="18"/>
                <w:szCs w:val="18"/>
              </w:rPr>
            </w:pPr>
            <w:r w:rsidRPr="008939F4">
              <w:rPr>
                <w:sz w:val="18"/>
                <w:szCs w:val="18"/>
              </w:rPr>
              <w:t>Б</w:t>
            </w:r>
          </w:p>
        </w:tc>
      </w:tr>
      <w:tr w:rsidR="00320EC1" w:rsidRPr="00B92096" w14:paraId="411B6BD4" w14:textId="77777777" w:rsidTr="00E65B06">
        <w:tc>
          <w:tcPr>
            <w:tcW w:w="567" w:type="dxa"/>
            <w:tcBorders>
              <w:top w:val="single" w:sz="4" w:space="0" w:color="000000"/>
              <w:left w:val="single" w:sz="4" w:space="0" w:color="000000"/>
              <w:bottom w:val="single" w:sz="4" w:space="0" w:color="000000"/>
            </w:tcBorders>
            <w:shd w:val="clear" w:color="auto" w:fill="auto"/>
          </w:tcPr>
          <w:p w14:paraId="17924469" w14:textId="77777777" w:rsidR="00320EC1" w:rsidRPr="00651D83" w:rsidRDefault="00320EC1" w:rsidP="00651D83">
            <w:pPr>
              <w:snapToGrid w:val="0"/>
              <w:rPr>
                <w:sz w:val="18"/>
                <w:szCs w:val="18"/>
              </w:rPr>
            </w:pPr>
            <w:r w:rsidRPr="00651D83">
              <w:rPr>
                <w:sz w:val="18"/>
                <w:szCs w:val="18"/>
              </w:rPr>
              <w:t>6.1</w:t>
            </w:r>
          </w:p>
        </w:tc>
        <w:tc>
          <w:tcPr>
            <w:tcW w:w="833" w:type="dxa"/>
            <w:tcBorders>
              <w:left w:val="single" w:sz="4" w:space="0" w:color="000000"/>
              <w:bottom w:val="single" w:sz="4" w:space="0" w:color="000000"/>
            </w:tcBorders>
            <w:shd w:val="clear" w:color="auto" w:fill="auto"/>
          </w:tcPr>
          <w:p w14:paraId="61573C92"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6ABB915E" w14:textId="77777777" w:rsidR="00320EC1" w:rsidRPr="00651D83" w:rsidRDefault="00385E6F" w:rsidP="008939F4">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14:paraId="38C4A54E" w14:textId="77777777" w:rsidR="00320EC1" w:rsidRPr="00651D83" w:rsidRDefault="00320EC1" w:rsidP="008939F4">
            <w:pPr>
              <w:snapToGrid w:val="0"/>
              <w:rPr>
                <w:sz w:val="18"/>
                <w:szCs w:val="18"/>
              </w:rPr>
            </w:pPr>
            <w:r w:rsidRPr="00651D83">
              <w:rPr>
                <w:sz w:val="18"/>
                <w:szCs w:val="18"/>
              </w:rPr>
              <w:t>4,5,7,8, 9,11</w:t>
            </w:r>
          </w:p>
        </w:tc>
        <w:tc>
          <w:tcPr>
            <w:tcW w:w="736" w:type="dxa"/>
            <w:tcBorders>
              <w:left w:val="single" w:sz="4" w:space="0" w:color="000000"/>
              <w:bottom w:val="single" w:sz="4" w:space="0" w:color="000000"/>
            </w:tcBorders>
            <w:shd w:val="clear" w:color="auto" w:fill="auto"/>
          </w:tcPr>
          <w:p w14:paraId="6B067939" w14:textId="77777777" w:rsidR="00320EC1" w:rsidRPr="00651D83" w:rsidRDefault="00320EC1" w:rsidP="008939F4">
            <w:pPr>
              <w:snapToGrid w:val="0"/>
              <w:rPr>
                <w:sz w:val="18"/>
                <w:szCs w:val="18"/>
              </w:rPr>
            </w:pPr>
            <w:r w:rsidRPr="00651D83">
              <w:rPr>
                <w:sz w:val="18"/>
                <w:szCs w:val="18"/>
              </w:rPr>
              <w:t>=0</w:t>
            </w:r>
          </w:p>
        </w:tc>
        <w:tc>
          <w:tcPr>
            <w:tcW w:w="1921" w:type="dxa"/>
            <w:tcBorders>
              <w:left w:val="single" w:sz="4" w:space="0" w:color="000000"/>
              <w:bottom w:val="single" w:sz="4" w:space="0" w:color="000000"/>
            </w:tcBorders>
            <w:shd w:val="clear" w:color="auto" w:fill="auto"/>
          </w:tcPr>
          <w:p w14:paraId="72658261" w14:textId="77777777" w:rsidR="00320EC1" w:rsidRPr="00651D83" w:rsidRDefault="00320EC1" w:rsidP="008939F4">
            <w:pPr>
              <w:snapToGrid w:val="0"/>
              <w:rPr>
                <w:sz w:val="18"/>
                <w:szCs w:val="18"/>
              </w:rPr>
            </w:pPr>
          </w:p>
        </w:tc>
        <w:tc>
          <w:tcPr>
            <w:tcW w:w="993" w:type="dxa"/>
            <w:tcBorders>
              <w:left w:val="single" w:sz="4" w:space="0" w:color="000000"/>
              <w:bottom w:val="single" w:sz="4" w:space="0" w:color="000000"/>
              <w:right w:val="single" w:sz="4" w:space="0" w:color="000000"/>
            </w:tcBorders>
            <w:shd w:val="clear" w:color="auto" w:fill="auto"/>
          </w:tcPr>
          <w:p w14:paraId="3B47BB0D" w14:textId="77777777" w:rsidR="00320EC1" w:rsidRPr="00651D83" w:rsidRDefault="00320EC1" w:rsidP="008939F4">
            <w:pPr>
              <w:snapToGrid w:val="0"/>
              <w:rPr>
                <w:sz w:val="18"/>
                <w:szCs w:val="18"/>
              </w:rPr>
            </w:pPr>
          </w:p>
        </w:tc>
        <w:tc>
          <w:tcPr>
            <w:tcW w:w="1984" w:type="dxa"/>
            <w:tcBorders>
              <w:left w:val="single" w:sz="4" w:space="0" w:color="000000"/>
              <w:bottom w:val="single" w:sz="4" w:space="0" w:color="000000"/>
              <w:right w:val="single" w:sz="4" w:space="0" w:color="000000"/>
            </w:tcBorders>
          </w:tcPr>
          <w:p w14:paraId="49DFA648" w14:textId="77777777" w:rsidR="00320EC1" w:rsidRPr="00651D83" w:rsidRDefault="00320EC1" w:rsidP="002B2C0E">
            <w:pPr>
              <w:snapToGrid w:val="0"/>
              <w:rPr>
                <w:sz w:val="18"/>
                <w:szCs w:val="18"/>
              </w:rPr>
            </w:pPr>
            <w:r w:rsidRPr="008939F4">
              <w:rPr>
                <w:sz w:val="18"/>
                <w:szCs w:val="18"/>
              </w:rPr>
              <w:t xml:space="preserve">Графы 4,5,7,9,8,11 по строке </w:t>
            </w:r>
            <w:r w:rsidR="002B2C0E">
              <w:rPr>
                <w:sz w:val="18"/>
                <w:szCs w:val="18"/>
              </w:rPr>
              <w:t>860</w:t>
            </w:r>
            <w:r w:rsidR="002B2C0E" w:rsidRPr="008939F4">
              <w:rPr>
                <w:sz w:val="18"/>
                <w:szCs w:val="18"/>
              </w:rPr>
              <w:t xml:space="preserve"> </w:t>
            </w:r>
            <w:r w:rsidRPr="008939F4">
              <w:rPr>
                <w:sz w:val="18"/>
                <w:szCs w:val="18"/>
              </w:rPr>
              <w:t>не заполняются</w:t>
            </w:r>
            <w:r w:rsidRPr="00651D83">
              <w:rPr>
                <w:sz w:val="18"/>
                <w:szCs w:val="18"/>
              </w:rPr>
              <w:t xml:space="preserve"> </w:t>
            </w:r>
          </w:p>
        </w:tc>
        <w:tc>
          <w:tcPr>
            <w:tcW w:w="851" w:type="dxa"/>
            <w:tcBorders>
              <w:left w:val="single" w:sz="4" w:space="0" w:color="000000"/>
              <w:bottom w:val="single" w:sz="4" w:space="0" w:color="000000"/>
              <w:right w:val="single" w:sz="4" w:space="0" w:color="000000"/>
            </w:tcBorders>
          </w:tcPr>
          <w:p w14:paraId="23FAF9B7" w14:textId="77777777" w:rsidR="00320EC1" w:rsidRPr="008939F4"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6E4AA7FC" w14:textId="77777777" w:rsidR="00320EC1" w:rsidRPr="00651D83" w:rsidRDefault="00320EC1" w:rsidP="008939F4">
            <w:pPr>
              <w:rPr>
                <w:sz w:val="18"/>
                <w:szCs w:val="18"/>
              </w:rPr>
            </w:pPr>
            <w:r w:rsidRPr="008939F4">
              <w:rPr>
                <w:sz w:val="18"/>
                <w:szCs w:val="18"/>
              </w:rPr>
              <w:t>Б</w:t>
            </w:r>
          </w:p>
        </w:tc>
      </w:tr>
      <w:tr w:rsidR="00320EC1" w:rsidRPr="00B92096" w14:paraId="167CF1BB" w14:textId="77777777" w:rsidTr="00E65B06">
        <w:tc>
          <w:tcPr>
            <w:tcW w:w="567" w:type="dxa"/>
            <w:tcBorders>
              <w:top w:val="single" w:sz="4" w:space="0" w:color="000000"/>
              <w:left w:val="single" w:sz="4" w:space="0" w:color="000000"/>
              <w:bottom w:val="single" w:sz="4" w:space="0" w:color="000000"/>
            </w:tcBorders>
            <w:shd w:val="clear" w:color="auto" w:fill="auto"/>
          </w:tcPr>
          <w:p w14:paraId="54047277" w14:textId="77777777" w:rsidR="00320EC1" w:rsidRPr="00651D83" w:rsidRDefault="00320EC1" w:rsidP="00651D83">
            <w:pPr>
              <w:snapToGrid w:val="0"/>
              <w:rPr>
                <w:sz w:val="18"/>
                <w:szCs w:val="18"/>
              </w:rPr>
            </w:pPr>
            <w:r w:rsidRPr="00651D83">
              <w:rPr>
                <w:sz w:val="18"/>
                <w:szCs w:val="18"/>
              </w:rPr>
              <w:t>6.2</w:t>
            </w:r>
          </w:p>
        </w:tc>
        <w:tc>
          <w:tcPr>
            <w:tcW w:w="833" w:type="dxa"/>
            <w:tcBorders>
              <w:left w:val="single" w:sz="4" w:space="0" w:color="000000"/>
              <w:bottom w:val="single" w:sz="4" w:space="0" w:color="000000"/>
            </w:tcBorders>
            <w:shd w:val="clear" w:color="auto" w:fill="auto"/>
          </w:tcPr>
          <w:p w14:paraId="49A81FE3"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51DC2D71" w14:textId="77777777" w:rsidR="00320EC1" w:rsidRPr="00651D83" w:rsidRDefault="00385E6F" w:rsidP="008939F4">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14:paraId="06C82A10" w14:textId="77777777" w:rsidR="00320EC1" w:rsidRPr="00651D83" w:rsidRDefault="00320EC1" w:rsidP="008939F4">
            <w:pPr>
              <w:snapToGrid w:val="0"/>
              <w:rPr>
                <w:sz w:val="18"/>
                <w:szCs w:val="18"/>
              </w:rPr>
            </w:pPr>
            <w:r w:rsidRPr="00651D83">
              <w:rPr>
                <w:sz w:val="18"/>
                <w:szCs w:val="18"/>
              </w:rPr>
              <w:t>6</w:t>
            </w:r>
          </w:p>
        </w:tc>
        <w:tc>
          <w:tcPr>
            <w:tcW w:w="736" w:type="dxa"/>
            <w:tcBorders>
              <w:left w:val="single" w:sz="4" w:space="0" w:color="000000"/>
              <w:bottom w:val="single" w:sz="4" w:space="0" w:color="000000"/>
            </w:tcBorders>
            <w:shd w:val="clear" w:color="auto" w:fill="auto"/>
          </w:tcPr>
          <w:p w14:paraId="48024B67"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1B1392F9" w14:textId="77777777" w:rsidR="00320EC1" w:rsidRPr="00651D83" w:rsidRDefault="00385E6F" w:rsidP="008939F4">
            <w:pPr>
              <w:snapToGrid w:val="0"/>
              <w:rPr>
                <w:sz w:val="18"/>
                <w:szCs w:val="18"/>
              </w:rPr>
            </w:pPr>
            <w:r>
              <w:rPr>
                <w:sz w:val="18"/>
                <w:szCs w:val="18"/>
              </w:rPr>
              <w:t>860</w:t>
            </w:r>
          </w:p>
        </w:tc>
        <w:tc>
          <w:tcPr>
            <w:tcW w:w="993" w:type="dxa"/>
            <w:tcBorders>
              <w:left w:val="single" w:sz="4" w:space="0" w:color="000000"/>
              <w:bottom w:val="single" w:sz="4" w:space="0" w:color="000000"/>
              <w:right w:val="single" w:sz="4" w:space="0" w:color="000000"/>
            </w:tcBorders>
            <w:shd w:val="clear" w:color="auto" w:fill="auto"/>
          </w:tcPr>
          <w:p w14:paraId="58FA2B27" w14:textId="77777777" w:rsidR="00320EC1" w:rsidRPr="00651D83" w:rsidRDefault="00320EC1" w:rsidP="008939F4">
            <w:pPr>
              <w:snapToGrid w:val="0"/>
              <w:rPr>
                <w:sz w:val="18"/>
                <w:szCs w:val="18"/>
              </w:rPr>
            </w:pPr>
            <w:r w:rsidRPr="00651D83">
              <w:rPr>
                <w:sz w:val="18"/>
                <w:szCs w:val="18"/>
              </w:rPr>
              <w:t>10</w:t>
            </w:r>
          </w:p>
        </w:tc>
        <w:tc>
          <w:tcPr>
            <w:tcW w:w="1984" w:type="dxa"/>
            <w:tcBorders>
              <w:left w:val="single" w:sz="4" w:space="0" w:color="000000"/>
              <w:bottom w:val="single" w:sz="4" w:space="0" w:color="000000"/>
              <w:right w:val="single" w:sz="4" w:space="0" w:color="000000"/>
            </w:tcBorders>
          </w:tcPr>
          <w:p w14:paraId="10566910" w14:textId="0AF5B61D" w:rsidR="00320EC1" w:rsidRPr="008939F4" w:rsidRDefault="00320EC1" w:rsidP="008939F4">
            <w:pPr>
              <w:snapToGrid w:val="0"/>
              <w:rPr>
                <w:sz w:val="18"/>
                <w:szCs w:val="18"/>
              </w:rPr>
            </w:pPr>
            <w:r w:rsidRPr="008939F4">
              <w:rPr>
                <w:sz w:val="18"/>
                <w:szCs w:val="18"/>
              </w:rPr>
              <w:t xml:space="preserve">Показатель принятых отложенных обязательств всего не равен не исполненным обязательствам </w:t>
            </w:r>
            <w:r w:rsidR="00ED0B50" w:rsidRPr="00651D83">
              <w:rPr>
                <w:sz w:val="18"/>
                <w:szCs w:val="18"/>
              </w:rPr>
              <w:t>–</w:t>
            </w:r>
            <w:r w:rsidRPr="008939F4">
              <w:rPr>
                <w:sz w:val="18"/>
                <w:szCs w:val="18"/>
              </w:rPr>
              <w:t xml:space="preserve"> недопустимо </w:t>
            </w:r>
          </w:p>
        </w:tc>
        <w:tc>
          <w:tcPr>
            <w:tcW w:w="851" w:type="dxa"/>
            <w:tcBorders>
              <w:left w:val="single" w:sz="4" w:space="0" w:color="000000"/>
              <w:bottom w:val="single" w:sz="4" w:space="0" w:color="000000"/>
              <w:right w:val="single" w:sz="4" w:space="0" w:color="000000"/>
            </w:tcBorders>
          </w:tcPr>
          <w:p w14:paraId="5E0941E2" w14:textId="77777777" w:rsidR="00320EC1" w:rsidRPr="008939F4"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24316859" w14:textId="77777777" w:rsidR="00320EC1" w:rsidRPr="00651D83" w:rsidRDefault="00320EC1" w:rsidP="008939F4">
            <w:pPr>
              <w:rPr>
                <w:sz w:val="18"/>
                <w:szCs w:val="18"/>
              </w:rPr>
            </w:pPr>
            <w:r w:rsidRPr="008939F4">
              <w:rPr>
                <w:sz w:val="18"/>
                <w:szCs w:val="18"/>
              </w:rPr>
              <w:t>Б</w:t>
            </w:r>
          </w:p>
        </w:tc>
      </w:tr>
      <w:tr w:rsidR="00320EC1" w:rsidRPr="00B92096" w14:paraId="21401BAB" w14:textId="77777777" w:rsidTr="00E65B06">
        <w:tc>
          <w:tcPr>
            <w:tcW w:w="567" w:type="dxa"/>
            <w:tcBorders>
              <w:top w:val="single" w:sz="4" w:space="0" w:color="000000"/>
              <w:left w:val="single" w:sz="4" w:space="0" w:color="000000"/>
              <w:bottom w:val="single" w:sz="4" w:space="0" w:color="000000"/>
            </w:tcBorders>
            <w:shd w:val="clear" w:color="auto" w:fill="auto"/>
          </w:tcPr>
          <w:p w14:paraId="52524CC7" w14:textId="77777777" w:rsidR="00320EC1" w:rsidRPr="00651D83" w:rsidRDefault="00320EC1" w:rsidP="00651D83">
            <w:pPr>
              <w:snapToGrid w:val="0"/>
              <w:rPr>
                <w:sz w:val="18"/>
                <w:szCs w:val="18"/>
              </w:rPr>
            </w:pPr>
            <w:r w:rsidRPr="00651D83">
              <w:rPr>
                <w:sz w:val="18"/>
                <w:szCs w:val="18"/>
              </w:rPr>
              <w:t>7</w:t>
            </w:r>
          </w:p>
        </w:tc>
        <w:tc>
          <w:tcPr>
            <w:tcW w:w="833" w:type="dxa"/>
            <w:tcBorders>
              <w:left w:val="single" w:sz="4" w:space="0" w:color="000000"/>
              <w:bottom w:val="single" w:sz="4" w:space="0" w:color="000000"/>
            </w:tcBorders>
            <w:shd w:val="clear" w:color="auto" w:fill="auto"/>
          </w:tcPr>
          <w:p w14:paraId="3A5850D3" w14:textId="77777777" w:rsidR="00320EC1" w:rsidRPr="00651D83" w:rsidRDefault="00320EC1" w:rsidP="008939F4">
            <w:pPr>
              <w:snapToGrid w:val="0"/>
              <w:rPr>
                <w:sz w:val="18"/>
                <w:szCs w:val="18"/>
              </w:rPr>
            </w:pPr>
          </w:p>
        </w:tc>
        <w:tc>
          <w:tcPr>
            <w:tcW w:w="900" w:type="dxa"/>
            <w:tcBorders>
              <w:left w:val="single" w:sz="4" w:space="0" w:color="000000"/>
              <w:bottom w:val="single" w:sz="4" w:space="0" w:color="000000"/>
            </w:tcBorders>
            <w:shd w:val="clear" w:color="auto" w:fill="auto"/>
          </w:tcPr>
          <w:p w14:paraId="69218305" w14:textId="77777777" w:rsidR="00320EC1" w:rsidRPr="00651D83" w:rsidRDefault="00320EC1" w:rsidP="008939F4">
            <w:pPr>
              <w:snapToGrid w:val="0"/>
              <w:rPr>
                <w:sz w:val="18"/>
                <w:szCs w:val="18"/>
                <w:lang w:val="en-US"/>
              </w:rPr>
            </w:pPr>
            <w:r w:rsidRPr="00651D83">
              <w:rPr>
                <w:sz w:val="18"/>
                <w:szCs w:val="18"/>
              </w:rPr>
              <w:t>99</w:t>
            </w:r>
            <w:r w:rsidRPr="00651D83">
              <w:rPr>
                <w:sz w:val="18"/>
                <w:szCs w:val="18"/>
                <w:lang w:val="en-US"/>
              </w:rPr>
              <w:t>9</w:t>
            </w:r>
          </w:p>
        </w:tc>
        <w:tc>
          <w:tcPr>
            <w:tcW w:w="1102" w:type="dxa"/>
            <w:tcBorders>
              <w:left w:val="single" w:sz="4" w:space="0" w:color="000000"/>
              <w:bottom w:val="single" w:sz="4" w:space="0" w:color="000000"/>
            </w:tcBorders>
            <w:shd w:val="clear" w:color="auto" w:fill="auto"/>
          </w:tcPr>
          <w:p w14:paraId="45AC44E3" w14:textId="77777777" w:rsidR="00320EC1" w:rsidRPr="00651D83" w:rsidRDefault="00320EC1" w:rsidP="008939F4">
            <w:pPr>
              <w:snapToGrid w:val="0"/>
              <w:rPr>
                <w:sz w:val="18"/>
                <w:szCs w:val="18"/>
                <w:lang w:val="en-US"/>
              </w:rPr>
            </w:pPr>
            <w:r w:rsidRPr="00651D83">
              <w:rPr>
                <w:sz w:val="18"/>
                <w:szCs w:val="18"/>
                <w:lang w:val="en-US"/>
              </w:rPr>
              <w:t>*</w:t>
            </w:r>
          </w:p>
        </w:tc>
        <w:tc>
          <w:tcPr>
            <w:tcW w:w="736" w:type="dxa"/>
            <w:tcBorders>
              <w:left w:val="single" w:sz="4" w:space="0" w:color="000000"/>
              <w:bottom w:val="single" w:sz="4" w:space="0" w:color="000000"/>
            </w:tcBorders>
            <w:shd w:val="clear" w:color="auto" w:fill="auto"/>
          </w:tcPr>
          <w:p w14:paraId="7CDB8BC8" w14:textId="77777777" w:rsidR="00320EC1" w:rsidRPr="00651D83" w:rsidRDefault="00320EC1" w:rsidP="008939F4">
            <w:pPr>
              <w:snapToGrid w:val="0"/>
              <w:rPr>
                <w:sz w:val="18"/>
                <w:szCs w:val="18"/>
                <w:lang w:val="en-US"/>
              </w:rPr>
            </w:pPr>
            <w:r w:rsidRPr="00651D83">
              <w:rPr>
                <w:sz w:val="18"/>
                <w:szCs w:val="18"/>
                <w:lang w:val="en-US"/>
              </w:rPr>
              <w:t>=</w:t>
            </w:r>
          </w:p>
        </w:tc>
        <w:tc>
          <w:tcPr>
            <w:tcW w:w="1921" w:type="dxa"/>
            <w:tcBorders>
              <w:left w:val="single" w:sz="4" w:space="0" w:color="000000"/>
              <w:bottom w:val="single" w:sz="4" w:space="0" w:color="000000"/>
            </w:tcBorders>
            <w:shd w:val="clear" w:color="auto" w:fill="auto"/>
          </w:tcPr>
          <w:p w14:paraId="0D8E7743" w14:textId="77777777" w:rsidR="00320EC1" w:rsidRPr="00651D83" w:rsidRDefault="00320EC1" w:rsidP="002B2C0E">
            <w:pPr>
              <w:snapToGrid w:val="0"/>
              <w:rPr>
                <w:sz w:val="18"/>
                <w:szCs w:val="18"/>
                <w:lang w:val="en-US"/>
              </w:rPr>
            </w:pPr>
            <w:r w:rsidRPr="00651D83">
              <w:rPr>
                <w:sz w:val="18"/>
                <w:szCs w:val="18"/>
                <w:lang w:val="en-US"/>
              </w:rPr>
              <w:t>200+510+</w:t>
            </w:r>
            <w:r w:rsidR="002B2C0E">
              <w:rPr>
                <w:sz w:val="18"/>
                <w:szCs w:val="18"/>
              </w:rPr>
              <w:t>7</w:t>
            </w:r>
            <w:r w:rsidR="002B2C0E" w:rsidRPr="00651D83">
              <w:rPr>
                <w:sz w:val="18"/>
                <w:szCs w:val="18"/>
                <w:lang w:val="en-US"/>
              </w:rPr>
              <w:t>00</w:t>
            </w:r>
          </w:p>
        </w:tc>
        <w:tc>
          <w:tcPr>
            <w:tcW w:w="993" w:type="dxa"/>
            <w:tcBorders>
              <w:left w:val="single" w:sz="4" w:space="0" w:color="000000"/>
              <w:bottom w:val="single" w:sz="4" w:space="0" w:color="000000"/>
              <w:right w:val="single" w:sz="4" w:space="0" w:color="000000"/>
            </w:tcBorders>
            <w:shd w:val="clear" w:color="auto" w:fill="auto"/>
          </w:tcPr>
          <w:p w14:paraId="2D8205B4" w14:textId="77777777" w:rsidR="00320EC1" w:rsidRPr="00651D83" w:rsidRDefault="00320EC1" w:rsidP="008939F4">
            <w:pPr>
              <w:snapToGrid w:val="0"/>
              <w:rPr>
                <w:sz w:val="18"/>
                <w:szCs w:val="18"/>
                <w:lang w:val="en-US"/>
              </w:rPr>
            </w:pPr>
            <w:r w:rsidRPr="00651D83">
              <w:rPr>
                <w:sz w:val="18"/>
                <w:szCs w:val="18"/>
                <w:lang w:val="en-US"/>
              </w:rPr>
              <w:t>*</w:t>
            </w:r>
          </w:p>
        </w:tc>
        <w:tc>
          <w:tcPr>
            <w:tcW w:w="1984" w:type="dxa"/>
            <w:tcBorders>
              <w:left w:val="single" w:sz="4" w:space="0" w:color="000000"/>
              <w:bottom w:val="single" w:sz="4" w:space="0" w:color="000000"/>
              <w:right w:val="single" w:sz="4" w:space="0" w:color="000000"/>
            </w:tcBorders>
          </w:tcPr>
          <w:p w14:paraId="7021A55A" w14:textId="00460229" w:rsidR="00320EC1" w:rsidRPr="00651D83" w:rsidRDefault="00320EC1" w:rsidP="002B2C0E">
            <w:pPr>
              <w:snapToGrid w:val="0"/>
              <w:rPr>
                <w:sz w:val="18"/>
                <w:szCs w:val="18"/>
              </w:rPr>
            </w:pPr>
            <w:r w:rsidRPr="00651D83">
              <w:rPr>
                <w:sz w:val="18"/>
                <w:szCs w:val="18"/>
              </w:rPr>
              <w:t>Показатель по стро</w:t>
            </w:r>
            <w:r w:rsidR="008522B1" w:rsidRPr="008522B1">
              <w:rPr>
                <w:sz w:val="18"/>
                <w:szCs w:val="18"/>
              </w:rPr>
              <w:t xml:space="preserve">ке </w:t>
            </w:r>
            <w:r w:rsidR="008522B1">
              <w:rPr>
                <w:sz w:val="18"/>
                <w:szCs w:val="18"/>
              </w:rPr>
              <w:t>999</w:t>
            </w:r>
            <w:r w:rsidRPr="00651D83">
              <w:rPr>
                <w:sz w:val="18"/>
                <w:szCs w:val="18"/>
              </w:rPr>
              <w:t xml:space="preserve"> &lt;&gt; стр.</w:t>
            </w:r>
            <w:r w:rsidR="008522B1">
              <w:rPr>
                <w:sz w:val="18"/>
                <w:szCs w:val="18"/>
              </w:rPr>
              <w:t>200</w:t>
            </w:r>
            <w:r w:rsidR="008522B1" w:rsidRPr="008522B1">
              <w:rPr>
                <w:sz w:val="18"/>
                <w:szCs w:val="18"/>
              </w:rPr>
              <w:t xml:space="preserve"> + стр. </w:t>
            </w:r>
            <w:r w:rsidR="008522B1">
              <w:rPr>
                <w:sz w:val="18"/>
                <w:szCs w:val="18"/>
              </w:rPr>
              <w:t xml:space="preserve">510 + стр. </w:t>
            </w:r>
            <w:r w:rsidR="002B2C0E">
              <w:rPr>
                <w:sz w:val="18"/>
                <w:szCs w:val="18"/>
              </w:rPr>
              <w:t>700</w:t>
            </w:r>
            <w:r w:rsidR="00ED0B50">
              <w:rPr>
                <w:sz w:val="18"/>
                <w:szCs w:val="18"/>
              </w:rPr>
              <w:t xml:space="preserve"> </w:t>
            </w:r>
            <w:r w:rsidR="00ED0B50" w:rsidRPr="00651D83">
              <w:rPr>
                <w:sz w:val="18"/>
                <w:szCs w:val="18"/>
              </w:rPr>
              <w:t>– недопустимо</w:t>
            </w:r>
          </w:p>
        </w:tc>
        <w:tc>
          <w:tcPr>
            <w:tcW w:w="851" w:type="dxa"/>
            <w:tcBorders>
              <w:left w:val="single" w:sz="4" w:space="0" w:color="000000"/>
              <w:bottom w:val="single" w:sz="4" w:space="0" w:color="000000"/>
              <w:right w:val="single" w:sz="4" w:space="0" w:color="000000"/>
            </w:tcBorders>
          </w:tcPr>
          <w:p w14:paraId="55D15B2A"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5BA342A2" w14:textId="77777777" w:rsidR="00320EC1" w:rsidRPr="00651D83" w:rsidRDefault="00320EC1" w:rsidP="008939F4">
            <w:pPr>
              <w:rPr>
                <w:sz w:val="18"/>
                <w:szCs w:val="18"/>
              </w:rPr>
            </w:pPr>
            <w:r w:rsidRPr="008939F4">
              <w:rPr>
                <w:sz w:val="18"/>
                <w:szCs w:val="18"/>
              </w:rPr>
              <w:t>Б</w:t>
            </w:r>
          </w:p>
        </w:tc>
      </w:tr>
      <w:tr w:rsidR="00320EC1" w:rsidRPr="00B92096" w14:paraId="67A2D1CB" w14:textId="77777777" w:rsidTr="00E65B06">
        <w:tc>
          <w:tcPr>
            <w:tcW w:w="567" w:type="dxa"/>
            <w:tcBorders>
              <w:left w:val="single" w:sz="4" w:space="0" w:color="000000"/>
              <w:bottom w:val="single" w:sz="4" w:space="0" w:color="000000"/>
            </w:tcBorders>
            <w:shd w:val="clear" w:color="auto" w:fill="auto"/>
          </w:tcPr>
          <w:p w14:paraId="3372284B" w14:textId="77777777" w:rsidR="00320EC1" w:rsidRPr="00651D83" w:rsidRDefault="00320EC1" w:rsidP="00651D83">
            <w:pPr>
              <w:snapToGrid w:val="0"/>
              <w:rPr>
                <w:sz w:val="18"/>
                <w:szCs w:val="18"/>
              </w:rPr>
            </w:pPr>
            <w:r w:rsidRPr="00651D83">
              <w:rPr>
                <w:sz w:val="18"/>
                <w:szCs w:val="18"/>
              </w:rPr>
              <w:t>8</w:t>
            </w:r>
          </w:p>
        </w:tc>
        <w:tc>
          <w:tcPr>
            <w:tcW w:w="833" w:type="dxa"/>
            <w:tcBorders>
              <w:top w:val="single" w:sz="4" w:space="0" w:color="000000"/>
              <w:left w:val="single" w:sz="4" w:space="0" w:color="000000"/>
              <w:bottom w:val="single" w:sz="4" w:space="0" w:color="000000"/>
            </w:tcBorders>
            <w:shd w:val="clear" w:color="auto" w:fill="auto"/>
          </w:tcPr>
          <w:p w14:paraId="3D808F6D" w14:textId="77777777" w:rsidR="00320EC1" w:rsidRPr="00651D83" w:rsidRDefault="00320EC1" w:rsidP="008939F4">
            <w:pPr>
              <w:snapToGrid w:val="0"/>
              <w:rPr>
                <w:sz w:val="18"/>
                <w:szCs w:val="18"/>
              </w:rPr>
            </w:pPr>
            <w:r w:rsidRPr="00651D83">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080B1BB2"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2D324000" w14:textId="77777777" w:rsidR="00320EC1" w:rsidRPr="00651D83" w:rsidRDefault="00320EC1" w:rsidP="008939F4">
            <w:pPr>
              <w:snapToGrid w:val="0"/>
              <w:rPr>
                <w:sz w:val="18"/>
                <w:szCs w:val="18"/>
              </w:rPr>
            </w:pPr>
            <w:r w:rsidRPr="00651D83">
              <w:rPr>
                <w:sz w:val="18"/>
                <w:szCs w:val="18"/>
              </w:rPr>
              <w:t>6</w:t>
            </w:r>
          </w:p>
        </w:tc>
        <w:tc>
          <w:tcPr>
            <w:tcW w:w="736" w:type="dxa"/>
            <w:tcBorders>
              <w:top w:val="single" w:sz="4" w:space="0" w:color="000000"/>
              <w:left w:val="single" w:sz="4" w:space="0" w:color="000000"/>
              <w:bottom w:val="single" w:sz="4" w:space="0" w:color="000000"/>
            </w:tcBorders>
            <w:shd w:val="clear" w:color="auto" w:fill="auto"/>
          </w:tcPr>
          <w:p w14:paraId="7BCE0CA6" w14:textId="77777777" w:rsidR="00320EC1" w:rsidRPr="00214716" w:rsidRDefault="00320EC1" w:rsidP="008939F4">
            <w:pPr>
              <w:snapToGrid w:val="0"/>
              <w:rPr>
                <w:sz w:val="18"/>
              </w:rPr>
            </w:pPr>
            <w:r w:rsidRPr="00214716">
              <w:rPr>
                <w:sz w:val="18"/>
              </w:rPr>
              <w:t>&gt;=</w:t>
            </w:r>
          </w:p>
        </w:tc>
        <w:tc>
          <w:tcPr>
            <w:tcW w:w="1921" w:type="dxa"/>
            <w:tcBorders>
              <w:top w:val="single" w:sz="4" w:space="0" w:color="000000"/>
              <w:left w:val="single" w:sz="4" w:space="0" w:color="000000"/>
              <w:bottom w:val="single" w:sz="4" w:space="0" w:color="000000"/>
            </w:tcBorders>
            <w:shd w:val="clear" w:color="auto" w:fill="auto"/>
          </w:tcPr>
          <w:p w14:paraId="2AC8358A"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DBAC513" w14:textId="77777777" w:rsidR="00320EC1" w:rsidRPr="00651D83" w:rsidRDefault="00320EC1" w:rsidP="008939F4">
            <w:pPr>
              <w:snapToGrid w:val="0"/>
              <w:rPr>
                <w:sz w:val="18"/>
                <w:szCs w:val="18"/>
              </w:rPr>
            </w:pPr>
            <w:r w:rsidRPr="00651D83">
              <w:rPr>
                <w:sz w:val="18"/>
                <w:szCs w:val="18"/>
              </w:rPr>
              <w:t>7</w:t>
            </w:r>
          </w:p>
        </w:tc>
        <w:tc>
          <w:tcPr>
            <w:tcW w:w="1984" w:type="dxa"/>
            <w:tcBorders>
              <w:top w:val="single" w:sz="4" w:space="0" w:color="000000"/>
              <w:left w:val="single" w:sz="4" w:space="0" w:color="000000"/>
              <w:bottom w:val="single" w:sz="4" w:space="0" w:color="000000"/>
              <w:right w:val="single" w:sz="4" w:space="0" w:color="000000"/>
            </w:tcBorders>
          </w:tcPr>
          <w:p w14:paraId="612750DA" w14:textId="44450747" w:rsidR="00320EC1" w:rsidRPr="00651D83" w:rsidRDefault="00320EC1" w:rsidP="008939F4">
            <w:pPr>
              <w:snapToGrid w:val="0"/>
              <w:rPr>
                <w:sz w:val="18"/>
                <w:szCs w:val="18"/>
              </w:rPr>
            </w:pPr>
            <w:r w:rsidRPr="00651D83">
              <w:rPr>
                <w:sz w:val="18"/>
                <w:szCs w:val="18"/>
              </w:rPr>
              <w:t xml:space="preserve">Показатель по гр. 6 &lt;= гр. 7 </w:t>
            </w:r>
            <w:r w:rsidR="00ED0B50" w:rsidRPr="00651D83">
              <w:rPr>
                <w:sz w:val="18"/>
                <w:szCs w:val="18"/>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3C55AB10"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3D9065EC" w14:textId="77777777" w:rsidR="00320EC1" w:rsidRPr="00651D83" w:rsidRDefault="00320EC1" w:rsidP="008939F4">
            <w:pPr>
              <w:rPr>
                <w:sz w:val="18"/>
                <w:szCs w:val="18"/>
              </w:rPr>
            </w:pPr>
            <w:r w:rsidRPr="008939F4">
              <w:rPr>
                <w:sz w:val="18"/>
                <w:szCs w:val="18"/>
              </w:rPr>
              <w:t>Б</w:t>
            </w:r>
          </w:p>
        </w:tc>
      </w:tr>
      <w:tr w:rsidR="00320EC1" w:rsidRPr="00B92096" w14:paraId="47462BDE" w14:textId="77777777" w:rsidTr="00E65B06">
        <w:tc>
          <w:tcPr>
            <w:tcW w:w="567" w:type="dxa"/>
            <w:tcBorders>
              <w:left w:val="single" w:sz="4" w:space="0" w:color="000000"/>
              <w:bottom w:val="single" w:sz="4" w:space="0" w:color="000000"/>
            </w:tcBorders>
            <w:shd w:val="clear" w:color="auto" w:fill="auto"/>
          </w:tcPr>
          <w:p w14:paraId="6C574863" w14:textId="77777777" w:rsidR="00320EC1" w:rsidRPr="00651D83" w:rsidRDefault="00320EC1" w:rsidP="00651D83">
            <w:pPr>
              <w:snapToGrid w:val="0"/>
              <w:rPr>
                <w:sz w:val="18"/>
                <w:szCs w:val="18"/>
              </w:rPr>
            </w:pPr>
            <w:r w:rsidRPr="00651D83">
              <w:rPr>
                <w:sz w:val="18"/>
                <w:szCs w:val="18"/>
              </w:rPr>
              <w:t>9</w:t>
            </w:r>
          </w:p>
        </w:tc>
        <w:tc>
          <w:tcPr>
            <w:tcW w:w="833" w:type="dxa"/>
            <w:tcBorders>
              <w:top w:val="single" w:sz="4" w:space="0" w:color="000000"/>
              <w:left w:val="single" w:sz="4" w:space="0" w:color="000000"/>
              <w:bottom w:val="single" w:sz="4" w:space="0" w:color="000000"/>
            </w:tcBorders>
            <w:shd w:val="clear" w:color="auto" w:fill="auto"/>
          </w:tcPr>
          <w:p w14:paraId="6B80F087" w14:textId="77777777" w:rsidR="00320EC1" w:rsidRPr="00651D83" w:rsidRDefault="00320EC1" w:rsidP="008939F4">
            <w:pPr>
              <w:snapToGrid w:val="0"/>
              <w:rPr>
                <w:sz w:val="18"/>
                <w:szCs w:val="18"/>
              </w:rPr>
            </w:pPr>
            <w:r w:rsidRPr="00651D83">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4C9860E8"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0CCA737C" w14:textId="77777777" w:rsidR="00320EC1" w:rsidRPr="00651D83" w:rsidRDefault="00320EC1" w:rsidP="008939F4">
            <w:pPr>
              <w:snapToGrid w:val="0"/>
              <w:rPr>
                <w:sz w:val="18"/>
                <w:szCs w:val="18"/>
              </w:rPr>
            </w:pPr>
            <w:r w:rsidRPr="00651D83">
              <w:rPr>
                <w:sz w:val="18"/>
                <w:szCs w:val="18"/>
              </w:rPr>
              <w:t>9</w:t>
            </w:r>
          </w:p>
        </w:tc>
        <w:tc>
          <w:tcPr>
            <w:tcW w:w="736" w:type="dxa"/>
            <w:tcBorders>
              <w:top w:val="single" w:sz="4" w:space="0" w:color="000000"/>
              <w:left w:val="single" w:sz="4" w:space="0" w:color="000000"/>
              <w:bottom w:val="single" w:sz="4" w:space="0" w:color="000000"/>
            </w:tcBorders>
            <w:shd w:val="clear" w:color="auto" w:fill="auto"/>
          </w:tcPr>
          <w:p w14:paraId="4DBD0F4C" w14:textId="77777777" w:rsidR="00320EC1" w:rsidRPr="00651D83" w:rsidRDefault="00320EC1" w:rsidP="008939F4">
            <w:pPr>
              <w:snapToGrid w:val="0"/>
              <w:rPr>
                <w:sz w:val="18"/>
                <w:szCs w:val="18"/>
              </w:rPr>
            </w:pPr>
            <w:r w:rsidRPr="00651D83">
              <w:rPr>
                <w:sz w:val="18"/>
                <w:szCs w:val="18"/>
              </w:rPr>
              <w:t>=</w:t>
            </w:r>
            <w:r w:rsidR="00CB5C7C">
              <w:rPr>
                <w:sz w:val="18"/>
                <w:szCs w:val="18"/>
              </w:rPr>
              <w:t>0</w:t>
            </w:r>
          </w:p>
        </w:tc>
        <w:tc>
          <w:tcPr>
            <w:tcW w:w="1921" w:type="dxa"/>
            <w:tcBorders>
              <w:top w:val="single" w:sz="4" w:space="0" w:color="000000"/>
              <w:left w:val="single" w:sz="4" w:space="0" w:color="000000"/>
              <w:bottom w:val="single" w:sz="4" w:space="0" w:color="000000"/>
            </w:tcBorders>
            <w:shd w:val="clear" w:color="auto" w:fill="auto"/>
          </w:tcPr>
          <w:p w14:paraId="6900B9BD" w14:textId="77777777" w:rsidR="00320EC1" w:rsidRPr="00651D83" w:rsidRDefault="00320EC1" w:rsidP="008939F4">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BE26D69" w14:textId="77777777" w:rsidR="00320EC1" w:rsidRPr="00651D83" w:rsidRDefault="00320EC1" w:rsidP="008939F4">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188C489D" w14:textId="73359D75" w:rsidR="00320EC1" w:rsidRPr="00651D83" w:rsidRDefault="00320EC1" w:rsidP="008939F4">
            <w:pPr>
              <w:snapToGrid w:val="0"/>
              <w:rPr>
                <w:sz w:val="18"/>
                <w:szCs w:val="18"/>
              </w:rPr>
            </w:pPr>
            <w:r w:rsidRPr="00651D83">
              <w:rPr>
                <w:sz w:val="18"/>
                <w:szCs w:val="18"/>
              </w:rPr>
              <w:t xml:space="preserve">Показатель по гр. 9 раздела 3 &lt;&gt; 0 </w:t>
            </w:r>
            <w:r w:rsidR="00ED0B50" w:rsidRPr="00651D83">
              <w:rPr>
                <w:sz w:val="18"/>
                <w:szCs w:val="18"/>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58CA5EFD"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66AAF357" w14:textId="77777777" w:rsidR="00320EC1" w:rsidRPr="00651D83" w:rsidRDefault="00320EC1" w:rsidP="008939F4">
            <w:pPr>
              <w:snapToGrid w:val="0"/>
              <w:rPr>
                <w:sz w:val="18"/>
                <w:szCs w:val="18"/>
              </w:rPr>
            </w:pPr>
            <w:r w:rsidRPr="008939F4">
              <w:rPr>
                <w:sz w:val="18"/>
                <w:szCs w:val="18"/>
              </w:rPr>
              <w:t>Б</w:t>
            </w:r>
          </w:p>
        </w:tc>
      </w:tr>
      <w:tr w:rsidR="00320EC1" w:rsidRPr="00B92096" w14:paraId="4D30EE20" w14:textId="77777777" w:rsidTr="00E65B06">
        <w:tc>
          <w:tcPr>
            <w:tcW w:w="567" w:type="dxa"/>
            <w:tcBorders>
              <w:top w:val="single" w:sz="4" w:space="0" w:color="000000"/>
              <w:left w:val="single" w:sz="4" w:space="0" w:color="000000"/>
              <w:bottom w:val="single" w:sz="4" w:space="0" w:color="000000"/>
            </w:tcBorders>
            <w:shd w:val="clear" w:color="auto" w:fill="auto"/>
          </w:tcPr>
          <w:p w14:paraId="6A0DC6A0" w14:textId="77777777" w:rsidR="00320EC1" w:rsidRPr="00651D83" w:rsidRDefault="00320EC1" w:rsidP="00651D83">
            <w:pPr>
              <w:snapToGrid w:val="0"/>
              <w:rPr>
                <w:sz w:val="18"/>
                <w:szCs w:val="18"/>
              </w:rPr>
            </w:pPr>
            <w:r w:rsidRPr="00651D83">
              <w:rPr>
                <w:sz w:val="18"/>
                <w:szCs w:val="18"/>
              </w:rPr>
              <w:t>11</w:t>
            </w:r>
          </w:p>
        </w:tc>
        <w:tc>
          <w:tcPr>
            <w:tcW w:w="833" w:type="dxa"/>
            <w:tcBorders>
              <w:top w:val="single" w:sz="4" w:space="0" w:color="000000"/>
              <w:left w:val="single" w:sz="4" w:space="0" w:color="000000"/>
              <w:bottom w:val="single" w:sz="4" w:space="0" w:color="000000"/>
            </w:tcBorders>
            <w:shd w:val="clear" w:color="auto" w:fill="auto"/>
          </w:tcPr>
          <w:p w14:paraId="2D89E64E" w14:textId="77777777" w:rsidR="00320EC1" w:rsidRPr="00651D83" w:rsidRDefault="00320EC1" w:rsidP="008939F4">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1E5513AF"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40E0CFC8" w14:textId="77777777" w:rsidR="00320EC1" w:rsidRPr="00651D83" w:rsidRDefault="00320EC1" w:rsidP="008939F4">
            <w:pPr>
              <w:snapToGrid w:val="0"/>
              <w:rPr>
                <w:sz w:val="18"/>
                <w:szCs w:val="18"/>
              </w:rPr>
            </w:pPr>
            <w:r w:rsidRPr="00651D83">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14:paraId="0B8FEFC5" w14:textId="77777777" w:rsidR="00320EC1" w:rsidRPr="00651D83" w:rsidRDefault="00320EC1" w:rsidP="008939F4">
            <w:pPr>
              <w:snapToGrid w:val="0"/>
              <w:rPr>
                <w:sz w:val="18"/>
                <w:szCs w:val="18"/>
                <w:lang w:val="en-US"/>
              </w:rPr>
            </w:pPr>
            <w:r w:rsidRPr="00651D83">
              <w:rPr>
                <w:sz w:val="18"/>
                <w:szCs w:val="18"/>
                <w:lang w:val="en-US"/>
              </w:rPr>
              <w:t>&gt;</w:t>
            </w:r>
            <w:r w:rsidRPr="00651D83">
              <w:rPr>
                <w:sz w:val="18"/>
                <w:szCs w:val="18"/>
              </w:rPr>
              <w:t>=</w:t>
            </w:r>
            <w:r w:rsidRPr="00651D83">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2BEE1051" w14:textId="77777777" w:rsidR="00320EC1" w:rsidRPr="00651D83" w:rsidRDefault="00320EC1" w:rsidP="008939F4">
            <w:pPr>
              <w:snapToGrid w:val="0"/>
              <w:rPr>
                <w:sz w:val="18"/>
                <w:szCs w:val="18"/>
                <w:lang w:val="en-US"/>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6F4AC4B" w14:textId="77777777" w:rsidR="00320EC1" w:rsidRPr="00651D83" w:rsidRDefault="00320EC1" w:rsidP="008939F4">
            <w:pPr>
              <w:snapToGrid w:val="0"/>
              <w:rPr>
                <w:sz w:val="18"/>
                <w:szCs w:val="18"/>
                <w:lang w:val="en-US"/>
              </w:rPr>
            </w:pPr>
          </w:p>
        </w:tc>
        <w:tc>
          <w:tcPr>
            <w:tcW w:w="1984" w:type="dxa"/>
            <w:tcBorders>
              <w:top w:val="single" w:sz="4" w:space="0" w:color="000000"/>
              <w:left w:val="single" w:sz="4" w:space="0" w:color="000000"/>
              <w:bottom w:val="single" w:sz="4" w:space="0" w:color="000000"/>
              <w:right w:val="single" w:sz="4" w:space="0" w:color="000000"/>
            </w:tcBorders>
          </w:tcPr>
          <w:p w14:paraId="5382B447" w14:textId="77777777" w:rsidR="00320EC1" w:rsidRPr="00651D83" w:rsidRDefault="00320EC1" w:rsidP="008939F4">
            <w:pPr>
              <w:snapToGrid w:val="0"/>
              <w:rPr>
                <w:sz w:val="18"/>
                <w:szCs w:val="18"/>
              </w:rPr>
            </w:pPr>
            <w:r w:rsidRPr="00651D83">
              <w:rPr>
                <w:sz w:val="18"/>
                <w:szCs w:val="18"/>
              </w:rPr>
              <w:t>Показатель кассового исполнения превышает показатель принятых денежных обязательств – требуется пояснение</w:t>
            </w:r>
          </w:p>
        </w:tc>
        <w:tc>
          <w:tcPr>
            <w:tcW w:w="851" w:type="dxa"/>
            <w:tcBorders>
              <w:top w:val="single" w:sz="4" w:space="0" w:color="000000"/>
              <w:left w:val="single" w:sz="4" w:space="0" w:color="000000"/>
              <w:bottom w:val="single" w:sz="4" w:space="0" w:color="000000"/>
              <w:right w:val="single" w:sz="4" w:space="0" w:color="000000"/>
            </w:tcBorders>
          </w:tcPr>
          <w:p w14:paraId="584AEB5F" w14:textId="77777777" w:rsidR="00320EC1" w:rsidRPr="00651D83" w:rsidRDefault="00320EC1" w:rsidP="008939F4">
            <w:pPr>
              <w:snapToGrid w:val="0"/>
              <w:rPr>
                <w:sz w:val="18"/>
                <w:szCs w:val="18"/>
              </w:rPr>
            </w:pPr>
            <w:r w:rsidRPr="00651D83">
              <w:rPr>
                <w:sz w:val="18"/>
                <w:szCs w:val="18"/>
              </w:rPr>
              <w:t>АУБУ</w:t>
            </w:r>
          </w:p>
          <w:p w14:paraId="4D3484B6" w14:textId="77777777" w:rsidR="00320EC1" w:rsidRPr="00651D83" w:rsidRDefault="00320EC1" w:rsidP="008939F4">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72D414DA" w14:textId="77777777" w:rsidR="00320EC1" w:rsidRPr="00651D83" w:rsidRDefault="00320EC1" w:rsidP="008939F4">
            <w:pPr>
              <w:snapToGrid w:val="0"/>
              <w:rPr>
                <w:sz w:val="18"/>
                <w:szCs w:val="18"/>
              </w:rPr>
            </w:pPr>
            <w:r w:rsidRPr="00651D83">
              <w:rPr>
                <w:sz w:val="18"/>
                <w:szCs w:val="18"/>
              </w:rPr>
              <w:t>П</w:t>
            </w:r>
          </w:p>
        </w:tc>
      </w:tr>
      <w:tr w:rsidR="00320EC1" w:rsidRPr="00B92096" w14:paraId="165CE854" w14:textId="77777777" w:rsidTr="00E65B06">
        <w:tc>
          <w:tcPr>
            <w:tcW w:w="567" w:type="dxa"/>
            <w:tcBorders>
              <w:top w:val="single" w:sz="4" w:space="0" w:color="000000"/>
              <w:left w:val="single" w:sz="4" w:space="0" w:color="000000"/>
              <w:bottom w:val="single" w:sz="4" w:space="0" w:color="000000"/>
            </w:tcBorders>
            <w:shd w:val="clear" w:color="auto" w:fill="auto"/>
          </w:tcPr>
          <w:p w14:paraId="692C1013" w14:textId="77777777" w:rsidR="00320EC1" w:rsidRPr="00651D83" w:rsidRDefault="00320EC1" w:rsidP="00651D83">
            <w:pPr>
              <w:snapToGrid w:val="0"/>
              <w:rPr>
                <w:sz w:val="18"/>
                <w:szCs w:val="18"/>
              </w:rPr>
            </w:pPr>
            <w:r w:rsidRPr="00651D83">
              <w:rPr>
                <w:sz w:val="18"/>
                <w:szCs w:val="18"/>
              </w:rPr>
              <w:t>12</w:t>
            </w:r>
          </w:p>
        </w:tc>
        <w:tc>
          <w:tcPr>
            <w:tcW w:w="833" w:type="dxa"/>
            <w:tcBorders>
              <w:top w:val="single" w:sz="4" w:space="0" w:color="000000"/>
              <w:left w:val="single" w:sz="4" w:space="0" w:color="000000"/>
              <w:bottom w:val="single" w:sz="4" w:space="0" w:color="000000"/>
            </w:tcBorders>
            <w:shd w:val="clear" w:color="auto" w:fill="auto"/>
          </w:tcPr>
          <w:p w14:paraId="5A71898F" w14:textId="77777777" w:rsidR="00320EC1" w:rsidRPr="00651D83" w:rsidRDefault="00320EC1" w:rsidP="008939F4">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50B718ED"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1B441E1B" w14:textId="77777777" w:rsidR="00320EC1" w:rsidRPr="00651D83" w:rsidRDefault="00320EC1" w:rsidP="00B21C0C">
            <w:pPr>
              <w:snapToGrid w:val="0"/>
              <w:rPr>
                <w:sz w:val="18"/>
                <w:szCs w:val="18"/>
              </w:rPr>
            </w:pPr>
            <w:r w:rsidRPr="00651D83">
              <w:rPr>
                <w:sz w:val="18"/>
                <w:szCs w:val="18"/>
              </w:rPr>
              <w:t xml:space="preserve">4, за искл. строки </w:t>
            </w:r>
            <w:r w:rsidR="00B21C0C">
              <w:rPr>
                <w:sz w:val="18"/>
                <w:szCs w:val="18"/>
              </w:rPr>
              <w:t>860</w:t>
            </w:r>
          </w:p>
        </w:tc>
        <w:tc>
          <w:tcPr>
            <w:tcW w:w="736" w:type="dxa"/>
            <w:tcBorders>
              <w:top w:val="single" w:sz="4" w:space="0" w:color="000000"/>
              <w:left w:val="single" w:sz="4" w:space="0" w:color="000000"/>
              <w:bottom w:val="single" w:sz="4" w:space="0" w:color="000000"/>
            </w:tcBorders>
            <w:shd w:val="clear" w:color="auto" w:fill="auto"/>
          </w:tcPr>
          <w:p w14:paraId="1F43BBC4" w14:textId="77777777" w:rsidR="00320EC1" w:rsidRPr="00651D83" w:rsidRDefault="00320EC1" w:rsidP="008939F4">
            <w:pPr>
              <w:snapToGrid w:val="0"/>
              <w:rPr>
                <w:sz w:val="18"/>
                <w:szCs w:val="18"/>
              </w:rPr>
            </w:pPr>
            <w:r w:rsidRPr="00651D83">
              <w:rPr>
                <w:sz w:val="18"/>
                <w:szCs w:val="18"/>
                <w:lang w:val="en-US"/>
              </w:rPr>
              <w:t>&gt;</w:t>
            </w: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04870C66" w14:textId="77777777" w:rsidR="00320EC1" w:rsidRPr="00651D83" w:rsidRDefault="00320EC1" w:rsidP="008939F4">
            <w:pPr>
              <w:snapToGrid w:val="0"/>
              <w:rPr>
                <w:sz w:val="18"/>
                <w:szCs w:val="18"/>
                <w:lang w:val="en-US"/>
              </w:rPr>
            </w:pPr>
            <w:r w:rsidRPr="00651D83">
              <w:rPr>
                <w:sz w:val="18"/>
                <w:szCs w:val="18"/>
                <w:lang w:val="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BF34F64" w14:textId="77777777" w:rsidR="00320EC1" w:rsidRPr="00651D83" w:rsidRDefault="00320EC1" w:rsidP="008939F4">
            <w:pPr>
              <w:snapToGrid w:val="0"/>
              <w:rPr>
                <w:sz w:val="18"/>
                <w:szCs w:val="18"/>
                <w:lang w:val="en-US"/>
              </w:rPr>
            </w:pPr>
            <w:r w:rsidRPr="00651D83">
              <w:rPr>
                <w:sz w:val="18"/>
                <w:szCs w:val="18"/>
                <w:lang w:val="en-US"/>
              </w:rPr>
              <w:t>6</w:t>
            </w:r>
          </w:p>
        </w:tc>
        <w:tc>
          <w:tcPr>
            <w:tcW w:w="1984" w:type="dxa"/>
            <w:tcBorders>
              <w:top w:val="single" w:sz="4" w:space="0" w:color="000000"/>
              <w:left w:val="single" w:sz="4" w:space="0" w:color="000000"/>
              <w:bottom w:val="single" w:sz="4" w:space="0" w:color="000000"/>
              <w:right w:val="single" w:sz="4" w:space="0" w:color="000000"/>
            </w:tcBorders>
          </w:tcPr>
          <w:p w14:paraId="50397ADB" w14:textId="77777777" w:rsidR="00320EC1" w:rsidRPr="00651D83" w:rsidRDefault="00320EC1" w:rsidP="008939F4">
            <w:pPr>
              <w:snapToGrid w:val="0"/>
              <w:rPr>
                <w:sz w:val="18"/>
                <w:szCs w:val="18"/>
              </w:rPr>
            </w:pPr>
            <w:r w:rsidRPr="00651D83">
              <w:rPr>
                <w:sz w:val="18"/>
                <w:szCs w:val="18"/>
              </w:rPr>
              <w:t>Показатель принятых обязательств превышает плановые назначения – требуется пояснение</w:t>
            </w:r>
          </w:p>
        </w:tc>
        <w:tc>
          <w:tcPr>
            <w:tcW w:w="851" w:type="dxa"/>
            <w:tcBorders>
              <w:top w:val="single" w:sz="4" w:space="0" w:color="000000"/>
              <w:left w:val="single" w:sz="4" w:space="0" w:color="000000"/>
              <w:bottom w:val="single" w:sz="4" w:space="0" w:color="000000"/>
              <w:right w:val="single" w:sz="4" w:space="0" w:color="000000"/>
            </w:tcBorders>
          </w:tcPr>
          <w:p w14:paraId="482B00FE" w14:textId="77777777" w:rsidR="00320EC1" w:rsidRPr="00651D83" w:rsidRDefault="00320EC1" w:rsidP="008939F4">
            <w:pPr>
              <w:snapToGrid w:val="0"/>
              <w:rPr>
                <w:sz w:val="18"/>
                <w:szCs w:val="18"/>
              </w:rPr>
            </w:pPr>
            <w:r w:rsidRPr="00651D83">
              <w:rPr>
                <w:sz w:val="18"/>
                <w:szCs w:val="18"/>
              </w:rPr>
              <w:t>АУБУ</w:t>
            </w:r>
          </w:p>
          <w:p w14:paraId="34D1FD85" w14:textId="77777777" w:rsidR="00320EC1" w:rsidRPr="00651D83" w:rsidRDefault="00320EC1" w:rsidP="008939F4">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76F7AAB5" w14:textId="77777777" w:rsidR="00320EC1" w:rsidRPr="00651D83" w:rsidRDefault="00320EC1" w:rsidP="008939F4">
            <w:pPr>
              <w:snapToGrid w:val="0"/>
              <w:rPr>
                <w:sz w:val="18"/>
                <w:szCs w:val="18"/>
              </w:rPr>
            </w:pPr>
            <w:r w:rsidRPr="00651D83">
              <w:rPr>
                <w:sz w:val="18"/>
                <w:szCs w:val="18"/>
              </w:rPr>
              <w:t>П</w:t>
            </w:r>
          </w:p>
        </w:tc>
      </w:tr>
      <w:tr w:rsidR="005642B2" w:rsidRPr="00B92096" w14:paraId="2EB02ED3" w14:textId="77777777" w:rsidTr="00E65B06">
        <w:tc>
          <w:tcPr>
            <w:tcW w:w="567" w:type="dxa"/>
            <w:tcBorders>
              <w:top w:val="single" w:sz="4" w:space="0" w:color="000000"/>
              <w:left w:val="single" w:sz="4" w:space="0" w:color="000000"/>
              <w:bottom w:val="single" w:sz="4" w:space="0" w:color="000000"/>
            </w:tcBorders>
            <w:shd w:val="clear" w:color="auto" w:fill="auto"/>
          </w:tcPr>
          <w:p w14:paraId="05499AB0" w14:textId="77777777" w:rsidR="005642B2" w:rsidRPr="00651D83" w:rsidRDefault="005642B2" w:rsidP="005642B2">
            <w:pPr>
              <w:snapToGrid w:val="0"/>
              <w:rPr>
                <w:sz w:val="18"/>
                <w:szCs w:val="18"/>
              </w:rPr>
            </w:pPr>
            <w:r w:rsidRPr="00651D83">
              <w:rPr>
                <w:sz w:val="18"/>
                <w:szCs w:val="18"/>
              </w:rPr>
              <w:t>1</w:t>
            </w:r>
            <w:r>
              <w:rPr>
                <w:sz w:val="18"/>
                <w:szCs w:val="18"/>
              </w:rPr>
              <w:t>5</w:t>
            </w:r>
          </w:p>
        </w:tc>
        <w:tc>
          <w:tcPr>
            <w:tcW w:w="833" w:type="dxa"/>
            <w:tcBorders>
              <w:top w:val="single" w:sz="4" w:space="0" w:color="000000"/>
              <w:left w:val="single" w:sz="4" w:space="0" w:color="000000"/>
              <w:bottom w:val="single" w:sz="4" w:space="0" w:color="000000"/>
            </w:tcBorders>
            <w:shd w:val="clear" w:color="auto" w:fill="auto"/>
          </w:tcPr>
          <w:p w14:paraId="73BFFFF1" w14:textId="77777777" w:rsidR="005642B2" w:rsidRPr="00651D83" w:rsidRDefault="005642B2" w:rsidP="005642B2">
            <w:pPr>
              <w:snapToGrid w:val="0"/>
              <w:rPr>
                <w:sz w:val="18"/>
                <w:szCs w:val="18"/>
              </w:rPr>
            </w:pPr>
            <w:r>
              <w:rPr>
                <w:sz w:val="18"/>
                <w:szCs w:val="18"/>
              </w:rPr>
              <w:t>2</w:t>
            </w:r>
          </w:p>
        </w:tc>
        <w:tc>
          <w:tcPr>
            <w:tcW w:w="900" w:type="dxa"/>
            <w:tcBorders>
              <w:top w:val="single" w:sz="4" w:space="0" w:color="000000"/>
              <w:left w:val="single" w:sz="4" w:space="0" w:color="000000"/>
              <w:bottom w:val="single" w:sz="4" w:space="0" w:color="000000"/>
            </w:tcBorders>
            <w:shd w:val="clear" w:color="auto" w:fill="auto"/>
          </w:tcPr>
          <w:p w14:paraId="27CAAE9F" w14:textId="77777777" w:rsidR="005642B2" w:rsidRPr="00651D83" w:rsidRDefault="00056EB0" w:rsidP="005642B2">
            <w:pPr>
              <w:snapToGrid w:val="0"/>
              <w:rPr>
                <w:sz w:val="18"/>
                <w:szCs w:val="18"/>
              </w:rPr>
            </w:pPr>
            <w:r>
              <w:rPr>
                <w:sz w:val="18"/>
                <w:szCs w:val="18"/>
              </w:rPr>
              <w:t>510 (детализирующие строки)</w:t>
            </w:r>
          </w:p>
        </w:tc>
        <w:tc>
          <w:tcPr>
            <w:tcW w:w="1102" w:type="dxa"/>
            <w:tcBorders>
              <w:top w:val="single" w:sz="4" w:space="0" w:color="000000"/>
              <w:left w:val="single" w:sz="4" w:space="0" w:color="000000"/>
              <w:bottom w:val="single" w:sz="4" w:space="0" w:color="000000"/>
            </w:tcBorders>
            <w:shd w:val="clear" w:color="auto" w:fill="auto"/>
          </w:tcPr>
          <w:p w14:paraId="2599DD29" w14:textId="77777777" w:rsidR="005642B2" w:rsidRPr="00651D83" w:rsidRDefault="00932148" w:rsidP="005642B2">
            <w:pPr>
              <w:snapToGrid w:val="0"/>
              <w:rPr>
                <w:sz w:val="18"/>
                <w:szCs w:val="18"/>
              </w:rPr>
            </w:pPr>
            <w:r>
              <w:rPr>
                <w:sz w:val="18"/>
                <w:szCs w:val="18"/>
              </w:rPr>
              <w:t>3</w:t>
            </w:r>
          </w:p>
        </w:tc>
        <w:tc>
          <w:tcPr>
            <w:tcW w:w="736" w:type="dxa"/>
            <w:tcBorders>
              <w:top w:val="single" w:sz="4" w:space="0" w:color="000000"/>
              <w:left w:val="single" w:sz="4" w:space="0" w:color="000000"/>
              <w:bottom w:val="single" w:sz="4" w:space="0" w:color="000000"/>
            </w:tcBorders>
            <w:shd w:val="clear" w:color="auto" w:fill="auto"/>
          </w:tcPr>
          <w:p w14:paraId="1AC627BE" w14:textId="77777777" w:rsidR="005642B2" w:rsidRPr="00F246FD" w:rsidRDefault="00056EB0" w:rsidP="00ED17C9">
            <w:pPr>
              <w:snapToGrid w:val="0"/>
              <w:rPr>
                <w:sz w:val="18"/>
                <w:szCs w:val="18"/>
              </w:rPr>
            </w:pPr>
            <w:r>
              <w:rPr>
                <w:sz w:val="18"/>
                <w:szCs w:val="18"/>
              </w:rPr>
              <w:t>= 520, 540, 810</w:t>
            </w:r>
          </w:p>
        </w:tc>
        <w:tc>
          <w:tcPr>
            <w:tcW w:w="1921" w:type="dxa"/>
            <w:tcBorders>
              <w:top w:val="single" w:sz="4" w:space="0" w:color="000000"/>
              <w:left w:val="single" w:sz="4" w:space="0" w:color="000000"/>
              <w:bottom w:val="single" w:sz="4" w:space="0" w:color="000000"/>
            </w:tcBorders>
            <w:shd w:val="clear" w:color="auto" w:fill="auto"/>
          </w:tcPr>
          <w:p w14:paraId="3EEF6031" w14:textId="77777777" w:rsidR="005642B2" w:rsidRPr="00651D83" w:rsidRDefault="005642B2" w:rsidP="005642B2">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04A0C2D" w14:textId="77777777" w:rsidR="005642B2" w:rsidRPr="00651D83" w:rsidRDefault="005642B2" w:rsidP="005642B2">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33C1BBB1" w14:textId="3A43BD2E" w:rsidR="005642B2" w:rsidRPr="00651D83" w:rsidRDefault="00932148" w:rsidP="00153A3C">
            <w:pPr>
              <w:snapToGrid w:val="0"/>
              <w:rPr>
                <w:sz w:val="18"/>
                <w:szCs w:val="18"/>
              </w:rPr>
            </w:pPr>
            <w:r>
              <w:rPr>
                <w:sz w:val="18"/>
                <w:szCs w:val="18"/>
              </w:rPr>
              <w:t>Отражение показателей по а</w:t>
            </w:r>
            <w:r w:rsidRPr="00932148">
              <w:rPr>
                <w:sz w:val="18"/>
                <w:szCs w:val="18"/>
              </w:rPr>
              <w:t>налитическ</w:t>
            </w:r>
            <w:r>
              <w:rPr>
                <w:sz w:val="18"/>
                <w:szCs w:val="18"/>
              </w:rPr>
              <w:t>им</w:t>
            </w:r>
            <w:r w:rsidRPr="00932148">
              <w:rPr>
                <w:sz w:val="18"/>
                <w:szCs w:val="18"/>
              </w:rPr>
              <w:t xml:space="preserve"> группа</w:t>
            </w:r>
            <w:r>
              <w:rPr>
                <w:sz w:val="18"/>
                <w:szCs w:val="18"/>
              </w:rPr>
              <w:t>м</w:t>
            </w:r>
            <w:r w:rsidRPr="00932148">
              <w:rPr>
                <w:sz w:val="18"/>
                <w:szCs w:val="18"/>
              </w:rPr>
              <w:t xml:space="preserve"> вида источника финансирования дефицитов бюджетов</w:t>
            </w:r>
            <w:r w:rsidR="00056EB0">
              <w:rPr>
                <w:sz w:val="18"/>
                <w:szCs w:val="18"/>
              </w:rPr>
              <w:t xml:space="preserve">, отличным от 520, 540, 810, </w:t>
            </w:r>
            <w:r>
              <w:rPr>
                <w:sz w:val="18"/>
                <w:szCs w:val="18"/>
              </w:rPr>
              <w:t xml:space="preserve">во 2 разделе </w:t>
            </w:r>
            <w:r w:rsidR="005642B2" w:rsidRPr="00651D83">
              <w:rPr>
                <w:sz w:val="18"/>
                <w:szCs w:val="18"/>
              </w:rPr>
              <w:t>–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2A4A48A0" w14:textId="77777777" w:rsidR="005642B2" w:rsidRPr="00651D83" w:rsidRDefault="005642B2" w:rsidP="005642B2">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7ED0E362" w14:textId="77777777" w:rsidR="005642B2" w:rsidRPr="00651D83" w:rsidRDefault="005642B2" w:rsidP="005642B2">
            <w:pPr>
              <w:snapToGrid w:val="0"/>
              <w:rPr>
                <w:sz w:val="18"/>
                <w:szCs w:val="18"/>
              </w:rPr>
            </w:pPr>
            <w:r w:rsidRPr="00651D83">
              <w:rPr>
                <w:sz w:val="18"/>
                <w:szCs w:val="18"/>
              </w:rPr>
              <w:t>Б</w:t>
            </w:r>
          </w:p>
        </w:tc>
      </w:tr>
      <w:tr w:rsidR="00F246FD" w:rsidRPr="00B92096" w14:paraId="4CAA625C" w14:textId="77777777" w:rsidTr="00E65B06">
        <w:tc>
          <w:tcPr>
            <w:tcW w:w="567" w:type="dxa"/>
            <w:tcBorders>
              <w:top w:val="single" w:sz="4" w:space="0" w:color="000000"/>
              <w:left w:val="single" w:sz="4" w:space="0" w:color="000000"/>
              <w:bottom w:val="single" w:sz="4" w:space="0" w:color="000000"/>
            </w:tcBorders>
            <w:shd w:val="clear" w:color="auto" w:fill="auto"/>
          </w:tcPr>
          <w:p w14:paraId="380110D2" w14:textId="77777777" w:rsidR="00F246FD" w:rsidRPr="00651D83" w:rsidRDefault="00F246FD" w:rsidP="00F246FD">
            <w:pPr>
              <w:snapToGrid w:val="0"/>
              <w:rPr>
                <w:sz w:val="18"/>
                <w:szCs w:val="18"/>
              </w:rPr>
            </w:pPr>
            <w:r>
              <w:rPr>
                <w:sz w:val="18"/>
                <w:szCs w:val="18"/>
              </w:rPr>
              <w:lastRenderedPageBreak/>
              <w:t>1</w:t>
            </w:r>
            <w:r w:rsidRPr="00A1781D">
              <w:rPr>
                <w:sz w:val="18"/>
                <w:szCs w:val="18"/>
              </w:rPr>
              <w:t>6</w:t>
            </w:r>
          </w:p>
        </w:tc>
        <w:tc>
          <w:tcPr>
            <w:tcW w:w="833" w:type="dxa"/>
            <w:tcBorders>
              <w:top w:val="single" w:sz="4" w:space="0" w:color="000000"/>
              <w:left w:val="single" w:sz="4" w:space="0" w:color="000000"/>
              <w:bottom w:val="single" w:sz="4" w:space="0" w:color="000000"/>
            </w:tcBorders>
            <w:shd w:val="clear" w:color="auto" w:fill="auto"/>
          </w:tcPr>
          <w:p w14:paraId="1BEF1CA9" w14:textId="77777777" w:rsidR="00F246FD" w:rsidRPr="00651D83" w:rsidRDefault="00F246FD" w:rsidP="00F246FD">
            <w:pPr>
              <w:snapToGrid w:val="0"/>
              <w:rPr>
                <w:sz w:val="18"/>
                <w:szCs w:val="18"/>
              </w:rPr>
            </w:pPr>
            <w:r w:rsidRPr="00A1781D">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3F2B471A" w14:textId="77777777" w:rsidR="00F246FD" w:rsidRPr="00651D83" w:rsidRDefault="00F246FD" w:rsidP="00396FF8">
            <w:pPr>
              <w:snapToGrid w:val="0"/>
              <w:rPr>
                <w:sz w:val="18"/>
                <w:szCs w:val="18"/>
              </w:rPr>
            </w:pPr>
            <w:r w:rsidRPr="00A1781D">
              <w:rPr>
                <w:sz w:val="18"/>
                <w:szCs w:val="18"/>
              </w:rPr>
              <w:t xml:space="preserve">*(за исключением видов расходов </w:t>
            </w:r>
            <w:r w:rsidR="00F5653C">
              <w:rPr>
                <w:sz w:val="18"/>
                <w:szCs w:val="18"/>
              </w:rPr>
              <w:t xml:space="preserve">119, 139, </w:t>
            </w:r>
            <w:r w:rsidRPr="00A1781D">
              <w:rPr>
                <w:sz w:val="18"/>
                <w:szCs w:val="18"/>
              </w:rPr>
              <w:t xml:space="preserve">2%, </w:t>
            </w:r>
            <w:r w:rsidR="00EB092A">
              <w:rPr>
                <w:sz w:val="18"/>
                <w:szCs w:val="18"/>
              </w:rPr>
              <w:t xml:space="preserve">406, 407, </w:t>
            </w:r>
            <w:r w:rsidRPr="00A1781D">
              <w:rPr>
                <w:sz w:val="18"/>
                <w:szCs w:val="18"/>
              </w:rPr>
              <w:t>41%,323</w:t>
            </w:r>
            <w:r w:rsidR="00F5653C">
              <w:rPr>
                <w:sz w:val="18"/>
                <w:szCs w:val="18"/>
              </w:rPr>
              <w:t>, 832, 863</w:t>
            </w: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7A5383C3" w14:textId="77777777" w:rsidR="00F246FD" w:rsidRPr="00651D83" w:rsidRDefault="00BD6F8A" w:rsidP="00BD6F8A">
            <w:pPr>
              <w:snapToGrid w:val="0"/>
              <w:rPr>
                <w:sz w:val="18"/>
                <w:szCs w:val="18"/>
              </w:rPr>
            </w:pPr>
            <w:r>
              <w:rPr>
                <w:sz w:val="18"/>
                <w:szCs w:val="18"/>
              </w:rPr>
              <w:t>5</w:t>
            </w:r>
            <w:r w:rsidR="00F246FD" w:rsidRPr="00A1781D">
              <w:rPr>
                <w:sz w:val="18"/>
                <w:szCs w:val="18"/>
              </w:rPr>
              <w:t>,</w:t>
            </w:r>
            <w:r>
              <w:rPr>
                <w:sz w:val="18"/>
                <w:szCs w:val="18"/>
              </w:rPr>
              <w:t>7</w:t>
            </w:r>
          </w:p>
        </w:tc>
        <w:tc>
          <w:tcPr>
            <w:tcW w:w="736" w:type="dxa"/>
            <w:tcBorders>
              <w:top w:val="single" w:sz="4" w:space="0" w:color="000000"/>
              <w:left w:val="single" w:sz="4" w:space="0" w:color="000000"/>
              <w:bottom w:val="single" w:sz="4" w:space="0" w:color="000000"/>
            </w:tcBorders>
            <w:shd w:val="clear" w:color="auto" w:fill="auto"/>
          </w:tcPr>
          <w:p w14:paraId="70F2CF71" w14:textId="77777777" w:rsidR="00F246FD" w:rsidRPr="00CA4029" w:rsidRDefault="00F246FD" w:rsidP="00F246FD">
            <w:pPr>
              <w:snapToGrid w:val="0"/>
              <w:rPr>
                <w:sz w:val="18"/>
                <w:szCs w:val="18"/>
              </w:rPr>
            </w:pPr>
            <w:r w:rsidRPr="00A1781D">
              <w:rPr>
                <w:sz w:val="18"/>
                <w:szCs w:val="18"/>
              </w:rPr>
              <w:t>=0</w:t>
            </w:r>
          </w:p>
        </w:tc>
        <w:tc>
          <w:tcPr>
            <w:tcW w:w="1921" w:type="dxa"/>
            <w:tcBorders>
              <w:top w:val="single" w:sz="4" w:space="0" w:color="000000"/>
              <w:left w:val="single" w:sz="4" w:space="0" w:color="000000"/>
              <w:bottom w:val="single" w:sz="4" w:space="0" w:color="000000"/>
            </w:tcBorders>
            <w:shd w:val="clear" w:color="auto" w:fill="auto"/>
          </w:tcPr>
          <w:p w14:paraId="2E0D08C7" w14:textId="77777777" w:rsidR="00F246FD" w:rsidRPr="00651D83" w:rsidRDefault="00F246FD" w:rsidP="00F246FD">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5169555" w14:textId="77777777" w:rsidR="00F246FD" w:rsidRPr="00651D83" w:rsidRDefault="00F246FD" w:rsidP="00F246FD">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0E6BABF5" w14:textId="77777777" w:rsidR="00F246FD" w:rsidRPr="00651D83" w:rsidRDefault="00F246FD" w:rsidP="00C55026">
            <w:pPr>
              <w:snapToGrid w:val="0"/>
              <w:rPr>
                <w:sz w:val="18"/>
                <w:szCs w:val="18"/>
              </w:rPr>
            </w:pPr>
            <w:r w:rsidRPr="00A1781D">
              <w:rPr>
                <w:sz w:val="18"/>
                <w:szCs w:val="18"/>
              </w:rPr>
              <w:t>Отражение в Отчете ф. 0503</w:t>
            </w:r>
            <w:r w:rsidR="00056EB0">
              <w:rPr>
                <w:sz w:val="18"/>
                <w:szCs w:val="18"/>
              </w:rPr>
              <w:t>7</w:t>
            </w:r>
            <w:r w:rsidR="006A2E46">
              <w:rPr>
                <w:sz w:val="18"/>
                <w:szCs w:val="18"/>
              </w:rPr>
              <w:t>3</w:t>
            </w:r>
            <w:r w:rsidRPr="00A1781D">
              <w:rPr>
                <w:sz w:val="18"/>
                <w:szCs w:val="18"/>
              </w:rPr>
              <w:t xml:space="preserve">8 показателей в графах </w:t>
            </w:r>
            <w:r w:rsidR="00BD6F8A">
              <w:rPr>
                <w:sz w:val="18"/>
                <w:szCs w:val="18"/>
              </w:rPr>
              <w:t>5</w:t>
            </w:r>
            <w:r w:rsidRPr="00A1781D">
              <w:rPr>
                <w:sz w:val="18"/>
                <w:szCs w:val="18"/>
              </w:rPr>
              <w:t>,</w:t>
            </w:r>
            <w:r w:rsidR="00BD6F8A">
              <w:rPr>
                <w:sz w:val="18"/>
                <w:szCs w:val="18"/>
              </w:rPr>
              <w:t>7</w:t>
            </w:r>
            <w:r w:rsidRPr="00A1781D">
              <w:rPr>
                <w:sz w:val="18"/>
                <w:szCs w:val="18"/>
              </w:rPr>
              <w:t xml:space="preserve"> видов расходов, отличных от КВР </w:t>
            </w:r>
            <w:r w:rsidR="00F50CFC">
              <w:rPr>
                <w:sz w:val="18"/>
                <w:szCs w:val="18"/>
              </w:rPr>
              <w:t xml:space="preserve">119, 139, </w:t>
            </w:r>
            <w:r w:rsidR="00F50CFC" w:rsidRPr="00A1781D">
              <w:rPr>
                <w:sz w:val="18"/>
                <w:szCs w:val="18"/>
              </w:rPr>
              <w:t xml:space="preserve">2%, </w:t>
            </w:r>
            <w:r w:rsidR="00421F77">
              <w:rPr>
                <w:sz w:val="18"/>
                <w:szCs w:val="18"/>
              </w:rPr>
              <w:t xml:space="preserve">406, 407, </w:t>
            </w:r>
            <w:r w:rsidR="00F50CFC" w:rsidRPr="00A1781D">
              <w:rPr>
                <w:sz w:val="18"/>
                <w:szCs w:val="18"/>
              </w:rPr>
              <w:t>41%,</w:t>
            </w:r>
            <w:r w:rsidR="00421F77">
              <w:rPr>
                <w:sz w:val="18"/>
                <w:szCs w:val="18"/>
              </w:rPr>
              <w:t xml:space="preserve"> </w:t>
            </w:r>
            <w:r w:rsidR="00F50CFC" w:rsidRPr="00A1781D">
              <w:rPr>
                <w:sz w:val="18"/>
                <w:szCs w:val="18"/>
              </w:rPr>
              <w:t>323</w:t>
            </w:r>
            <w:r w:rsidR="00F50CFC">
              <w:rPr>
                <w:sz w:val="18"/>
                <w:szCs w:val="18"/>
              </w:rPr>
              <w:t>, 832, 863</w:t>
            </w:r>
            <w:r>
              <w:rPr>
                <w:sz w:val="18"/>
                <w:szCs w:val="18"/>
              </w:rPr>
              <w:t xml:space="preserve"> </w:t>
            </w:r>
            <w:r w:rsidRPr="00A1781D">
              <w:rPr>
                <w:sz w:val="18"/>
                <w:szCs w:val="18"/>
              </w:rPr>
              <w:t>недопустимо</w:t>
            </w:r>
          </w:p>
        </w:tc>
        <w:tc>
          <w:tcPr>
            <w:tcW w:w="851" w:type="dxa"/>
            <w:tcBorders>
              <w:top w:val="single" w:sz="4" w:space="0" w:color="000000"/>
              <w:left w:val="single" w:sz="4" w:space="0" w:color="000000"/>
              <w:bottom w:val="single" w:sz="4" w:space="0" w:color="000000"/>
              <w:right w:val="single" w:sz="4" w:space="0" w:color="000000"/>
            </w:tcBorders>
          </w:tcPr>
          <w:p w14:paraId="53B093D2" w14:textId="77777777" w:rsidR="00F246FD" w:rsidRPr="00651D83" w:rsidRDefault="00F246FD" w:rsidP="00F246FD">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3823B382" w14:textId="77777777" w:rsidR="00F246FD" w:rsidRPr="00651D83" w:rsidRDefault="00F246FD" w:rsidP="00F246FD">
            <w:pPr>
              <w:snapToGrid w:val="0"/>
              <w:rPr>
                <w:sz w:val="18"/>
                <w:szCs w:val="18"/>
              </w:rPr>
            </w:pPr>
            <w:r w:rsidRPr="00651D83">
              <w:rPr>
                <w:sz w:val="18"/>
                <w:szCs w:val="18"/>
              </w:rPr>
              <w:t>Б</w:t>
            </w:r>
          </w:p>
        </w:tc>
      </w:tr>
      <w:tr w:rsidR="00EE5E71" w:rsidRPr="00B92096" w14:paraId="6F9672E0" w14:textId="77777777" w:rsidTr="00E65B06">
        <w:tc>
          <w:tcPr>
            <w:tcW w:w="567" w:type="dxa"/>
            <w:tcBorders>
              <w:top w:val="single" w:sz="4" w:space="0" w:color="000000"/>
              <w:left w:val="single" w:sz="4" w:space="0" w:color="000000"/>
              <w:bottom w:val="single" w:sz="4" w:space="0" w:color="000000"/>
            </w:tcBorders>
            <w:shd w:val="clear" w:color="auto" w:fill="auto"/>
          </w:tcPr>
          <w:p w14:paraId="3F8C3EFC" w14:textId="77777777" w:rsidR="00EE5E71" w:rsidRPr="00651D83" w:rsidRDefault="00EE5E71" w:rsidP="00EE5E71">
            <w:pPr>
              <w:snapToGrid w:val="0"/>
              <w:rPr>
                <w:sz w:val="18"/>
                <w:szCs w:val="18"/>
              </w:rPr>
            </w:pPr>
            <w:r>
              <w:rPr>
                <w:sz w:val="18"/>
                <w:szCs w:val="18"/>
              </w:rPr>
              <w:t>18</w:t>
            </w:r>
          </w:p>
        </w:tc>
        <w:tc>
          <w:tcPr>
            <w:tcW w:w="833" w:type="dxa"/>
            <w:tcBorders>
              <w:top w:val="single" w:sz="4" w:space="0" w:color="000000"/>
              <w:left w:val="single" w:sz="4" w:space="0" w:color="000000"/>
              <w:bottom w:val="single" w:sz="4" w:space="0" w:color="000000"/>
            </w:tcBorders>
            <w:shd w:val="clear" w:color="auto" w:fill="auto"/>
          </w:tcPr>
          <w:p w14:paraId="0259220B" w14:textId="77777777" w:rsidR="00EE5E71" w:rsidRPr="00651D83" w:rsidRDefault="00EE5E71" w:rsidP="00EE5E71">
            <w:pPr>
              <w:snapToGrid w:val="0"/>
              <w:rPr>
                <w:sz w:val="18"/>
                <w:szCs w:val="18"/>
              </w:rPr>
            </w:pPr>
            <w:r>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307BA0F7" w14:textId="77777777" w:rsidR="00EE5E71" w:rsidRPr="00651D83" w:rsidRDefault="00EE5E71" w:rsidP="00EE5E71">
            <w:pPr>
              <w:snapToGrid w:val="0"/>
              <w:rPr>
                <w:sz w:val="18"/>
                <w:szCs w:val="18"/>
              </w:rPr>
            </w:pPr>
            <w:r>
              <w:rPr>
                <w:sz w:val="18"/>
                <w:szCs w:val="18"/>
              </w:rPr>
              <w:t>800</w:t>
            </w:r>
          </w:p>
        </w:tc>
        <w:tc>
          <w:tcPr>
            <w:tcW w:w="1102" w:type="dxa"/>
            <w:tcBorders>
              <w:top w:val="single" w:sz="4" w:space="0" w:color="000000"/>
              <w:left w:val="single" w:sz="4" w:space="0" w:color="000000"/>
              <w:bottom w:val="single" w:sz="4" w:space="0" w:color="000000"/>
            </w:tcBorders>
            <w:shd w:val="clear" w:color="auto" w:fill="auto"/>
          </w:tcPr>
          <w:p w14:paraId="11DAFA94" w14:textId="77777777" w:rsidR="00EE5E71" w:rsidRPr="00651D83" w:rsidRDefault="00EE5E71" w:rsidP="00EE5E71">
            <w:pPr>
              <w:snapToGrid w:val="0"/>
              <w:rPr>
                <w:sz w:val="18"/>
                <w:szCs w:val="18"/>
              </w:rPr>
            </w:pPr>
            <w:r>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18CBB7E4" w14:textId="77777777" w:rsidR="00EE5E71" w:rsidRPr="00EE5E71" w:rsidRDefault="00EE5E71" w:rsidP="00EE5E71">
            <w:pPr>
              <w:snapToGrid w:val="0"/>
              <w:rPr>
                <w:sz w:val="18"/>
                <w:szCs w:val="18"/>
                <w:lang w:val="en-US"/>
              </w:rPr>
            </w:pPr>
            <w:r w:rsidRPr="00EE5E71">
              <w:rPr>
                <w:sz w:val="18"/>
                <w:szCs w:val="18"/>
                <w:lang w:val="en-US"/>
              </w:rPr>
              <w:t>&gt;=</w:t>
            </w:r>
          </w:p>
        </w:tc>
        <w:tc>
          <w:tcPr>
            <w:tcW w:w="1921" w:type="dxa"/>
            <w:tcBorders>
              <w:top w:val="single" w:sz="4" w:space="0" w:color="000000"/>
              <w:left w:val="single" w:sz="4" w:space="0" w:color="000000"/>
              <w:bottom w:val="single" w:sz="4" w:space="0" w:color="000000"/>
            </w:tcBorders>
            <w:shd w:val="clear" w:color="auto" w:fill="auto"/>
          </w:tcPr>
          <w:p w14:paraId="5A5A5B2D" w14:textId="77777777" w:rsidR="00EE5E71" w:rsidRPr="00651D83" w:rsidRDefault="00EE5E71" w:rsidP="00EE5E71">
            <w:pPr>
              <w:snapToGrid w:val="0"/>
              <w:rPr>
                <w:sz w:val="18"/>
                <w:szCs w:val="18"/>
              </w:rPr>
            </w:pPr>
            <w:r>
              <w:rPr>
                <w:sz w:val="18"/>
                <w:szCs w:val="18"/>
              </w:rPr>
              <w:t>840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768B3C6" w14:textId="77777777" w:rsidR="00EE5E71" w:rsidRPr="00E34F66" w:rsidRDefault="00EE5E71" w:rsidP="00EE5E71">
            <w:pPr>
              <w:snapToGrid w:val="0"/>
              <w:rPr>
                <w:sz w:val="18"/>
                <w:szCs w:val="18"/>
              </w:rPr>
            </w:pPr>
            <w:r>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66C59861" w14:textId="53842778" w:rsidR="00EE5E71" w:rsidRPr="00651D83" w:rsidRDefault="00EE5E71" w:rsidP="00ED0B50">
            <w:pPr>
              <w:snapToGrid w:val="0"/>
              <w:rPr>
                <w:sz w:val="18"/>
                <w:szCs w:val="18"/>
              </w:rPr>
            </w:pPr>
            <w:r w:rsidRPr="00A1781D">
              <w:rPr>
                <w:sz w:val="18"/>
                <w:szCs w:val="18"/>
              </w:rPr>
              <w:t xml:space="preserve">Показатель строки </w:t>
            </w:r>
            <w:r>
              <w:rPr>
                <w:sz w:val="18"/>
                <w:szCs w:val="18"/>
              </w:rPr>
              <w:t>840</w:t>
            </w:r>
            <w:r w:rsidRPr="00A1781D">
              <w:rPr>
                <w:sz w:val="18"/>
                <w:szCs w:val="18"/>
              </w:rPr>
              <w:t xml:space="preserve"> превышает показатель строки </w:t>
            </w:r>
            <w:r>
              <w:rPr>
                <w:sz w:val="18"/>
                <w:szCs w:val="18"/>
              </w:rPr>
              <w:t>800</w:t>
            </w:r>
            <w:r w:rsidR="00ED0B50">
              <w:rPr>
                <w:sz w:val="18"/>
                <w:szCs w:val="18"/>
              </w:rPr>
              <w:t xml:space="preserve"> </w:t>
            </w:r>
            <w:r w:rsidR="00ED0B50" w:rsidRPr="00651D83">
              <w:rPr>
                <w:sz w:val="18"/>
                <w:szCs w:val="18"/>
              </w:rPr>
              <w:t>–</w:t>
            </w:r>
            <w:r w:rsidRPr="00A1781D">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4573BF31" w14:textId="77777777" w:rsidR="00EE5E71" w:rsidRPr="00651D83" w:rsidRDefault="00EE5E71" w:rsidP="00EE5E71">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047AA19B" w14:textId="77777777" w:rsidR="00EE5E71" w:rsidRPr="00651D83" w:rsidRDefault="00EE5E71" w:rsidP="00EE5E71">
            <w:pPr>
              <w:snapToGrid w:val="0"/>
              <w:rPr>
                <w:sz w:val="18"/>
                <w:szCs w:val="18"/>
              </w:rPr>
            </w:pPr>
            <w:r w:rsidRPr="008939F4">
              <w:rPr>
                <w:sz w:val="18"/>
                <w:szCs w:val="18"/>
              </w:rPr>
              <w:t>Б</w:t>
            </w:r>
          </w:p>
        </w:tc>
      </w:tr>
      <w:tr w:rsidR="00EE5E71" w:rsidRPr="00A1781D" w14:paraId="0F346D11" w14:textId="77777777" w:rsidTr="00E65B06">
        <w:tc>
          <w:tcPr>
            <w:tcW w:w="567" w:type="dxa"/>
            <w:tcBorders>
              <w:top w:val="single" w:sz="4" w:space="0" w:color="000000"/>
              <w:left w:val="single" w:sz="4" w:space="0" w:color="000000"/>
              <w:bottom w:val="single" w:sz="4" w:space="0" w:color="000000"/>
            </w:tcBorders>
            <w:shd w:val="clear" w:color="auto" w:fill="auto"/>
          </w:tcPr>
          <w:p w14:paraId="79C1E4B9" w14:textId="77777777" w:rsidR="00EE5E71" w:rsidRPr="00A1781D" w:rsidRDefault="00EE5E71" w:rsidP="00EE5E71">
            <w:pPr>
              <w:snapToGrid w:val="0"/>
              <w:rPr>
                <w:sz w:val="18"/>
                <w:szCs w:val="18"/>
              </w:rPr>
            </w:pPr>
            <w:r>
              <w:rPr>
                <w:sz w:val="18"/>
                <w:szCs w:val="18"/>
              </w:rPr>
              <w:t>19 (для годовой отчетности)</w:t>
            </w:r>
          </w:p>
        </w:tc>
        <w:tc>
          <w:tcPr>
            <w:tcW w:w="833" w:type="dxa"/>
            <w:tcBorders>
              <w:top w:val="single" w:sz="4" w:space="0" w:color="000000"/>
              <w:left w:val="single" w:sz="4" w:space="0" w:color="000000"/>
              <w:bottom w:val="single" w:sz="4" w:space="0" w:color="000000"/>
            </w:tcBorders>
            <w:shd w:val="clear" w:color="auto" w:fill="auto"/>
          </w:tcPr>
          <w:p w14:paraId="1E707609" w14:textId="77777777" w:rsidR="00EE5E71" w:rsidRPr="00A1781D" w:rsidRDefault="00EE5E71" w:rsidP="00EE5E71">
            <w:pPr>
              <w:snapToGrid w:val="0"/>
              <w:rPr>
                <w:sz w:val="18"/>
                <w:szCs w:val="18"/>
              </w:rPr>
            </w:pPr>
            <w:r w:rsidRPr="00A1781D">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5B6CEF3D" w14:textId="77777777" w:rsidR="00EE5E71" w:rsidRPr="00A1781D" w:rsidRDefault="00EE5E71" w:rsidP="00EE5E71">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7D22EB4C" w14:textId="77777777" w:rsidR="00EE5E71" w:rsidRPr="00A1781D" w:rsidRDefault="00EE5E71" w:rsidP="00EE5E71">
            <w:pPr>
              <w:snapToGrid w:val="0"/>
              <w:rPr>
                <w:sz w:val="18"/>
                <w:szCs w:val="18"/>
              </w:rPr>
            </w:pPr>
            <w:r>
              <w:rPr>
                <w:sz w:val="18"/>
                <w:szCs w:val="18"/>
              </w:rPr>
              <w:t>5</w:t>
            </w:r>
          </w:p>
        </w:tc>
        <w:tc>
          <w:tcPr>
            <w:tcW w:w="736" w:type="dxa"/>
            <w:tcBorders>
              <w:top w:val="single" w:sz="4" w:space="0" w:color="000000"/>
              <w:left w:val="single" w:sz="4" w:space="0" w:color="000000"/>
              <w:bottom w:val="single" w:sz="4" w:space="0" w:color="000000"/>
            </w:tcBorders>
            <w:shd w:val="clear" w:color="auto" w:fill="auto"/>
          </w:tcPr>
          <w:p w14:paraId="3FA9B147" w14:textId="77777777" w:rsidR="00EE5E71" w:rsidRPr="00EE5E71" w:rsidRDefault="00EE5E71" w:rsidP="00EE5E71">
            <w:pPr>
              <w:snapToGrid w:val="0"/>
              <w:rPr>
                <w:sz w:val="18"/>
                <w:szCs w:val="18"/>
                <w:lang w:val="en-US"/>
              </w:rPr>
            </w:pPr>
            <w:r w:rsidRPr="00EE5E71">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6C02D592" w14:textId="77777777" w:rsidR="00EE5E71" w:rsidRPr="00A1781D" w:rsidRDefault="00EE5E71" w:rsidP="00EE5E71">
            <w:pPr>
              <w:snapToGrid w:val="0"/>
              <w:rPr>
                <w:sz w:val="18"/>
                <w:szCs w:val="18"/>
              </w:rPr>
            </w:pPr>
            <w:r w:rsidRPr="00A1781D">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3C827A4" w14:textId="77777777" w:rsidR="00EE5E71" w:rsidRPr="00A1781D" w:rsidRDefault="00EE5E71" w:rsidP="00EE5E71">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70A5A41A" w14:textId="77777777" w:rsidR="00EE5E71" w:rsidRPr="00A1781D" w:rsidRDefault="00EE5E71" w:rsidP="00EE5E71">
            <w:pPr>
              <w:snapToGrid w:val="0"/>
              <w:rPr>
                <w:sz w:val="18"/>
                <w:szCs w:val="18"/>
              </w:rPr>
            </w:pPr>
            <w:r w:rsidRPr="00A1781D">
              <w:rPr>
                <w:sz w:val="18"/>
                <w:szCs w:val="18"/>
              </w:rPr>
              <w:t>В Отчете ф. 0503</w:t>
            </w:r>
            <w:r>
              <w:rPr>
                <w:sz w:val="18"/>
                <w:szCs w:val="18"/>
              </w:rPr>
              <w:t>73</w:t>
            </w:r>
            <w:r w:rsidRPr="00A1781D">
              <w:rPr>
                <w:sz w:val="18"/>
                <w:szCs w:val="18"/>
              </w:rPr>
              <w:t xml:space="preserve">8 за год наличие «принимаемых обязательств» в счет </w:t>
            </w:r>
            <w:r>
              <w:rPr>
                <w:sz w:val="18"/>
                <w:szCs w:val="18"/>
              </w:rPr>
              <w:t>плановых назначений</w:t>
            </w:r>
            <w:r w:rsidRPr="00A1781D">
              <w:rPr>
                <w:sz w:val="18"/>
                <w:szCs w:val="18"/>
              </w:rPr>
              <w:t xml:space="preserve"> текущего периода недопустимо </w:t>
            </w:r>
          </w:p>
        </w:tc>
        <w:tc>
          <w:tcPr>
            <w:tcW w:w="851" w:type="dxa"/>
            <w:tcBorders>
              <w:top w:val="single" w:sz="4" w:space="0" w:color="000000"/>
              <w:left w:val="single" w:sz="4" w:space="0" w:color="000000"/>
              <w:bottom w:val="single" w:sz="4" w:space="0" w:color="000000"/>
              <w:right w:val="single" w:sz="4" w:space="0" w:color="000000"/>
            </w:tcBorders>
          </w:tcPr>
          <w:p w14:paraId="1D957E5F" w14:textId="77777777" w:rsidR="00EE5E71" w:rsidRPr="00A1781D" w:rsidRDefault="00EE5E71" w:rsidP="00EE5E71">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0B1DBEFB" w14:textId="77777777" w:rsidR="00EE5E71" w:rsidRPr="00A1781D" w:rsidRDefault="00EE5E71" w:rsidP="00EE5E71">
            <w:pPr>
              <w:snapToGrid w:val="0"/>
              <w:rPr>
                <w:sz w:val="18"/>
                <w:szCs w:val="18"/>
              </w:rPr>
            </w:pPr>
            <w:r>
              <w:rPr>
                <w:sz w:val="18"/>
                <w:szCs w:val="18"/>
              </w:rPr>
              <w:t>Б</w:t>
            </w:r>
          </w:p>
        </w:tc>
      </w:tr>
      <w:tr w:rsidR="00EE5E71" w:rsidRPr="00A1781D" w14:paraId="5D5A0EA3" w14:textId="77777777" w:rsidTr="00E65B06">
        <w:tc>
          <w:tcPr>
            <w:tcW w:w="567" w:type="dxa"/>
            <w:tcBorders>
              <w:top w:val="single" w:sz="4" w:space="0" w:color="000000"/>
              <w:left w:val="single" w:sz="4" w:space="0" w:color="000000"/>
              <w:bottom w:val="single" w:sz="4" w:space="0" w:color="000000"/>
            </w:tcBorders>
            <w:shd w:val="clear" w:color="auto" w:fill="auto"/>
          </w:tcPr>
          <w:p w14:paraId="6948DC65" w14:textId="77777777" w:rsidR="00EE5E71" w:rsidRPr="00A1781D" w:rsidRDefault="00EE5E71" w:rsidP="00EE5E71">
            <w:pPr>
              <w:snapToGrid w:val="0"/>
              <w:rPr>
                <w:sz w:val="18"/>
                <w:szCs w:val="18"/>
              </w:rPr>
            </w:pPr>
            <w:r>
              <w:rPr>
                <w:sz w:val="18"/>
                <w:szCs w:val="18"/>
              </w:rPr>
              <w:t>20</w:t>
            </w:r>
          </w:p>
        </w:tc>
        <w:tc>
          <w:tcPr>
            <w:tcW w:w="833" w:type="dxa"/>
            <w:tcBorders>
              <w:top w:val="single" w:sz="4" w:space="0" w:color="000000"/>
              <w:left w:val="single" w:sz="4" w:space="0" w:color="000000"/>
              <w:bottom w:val="single" w:sz="4" w:space="0" w:color="000000"/>
            </w:tcBorders>
            <w:shd w:val="clear" w:color="auto" w:fill="auto"/>
          </w:tcPr>
          <w:p w14:paraId="2B3C09E0" w14:textId="77777777" w:rsidR="00EE5E71" w:rsidRPr="00A1781D" w:rsidRDefault="00EE5E71" w:rsidP="00EE5E71">
            <w:pPr>
              <w:snapToGrid w:val="0"/>
              <w:rPr>
                <w:sz w:val="18"/>
                <w:szCs w:val="18"/>
              </w:rPr>
            </w:pPr>
            <w:r w:rsidRPr="00A1781D">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3953A187" w14:textId="77777777" w:rsidR="00EE5E71" w:rsidRPr="004D4224" w:rsidRDefault="00EE5E71" w:rsidP="00EE5E71">
            <w:pPr>
              <w:snapToGrid w:val="0"/>
              <w:rPr>
                <w:sz w:val="18"/>
                <w:szCs w:val="18"/>
              </w:rPr>
            </w:pPr>
            <w:r>
              <w:rPr>
                <w:sz w:val="18"/>
                <w:szCs w:val="18"/>
              </w:rPr>
              <w:t>810</w:t>
            </w:r>
          </w:p>
        </w:tc>
        <w:tc>
          <w:tcPr>
            <w:tcW w:w="1102" w:type="dxa"/>
            <w:tcBorders>
              <w:top w:val="single" w:sz="4" w:space="0" w:color="000000"/>
              <w:left w:val="single" w:sz="4" w:space="0" w:color="000000"/>
              <w:bottom w:val="single" w:sz="4" w:space="0" w:color="000000"/>
            </w:tcBorders>
            <w:shd w:val="clear" w:color="auto" w:fill="auto"/>
          </w:tcPr>
          <w:p w14:paraId="58689900" w14:textId="77777777" w:rsidR="00EE5E71" w:rsidRPr="00A1781D" w:rsidRDefault="00EE5E71" w:rsidP="00EE5E71">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3FC2707D" w14:textId="77777777" w:rsidR="00EE5E71" w:rsidRPr="00EE5E71" w:rsidRDefault="00EE5E71" w:rsidP="00EE5E71">
            <w:pPr>
              <w:snapToGrid w:val="0"/>
              <w:rPr>
                <w:sz w:val="18"/>
                <w:szCs w:val="18"/>
                <w:lang w:val="en-US"/>
              </w:rPr>
            </w:pPr>
            <w:r w:rsidRPr="00EE5E71">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21623CEF" w14:textId="77777777" w:rsidR="00EE5E71" w:rsidRPr="009A3462" w:rsidRDefault="00EE5E71" w:rsidP="00EE5E71">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0C86847" w14:textId="77777777" w:rsidR="00EE5E71" w:rsidRPr="006806D4" w:rsidRDefault="00EE5E71" w:rsidP="00EE5E71">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33554243" w14:textId="53BD586A" w:rsidR="00EE5E71" w:rsidRPr="00A1781D" w:rsidRDefault="00EE5E71" w:rsidP="00153A3C">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810</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851" w:type="dxa"/>
            <w:tcBorders>
              <w:top w:val="single" w:sz="4" w:space="0" w:color="000000"/>
              <w:left w:val="single" w:sz="4" w:space="0" w:color="000000"/>
              <w:bottom w:val="single" w:sz="4" w:space="0" w:color="000000"/>
              <w:right w:val="single" w:sz="4" w:space="0" w:color="000000"/>
            </w:tcBorders>
          </w:tcPr>
          <w:p w14:paraId="68DBCF57" w14:textId="77777777" w:rsidR="00EE5E71" w:rsidRPr="00A1781D" w:rsidRDefault="00EE5E71" w:rsidP="00EE5E71">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53AE35FD" w14:textId="77777777" w:rsidR="00EE5E71" w:rsidRPr="00A1781D" w:rsidRDefault="00EE5E71" w:rsidP="00EE5E71">
            <w:pPr>
              <w:snapToGrid w:val="0"/>
              <w:rPr>
                <w:sz w:val="18"/>
                <w:szCs w:val="18"/>
              </w:rPr>
            </w:pPr>
            <w:r>
              <w:rPr>
                <w:sz w:val="18"/>
                <w:szCs w:val="18"/>
              </w:rPr>
              <w:t>Б</w:t>
            </w:r>
          </w:p>
        </w:tc>
      </w:tr>
      <w:tr w:rsidR="00EE5E71" w:rsidRPr="00A1781D" w14:paraId="4C1736CB" w14:textId="77777777" w:rsidTr="00E65B06">
        <w:tc>
          <w:tcPr>
            <w:tcW w:w="567" w:type="dxa"/>
            <w:tcBorders>
              <w:top w:val="single" w:sz="4" w:space="0" w:color="000000"/>
              <w:left w:val="single" w:sz="4" w:space="0" w:color="000000"/>
              <w:bottom w:val="single" w:sz="4" w:space="0" w:color="000000"/>
            </w:tcBorders>
            <w:shd w:val="clear" w:color="auto" w:fill="auto"/>
          </w:tcPr>
          <w:p w14:paraId="62F07A59" w14:textId="77777777" w:rsidR="00EE5E71" w:rsidRPr="00A1781D" w:rsidRDefault="00EE5E71" w:rsidP="00EE5E71">
            <w:pPr>
              <w:snapToGrid w:val="0"/>
              <w:rPr>
                <w:sz w:val="18"/>
                <w:szCs w:val="18"/>
              </w:rPr>
            </w:pPr>
            <w:r>
              <w:rPr>
                <w:sz w:val="18"/>
                <w:szCs w:val="18"/>
              </w:rPr>
              <w:t>21</w:t>
            </w:r>
          </w:p>
        </w:tc>
        <w:tc>
          <w:tcPr>
            <w:tcW w:w="833" w:type="dxa"/>
            <w:tcBorders>
              <w:top w:val="single" w:sz="4" w:space="0" w:color="000000"/>
              <w:left w:val="single" w:sz="4" w:space="0" w:color="000000"/>
              <w:bottom w:val="single" w:sz="4" w:space="0" w:color="000000"/>
            </w:tcBorders>
            <w:shd w:val="clear" w:color="auto" w:fill="auto"/>
          </w:tcPr>
          <w:p w14:paraId="3E92A131" w14:textId="77777777" w:rsidR="00EE5E71" w:rsidRPr="00A1781D" w:rsidRDefault="00EE5E71" w:rsidP="00EE5E71">
            <w:pPr>
              <w:snapToGrid w:val="0"/>
              <w:rPr>
                <w:sz w:val="18"/>
                <w:szCs w:val="18"/>
              </w:rPr>
            </w:pPr>
            <w:r w:rsidRPr="00A1781D">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1A3EAE1E" w14:textId="77777777" w:rsidR="00EE5E71" w:rsidRPr="00A1781D" w:rsidRDefault="00EE5E71" w:rsidP="00EE5E71">
            <w:pPr>
              <w:snapToGrid w:val="0"/>
              <w:rPr>
                <w:sz w:val="18"/>
                <w:szCs w:val="18"/>
              </w:rPr>
            </w:pPr>
            <w:r>
              <w:rPr>
                <w:sz w:val="18"/>
                <w:szCs w:val="18"/>
              </w:rPr>
              <w:t>820</w:t>
            </w:r>
          </w:p>
        </w:tc>
        <w:tc>
          <w:tcPr>
            <w:tcW w:w="1102" w:type="dxa"/>
            <w:tcBorders>
              <w:top w:val="single" w:sz="4" w:space="0" w:color="000000"/>
              <w:left w:val="single" w:sz="4" w:space="0" w:color="000000"/>
              <w:bottom w:val="single" w:sz="4" w:space="0" w:color="000000"/>
            </w:tcBorders>
            <w:shd w:val="clear" w:color="auto" w:fill="auto"/>
          </w:tcPr>
          <w:p w14:paraId="71AA7C27" w14:textId="77777777" w:rsidR="00EE5E71" w:rsidRPr="00A1781D" w:rsidRDefault="00EE5E71" w:rsidP="00EE5E71">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3469DA68" w14:textId="77777777" w:rsidR="00EE5E71" w:rsidRPr="00EE5E71" w:rsidRDefault="00EE5E71" w:rsidP="00EE5E71">
            <w:pPr>
              <w:snapToGrid w:val="0"/>
              <w:rPr>
                <w:sz w:val="18"/>
                <w:szCs w:val="18"/>
                <w:lang w:val="en-US"/>
              </w:rPr>
            </w:pPr>
            <w:r w:rsidRPr="00EE5E71">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5BEC9388" w14:textId="77777777" w:rsidR="00EE5E71" w:rsidRPr="009A3462" w:rsidRDefault="00EE5E71" w:rsidP="00EE5E71">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DE4BAC0" w14:textId="77777777" w:rsidR="00EE5E71" w:rsidRPr="006806D4" w:rsidRDefault="00EE5E71" w:rsidP="00EE5E71">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6ADD1244" w14:textId="21F5C5E2" w:rsidR="00EE5E71" w:rsidRPr="00A1781D" w:rsidRDefault="00EE5E71" w:rsidP="00153A3C">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820</w:t>
            </w:r>
            <w:r w:rsidRPr="00A1781D">
              <w:rPr>
                <w:sz w:val="18"/>
                <w:szCs w:val="18"/>
              </w:rPr>
              <w:t xml:space="preserve"> </w:t>
            </w:r>
            <w:r w:rsidRPr="00FA6662">
              <w:rPr>
                <w:sz w:val="18"/>
                <w:szCs w:val="18"/>
              </w:rPr>
              <w:t xml:space="preserve">&lt;&gt;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851" w:type="dxa"/>
            <w:tcBorders>
              <w:top w:val="single" w:sz="4" w:space="0" w:color="000000"/>
              <w:left w:val="single" w:sz="4" w:space="0" w:color="000000"/>
              <w:bottom w:val="single" w:sz="4" w:space="0" w:color="000000"/>
              <w:right w:val="single" w:sz="4" w:space="0" w:color="000000"/>
            </w:tcBorders>
          </w:tcPr>
          <w:p w14:paraId="3E12B596" w14:textId="77777777" w:rsidR="00EE5E71" w:rsidRPr="00A1781D" w:rsidRDefault="00EE5E71" w:rsidP="00EE5E71">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6ECD1122" w14:textId="77777777" w:rsidR="00EE5E71" w:rsidRPr="00A1781D" w:rsidRDefault="00EE5E71" w:rsidP="00EE5E71">
            <w:pPr>
              <w:snapToGrid w:val="0"/>
              <w:rPr>
                <w:sz w:val="18"/>
                <w:szCs w:val="18"/>
              </w:rPr>
            </w:pPr>
            <w:r>
              <w:rPr>
                <w:sz w:val="18"/>
                <w:szCs w:val="18"/>
              </w:rPr>
              <w:t>Б</w:t>
            </w:r>
          </w:p>
        </w:tc>
      </w:tr>
      <w:tr w:rsidR="00EE5E71" w:rsidRPr="00A1781D" w14:paraId="0D4A6963" w14:textId="77777777" w:rsidTr="00E65B06">
        <w:tc>
          <w:tcPr>
            <w:tcW w:w="567" w:type="dxa"/>
            <w:tcBorders>
              <w:top w:val="single" w:sz="4" w:space="0" w:color="000000"/>
              <w:left w:val="single" w:sz="4" w:space="0" w:color="000000"/>
              <w:bottom w:val="single" w:sz="4" w:space="0" w:color="000000"/>
            </w:tcBorders>
            <w:shd w:val="clear" w:color="auto" w:fill="auto"/>
          </w:tcPr>
          <w:p w14:paraId="319DE3E3" w14:textId="77777777" w:rsidR="00EE5E71" w:rsidRPr="00A1781D" w:rsidRDefault="00EE5E71" w:rsidP="00EE5E71">
            <w:pPr>
              <w:snapToGrid w:val="0"/>
              <w:rPr>
                <w:sz w:val="18"/>
                <w:szCs w:val="18"/>
              </w:rPr>
            </w:pPr>
            <w:r>
              <w:rPr>
                <w:sz w:val="18"/>
                <w:szCs w:val="18"/>
              </w:rPr>
              <w:t>22</w:t>
            </w:r>
          </w:p>
        </w:tc>
        <w:tc>
          <w:tcPr>
            <w:tcW w:w="833" w:type="dxa"/>
            <w:tcBorders>
              <w:top w:val="single" w:sz="4" w:space="0" w:color="000000"/>
              <w:left w:val="single" w:sz="4" w:space="0" w:color="000000"/>
              <w:bottom w:val="single" w:sz="4" w:space="0" w:color="000000"/>
            </w:tcBorders>
            <w:shd w:val="clear" w:color="auto" w:fill="auto"/>
          </w:tcPr>
          <w:p w14:paraId="113C42A6" w14:textId="77777777" w:rsidR="00EE5E71" w:rsidRPr="00A1781D" w:rsidRDefault="00EE5E71" w:rsidP="00EE5E71">
            <w:pPr>
              <w:snapToGrid w:val="0"/>
              <w:rPr>
                <w:sz w:val="18"/>
                <w:szCs w:val="18"/>
              </w:rPr>
            </w:pPr>
            <w:r w:rsidRPr="00A1781D">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4FD5A336" w14:textId="77777777" w:rsidR="00EE5E71" w:rsidRPr="00A1781D" w:rsidRDefault="00EE5E71" w:rsidP="00EE5E71">
            <w:pPr>
              <w:snapToGrid w:val="0"/>
              <w:rPr>
                <w:sz w:val="18"/>
                <w:szCs w:val="18"/>
              </w:rPr>
            </w:pPr>
            <w:r>
              <w:rPr>
                <w:sz w:val="18"/>
                <w:szCs w:val="18"/>
              </w:rPr>
              <w:t>830</w:t>
            </w:r>
          </w:p>
        </w:tc>
        <w:tc>
          <w:tcPr>
            <w:tcW w:w="1102" w:type="dxa"/>
            <w:tcBorders>
              <w:top w:val="single" w:sz="4" w:space="0" w:color="000000"/>
              <w:left w:val="single" w:sz="4" w:space="0" w:color="000000"/>
              <w:bottom w:val="single" w:sz="4" w:space="0" w:color="000000"/>
            </w:tcBorders>
            <w:shd w:val="clear" w:color="auto" w:fill="auto"/>
          </w:tcPr>
          <w:p w14:paraId="51E31E57" w14:textId="77777777" w:rsidR="00EE5E71" w:rsidRPr="00A1781D" w:rsidRDefault="00EE5E71" w:rsidP="00EE5E71">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110FD3A3" w14:textId="77777777" w:rsidR="00EE5E71" w:rsidRPr="00EE5E71" w:rsidRDefault="00EE5E71" w:rsidP="00EE5E71">
            <w:pPr>
              <w:snapToGrid w:val="0"/>
              <w:rPr>
                <w:sz w:val="18"/>
                <w:szCs w:val="18"/>
                <w:lang w:val="en-US"/>
              </w:rPr>
            </w:pPr>
            <w:r w:rsidRPr="00EE5E71">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2736DA80" w14:textId="77777777" w:rsidR="00EE5E71" w:rsidRPr="009A3462" w:rsidRDefault="00EE5E71" w:rsidP="00EE5E71">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E692282" w14:textId="77777777" w:rsidR="00EE5E71" w:rsidRPr="006806D4" w:rsidRDefault="00EE5E71" w:rsidP="00EE5E71">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225DD668" w14:textId="6CB52DBD" w:rsidR="00EE5E71" w:rsidRPr="00A1781D" w:rsidRDefault="00EE5E71" w:rsidP="00153A3C">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830</w:t>
            </w:r>
            <w:r w:rsidRPr="00A1781D">
              <w:rPr>
                <w:sz w:val="18"/>
                <w:szCs w:val="18"/>
              </w:rPr>
              <w:t xml:space="preserve"> </w:t>
            </w:r>
            <w:r w:rsidRPr="00FA6662">
              <w:rPr>
                <w:sz w:val="18"/>
                <w:szCs w:val="18"/>
              </w:rPr>
              <w:t xml:space="preserve">&lt;&gt;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851" w:type="dxa"/>
            <w:tcBorders>
              <w:top w:val="single" w:sz="4" w:space="0" w:color="000000"/>
              <w:left w:val="single" w:sz="4" w:space="0" w:color="000000"/>
              <w:bottom w:val="single" w:sz="4" w:space="0" w:color="000000"/>
              <w:right w:val="single" w:sz="4" w:space="0" w:color="000000"/>
            </w:tcBorders>
          </w:tcPr>
          <w:p w14:paraId="04F70CF5" w14:textId="77777777" w:rsidR="00EE5E71" w:rsidRPr="00A1781D" w:rsidRDefault="00EE5E71" w:rsidP="00EE5E71">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14B8B6D3" w14:textId="77777777" w:rsidR="00EE5E71" w:rsidRPr="00A1781D" w:rsidRDefault="00EE5E71" w:rsidP="00EE5E71">
            <w:pPr>
              <w:snapToGrid w:val="0"/>
              <w:rPr>
                <w:sz w:val="18"/>
                <w:szCs w:val="18"/>
              </w:rPr>
            </w:pPr>
            <w:r>
              <w:rPr>
                <w:sz w:val="18"/>
                <w:szCs w:val="18"/>
              </w:rPr>
              <w:t>Б</w:t>
            </w:r>
          </w:p>
        </w:tc>
      </w:tr>
      <w:tr w:rsidR="00EE5E71" w:rsidRPr="00A1781D" w14:paraId="59F73A5D" w14:textId="77777777" w:rsidTr="00E65B06">
        <w:tc>
          <w:tcPr>
            <w:tcW w:w="567" w:type="dxa"/>
            <w:tcBorders>
              <w:top w:val="single" w:sz="4" w:space="0" w:color="000000"/>
              <w:left w:val="single" w:sz="4" w:space="0" w:color="000000"/>
              <w:bottom w:val="single" w:sz="4" w:space="0" w:color="000000"/>
            </w:tcBorders>
            <w:shd w:val="clear" w:color="auto" w:fill="auto"/>
          </w:tcPr>
          <w:p w14:paraId="7AB9BF4C" w14:textId="77777777" w:rsidR="00EE5E71" w:rsidRPr="00A1781D" w:rsidRDefault="00EE5E71" w:rsidP="00EE5E71">
            <w:pPr>
              <w:snapToGrid w:val="0"/>
              <w:rPr>
                <w:sz w:val="18"/>
                <w:szCs w:val="18"/>
              </w:rPr>
            </w:pPr>
            <w:r>
              <w:rPr>
                <w:sz w:val="18"/>
                <w:szCs w:val="18"/>
              </w:rPr>
              <w:t>23</w:t>
            </w:r>
          </w:p>
        </w:tc>
        <w:tc>
          <w:tcPr>
            <w:tcW w:w="833" w:type="dxa"/>
            <w:tcBorders>
              <w:top w:val="single" w:sz="4" w:space="0" w:color="000000"/>
              <w:left w:val="single" w:sz="4" w:space="0" w:color="000000"/>
              <w:bottom w:val="single" w:sz="4" w:space="0" w:color="000000"/>
            </w:tcBorders>
            <w:shd w:val="clear" w:color="auto" w:fill="auto"/>
          </w:tcPr>
          <w:p w14:paraId="42ECB9A0" w14:textId="77777777" w:rsidR="00EE5E71" w:rsidRPr="00A1781D" w:rsidRDefault="00EE5E71" w:rsidP="00EE5E71">
            <w:pPr>
              <w:snapToGrid w:val="0"/>
              <w:rPr>
                <w:sz w:val="18"/>
                <w:szCs w:val="18"/>
              </w:rPr>
            </w:pPr>
            <w:r w:rsidRPr="00A1781D">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0E9A0213" w14:textId="77777777" w:rsidR="00EE5E71" w:rsidRPr="00A1781D" w:rsidRDefault="00EE5E71" w:rsidP="00EE5E71">
            <w:pPr>
              <w:snapToGrid w:val="0"/>
              <w:rPr>
                <w:sz w:val="18"/>
                <w:szCs w:val="18"/>
              </w:rPr>
            </w:pPr>
            <w:r>
              <w:rPr>
                <w:sz w:val="18"/>
                <w:szCs w:val="18"/>
              </w:rPr>
              <w:t>850</w:t>
            </w:r>
          </w:p>
        </w:tc>
        <w:tc>
          <w:tcPr>
            <w:tcW w:w="1102" w:type="dxa"/>
            <w:tcBorders>
              <w:top w:val="single" w:sz="4" w:space="0" w:color="000000"/>
              <w:left w:val="single" w:sz="4" w:space="0" w:color="000000"/>
              <w:bottom w:val="single" w:sz="4" w:space="0" w:color="000000"/>
            </w:tcBorders>
            <w:shd w:val="clear" w:color="auto" w:fill="auto"/>
          </w:tcPr>
          <w:p w14:paraId="454E494D" w14:textId="77777777" w:rsidR="00EE5E71" w:rsidRPr="00A1781D" w:rsidRDefault="00EE5E71" w:rsidP="00EE5E71">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675EE3DD" w14:textId="77777777" w:rsidR="00EE5E71" w:rsidRPr="00EE5E71" w:rsidRDefault="00EE5E71" w:rsidP="00EE5E71">
            <w:pPr>
              <w:snapToGrid w:val="0"/>
              <w:rPr>
                <w:sz w:val="18"/>
                <w:szCs w:val="18"/>
                <w:lang w:val="en-US"/>
              </w:rPr>
            </w:pPr>
            <w:r w:rsidRPr="00EE5E71">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3E588DC5" w14:textId="77777777" w:rsidR="00EE5E71" w:rsidRPr="009A3462" w:rsidRDefault="00EE5E71" w:rsidP="00EE5E71">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66439B67" w14:textId="77777777" w:rsidR="00EE5E71" w:rsidRPr="006806D4" w:rsidRDefault="00EE5E71" w:rsidP="00EE5E71">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4AAD9A48" w14:textId="7DA8A62A" w:rsidR="00EE5E71" w:rsidRPr="00A1781D" w:rsidRDefault="00EE5E71" w:rsidP="00153A3C">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850</w:t>
            </w:r>
            <w:r w:rsidRPr="00FA6662">
              <w:rPr>
                <w:sz w:val="18"/>
                <w:szCs w:val="18"/>
              </w:rPr>
              <w:t xml:space="preserve"> &lt;&gt;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851" w:type="dxa"/>
            <w:tcBorders>
              <w:top w:val="single" w:sz="4" w:space="0" w:color="000000"/>
              <w:left w:val="single" w:sz="4" w:space="0" w:color="000000"/>
              <w:bottom w:val="single" w:sz="4" w:space="0" w:color="000000"/>
              <w:right w:val="single" w:sz="4" w:space="0" w:color="000000"/>
            </w:tcBorders>
          </w:tcPr>
          <w:p w14:paraId="01048A29" w14:textId="77777777" w:rsidR="00EE5E71" w:rsidRPr="00A1781D" w:rsidRDefault="00EE5E71" w:rsidP="00EE5E71">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2634FDBE" w14:textId="77777777" w:rsidR="00EE5E71" w:rsidRPr="00A1781D" w:rsidRDefault="00EE5E71" w:rsidP="00EE5E71">
            <w:pPr>
              <w:snapToGrid w:val="0"/>
              <w:rPr>
                <w:sz w:val="18"/>
                <w:szCs w:val="18"/>
              </w:rPr>
            </w:pPr>
            <w:r>
              <w:rPr>
                <w:sz w:val="18"/>
                <w:szCs w:val="18"/>
              </w:rPr>
              <w:t>Б</w:t>
            </w:r>
          </w:p>
        </w:tc>
      </w:tr>
      <w:tr w:rsidR="00EE5E71" w:rsidRPr="00A1781D" w14:paraId="01A0AF28" w14:textId="77777777" w:rsidTr="00E65B06">
        <w:tc>
          <w:tcPr>
            <w:tcW w:w="567" w:type="dxa"/>
            <w:tcBorders>
              <w:top w:val="single" w:sz="4" w:space="0" w:color="000000"/>
              <w:left w:val="single" w:sz="4" w:space="0" w:color="000000"/>
              <w:bottom w:val="single" w:sz="4" w:space="0" w:color="000000"/>
            </w:tcBorders>
            <w:shd w:val="clear" w:color="auto" w:fill="auto"/>
          </w:tcPr>
          <w:p w14:paraId="7C86ED0B" w14:textId="77777777" w:rsidR="00EE5E71" w:rsidRPr="00A1781D" w:rsidRDefault="00EE5E71" w:rsidP="00EE5E71">
            <w:pPr>
              <w:snapToGrid w:val="0"/>
              <w:rPr>
                <w:sz w:val="18"/>
                <w:szCs w:val="18"/>
              </w:rPr>
            </w:pPr>
            <w:r>
              <w:rPr>
                <w:sz w:val="18"/>
                <w:szCs w:val="18"/>
              </w:rPr>
              <w:t>24</w:t>
            </w:r>
          </w:p>
        </w:tc>
        <w:tc>
          <w:tcPr>
            <w:tcW w:w="833" w:type="dxa"/>
            <w:tcBorders>
              <w:top w:val="single" w:sz="4" w:space="0" w:color="000000"/>
              <w:left w:val="single" w:sz="4" w:space="0" w:color="000000"/>
              <w:bottom w:val="single" w:sz="4" w:space="0" w:color="000000"/>
            </w:tcBorders>
            <w:shd w:val="clear" w:color="auto" w:fill="auto"/>
          </w:tcPr>
          <w:p w14:paraId="5F40ACB1" w14:textId="77777777" w:rsidR="00EE5E71" w:rsidRPr="00A1781D" w:rsidRDefault="00EE5E71" w:rsidP="00EE5E71">
            <w:pPr>
              <w:snapToGrid w:val="0"/>
              <w:rPr>
                <w:sz w:val="18"/>
                <w:szCs w:val="18"/>
              </w:rPr>
            </w:pPr>
            <w:r w:rsidRPr="00A1781D">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4F2DD924" w14:textId="77777777" w:rsidR="00EE5E71" w:rsidRPr="00A1781D" w:rsidRDefault="00EE5E71" w:rsidP="00EE5E71">
            <w:pPr>
              <w:snapToGrid w:val="0"/>
              <w:rPr>
                <w:sz w:val="18"/>
                <w:szCs w:val="18"/>
              </w:rPr>
            </w:pPr>
            <w:r>
              <w:rPr>
                <w:sz w:val="18"/>
                <w:szCs w:val="18"/>
              </w:rPr>
              <w:t>840</w:t>
            </w:r>
          </w:p>
        </w:tc>
        <w:tc>
          <w:tcPr>
            <w:tcW w:w="1102" w:type="dxa"/>
            <w:tcBorders>
              <w:top w:val="single" w:sz="4" w:space="0" w:color="000000"/>
              <w:left w:val="single" w:sz="4" w:space="0" w:color="000000"/>
              <w:bottom w:val="single" w:sz="4" w:space="0" w:color="000000"/>
            </w:tcBorders>
            <w:shd w:val="clear" w:color="auto" w:fill="auto"/>
          </w:tcPr>
          <w:p w14:paraId="2CF027ED" w14:textId="77777777" w:rsidR="00EE5E71" w:rsidRPr="00A1781D" w:rsidRDefault="00EE5E71" w:rsidP="00EE5E71">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14386D84" w14:textId="77777777" w:rsidR="00EE5E71" w:rsidRPr="00EE5E71" w:rsidRDefault="00EE5E71" w:rsidP="00EE5E71">
            <w:pPr>
              <w:snapToGrid w:val="0"/>
              <w:rPr>
                <w:sz w:val="18"/>
                <w:szCs w:val="18"/>
                <w:lang w:val="en-US"/>
              </w:rPr>
            </w:pPr>
            <w:r w:rsidRPr="00EE5E71">
              <w:rPr>
                <w:sz w:val="18"/>
                <w:szCs w:val="18"/>
                <w:lang w:val="en-US"/>
              </w:rPr>
              <w:t>=</w:t>
            </w:r>
          </w:p>
        </w:tc>
        <w:tc>
          <w:tcPr>
            <w:tcW w:w="1921" w:type="dxa"/>
            <w:tcBorders>
              <w:top w:val="single" w:sz="4" w:space="0" w:color="000000"/>
              <w:left w:val="single" w:sz="4" w:space="0" w:color="000000"/>
              <w:bottom w:val="single" w:sz="4" w:space="0" w:color="000000"/>
            </w:tcBorders>
            <w:shd w:val="clear" w:color="auto" w:fill="auto"/>
          </w:tcPr>
          <w:p w14:paraId="53CE2031" w14:textId="77777777" w:rsidR="00EE5E71" w:rsidRPr="009A3462" w:rsidRDefault="00EE5E71" w:rsidP="00EE5E71">
            <w:pPr>
              <w:snapToGrid w:val="0"/>
              <w:rPr>
                <w:sz w:val="18"/>
                <w:szCs w:val="18"/>
              </w:rPr>
            </w:pPr>
            <w:r>
              <w:rPr>
                <w:sz w:val="18"/>
                <w:szCs w:val="18"/>
              </w:rPr>
              <w:t>860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5B5DD55" w14:textId="77777777" w:rsidR="00EE5E71" w:rsidRPr="006806D4" w:rsidRDefault="00EE5E71" w:rsidP="00EE5E71">
            <w:pPr>
              <w:snapToGrid w:val="0"/>
              <w:rPr>
                <w:sz w:val="18"/>
                <w:szCs w:val="18"/>
              </w:rPr>
            </w:pPr>
            <w:r w:rsidRPr="006806D4">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4CF8BE13" w14:textId="44712006" w:rsidR="00EE5E71" w:rsidRPr="00A1781D" w:rsidRDefault="00EE5E71" w:rsidP="00EE5E71">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840</w:t>
            </w:r>
            <w:r w:rsidRPr="00A1781D">
              <w:rPr>
                <w:sz w:val="18"/>
                <w:szCs w:val="18"/>
              </w:rPr>
              <w:t xml:space="preserve"> </w:t>
            </w:r>
            <w:r>
              <w:rPr>
                <w:sz w:val="18"/>
                <w:szCs w:val="18"/>
              </w:rPr>
              <w:t>не соответствуют показателям строки</w:t>
            </w:r>
            <w:r w:rsidRPr="00A1781D">
              <w:rPr>
                <w:sz w:val="18"/>
                <w:szCs w:val="18"/>
              </w:rPr>
              <w:t xml:space="preserve"> </w:t>
            </w:r>
            <w:r>
              <w:rPr>
                <w:sz w:val="18"/>
                <w:szCs w:val="18"/>
              </w:rPr>
              <w:t xml:space="preserve">860 по соответствующим графам </w:t>
            </w:r>
            <w:r w:rsidR="00ED0B50" w:rsidRPr="00651D83">
              <w:rPr>
                <w:sz w:val="18"/>
                <w:szCs w:val="18"/>
              </w:rPr>
              <w:t>–</w:t>
            </w:r>
            <w:r w:rsidRPr="00A1781D">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7DA0C194" w14:textId="77777777" w:rsidR="00EE5E71" w:rsidRPr="00A1781D" w:rsidRDefault="00EE5E71" w:rsidP="00EE5E71">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1B2F5370" w14:textId="77777777" w:rsidR="00EE5E71" w:rsidRPr="00A1781D" w:rsidRDefault="00EE5E71" w:rsidP="00EE5E71">
            <w:pPr>
              <w:snapToGrid w:val="0"/>
              <w:rPr>
                <w:sz w:val="18"/>
                <w:szCs w:val="18"/>
              </w:rPr>
            </w:pPr>
            <w:r>
              <w:rPr>
                <w:sz w:val="18"/>
                <w:szCs w:val="18"/>
              </w:rPr>
              <w:t>Б</w:t>
            </w:r>
          </w:p>
        </w:tc>
      </w:tr>
      <w:tr w:rsidR="00572618" w:rsidRPr="00B92096" w14:paraId="1ECF4D1F" w14:textId="77777777" w:rsidTr="00572618">
        <w:tc>
          <w:tcPr>
            <w:tcW w:w="567" w:type="dxa"/>
            <w:tcBorders>
              <w:top w:val="single" w:sz="4" w:space="0" w:color="000000"/>
              <w:left w:val="single" w:sz="4" w:space="0" w:color="000000"/>
              <w:bottom w:val="single" w:sz="4" w:space="0" w:color="000000"/>
            </w:tcBorders>
            <w:shd w:val="clear" w:color="auto" w:fill="auto"/>
          </w:tcPr>
          <w:p w14:paraId="0C6C3F3E" w14:textId="77777777" w:rsidR="00572618" w:rsidRPr="00651D83" w:rsidRDefault="00572618" w:rsidP="00D4666D">
            <w:pPr>
              <w:snapToGrid w:val="0"/>
              <w:rPr>
                <w:sz w:val="18"/>
                <w:szCs w:val="18"/>
              </w:rPr>
            </w:pPr>
            <w:r>
              <w:rPr>
                <w:sz w:val="18"/>
                <w:szCs w:val="18"/>
              </w:rPr>
              <w:t>25</w:t>
            </w:r>
          </w:p>
        </w:tc>
        <w:tc>
          <w:tcPr>
            <w:tcW w:w="833" w:type="dxa"/>
            <w:tcBorders>
              <w:top w:val="single" w:sz="4" w:space="0" w:color="000000"/>
              <w:left w:val="single" w:sz="4" w:space="0" w:color="000000"/>
              <w:bottom w:val="single" w:sz="4" w:space="0" w:color="000000"/>
            </w:tcBorders>
            <w:shd w:val="clear" w:color="auto" w:fill="auto"/>
          </w:tcPr>
          <w:p w14:paraId="2FC2D95C" w14:textId="77777777" w:rsidR="00572618" w:rsidRPr="00651D83" w:rsidRDefault="00572618" w:rsidP="00D4666D">
            <w:pPr>
              <w:snapToGrid w:val="0"/>
              <w:rPr>
                <w:sz w:val="18"/>
                <w:szCs w:val="18"/>
              </w:rPr>
            </w:pPr>
            <w:r>
              <w:rPr>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6119675D" w14:textId="77777777" w:rsidR="00572618" w:rsidRPr="00651D83" w:rsidRDefault="00572618" w:rsidP="00D4666D">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269F412D" w14:textId="77777777" w:rsidR="00572618" w:rsidRPr="00651D83" w:rsidRDefault="00572618" w:rsidP="00D4666D">
            <w:pPr>
              <w:snapToGrid w:val="0"/>
              <w:rPr>
                <w:sz w:val="18"/>
                <w:szCs w:val="18"/>
              </w:rPr>
            </w:pPr>
            <w:r>
              <w:rPr>
                <w:sz w:val="18"/>
                <w:szCs w:val="18"/>
              </w:rPr>
              <w:t>4,5,6,7,8,9</w:t>
            </w:r>
          </w:p>
        </w:tc>
        <w:tc>
          <w:tcPr>
            <w:tcW w:w="736" w:type="dxa"/>
            <w:tcBorders>
              <w:top w:val="single" w:sz="4" w:space="0" w:color="000000"/>
              <w:left w:val="single" w:sz="4" w:space="0" w:color="000000"/>
              <w:bottom w:val="single" w:sz="4" w:space="0" w:color="000000"/>
            </w:tcBorders>
            <w:shd w:val="clear" w:color="auto" w:fill="auto"/>
          </w:tcPr>
          <w:p w14:paraId="46942A2C" w14:textId="77777777" w:rsidR="00572618" w:rsidRPr="00651D83" w:rsidRDefault="00572618" w:rsidP="00D4666D">
            <w:pPr>
              <w:snapToGrid w:val="0"/>
              <w:rPr>
                <w:sz w:val="18"/>
                <w:szCs w:val="18"/>
                <w:lang w:val="en-US"/>
              </w:rPr>
            </w:pPr>
            <w:r w:rsidRPr="00651D83">
              <w:rPr>
                <w:sz w:val="18"/>
                <w:szCs w:val="18"/>
                <w:lang w:val="en-US"/>
              </w:rPr>
              <w:t>&gt;</w:t>
            </w:r>
            <w:r w:rsidRPr="00572618">
              <w:rPr>
                <w:sz w:val="18"/>
                <w:szCs w:val="18"/>
                <w:lang w:val="en-US"/>
              </w:rPr>
              <w:t>=</w:t>
            </w:r>
            <w:r w:rsidRPr="00651D83">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3D22B71F" w14:textId="77777777" w:rsidR="00572618" w:rsidRPr="00572618" w:rsidRDefault="00572618" w:rsidP="00D4666D">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7D7F1A1" w14:textId="77777777" w:rsidR="00572618" w:rsidRPr="00572618" w:rsidRDefault="00572618" w:rsidP="00D4666D">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325DB7BB" w14:textId="77777777" w:rsidR="00572618" w:rsidRPr="00651D83" w:rsidRDefault="00572618" w:rsidP="00D4666D">
            <w:pPr>
              <w:snapToGrid w:val="0"/>
              <w:rPr>
                <w:sz w:val="18"/>
                <w:szCs w:val="18"/>
              </w:rPr>
            </w:pPr>
            <w:r w:rsidRPr="00651D83">
              <w:rPr>
                <w:sz w:val="18"/>
                <w:szCs w:val="18"/>
              </w:rPr>
              <w:t>Показател</w:t>
            </w:r>
            <w:r>
              <w:rPr>
                <w:sz w:val="18"/>
                <w:szCs w:val="18"/>
              </w:rPr>
              <w:t>и по графам 4-9 в отрицательном значении недопустимы</w:t>
            </w:r>
          </w:p>
        </w:tc>
        <w:tc>
          <w:tcPr>
            <w:tcW w:w="851" w:type="dxa"/>
            <w:tcBorders>
              <w:top w:val="single" w:sz="4" w:space="0" w:color="000000"/>
              <w:left w:val="single" w:sz="4" w:space="0" w:color="000000"/>
              <w:bottom w:val="single" w:sz="4" w:space="0" w:color="000000"/>
              <w:right w:val="single" w:sz="4" w:space="0" w:color="000000"/>
            </w:tcBorders>
          </w:tcPr>
          <w:p w14:paraId="505E5FB8" w14:textId="77777777" w:rsidR="00572618" w:rsidRPr="00651D83" w:rsidRDefault="00572618" w:rsidP="00D4666D">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4F8AE711" w14:textId="77777777" w:rsidR="00572618" w:rsidRPr="00651D83" w:rsidRDefault="00572618" w:rsidP="00D4666D">
            <w:pPr>
              <w:snapToGrid w:val="0"/>
              <w:rPr>
                <w:sz w:val="18"/>
                <w:szCs w:val="18"/>
              </w:rPr>
            </w:pPr>
            <w:r>
              <w:rPr>
                <w:sz w:val="18"/>
                <w:szCs w:val="18"/>
              </w:rPr>
              <w:t>Б</w:t>
            </w:r>
          </w:p>
        </w:tc>
      </w:tr>
    </w:tbl>
    <w:p w14:paraId="11CE5EDA" w14:textId="77777777" w:rsidR="00531719" w:rsidRPr="00B92096" w:rsidRDefault="00531719" w:rsidP="00094D8C">
      <w:pPr>
        <w:rPr>
          <w:b/>
        </w:rPr>
      </w:pPr>
    </w:p>
    <w:p w14:paraId="35199AB3" w14:textId="458565B6" w:rsidR="008D3FC0" w:rsidRDefault="00094D8C" w:rsidP="008D3FC0">
      <w:pPr>
        <w:outlineLvl w:val="0"/>
        <w:rPr>
          <w:b/>
        </w:rPr>
      </w:pPr>
      <w:bookmarkStart w:id="43" w:name="_Toc216972913"/>
      <w:bookmarkEnd w:id="41"/>
      <w:r>
        <w:rPr>
          <w:b/>
        </w:rPr>
        <w:t>4</w:t>
      </w:r>
      <w:r w:rsidR="008D3FC0" w:rsidRPr="00B92096">
        <w:rPr>
          <w:b/>
        </w:rPr>
        <w:t>. Контрольные соотношения для внутридокументного контроля ф. 0503738</w:t>
      </w:r>
      <w:r w:rsidR="008D3FC0">
        <w:rPr>
          <w:b/>
        </w:rPr>
        <w:t>-НП</w:t>
      </w:r>
      <w:r w:rsidR="008D3FC0" w:rsidRPr="00B92096">
        <w:rPr>
          <w:b/>
        </w:rPr>
        <w:t xml:space="preserve"> «Отчет о принятых учреждением обязательствах</w:t>
      </w:r>
      <w:r w:rsidR="008D3FC0">
        <w:rPr>
          <w:b/>
        </w:rPr>
        <w:t xml:space="preserve"> по национальным проектам</w:t>
      </w:r>
      <w:r w:rsidR="008D3FC0" w:rsidRPr="00B92096">
        <w:rPr>
          <w:b/>
        </w:rPr>
        <w:t>».</w:t>
      </w:r>
      <w:bookmarkEnd w:id="43"/>
    </w:p>
    <w:p w14:paraId="3250A623" w14:textId="77777777" w:rsidR="00B21C0C" w:rsidRDefault="00B21C0C" w:rsidP="00094D8C">
      <w:pPr>
        <w:rPr>
          <w:b/>
        </w:rPr>
      </w:pPr>
    </w:p>
    <w:p w14:paraId="5B024FC6" w14:textId="1924350D" w:rsidR="00F51F58" w:rsidRPr="001F0047" w:rsidRDefault="00B21C0C" w:rsidP="00094D8C">
      <w:pPr>
        <w:rPr>
          <w:rFonts w:eastAsia="Arial"/>
          <w:bCs/>
          <w:sz w:val="18"/>
          <w:szCs w:val="18"/>
        </w:rPr>
      </w:pPr>
      <w:r>
        <w:rPr>
          <w:rFonts w:eastAsia="Arial"/>
          <w:b/>
          <w:bCs/>
          <w:sz w:val="18"/>
          <w:szCs w:val="18"/>
        </w:rPr>
        <w:t xml:space="preserve">Форматный контроль - </w:t>
      </w:r>
      <w:r w:rsidR="00F51F58" w:rsidRPr="00F51F58">
        <w:rPr>
          <w:rFonts w:eastAsia="Arial"/>
          <w:bCs/>
          <w:sz w:val="18"/>
          <w:szCs w:val="18"/>
        </w:rPr>
        <w:t>Допускается отражение показателей в разделе 3, содержащего данные о принятии и исполнении получателями бюджетных средств бюджетных обязательств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r w:rsidR="00ED0B50" w:rsidRPr="00F51F58">
        <w:rPr>
          <w:rFonts w:eastAsia="Arial"/>
          <w:bCs/>
          <w:sz w:val="18"/>
          <w:szCs w:val="18"/>
        </w:rPr>
        <w:t>)</w:t>
      </w:r>
      <w:r w:rsidR="00ED0B50">
        <w:rPr>
          <w:rFonts w:eastAsia="Arial"/>
          <w:bCs/>
          <w:sz w:val="18"/>
          <w:szCs w:val="18"/>
        </w:rPr>
        <w:t xml:space="preserve"> в соответствии</w:t>
      </w:r>
      <w:r w:rsidR="00ED0B50" w:rsidRPr="00F51F58">
        <w:rPr>
          <w:rFonts w:eastAsia="Arial"/>
          <w:bCs/>
          <w:sz w:val="18"/>
          <w:szCs w:val="18"/>
        </w:rPr>
        <w:t xml:space="preserve"> </w:t>
      </w:r>
      <w:r w:rsidR="00ED0B50" w:rsidRPr="00ED0B50">
        <w:rPr>
          <w:rFonts w:eastAsia="Arial"/>
          <w:bCs/>
          <w:sz w:val="18"/>
          <w:szCs w:val="18"/>
        </w:rPr>
        <w:t>с указаниями о порядке применения кодов бюджетной классификации</w:t>
      </w:r>
      <w:r w:rsidR="005864E3">
        <w:rPr>
          <w:rFonts w:eastAsia="Arial"/>
          <w:bCs/>
          <w:sz w:val="18"/>
          <w:szCs w:val="18"/>
        </w:rPr>
        <w:t xml:space="preserve"> на плановые периоды</w:t>
      </w:r>
      <w:r w:rsidR="00F51F58" w:rsidRPr="001F0047">
        <w:rPr>
          <w:rFonts w:eastAsia="Arial"/>
          <w:bCs/>
          <w:sz w:val="18"/>
          <w:szCs w:val="18"/>
        </w:rPr>
        <w:t xml:space="preserve"> (коды бюджетной классификации, содержащие в соответствующих разрядах коды разделов, подразделов, коды основных мероприятий и направлений расходов целевых статей расходов на реализацию национальных проектов (программ), а также комплексного плана модернизации и расширения магистральной инфраструктуры (региональных проектов в составе национальных проектов), коды видов расходов классификации расходов бюджетов Российской Федерации в структуре XX XX 000 XX XXXXX XXX) </w:t>
      </w:r>
    </w:p>
    <w:p w14:paraId="02BB4E94" w14:textId="77777777" w:rsidR="00B21C0C" w:rsidRDefault="00B21C0C" w:rsidP="00094D8C">
      <w:pPr>
        <w:rPr>
          <w:szCs w:val="28"/>
        </w:rPr>
      </w:pPr>
    </w:p>
    <w:p w14:paraId="66C2299A" w14:textId="686BCC83" w:rsidR="00B21C0C" w:rsidRDefault="004A5A82" w:rsidP="00094D8C">
      <w:r w:rsidRPr="004A5A82">
        <w:t>От</w:t>
      </w:r>
      <w:r>
        <w:t xml:space="preserve">ражение в </w:t>
      </w:r>
      <w:ins w:id="44" w:author="Зайцев Павел Борисович" w:date="2025-12-18T17:55:00Z">
        <w:r w:rsidR="00994567">
          <w:t xml:space="preserve">разделе 1 </w:t>
        </w:r>
      </w:ins>
      <w:r>
        <w:t>ф. 0503738</w:t>
      </w:r>
      <w:ins w:id="45" w:author="Зайцев Павел Борисович" w:date="2025-12-18T17:55:00Z">
        <w:r w:rsidR="00994567">
          <w:t>-НП</w:t>
        </w:r>
      </w:ins>
      <w:r>
        <w:t xml:space="preserve"> КВР, отличных от 111,112, 113, 119, 131, 133, 134, 139, 221, 223, 224, 225, 241, 243, 244, 245, 246, 247, 321, 323, 340, 350, 360, 406, 407, 613, 623, 634, 814, 831, 832, 851, 852, 853, 861, 862, 863, 880, недопустимо</w:t>
      </w:r>
    </w:p>
    <w:p w14:paraId="5F12D1F5" w14:textId="1B9C42F1" w:rsidR="00994567" w:rsidRDefault="00994567" w:rsidP="00994567">
      <w:pPr>
        <w:rPr>
          <w:ins w:id="46" w:author="Зайцев Павел Борисович" w:date="2025-12-18T17:55:00Z"/>
        </w:rPr>
      </w:pPr>
      <w:ins w:id="47" w:author="Зайцев Павел Борисович" w:date="2025-12-18T17:55:00Z">
        <w:r w:rsidRPr="004A5A82">
          <w:lastRenderedPageBreak/>
          <w:t>От</w:t>
        </w:r>
        <w:r>
          <w:t xml:space="preserve">ражение в разделе </w:t>
        </w:r>
      </w:ins>
      <w:ins w:id="48" w:author="Зайцев Павел Борисович" w:date="2025-12-18T17:56:00Z">
        <w:r>
          <w:t>3</w:t>
        </w:r>
      </w:ins>
      <w:ins w:id="49" w:author="Зайцев Павел Борисович" w:date="2025-12-18T17:55:00Z">
        <w:r>
          <w:t xml:space="preserve"> ф. 0503738-НП КВР, отличных от 111,112, 113, 119, 131, 133, 134, 139, 221, 223, 224, 225, 241, 243, 244, 245, 246, 247, 248, 321, 323, 340, 350, 360, 406, 407,</w:t>
        </w:r>
      </w:ins>
      <w:ins w:id="50" w:author="Зайцев Павел Борисович" w:date="2025-12-18T17:56:00Z">
        <w:r>
          <w:t xml:space="preserve"> 408,</w:t>
        </w:r>
      </w:ins>
      <w:ins w:id="51" w:author="Зайцев Павел Борисович" w:date="2025-12-18T17:55:00Z">
        <w:r>
          <w:t xml:space="preserve"> 613, 623, 634, 814, 831, 832, 851, 852, 853, 861, 862, 863, 880, недопустимо</w:t>
        </w:r>
      </w:ins>
    </w:p>
    <w:p w14:paraId="74DCB07C" w14:textId="77777777" w:rsidR="004A5A82" w:rsidRDefault="004A5A82" w:rsidP="00094D8C">
      <w:pPr>
        <w:rPr>
          <w:szCs w:val="28"/>
        </w:rPr>
      </w:pPr>
    </w:p>
    <w:p w14:paraId="41C2EEBC" w14:textId="77777777" w:rsidR="00B21C0C" w:rsidRPr="00094D8C" w:rsidRDefault="00B21C0C" w:rsidP="00B21C0C">
      <w:pPr>
        <w:autoSpaceDE w:val="0"/>
        <w:spacing w:line="102" w:lineRule="atLeast"/>
        <w:jc w:val="both"/>
        <w:rPr>
          <w:rFonts w:eastAsia="Arial"/>
          <w:b/>
          <w:sz w:val="18"/>
          <w:szCs w:val="18"/>
        </w:rPr>
      </w:pPr>
      <w:r w:rsidRPr="00094D8C">
        <w:rPr>
          <w:rFonts w:eastAsia="Arial"/>
          <w:b/>
          <w:sz w:val="18"/>
          <w:szCs w:val="18"/>
          <w:u w:val="single"/>
        </w:rPr>
        <w:t>Контрольные соотношения для внутридокументного контроля</w:t>
      </w:r>
    </w:p>
    <w:p w14:paraId="6E4D8174" w14:textId="77777777" w:rsidR="00B21C0C" w:rsidRPr="00FA6662" w:rsidRDefault="00B21C0C" w:rsidP="00094D8C">
      <w:pPr>
        <w:rPr>
          <w:rFonts w:eastAsia="Arial"/>
          <w:b/>
          <w:bCs/>
          <w:sz w:val="12"/>
          <w:szCs w:val="18"/>
        </w:rPr>
      </w:pPr>
    </w:p>
    <w:tbl>
      <w:tblPr>
        <w:tblW w:w="10632" w:type="dxa"/>
        <w:tblInd w:w="108" w:type="dxa"/>
        <w:tblLayout w:type="fixed"/>
        <w:tblLook w:val="0000" w:firstRow="0" w:lastRow="0" w:firstColumn="0" w:lastColumn="0" w:noHBand="0" w:noVBand="0"/>
      </w:tblPr>
      <w:tblGrid>
        <w:gridCol w:w="600"/>
        <w:gridCol w:w="800"/>
        <w:gridCol w:w="900"/>
        <w:gridCol w:w="1102"/>
        <w:gridCol w:w="736"/>
        <w:gridCol w:w="1921"/>
        <w:gridCol w:w="993"/>
        <w:gridCol w:w="1984"/>
        <w:gridCol w:w="851"/>
        <w:gridCol w:w="745"/>
      </w:tblGrid>
      <w:tr w:rsidR="0066270A" w:rsidRPr="00B92096" w14:paraId="182C6DA2" w14:textId="77777777" w:rsidTr="0066270A">
        <w:trPr>
          <w:trHeight w:val="658"/>
          <w:tblHeader/>
        </w:trPr>
        <w:tc>
          <w:tcPr>
            <w:tcW w:w="600" w:type="dxa"/>
            <w:tcBorders>
              <w:top w:val="single" w:sz="4" w:space="0" w:color="000000"/>
              <w:left w:val="single" w:sz="4" w:space="0" w:color="000000"/>
              <w:bottom w:val="single" w:sz="4" w:space="0" w:color="000000"/>
            </w:tcBorders>
            <w:shd w:val="clear" w:color="auto" w:fill="auto"/>
          </w:tcPr>
          <w:p w14:paraId="2E6C3335" w14:textId="77777777" w:rsidR="0066270A" w:rsidRPr="00651D83" w:rsidRDefault="0066270A" w:rsidP="0066270A">
            <w:pPr>
              <w:snapToGrid w:val="0"/>
              <w:jc w:val="center"/>
              <w:rPr>
                <w:sz w:val="18"/>
                <w:szCs w:val="18"/>
              </w:rPr>
            </w:pPr>
            <w:r w:rsidRPr="00651D83">
              <w:rPr>
                <w:sz w:val="18"/>
                <w:szCs w:val="18"/>
              </w:rPr>
              <w:t>№ п/п</w:t>
            </w:r>
          </w:p>
        </w:tc>
        <w:tc>
          <w:tcPr>
            <w:tcW w:w="800" w:type="dxa"/>
            <w:tcBorders>
              <w:top w:val="single" w:sz="4" w:space="0" w:color="000000"/>
              <w:left w:val="single" w:sz="4" w:space="0" w:color="000000"/>
              <w:bottom w:val="single" w:sz="4" w:space="0" w:color="000000"/>
            </w:tcBorders>
            <w:shd w:val="clear" w:color="auto" w:fill="auto"/>
          </w:tcPr>
          <w:p w14:paraId="07F539AC" w14:textId="77777777" w:rsidR="0066270A" w:rsidRPr="00651D83" w:rsidRDefault="0066270A" w:rsidP="0066270A">
            <w:pPr>
              <w:snapToGrid w:val="0"/>
              <w:jc w:val="center"/>
              <w:rPr>
                <w:sz w:val="18"/>
                <w:szCs w:val="18"/>
              </w:rPr>
            </w:pPr>
            <w:r w:rsidRPr="00651D83">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14:paraId="65B21E8D" w14:textId="77777777" w:rsidR="0066270A" w:rsidRPr="00651D83" w:rsidRDefault="0066270A" w:rsidP="0066270A">
            <w:pPr>
              <w:snapToGrid w:val="0"/>
              <w:jc w:val="center"/>
              <w:rPr>
                <w:sz w:val="18"/>
                <w:szCs w:val="18"/>
              </w:rPr>
            </w:pPr>
            <w:r w:rsidRPr="00651D83">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14:paraId="7D4AE15C" w14:textId="77777777" w:rsidR="0066270A" w:rsidRPr="00651D83" w:rsidRDefault="0066270A" w:rsidP="0066270A">
            <w:pPr>
              <w:snapToGrid w:val="0"/>
              <w:jc w:val="center"/>
              <w:rPr>
                <w:sz w:val="18"/>
                <w:szCs w:val="18"/>
              </w:rPr>
            </w:pPr>
            <w:r w:rsidRPr="00651D83">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14:paraId="3CB473F8" w14:textId="77777777" w:rsidR="0066270A" w:rsidRPr="00651D83" w:rsidRDefault="0066270A" w:rsidP="0066270A">
            <w:pPr>
              <w:snapToGrid w:val="0"/>
              <w:jc w:val="center"/>
              <w:rPr>
                <w:sz w:val="18"/>
                <w:szCs w:val="18"/>
              </w:rPr>
            </w:pPr>
            <w:r w:rsidRPr="00651D83">
              <w:rPr>
                <w:sz w:val="18"/>
                <w:szCs w:val="18"/>
              </w:rPr>
              <w:t>Соотношение</w:t>
            </w:r>
          </w:p>
        </w:tc>
        <w:tc>
          <w:tcPr>
            <w:tcW w:w="1921" w:type="dxa"/>
            <w:tcBorders>
              <w:top w:val="single" w:sz="4" w:space="0" w:color="000000"/>
              <w:left w:val="single" w:sz="4" w:space="0" w:color="000000"/>
              <w:bottom w:val="single" w:sz="4" w:space="0" w:color="000000"/>
            </w:tcBorders>
            <w:shd w:val="clear" w:color="auto" w:fill="auto"/>
          </w:tcPr>
          <w:p w14:paraId="71D1BA25" w14:textId="77777777" w:rsidR="0066270A" w:rsidRPr="00651D83" w:rsidRDefault="0066270A" w:rsidP="0066270A">
            <w:pPr>
              <w:snapToGrid w:val="0"/>
              <w:jc w:val="center"/>
              <w:rPr>
                <w:sz w:val="18"/>
                <w:szCs w:val="18"/>
              </w:rPr>
            </w:pPr>
            <w:r w:rsidRPr="00651D83">
              <w:rPr>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5DF2178" w14:textId="77777777" w:rsidR="0066270A" w:rsidRPr="00651D83" w:rsidRDefault="0066270A" w:rsidP="0066270A">
            <w:pPr>
              <w:snapToGrid w:val="0"/>
              <w:jc w:val="center"/>
              <w:rPr>
                <w:sz w:val="18"/>
                <w:szCs w:val="18"/>
              </w:rPr>
            </w:pPr>
            <w:r w:rsidRPr="00651D83">
              <w:rPr>
                <w:sz w:val="18"/>
                <w:szCs w:val="18"/>
              </w:rPr>
              <w:t>Графа</w:t>
            </w:r>
          </w:p>
        </w:tc>
        <w:tc>
          <w:tcPr>
            <w:tcW w:w="1984" w:type="dxa"/>
            <w:tcBorders>
              <w:top w:val="single" w:sz="4" w:space="0" w:color="000000"/>
              <w:left w:val="single" w:sz="4" w:space="0" w:color="000000"/>
              <w:bottom w:val="single" w:sz="4" w:space="0" w:color="000000"/>
              <w:right w:val="single" w:sz="4" w:space="0" w:color="000000"/>
            </w:tcBorders>
          </w:tcPr>
          <w:p w14:paraId="2C13AE2B" w14:textId="77777777" w:rsidR="0066270A" w:rsidRPr="00651D83" w:rsidRDefault="0066270A" w:rsidP="0066270A">
            <w:pPr>
              <w:snapToGrid w:val="0"/>
              <w:jc w:val="center"/>
              <w:rPr>
                <w:sz w:val="18"/>
                <w:szCs w:val="18"/>
              </w:rPr>
            </w:pPr>
            <w:r w:rsidRPr="00651D83">
              <w:rPr>
                <w:sz w:val="18"/>
                <w:szCs w:val="18"/>
              </w:rPr>
              <w:t>Контроль показателей</w:t>
            </w:r>
          </w:p>
        </w:tc>
        <w:tc>
          <w:tcPr>
            <w:tcW w:w="851" w:type="dxa"/>
            <w:tcBorders>
              <w:top w:val="single" w:sz="4" w:space="0" w:color="000000"/>
              <w:left w:val="single" w:sz="4" w:space="0" w:color="000000"/>
              <w:bottom w:val="single" w:sz="4" w:space="0" w:color="000000"/>
              <w:right w:val="single" w:sz="4" w:space="0" w:color="000000"/>
            </w:tcBorders>
          </w:tcPr>
          <w:p w14:paraId="0A0D7C98" w14:textId="77777777" w:rsidR="0066270A" w:rsidRPr="00651D83" w:rsidRDefault="0066270A" w:rsidP="0066270A">
            <w:pPr>
              <w:snapToGrid w:val="0"/>
              <w:jc w:val="center"/>
              <w:rPr>
                <w:sz w:val="18"/>
                <w:szCs w:val="18"/>
              </w:rPr>
            </w:pPr>
            <w:r w:rsidRPr="008939F4">
              <w:rPr>
                <w:b/>
                <w:sz w:val="18"/>
                <w:szCs w:val="18"/>
              </w:rPr>
              <w:t>Тип субъекта</w:t>
            </w:r>
          </w:p>
        </w:tc>
        <w:tc>
          <w:tcPr>
            <w:tcW w:w="745" w:type="dxa"/>
            <w:tcBorders>
              <w:top w:val="single" w:sz="4" w:space="0" w:color="000000"/>
              <w:left w:val="single" w:sz="4" w:space="0" w:color="000000"/>
              <w:bottom w:val="single" w:sz="4" w:space="0" w:color="000000"/>
              <w:right w:val="single" w:sz="4" w:space="0" w:color="000000"/>
            </w:tcBorders>
          </w:tcPr>
          <w:p w14:paraId="427185F2" w14:textId="77777777" w:rsidR="0066270A" w:rsidRPr="008939F4" w:rsidRDefault="0066270A" w:rsidP="0066270A">
            <w:pPr>
              <w:jc w:val="center"/>
              <w:rPr>
                <w:b/>
                <w:sz w:val="18"/>
                <w:szCs w:val="18"/>
              </w:rPr>
            </w:pPr>
            <w:r w:rsidRPr="008939F4">
              <w:rPr>
                <w:b/>
                <w:sz w:val="18"/>
                <w:szCs w:val="18"/>
              </w:rPr>
              <w:t>Уровень ошибки</w:t>
            </w:r>
          </w:p>
        </w:tc>
      </w:tr>
      <w:tr w:rsidR="0066270A" w:rsidRPr="00B92096" w14:paraId="07B033DE" w14:textId="77777777" w:rsidTr="0066270A">
        <w:tc>
          <w:tcPr>
            <w:tcW w:w="600" w:type="dxa"/>
            <w:tcBorders>
              <w:top w:val="single" w:sz="4" w:space="0" w:color="000000"/>
              <w:left w:val="single" w:sz="4" w:space="0" w:color="000000"/>
              <w:bottom w:val="single" w:sz="4" w:space="0" w:color="000000"/>
            </w:tcBorders>
            <w:shd w:val="clear" w:color="auto" w:fill="auto"/>
          </w:tcPr>
          <w:p w14:paraId="7B7695B9" w14:textId="77777777" w:rsidR="0066270A" w:rsidRPr="00651D83" w:rsidRDefault="0066270A" w:rsidP="0066270A">
            <w:pPr>
              <w:snapToGrid w:val="0"/>
              <w:rPr>
                <w:sz w:val="18"/>
                <w:szCs w:val="18"/>
              </w:rPr>
            </w:pPr>
            <w:r w:rsidRPr="00651D83">
              <w:rPr>
                <w:sz w:val="18"/>
                <w:szCs w:val="18"/>
              </w:rPr>
              <w:t>1</w:t>
            </w:r>
          </w:p>
        </w:tc>
        <w:tc>
          <w:tcPr>
            <w:tcW w:w="800" w:type="dxa"/>
            <w:tcBorders>
              <w:top w:val="single" w:sz="4" w:space="0" w:color="000000"/>
              <w:left w:val="single" w:sz="4" w:space="0" w:color="000000"/>
              <w:bottom w:val="single" w:sz="4" w:space="0" w:color="000000"/>
            </w:tcBorders>
            <w:shd w:val="clear" w:color="auto" w:fill="auto"/>
          </w:tcPr>
          <w:p w14:paraId="0F5ACB0D" w14:textId="77777777" w:rsidR="0066270A" w:rsidRPr="00651D83" w:rsidRDefault="0066270A" w:rsidP="0066270A">
            <w:pPr>
              <w:snapToGrid w:val="0"/>
              <w:rPr>
                <w:sz w:val="18"/>
                <w:szCs w:val="18"/>
              </w:rPr>
            </w:pPr>
            <w:r w:rsidRPr="00651D83">
              <w:rPr>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292C7A7B" w14:textId="77777777" w:rsidR="0066270A" w:rsidRPr="00651D83" w:rsidRDefault="0066270A" w:rsidP="0066270A">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2A638279" w14:textId="77777777" w:rsidR="0066270A" w:rsidRPr="00651D83" w:rsidRDefault="0066270A" w:rsidP="0066270A">
            <w:pPr>
              <w:snapToGrid w:val="0"/>
              <w:rPr>
                <w:sz w:val="18"/>
                <w:szCs w:val="18"/>
              </w:rPr>
            </w:pPr>
            <w:r w:rsidRPr="00651D83">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14:paraId="469121DD" w14:textId="77777777" w:rsidR="0066270A" w:rsidRPr="00651D83" w:rsidRDefault="0066270A" w:rsidP="0066270A">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48CD072F" w14:textId="77777777" w:rsidR="0066270A" w:rsidRPr="00651D83" w:rsidRDefault="0066270A" w:rsidP="0066270A">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C995F20" w14:textId="77777777" w:rsidR="0066270A" w:rsidRPr="00651D83" w:rsidRDefault="0066270A" w:rsidP="0066270A">
            <w:pPr>
              <w:snapToGrid w:val="0"/>
              <w:rPr>
                <w:sz w:val="18"/>
                <w:szCs w:val="18"/>
              </w:rPr>
            </w:pPr>
            <w:r w:rsidRPr="00651D83">
              <w:rPr>
                <w:sz w:val="18"/>
                <w:szCs w:val="18"/>
              </w:rPr>
              <w:t>6-9</w:t>
            </w:r>
          </w:p>
        </w:tc>
        <w:tc>
          <w:tcPr>
            <w:tcW w:w="1984" w:type="dxa"/>
            <w:tcBorders>
              <w:top w:val="single" w:sz="4" w:space="0" w:color="000000"/>
              <w:left w:val="single" w:sz="4" w:space="0" w:color="000000"/>
              <w:bottom w:val="single" w:sz="4" w:space="0" w:color="000000"/>
              <w:right w:val="single" w:sz="4" w:space="0" w:color="000000"/>
            </w:tcBorders>
          </w:tcPr>
          <w:p w14:paraId="22E352A7" w14:textId="13C4CCBA" w:rsidR="0066270A" w:rsidRPr="00651D83" w:rsidRDefault="0066270A" w:rsidP="0066270A">
            <w:pPr>
              <w:snapToGrid w:val="0"/>
              <w:rPr>
                <w:sz w:val="18"/>
                <w:szCs w:val="18"/>
              </w:rPr>
            </w:pPr>
            <w:r w:rsidRPr="00651D83">
              <w:rPr>
                <w:sz w:val="18"/>
                <w:szCs w:val="18"/>
              </w:rPr>
              <w:t xml:space="preserve">Показатель по гр. 10 &lt;&gt; гр. 6 – гр. 9 </w:t>
            </w:r>
            <w:r w:rsidR="00ED0B50">
              <w:rPr>
                <w:sz w:val="16"/>
                <w:szCs w:val="16"/>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05E6863F" w14:textId="77777777" w:rsidR="0066270A" w:rsidRPr="00651D83" w:rsidRDefault="0066270A" w:rsidP="0066270A">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77B8CD7D" w14:textId="77777777" w:rsidR="0066270A" w:rsidRPr="008939F4" w:rsidRDefault="0066270A" w:rsidP="0066270A">
            <w:pPr>
              <w:rPr>
                <w:sz w:val="18"/>
                <w:szCs w:val="18"/>
              </w:rPr>
            </w:pPr>
            <w:r w:rsidRPr="008939F4">
              <w:rPr>
                <w:sz w:val="18"/>
                <w:szCs w:val="18"/>
              </w:rPr>
              <w:t>Б</w:t>
            </w:r>
          </w:p>
        </w:tc>
      </w:tr>
      <w:tr w:rsidR="0066270A" w:rsidRPr="00B92096" w14:paraId="21559DCD" w14:textId="77777777" w:rsidTr="0066270A">
        <w:tc>
          <w:tcPr>
            <w:tcW w:w="600" w:type="dxa"/>
            <w:tcBorders>
              <w:top w:val="single" w:sz="4" w:space="0" w:color="000000"/>
              <w:left w:val="single" w:sz="4" w:space="0" w:color="000000"/>
              <w:bottom w:val="single" w:sz="4" w:space="0" w:color="000000"/>
            </w:tcBorders>
            <w:shd w:val="clear" w:color="auto" w:fill="auto"/>
          </w:tcPr>
          <w:p w14:paraId="0DC27E14" w14:textId="77777777" w:rsidR="0066270A" w:rsidRPr="00651D83" w:rsidRDefault="0066270A" w:rsidP="0066270A">
            <w:pPr>
              <w:snapToGrid w:val="0"/>
              <w:rPr>
                <w:sz w:val="18"/>
                <w:szCs w:val="18"/>
              </w:rPr>
            </w:pPr>
            <w:r w:rsidRPr="00651D83">
              <w:rPr>
                <w:sz w:val="18"/>
                <w:szCs w:val="18"/>
              </w:rPr>
              <w:t>2</w:t>
            </w:r>
          </w:p>
        </w:tc>
        <w:tc>
          <w:tcPr>
            <w:tcW w:w="800" w:type="dxa"/>
            <w:tcBorders>
              <w:top w:val="single" w:sz="4" w:space="0" w:color="000000"/>
              <w:left w:val="single" w:sz="4" w:space="0" w:color="000000"/>
              <w:bottom w:val="single" w:sz="4" w:space="0" w:color="000000"/>
            </w:tcBorders>
            <w:shd w:val="clear" w:color="auto" w:fill="auto"/>
          </w:tcPr>
          <w:p w14:paraId="796B821B" w14:textId="77777777" w:rsidR="0066270A" w:rsidRPr="00651D83" w:rsidRDefault="0066270A" w:rsidP="0066270A">
            <w:pPr>
              <w:snapToGrid w:val="0"/>
              <w:rPr>
                <w:sz w:val="18"/>
                <w:szCs w:val="18"/>
              </w:rPr>
            </w:pPr>
            <w:r w:rsidRPr="00651D83">
              <w:rPr>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2C6B3288" w14:textId="77777777" w:rsidR="0066270A" w:rsidRPr="00651D83" w:rsidRDefault="0066270A" w:rsidP="0066270A">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277E5477" w14:textId="77777777" w:rsidR="0066270A" w:rsidRPr="00651D83" w:rsidRDefault="0066270A" w:rsidP="0066270A">
            <w:pPr>
              <w:snapToGrid w:val="0"/>
              <w:rPr>
                <w:sz w:val="18"/>
                <w:szCs w:val="18"/>
              </w:rPr>
            </w:pPr>
            <w:r w:rsidRPr="00651D83">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14:paraId="347B1087" w14:textId="77777777" w:rsidR="0066270A" w:rsidRPr="00651D83" w:rsidRDefault="0066270A" w:rsidP="0066270A">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7035E6D4" w14:textId="77777777" w:rsidR="0066270A" w:rsidRPr="00651D83" w:rsidRDefault="0066270A" w:rsidP="0066270A">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EE54069" w14:textId="77777777" w:rsidR="0066270A" w:rsidRPr="00651D83" w:rsidRDefault="0066270A" w:rsidP="0066270A">
            <w:pPr>
              <w:snapToGrid w:val="0"/>
              <w:rPr>
                <w:sz w:val="18"/>
                <w:szCs w:val="18"/>
              </w:rPr>
            </w:pPr>
            <w:r w:rsidRPr="00651D83">
              <w:rPr>
                <w:sz w:val="18"/>
                <w:szCs w:val="18"/>
              </w:rPr>
              <w:t>8-9</w:t>
            </w:r>
          </w:p>
        </w:tc>
        <w:tc>
          <w:tcPr>
            <w:tcW w:w="1984" w:type="dxa"/>
            <w:tcBorders>
              <w:top w:val="single" w:sz="4" w:space="0" w:color="000000"/>
              <w:left w:val="single" w:sz="4" w:space="0" w:color="000000"/>
              <w:bottom w:val="single" w:sz="4" w:space="0" w:color="000000"/>
              <w:right w:val="single" w:sz="4" w:space="0" w:color="000000"/>
            </w:tcBorders>
          </w:tcPr>
          <w:p w14:paraId="1BE4DD7B" w14:textId="2A2CD35E" w:rsidR="0066270A" w:rsidRPr="00651D83" w:rsidRDefault="0066270A" w:rsidP="0066270A">
            <w:pPr>
              <w:snapToGrid w:val="0"/>
              <w:rPr>
                <w:sz w:val="18"/>
                <w:szCs w:val="18"/>
              </w:rPr>
            </w:pPr>
            <w:r w:rsidRPr="00651D83">
              <w:rPr>
                <w:sz w:val="18"/>
                <w:szCs w:val="18"/>
              </w:rPr>
              <w:t xml:space="preserve">Показатель по гр. 11 &lt;&gt; гр. 8 – гр. 9 </w:t>
            </w:r>
            <w:r w:rsidR="00ED0B50">
              <w:rPr>
                <w:sz w:val="16"/>
                <w:szCs w:val="16"/>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36116949" w14:textId="77777777" w:rsidR="0066270A" w:rsidRPr="00651D83" w:rsidRDefault="0066270A" w:rsidP="0066270A">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5500F8CC" w14:textId="77777777" w:rsidR="0066270A" w:rsidRPr="00651D83" w:rsidRDefault="0066270A" w:rsidP="0066270A">
            <w:pPr>
              <w:rPr>
                <w:sz w:val="18"/>
                <w:szCs w:val="18"/>
              </w:rPr>
            </w:pPr>
            <w:r w:rsidRPr="008939F4">
              <w:rPr>
                <w:sz w:val="18"/>
                <w:szCs w:val="18"/>
              </w:rPr>
              <w:t>Б</w:t>
            </w:r>
          </w:p>
        </w:tc>
      </w:tr>
      <w:tr w:rsidR="0066270A" w:rsidRPr="00B92096" w14:paraId="1C2033AB" w14:textId="77777777" w:rsidTr="0066270A">
        <w:tc>
          <w:tcPr>
            <w:tcW w:w="600" w:type="dxa"/>
            <w:tcBorders>
              <w:top w:val="single" w:sz="4" w:space="0" w:color="000000"/>
              <w:left w:val="single" w:sz="4" w:space="0" w:color="000000"/>
              <w:bottom w:val="single" w:sz="4" w:space="0" w:color="000000"/>
            </w:tcBorders>
            <w:shd w:val="clear" w:color="auto" w:fill="auto"/>
          </w:tcPr>
          <w:p w14:paraId="6C938654" w14:textId="77777777" w:rsidR="0066270A" w:rsidRPr="00651D83" w:rsidRDefault="0066270A" w:rsidP="0066270A">
            <w:pPr>
              <w:snapToGrid w:val="0"/>
              <w:rPr>
                <w:sz w:val="18"/>
                <w:szCs w:val="18"/>
              </w:rPr>
            </w:pPr>
            <w:r w:rsidRPr="00651D83">
              <w:rPr>
                <w:sz w:val="18"/>
                <w:szCs w:val="18"/>
              </w:rPr>
              <w:t>3</w:t>
            </w:r>
          </w:p>
        </w:tc>
        <w:tc>
          <w:tcPr>
            <w:tcW w:w="800" w:type="dxa"/>
            <w:tcBorders>
              <w:top w:val="single" w:sz="4" w:space="0" w:color="000000"/>
              <w:left w:val="single" w:sz="4" w:space="0" w:color="000000"/>
              <w:bottom w:val="single" w:sz="4" w:space="0" w:color="000000"/>
            </w:tcBorders>
            <w:shd w:val="clear" w:color="auto" w:fill="auto"/>
          </w:tcPr>
          <w:p w14:paraId="729541F1" w14:textId="77777777" w:rsidR="0066270A" w:rsidRPr="00651D83" w:rsidRDefault="0066270A" w:rsidP="0066270A">
            <w:pPr>
              <w:snapToGrid w:val="0"/>
              <w:rPr>
                <w:sz w:val="18"/>
                <w:szCs w:val="18"/>
              </w:rPr>
            </w:pPr>
            <w:r w:rsidRPr="00651D83">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630FBD73" w14:textId="77777777" w:rsidR="0066270A" w:rsidRPr="00651D83" w:rsidRDefault="0066270A" w:rsidP="0066270A">
            <w:pPr>
              <w:snapToGrid w:val="0"/>
              <w:rPr>
                <w:sz w:val="18"/>
                <w:szCs w:val="18"/>
              </w:rPr>
            </w:pPr>
            <w:r w:rsidRPr="00651D83">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14:paraId="6DE3CB34" w14:textId="77777777" w:rsidR="0066270A" w:rsidRPr="00651D83" w:rsidRDefault="0066270A" w:rsidP="0066270A">
            <w:pPr>
              <w:snapToGrid w:val="0"/>
              <w:rPr>
                <w:sz w:val="18"/>
                <w:szCs w:val="18"/>
              </w:rPr>
            </w:pPr>
            <w:r w:rsidRPr="00651D83">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56F76F58" w14:textId="77777777" w:rsidR="0066270A" w:rsidRPr="00651D83" w:rsidRDefault="0066270A" w:rsidP="0066270A">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6D775AB5" w14:textId="77777777" w:rsidR="0066270A" w:rsidRPr="00651D83" w:rsidRDefault="0066270A" w:rsidP="0066270A">
            <w:pPr>
              <w:snapToGrid w:val="0"/>
              <w:rPr>
                <w:sz w:val="18"/>
                <w:szCs w:val="18"/>
              </w:rPr>
            </w:pPr>
            <w:r w:rsidRPr="00651D83">
              <w:rPr>
                <w:sz w:val="18"/>
                <w:szCs w:val="18"/>
              </w:rPr>
              <w:t>Сумма всех строк, формирующих строку 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6DFC67F" w14:textId="77777777" w:rsidR="0066270A" w:rsidRPr="00651D83" w:rsidRDefault="0066270A" w:rsidP="0066270A">
            <w:pPr>
              <w:snapToGrid w:val="0"/>
              <w:rPr>
                <w:sz w:val="18"/>
                <w:szCs w:val="18"/>
              </w:rPr>
            </w:pPr>
            <w:r w:rsidRPr="00651D83">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21CEA99D" w14:textId="77777777" w:rsidR="0066270A" w:rsidRPr="00651D83" w:rsidRDefault="0066270A" w:rsidP="0066270A">
            <w:pPr>
              <w:snapToGrid w:val="0"/>
              <w:rPr>
                <w:sz w:val="18"/>
                <w:szCs w:val="18"/>
              </w:rPr>
            </w:pPr>
            <w:r w:rsidRPr="00651D83">
              <w:rPr>
                <w:sz w:val="18"/>
                <w:szCs w:val="18"/>
              </w:rPr>
              <w:t>Показатель по строке 200 &lt;&gt; сумме всех строк, формирующих строку 200 –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104DBDB6" w14:textId="77777777" w:rsidR="0066270A" w:rsidRPr="00651D83" w:rsidRDefault="0066270A" w:rsidP="0066270A">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1173A226" w14:textId="77777777" w:rsidR="0066270A" w:rsidRPr="00651D83" w:rsidRDefault="0066270A" w:rsidP="0066270A">
            <w:pPr>
              <w:rPr>
                <w:sz w:val="18"/>
                <w:szCs w:val="18"/>
              </w:rPr>
            </w:pPr>
            <w:r w:rsidRPr="008939F4">
              <w:rPr>
                <w:sz w:val="18"/>
                <w:szCs w:val="18"/>
              </w:rPr>
              <w:t>Б</w:t>
            </w:r>
          </w:p>
        </w:tc>
      </w:tr>
      <w:tr w:rsidR="0066270A" w:rsidRPr="00B92096" w14:paraId="66CAD494" w14:textId="77777777" w:rsidTr="0066270A">
        <w:tc>
          <w:tcPr>
            <w:tcW w:w="600" w:type="dxa"/>
            <w:tcBorders>
              <w:top w:val="single" w:sz="4" w:space="0" w:color="000000"/>
              <w:left w:val="single" w:sz="4" w:space="0" w:color="000000"/>
              <w:bottom w:val="single" w:sz="4" w:space="0" w:color="000000"/>
            </w:tcBorders>
            <w:shd w:val="clear" w:color="auto" w:fill="auto"/>
          </w:tcPr>
          <w:p w14:paraId="1A6AF2E0" w14:textId="77777777" w:rsidR="0066270A" w:rsidRPr="00651D83" w:rsidRDefault="005D4A7C" w:rsidP="0066270A">
            <w:pPr>
              <w:snapToGrid w:val="0"/>
              <w:rPr>
                <w:sz w:val="18"/>
                <w:szCs w:val="18"/>
              </w:rPr>
            </w:pPr>
            <w:r>
              <w:rPr>
                <w:sz w:val="18"/>
                <w:szCs w:val="18"/>
              </w:rPr>
              <w:t>4</w:t>
            </w:r>
          </w:p>
        </w:tc>
        <w:tc>
          <w:tcPr>
            <w:tcW w:w="800" w:type="dxa"/>
            <w:tcBorders>
              <w:left w:val="single" w:sz="4" w:space="0" w:color="000000"/>
              <w:bottom w:val="single" w:sz="4" w:space="0" w:color="000000"/>
            </w:tcBorders>
            <w:shd w:val="clear" w:color="auto" w:fill="auto"/>
          </w:tcPr>
          <w:p w14:paraId="13F4475B" w14:textId="77777777" w:rsidR="0066270A" w:rsidRPr="00651D83" w:rsidRDefault="0066270A" w:rsidP="0066270A">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1D622894" w14:textId="77777777" w:rsidR="0066270A" w:rsidRPr="00651D83" w:rsidRDefault="0066270A" w:rsidP="0066270A">
            <w:pPr>
              <w:snapToGrid w:val="0"/>
              <w:rPr>
                <w:sz w:val="18"/>
                <w:szCs w:val="18"/>
              </w:rPr>
            </w:pPr>
            <w:r>
              <w:rPr>
                <w:sz w:val="18"/>
                <w:szCs w:val="18"/>
              </w:rPr>
              <w:t>7</w:t>
            </w:r>
            <w:r w:rsidRPr="00651D83">
              <w:rPr>
                <w:sz w:val="18"/>
                <w:szCs w:val="18"/>
              </w:rPr>
              <w:t>00</w:t>
            </w:r>
          </w:p>
        </w:tc>
        <w:tc>
          <w:tcPr>
            <w:tcW w:w="1102" w:type="dxa"/>
            <w:tcBorders>
              <w:left w:val="single" w:sz="4" w:space="0" w:color="000000"/>
              <w:bottom w:val="single" w:sz="4" w:space="0" w:color="000000"/>
            </w:tcBorders>
            <w:shd w:val="clear" w:color="auto" w:fill="auto"/>
          </w:tcPr>
          <w:p w14:paraId="59BB8A49" w14:textId="77777777" w:rsidR="0066270A" w:rsidRPr="00651D83" w:rsidRDefault="0066270A" w:rsidP="0066270A">
            <w:pPr>
              <w:snapToGrid w:val="0"/>
              <w:rPr>
                <w:sz w:val="18"/>
                <w:szCs w:val="18"/>
              </w:rPr>
            </w:pPr>
            <w:r w:rsidRPr="00651D83">
              <w:rPr>
                <w:sz w:val="18"/>
                <w:szCs w:val="18"/>
              </w:rPr>
              <w:t>*</w:t>
            </w:r>
          </w:p>
        </w:tc>
        <w:tc>
          <w:tcPr>
            <w:tcW w:w="736" w:type="dxa"/>
            <w:tcBorders>
              <w:left w:val="single" w:sz="4" w:space="0" w:color="000000"/>
              <w:bottom w:val="single" w:sz="4" w:space="0" w:color="000000"/>
            </w:tcBorders>
            <w:shd w:val="clear" w:color="auto" w:fill="auto"/>
          </w:tcPr>
          <w:p w14:paraId="0AB4E82B" w14:textId="77777777" w:rsidR="0066270A" w:rsidRPr="00651D83" w:rsidRDefault="0066270A" w:rsidP="0066270A">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593B5E56" w14:textId="77777777" w:rsidR="0066270A" w:rsidRPr="00651D83" w:rsidRDefault="0066270A" w:rsidP="00B21C0C">
            <w:pPr>
              <w:snapToGrid w:val="0"/>
              <w:rPr>
                <w:sz w:val="18"/>
                <w:szCs w:val="18"/>
              </w:rPr>
            </w:pPr>
            <w:r>
              <w:rPr>
                <w:sz w:val="18"/>
                <w:szCs w:val="18"/>
              </w:rPr>
              <w:t>80</w:t>
            </w:r>
            <w:r w:rsidRPr="00651D83">
              <w:rPr>
                <w:sz w:val="18"/>
                <w:szCs w:val="18"/>
              </w:rPr>
              <w:t>0</w:t>
            </w:r>
          </w:p>
        </w:tc>
        <w:tc>
          <w:tcPr>
            <w:tcW w:w="993" w:type="dxa"/>
            <w:tcBorders>
              <w:left w:val="single" w:sz="4" w:space="0" w:color="000000"/>
              <w:bottom w:val="single" w:sz="4" w:space="0" w:color="000000"/>
              <w:right w:val="single" w:sz="4" w:space="0" w:color="000000"/>
            </w:tcBorders>
            <w:shd w:val="clear" w:color="auto" w:fill="auto"/>
          </w:tcPr>
          <w:p w14:paraId="559EE33B" w14:textId="77777777" w:rsidR="0066270A" w:rsidRPr="00651D83" w:rsidRDefault="0066270A" w:rsidP="0066270A">
            <w:pPr>
              <w:snapToGrid w:val="0"/>
              <w:rPr>
                <w:sz w:val="18"/>
                <w:szCs w:val="18"/>
              </w:rPr>
            </w:pPr>
            <w:r w:rsidRPr="00651D83">
              <w:rPr>
                <w:sz w:val="18"/>
                <w:szCs w:val="18"/>
              </w:rPr>
              <w:t>*</w:t>
            </w:r>
          </w:p>
        </w:tc>
        <w:tc>
          <w:tcPr>
            <w:tcW w:w="1984" w:type="dxa"/>
            <w:tcBorders>
              <w:left w:val="single" w:sz="4" w:space="0" w:color="000000"/>
              <w:bottom w:val="single" w:sz="4" w:space="0" w:color="000000"/>
              <w:right w:val="single" w:sz="4" w:space="0" w:color="000000"/>
            </w:tcBorders>
          </w:tcPr>
          <w:p w14:paraId="4B802E0B" w14:textId="043A57CA" w:rsidR="0066270A" w:rsidRPr="00651D83" w:rsidRDefault="0066270A" w:rsidP="00ED0B50">
            <w:pPr>
              <w:snapToGrid w:val="0"/>
              <w:rPr>
                <w:sz w:val="18"/>
                <w:szCs w:val="18"/>
              </w:rPr>
            </w:pPr>
            <w:r w:rsidRPr="00651D83">
              <w:rPr>
                <w:sz w:val="18"/>
                <w:szCs w:val="18"/>
              </w:rPr>
              <w:t xml:space="preserve">Показатель по строке </w:t>
            </w:r>
            <w:r>
              <w:rPr>
                <w:sz w:val="18"/>
                <w:szCs w:val="18"/>
              </w:rPr>
              <w:t>7</w:t>
            </w:r>
            <w:r w:rsidRPr="00651D83">
              <w:rPr>
                <w:sz w:val="18"/>
                <w:szCs w:val="18"/>
              </w:rPr>
              <w:t xml:space="preserve">00 &lt;&gt; стр. </w:t>
            </w:r>
            <w:r>
              <w:rPr>
                <w:sz w:val="18"/>
                <w:szCs w:val="18"/>
              </w:rPr>
              <w:t>80</w:t>
            </w:r>
            <w:r w:rsidRPr="00651D83">
              <w:rPr>
                <w:sz w:val="18"/>
                <w:szCs w:val="18"/>
              </w:rPr>
              <w:t xml:space="preserve">0 </w:t>
            </w:r>
            <w:r w:rsidR="00ED0B50">
              <w:rPr>
                <w:sz w:val="16"/>
                <w:szCs w:val="16"/>
              </w:rPr>
              <w:t>–</w:t>
            </w:r>
            <w:r w:rsidRPr="00651D83">
              <w:rPr>
                <w:sz w:val="18"/>
                <w:szCs w:val="18"/>
              </w:rPr>
              <w:t xml:space="preserve"> недопустимо</w:t>
            </w:r>
          </w:p>
        </w:tc>
        <w:tc>
          <w:tcPr>
            <w:tcW w:w="851" w:type="dxa"/>
            <w:tcBorders>
              <w:left w:val="single" w:sz="4" w:space="0" w:color="000000"/>
              <w:bottom w:val="single" w:sz="4" w:space="0" w:color="000000"/>
              <w:right w:val="single" w:sz="4" w:space="0" w:color="000000"/>
            </w:tcBorders>
          </w:tcPr>
          <w:p w14:paraId="0F732D26" w14:textId="77777777" w:rsidR="0066270A" w:rsidRPr="00651D83" w:rsidRDefault="0066270A" w:rsidP="0066270A">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5097B36A" w14:textId="77777777" w:rsidR="0066270A" w:rsidRPr="00651D83" w:rsidRDefault="0066270A" w:rsidP="0066270A">
            <w:pPr>
              <w:rPr>
                <w:sz w:val="18"/>
                <w:szCs w:val="18"/>
              </w:rPr>
            </w:pPr>
            <w:r w:rsidRPr="008939F4">
              <w:rPr>
                <w:sz w:val="18"/>
                <w:szCs w:val="18"/>
              </w:rPr>
              <w:t>Б</w:t>
            </w:r>
          </w:p>
        </w:tc>
      </w:tr>
      <w:tr w:rsidR="0066270A" w:rsidRPr="00B92096" w14:paraId="7A9E4997" w14:textId="77777777" w:rsidTr="0066270A">
        <w:tc>
          <w:tcPr>
            <w:tcW w:w="600" w:type="dxa"/>
            <w:tcBorders>
              <w:top w:val="single" w:sz="4" w:space="0" w:color="000000"/>
              <w:left w:val="single" w:sz="4" w:space="0" w:color="000000"/>
              <w:bottom w:val="single" w:sz="4" w:space="0" w:color="000000"/>
            </w:tcBorders>
            <w:shd w:val="clear" w:color="auto" w:fill="auto"/>
          </w:tcPr>
          <w:p w14:paraId="0E4A2143" w14:textId="77777777" w:rsidR="0066270A" w:rsidRPr="00651D83" w:rsidRDefault="005D4A7C" w:rsidP="0066270A">
            <w:pPr>
              <w:snapToGrid w:val="0"/>
              <w:rPr>
                <w:sz w:val="18"/>
                <w:szCs w:val="18"/>
              </w:rPr>
            </w:pPr>
            <w:r>
              <w:rPr>
                <w:sz w:val="18"/>
                <w:szCs w:val="18"/>
              </w:rPr>
              <w:t>5</w:t>
            </w:r>
          </w:p>
        </w:tc>
        <w:tc>
          <w:tcPr>
            <w:tcW w:w="800" w:type="dxa"/>
            <w:tcBorders>
              <w:left w:val="single" w:sz="4" w:space="0" w:color="000000"/>
              <w:bottom w:val="single" w:sz="4" w:space="0" w:color="000000"/>
            </w:tcBorders>
            <w:shd w:val="clear" w:color="auto" w:fill="auto"/>
          </w:tcPr>
          <w:p w14:paraId="4CEAC59B" w14:textId="77777777" w:rsidR="0066270A" w:rsidRPr="00651D83" w:rsidRDefault="0066270A" w:rsidP="0066270A">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65ABA2F9" w14:textId="77777777" w:rsidR="0066270A" w:rsidRPr="00651D83" w:rsidRDefault="0066270A" w:rsidP="0066270A">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14:paraId="0498183B" w14:textId="77777777" w:rsidR="0066270A" w:rsidRPr="00651D83" w:rsidRDefault="0066270A" w:rsidP="0066270A">
            <w:pPr>
              <w:snapToGrid w:val="0"/>
              <w:rPr>
                <w:sz w:val="18"/>
                <w:szCs w:val="18"/>
              </w:rPr>
            </w:pPr>
            <w:r w:rsidRPr="00651D83">
              <w:rPr>
                <w:sz w:val="18"/>
                <w:szCs w:val="18"/>
              </w:rPr>
              <w:t>4,5,7,8, 9,11</w:t>
            </w:r>
          </w:p>
        </w:tc>
        <w:tc>
          <w:tcPr>
            <w:tcW w:w="736" w:type="dxa"/>
            <w:tcBorders>
              <w:left w:val="single" w:sz="4" w:space="0" w:color="000000"/>
              <w:bottom w:val="single" w:sz="4" w:space="0" w:color="000000"/>
            </w:tcBorders>
            <w:shd w:val="clear" w:color="auto" w:fill="auto"/>
          </w:tcPr>
          <w:p w14:paraId="59E646E1" w14:textId="77777777" w:rsidR="0066270A" w:rsidRPr="00651D83" w:rsidRDefault="0066270A" w:rsidP="0066270A">
            <w:pPr>
              <w:snapToGrid w:val="0"/>
              <w:rPr>
                <w:sz w:val="18"/>
                <w:szCs w:val="18"/>
              </w:rPr>
            </w:pPr>
            <w:r w:rsidRPr="00651D83">
              <w:rPr>
                <w:sz w:val="18"/>
                <w:szCs w:val="18"/>
              </w:rPr>
              <w:t>=0</w:t>
            </w:r>
          </w:p>
        </w:tc>
        <w:tc>
          <w:tcPr>
            <w:tcW w:w="1921" w:type="dxa"/>
            <w:tcBorders>
              <w:left w:val="single" w:sz="4" w:space="0" w:color="000000"/>
              <w:bottom w:val="single" w:sz="4" w:space="0" w:color="000000"/>
            </w:tcBorders>
            <w:shd w:val="clear" w:color="auto" w:fill="auto"/>
          </w:tcPr>
          <w:p w14:paraId="723A0F76" w14:textId="77777777" w:rsidR="0066270A" w:rsidRPr="00651D83" w:rsidRDefault="0066270A" w:rsidP="0066270A">
            <w:pPr>
              <w:snapToGrid w:val="0"/>
              <w:rPr>
                <w:sz w:val="18"/>
                <w:szCs w:val="18"/>
              </w:rPr>
            </w:pPr>
          </w:p>
        </w:tc>
        <w:tc>
          <w:tcPr>
            <w:tcW w:w="993" w:type="dxa"/>
            <w:tcBorders>
              <w:left w:val="single" w:sz="4" w:space="0" w:color="000000"/>
              <w:bottom w:val="single" w:sz="4" w:space="0" w:color="000000"/>
              <w:right w:val="single" w:sz="4" w:space="0" w:color="000000"/>
            </w:tcBorders>
            <w:shd w:val="clear" w:color="auto" w:fill="auto"/>
          </w:tcPr>
          <w:p w14:paraId="38700705" w14:textId="77777777" w:rsidR="0066270A" w:rsidRPr="00651D83" w:rsidRDefault="0066270A" w:rsidP="0066270A">
            <w:pPr>
              <w:snapToGrid w:val="0"/>
              <w:rPr>
                <w:sz w:val="18"/>
                <w:szCs w:val="18"/>
              </w:rPr>
            </w:pPr>
          </w:p>
        </w:tc>
        <w:tc>
          <w:tcPr>
            <w:tcW w:w="1984" w:type="dxa"/>
            <w:tcBorders>
              <w:left w:val="single" w:sz="4" w:space="0" w:color="000000"/>
              <w:bottom w:val="single" w:sz="4" w:space="0" w:color="000000"/>
              <w:right w:val="single" w:sz="4" w:space="0" w:color="000000"/>
            </w:tcBorders>
          </w:tcPr>
          <w:p w14:paraId="3CCA2D0C" w14:textId="77777777" w:rsidR="0066270A" w:rsidRPr="00651D83" w:rsidRDefault="0066270A" w:rsidP="0066270A">
            <w:pPr>
              <w:snapToGrid w:val="0"/>
              <w:rPr>
                <w:sz w:val="18"/>
                <w:szCs w:val="18"/>
              </w:rPr>
            </w:pPr>
            <w:r w:rsidRPr="008939F4">
              <w:rPr>
                <w:sz w:val="18"/>
                <w:szCs w:val="18"/>
              </w:rPr>
              <w:t xml:space="preserve">Графы 4,5,7,9,8,11 по строке </w:t>
            </w:r>
            <w:r>
              <w:rPr>
                <w:sz w:val="18"/>
                <w:szCs w:val="18"/>
              </w:rPr>
              <w:t>860</w:t>
            </w:r>
            <w:r w:rsidRPr="008939F4">
              <w:rPr>
                <w:sz w:val="18"/>
                <w:szCs w:val="18"/>
              </w:rPr>
              <w:t xml:space="preserve"> не заполняются</w:t>
            </w:r>
            <w:r w:rsidRPr="00651D83">
              <w:rPr>
                <w:sz w:val="18"/>
                <w:szCs w:val="18"/>
              </w:rPr>
              <w:t xml:space="preserve"> </w:t>
            </w:r>
          </w:p>
        </w:tc>
        <w:tc>
          <w:tcPr>
            <w:tcW w:w="851" w:type="dxa"/>
            <w:tcBorders>
              <w:left w:val="single" w:sz="4" w:space="0" w:color="000000"/>
              <w:bottom w:val="single" w:sz="4" w:space="0" w:color="000000"/>
              <w:right w:val="single" w:sz="4" w:space="0" w:color="000000"/>
            </w:tcBorders>
          </w:tcPr>
          <w:p w14:paraId="332F0438" w14:textId="77777777" w:rsidR="0066270A" w:rsidRPr="008939F4" w:rsidRDefault="0066270A" w:rsidP="0066270A">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2DC1B089" w14:textId="77777777" w:rsidR="0066270A" w:rsidRPr="00651D83" w:rsidRDefault="0066270A" w:rsidP="0066270A">
            <w:pPr>
              <w:rPr>
                <w:sz w:val="18"/>
                <w:szCs w:val="18"/>
              </w:rPr>
            </w:pPr>
            <w:r w:rsidRPr="008939F4">
              <w:rPr>
                <w:sz w:val="18"/>
                <w:szCs w:val="18"/>
              </w:rPr>
              <w:t>Б</w:t>
            </w:r>
          </w:p>
        </w:tc>
      </w:tr>
      <w:tr w:rsidR="0066270A" w:rsidRPr="00B92096" w14:paraId="30372D94" w14:textId="77777777" w:rsidTr="0066270A">
        <w:tc>
          <w:tcPr>
            <w:tcW w:w="600" w:type="dxa"/>
            <w:tcBorders>
              <w:top w:val="single" w:sz="4" w:space="0" w:color="000000"/>
              <w:left w:val="single" w:sz="4" w:space="0" w:color="000000"/>
              <w:bottom w:val="single" w:sz="4" w:space="0" w:color="000000"/>
            </w:tcBorders>
            <w:shd w:val="clear" w:color="auto" w:fill="auto"/>
          </w:tcPr>
          <w:p w14:paraId="257A0D2F" w14:textId="77777777" w:rsidR="0066270A" w:rsidRPr="00651D83" w:rsidRDefault="005D4A7C" w:rsidP="0066270A">
            <w:pPr>
              <w:snapToGrid w:val="0"/>
              <w:rPr>
                <w:sz w:val="18"/>
                <w:szCs w:val="18"/>
              </w:rPr>
            </w:pPr>
            <w:r>
              <w:rPr>
                <w:sz w:val="18"/>
                <w:szCs w:val="18"/>
              </w:rPr>
              <w:t>6</w:t>
            </w:r>
          </w:p>
        </w:tc>
        <w:tc>
          <w:tcPr>
            <w:tcW w:w="800" w:type="dxa"/>
            <w:tcBorders>
              <w:left w:val="single" w:sz="4" w:space="0" w:color="000000"/>
              <w:bottom w:val="single" w:sz="4" w:space="0" w:color="000000"/>
            </w:tcBorders>
            <w:shd w:val="clear" w:color="auto" w:fill="auto"/>
          </w:tcPr>
          <w:p w14:paraId="56588A22" w14:textId="77777777" w:rsidR="0066270A" w:rsidRPr="00651D83" w:rsidRDefault="0066270A" w:rsidP="0066270A">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1DB80DD3" w14:textId="77777777" w:rsidR="0066270A" w:rsidRPr="00651D83" w:rsidRDefault="0066270A" w:rsidP="0066270A">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14:paraId="38F71877" w14:textId="77777777" w:rsidR="0066270A" w:rsidRPr="00651D83" w:rsidRDefault="0066270A" w:rsidP="0066270A">
            <w:pPr>
              <w:snapToGrid w:val="0"/>
              <w:rPr>
                <w:sz w:val="18"/>
                <w:szCs w:val="18"/>
              </w:rPr>
            </w:pPr>
            <w:r w:rsidRPr="00651D83">
              <w:rPr>
                <w:sz w:val="18"/>
                <w:szCs w:val="18"/>
              </w:rPr>
              <w:t>6</w:t>
            </w:r>
          </w:p>
        </w:tc>
        <w:tc>
          <w:tcPr>
            <w:tcW w:w="736" w:type="dxa"/>
            <w:tcBorders>
              <w:left w:val="single" w:sz="4" w:space="0" w:color="000000"/>
              <w:bottom w:val="single" w:sz="4" w:space="0" w:color="000000"/>
            </w:tcBorders>
            <w:shd w:val="clear" w:color="auto" w:fill="auto"/>
          </w:tcPr>
          <w:p w14:paraId="7A726BA3" w14:textId="77777777" w:rsidR="0066270A" w:rsidRPr="00651D83" w:rsidRDefault="0066270A" w:rsidP="0066270A">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12984753" w14:textId="77777777" w:rsidR="0066270A" w:rsidRPr="00651D83" w:rsidRDefault="0066270A" w:rsidP="0066270A">
            <w:pPr>
              <w:snapToGrid w:val="0"/>
              <w:rPr>
                <w:sz w:val="18"/>
                <w:szCs w:val="18"/>
              </w:rPr>
            </w:pPr>
            <w:r>
              <w:rPr>
                <w:sz w:val="18"/>
                <w:szCs w:val="18"/>
              </w:rPr>
              <w:t>860</w:t>
            </w:r>
          </w:p>
        </w:tc>
        <w:tc>
          <w:tcPr>
            <w:tcW w:w="993" w:type="dxa"/>
            <w:tcBorders>
              <w:left w:val="single" w:sz="4" w:space="0" w:color="000000"/>
              <w:bottom w:val="single" w:sz="4" w:space="0" w:color="000000"/>
              <w:right w:val="single" w:sz="4" w:space="0" w:color="000000"/>
            </w:tcBorders>
            <w:shd w:val="clear" w:color="auto" w:fill="auto"/>
          </w:tcPr>
          <w:p w14:paraId="76F4FF69" w14:textId="77777777" w:rsidR="0066270A" w:rsidRPr="00651D83" w:rsidRDefault="0066270A" w:rsidP="0066270A">
            <w:pPr>
              <w:snapToGrid w:val="0"/>
              <w:rPr>
                <w:sz w:val="18"/>
                <w:szCs w:val="18"/>
              </w:rPr>
            </w:pPr>
            <w:r w:rsidRPr="00651D83">
              <w:rPr>
                <w:sz w:val="18"/>
                <w:szCs w:val="18"/>
              </w:rPr>
              <w:t>10</w:t>
            </w:r>
          </w:p>
        </w:tc>
        <w:tc>
          <w:tcPr>
            <w:tcW w:w="1984" w:type="dxa"/>
            <w:tcBorders>
              <w:left w:val="single" w:sz="4" w:space="0" w:color="000000"/>
              <w:bottom w:val="single" w:sz="4" w:space="0" w:color="000000"/>
              <w:right w:val="single" w:sz="4" w:space="0" w:color="000000"/>
            </w:tcBorders>
          </w:tcPr>
          <w:p w14:paraId="2FF74B31" w14:textId="0B5A9CAA" w:rsidR="0066270A" w:rsidRPr="008939F4" w:rsidRDefault="0066270A" w:rsidP="0066270A">
            <w:pPr>
              <w:snapToGrid w:val="0"/>
              <w:rPr>
                <w:sz w:val="18"/>
                <w:szCs w:val="18"/>
              </w:rPr>
            </w:pPr>
            <w:r w:rsidRPr="008939F4">
              <w:rPr>
                <w:sz w:val="18"/>
                <w:szCs w:val="18"/>
              </w:rPr>
              <w:t xml:space="preserve">Показатель принятых отложенных обязательств всего не равен не исполненным обязательствам </w:t>
            </w:r>
            <w:r w:rsidR="00ED0B50">
              <w:rPr>
                <w:sz w:val="16"/>
                <w:szCs w:val="16"/>
              </w:rPr>
              <w:t>–</w:t>
            </w:r>
            <w:r w:rsidRPr="008939F4">
              <w:rPr>
                <w:sz w:val="18"/>
                <w:szCs w:val="18"/>
              </w:rPr>
              <w:t xml:space="preserve"> недопустимо </w:t>
            </w:r>
          </w:p>
        </w:tc>
        <w:tc>
          <w:tcPr>
            <w:tcW w:w="851" w:type="dxa"/>
            <w:tcBorders>
              <w:left w:val="single" w:sz="4" w:space="0" w:color="000000"/>
              <w:bottom w:val="single" w:sz="4" w:space="0" w:color="000000"/>
              <w:right w:val="single" w:sz="4" w:space="0" w:color="000000"/>
            </w:tcBorders>
          </w:tcPr>
          <w:p w14:paraId="3D0C6DF1" w14:textId="77777777" w:rsidR="0066270A" w:rsidRPr="008939F4" w:rsidRDefault="0066270A" w:rsidP="0066270A">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20E299E8" w14:textId="77777777" w:rsidR="0066270A" w:rsidRPr="00651D83" w:rsidRDefault="0066270A" w:rsidP="0066270A">
            <w:pPr>
              <w:rPr>
                <w:sz w:val="18"/>
                <w:szCs w:val="18"/>
              </w:rPr>
            </w:pPr>
            <w:r w:rsidRPr="008939F4">
              <w:rPr>
                <w:sz w:val="18"/>
                <w:szCs w:val="18"/>
              </w:rPr>
              <w:t>Б</w:t>
            </w:r>
          </w:p>
        </w:tc>
      </w:tr>
      <w:tr w:rsidR="0066270A" w:rsidRPr="00B92096" w14:paraId="2A90925B" w14:textId="77777777" w:rsidTr="0066270A">
        <w:tc>
          <w:tcPr>
            <w:tcW w:w="600" w:type="dxa"/>
            <w:tcBorders>
              <w:top w:val="single" w:sz="4" w:space="0" w:color="000000"/>
              <w:left w:val="single" w:sz="4" w:space="0" w:color="000000"/>
              <w:bottom w:val="single" w:sz="4" w:space="0" w:color="000000"/>
            </w:tcBorders>
            <w:shd w:val="clear" w:color="auto" w:fill="auto"/>
          </w:tcPr>
          <w:p w14:paraId="4FDC4781" w14:textId="77777777" w:rsidR="0066270A" w:rsidRPr="00651D83" w:rsidRDefault="0066270A" w:rsidP="0066270A">
            <w:pPr>
              <w:snapToGrid w:val="0"/>
              <w:rPr>
                <w:sz w:val="18"/>
                <w:szCs w:val="18"/>
              </w:rPr>
            </w:pPr>
            <w:r w:rsidRPr="00651D83">
              <w:rPr>
                <w:sz w:val="18"/>
                <w:szCs w:val="18"/>
              </w:rPr>
              <w:t>7</w:t>
            </w:r>
          </w:p>
        </w:tc>
        <w:tc>
          <w:tcPr>
            <w:tcW w:w="800" w:type="dxa"/>
            <w:tcBorders>
              <w:left w:val="single" w:sz="4" w:space="0" w:color="000000"/>
              <w:bottom w:val="single" w:sz="4" w:space="0" w:color="000000"/>
            </w:tcBorders>
            <w:shd w:val="clear" w:color="auto" w:fill="auto"/>
          </w:tcPr>
          <w:p w14:paraId="50AFF74E" w14:textId="77777777" w:rsidR="0066270A" w:rsidRPr="00651D83" w:rsidRDefault="0066270A" w:rsidP="0066270A">
            <w:pPr>
              <w:snapToGrid w:val="0"/>
              <w:rPr>
                <w:sz w:val="18"/>
                <w:szCs w:val="18"/>
              </w:rPr>
            </w:pPr>
          </w:p>
        </w:tc>
        <w:tc>
          <w:tcPr>
            <w:tcW w:w="900" w:type="dxa"/>
            <w:tcBorders>
              <w:left w:val="single" w:sz="4" w:space="0" w:color="000000"/>
              <w:bottom w:val="single" w:sz="4" w:space="0" w:color="000000"/>
            </w:tcBorders>
            <w:shd w:val="clear" w:color="auto" w:fill="auto"/>
          </w:tcPr>
          <w:p w14:paraId="09AF4434" w14:textId="77777777" w:rsidR="0066270A" w:rsidRPr="00651D83" w:rsidRDefault="0066270A" w:rsidP="0066270A">
            <w:pPr>
              <w:snapToGrid w:val="0"/>
              <w:rPr>
                <w:sz w:val="18"/>
                <w:szCs w:val="18"/>
                <w:lang w:val="en-US"/>
              </w:rPr>
            </w:pPr>
            <w:r w:rsidRPr="00651D83">
              <w:rPr>
                <w:sz w:val="18"/>
                <w:szCs w:val="18"/>
              </w:rPr>
              <w:t>99</w:t>
            </w:r>
            <w:r w:rsidRPr="00651D83">
              <w:rPr>
                <w:sz w:val="18"/>
                <w:szCs w:val="18"/>
                <w:lang w:val="en-US"/>
              </w:rPr>
              <w:t>9</w:t>
            </w:r>
          </w:p>
        </w:tc>
        <w:tc>
          <w:tcPr>
            <w:tcW w:w="1102" w:type="dxa"/>
            <w:tcBorders>
              <w:left w:val="single" w:sz="4" w:space="0" w:color="000000"/>
              <w:bottom w:val="single" w:sz="4" w:space="0" w:color="000000"/>
            </w:tcBorders>
            <w:shd w:val="clear" w:color="auto" w:fill="auto"/>
          </w:tcPr>
          <w:p w14:paraId="23D842B4" w14:textId="77777777" w:rsidR="0066270A" w:rsidRPr="00651D83" w:rsidRDefault="0066270A" w:rsidP="0066270A">
            <w:pPr>
              <w:snapToGrid w:val="0"/>
              <w:rPr>
                <w:sz w:val="18"/>
                <w:szCs w:val="18"/>
                <w:lang w:val="en-US"/>
              </w:rPr>
            </w:pPr>
            <w:r w:rsidRPr="00651D83">
              <w:rPr>
                <w:sz w:val="18"/>
                <w:szCs w:val="18"/>
                <w:lang w:val="en-US"/>
              </w:rPr>
              <w:t>*</w:t>
            </w:r>
          </w:p>
        </w:tc>
        <w:tc>
          <w:tcPr>
            <w:tcW w:w="736" w:type="dxa"/>
            <w:tcBorders>
              <w:left w:val="single" w:sz="4" w:space="0" w:color="000000"/>
              <w:bottom w:val="single" w:sz="4" w:space="0" w:color="000000"/>
            </w:tcBorders>
            <w:shd w:val="clear" w:color="auto" w:fill="auto"/>
          </w:tcPr>
          <w:p w14:paraId="3A83B5A1" w14:textId="77777777" w:rsidR="0066270A" w:rsidRPr="00651D83" w:rsidRDefault="0066270A" w:rsidP="0066270A">
            <w:pPr>
              <w:snapToGrid w:val="0"/>
              <w:rPr>
                <w:sz w:val="18"/>
                <w:szCs w:val="18"/>
                <w:lang w:val="en-US"/>
              </w:rPr>
            </w:pPr>
            <w:r w:rsidRPr="00651D83">
              <w:rPr>
                <w:sz w:val="18"/>
                <w:szCs w:val="18"/>
                <w:lang w:val="en-US"/>
              </w:rPr>
              <w:t>=</w:t>
            </w:r>
          </w:p>
        </w:tc>
        <w:tc>
          <w:tcPr>
            <w:tcW w:w="1921" w:type="dxa"/>
            <w:tcBorders>
              <w:left w:val="single" w:sz="4" w:space="0" w:color="000000"/>
              <w:bottom w:val="single" w:sz="4" w:space="0" w:color="000000"/>
            </w:tcBorders>
            <w:shd w:val="clear" w:color="auto" w:fill="auto"/>
          </w:tcPr>
          <w:p w14:paraId="69DBAAD7" w14:textId="77777777" w:rsidR="0066270A" w:rsidRPr="00651D83" w:rsidRDefault="0066270A" w:rsidP="00B21C0C">
            <w:pPr>
              <w:snapToGrid w:val="0"/>
              <w:rPr>
                <w:sz w:val="18"/>
                <w:szCs w:val="18"/>
                <w:lang w:val="en-US"/>
              </w:rPr>
            </w:pPr>
            <w:r w:rsidRPr="00651D83">
              <w:rPr>
                <w:sz w:val="18"/>
                <w:szCs w:val="18"/>
                <w:lang w:val="en-US"/>
              </w:rPr>
              <w:t>200+</w:t>
            </w:r>
            <w:r>
              <w:rPr>
                <w:sz w:val="18"/>
                <w:szCs w:val="18"/>
              </w:rPr>
              <w:t>7</w:t>
            </w:r>
            <w:r w:rsidRPr="00651D83">
              <w:rPr>
                <w:sz w:val="18"/>
                <w:szCs w:val="18"/>
                <w:lang w:val="en-US"/>
              </w:rPr>
              <w:t>00</w:t>
            </w:r>
          </w:p>
        </w:tc>
        <w:tc>
          <w:tcPr>
            <w:tcW w:w="993" w:type="dxa"/>
            <w:tcBorders>
              <w:left w:val="single" w:sz="4" w:space="0" w:color="000000"/>
              <w:bottom w:val="single" w:sz="4" w:space="0" w:color="000000"/>
              <w:right w:val="single" w:sz="4" w:space="0" w:color="000000"/>
            </w:tcBorders>
            <w:shd w:val="clear" w:color="auto" w:fill="auto"/>
          </w:tcPr>
          <w:p w14:paraId="2B35F3A4" w14:textId="77777777" w:rsidR="0066270A" w:rsidRPr="00651D83" w:rsidRDefault="0066270A" w:rsidP="0066270A">
            <w:pPr>
              <w:snapToGrid w:val="0"/>
              <w:rPr>
                <w:sz w:val="18"/>
                <w:szCs w:val="18"/>
                <w:lang w:val="en-US"/>
              </w:rPr>
            </w:pPr>
            <w:r w:rsidRPr="00651D83">
              <w:rPr>
                <w:sz w:val="18"/>
                <w:szCs w:val="18"/>
                <w:lang w:val="en-US"/>
              </w:rPr>
              <w:t>*</w:t>
            </w:r>
          </w:p>
        </w:tc>
        <w:tc>
          <w:tcPr>
            <w:tcW w:w="1984" w:type="dxa"/>
            <w:tcBorders>
              <w:left w:val="single" w:sz="4" w:space="0" w:color="000000"/>
              <w:bottom w:val="single" w:sz="4" w:space="0" w:color="000000"/>
              <w:right w:val="single" w:sz="4" w:space="0" w:color="000000"/>
            </w:tcBorders>
          </w:tcPr>
          <w:p w14:paraId="4FD0A5E1" w14:textId="58944723" w:rsidR="0066270A" w:rsidRPr="00651D83" w:rsidRDefault="0066270A" w:rsidP="00240F2B">
            <w:pPr>
              <w:snapToGrid w:val="0"/>
              <w:rPr>
                <w:sz w:val="18"/>
                <w:szCs w:val="18"/>
              </w:rPr>
            </w:pPr>
            <w:r w:rsidRPr="00651D83">
              <w:rPr>
                <w:sz w:val="18"/>
                <w:szCs w:val="18"/>
              </w:rPr>
              <w:t>Показатель по стро</w:t>
            </w:r>
            <w:r w:rsidRPr="008522B1">
              <w:rPr>
                <w:sz w:val="18"/>
                <w:szCs w:val="18"/>
              </w:rPr>
              <w:t xml:space="preserve">ке </w:t>
            </w:r>
            <w:r>
              <w:rPr>
                <w:sz w:val="18"/>
                <w:szCs w:val="18"/>
              </w:rPr>
              <w:t>999</w:t>
            </w:r>
            <w:r w:rsidRPr="00651D83">
              <w:rPr>
                <w:sz w:val="18"/>
                <w:szCs w:val="18"/>
              </w:rPr>
              <w:t xml:space="preserve"> &lt;&gt; стр.</w:t>
            </w:r>
            <w:r>
              <w:rPr>
                <w:sz w:val="18"/>
                <w:szCs w:val="18"/>
              </w:rPr>
              <w:t>200</w:t>
            </w:r>
            <w:r w:rsidRPr="008522B1">
              <w:rPr>
                <w:sz w:val="18"/>
                <w:szCs w:val="18"/>
              </w:rPr>
              <w:t xml:space="preserve"> + </w:t>
            </w:r>
            <w:r>
              <w:rPr>
                <w:sz w:val="18"/>
                <w:szCs w:val="18"/>
              </w:rPr>
              <w:t>стр. 700</w:t>
            </w:r>
            <w:r w:rsidR="00ED0B50">
              <w:rPr>
                <w:sz w:val="18"/>
                <w:szCs w:val="18"/>
              </w:rPr>
              <w:t xml:space="preserve"> </w:t>
            </w:r>
            <w:r w:rsidR="00ED0B50">
              <w:rPr>
                <w:sz w:val="16"/>
                <w:szCs w:val="16"/>
              </w:rPr>
              <w:t>–</w:t>
            </w:r>
            <w:r w:rsidR="00ED0B50" w:rsidRPr="008939F4">
              <w:rPr>
                <w:sz w:val="18"/>
                <w:szCs w:val="18"/>
              </w:rPr>
              <w:t xml:space="preserve"> недопустимо</w:t>
            </w:r>
          </w:p>
        </w:tc>
        <w:tc>
          <w:tcPr>
            <w:tcW w:w="851" w:type="dxa"/>
            <w:tcBorders>
              <w:left w:val="single" w:sz="4" w:space="0" w:color="000000"/>
              <w:bottom w:val="single" w:sz="4" w:space="0" w:color="000000"/>
              <w:right w:val="single" w:sz="4" w:space="0" w:color="000000"/>
            </w:tcBorders>
          </w:tcPr>
          <w:p w14:paraId="127897A3" w14:textId="77777777" w:rsidR="0066270A" w:rsidRPr="00651D83" w:rsidRDefault="0066270A" w:rsidP="0066270A">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375DF519" w14:textId="77777777" w:rsidR="0066270A" w:rsidRPr="00651D83" w:rsidRDefault="0066270A" w:rsidP="0066270A">
            <w:pPr>
              <w:rPr>
                <w:sz w:val="18"/>
                <w:szCs w:val="18"/>
              </w:rPr>
            </w:pPr>
            <w:r w:rsidRPr="008939F4">
              <w:rPr>
                <w:sz w:val="18"/>
                <w:szCs w:val="18"/>
              </w:rPr>
              <w:t>Б</w:t>
            </w:r>
          </w:p>
        </w:tc>
      </w:tr>
      <w:tr w:rsidR="0066270A" w:rsidRPr="00B92096" w14:paraId="148D05DC" w14:textId="77777777" w:rsidTr="0066270A">
        <w:tc>
          <w:tcPr>
            <w:tcW w:w="600" w:type="dxa"/>
            <w:tcBorders>
              <w:left w:val="single" w:sz="4" w:space="0" w:color="000000"/>
              <w:bottom w:val="single" w:sz="4" w:space="0" w:color="000000"/>
            </w:tcBorders>
            <w:shd w:val="clear" w:color="auto" w:fill="auto"/>
          </w:tcPr>
          <w:p w14:paraId="074B7179" w14:textId="77777777" w:rsidR="0066270A" w:rsidRPr="00651D83" w:rsidRDefault="0066270A" w:rsidP="0066270A">
            <w:pPr>
              <w:snapToGrid w:val="0"/>
              <w:rPr>
                <w:sz w:val="18"/>
                <w:szCs w:val="18"/>
              </w:rPr>
            </w:pPr>
            <w:r w:rsidRPr="00651D83">
              <w:rPr>
                <w:sz w:val="18"/>
                <w:szCs w:val="18"/>
              </w:rPr>
              <w:t>8</w:t>
            </w:r>
          </w:p>
        </w:tc>
        <w:tc>
          <w:tcPr>
            <w:tcW w:w="800" w:type="dxa"/>
            <w:tcBorders>
              <w:top w:val="single" w:sz="4" w:space="0" w:color="000000"/>
              <w:left w:val="single" w:sz="4" w:space="0" w:color="000000"/>
              <w:bottom w:val="single" w:sz="4" w:space="0" w:color="000000"/>
            </w:tcBorders>
            <w:shd w:val="clear" w:color="auto" w:fill="auto"/>
          </w:tcPr>
          <w:p w14:paraId="744CDC36" w14:textId="77777777" w:rsidR="0066270A" w:rsidRPr="00651D83" w:rsidRDefault="0066270A" w:rsidP="0066270A">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43A8F8BB" w14:textId="77777777" w:rsidR="0066270A" w:rsidRPr="00651D83" w:rsidRDefault="0066270A" w:rsidP="0066270A">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445AF42D" w14:textId="77777777" w:rsidR="0066270A" w:rsidRPr="00651D83" w:rsidRDefault="0066270A" w:rsidP="0066270A">
            <w:pPr>
              <w:snapToGrid w:val="0"/>
              <w:rPr>
                <w:sz w:val="18"/>
                <w:szCs w:val="18"/>
              </w:rPr>
            </w:pPr>
            <w:r w:rsidRPr="00651D83">
              <w:rPr>
                <w:sz w:val="18"/>
                <w:szCs w:val="18"/>
              </w:rPr>
              <w:t>6</w:t>
            </w:r>
          </w:p>
        </w:tc>
        <w:tc>
          <w:tcPr>
            <w:tcW w:w="736" w:type="dxa"/>
            <w:tcBorders>
              <w:top w:val="single" w:sz="4" w:space="0" w:color="000000"/>
              <w:left w:val="single" w:sz="4" w:space="0" w:color="000000"/>
              <w:bottom w:val="single" w:sz="4" w:space="0" w:color="000000"/>
            </w:tcBorders>
            <w:shd w:val="clear" w:color="auto" w:fill="auto"/>
          </w:tcPr>
          <w:p w14:paraId="70563ECE" w14:textId="77777777" w:rsidR="0066270A" w:rsidRPr="00214716" w:rsidRDefault="0066270A" w:rsidP="0066270A">
            <w:pPr>
              <w:snapToGrid w:val="0"/>
              <w:rPr>
                <w:sz w:val="18"/>
              </w:rPr>
            </w:pPr>
            <w:r w:rsidRPr="00214716">
              <w:rPr>
                <w:sz w:val="18"/>
              </w:rPr>
              <w:t>&gt;=</w:t>
            </w:r>
          </w:p>
        </w:tc>
        <w:tc>
          <w:tcPr>
            <w:tcW w:w="1921" w:type="dxa"/>
            <w:tcBorders>
              <w:top w:val="single" w:sz="4" w:space="0" w:color="000000"/>
              <w:left w:val="single" w:sz="4" w:space="0" w:color="000000"/>
              <w:bottom w:val="single" w:sz="4" w:space="0" w:color="000000"/>
            </w:tcBorders>
            <w:shd w:val="clear" w:color="auto" w:fill="auto"/>
          </w:tcPr>
          <w:p w14:paraId="37B46A95" w14:textId="77777777" w:rsidR="0066270A" w:rsidRPr="00651D83" w:rsidRDefault="0066270A" w:rsidP="0066270A">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F69B8D0" w14:textId="77777777" w:rsidR="0066270A" w:rsidRPr="00651D83" w:rsidRDefault="0066270A" w:rsidP="0066270A">
            <w:pPr>
              <w:snapToGrid w:val="0"/>
              <w:rPr>
                <w:sz w:val="18"/>
                <w:szCs w:val="18"/>
              </w:rPr>
            </w:pPr>
            <w:r w:rsidRPr="00651D83">
              <w:rPr>
                <w:sz w:val="18"/>
                <w:szCs w:val="18"/>
              </w:rPr>
              <w:t>7</w:t>
            </w:r>
          </w:p>
        </w:tc>
        <w:tc>
          <w:tcPr>
            <w:tcW w:w="1984" w:type="dxa"/>
            <w:tcBorders>
              <w:top w:val="single" w:sz="4" w:space="0" w:color="000000"/>
              <w:left w:val="single" w:sz="4" w:space="0" w:color="000000"/>
              <w:bottom w:val="single" w:sz="4" w:space="0" w:color="000000"/>
              <w:right w:val="single" w:sz="4" w:space="0" w:color="000000"/>
            </w:tcBorders>
          </w:tcPr>
          <w:p w14:paraId="35E3BF82" w14:textId="7D3957B8" w:rsidR="0066270A" w:rsidRPr="00651D83" w:rsidRDefault="0066270A" w:rsidP="00C66FC7">
            <w:pPr>
              <w:snapToGrid w:val="0"/>
              <w:rPr>
                <w:sz w:val="18"/>
                <w:szCs w:val="18"/>
              </w:rPr>
            </w:pPr>
            <w:r w:rsidRPr="00651D83">
              <w:rPr>
                <w:sz w:val="18"/>
                <w:szCs w:val="18"/>
              </w:rPr>
              <w:t xml:space="preserve">Показатель по гр. 6 &lt; гр. 7 </w:t>
            </w:r>
            <w:r w:rsidR="00ED0B50">
              <w:rPr>
                <w:sz w:val="16"/>
                <w:szCs w:val="16"/>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7D369DB0" w14:textId="77777777" w:rsidR="0066270A" w:rsidRPr="00651D83" w:rsidRDefault="0066270A" w:rsidP="0066270A">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334C635F" w14:textId="77777777" w:rsidR="0066270A" w:rsidRPr="00651D83" w:rsidRDefault="0066270A" w:rsidP="0066270A">
            <w:pPr>
              <w:rPr>
                <w:sz w:val="18"/>
                <w:szCs w:val="18"/>
              </w:rPr>
            </w:pPr>
            <w:r w:rsidRPr="008939F4">
              <w:rPr>
                <w:sz w:val="18"/>
                <w:szCs w:val="18"/>
              </w:rPr>
              <w:t>Б</w:t>
            </w:r>
          </w:p>
        </w:tc>
      </w:tr>
      <w:tr w:rsidR="0066270A" w:rsidRPr="00B92096" w14:paraId="596B64DE" w14:textId="77777777" w:rsidTr="0066270A">
        <w:tc>
          <w:tcPr>
            <w:tcW w:w="600" w:type="dxa"/>
            <w:tcBorders>
              <w:left w:val="single" w:sz="4" w:space="0" w:color="000000"/>
              <w:bottom w:val="single" w:sz="4" w:space="0" w:color="000000"/>
            </w:tcBorders>
            <w:shd w:val="clear" w:color="auto" w:fill="auto"/>
          </w:tcPr>
          <w:p w14:paraId="0126944E" w14:textId="77777777" w:rsidR="0066270A" w:rsidRPr="00651D83" w:rsidRDefault="0066270A" w:rsidP="0066270A">
            <w:pPr>
              <w:snapToGrid w:val="0"/>
              <w:rPr>
                <w:sz w:val="18"/>
                <w:szCs w:val="18"/>
              </w:rPr>
            </w:pPr>
            <w:r w:rsidRPr="00651D83">
              <w:rPr>
                <w:sz w:val="18"/>
                <w:szCs w:val="18"/>
              </w:rPr>
              <w:t>9</w:t>
            </w:r>
          </w:p>
        </w:tc>
        <w:tc>
          <w:tcPr>
            <w:tcW w:w="800" w:type="dxa"/>
            <w:tcBorders>
              <w:top w:val="single" w:sz="4" w:space="0" w:color="000000"/>
              <w:left w:val="single" w:sz="4" w:space="0" w:color="000000"/>
              <w:bottom w:val="single" w:sz="4" w:space="0" w:color="000000"/>
            </w:tcBorders>
            <w:shd w:val="clear" w:color="auto" w:fill="auto"/>
          </w:tcPr>
          <w:p w14:paraId="40141D79" w14:textId="77777777" w:rsidR="0066270A" w:rsidRPr="00651D83" w:rsidRDefault="0066270A" w:rsidP="0066270A">
            <w:pPr>
              <w:snapToGrid w:val="0"/>
              <w:rPr>
                <w:sz w:val="18"/>
                <w:szCs w:val="18"/>
              </w:rPr>
            </w:pPr>
            <w:r w:rsidRPr="00651D83">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5EBB7A15" w14:textId="77777777" w:rsidR="0066270A" w:rsidRPr="000D2E2D" w:rsidRDefault="0066270A" w:rsidP="0066270A">
            <w:pPr>
              <w:snapToGrid w:val="0"/>
              <w:rPr>
                <w:sz w:val="18"/>
                <w:szCs w:val="18"/>
              </w:rPr>
            </w:pPr>
            <w:r w:rsidRPr="00651D83">
              <w:rPr>
                <w:sz w:val="18"/>
                <w:szCs w:val="18"/>
              </w:rPr>
              <w:t>*</w:t>
            </w:r>
            <w:r w:rsidR="000D2E2D">
              <w:rPr>
                <w:sz w:val="18"/>
                <w:szCs w:val="18"/>
              </w:rPr>
              <w:t>, кроме 999</w:t>
            </w:r>
          </w:p>
        </w:tc>
        <w:tc>
          <w:tcPr>
            <w:tcW w:w="1102" w:type="dxa"/>
            <w:tcBorders>
              <w:top w:val="single" w:sz="4" w:space="0" w:color="000000"/>
              <w:left w:val="single" w:sz="4" w:space="0" w:color="000000"/>
              <w:bottom w:val="single" w:sz="4" w:space="0" w:color="000000"/>
            </w:tcBorders>
            <w:shd w:val="clear" w:color="auto" w:fill="auto"/>
          </w:tcPr>
          <w:p w14:paraId="594755BD" w14:textId="77777777" w:rsidR="0066270A" w:rsidRPr="00651D83" w:rsidRDefault="0066270A" w:rsidP="0066270A">
            <w:pPr>
              <w:snapToGrid w:val="0"/>
              <w:rPr>
                <w:sz w:val="18"/>
                <w:szCs w:val="18"/>
              </w:rPr>
            </w:pPr>
            <w:r w:rsidRPr="00651D83">
              <w:rPr>
                <w:sz w:val="18"/>
                <w:szCs w:val="18"/>
              </w:rPr>
              <w:t>9</w:t>
            </w:r>
          </w:p>
        </w:tc>
        <w:tc>
          <w:tcPr>
            <w:tcW w:w="736" w:type="dxa"/>
            <w:tcBorders>
              <w:top w:val="single" w:sz="4" w:space="0" w:color="000000"/>
              <w:left w:val="single" w:sz="4" w:space="0" w:color="000000"/>
              <w:bottom w:val="single" w:sz="4" w:space="0" w:color="000000"/>
            </w:tcBorders>
            <w:shd w:val="clear" w:color="auto" w:fill="auto"/>
          </w:tcPr>
          <w:p w14:paraId="20B112E5" w14:textId="77777777" w:rsidR="0066270A" w:rsidRPr="00651D83" w:rsidRDefault="0066270A" w:rsidP="0066270A">
            <w:pPr>
              <w:snapToGrid w:val="0"/>
              <w:rPr>
                <w:sz w:val="18"/>
                <w:szCs w:val="18"/>
              </w:rPr>
            </w:pPr>
            <w:r w:rsidRPr="00651D83">
              <w:rPr>
                <w:sz w:val="18"/>
                <w:szCs w:val="18"/>
              </w:rPr>
              <w:t>=</w:t>
            </w:r>
            <w:r>
              <w:rPr>
                <w:sz w:val="18"/>
                <w:szCs w:val="18"/>
              </w:rPr>
              <w:t>0</w:t>
            </w:r>
          </w:p>
        </w:tc>
        <w:tc>
          <w:tcPr>
            <w:tcW w:w="1921" w:type="dxa"/>
            <w:tcBorders>
              <w:top w:val="single" w:sz="4" w:space="0" w:color="000000"/>
              <w:left w:val="single" w:sz="4" w:space="0" w:color="000000"/>
              <w:bottom w:val="single" w:sz="4" w:space="0" w:color="000000"/>
            </w:tcBorders>
            <w:shd w:val="clear" w:color="auto" w:fill="auto"/>
          </w:tcPr>
          <w:p w14:paraId="442EAFDC" w14:textId="77777777" w:rsidR="0066270A" w:rsidRPr="00651D83" w:rsidRDefault="0066270A" w:rsidP="0066270A">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E1D6E80" w14:textId="77777777" w:rsidR="0066270A" w:rsidRPr="00651D83" w:rsidRDefault="0066270A" w:rsidP="0066270A">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5A250DB3" w14:textId="7EE8BBB9" w:rsidR="0066270A" w:rsidRPr="00651D83" w:rsidRDefault="0066270A" w:rsidP="0066270A">
            <w:pPr>
              <w:snapToGrid w:val="0"/>
              <w:rPr>
                <w:sz w:val="18"/>
                <w:szCs w:val="18"/>
              </w:rPr>
            </w:pPr>
            <w:r w:rsidRPr="00651D83">
              <w:rPr>
                <w:sz w:val="18"/>
                <w:szCs w:val="18"/>
              </w:rPr>
              <w:t xml:space="preserve">Показатель по гр. 9 раздела 3 &lt;&gt; 0 </w:t>
            </w:r>
            <w:r w:rsidR="00ED0B50">
              <w:rPr>
                <w:sz w:val="16"/>
                <w:szCs w:val="16"/>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5A8B66C4" w14:textId="77777777" w:rsidR="0066270A" w:rsidRPr="00651D83" w:rsidRDefault="0066270A" w:rsidP="0066270A">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30F245C5" w14:textId="77777777" w:rsidR="0066270A" w:rsidRPr="00651D83" w:rsidRDefault="0066270A" w:rsidP="0066270A">
            <w:pPr>
              <w:snapToGrid w:val="0"/>
              <w:rPr>
                <w:sz w:val="18"/>
                <w:szCs w:val="18"/>
              </w:rPr>
            </w:pPr>
            <w:r w:rsidRPr="008939F4">
              <w:rPr>
                <w:sz w:val="18"/>
                <w:szCs w:val="18"/>
              </w:rPr>
              <w:t>Б</w:t>
            </w:r>
          </w:p>
        </w:tc>
      </w:tr>
      <w:tr w:rsidR="0066270A" w:rsidRPr="00B92096" w14:paraId="689D94D1" w14:textId="77777777" w:rsidTr="0066270A">
        <w:tc>
          <w:tcPr>
            <w:tcW w:w="600" w:type="dxa"/>
            <w:tcBorders>
              <w:top w:val="single" w:sz="4" w:space="0" w:color="000000"/>
              <w:left w:val="single" w:sz="4" w:space="0" w:color="000000"/>
              <w:bottom w:val="single" w:sz="4" w:space="0" w:color="000000"/>
            </w:tcBorders>
            <w:shd w:val="clear" w:color="auto" w:fill="auto"/>
          </w:tcPr>
          <w:p w14:paraId="08096B5F" w14:textId="77777777" w:rsidR="0066270A" w:rsidRPr="00651D83" w:rsidRDefault="0066270A" w:rsidP="005D4A7C">
            <w:pPr>
              <w:snapToGrid w:val="0"/>
              <w:rPr>
                <w:sz w:val="18"/>
                <w:szCs w:val="18"/>
              </w:rPr>
            </w:pPr>
            <w:r w:rsidRPr="00651D83">
              <w:rPr>
                <w:sz w:val="18"/>
                <w:szCs w:val="18"/>
              </w:rPr>
              <w:t>1</w:t>
            </w:r>
            <w:r w:rsidR="005D4A7C">
              <w:rPr>
                <w:sz w:val="18"/>
                <w:szCs w:val="18"/>
              </w:rPr>
              <w:t>0</w:t>
            </w:r>
          </w:p>
        </w:tc>
        <w:tc>
          <w:tcPr>
            <w:tcW w:w="800" w:type="dxa"/>
            <w:tcBorders>
              <w:top w:val="single" w:sz="4" w:space="0" w:color="000000"/>
              <w:left w:val="single" w:sz="4" w:space="0" w:color="000000"/>
              <w:bottom w:val="single" w:sz="4" w:space="0" w:color="000000"/>
            </w:tcBorders>
            <w:shd w:val="clear" w:color="auto" w:fill="auto"/>
          </w:tcPr>
          <w:p w14:paraId="6C68E35E" w14:textId="77777777" w:rsidR="0066270A" w:rsidRPr="00651D83" w:rsidRDefault="0066270A" w:rsidP="0066270A">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0EE76E69" w14:textId="77777777" w:rsidR="0066270A" w:rsidRPr="00651D83" w:rsidRDefault="0066270A" w:rsidP="0066270A">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5F835CED" w14:textId="77777777" w:rsidR="0066270A" w:rsidRPr="00651D83" w:rsidRDefault="0066270A" w:rsidP="0066270A">
            <w:pPr>
              <w:snapToGrid w:val="0"/>
              <w:rPr>
                <w:sz w:val="18"/>
                <w:szCs w:val="18"/>
              </w:rPr>
            </w:pPr>
            <w:r w:rsidRPr="00651D83">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14:paraId="4D90E56F" w14:textId="77777777" w:rsidR="0066270A" w:rsidRPr="00651D83" w:rsidRDefault="0066270A" w:rsidP="0066270A">
            <w:pPr>
              <w:snapToGrid w:val="0"/>
              <w:rPr>
                <w:sz w:val="18"/>
                <w:szCs w:val="18"/>
                <w:lang w:val="en-US"/>
              </w:rPr>
            </w:pPr>
            <w:r w:rsidRPr="00651D83">
              <w:rPr>
                <w:sz w:val="18"/>
                <w:szCs w:val="18"/>
                <w:lang w:val="en-US"/>
              </w:rPr>
              <w:t>&gt;</w:t>
            </w:r>
            <w:r w:rsidRPr="00651D83">
              <w:rPr>
                <w:sz w:val="18"/>
                <w:szCs w:val="18"/>
              </w:rPr>
              <w:t>=</w:t>
            </w:r>
            <w:r w:rsidRPr="00651D83">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4ABEBE65" w14:textId="77777777" w:rsidR="0066270A" w:rsidRPr="00651D83" w:rsidRDefault="0066270A" w:rsidP="0066270A">
            <w:pPr>
              <w:snapToGrid w:val="0"/>
              <w:rPr>
                <w:sz w:val="18"/>
                <w:szCs w:val="18"/>
                <w:lang w:val="en-US"/>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29B1830" w14:textId="77777777" w:rsidR="0066270A" w:rsidRPr="00651D83" w:rsidRDefault="0066270A" w:rsidP="0066270A">
            <w:pPr>
              <w:snapToGrid w:val="0"/>
              <w:rPr>
                <w:sz w:val="18"/>
                <w:szCs w:val="18"/>
                <w:lang w:val="en-US"/>
              </w:rPr>
            </w:pPr>
          </w:p>
        </w:tc>
        <w:tc>
          <w:tcPr>
            <w:tcW w:w="1984" w:type="dxa"/>
            <w:tcBorders>
              <w:top w:val="single" w:sz="4" w:space="0" w:color="000000"/>
              <w:left w:val="single" w:sz="4" w:space="0" w:color="000000"/>
              <w:bottom w:val="single" w:sz="4" w:space="0" w:color="000000"/>
              <w:right w:val="single" w:sz="4" w:space="0" w:color="000000"/>
            </w:tcBorders>
          </w:tcPr>
          <w:p w14:paraId="62FBA7B3" w14:textId="77777777" w:rsidR="0066270A" w:rsidRPr="00651D83" w:rsidRDefault="0066270A" w:rsidP="0066270A">
            <w:pPr>
              <w:snapToGrid w:val="0"/>
              <w:rPr>
                <w:sz w:val="18"/>
                <w:szCs w:val="18"/>
              </w:rPr>
            </w:pPr>
            <w:r w:rsidRPr="00651D83">
              <w:rPr>
                <w:sz w:val="18"/>
                <w:szCs w:val="18"/>
              </w:rPr>
              <w:t>Показатель кассового исполнения превышает показатель принятых денежных обязательств – требуется пояснение</w:t>
            </w:r>
          </w:p>
        </w:tc>
        <w:tc>
          <w:tcPr>
            <w:tcW w:w="851" w:type="dxa"/>
            <w:tcBorders>
              <w:top w:val="single" w:sz="4" w:space="0" w:color="000000"/>
              <w:left w:val="single" w:sz="4" w:space="0" w:color="000000"/>
              <w:bottom w:val="single" w:sz="4" w:space="0" w:color="000000"/>
              <w:right w:val="single" w:sz="4" w:space="0" w:color="000000"/>
            </w:tcBorders>
          </w:tcPr>
          <w:p w14:paraId="6B5D7C0E" w14:textId="77777777" w:rsidR="0066270A" w:rsidRPr="00651D83" w:rsidRDefault="0066270A" w:rsidP="0066270A">
            <w:pPr>
              <w:snapToGrid w:val="0"/>
              <w:rPr>
                <w:sz w:val="18"/>
                <w:szCs w:val="18"/>
              </w:rPr>
            </w:pPr>
            <w:r w:rsidRPr="00651D83">
              <w:rPr>
                <w:sz w:val="18"/>
                <w:szCs w:val="18"/>
              </w:rPr>
              <w:t>АУБУ</w:t>
            </w:r>
          </w:p>
          <w:p w14:paraId="7C6D12DA" w14:textId="77777777" w:rsidR="0066270A" w:rsidRPr="00651D83" w:rsidRDefault="0066270A" w:rsidP="0066270A">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7F793971" w14:textId="77777777" w:rsidR="0066270A" w:rsidRPr="00651D83" w:rsidRDefault="0066270A" w:rsidP="0066270A">
            <w:pPr>
              <w:snapToGrid w:val="0"/>
              <w:rPr>
                <w:sz w:val="18"/>
                <w:szCs w:val="18"/>
              </w:rPr>
            </w:pPr>
            <w:r w:rsidRPr="00651D83">
              <w:rPr>
                <w:sz w:val="18"/>
                <w:szCs w:val="18"/>
              </w:rPr>
              <w:t>П</w:t>
            </w:r>
          </w:p>
        </w:tc>
      </w:tr>
      <w:tr w:rsidR="0066270A" w:rsidRPr="00B92096" w14:paraId="4F59DFF1" w14:textId="77777777" w:rsidTr="0066270A">
        <w:tc>
          <w:tcPr>
            <w:tcW w:w="600" w:type="dxa"/>
            <w:tcBorders>
              <w:top w:val="single" w:sz="4" w:space="0" w:color="000000"/>
              <w:left w:val="single" w:sz="4" w:space="0" w:color="000000"/>
              <w:bottom w:val="single" w:sz="4" w:space="0" w:color="000000"/>
            </w:tcBorders>
            <w:shd w:val="clear" w:color="auto" w:fill="auto"/>
          </w:tcPr>
          <w:p w14:paraId="0062FE01" w14:textId="77777777" w:rsidR="0066270A" w:rsidRPr="00651D83" w:rsidRDefault="0066270A" w:rsidP="005D4A7C">
            <w:pPr>
              <w:snapToGrid w:val="0"/>
              <w:rPr>
                <w:sz w:val="18"/>
                <w:szCs w:val="18"/>
              </w:rPr>
            </w:pPr>
            <w:r w:rsidRPr="00651D83">
              <w:rPr>
                <w:sz w:val="18"/>
                <w:szCs w:val="18"/>
              </w:rPr>
              <w:t>1</w:t>
            </w:r>
            <w:r w:rsidR="005D4A7C">
              <w:rPr>
                <w:sz w:val="18"/>
                <w:szCs w:val="18"/>
              </w:rPr>
              <w:t>1</w:t>
            </w:r>
          </w:p>
        </w:tc>
        <w:tc>
          <w:tcPr>
            <w:tcW w:w="800" w:type="dxa"/>
            <w:tcBorders>
              <w:top w:val="single" w:sz="4" w:space="0" w:color="000000"/>
              <w:left w:val="single" w:sz="4" w:space="0" w:color="000000"/>
              <w:bottom w:val="single" w:sz="4" w:space="0" w:color="000000"/>
            </w:tcBorders>
            <w:shd w:val="clear" w:color="auto" w:fill="auto"/>
          </w:tcPr>
          <w:p w14:paraId="70B72B4D" w14:textId="77777777" w:rsidR="0066270A" w:rsidRPr="00651D83" w:rsidRDefault="0066270A" w:rsidP="0066270A">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3E0518FE" w14:textId="77777777" w:rsidR="0066270A" w:rsidRPr="00651D83" w:rsidRDefault="0066270A" w:rsidP="0066270A">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649C9F6A" w14:textId="660675CA" w:rsidR="0066270A" w:rsidRPr="00651D83" w:rsidRDefault="0066270A" w:rsidP="00B21C0C">
            <w:pPr>
              <w:snapToGrid w:val="0"/>
              <w:rPr>
                <w:sz w:val="18"/>
                <w:szCs w:val="18"/>
              </w:rPr>
            </w:pPr>
            <w:r w:rsidRPr="00651D83">
              <w:rPr>
                <w:sz w:val="18"/>
                <w:szCs w:val="18"/>
              </w:rPr>
              <w:t xml:space="preserve">4, за искл. строки </w:t>
            </w:r>
            <w:r w:rsidR="00F375E7">
              <w:rPr>
                <w:sz w:val="18"/>
                <w:szCs w:val="18"/>
              </w:rPr>
              <w:t xml:space="preserve">700, 800, </w:t>
            </w:r>
            <w:r w:rsidR="00697736">
              <w:rPr>
                <w:sz w:val="18"/>
                <w:szCs w:val="18"/>
              </w:rPr>
              <w:t xml:space="preserve">840, 850, </w:t>
            </w:r>
            <w:r w:rsidR="00B21C0C">
              <w:rPr>
                <w:sz w:val="18"/>
                <w:szCs w:val="18"/>
              </w:rPr>
              <w:t>860</w:t>
            </w:r>
            <w:r w:rsidR="00F375E7">
              <w:rPr>
                <w:sz w:val="18"/>
                <w:szCs w:val="18"/>
              </w:rPr>
              <w:t>, 999</w:t>
            </w:r>
          </w:p>
        </w:tc>
        <w:tc>
          <w:tcPr>
            <w:tcW w:w="736" w:type="dxa"/>
            <w:tcBorders>
              <w:top w:val="single" w:sz="4" w:space="0" w:color="000000"/>
              <w:left w:val="single" w:sz="4" w:space="0" w:color="000000"/>
              <w:bottom w:val="single" w:sz="4" w:space="0" w:color="000000"/>
            </w:tcBorders>
            <w:shd w:val="clear" w:color="auto" w:fill="auto"/>
          </w:tcPr>
          <w:p w14:paraId="679C88DC" w14:textId="77777777" w:rsidR="0066270A" w:rsidRPr="00651D83" w:rsidRDefault="0066270A" w:rsidP="0066270A">
            <w:pPr>
              <w:snapToGrid w:val="0"/>
              <w:rPr>
                <w:sz w:val="18"/>
                <w:szCs w:val="18"/>
              </w:rPr>
            </w:pPr>
            <w:r w:rsidRPr="00651D83">
              <w:rPr>
                <w:sz w:val="18"/>
                <w:szCs w:val="18"/>
                <w:lang w:val="en-US"/>
              </w:rPr>
              <w:t>&gt;</w:t>
            </w: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7B3B5A94" w14:textId="77777777" w:rsidR="0066270A" w:rsidRPr="00651D83" w:rsidRDefault="0066270A" w:rsidP="0066270A">
            <w:pPr>
              <w:snapToGrid w:val="0"/>
              <w:rPr>
                <w:sz w:val="18"/>
                <w:szCs w:val="18"/>
                <w:lang w:val="en-US"/>
              </w:rPr>
            </w:pPr>
            <w:r w:rsidRPr="00651D83">
              <w:rPr>
                <w:sz w:val="18"/>
                <w:szCs w:val="18"/>
                <w:lang w:val="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F0EC6DE" w14:textId="77777777" w:rsidR="0066270A" w:rsidRPr="00651D83" w:rsidRDefault="00DF4BFB" w:rsidP="0066270A">
            <w:pPr>
              <w:snapToGrid w:val="0"/>
              <w:rPr>
                <w:sz w:val="18"/>
                <w:szCs w:val="18"/>
                <w:lang w:val="en-US"/>
              </w:rPr>
            </w:pPr>
            <w:r>
              <w:rPr>
                <w:sz w:val="18"/>
                <w:szCs w:val="18"/>
              </w:rPr>
              <w:t>5+</w:t>
            </w:r>
            <w:r w:rsidR="0066270A" w:rsidRPr="00651D83">
              <w:rPr>
                <w:sz w:val="18"/>
                <w:szCs w:val="18"/>
                <w:lang w:val="en-US"/>
              </w:rPr>
              <w:t>6</w:t>
            </w:r>
          </w:p>
        </w:tc>
        <w:tc>
          <w:tcPr>
            <w:tcW w:w="1984" w:type="dxa"/>
            <w:tcBorders>
              <w:top w:val="single" w:sz="4" w:space="0" w:color="000000"/>
              <w:left w:val="single" w:sz="4" w:space="0" w:color="000000"/>
              <w:bottom w:val="single" w:sz="4" w:space="0" w:color="000000"/>
              <w:right w:val="single" w:sz="4" w:space="0" w:color="000000"/>
            </w:tcBorders>
          </w:tcPr>
          <w:p w14:paraId="64F00A16" w14:textId="77777777" w:rsidR="0066270A" w:rsidRPr="00651D83" w:rsidRDefault="0066270A" w:rsidP="0066270A">
            <w:pPr>
              <w:snapToGrid w:val="0"/>
              <w:rPr>
                <w:sz w:val="18"/>
                <w:szCs w:val="18"/>
              </w:rPr>
            </w:pPr>
            <w:r w:rsidRPr="00651D83">
              <w:rPr>
                <w:sz w:val="18"/>
                <w:szCs w:val="18"/>
              </w:rPr>
              <w:t xml:space="preserve">Показатель принятых </w:t>
            </w:r>
            <w:r w:rsidR="00DF4BFB">
              <w:rPr>
                <w:sz w:val="18"/>
                <w:szCs w:val="18"/>
              </w:rPr>
              <w:t xml:space="preserve">и принимаемых </w:t>
            </w:r>
            <w:r w:rsidRPr="00651D83">
              <w:rPr>
                <w:sz w:val="18"/>
                <w:szCs w:val="18"/>
              </w:rPr>
              <w:t>обязательств превышает плановые назначения – требуется пояснение</w:t>
            </w:r>
          </w:p>
        </w:tc>
        <w:tc>
          <w:tcPr>
            <w:tcW w:w="851" w:type="dxa"/>
            <w:tcBorders>
              <w:top w:val="single" w:sz="4" w:space="0" w:color="000000"/>
              <w:left w:val="single" w:sz="4" w:space="0" w:color="000000"/>
              <w:bottom w:val="single" w:sz="4" w:space="0" w:color="000000"/>
              <w:right w:val="single" w:sz="4" w:space="0" w:color="000000"/>
            </w:tcBorders>
          </w:tcPr>
          <w:p w14:paraId="67BFED38" w14:textId="77777777" w:rsidR="0066270A" w:rsidRPr="00651D83" w:rsidRDefault="0066270A" w:rsidP="0066270A">
            <w:pPr>
              <w:snapToGrid w:val="0"/>
              <w:rPr>
                <w:sz w:val="18"/>
                <w:szCs w:val="18"/>
              </w:rPr>
            </w:pPr>
            <w:r w:rsidRPr="00651D83">
              <w:rPr>
                <w:sz w:val="18"/>
                <w:szCs w:val="18"/>
              </w:rPr>
              <w:t>АУБУ</w:t>
            </w:r>
          </w:p>
          <w:p w14:paraId="48FC6784" w14:textId="77777777" w:rsidR="0066270A" w:rsidRPr="00651D83" w:rsidRDefault="0066270A" w:rsidP="0066270A">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161C1B8E" w14:textId="77777777" w:rsidR="0066270A" w:rsidRPr="00651D83" w:rsidRDefault="0066270A" w:rsidP="0066270A">
            <w:pPr>
              <w:snapToGrid w:val="0"/>
              <w:rPr>
                <w:sz w:val="18"/>
                <w:szCs w:val="18"/>
              </w:rPr>
            </w:pPr>
            <w:r w:rsidRPr="00651D83">
              <w:rPr>
                <w:sz w:val="18"/>
                <w:szCs w:val="18"/>
              </w:rPr>
              <w:t>П</w:t>
            </w:r>
          </w:p>
        </w:tc>
      </w:tr>
      <w:tr w:rsidR="0066270A" w:rsidRPr="00B92096" w14:paraId="50ACF861" w14:textId="77777777" w:rsidTr="0066270A">
        <w:tc>
          <w:tcPr>
            <w:tcW w:w="600" w:type="dxa"/>
            <w:tcBorders>
              <w:top w:val="single" w:sz="4" w:space="0" w:color="000000"/>
              <w:left w:val="single" w:sz="4" w:space="0" w:color="000000"/>
              <w:bottom w:val="single" w:sz="4" w:space="0" w:color="000000"/>
            </w:tcBorders>
            <w:shd w:val="clear" w:color="auto" w:fill="auto"/>
          </w:tcPr>
          <w:p w14:paraId="45F0F3B9" w14:textId="77777777" w:rsidR="0066270A" w:rsidRPr="00651D83" w:rsidRDefault="0066270A" w:rsidP="005D4A7C">
            <w:pPr>
              <w:snapToGrid w:val="0"/>
              <w:rPr>
                <w:sz w:val="18"/>
                <w:szCs w:val="18"/>
              </w:rPr>
            </w:pPr>
            <w:r>
              <w:rPr>
                <w:sz w:val="18"/>
                <w:szCs w:val="18"/>
              </w:rPr>
              <w:t>1</w:t>
            </w:r>
            <w:r w:rsidR="005D4A7C">
              <w:rPr>
                <w:sz w:val="18"/>
                <w:szCs w:val="18"/>
              </w:rPr>
              <w:t>2</w:t>
            </w:r>
          </w:p>
        </w:tc>
        <w:tc>
          <w:tcPr>
            <w:tcW w:w="800" w:type="dxa"/>
            <w:tcBorders>
              <w:top w:val="single" w:sz="4" w:space="0" w:color="000000"/>
              <w:left w:val="single" w:sz="4" w:space="0" w:color="000000"/>
              <w:bottom w:val="single" w:sz="4" w:space="0" w:color="000000"/>
            </w:tcBorders>
            <w:shd w:val="clear" w:color="auto" w:fill="auto"/>
          </w:tcPr>
          <w:p w14:paraId="47C2CB83" w14:textId="77777777" w:rsidR="0066270A" w:rsidRPr="00697C8B" w:rsidRDefault="0066270A" w:rsidP="0066270A">
            <w:pPr>
              <w:snapToGrid w:val="0"/>
              <w:rPr>
                <w:sz w:val="18"/>
                <w:szCs w:val="18"/>
                <w:lang w:val="en-US"/>
              </w:rPr>
            </w:pPr>
          </w:p>
        </w:tc>
        <w:tc>
          <w:tcPr>
            <w:tcW w:w="900" w:type="dxa"/>
            <w:tcBorders>
              <w:top w:val="single" w:sz="4" w:space="0" w:color="000000"/>
              <w:left w:val="single" w:sz="4" w:space="0" w:color="000000"/>
              <w:bottom w:val="single" w:sz="4" w:space="0" w:color="000000"/>
            </w:tcBorders>
            <w:shd w:val="clear" w:color="auto" w:fill="auto"/>
          </w:tcPr>
          <w:p w14:paraId="17062920" w14:textId="77777777" w:rsidR="0066270A" w:rsidRPr="00651D83" w:rsidRDefault="0066270A" w:rsidP="0066270A">
            <w:pPr>
              <w:snapToGrid w:val="0"/>
              <w:rPr>
                <w:sz w:val="18"/>
                <w:szCs w:val="18"/>
              </w:rPr>
            </w:pPr>
            <w:r w:rsidRPr="00A1781D">
              <w:rPr>
                <w:sz w:val="18"/>
                <w:szCs w:val="18"/>
              </w:rPr>
              <w:t xml:space="preserve">*(за исключением видов расходов </w:t>
            </w:r>
            <w:r>
              <w:rPr>
                <w:sz w:val="18"/>
                <w:szCs w:val="18"/>
              </w:rPr>
              <w:t xml:space="preserve">119, 139, </w:t>
            </w:r>
            <w:r w:rsidRPr="00A1781D">
              <w:rPr>
                <w:sz w:val="18"/>
                <w:szCs w:val="18"/>
              </w:rPr>
              <w:t xml:space="preserve">2%, </w:t>
            </w:r>
            <w:r>
              <w:rPr>
                <w:sz w:val="18"/>
                <w:szCs w:val="18"/>
              </w:rPr>
              <w:t xml:space="preserve">406, 407, </w:t>
            </w:r>
            <w:r w:rsidRPr="00A1781D">
              <w:rPr>
                <w:sz w:val="18"/>
                <w:szCs w:val="18"/>
              </w:rPr>
              <w:t>41%,323</w:t>
            </w:r>
            <w:r>
              <w:rPr>
                <w:sz w:val="18"/>
                <w:szCs w:val="18"/>
              </w:rPr>
              <w:lastRenderedPageBreak/>
              <w:t>, 832, 863</w:t>
            </w: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62645D81" w14:textId="77777777" w:rsidR="0066270A" w:rsidRPr="00651D83" w:rsidRDefault="0066270A" w:rsidP="0066270A">
            <w:pPr>
              <w:snapToGrid w:val="0"/>
              <w:rPr>
                <w:sz w:val="18"/>
                <w:szCs w:val="18"/>
              </w:rPr>
            </w:pPr>
            <w:r>
              <w:rPr>
                <w:sz w:val="18"/>
                <w:szCs w:val="18"/>
              </w:rPr>
              <w:lastRenderedPageBreak/>
              <w:t>5</w:t>
            </w:r>
            <w:r w:rsidRPr="00A1781D">
              <w:rPr>
                <w:sz w:val="18"/>
                <w:szCs w:val="18"/>
              </w:rPr>
              <w:t>,</w:t>
            </w:r>
            <w:r>
              <w:rPr>
                <w:sz w:val="18"/>
                <w:szCs w:val="18"/>
              </w:rPr>
              <w:t>7</w:t>
            </w:r>
          </w:p>
        </w:tc>
        <w:tc>
          <w:tcPr>
            <w:tcW w:w="736" w:type="dxa"/>
            <w:tcBorders>
              <w:top w:val="single" w:sz="4" w:space="0" w:color="000000"/>
              <w:left w:val="single" w:sz="4" w:space="0" w:color="000000"/>
              <w:bottom w:val="single" w:sz="4" w:space="0" w:color="000000"/>
            </w:tcBorders>
            <w:shd w:val="clear" w:color="auto" w:fill="auto"/>
          </w:tcPr>
          <w:p w14:paraId="3F641680" w14:textId="77777777" w:rsidR="0066270A" w:rsidRPr="00CA4029" w:rsidRDefault="0066270A" w:rsidP="0066270A">
            <w:pPr>
              <w:snapToGrid w:val="0"/>
              <w:rPr>
                <w:sz w:val="18"/>
                <w:szCs w:val="18"/>
              </w:rPr>
            </w:pPr>
            <w:r w:rsidRPr="00A1781D">
              <w:rPr>
                <w:sz w:val="18"/>
                <w:szCs w:val="18"/>
              </w:rPr>
              <w:t>=0</w:t>
            </w:r>
          </w:p>
        </w:tc>
        <w:tc>
          <w:tcPr>
            <w:tcW w:w="1921" w:type="dxa"/>
            <w:tcBorders>
              <w:top w:val="single" w:sz="4" w:space="0" w:color="000000"/>
              <w:left w:val="single" w:sz="4" w:space="0" w:color="000000"/>
              <w:bottom w:val="single" w:sz="4" w:space="0" w:color="000000"/>
            </w:tcBorders>
            <w:shd w:val="clear" w:color="auto" w:fill="auto"/>
          </w:tcPr>
          <w:p w14:paraId="7DBFF0E8" w14:textId="77777777" w:rsidR="0066270A" w:rsidRPr="00651D83" w:rsidRDefault="0066270A" w:rsidP="0066270A">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789EE44" w14:textId="77777777" w:rsidR="0066270A" w:rsidRPr="00651D83" w:rsidRDefault="0066270A" w:rsidP="0066270A">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11867575" w14:textId="77777777" w:rsidR="0066270A" w:rsidRPr="00651D83" w:rsidRDefault="0066270A" w:rsidP="0066270A">
            <w:pPr>
              <w:snapToGrid w:val="0"/>
              <w:rPr>
                <w:sz w:val="18"/>
                <w:szCs w:val="18"/>
              </w:rPr>
            </w:pPr>
            <w:r w:rsidRPr="00A1781D">
              <w:rPr>
                <w:sz w:val="18"/>
                <w:szCs w:val="18"/>
              </w:rPr>
              <w:t>Отражение в Отчете ф. 0503</w:t>
            </w:r>
            <w:r>
              <w:rPr>
                <w:sz w:val="18"/>
                <w:szCs w:val="18"/>
              </w:rPr>
              <w:t>73</w:t>
            </w:r>
            <w:r w:rsidRPr="00A1781D">
              <w:rPr>
                <w:sz w:val="18"/>
                <w:szCs w:val="18"/>
              </w:rPr>
              <w:t xml:space="preserve">8 показателей в графах </w:t>
            </w:r>
            <w:r>
              <w:rPr>
                <w:sz w:val="18"/>
                <w:szCs w:val="18"/>
              </w:rPr>
              <w:t>5</w:t>
            </w:r>
            <w:r w:rsidRPr="00A1781D">
              <w:rPr>
                <w:sz w:val="18"/>
                <w:szCs w:val="18"/>
              </w:rPr>
              <w:t>,</w:t>
            </w:r>
            <w:r>
              <w:rPr>
                <w:sz w:val="18"/>
                <w:szCs w:val="18"/>
              </w:rPr>
              <w:t>7</w:t>
            </w:r>
            <w:r w:rsidRPr="00A1781D">
              <w:rPr>
                <w:sz w:val="18"/>
                <w:szCs w:val="18"/>
              </w:rPr>
              <w:t xml:space="preserve"> видов расходов, отличных от КВР </w:t>
            </w:r>
            <w:r>
              <w:rPr>
                <w:sz w:val="18"/>
                <w:szCs w:val="18"/>
              </w:rPr>
              <w:t xml:space="preserve">119, 139, </w:t>
            </w:r>
            <w:r w:rsidRPr="00A1781D">
              <w:rPr>
                <w:sz w:val="18"/>
                <w:szCs w:val="18"/>
              </w:rPr>
              <w:t xml:space="preserve">2%, </w:t>
            </w:r>
            <w:r>
              <w:rPr>
                <w:sz w:val="18"/>
                <w:szCs w:val="18"/>
              </w:rPr>
              <w:t xml:space="preserve">406, 407, </w:t>
            </w:r>
            <w:r w:rsidRPr="00A1781D">
              <w:rPr>
                <w:sz w:val="18"/>
                <w:szCs w:val="18"/>
              </w:rPr>
              <w:t>41%,</w:t>
            </w:r>
            <w:r>
              <w:rPr>
                <w:sz w:val="18"/>
                <w:szCs w:val="18"/>
              </w:rPr>
              <w:t xml:space="preserve"> </w:t>
            </w:r>
            <w:r w:rsidRPr="00A1781D">
              <w:rPr>
                <w:sz w:val="18"/>
                <w:szCs w:val="18"/>
              </w:rPr>
              <w:t>323</w:t>
            </w:r>
            <w:r>
              <w:rPr>
                <w:sz w:val="18"/>
                <w:szCs w:val="18"/>
              </w:rPr>
              <w:t xml:space="preserve">, 832, 863 </w:t>
            </w:r>
            <w:r w:rsidRPr="00A1781D">
              <w:rPr>
                <w:sz w:val="18"/>
                <w:szCs w:val="18"/>
              </w:rPr>
              <w:t>недопустимо</w:t>
            </w:r>
          </w:p>
        </w:tc>
        <w:tc>
          <w:tcPr>
            <w:tcW w:w="851" w:type="dxa"/>
            <w:tcBorders>
              <w:top w:val="single" w:sz="4" w:space="0" w:color="000000"/>
              <w:left w:val="single" w:sz="4" w:space="0" w:color="000000"/>
              <w:bottom w:val="single" w:sz="4" w:space="0" w:color="000000"/>
              <w:right w:val="single" w:sz="4" w:space="0" w:color="000000"/>
            </w:tcBorders>
          </w:tcPr>
          <w:p w14:paraId="6E54B94E" w14:textId="77777777" w:rsidR="0066270A" w:rsidRPr="00651D83" w:rsidRDefault="0066270A" w:rsidP="0066270A">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4355E131" w14:textId="77777777" w:rsidR="0066270A" w:rsidRPr="00651D83" w:rsidRDefault="0066270A" w:rsidP="0066270A">
            <w:pPr>
              <w:snapToGrid w:val="0"/>
              <w:rPr>
                <w:sz w:val="18"/>
                <w:szCs w:val="18"/>
              </w:rPr>
            </w:pPr>
            <w:r w:rsidRPr="00651D83">
              <w:rPr>
                <w:sz w:val="18"/>
                <w:szCs w:val="18"/>
              </w:rPr>
              <w:t>Б</w:t>
            </w:r>
          </w:p>
        </w:tc>
      </w:tr>
      <w:tr w:rsidR="0066270A" w:rsidRPr="00B92096" w14:paraId="7738376E" w14:textId="77777777" w:rsidTr="0066270A">
        <w:tc>
          <w:tcPr>
            <w:tcW w:w="600" w:type="dxa"/>
            <w:tcBorders>
              <w:top w:val="single" w:sz="4" w:space="0" w:color="000000"/>
              <w:left w:val="single" w:sz="4" w:space="0" w:color="000000"/>
              <w:bottom w:val="single" w:sz="4" w:space="0" w:color="000000"/>
            </w:tcBorders>
            <w:shd w:val="clear" w:color="auto" w:fill="auto"/>
          </w:tcPr>
          <w:p w14:paraId="16C18A71" w14:textId="77777777" w:rsidR="0066270A" w:rsidRPr="00651D83" w:rsidRDefault="0066270A" w:rsidP="005D4A7C">
            <w:pPr>
              <w:snapToGrid w:val="0"/>
              <w:rPr>
                <w:sz w:val="18"/>
                <w:szCs w:val="18"/>
              </w:rPr>
            </w:pPr>
            <w:r w:rsidRPr="00651D83">
              <w:rPr>
                <w:sz w:val="18"/>
                <w:szCs w:val="18"/>
              </w:rPr>
              <w:lastRenderedPageBreak/>
              <w:t>1</w:t>
            </w:r>
            <w:r w:rsidR="005D4A7C">
              <w:rPr>
                <w:sz w:val="18"/>
                <w:szCs w:val="18"/>
              </w:rPr>
              <w:t>3</w:t>
            </w:r>
          </w:p>
        </w:tc>
        <w:tc>
          <w:tcPr>
            <w:tcW w:w="800" w:type="dxa"/>
            <w:tcBorders>
              <w:top w:val="single" w:sz="4" w:space="0" w:color="000000"/>
              <w:left w:val="single" w:sz="4" w:space="0" w:color="000000"/>
              <w:bottom w:val="single" w:sz="4" w:space="0" w:color="000000"/>
            </w:tcBorders>
            <w:shd w:val="clear" w:color="auto" w:fill="auto"/>
          </w:tcPr>
          <w:p w14:paraId="19E8C56E" w14:textId="77777777" w:rsidR="0066270A" w:rsidRPr="00651D83" w:rsidRDefault="0066270A" w:rsidP="0066270A">
            <w:pPr>
              <w:snapToGrid w:val="0"/>
              <w:rPr>
                <w:sz w:val="18"/>
                <w:szCs w:val="18"/>
              </w:rPr>
            </w:pPr>
            <w:r>
              <w:rPr>
                <w:sz w:val="18"/>
                <w:szCs w:val="18"/>
              </w:rPr>
              <w:t>1, 3</w:t>
            </w:r>
          </w:p>
        </w:tc>
        <w:tc>
          <w:tcPr>
            <w:tcW w:w="900" w:type="dxa"/>
            <w:tcBorders>
              <w:top w:val="single" w:sz="4" w:space="0" w:color="000000"/>
              <w:left w:val="single" w:sz="4" w:space="0" w:color="000000"/>
              <w:bottom w:val="single" w:sz="4" w:space="0" w:color="000000"/>
            </w:tcBorders>
            <w:shd w:val="clear" w:color="auto" w:fill="auto"/>
          </w:tcPr>
          <w:p w14:paraId="11EABF2B" w14:textId="77777777" w:rsidR="0066270A" w:rsidRPr="00651D83" w:rsidRDefault="0066270A" w:rsidP="0066270A">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75B47C8E" w14:textId="77777777" w:rsidR="0066270A" w:rsidRPr="00651D83" w:rsidRDefault="0066270A" w:rsidP="0066270A">
            <w:pPr>
              <w:snapToGrid w:val="0"/>
              <w:rPr>
                <w:sz w:val="18"/>
                <w:szCs w:val="18"/>
              </w:rPr>
            </w:pPr>
            <w:r>
              <w:rPr>
                <w:sz w:val="18"/>
                <w:szCs w:val="18"/>
              </w:rPr>
              <w:t>4,5,6,7,8,9</w:t>
            </w:r>
          </w:p>
        </w:tc>
        <w:tc>
          <w:tcPr>
            <w:tcW w:w="736" w:type="dxa"/>
            <w:tcBorders>
              <w:top w:val="single" w:sz="4" w:space="0" w:color="000000"/>
              <w:left w:val="single" w:sz="4" w:space="0" w:color="000000"/>
              <w:bottom w:val="single" w:sz="4" w:space="0" w:color="000000"/>
            </w:tcBorders>
            <w:shd w:val="clear" w:color="auto" w:fill="auto"/>
          </w:tcPr>
          <w:p w14:paraId="281B4CAC" w14:textId="77777777" w:rsidR="0066270A" w:rsidRPr="00651D83" w:rsidRDefault="0066270A" w:rsidP="0066270A">
            <w:pPr>
              <w:snapToGrid w:val="0"/>
              <w:rPr>
                <w:sz w:val="18"/>
                <w:szCs w:val="18"/>
                <w:lang w:val="en-US"/>
              </w:rPr>
            </w:pPr>
            <w:r w:rsidRPr="00651D83">
              <w:rPr>
                <w:sz w:val="18"/>
                <w:szCs w:val="18"/>
                <w:lang w:val="en-US"/>
              </w:rPr>
              <w:t>&gt;</w:t>
            </w:r>
            <w:r w:rsidRPr="00651D83">
              <w:rPr>
                <w:sz w:val="18"/>
                <w:szCs w:val="18"/>
              </w:rPr>
              <w:t>=</w:t>
            </w:r>
            <w:r w:rsidRPr="00651D83">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3A592A57" w14:textId="77777777" w:rsidR="0066270A" w:rsidRPr="00651D83" w:rsidRDefault="0066270A" w:rsidP="0066270A">
            <w:pPr>
              <w:snapToGrid w:val="0"/>
              <w:rPr>
                <w:sz w:val="18"/>
                <w:szCs w:val="18"/>
                <w:lang w:val="en-US"/>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9BA2CDE" w14:textId="77777777" w:rsidR="0066270A" w:rsidRPr="00651D83" w:rsidRDefault="0066270A" w:rsidP="0066270A">
            <w:pPr>
              <w:snapToGrid w:val="0"/>
              <w:rPr>
                <w:sz w:val="18"/>
                <w:szCs w:val="18"/>
                <w:lang w:val="en-US"/>
              </w:rPr>
            </w:pPr>
          </w:p>
        </w:tc>
        <w:tc>
          <w:tcPr>
            <w:tcW w:w="1984" w:type="dxa"/>
            <w:tcBorders>
              <w:top w:val="single" w:sz="4" w:space="0" w:color="000000"/>
              <w:left w:val="single" w:sz="4" w:space="0" w:color="000000"/>
              <w:bottom w:val="single" w:sz="4" w:space="0" w:color="000000"/>
              <w:right w:val="single" w:sz="4" w:space="0" w:color="000000"/>
            </w:tcBorders>
          </w:tcPr>
          <w:p w14:paraId="4657EB48" w14:textId="77777777" w:rsidR="0066270A" w:rsidRPr="00651D83" w:rsidRDefault="0066270A" w:rsidP="0066270A">
            <w:pPr>
              <w:snapToGrid w:val="0"/>
              <w:rPr>
                <w:sz w:val="18"/>
                <w:szCs w:val="18"/>
              </w:rPr>
            </w:pPr>
            <w:r w:rsidRPr="00651D83">
              <w:rPr>
                <w:sz w:val="18"/>
                <w:szCs w:val="18"/>
              </w:rPr>
              <w:t>Показател</w:t>
            </w:r>
            <w:r>
              <w:rPr>
                <w:sz w:val="18"/>
                <w:szCs w:val="18"/>
              </w:rPr>
              <w:t>и по графам 4-9 в отрицательном значении недопустимы</w:t>
            </w:r>
          </w:p>
        </w:tc>
        <w:tc>
          <w:tcPr>
            <w:tcW w:w="851" w:type="dxa"/>
            <w:tcBorders>
              <w:top w:val="single" w:sz="4" w:space="0" w:color="000000"/>
              <w:left w:val="single" w:sz="4" w:space="0" w:color="000000"/>
              <w:bottom w:val="single" w:sz="4" w:space="0" w:color="000000"/>
              <w:right w:val="single" w:sz="4" w:space="0" w:color="000000"/>
            </w:tcBorders>
          </w:tcPr>
          <w:p w14:paraId="35EA108F" w14:textId="77777777" w:rsidR="0066270A" w:rsidRPr="00651D83" w:rsidRDefault="0066270A" w:rsidP="0066270A">
            <w:pPr>
              <w:snapToGrid w:val="0"/>
              <w:rPr>
                <w:sz w:val="18"/>
                <w:szCs w:val="18"/>
              </w:rPr>
            </w:pPr>
            <w:r w:rsidRPr="00651D83">
              <w:rPr>
                <w:sz w:val="18"/>
                <w:szCs w:val="18"/>
              </w:rPr>
              <w:t>АУБУ</w:t>
            </w:r>
          </w:p>
          <w:p w14:paraId="6F8A0AE6" w14:textId="77777777" w:rsidR="0066270A" w:rsidRPr="00651D83" w:rsidRDefault="0066270A" w:rsidP="0066270A">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1DD1084D" w14:textId="77777777" w:rsidR="0066270A" w:rsidRPr="00651D83" w:rsidRDefault="0066270A" w:rsidP="0066270A">
            <w:pPr>
              <w:snapToGrid w:val="0"/>
              <w:rPr>
                <w:sz w:val="18"/>
                <w:szCs w:val="18"/>
              </w:rPr>
            </w:pPr>
            <w:r>
              <w:rPr>
                <w:sz w:val="18"/>
                <w:szCs w:val="18"/>
              </w:rPr>
              <w:t>Б</w:t>
            </w:r>
          </w:p>
        </w:tc>
      </w:tr>
      <w:tr w:rsidR="0066270A" w:rsidRPr="00A1781D" w14:paraId="2C8DC4EA" w14:textId="77777777" w:rsidTr="0066270A">
        <w:tc>
          <w:tcPr>
            <w:tcW w:w="600" w:type="dxa"/>
            <w:tcBorders>
              <w:top w:val="single" w:sz="4" w:space="0" w:color="000000"/>
              <w:left w:val="single" w:sz="4" w:space="0" w:color="000000"/>
              <w:bottom w:val="single" w:sz="4" w:space="0" w:color="000000"/>
            </w:tcBorders>
            <w:shd w:val="clear" w:color="auto" w:fill="auto"/>
          </w:tcPr>
          <w:p w14:paraId="42B35F69" w14:textId="77777777" w:rsidR="0066270A" w:rsidRPr="00A1781D" w:rsidRDefault="0066270A" w:rsidP="005D4A7C">
            <w:pPr>
              <w:snapToGrid w:val="0"/>
              <w:rPr>
                <w:sz w:val="18"/>
                <w:szCs w:val="18"/>
              </w:rPr>
            </w:pPr>
            <w:r>
              <w:rPr>
                <w:sz w:val="18"/>
                <w:szCs w:val="18"/>
              </w:rPr>
              <w:t>1</w:t>
            </w:r>
            <w:r w:rsidR="005D4A7C">
              <w:rPr>
                <w:sz w:val="18"/>
                <w:szCs w:val="18"/>
              </w:rPr>
              <w:t>4</w:t>
            </w:r>
            <w:r>
              <w:rPr>
                <w:sz w:val="18"/>
                <w:szCs w:val="18"/>
              </w:rPr>
              <w:t xml:space="preserve"> (для годовой отчетности)</w:t>
            </w:r>
          </w:p>
        </w:tc>
        <w:tc>
          <w:tcPr>
            <w:tcW w:w="800" w:type="dxa"/>
            <w:tcBorders>
              <w:top w:val="single" w:sz="4" w:space="0" w:color="000000"/>
              <w:left w:val="single" w:sz="4" w:space="0" w:color="000000"/>
              <w:bottom w:val="single" w:sz="4" w:space="0" w:color="000000"/>
            </w:tcBorders>
            <w:shd w:val="clear" w:color="auto" w:fill="auto"/>
          </w:tcPr>
          <w:p w14:paraId="76602113" w14:textId="77777777" w:rsidR="0066270A" w:rsidRPr="00A1781D" w:rsidRDefault="0066270A" w:rsidP="0066270A">
            <w:pPr>
              <w:snapToGrid w:val="0"/>
              <w:rPr>
                <w:sz w:val="18"/>
                <w:szCs w:val="18"/>
              </w:rPr>
            </w:pPr>
            <w:r w:rsidRPr="00A1781D">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60E1BF40" w14:textId="77777777" w:rsidR="0066270A" w:rsidRPr="00A1781D" w:rsidRDefault="0066270A" w:rsidP="0066270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4F72E313" w14:textId="77777777" w:rsidR="0066270A" w:rsidRPr="00A1781D" w:rsidRDefault="0066270A" w:rsidP="0066270A">
            <w:pPr>
              <w:snapToGrid w:val="0"/>
              <w:rPr>
                <w:sz w:val="18"/>
                <w:szCs w:val="18"/>
              </w:rPr>
            </w:pPr>
            <w:r>
              <w:rPr>
                <w:sz w:val="18"/>
                <w:szCs w:val="18"/>
              </w:rPr>
              <w:t>5</w:t>
            </w:r>
          </w:p>
        </w:tc>
        <w:tc>
          <w:tcPr>
            <w:tcW w:w="736" w:type="dxa"/>
            <w:tcBorders>
              <w:top w:val="single" w:sz="4" w:space="0" w:color="000000"/>
              <w:left w:val="single" w:sz="4" w:space="0" w:color="000000"/>
              <w:bottom w:val="single" w:sz="4" w:space="0" w:color="000000"/>
            </w:tcBorders>
            <w:shd w:val="clear" w:color="auto" w:fill="auto"/>
          </w:tcPr>
          <w:p w14:paraId="057E2E2B" w14:textId="77777777" w:rsidR="0066270A" w:rsidRPr="00EE5E71" w:rsidRDefault="0066270A" w:rsidP="0066270A">
            <w:pPr>
              <w:snapToGrid w:val="0"/>
              <w:rPr>
                <w:sz w:val="18"/>
                <w:szCs w:val="18"/>
                <w:lang w:val="en-US"/>
              </w:rPr>
            </w:pPr>
            <w:r w:rsidRPr="00EE5E71">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54BDC810" w14:textId="77777777" w:rsidR="0066270A" w:rsidRPr="00A1781D" w:rsidRDefault="0066270A" w:rsidP="0066270A">
            <w:pPr>
              <w:snapToGrid w:val="0"/>
              <w:rPr>
                <w:sz w:val="18"/>
                <w:szCs w:val="18"/>
              </w:rPr>
            </w:pPr>
            <w:r w:rsidRPr="00A1781D">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FB1009B" w14:textId="77777777" w:rsidR="0066270A" w:rsidRPr="00A1781D" w:rsidRDefault="0066270A" w:rsidP="0066270A">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1470F847" w14:textId="77777777" w:rsidR="0066270A" w:rsidRPr="00A1781D" w:rsidRDefault="0066270A" w:rsidP="0066270A">
            <w:pPr>
              <w:snapToGrid w:val="0"/>
              <w:rPr>
                <w:sz w:val="18"/>
                <w:szCs w:val="18"/>
              </w:rPr>
            </w:pPr>
            <w:r w:rsidRPr="00A1781D">
              <w:rPr>
                <w:sz w:val="18"/>
                <w:szCs w:val="18"/>
              </w:rPr>
              <w:t>В Отчете ф. 0503</w:t>
            </w:r>
            <w:r>
              <w:rPr>
                <w:sz w:val="18"/>
                <w:szCs w:val="18"/>
              </w:rPr>
              <w:t>73</w:t>
            </w:r>
            <w:r w:rsidRPr="00A1781D">
              <w:rPr>
                <w:sz w:val="18"/>
                <w:szCs w:val="18"/>
              </w:rPr>
              <w:t xml:space="preserve">8 за год наличие «принимаемых обязательств» в счет </w:t>
            </w:r>
            <w:r>
              <w:rPr>
                <w:sz w:val="18"/>
                <w:szCs w:val="18"/>
              </w:rPr>
              <w:t>плановых назначений</w:t>
            </w:r>
            <w:r w:rsidRPr="00A1781D">
              <w:rPr>
                <w:sz w:val="18"/>
                <w:szCs w:val="18"/>
              </w:rPr>
              <w:t xml:space="preserve"> текущего периода недопустимо </w:t>
            </w:r>
          </w:p>
        </w:tc>
        <w:tc>
          <w:tcPr>
            <w:tcW w:w="851" w:type="dxa"/>
            <w:tcBorders>
              <w:top w:val="single" w:sz="4" w:space="0" w:color="000000"/>
              <w:left w:val="single" w:sz="4" w:space="0" w:color="000000"/>
              <w:bottom w:val="single" w:sz="4" w:space="0" w:color="000000"/>
              <w:right w:val="single" w:sz="4" w:space="0" w:color="000000"/>
            </w:tcBorders>
          </w:tcPr>
          <w:p w14:paraId="4CF17796" w14:textId="77777777" w:rsidR="0066270A" w:rsidRPr="00A1781D" w:rsidRDefault="0066270A" w:rsidP="0066270A">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66858D62" w14:textId="77777777" w:rsidR="0066270A" w:rsidRPr="00A1781D" w:rsidRDefault="0066270A" w:rsidP="0066270A">
            <w:pPr>
              <w:snapToGrid w:val="0"/>
              <w:rPr>
                <w:sz w:val="18"/>
                <w:szCs w:val="18"/>
              </w:rPr>
            </w:pPr>
            <w:r>
              <w:rPr>
                <w:sz w:val="18"/>
                <w:szCs w:val="18"/>
              </w:rPr>
              <w:t>Б</w:t>
            </w:r>
          </w:p>
        </w:tc>
      </w:tr>
      <w:tr w:rsidR="0066270A" w:rsidRPr="00A1781D" w14:paraId="0367AF84" w14:textId="77777777" w:rsidTr="0066270A">
        <w:tc>
          <w:tcPr>
            <w:tcW w:w="600" w:type="dxa"/>
            <w:tcBorders>
              <w:top w:val="single" w:sz="4" w:space="0" w:color="000000"/>
              <w:left w:val="single" w:sz="4" w:space="0" w:color="000000"/>
              <w:bottom w:val="single" w:sz="4" w:space="0" w:color="000000"/>
            </w:tcBorders>
            <w:shd w:val="clear" w:color="auto" w:fill="auto"/>
          </w:tcPr>
          <w:p w14:paraId="55C81674" w14:textId="77777777" w:rsidR="0066270A" w:rsidRPr="00A1781D" w:rsidRDefault="005D4A7C" w:rsidP="0066270A">
            <w:pPr>
              <w:snapToGrid w:val="0"/>
              <w:rPr>
                <w:sz w:val="18"/>
                <w:szCs w:val="18"/>
              </w:rPr>
            </w:pPr>
            <w:r>
              <w:rPr>
                <w:sz w:val="18"/>
                <w:szCs w:val="18"/>
              </w:rPr>
              <w:t>15</w:t>
            </w:r>
          </w:p>
        </w:tc>
        <w:tc>
          <w:tcPr>
            <w:tcW w:w="800" w:type="dxa"/>
            <w:tcBorders>
              <w:top w:val="single" w:sz="4" w:space="0" w:color="000000"/>
              <w:left w:val="single" w:sz="4" w:space="0" w:color="000000"/>
              <w:bottom w:val="single" w:sz="4" w:space="0" w:color="000000"/>
            </w:tcBorders>
            <w:shd w:val="clear" w:color="auto" w:fill="auto"/>
          </w:tcPr>
          <w:p w14:paraId="78124AFC" w14:textId="77777777" w:rsidR="0066270A" w:rsidRPr="00A1781D" w:rsidRDefault="0066270A" w:rsidP="0066270A">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70D3A67F" w14:textId="77777777" w:rsidR="0066270A" w:rsidRPr="004D4224" w:rsidRDefault="005D4A7C" w:rsidP="0066270A">
            <w:pPr>
              <w:snapToGrid w:val="0"/>
              <w:rPr>
                <w:sz w:val="18"/>
                <w:szCs w:val="18"/>
              </w:rPr>
            </w:pPr>
            <w:r>
              <w:rPr>
                <w:sz w:val="18"/>
                <w:szCs w:val="18"/>
              </w:rPr>
              <w:t>900</w:t>
            </w:r>
          </w:p>
        </w:tc>
        <w:tc>
          <w:tcPr>
            <w:tcW w:w="1102" w:type="dxa"/>
            <w:tcBorders>
              <w:top w:val="single" w:sz="4" w:space="0" w:color="000000"/>
              <w:left w:val="single" w:sz="4" w:space="0" w:color="000000"/>
              <w:bottom w:val="single" w:sz="4" w:space="0" w:color="000000"/>
            </w:tcBorders>
            <w:shd w:val="clear" w:color="auto" w:fill="auto"/>
          </w:tcPr>
          <w:p w14:paraId="02A74735" w14:textId="77777777" w:rsidR="0066270A" w:rsidRPr="00A1781D" w:rsidRDefault="0066270A" w:rsidP="0066270A">
            <w:pPr>
              <w:snapToGrid w:val="0"/>
              <w:rPr>
                <w:sz w:val="18"/>
                <w:szCs w:val="18"/>
              </w:rPr>
            </w:pPr>
          </w:p>
        </w:tc>
        <w:tc>
          <w:tcPr>
            <w:tcW w:w="736" w:type="dxa"/>
            <w:tcBorders>
              <w:top w:val="single" w:sz="4" w:space="0" w:color="000000"/>
              <w:left w:val="single" w:sz="4" w:space="0" w:color="000000"/>
              <w:bottom w:val="single" w:sz="4" w:space="0" w:color="000000"/>
            </w:tcBorders>
            <w:shd w:val="clear" w:color="auto" w:fill="auto"/>
          </w:tcPr>
          <w:p w14:paraId="66637379" w14:textId="77777777" w:rsidR="0066270A" w:rsidRPr="00E34F66" w:rsidRDefault="005D4A7C" w:rsidP="0066270A">
            <w:pPr>
              <w:snapToGrid w:val="0"/>
              <w:rPr>
                <w:sz w:val="18"/>
                <w:szCs w:val="18"/>
              </w:rPr>
            </w:pPr>
            <w:r>
              <w:rPr>
                <w:sz w:val="18"/>
                <w:szCs w:val="18"/>
              </w:rPr>
              <w:t>=0</w:t>
            </w:r>
          </w:p>
        </w:tc>
        <w:tc>
          <w:tcPr>
            <w:tcW w:w="1921" w:type="dxa"/>
            <w:tcBorders>
              <w:top w:val="single" w:sz="4" w:space="0" w:color="000000"/>
              <w:left w:val="single" w:sz="4" w:space="0" w:color="000000"/>
              <w:bottom w:val="single" w:sz="4" w:space="0" w:color="000000"/>
            </w:tcBorders>
            <w:shd w:val="clear" w:color="auto" w:fill="auto"/>
          </w:tcPr>
          <w:p w14:paraId="1051E425" w14:textId="77777777" w:rsidR="0066270A" w:rsidRPr="009A3462" w:rsidRDefault="0066270A" w:rsidP="0066270A">
            <w:pPr>
              <w:snapToGrid w:val="0"/>
              <w:rPr>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0AA1B3C" w14:textId="77777777" w:rsidR="0066270A" w:rsidRPr="006806D4" w:rsidRDefault="0066270A" w:rsidP="0066270A">
            <w:pPr>
              <w:snapToGrid w:val="0"/>
              <w:rPr>
                <w:sz w:val="18"/>
                <w:szCs w:val="18"/>
              </w:rPr>
            </w:pPr>
          </w:p>
        </w:tc>
        <w:tc>
          <w:tcPr>
            <w:tcW w:w="1984" w:type="dxa"/>
            <w:tcBorders>
              <w:top w:val="single" w:sz="4" w:space="0" w:color="000000"/>
              <w:left w:val="single" w:sz="4" w:space="0" w:color="000000"/>
              <w:bottom w:val="single" w:sz="4" w:space="0" w:color="000000"/>
              <w:right w:val="single" w:sz="4" w:space="0" w:color="000000"/>
            </w:tcBorders>
          </w:tcPr>
          <w:p w14:paraId="08E3A4B1" w14:textId="24A68A15" w:rsidR="0066270A" w:rsidRPr="005B07F3" w:rsidRDefault="005B07F3" w:rsidP="0066270A">
            <w:pPr>
              <w:snapToGrid w:val="0"/>
              <w:rPr>
                <w:sz w:val="18"/>
                <w:szCs w:val="18"/>
              </w:rPr>
            </w:pPr>
            <w:r>
              <w:rPr>
                <w:sz w:val="18"/>
                <w:szCs w:val="18"/>
              </w:rPr>
              <w:t xml:space="preserve">Показатель по строке 900 </w:t>
            </w:r>
            <w:r>
              <w:rPr>
                <w:sz w:val="18"/>
                <w:szCs w:val="18"/>
                <w:lang w:val="en-US"/>
              </w:rPr>
              <w:t>&lt;&gt;</w:t>
            </w:r>
            <w:r>
              <w:rPr>
                <w:sz w:val="18"/>
                <w:szCs w:val="18"/>
              </w:rPr>
              <w:t xml:space="preserve"> 0 </w:t>
            </w:r>
            <w:r w:rsidR="00ED0B50">
              <w:rPr>
                <w:sz w:val="16"/>
                <w:szCs w:val="16"/>
              </w:rPr>
              <w:t>–</w:t>
            </w:r>
            <w:r>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2031D040" w14:textId="77777777" w:rsidR="0066270A" w:rsidRPr="00A1781D" w:rsidRDefault="002154D2" w:rsidP="0066270A">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320EF8B3" w14:textId="77777777" w:rsidR="0066270A" w:rsidRPr="00A1781D" w:rsidRDefault="002154D2" w:rsidP="0066270A">
            <w:pPr>
              <w:snapToGrid w:val="0"/>
              <w:rPr>
                <w:sz w:val="18"/>
                <w:szCs w:val="18"/>
              </w:rPr>
            </w:pPr>
            <w:r>
              <w:rPr>
                <w:sz w:val="18"/>
                <w:szCs w:val="18"/>
              </w:rPr>
              <w:t>Б</w:t>
            </w:r>
          </w:p>
        </w:tc>
      </w:tr>
      <w:tr w:rsidR="005D4A7C" w:rsidRPr="00C77F95" w14:paraId="1036546C" w14:textId="77777777" w:rsidTr="005D4A7C">
        <w:tc>
          <w:tcPr>
            <w:tcW w:w="600" w:type="dxa"/>
            <w:tcBorders>
              <w:top w:val="single" w:sz="4" w:space="0" w:color="000000"/>
              <w:left w:val="single" w:sz="4" w:space="0" w:color="000000"/>
              <w:bottom w:val="single" w:sz="4" w:space="0" w:color="000000"/>
            </w:tcBorders>
            <w:shd w:val="clear" w:color="auto" w:fill="auto"/>
          </w:tcPr>
          <w:p w14:paraId="3BC50F2E" w14:textId="77777777" w:rsidR="005D4A7C" w:rsidRPr="00C77F95" w:rsidRDefault="005D4A7C" w:rsidP="005D4A7C">
            <w:pPr>
              <w:snapToGrid w:val="0"/>
              <w:rPr>
                <w:sz w:val="18"/>
                <w:szCs w:val="18"/>
              </w:rPr>
            </w:pPr>
            <w:r>
              <w:rPr>
                <w:sz w:val="18"/>
                <w:szCs w:val="18"/>
              </w:rPr>
              <w:t>16</w:t>
            </w:r>
          </w:p>
        </w:tc>
        <w:tc>
          <w:tcPr>
            <w:tcW w:w="800" w:type="dxa"/>
            <w:tcBorders>
              <w:top w:val="single" w:sz="4" w:space="0" w:color="000000"/>
              <w:left w:val="single" w:sz="4" w:space="0" w:color="000000"/>
              <w:bottom w:val="single" w:sz="4" w:space="0" w:color="000000"/>
            </w:tcBorders>
            <w:shd w:val="clear" w:color="auto" w:fill="auto"/>
          </w:tcPr>
          <w:p w14:paraId="11E42258" w14:textId="77777777" w:rsidR="005D4A7C" w:rsidRPr="00C77F95" w:rsidRDefault="005D4A7C" w:rsidP="00CD6A55">
            <w:pPr>
              <w:snapToGrid w:val="0"/>
              <w:rPr>
                <w:sz w:val="18"/>
                <w:szCs w:val="18"/>
              </w:rPr>
            </w:pPr>
            <w:r w:rsidRPr="00C77F95">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78063A25" w14:textId="77777777" w:rsidR="005D4A7C" w:rsidRPr="00C77F95" w:rsidRDefault="005D4A7C" w:rsidP="00CD6A55">
            <w:pPr>
              <w:snapToGrid w:val="0"/>
              <w:rPr>
                <w:sz w:val="18"/>
                <w:szCs w:val="18"/>
              </w:rPr>
            </w:pPr>
            <w:r w:rsidRPr="00C77F95">
              <w:rPr>
                <w:sz w:val="18"/>
                <w:szCs w:val="18"/>
              </w:rPr>
              <w:t>800</w:t>
            </w:r>
          </w:p>
        </w:tc>
        <w:tc>
          <w:tcPr>
            <w:tcW w:w="1102" w:type="dxa"/>
            <w:tcBorders>
              <w:top w:val="single" w:sz="4" w:space="0" w:color="000000"/>
              <w:left w:val="single" w:sz="4" w:space="0" w:color="000000"/>
              <w:bottom w:val="single" w:sz="4" w:space="0" w:color="000000"/>
            </w:tcBorders>
            <w:shd w:val="clear" w:color="auto" w:fill="auto"/>
          </w:tcPr>
          <w:p w14:paraId="21F195C7" w14:textId="77777777" w:rsidR="005D4A7C" w:rsidRPr="00C77F95" w:rsidRDefault="005D4A7C" w:rsidP="00CD6A55">
            <w:pPr>
              <w:snapToGrid w:val="0"/>
              <w:rPr>
                <w:sz w:val="18"/>
                <w:szCs w:val="18"/>
              </w:rPr>
            </w:pPr>
            <w:r w:rsidRPr="00C77F95">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4C0BC258" w14:textId="77777777" w:rsidR="005D4A7C" w:rsidRPr="005D4A7C" w:rsidRDefault="005D4A7C" w:rsidP="00CD6A55">
            <w:pPr>
              <w:snapToGrid w:val="0"/>
              <w:rPr>
                <w:sz w:val="18"/>
                <w:szCs w:val="18"/>
                <w:lang w:val="en-US"/>
              </w:rPr>
            </w:pPr>
            <w:r w:rsidRPr="005D4A7C">
              <w:rPr>
                <w:sz w:val="18"/>
                <w:szCs w:val="18"/>
                <w:lang w:val="en-US"/>
              </w:rPr>
              <w:t>=</w:t>
            </w:r>
          </w:p>
        </w:tc>
        <w:tc>
          <w:tcPr>
            <w:tcW w:w="1921" w:type="dxa"/>
            <w:tcBorders>
              <w:top w:val="single" w:sz="4" w:space="0" w:color="000000"/>
              <w:left w:val="single" w:sz="4" w:space="0" w:color="000000"/>
              <w:bottom w:val="single" w:sz="4" w:space="0" w:color="000000"/>
            </w:tcBorders>
            <w:shd w:val="clear" w:color="auto" w:fill="auto"/>
          </w:tcPr>
          <w:p w14:paraId="7A2B75A5" w14:textId="77777777" w:rsidR="005D4A7C" w:rsidRPr="00C77F95" w:rsidRDefault="005D4A7C" w:rsidP="00CD6A55">
            <w:pPr>
              <w:snapToGrid w:val="0"/>
              <w:rPr>
                <w:sz w:val="18"/>
                <w:szCs w:val="18"/>
              </w:rPr>
            </w:pPr>
            <w:r w:rsidRPr="00C77F95">
              <w:rPr>
                <w:sz w:val="18"/>
                <w:szCs w:val="18"/>
              </w:rPr>
              <w:t>810+820+830+840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04D2650" w14:textId="77777777" w:rsidR="005D4A7C" w:rsidRPr="00C77F95" w:rsidRDefault="005D4A7C" w:rsidP="00CD6A55">
            <w:pPr>
              <w:snapToGrid w:val="0"/>
              <w:rPr>
                <w:sz w:val="18"/>
                <w:szCs w:val="18"/>
              </w:rPr>
            </w:pPr>
            <w:r w:rsidRPr="00C77F95">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5AC3B024" w14:textId="28D6974A" w:rsidR="005D4A7C" w:rsidRPr="00C77F95" w:rsidRDefault="005B07F3" w:rsidP="00153A3C">
            <w:pPr>
              <w:snapToGrid w:val="0"/>
              <w:rPr>
                <w:sz w:val="18"/>
                <w:szCs w:val="18"/>
              </w:rPr>
            </w:pPr>
            <w:r w:rsidRPr="00651D83">
              <w:rPr>
                <w:sz w:val="18"/>
                <w:szCs w:val="18"/>
              </w:rPr>
              <w:t xml:space="preserve">Показатель по </w:t>
            </w:r>
            <w:r>
              <w:rPr>
                <w:sz w:val="18"/>
                <w:szCs w:val="18"/>
              </w:rPr>
              <w:t>стр</w:t>
            </w:r>
            <w:r w:rsidRPr="00651D83">
              <w:rPr>
                <w:sz w:val="18"/>
                <w:szCs w:val="18"/>
              </w:rPr>
              <w:t xml:space="preserve">. </w:t>
            </w:r>
            <w:r>
              <w:rPr>
                <w:sz w:val="18"/>
                <w:szCs w:val="18"/>
              </w:rPr>
              <w:t>800 раздела 3</w:t>
            </w:r>
            <w:r w:rsidRPr="00651D83">
              <w:rPr>
                <w:sz w:val="18"/>
                <w:szCs w:val="18"/>
              </w:rPr>
              <w:t xml:space="preserve"> &lt;&gt; </w:t>
            </w:r>
            <w:r>
              <w:rPr>
                <w:sz w:val="18"/>
                <w:szCs w:val="18"/>
              </w:rPr>
              <w:t>сумме строк 810, 820, 830,840</w:t>
            </w:r>
            <w:r w:rsidRPr="00651D83">
              <w:rPr>
                <w:sz w:val="18"/>
                <w:szCs w:val="18"/>
              </w:rPr>
              <w:t xml:space="preserve"> </w:t>
            </w:r>
            <w:r w:rsidR="00ED0B50">
              <w:rPr>
                <w:sz w:val="16"/>
                <w:szCs w:val="16"/>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20493045" w14:textId="77777777" w:rsidR="005D4A7C" w:rsidRPr="00C77F95" w:rsidRDefault="002154D2" w:rsidP="00CD6A55">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32CD7CB7" w14:textId="77777777" w:rsidR="005D4A7C" w:rsidRPr="00C77F95" w:rsidRDefault="002154D2" w:rsidP="00CD6A55">
            <w:pPr>
              <w:snapToGrid w:val="0"/>
              <w:rPr>
                <w:sz w:val="18"/>
                <w:szCs w:val="18"/>
              </w:rPr>
            </w:pPr>
            <w:r>
              <w:rPr>
                <w:sz w:val="18"/>
                <w:szCs w:val="18"/>
              </w:rPr>
              <w:t>Б</w:t>
            </w:r>
          </w:p>
        </w:tc>
      </w:tr>
      <w:tr w:rsidR="005D4A7C" w:rsidRPr="00C77F95" w14:paraId="03BF258D" w14:textId="77777777" w:rsidTr="005D4A7C">
        <w:tc>
          <w:tcPr>
            <w:tcW w:w="600" w:type="dxa"/>
            <w:tcBorders>
              <w:top w:val="single" w:sz="4" w:space="0" w:color="000000"/>
              <w:left w:val="single" w:sz="4" w:space="0" w:color="000000"/>
              <w:bottom w:val="single" w:sz="4" w:space="0" w:color="000000"/>
            </w:tcBorders>
            <w:shd w:val="clear" w:color="auto" w:fill="auto"/>
          </w:tcPr>
          <w:p w14:paraId="0F5161D8" w14:textId="77777777" w:rsidR="005D4A7C" w:rsidRPr="00C77F95" w:rsidRDefault="005D4A7C" w:rsidP="005D4A7C">
            <w:pPr>
              <w:snapToGrid w:val="0"/>
              <w:rPr>
                <w:sz w:val="18"/>
                <w:szCs w:val="18"/>
              </w:rPr>
            </w:pPr>
            <w:r>
              <w:rPr>
                <w:sz w:val="18"/>
                <w:szCs w:val="18"/>
              </w:rPr>
              <w:t>17</w:t>
            </w:r>
          </w:p>
        </w:tc>
        <w:tc>
          <w:tcPr>
            <w:tcW w:w="800" w:type="dxa"/>
            <w:tcBorders>
              <w:top w:val="single" w:sz="4" w:space="0" w:color="000000"/>
              <w:left w:val="single" w:sz="4" w:space="0" w:color="000000"/>
              <w:bottom w:val="single" w:sz="4" w:space="0" w:color="000000"/>
            </w:tcBorders>
            <w:shd w:val="clear" w:color="auto" w:fill="auto"/>
          </w:tcPr>
          <w:p w14:paraId="40234E32" w14:textId="77777777" w:rsidR="005D4A7C" w:rsidRPr="00C77F95" w:rsidRDefault="005D4A7C" w:rsidP="00CD6A55">
            <w:pPr>
              <w:snapToGrid w:val="0"/>
              <w:rPr>
                <w:sz w:val="18"/>
                <w:szCs w:val="18"/>
              </w:rPr>
            </w:pPr>
            <w:r w:rsidRPr="00C77F95">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257BACE2" w14:textId="77777777" w:rsidR="005D4A7C" w:rsidRPr="00C77F95" w:rsidRDefault="005D4A7C" w:rsidP="00CD6A55">
            <w:pPr>
              <w:snapToGrid w:val="0"/>
              <w:rPr>
                <w:sz w:val="18"/>
                <w:szCs w:val="18"/>
              </w:rPr>
            </w:pPr>
            <w:r w:rsidRPr="00C77F95">
              <w:rPr>
                <w:sz w:val="18"/>
                <w:szCs w:val="18"/>
              </w:rPr>
              <w:t>810</w:t>
            </w:r>
          </w:p>
        </w:tc>
        <w:tc>
          <w:tcPr>
            <w:tcW w:w="1102" w:type="dxa"/>
            <w:tcBorders>
              <w:top w:val="single" w:sz="4" w:space="0" w:color="000000"/>
              <w:left w:val="single" w:sz="4" w:space="0" w:color="000000"/>
              <w:bottom w:val="single" w:sz="4" w:space="0" w:color="000000"/>
            </w:tcBorders>
            <w:shd w:val="clear" w:color="auto" w:fill="auto"/>
          </w:tcPr>
          <w:p w14:paraId="14A40FFA" w14:textId="77777777" w:rsidR="005D4A7C" w:rsidRPr="00C77F95" w:rsidRDefault="005D4A7C" w:rsidP="00CD6A55">
            <w:pPr>
              <w:snapToGrid w:val="0"/>
              <w:rPr>
                <w:sz w:val="18"/>
                <w:szCs w:val="18"/>
              </w:rPr>
            </w:pPr>
            <w:r w:rsidRPr="00C77F95">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7505B44C" w14:textId="77777777" w:rsidR="005D4A7C" w:rsidRPr="005D4A7C" w:rsidRDefault="005D4A7C" w:rsidP="00CD6A55">
            <w:pPr>
              <w:snapToGrid w:val="0"/>
              <w:rPr>
                <w:sz w:val="18"/>
                <w:szCs w:val="18"/>
                <w:lang w:val="en-US"/>
              </w:rPr>
            </w:pPr>
            <w:r w:rsidRPr="005D4A7C">
              <w:rPr>
                <w:sz w:val="18"/>
                <w:szCs w:val="18"/>
                <w:lang w:val="en-US"/>
              </w:rPr>
              <w:t>=</w:t>
            </w:r>
          </w:p>
        </w:tc>
        <w:tc>
          <w:tcPr>
            <w:tcW w:w="1921" w:type="dxa"/>
            <w:tcBorders>
              <w:top w:val="single" w:sz="4" w:space="0" w:color="000000"/>
              <w:left w:val="single" w:sz="4" w:space="0" w:color="000000"/>
              <w:bottom w:val="single" w:sz="4" w:space="0" w:color="000000"/>
            </w:tcBorders>
            <w:shd w:val="clear" w:color="auto" w:fill="auto"/>
          </w:tcPr>
          <w:p w14:paraId="76E2B693" w14:textId="77777777" w:rsidR="005D4A7C" w:rsidRPr="00C77F95" w:rsidRDefault="005D4A7C" w:rsidP="00CD6A55">
            <w:pPr>
              <w:snapToGrid w:val="0"/>
              <w:rPr>
                <w:sz w:val="18"/>
                <w:szCs w:val="18"/>
              </w:rPr>
            </w:pPr>
            <w:r w:rsidRPr="00C77F95">
              <w:rPr>
                <w:sz w:val="18"/>
                <w:szCs w:val="18"/>
              </w:rPr>
              <w:t>Сумма всех строк, формирующих строку 810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283260D" w14:textId="77777777" w:rsidR="005D4A7C" w:rsidRPr="00C77F95" w:rsidRDefault="005D4A7C" w:rsidP="00CD6A55">
            <w:pPr>
              <w:snapToGrid w:val="0"/>
              <w:rPr>
                <w:sz w:val="18"/>
                <w:szCs w:val="18"/>
              </w:rPr>
            </w:pPr>
            <w:r w:rsidRPr="00C77F95">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2C57BC48" w14:textId="7A9CC1C0" w:rsidR="005D4A7C" w:rsidRPr="00C77F95" w:rsidRDefault="005B07F3" w:rsidP="00153A3C">
            <w:pPr>
              <w:snapToGrid w:val="0"/>
              <w:rPr>
                <w:sz w:val="18"/>
                <w:szCs w:val="18"/>
              </w:rPr>
            </w:pPr>
            <w:r w:rsidRPr="00651D83">
              <w:rPr>
                <w:sz w:val="18"/>
                <w:szCs w:val="18"/>
              </w:rPr>
              <w:t xml:space="preserve">Показатель по </w:t>
            </w:r>
            <w:r>
              <w:rPr>
                <w:sz w:val="18"/>
                <w:szCs w:val="18"/>
              </w:rPr>
              <w:t>стр</w:t>
            </w:r>
            <w:r w:rsidRPr="00651D83">
              <w:rPr>
                <w:sz w:val="18"/>
                <w:szCs w:val="18"/>
              </w:rPr>
              <w:t xml:space="preserve">. </w:t>
            </w:r>
            <w:r>
              <w:rPr>
                <w:sz w:val="18"/>
                <w:szCs w:val="18"/>
              </w:rPr>
              <w:t>810 раздела 3</w:t>
            </w:r>
            <w:r w:rsidRPr="00651D83">
              <w:rPr>
                <w:sz w:val="18"/>
                <w:szCs w:val="18"/>
              </w:rPr>
              <w:t xml:space="preserve"> &lt;&gt; </w:t>
            </w:r>
            <w:r>
              <w:rPr>
                <w:sz w:val="18"/>
                <w:szCs w:val="18"/>
              </w:rPr>
              <w:t xml:space="preserve">сумме детализированных строк </w:t>
            </w:r>
            <w:r w:rsidR="00ED0B50">
              <w:rPr>
                <w:sz w:val="16"/>
                <w:szCs w:val="16"/>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3CDEDDDD" w14:textId="77777777" w:rsidR="005D4A7C" w:rsidRPr="00C77F95" w:rsidRDefault="002154D2" w:rsidP="00CD6A55">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4CF23A9B" w14:textId="77777777" w:rsidR="005D4A7C" w:rsidRPr="00C77F95" w:rsidRDefault="002154D2" w:rsidP="00CD6A55">
            <w:pPr>
              <w:snapToGrid w:val="0"/>
              <w:rPr>
                <w:sz w:val="18"/>
                <w:szCs w:val="18"/>
              </w:rPr>
            </w:pPr>
            <w:r>
              <w:rPr>
                <w:sz w:val="18"/>
                <w:szCs w:val="18"/>
              </w:rPr>
              <w:t>Б</w:t>
            </w:r>
          </w:p>
        </w:tc>
      </w:tr>
      <w:tr w:rsidR="005B07F3" w:rsidRPr="00C77F95" w14:paraId="7953A831" w14:textId="77777777" w:rsidTr="005D4A7C">
        <w:tc>
          <w:tcPr>
            <w:tcW w:w="600" w:type="dxa"/>
            <w:tcBorders>
              <w:top w:val="single" w:sz="4" w:space="0" w:color="000000"/>
              <w:left w:val="single" w:sz="4" w:space="0" w:color="000000"/>
              <w:bottom w:val="single" w:sz="4" w:space="0" w:color="000000"/>
            </w:tcBorders>
            <w:shd w:val="clear" w:color="auto" w:fill="auto"/>
          </w:tcPr>
          <w:p w14:paraId="57105283" w14:textId="77777777" w:rsidR="005B07F3" w:rsidRPr="00C77F95" w:rsidRDefault="005B07F3" w:rsidP="005D4A7C">
            <w:pPr>
              <w:snapToGrid w:val="0"/>
              <w:rPr>
                <w:sz w:val="18"/>
                <w:szCs w:val="18"/>
              </w:rPr>
            </w:pPr>
            <w:r>
              <w:rPr>
                <w:sz w:val="18"/>
                <w:szCs w:val="18"/>
              </w:rPr>
              <w:t>18</w:t>
            </w:r>
          </w:p>
        </w:tc>
        <w:tc>
          <w:tcPr>
            <w:tcW w:w="800" w:type="dxa"/>
            <w:tcBorders>
              <w:top w:val="single" w:sz="4" w:space="0" w:color="000000"/>
              <w:left w:val="single" w:sz="4" w:space="0" w:color="000000"/>
              <w:bottom w:val="single" w:sz="4" w:space="0" w:color="000000"/>
            </w:tcBorders>
            <w:shd w:val="clear" w:color="auto" w:fill="auto"/>
          </w:tcPr>
          <w:p w14:paraId="283A3F96" w14:textId="77777777" w:rsidR="005B07F3" w:rsidRPr="00C77F95" w:rsidRDefault="005B07F3" w:rsidP="00CD6A55">
            <w:pPr>
              <w:snapToGrid w:val="0"/>
              <w:rPr>
                <w:sz w:val="18"/>
                <w:szCs w:val="18"/>
              </w:rPr>
            </w:pPr>
            <w:r w:rsidRPr="00C77F95">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5DA628B8" w14:textId="77777777" w:rsidR="005B07F3" w:rsidRPr="00C77F95" w:rsidRDefault="005B07F3" w:rsidP="00CD6A55">
            <w:pPr>
              <w:snapToGrid w:val="0"/>
              <w:rPr>
                <w:sz w:val="18"/>
                <w:szCs w:val="18"/>
              </w:rPr>
            </w:pPr>
            <w:r w:rsidRPr="00C77F95">
              <w:rPr>
                <w:sz w:val="18"/>
                <w:szCs w:val="18"/>
              </w:rPr>
              <w:t>820</w:t>
            </w:r>
          </w:p>
        </w:tc>
        <w:tc>
          <w:tcPr>
            <w:tcW w:w="1102" w:type="dxa"/>
            <w:tcBorders>
              <w:top w:val="single" w:sz="4" w:space="0" w:color="000000"/>
              <w:left w:val="single" w:sz="4" w:space="0" w:color="000000"/>
              <w:bottom w:val="single" w:sz="4" w:space="0" w:color="000000"/>
            </w:tcBorders>
            <w:shd w:val="clear" w:color="auto" w:fill="auto"/>
          </w:tcPr>
          <w:p w14:paraId="4A7502C5" w14:textId="77777777" w:rsidR="005B07F3" w:rsidRPr="00C77F95" w:rsidRDefault="005B07F3" w:rsidP="00CD6A55">
            <w:pPr>
              <w:snapToGrid w:val="0"/>
              <w:rPr>
                <w:sz w:val="18"/>
                <w:szCs w:val="18"/>
              </w:rPr>
            </w:pPr>
            <w:r w:rsidRPr="00C77F95">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05F816F0" w14:textId="77777777" w:rsidR="005B07F3" w:rsidRPr="005D4A7C" w:rsidRDefault="005B07F3" w:rsidP="00CD6A55">
            <w:pPr>
              <w:snapToGrid w:val="0"/>
              <w:rPr>
                <w:sz w:val="18"/>
                <w:szCs w:val="18"/>
                <w:lang w:val="en-US"/>
              </w:rPr>
            </w:pPr>
            <w:r w:rsidRPr="005D4A7C">
              <w:rPr>
                <w:sz w:val="18"/>
                <w:szCs w:val="18"/>
                <w:lang w:val="en-US"/>
              </w:rPr>
              <w:t>=</w:t>
            </w:r>
          </w:p>
        </w:tc>
        <w:tc>
          <w:tcPr>
            <w:tcW w:w="1921" w:type="dxa"/>
            <w:tcBorders>
              <w:top w:val="single" w:sz="4" w:space="0" w:color="000000"/>
              <w:left w:val="single" w:sz="4" w:space="0" w:color="000000"/>
              <w:bottom w:val="single" w:sz="4" w:space="0" w:color="000000"/>
            </w:tcBorders>
            <w:shd w:val="clear" w:color="auto" w:fill="auto"/>
          </w:tcPr>
          <w:p w14:paraId="1994A0B9" w14:textId="77777777" w:rsidR="005B07F3" w:rsidRPr="00C77F95" w:rsidRDefault="005B07F3" w:rsidP="00CD6A55">
            <w:pPr>
              <w:snapToGrid w:val="0"/>
              <w:rPr>
                <w:sz w:val="18"/>
                <w:szCs w:val="18"/>
              </w:rPr>
            </w:pPr>
            <w:r w:rsidRPr="00C77F95">
              <w:rPr>
                <w:sz w:val="18"/>
                <w:szCs w:val="18"/>
              </w:rPr>
              <w:t>Сумма всех строк, формирующих строку 820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5E6A123" w14:textId="77777777" w:rsidR="005B07F3" w:rsidRPr="00C77F95" w:rsidRDefault="005B07F3" w:rsidP="00CD6A55">
            <w:pPr>
              <w:snapToGrid w:val="0"/>
              <w:rPr>
                <w:sz w:val="18"/>
                <w:szCs w:val="18"/>
              </w:rPr>
            </w:pPr>
            <w:r w:rsidRPr="00C77F95">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2BC0A3F1" w14:textId="2C9E20DF" w:rsidR="005B07F3" w:rsidRPr="00C77F95" w:rsidRDefault="005B07F3" w:rsidP="00153A3C">
            <w:pPr>
              <w:snapToGrid w:val="0"/>
              <w:rPr>
                <w:sz w:val="18"/>
                <w:szCs w:val="18"/>
              </w:rPr>
            </w:pPr>
            <w:r w:rsidRPr="00651D83">
              <w:rPr>
                <w:sz w:val="18"/>
                <w:szCs w:val="18"/>
              </w:rPr>
              <w:t xml:space="preserve">Показатель по </w:t>
            </w:r>
            <w:r>
              <w:rPr>
                <w:sz w:val="18"/>
                <w:szCs w:val="18"/>
              </w:rPr>
              <w:t>стр</w:t>
            </w:r>
            <w:r w:rsidRPr="00651D83">
              <w:rPr>
                <w:sz w:val="18"/>
                <w:szCs w:val="18"/>
              </w:rPr>
              <w:t xml:space="preserve">. </w:t>
            </w:r>
            <w:r>
              <w:rPr>
                <w:sz w:val="18"/>
                <w:szCs w:val="18"/>
              </w:rPr>
              <w:t>820 раздела 3</w:t>
            </w:r>
            <w:r w:rsidRPr="00651D83">
              <w:rPr>
                <w:sz w:val="18"/>
                <w:szCs w:val="18"/>
              </w:rPr>
              <w:t xml:space="preserve"> &lt;&gt; </w:t>
            </w:r>
            <w:r>
              <w:rPr>
                <w:sz w:val="18"/>
                <w:szCs w:val="18"/>
              </w:rPr>
              <w:t xml:space="preserve">сумме детализированных строк </w:t>
            </w:r>
            <w:r w:rsidR="00ED0B50">
              <w:rPr>
                <w:sz w:val="16"/>
                <w:szCs w:val="16"/>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185E2181" w14:textId="77777777" w:rsidR="005B07F3" w:rsidRPr="00C77F95" w:rsidRDefault="005B07F3" w:rsidP="00CD6A55">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6E381A3E" w14:textId="77777777" w:rsidR="005B07F3" w:rsidRPr="00C77F95" w:rsidRDefault="005B07F3" w:rsidP="00CD6A55">
            <w:pPr>
              <w:snapToGrid w:val="0"/>
              <w:rPr>
                <w:sz w:val="18"/>
                <w:szCs w:val="18"/>
              </w:rPr>
            </w:pPr>
            <w:r>
              <w:rPr>
                <w:sz w:val="18"/>
                <w:szCs w:val="18"/>
              </w:rPr>
              <w:t>Б</w:t>
            </w:r>
          </w:p>
        </w:tc>
      </w:tr>
      <w:tr w:rsidR="005B07F3" w:rsidRPr="00C77F95" w14:paraId="3F08E4C9" w14:textId="77777777" w:rsidTr="005D4A7C">
        <w:tc>
          <w:tcPr>
            <w:tcW w:w="600" w:type="dxa"/>
            <w:tcBorders>
              <w:top w:val="single" w:sz="4" w:space="0" w:color="000000"/>
              <w:left w:val="single" w:sz="4" w:space="0" w:color="000000"/>
              <w:bottom w:val="single" w:sz="4" w:space="0" w:color="000000"/>
            </w:tcBorders>
            <w:shd w:val="clear" w:color="auto" w:fill="auto"/>
          </w:tcPr>
          <w:p w14:paraId="196860C1" w14:textId="77777777" w:rsidR="005B07F3" w:rsidRPr="00C77F95" w:rsidRDefault="005B07F3" w:rsidP="005D4A7C">
            <w:pPr>
              <w:snapToGrid w:val="0"/>
              <w:rPr>
                <w:sz w:val="18"/>
                <w:szCs w:val="18"/>
              </w:rPr>
            </w:pPr>
            <w:r>
              <w:rPr>
                <w:sz w:val="18"/>
                <w:szCs w:val="18"/>
              </w:rPr>
              <w:t>19</w:t>
            </w:r>
          </w:p>
        </w:tc>
        <w:tc>
          <w:tcPr>
            <w:tcW w:w="800" w:type="dxa"/>
            <w:tcBorders>
              <w:top w:val="single" w:sz="4" w:space="0" w:color="000000"/>
              <w:left w:val="single" w:sz="4" w:space="0" w:color="000000"/>
              <w:bottom w:val="single" w:sz="4" w:space="0" w:color="000000"/>
            </w:tcBorders>
            <w:shd w:val="clear" w:color="auto" w:fill="auto"/>
          </w:tcPr>
          <w:p w14:paraId="545496D1" w14:textId="77777777" w:rsidR="005B07F3" w:rsidRPr="00C77F95" w:rsidRDefault="005B07F3" w:rsidP="00CD6A55">
            <w:pPr>
              <w:snapToGrid w:val="0"/>
              <w:rPr>
                <w:sz w:val="18"/>
                <w:szCs w:val="18"/>
              </w:rPr>
            </w:pPr>
            <w:r w:rsidRPr="00C77F95">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4C2AAD70" w14:textId="77777777" w:rsidR="005B07F3" w:rsidRPr="00C77F95" w:rsidRDefault="005B07F3" w:rsidP="00CD6A55">
            <w:pPr>
              <w:snapToGrid w:val="0"/>
              <w:rPr>
                <w:sz w:val="18"/>
                <w:szCs w:val="18"/>
              </w:rPr>
            </w:pPr>
            <w:r w:rsidRPr="00C77F95">
              <w:rPr>
                <w:sz w:val="18"/>
                <w:szCs w:val="18"/>
              </w:rPr>
              <w:t>830</w:t>
            </w:r>
          </w:p>
        </w:tc>
        <w:tc>
          <w:tcPr>
            <w:tcW w:w="1102" w:type="dxa"/>
            <w:tcBorders>
              <w:top w:val="single" w:sz="4" w:space="0" w:color="000000"/>
              <w:left w:val="single" w:sz="4" w:space="0" w:color="000000"/>
              <w:bottom w:val="single" w:sz="4" w:space="0" w:color="000000"/>
            </w:tcBorders>
            <w:shd w:val="clear" w:color="auto" w:fill="auto"/>
          </w:tcPr>
          <w:p w14:paraId="1C4C6F8A" w14:textId="77777777" w:rsidR="005B07F3" w:rsidRPr="00C77F95" w:rsidRDefault="005B07F3" w:rsidP="00CD6A55">
            <w:pPr>
              <w:snapToGrid w:val="0"/>
              <w:rPr>
                <w:sz w:val="18"/>
                <w:szCs w:val="18"/>
              </w:rPr>
            </w:pPr>
            <w:r w:rsidRPr="00C77F95">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3B5FD068" w14:textId="77777777" w:rsidR="005B07F3" w:rsidRPr="005D4A7C" w:rsidRDefault="005B07F3" w:rsidP="00CD6A55">
            <w:pPr>
              <w:snapToGrid w:val="0"/>
              <w:rPr>
                <w:sz w:val="18"/>
                <w:szCs w:val="18"/>
                <w:lang w:val="en-US"/>
              </w:rPr>
            </w:pPr>
            <w:r w:rsidRPr="005D4A7C">
              <w:rPr>
                <w:sz w:val="18"/>
                <w:szCs w:val="18"/>
                <w:lang w:val="en-US"/>
              </w:rPr>
              <w:t>=</w:t>
            </w:r>
          </w:p>
        </w:tc>
        <w:tc>
          <w:tcPr>
            <w:tcW w:w="1921" w:type="dxa"/>
            <w:tcBorders>
              <w:top w:val="single" w:sz="4" w:space="0" w:color="000000"/>
              <w:left w:val="single" w:sz="4" w:space="0" w:color="000000"/>
              <w:bottom w:val="single" w:sz="4" w:space="0" w:color="000000"/>
            </w:tcBorders>
            <w:shd w:val="clear" w:color="auto" w:fill="auto"/>
          </w:tcPr>
          <w:p w14:paraId="65CB065D" w14:textId="77777777" w:rsidR="005B07F3" w:rsidRPr="00C77F95" w:rsidRDefault="005B07F3" w:rsidP="00CD6A55">
            <w:pPr>
              <w:snapToGrid w:val="0"/>
              <w:rPr>
                <w:sz w:val="18"/>
                <w:szCs w:val="18"/>
              </w:rPr>
            </w:pPr>
            <w:r w:rsidRPr="00C77F95">
              <w:rPr>
                <w:sz w:val="18"/>
                <w:szCs w:val="18"/>
              </w:rPr>
              <w:t>Сумма всех строк, формирующих строку 830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38BFFCCC" w14:textId="77777777" w:rsidR="005B07F3" w:rsidRPr="00C77F95" w:rsidRDefault="005B07F3" w:rsidP="00CD6A55">
            <w:pPr>
              <w:snapToGrid w:val="0"/>
              <w:rPr>
                <w:sz w:val="18"/>
                <w:szCs w:val="18"/>
              </w:rPr>
            </w:pPr>
            <w:r w:rsidRPr="00C77F95">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3851DDE0" w14:textId="5BE3CD88" w:rsidR="005B07F3" w:rsidRPr="00C77F95" w:rsidRDefault="005B07F3" w:rsidP="00153A3C">
            <w:pPr>
              <w:snapToGrid w:val="0"/>
              <w:rPr>
                <w:sz w:val="18"/>
                <w:szCs w:val="18"/>
              </w:rPr>
            </w:pPr>
            <w:r w:rsidRPr="00651D83">
              <w:rPr>
                <w:sz w:val="18"/>
                <w:szCs w:val="18"/>
              </w:rPr>
              <w:t xml:space="preserve">Показатель по </w:t>
            </w:r>
            <w:r>
              <w:rPr>
                <w:sz w:val="18"/>
                <w:szCs w:val="18"/>
              </w:rPr>
              <w:t>стр</w:t>
            </w:r>
            <w:r w:rsidRPr="00651D83">
              <w:rPr>
                <w:sz w:val="18"/>
                <w:szCs w:val="18"/>
              </w:rPr>
              <w:t xml:space="preserve">. </w:t>
            </w:r>
            <w:r>
              <w:rPr>
                <w:sz w:val="18"/>
                <w:szCs w:val="18"/>
              </w:rPr>
              <w:t>830 раздела 3</w:t>
            </w:r>
            <w:r w:rsidRPr="00651D83">
              <w:rPr>
                <w:sz w:val="18"/>
                <w:szCs w:val="18"/>
              </w:rPr>
              <w:t xml:space="preserve"> &lt;&gt; </w:t>
            </w:r>
            <w:r>
              <w:rPr>
                <w:sz w:val="18"/>
                <w:szCs w:val="18"/>
              </w:rPr>
              <w:t xml:space="preserve">сумме детализированных строк </w:t>
            </w:r>
            <w:r w:rsidR="00ED0B50">
              <w:rPr>
                <w:sz w:val="16"/>
                <w:szCs w:val="16"/>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37B9A3F5" w14:textId="77777777" w:rsidR="005B07F3" w:rsidRPr="00C77F95" w:rsidRDefault="005B07F3" w:rsidP="00CD6A55">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67D3AFB7" w14:textId="77777777" w:rsidR="005B07F3" w:rsidRPr="00C77F95" w:rsidRDefault="005B07F3" w:rsidP="00CD6A55">
            <w:pPr>
              <w:snapToGrid w:val="0"/>
              <w:rPr>
                <w:sz w:val="18"/>
                <w:szCs w:val="18"/>
              </w:rPr>
            </w:pPr>
            <w:r>
              <w:rPr>
                <w:sz w:val="18"/>
                <w:szCs w:val="18"/>
              </w:rPr>
              <w:t>Б</w:t>
            </w:r>
          </w:p>
        </w:tc>
      </w:tr>
      <w:tr w:rsidR="005D4A7C" w:rsidRPr="00C77F95" w14:paraId="17A07B2A" w14:textId="77777777" w:rsidTr="005D4A7C">
        <w:tc>
          <w:tcPr>
            <w:tcW w:w="600" w:type="dxa"/>
            <w:tcBorders>
              <w:top w:val="single" w:sz="4" w:space="0" w:color="000000"/>
              <w:left w:val="single" w:sz="4" w:space="0" w:color="000000"/>
              <w:bottom w:val="single" w:sz="4" w:space="0" w:color="000000"/>
            </w:tcBorders>
            <w:shd w:val="clear" w:color="auto" w:fill="auto"/>
          </w:tcPr>
          <w:p w14:paraId="533DBCAC" w14:textId="77777777" w:rsidR="005D4A7C" w:rsidRPr="00C77F95" w:rsidRDefault="005D4A7C" w:rsidP="005D4A7C">
            <w:pPr>
              <w:snapToGrid w:val="0"/>
              <w:rPr>
                <w:sz w:val="18"/>
                <w:szCs w:val="18"/>
              </w:rPr>
            </w:pPr>
            <w:r>
              <w:rPr>
                <w:sz w:val="18"/>
                <w:szCs w:val="18"/>
              </w:rPr>
              <w:t>20</w:t>
            </w:r>
          </w:p>
        </w:tc>
        <w:tc>
          <w:tcPr>
            <w:tcW w:w="800" w:type="dxa"/>
            <w:tcBorders>
              <w:top w:val="single" w:sz="4" w:space="0" w:color="000000"/>
              <w:left w:val="single" w:sz="4" w:space="0" w:color="000000"/>
              <w:bottom w:val="single" w:sz="4" w:space="0" w:color="000000"/>
            </w:tcBorders>
            <w:shd w:val="clear" w:color="auto" w:fill="auto"/>
          </w:tcPr>
          <w:p w14:paraId="027C0188" w14:textId="77777777" w:rsidR="005D4A7C" w:rsidRPr="00C77F95" w:rsidRDefault="005B07F3" w:rsidP="00CD6A55">
            <w:pPr>
              <w:snapToGrid w:val="0"/>
              <w:rPr>
                <w:sz w:val="18"/>
                <w:szCs w:val="18"/>
              </w:rPr>
            </w:pPr>
            <w:r>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6A537939" w14:textId="77777777" w:rsidR="005D4A7C" w:rsidRPr="00C77F95" w:rsidRDefault="005D4A7C" w:rsidP="00CD6A55">
            <w:pPr>
              <w:snapToGrid w:val="0"/>
              <w:rPr>
                <w:sz w:val="18"/>
                <w:szCs w:val="18"/>
              </w:rPr>
            </w:pPr>
            <w:r w:rsidRPr="00C77F95">
              <w:rPr>
                <w:sz w:val="18"/>
                <w:szCs w:val="18"/>
              </w:rPr>
              <w:t>840</w:t>
            </w:r>
          </w:p>
        </w:tc>
        <w:tc>
          <w:tcPr>
            <w:tcW w:w="1102" w:type="dxa"/>
            <w:tcBorders>
              <w:top w:val="single" w:sz="4" w:space="0" w:color="000000"/>
              <w:left w:val="single" w:sz="4" w:space="0" w:color="000000"/>
              <w:bottom w:val="single" w:sz="4" w:space="0" w:color="000000"/>
            </w:tcBorders>
            <w:shd w:val="clear" w:color="auto" w:fill="auto"/>
          </w:tcPr>
          <w:p w14:paraId="1F5E701B" w14:textId="77777777" w:rsidR="005D4A7C" w:rsidRPr="005D4A7C" w:rsidRDefault="005D4A7C" w:rsidP="00CD6A55">
            <w:pPr>
              <w:snapToGrid w:val="0"/>
              <w:rPr>
                <w:sz w:val="18"/>
                <w:szCs w:val="18"/>
              </w:rPr>
            </w:pPr>
            <w:r w:rsidRPr="005D4A7C">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04FF719C" w14:textId="77777777" w:rsidR="005D4A7C" w:rsidRPr="00C77F95" w:rsidRDefault="005D4A7C" w:rsidP="00CD6A55">
            <w:pPr>
              <w:snapToGrid w:val="0"/>
              <w:rPr>
                <w:sz w:val="18"/>
                <w:szCs w:val="18"/>
                <w:lang w:val="en-US"/>
              </w:rPr>
            </w:pPr>
            <w:r w:rsidRPr="00C77F95">
              <w:rPr>
                <w:sz w:val="18"/>
                <w:szCs w:val="18"/>
                <w:lang w:val="en-US"/>
              </w:rPr>
              <w:t>=</w:t>
            </w:r>
          </w:p>
        </w:tc>
        <w:tc>
          <w:tcPr>
            <w:tcW w:w="1921" w:type="dxa"/>
            <w:tcBorders>
              <w:top w:val="single" w:sz="4" w:space="0" w:color="000000"/>
              <w:left w:val="single" w:sz="4" w:space="0" w:color="000000"/>
              <w:bottom w:val="single" w:sz="4" w:space="0" w:color="000000"/>
            </w:tcBorders>
            <w:shd w:val="clear" w:color="auto" w:fill="auto"/>
          </w:tcPr>
          <w:p w14:paraId="56B6312E" w14:textId="77777777" w:rsidR="005D4A7C" w:rsidRPr="00C77F95" w:rsidRDefault="005D4A7C" w:rsidP="00CD6A55">
            <w:pPr>
              <w:snapToGrid w:val="0"/>
              <w:rPr>
                <w:sz w:val="18"/>
                <w:szCs w:val="18"/>
              </w:rPr>
            </w:pPr>
            <w:r w:rsidRPr="00C77F95">
              <w:rPr>
                <w:sz w:val="18"/>
                <w:szCs w:val="18"/>
              </w:rPr>
              <w:t>850+860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689A4CD" w14:textId="77777777" w:rsidR="005D4A7C" w:rsidRPr="005D4A7C" w:rsidRDefault="005D4A7C" w:rsidP="00CD6A55">
            <w:pPr>
              <w:snapToGrid w:val="0"/>
              <w:rPr>
                <w:sz w:val="18"/>
                <w:szCs w:val="18"/>
              </w:rPr>
            </w:pPr>
            <w:r w:rsidRPr="005D4A7C">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09842651" w14:textId="0B436652" w:rsidR="005D4A7C" w:rsidRPr="005D4A7C" w:rsidRDefault="005B07F3" w:rsidP="00153A3C">
            <w:pPr>
              <w:snapToGrid w:val="0"/>
              <w:rPr>
                <w:sz w:val="18"/>
                <w:szCs w:val="18"/>
              </w:rPr>
            </w:pPr>
            <w:r w:rsidRPr="00651D83">
              <w:rPr>
                <w:sz w:val="18"/>
                <w:szCs w:val="18"/>
              </w:rPr>
              <w:t xml:space="preserve">Показатель по </w:t>
            </w:r>
            <w:r>
              <w:rPr>
                <w:sz w:val="18"/>
                <w:szCs w:val="18"/>
              </w:rPr>
              <w:t>стр</w:t>
            </w:r>
            <w:r w:rsidRPr="00651D83">
              <w:rPr>
                <w:sz w:val="18"/>
                <w:szCs w:val="18"/>
              </w:rPr>
              <w:t xml:space="preserve">. </w:t>
            </w:r>
            <w:r>
              <w:rPr>
                <w:sz w:val="18"/>
                <w:szCs w:val="18"/>
              </w:rPr>
              <w:t>840 раздела 3</w:t>
            </w:r>
            <w:r w:rsidRPr="00651D83">
              <w:rPr>
                <w:sz w:val="18"/>
                <w:szCs w:val="18"/>
              </w:rPr>
              <w:t xml:space="preserve"> &lt;&gt; </w:t>
            </w:r>
            <w:r>
              <w:rPr>
                <w:sz w:val="18"/>
                <w:szCs w:val="18"/>
              </w:rPr>
              <w:t xml:space="preserve">сумме строк 850 и 860 </w:t>
            </w:r>
            <w:r w:rsidR="00ED0B50">
              <w:rPr>
                <w:sz w:val="16"/>
                <w:szCs w:val="16"/>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2DBE9CBC" w14:textId="77777777" w:rsidR="005D4A7C" w:rsidRPr="005D4A7C" w:rsidRDefault="002154D2" w:rsidP="00CD6A55">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048FB1B1" w14:textId="77777777" w:rsidR="005D4A7C" w:rsidRPr="00C77F95" w:rsidRDefault="002154D2" w:rsidP="00CD6A55">
            <w:pPr>
              <w:snapToGrid w:val="0"/>
              <w:rPr>
                <w:sz w:val="18"/>
                <w:szCs w:val="18"/>
              </w:rPr>
            </w:pPr>
            <w:r>
              <w:rPr>
                <w:sz w:val="18"/>
                <w:szCs w:val="18"/>
              </w:rPr>
              <w:t>Б</w:t>
            </w:r>
          </w:p>
        </w:tc>
      </w:tr>
      <w:tr w:rsidR="005B07F3" w:rsidRPr="00C77F95" w14:paraId="1BE6DDB3" w14:textId="77777777" w:rsidTr="005D4A7C">
        <w:tc>
          <w:tcPr>
            <w:tcW w:w="600" w:type="dxa"/>
            <w:tcBorders>
              <w:top w:val="single" w:sz="4" w:space="0" w:color="000000"/>
              <w:left w:val="single" w:sz="4" w:space="0" w:color="000000"/>
              <w:bottom w:val="single" w:sz="4" w:space="0" w:color="000000"/>
            </w:tcBorders>
            <w:shd w:val="clear" w:color="auto" w:fill="auto"/>
          </w:tcPr>
          <w:p w14:paraId="02A1C604" w14:textId="77777777" w:rsidR="005B07F3" w:rsidRPr="00C77F95" w:rsidRDefault="005B07F3" w:rsidP="005D4A7C">
            <w:pPr>
              <w:snapToGrid w:val="0"/>
              <w:rPr>
                <w:sz w:val="18"/>
                <w:szCs w:val="18"/>
              </w:rPr>
            </w:pPr>
            <w:r>
              <w:rPr>
                <w:sz w:val="18"/>
                <w:szCs w:val="18"/>
              </w:rPr>
              <w:t>21</w:t>
            </w:r>
          </w:p>
        </w:tc>
        <w:tc>
          <w:tcPr>
            <w:tcW w:w="800" w:type="dxa"/>
            <w:tcBorders>
              <w:top w:val="single" w:sz="4" w:space="0" w:color="000000"/>
              <w:left w:val="single" w:sz="4" w:space="0" w:color="000000"/>
              <w:bottom w:val="single" w:sz="4" w:space="0" w:color="000000"/>
            </w:tcBorders>
            <w:shd w:val="clear" w:color="auto" w:fill="auto"/>
          </w:tcPr>
          <w:p w14:paraId="13362D12" w14:textId="77777777" w:rsidR="005B07F3" w:rsidRPr="00C77F95" w:rsidRDefault="005B07F3" w:rsidP="00CD6A55">
            <w:pPr>
              <w:snapToGrid w:val="0"/>
              <w:rPr>
                <w:sz w:val="18"/>
                <w:szCs w:val="18"/>
              </w:rPr>
            </w:pPr>
            <w:r w:rsidRPr="00C77F95">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206BC610" w14:textId="77777777" w:rsidR="005B07F3" w:rsidRPr="00C77F95" w:rsidRDefault="005B07F3" w:rsidP="00CD6A55">
            <w:pPr>
              <w:snapToGrid w:val="0"/>
              <w:rPr>
                <w:sz w:val="18"/>
                <w:szCs w:val="18"/>
              </w:rPr>
            </w:pPr>
            <w:r w:rsidRPr="00C77F95">
              <w:rPr>
                <w:sz w:val="18"/>
                <w:szCs w:val="18"/>
              </w:rPr>
              <w:t>850</w:t>
            </w:r>
          </w:p>
        </w:tc>
        <w:tc>
          <w:tcPr>
            <w:tcW w:w="1102" w:type="dxa"/>
            <w:tcBorders>
              <w:top w:val="single" w:sz="4" w:space="0" w:color="000000"/>
              <w:left w:val="single" w:sz="4" w:space="0" w:color="000000"/>
              <w:bottom w:val="single" w:sz="4" w:space="0" w:color="000000"/>
            </w:tcBorders>
            <w:shd w:val="clear" w:color="auto" w:fill="auto"/>
          </w:tcPr>
          <w:p w14:paraId="619A18F8" w14:textId="77777777" w:rsidR="005B07F3" w:rsidRPr="005D4A7C" w:rsidRDefault="005B07F3" w:rsidP="00CD6A55">
            <w:pPr>
              <w:snapToGrid w:val="0"/>
              <w:rPr>
                <w:sz w:val="18"/>
                <w:szCs w:val="18"/>
              </w:rPr>
            </w:pPr>
            <w:r w:rsidRPr="005D4A7C">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6FBCD508" w14:textId="77777777" w:rsidR="005B07F3" w:rsidRPr="00C77F95" w:rsidRDefault="005B07F3" w:rsidP="00CD6A55">
            <w:pPr>
              <w:snapToGrid w:val="0"/>
              <w:rPr>
                <w:sz w:val="18"/>
                <w:szCs w:val="18"/>
                <w:lang w:val="en-US"/>
              </w:rPr>
            </w:pPr>
            <w:r w:rsidRPr="00C77F95">
              <w:rPr>
                <w:sz w:val="18"/>
                <w:szCs w:val="18"/>
                <w:lang w:val="en-US"/>
              </w:rPr>
              <w:t>=</w:t>
            </w:r>
          </w:p>
        </w:tc>
        <w:tc>
          <w:tcPr>
            <w:tcW w:w="1921" w:type="dxa"/>
            <w:tcBorders>
              <w:top w:val="single" w:sz="4" w:space="0" w:color="000000"/>
              <w:left w:val="single" w:sz="4" w:space="0" w:color="000000"/>
              <w:bottom w:val="single" w:sz="4" w:space="0" w:color="000000"/>
            </w:tcBorders>
            <w:shd w:val="clear" w:color="auto" w:fill="auto"/>
          </w:tcPr>
          <w:p w14:paraId="3A45862C" w14:textId="77777777" w:rsidR="005B07F3" w:rsidRPr="00C77F95" w:rsidRDefault="005B07F3" w:rsidP="00CD6A55">
            <w:pPr>
              <w:snapToGrid w:val="0"/>
              <w:rPr>
                <w:sz w:val="18"/>
                <w:szCs w:val="18"/>
              </w:rPr>
            </w:pPr>
            <w:r w:rsidRPr="00C77F95">
              <w:rPr>
                <w:sz w:val="18"/>
                <w:szCs w:val="18"/>
              </w:rPr>
              <w:t>Сумма всех строк, формирующих строку 850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8391FFA" w14:textId="77777777" w:rsidR="005B07F3" w:rsidRPr="005D4A7C" w:rsidRDefault="005B07F3" w:rsidP="00CD6A55">
            <w:pPr>
              <w:snapToGrid w:val="0"/>
              <w:rPr>
                <w:sz w:val="18"/>
                <w:szCs w:val="18"/>
              </w:rPr>
            </w:pPr>
            <w:r w:rsidRPr="005D4A7C">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628C7310" w14:textId="727E292F" w:rsidR="005B07F3" w:rsidRPr="005D4A7C" w:rsidRDefault="005B07F3" w:rsidP="00153A3C">
            <w:pPr>
              <w:snapToGrid w:val="0"/>
              <w:rPr>
                <w:sz w:val="18"/>
                <w:szCs w:val="18"/>
              </w:rPr>
            </w:pPr>
            <w:r w:rsidRPr="00651D83">
              <w:rPr>
                <w:sz w:val="18"/>
                <w:szCs w:val="18"/>
              </w:rPr>
              <w:t xml:space="preserve">Показатель по </w:t>
            </w:r>
            <w:r>
              <w:rPr>
                <w:sz w:val="18"/>
                <w:szCs w:val="18"/>
              </w:rPr>
              <w:t>стр</w:t>
            </w:r>
            <w:r w:rsidRPr="00651D83">
              <w:rPr>
                <w:sz w:val="18"/>
                <w:szCs w:val="18"/>
              </w:rPr>
              <w:t xml:space="preserve">. </w:t>
            </w:r>
            <w:r>
              <w:rPr>
                <w:sz w:val="18"/>
                <w:szCs w:val="18"/>
              </w:rPr>
              <w:t>850 раздела 3</w:t>
            </w:r>
            <w:r w:rsidRPr="00651D83">
              <w:rPr>
                <w:sz w:val="18"/>
                <w:szCs w:val="18"/>
              </w:rPr>
              <w:t xml:space="preserve"> &lt;&gt; </w:t>
            </w:r>
            <w:r>
              <w:rPr>
                <w:sz w:val="18"/>
                <w:szCs w:val="18"/>
              </w:rPr>
              <w:t xml:space="preserve">сумме детализированных строк </w:t>
            </w:r>
            <w:r w:rsidR="00ED0B50">
              <w:rPr>
                <w:sz w:val="16"/>
                <w:szCs w:val="16"/>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41272453" w14:textId="77777777" w:rsidR="005B07F3" w:rsidRPr="00C77F95" w:rsidRDefault="005B07F3" w:rsidP="00CD6A55">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15A95321" w14:textId="77777777" w:rsidR="005B07F3" w:rsidRPr="00C77F95" w:rsidRDefault="005B07F3" w:rsidP="00CD6A55">
            <w:pPr>
              <w:snapToGrid w:val="0"/>
              <w:rPr>
                <w:sz w:val="18"/>
                <w:szCs w:val="18"/>
              </w:rPr>
            </w:pPr>
            <w:r>
              <w:rPr>
                <w:sz w:val="18"/>
                <w:szCs w:val="18"/>
              </w:rPr>
              <w:t>Б</w:t>
            </w:r>
          </w:p>
        </w:tc>
      </w:tr>
      <w:tr w:rsidR="005D4A7C" w:rsidRPr="00C77F95" w14:paraId="511862A7" w14:textId="77777777" w:rsidTr="005D4A7C">
        <w:tc>
          <w:tcPr>
            <w:tcW w:w="600" w:type="dxa"/>
            <w:tcBorders>
              <w:top w:val="single" w:sz="4" w:space="0" w:color="000000"/>
              <w:left w:val="single" w:sz="4" w:space="0" w:color="000000"/>
              <w:bottom w:val="single" w:sz="4" w:space="0" w:color="000000"/>
            </w:tcBorders>
            <w:shd w:val="clear" w:color="auto" w:fill="auto"/>
          </w:tcPr>
          <w:p w14:paraId="02D3E529" w14:textId="77777777" w:rsidR="005D4A7C" w:rsidRPr="00C77F95" w:rsidRDefault="005D4A7C" w:rsidP="005D4A7C">
            <w:pPr>
              <w:snapToGrid w:val="0"/>
              <w:rPr>
                <w:sz w:val="18"/>
                <w:szCs w:val="18"/>
              </w:rPr>
            </w:pPr>
            <w:r>
              <w:rPr>
                <w:sz w:val="18"/>
                <w:szCs w:val="18"/>
              </w:rPr>
              <w:t>22</w:t>
            </w:r>
          </w:p>
        </w:tc>
        <w:tc>
          <w:tcPr>
            <w:tcW w:w="800" w:type="dxa"/>
            <w:tcBorders>
              <w:top w:val="single" w:sz="4" w:space="0" w:color="000000"/>
              <w:left w:val="single" w:sz="4" w:space="0" w:color="000000"/>
              <w:bottom w:val="single" w:sz="4" w:space="0" w:color="000000"/>
            </w:tcBorders>
            <w:shd w:val="clear" w:color="auto" w:fill="auto"/>
          </w:tcPr>
          <w:p w14:paraId="160B142A" w14:textId="77777777" w:rsidR="005D4A7C" w:rsidRPr="00C77F95" w:rsidRDefault="005D4A7C" w:rsidP="00CD6A55">
            <w:pPr>
              <w:snapToGrid w:val="0"/>
              <w:rPr>
                <w:sz w:val="18"/>
                <w:szCs w:val="18"/>
              </w:rPr>
            </w:pPr>
            <w:r w:rsidRPr="00C77F95">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42114090" w14:textId="77777777" w:rsidR="005D4A7C" w:rsidRPr="00C77F95" w:rsidRDefault="005D4A7C" w:rsidP="00CD6A55">
            <w:pPr>
              <w:snapToGrid w:val="0"/>
              <w:rPr>
                <w:sz w:val="18"/>
                <w:szCs w:val="18"/>
              </w:rPr>
            </w:pPr>
            <w:r w:rsidRPr="00C77F95">
              <w:rPr>
                <w:sz w:val="18"/>
                <w:szCs w:val="18"/>
              </w:rPr>
              <w:t>860</w:t>
            </w:r>
          </w:p>
        </w:tc>
        <w:tc>
          <w:tcPr>
            <w:tcW w:w="1102" w:type="dxa"/>
            <w:tcBorders>
              <w:top w:val="single" w:sz="4" w:space="0" w:color="000000"/>
              <w:left w:val="single" w:sz="4" w:space="0" w:color="000000"/>
              <w:bottom w:val="single" w:sz="4" w:space="0" w:color="000000"/>
            </w:tcBorders>
            <w:shd w:val="clear" w:color="auto" w:fill="auto"/>
          </w:tcPr>
          <w:p w14:paraId="2AE6B2B9" w14:textId="77777777" w:rsidR="005D4A7C" w:rsidRPr="005D4A7C" w:rsidRDefault="005D4A7C" w:rsidP="00CD6A55">
            <w:pPr>
              <w:snapToGrid w:val="0"/>
              <w:rPr>
                <w:sz w:val="18"/>
                <w:szCs w:val="18"/>
              </w:rPr>
            </w:pPr>
            <w:r w:rsidRPr="005D4A7C">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6F6337F3" w14:textId="77777777" w:rsidR="005D4A7C" w:rsidRPr="00C77F95" w:rsidRDefault="005D4A7C" w:rsidP="00CD6A55">
            <w:pPr>
              <w:snapToGrid w:val="0"/>
              <w:rPr>
                <w:sz w:val="18"/>
                <w:szCs w:val="18"/>
                <w:lang w:val="en-US"/>
              </w:rPr>
            </w:pPr>
            <w:r w:rsidRPr="00C77F95">
              <w:rPr>
                <w:sz w:val="18"/>
                <w:szCs w:val="18"/>
                <w:lang w:val="en-US"/>
              </w:rPr>
              <w:t>=</w:t>
            </w:r>
          </w:p>
        </w:tc>
        <w:tc>
          <w:tcPr>
            <w:tcW w:w="1921" w:type="dxa"/>
            <w:tcBorders>
              <w:top w:val="single" w:sz="4" w:space="0" w:color="000000"/>
              <w:left w:val="single" w:sz="4" w:space="0" w:color="000000"/>
              <w:bottom w:val="single" w:sz="4" w:space="0" w:color="000000"/>
            </w:tcBorders>
            <w:shd w:val="clear" w:color="auto" w:fill="auto"/>
          </w:tcPr>
          <w:p w14:paraId="4C664FD3" w14:textId="77777777" w:rsidR="005D4A7C" w:rsidRPr="00C77F95" w:rsidRDefault="005D4A7C" w:rsidP="00CD6A55">
            <w:pPr>
              <w:snapToGrid w:val="0"/>
              <w:rPr>
                <w:sz w:val="18"/>
                <w:szCs w:val="18"/>
              </w:rPr>
            </w:pPr>
            <w:r w:rsidRPr="00C77F95">
              <w:rPr>
                <w:sz w:val="18"/>
                <w:szCs w:val="18"/>
              </w:rPr>
              <w:t>Сумма всех строк, формирующих строку 860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C1136E2" w14:textId="77777777" w:rsidR="005D4A7C" w:rsidRPr="005D4A7C" w:rsidRDefault="005D4A7C" w:rsidP="00CD6A55">
            <w:pPr>
              <w:snapToGrid w:val="0"/>
              <w:rPr>
                <w:sz w:val="18"/>
                <w:szCs w:val="18"/>
              </w:rPr>
            </w:pPr>
            <w:r w:rsidRPr="005D4A7C">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0B733ECB" w14:textId="2A55F7A1" w:rsidR="005D4A7C" w:rsidRPr="005D4A7C" w:rsidRDefault="005B07F3" w:rsidP="00153A3C">
            <w:pPr>
              <w:snapToGrid w:val="0"/>
              <w:rPr>
                <w:sz w:val="18"/>
                <w:szCs w:val="18"/>
              </w:rPr>
            </w:pPr>
            <w:r w:rsidRPr="00651D83">
              <w:rPr>
                <w:sz w:val="18"/>
                <w:szCs w:val="18"/>
              </w:rPr>
              <w:t xml:space="preserve">Показатель по </w:t>
            </w:r>
            <w:r>
              <w:rPr>
                <w:sz w:val="18"/>
                <w:szCs w:val="18"/>
              </w:rPr>
              <w:t>стр</w:t>
            </w:r>
            <w:r w:rsidRPr="00651D83">
              <w:rPr>
                <w:sz w:val="18"/>
                <w:szCs w:val="18"/>
              </w:rPr>
              <w:t xml:space="preserve">. </w:t>
            </w:r>
            <w:r>
              <w:rPr>
                <w:sz w:val="18"/>
                <w:szCs w:val="18"/>
              </w:rPr>
              <w:t>860 раздела 3</w:t>
            </w:r>
            <w:r w:rsidRPr="00651D83">
              <w:rPr>
                <w:sz w:val="18"/>
                <w:szCs w:val="18"/>
              </w:rPr>
              <w:t xml:space="preserve"> &lt;&gt; </w:t>
            </w:r>
            <w:r>
              <w:rPr>
                <w:sz w:val="18"/>
                <w:szCs w:val="18"/>
              </w:rPr>
              <w:t xml:space="preserve">сумме детализированных строк </w:t>
            </w:r>
            <w:r w:rsidR="00ED0B50">
              <w:rPr>
                <w:sz w:val="16"/>
                <w:szCs w:val="16"/>
              </w:rPr>
              <w:t>–</w:t>
            </w:r>
            <w:r w:rsidRPr="00651D83">
              <w:rPr>
                <w:sz w:val="18"/>
                <w:szCs w:val="18"/>
              </w:rPr>
              <w:t xml:space="preserve">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5F3C982F" w14:textId="77777777" w:rsidR="005D4A7C" w:rsidRPr="00C77F95" w:rsidRDefault="002154D2" w:rsidP="00CD6A55">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32A723E2" w14:textId="77777777" w:rsidR="005D4A7C" w:rsidRPr="00C77F95" w:rsidRDefault="002154D2" w:rsidP="00CD6A55">
            <w:pPr>
              <w:snapToGrid w:val="0"/>
              <w:rPr>
                <w:sz w:val="18"/>
                <w:szCs w:val="18"/>
              </w:rPr>
            </w:pPr>
            <w:r>
              <w:rPr>
                <w:sz w:val="18"/>
                <w:szCs w:val="18"/>
              </w:rPr>
              <w:t>Б</w:t>
            </w:r>
          </w:p>
        </w:tc>
      </w:tr>
    </w:tbl>
    <w:p w14:paraId="2F8D7A6F" w14:textId="77777777" w:rsidR="008D3FC0" w:rsidRPr="00B92096" w:rsidRDefault="008D3FC0" w:rsidP="00094D8C">
      <w:pPr>
        <w:rPr>
          <w:b/>
        </w:rPr>
      </w:pPr>
    </w:p>
    <w:p w14:paraId="619EBF07" w14:textId="77777777" w:rsidR="00B25321" w:rsidRDefault="00B25321" w:rsidP="00094D8C">
      <w:pPr>
        <w:rPr>
          <w:b/>
        </w:rPr>
      </w:pPr>
    </w:p>
    <w:p w14:paraId="22134D0E" w14:textId="5C669940" w:rsidR="00153894" w:rsidRDefault="00094D8C" w:rsidP="00FE3C15">
      <w:pPr>
        <w:outlineLvl w:val="0"/>
        <w:rPr>
          <w:b/>
        </w:rPr>
      </w:pPr>
      <w:bookmarkStart w:id="52" w:name="_Toc216972914"/>
      <w:r>
        <w:rPr>
          <w:b/>
        </w:rPr>
        <w:t>5</w:t>
      </w:r>
      <w:r w:rsidR="00153894" w:rsidRPr="00FE3C15">
        <w:rPr>
          <w:b/>
        </w:rPr>
        <w:t xml:space="preserve">. Баланс государственного (муниципального) учреждения (ф. </w:t>
      </w:r>
      <w:bookmarkStart w:id="53" w:name="_Toc506456200"/>
      <w:r w:rsidR="00153894" w:rsidRPr="00FE3C15">
        <w:rPr>
          <w:b/>
        </w:rPr>
        <w:t>0503730</w:t>
      </w:r>
      <w:bookmarkEnd w:id="53"/>
      <w:r w:rsidR="00153894" w:rsidRPr="00FE3C15">
        <w:rPr>
          <w:b/>
        </w:rPr>
        <w:t>). Контрольные соотношения для внутридокументного контроля</w:t>
      </w:r>
      <w:bookmarkEnd w:id="52"/>
    </w:p>
    <w:p w14:paraId="597FDFEF" w14:textId="77777777" w:rsidR="00FE3C15" w:rsidRPr="00FE3C15" w:rsidRDefault="00FE3C15" w:rsidP="00094D8C">
      <w:pPr>
        <w:rPr>
          <w:b/>
        </w:rPr>
      </w:pPr>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675"/>
        <w:gridCol w:w="459"/>
        <w:gridCol w:w="1134"/>
        <w:gridCol w:w="567"/>
        <w:gridCol w:w="567"/>
        <w:gridCol w:w="567"/>
        <w:gridCol w:w="567"/>
        <w:gridCol w:w="1218"/>
        <w:gridCol w:w="2184"/>
        <w:gridCol w:w="709"/>
        <w:gridCol w:w="544"/>
        <w:gridCol w:w="504"/>
      </w:tblGrid>
      <w:tr w:rsidR="00153894" w:rsidRPr="00651D83" w14:paraId="6DB25769" w14:textId="77777777" w:rsidTr="00891A47">
        <w:trPr>
          <w:trHeight w:val="339"/>
          <w:tblHeader/>
        </w:trPr>
        <w:tc>
          <w:tcPr>
            <w:tcW w:w="567" w:type="dxa"/>
          </w:tcPr>
          <w:p w14:paraId="19BEC977" w14:textId="77777777" w:rsidR="00153894" w:rsidRPr="008939F4" w:rsidRDefault="00153894" w:rsidP="00651D83">
            <w:pPr>
              <w:rPr>
                <w:b/>
                <w:sz w:val="16"/>
                <w:szCs w:val="16"/>
              </w:rPr>
            </w:pPr>
            <w:r w:rsidRPr="008939F4">
              <w:rPr>
                <w:b/>
                <w:sz w:val="16"/>
                <w:szCs w:val="16"/>
              </w:rPr>
              <w:t>№ п/п</w:t>
            </w:r>
          </w:p>
        </w:tc>
        <w:tc>
          <w:tcPr>
            <w:tcW w:w="567" w:type="dxa"/>
          </w:tcPr>
          <w:p w14:paraId="47439473" w14:textId="77777777" w:rsidR="00153894" w:rsidRPr="008939F4" w:rsidRDefault="00153894" w:rsidP="00651D83">
            <w:pPr>
              <w:rPr>
                <w:b/>
                <w:sz w:val="16"/>
                <w:szCs w:val="16"/>
              </w:rPr>
            </w:pPr>
            <w:r w:rsidRPr="008939F4">
              <w:rPr>
                <w:b/>
                <w:sz w:val="16"/>
                <w:szCs w:val="16"/>
              </w:rPr>
              <w:t>Строка</w:t>
            </w:r>
          </w:p>
        </w:tc>
        <w:tc>
          <w:tcPr>
            <w:tcW w:w="675" w:type="dxa"/>
          </w:tcPr>
          <w:p w14:paraId="06A2DECA" w14:textId="77777777" w:rsidR="00153894" w:rsidRPr="008939F4" w:rsidRDefault="00153894" w:rsidP="00651D83">
            <w:pPr>
              <w:rPr>
                <w:b/>
                <w:sz w:val="16"/>
                <w:szCs w:val="16"/>
              </w:rPr>
            </w:pPr>
            <w:r w:rsidRPr="008939F4">
              <w:rPr>
                <w:b/>
                <w:sz w:val="16"/>
                <w:szCs w:val="16"/>
              </w:rPr>
              <w:t>Графа</w:t>
            </w:r>
          </w:p>
        </w:tc>
        <w:tc>
          <w:tcPr>
            <w:tcW w:w="459" w:type="dxa"/>
          </w:tcPr>
          <w:p w14:paraId="3149AB26" w14:textId="77777777" w:rsidR="00153894" w:rsidRPr="008939F4" w:rsidRDefault="00153894" w:rsidP="00651D83">
            <w:pPr>
              <w:rPr>
                <w:b/>
                <w:sz w:val="16"/>
                <w:szCs w:val="16"/>
              </w:rPr>
            </w:pPr>
            <w:r w:rsidRPr="008939F4">
              <w:rPr>
                <w:b/>
                <w:sz w:val="16"/>
                <w:szCs w:val="16"/>
              </w:rPr>
              <w:t>Раздел</w:t>
            </w:r>
          </w:p>
        </w:tc>
        <w:tc>
          <w:tcPr>
            <w:tcW w:w="1134" w:type="dxa"/>
          </w:tcPr>
          <w:p w14:paraId="72379A62" w14:textId="77777777" w:rsidR="00153894" w:rsidRPr="008939F4" w:rsidRDefault="00153894" w:rsidP="00651D83">
            <w:pPr>
              <w:rPr>
                <w:b/>
                <w:sz w:val="16"/>
                <w:szCs w:val="16"/>
              </w:rPr>
            </w:pPr>
            <w:r w:rsidRPr="008939F4">
              <w:rPr>
                <w:b/>
                <w:sz w:val="16"/>
                <w:szCs w:val="16"/>
              </w:rPr>
              <w:t>Показ</w:t>
            </w:r>
            <w:r w:rsidRPr="00651D83">
              <w:rPr>
                <w:b/>
                <w:sz w:val="16"/>
                <w:szCs w:val="16"/>
              </w:rPr>
              <w:t>а</w:t>
            </w:r>
            <w:r w:rsidRPr="008939F4">
              <w:rPr>
                <w:b/>
                <w:sz w:val="16"/>
                <w:szCs w:val="16"/>
              </w:rPr>
              <w:t>тель</w:t>
            </w:r>
          </w:p>
        </w:tc>
        <w:tc>
          <w:tcPr>
            <w:tcW w:w="567" w:type="dxa"/>
          </w:tcPr>
          <w:p w14:paraId="5A2A89AD" w14:textId="77777777" w:rsidR="00153894" w:rsidRPr="008939F4" w:rsidRDefault="00153894" w:rsidP="00651D83">
            <w:pPr>
              <w:rPr>
                <w:b/>
                <w:sz w:val="16"/>
                <w:szCs w:val="16"/>
              </w:rPr>
            </w:pPr>
            <w:r w:rsidRPr="008939F4">
              <w:rPr>
                <w:b/>
                <w:sz w:val="16"/>
                <w:szCs w:val="16"/>
              </w:rPr>
              <w:t>Соотношение</w:t>
            </w:r>
          </w:p>
        </w:tc>
        <w:tc>
          <w:tcPr>
            <w:tcW w:w="567" w:type="dxa"/>
          </w:tcPr>
          <w:p w14:paraId="2CF0973A" w14:textId="77777777" w:rsidR="00153894" w:rsidRPr="008939F4" w:rsidRDefault="00153894" w:rsidP="00651D83">
            <w:pPr>
              <w:rPr>
                <w:b/>
                <w:sz w:val="16"/>
                <w:szCs w:val="16"/>
              </w:rPr>
            </w:pPr>
            <w:r w:rsidRPr="008939F4">
              <w:rPr>
                <w:b/>
                <w:sz w:val="16"/>
                <w:szCs w:val="16"/>
              </w:rPr>
              <w:t>Строка</w:t>
            </w:r>
          </w:p>
        </w:tc>
        <w:tc>
          <w:tcPr>
            <w:tcW w:w="567" w:type="dxa"/>
          </w:tcPr>
          <w:p w14:paraId="24E65CB2" w14:textId="77777777" w:rsidR="00153894" w:rsidRPr="008939F4" w:rsidRDefault="00153894" w:rsidP="00651D83">
            <w:pPr>
              <w:rPr>
                <w:b/>
                <w:sz w:val="16"/>
                <w:szCs w:val="16"/>
              </w:rPr>
            </w:pPr>
            <w:r w:rsidRPr="008939F4">
              <w:rPr>
                <w:b/>
                <w:sz w:val="16"/>
                <w:szCs w:val="16"/>
              </w:rPr>
              <w:t>Графа</w:t>
            </w:r>
          </w:p>
        </w:tc>
        <w:tc>
          <w:tcPr>
            <w:tcW w:w="567" w:type="dxa"/>
          </w:tcPr>
          <w:p w14:paraId="347EDD39" w14:textId="77777777" w:rsidR="00153894" w:rsidRPr="008939F4" w:rsidRDefault="00153894" w:rsidP="00651D83">
            <w:pPr>
              <w:rPr>
                <w:b/>
                <w:sz w:val="16"/>
                <w:szCs w:val="16"/>
              </w:rPr>
            </w:pPr>
            <w:r w:rsidRPr="008939F4">
              <w:rPr>
                <w:b/>
                <w:sz w:val="16"/>
                <w:szCs w:val="16"/>
              </w:rPr>
              <w:t>Раздел</w:t>
            </w:r>
          </w:p>
        </w:tc>
        <w:tc>
          <w:tcPr>
            <w:tcW w:w="1218" w:type="dxa"/>
          </w:tcPr>
          <w:p w14:paraId="01F9B545" w14:textId="77777777" w:rsidR="00153894" w:rsidRPr="008939F4" w:rsidRDefault="00153894" w:rsidP="00651D83">
            <w:pPr>
              <w:rPr>
                <w:b/>
                <w:sz w:val="16"/>
                <w:szCs w:val="16"/>
              </w:rPr>
            </w:pPr>
            <w:r w:rsidRPr="008939F4">
              <w:rPr>
                <w:b/>
                <w:sz w:val="16"/>
                <w:szCs w:val="16"/>
              </w:rPr>
              <w:t>Показ</w:t>
            </w:r>
            <w:r w:rsidRPr="00651D83">
              <w:rPr>
                <w:b/>
                <w:sz w:val="16"/>
                <w:szCs w:val="16"/>
              </w:rPr>
              <w:t>а</w:t>
            </w:r>
            <w:r w:rsidRPr="008939F4">
              <w:rPr>
                <w:b/>
                <w:sz w:val="16"/>
                <w:szCs w:val="16"/>
              </w:rPr>
              <w:t>тель</w:t>
            </w:r>
          </w:p>
        </w:tc>
        <w:tc>
          <w:tcPr>
            <w:tcW w:w="2184" w:type="dxa"/>
          </w:tcPr>
          <w:p w14:paraId="63ABB835" w14:textId="77777777" w:rsidR="00153894" w:rsidRPr="008939F4" w:rsidRDefault="00153894" w:rsidP="00651D83">
            <w:pPr>
              <w:rPr>
                <w:b/>
                <w:sz w:val="16"/>
                <w:szCs w:val="16"/>
              </w:rPr>
            </w:pPr>
            <w:r w:rsidRPr="008939F4">
              <w:rPr>
                <w:b/>
                <w:sz w:val="16"/>
                <w:szCs w:val="16"/>
              </w:rPr>
              <w:t>Комментарий</w:t>
            </w:r>
          </w:p>
        </w:tc>
        <w:tc>
          <w:tcPr>
            <w:tcW w:w="709" w:type="dxa"/>
          </w:tcPr>
          <w:p w14:paraId="4DC6C689" w14:textId="77777777" w:rsidR="00153894" w:rsidRPr="008939F4" w:rsidRDefault="00153894" w:rsidP="00651D83">
            <w:pPr>
              <w:rPr>
                <w:b/>
                <w:sz w:val="16"/>
                <w:szCs w:val="16"/>
              </w:rPr>
            </w:pPr>
            <w:r w:rsidRPr="008939F4">
              <w:rPr>
                <w:b/>
                <w:sz w:val="16"/>
                <w:szCs w:val="16"/>
              </w:rPr>
              <w:t>Тип субъекта</w:t>
            </w:r>
          </w:p>
        </w:tc>
        <w:tc>
          <w:tcPr>
            <w:tcW w:w="544" w:type="dxa"/>
          </w:tcPr>
          <w:p w14:paraId="5DBB5B39" w14:textId="77777777" w:rsidR="00153894" w:rsidRPr="008939F4" w:rsidRDefault="00153894" w:rsidP="00651D83">
            <w:pPr>
              <w:rPr>
                <w:b/>
                <w:sz w:val="16"/>
                <w:szCs w:val="16"/>
              </w:rPr>
            </w:pPr>
            <w:r w:rsidRPr="008939F4">
              <w:rPr>
                <w:b/>
                <w:sz w:val="16"/>
                <w:szCs w:val="16"/>
              </w:rPr>
              <w:t>Отчетный период</w:t>
            </w:r>
          </w:p>
        </w:tc>
        <w:tc>
          <w:tcPr>
            <w:tcW w:w="504" w:type="dxa"/>
          </w:tcPr>
          <w:p w14:paraId="77A7714C" w14:textId="77777777" w:rsidR="00153894" w:rsidRPr="008939F4" w:rsidRDefault="00153894" w:rsidP="00651D83">
            <w:pPr>
              <w:rPr>
                <w:b/>
                <w:sz w:val="16"/>
                <w:szCs w:val="16"/>
              </w:rPr>
            </w:pPr>
            <w:r w:rsidRPr="008939F4">
              <w:rPr>
                <w:b/>
                <w:sz w:val="16"/>
                <w:szCs w:val="16"/>
              </w:rPr>
              <w:t>Уровень ошибки</w:t>
            </w:r>
          </w:p>
        </w:tc>
      </w:tr>
      <w:tr w:rsidR="00153894" w:rsidRPr="00651D83" w14:paraId="756DC99E" w14:textId="77777777" w:rsidTr="00891A47">
        <w:trPr>
          <w:trHeight w:val="74"/>
        </w:trPr>
        <w:tc>
          <w:tcPr>
            <w:tcW w:w="567" w:type="dxa"/>
          </w:tcPr>
          <w:p w14:paraId="6DD03913" w14:textId="77777777" w:rsidR="00153894" w:rsidRPr="008939F4" w:rsidRDefault="00153894" w:rsidP="00651D83">
            <w:pPr>
              <w:rPr>
                <w:sz w:val="16"/>
                <w:szCs w:val="16"/>
              </w:rPr>
            </w:pPr>
            <w:r w:rsidRPr="008939F4">
              <w:rPr>
                <w:sz w:val="16"/>
                <w:szCs w:val="16"/>
              </w:rPr>
              <w:t>1</w:t>
            </w:r>
          </w:p>
        </w:tc>
        <w:tc>
          <w:tcPr>
            <w:tcW w:w="567" w:type="dxa"/>
          </w:tcPr>
          <w:p w14:paraId="682A7753" w14:textId="77777777" w:rsidR="00153894" w:rsidRPr="008939F4" w:rsidRDefault="00153894" w:rsidP="00651D83">
            <w:pPr>
              <w:rPr>
                <w:sz w:val="16"/>
                <w:szCs w:val="16"/>
              </w:rPr>
            </w:pPr>
            <w:r w:rsidRPr="008939F4">
              <w:rPr>
                <w:sz w:val="16"/>
                <w:szCs w:val="16"/>
              </w:rPr>
              <w:t>*</w:t>
            </w:r>
          </w:p>
        </w:tc>
        <w:tc>
          <w:tcPr>
            <w:tcW w:w="675" w:type="dxa"/>
          </w:tcPr>
          <w:p w14:paraId="40309ADF" w14:textId="77777777" w:rsidR="00153894" w:rsidRPr="008939F4" w:rsidRDefault="00153894" w:rsidP="00651D83">
            <w:pPr>
              <w:snapToGrid w:val="0"/>
              <w:rPr>
                <w:sz w:val="16"/>
                <w:szCs w:val="16"/>
              </w:rPr>
            </w:pPr>
            <w:r w:rsidRPr="008939F4">
              <w:rPr>
                <w:sz w:val="16"/>
                <w:szCs w:val="16"/>
              </w:rPr>
              <w:t>3+4+5</w:t>
            </w:r>
          </w:p>
        </w:tc>
        <w:tc>
          <w:tcPr>
            <w:tcW w:w="459" w:type="dxa"/>
          </w:tcPr>
          <w:p w14:paraId="23B2302F" w14:textId="77777777" w:rsidR="00153894" w:rsidRPr="008939F4" w:rsidRDefault="00153894" w:rsidP="00651D83">
            <w:pPr>
              <w:rPr>
                <w:sz w:val="16"/>
                <w:szCs w:val="16"/>
              </w:rPr>
            </w:pPr>
          </w:p>
        </w:tc>
        <w:tc>
          <w:tcPr>
            <w:tcW w:w="1134" w:type="dxa"/>
          </w:tcPr>
          <w:p w14:paraId="05EF4662" w14:textId="77777777" w:rsidR="00153894" w:rsidRPr="008939F4" w:rsidRDefault="00153894" w:rsidP="00651D83">
            <w:pPr>
              <w:rPr>
                <w:sz w:val="16"/>
                <w:szCs w:val="16"/>
              </w:rPr>
            </w:pPr>
          </w:p>
        </w:tc>
        <w:tc>
          <w:tcPr>
            <w:tcW w:w="567" w:type="dxa"/>
          </w:tcPr>
          <w:p w14:paraId="476BBFC5" w14:textId="77777777" w:rsidR="00153894" w:rsidRPr="008939F4" w:rsidRDefault="00153894" w:rsidP="00651D83">
            <w:pPr>
              <w:snapToGrid w:val="0"/>
              <w:rPr>
                <w:sz w:val="16"/>
                <w:szCs w:val="16"/>
              </w:rPr>
            </w:pPr>
            <w:r w:rsidRPr="008939F4">
              <w:rPr>
                <w:sz w:val="16"/>
                <w:szCs w:val="16"/>
              </w:rPr>
              <w:t>=</w:t>
            </w:r>
          </w:p>
        </w:tc>
        <w:tc>
          <w:tcPr>
            <w:tcW w:w="567" w:type="dxa"/>
          </w:tcPr>
          <w:p w14:paraId="0BA8BBD1" w14:textId="77777777" w:rsidR="00153894" w:rsidRPr="008939F4" w:rsidRDefault="00153894" w:rsidP="00651D83">
            <w:pPr>
              <w:snapToGrid w:val="0"/>
              <w:rPr>
                <w:sz w:val="16"/>
                <w:szCs w:val="16"/>
              </w:rPr>
            </w:pPr>
            <w:r w:rsidRPr="008939F4">
              <w:rPr>
                <w:sz w:val="16"/>
                <w:szCs w:val="16"/>
              </w:rPr>
              <w:t>*</w:t>
            </w:r>
          </w:p>
        </w:tc>
        <w:tc>
          <w:tcPr>
            <w:tcW w:w="567" w:type="dxa"/>
          </w:tcPr>
          <w:p w14:paraId="6339ECD5" w14:textId="77777777" w:rsidR="00153894" w:rsidRPr="008939F4" w:rsidRDefault="00153894" w:rsidP="00651D83">
            <w:pPr>
              <w:snapToGrid w:val="0"/>
              <w:rPr>
                <w:sz w:val="16"/>
                <w:szCs w:val="16"/>
              </w:rPr>
            </w:pPr>
            <w:r w:rsidRPr="008939F4">
              <w:rPr>
                <w:sz w:val="16"/>
                <w:szCs w:val="16"/>
              </w:rPr>
              <w:t>6</w:t>
            </w:r>
          </w:p>
        </w:tc>
        <w:tc>
          <w:tcPr>
            <w:tcW w:w="567" w:type="dxa"/>
          </w:tcPr>
          <w:p w14:paraId="403F9227" w14:textId="77777777" w:rsidR="00153894" w:rsidRPr="008939F4" w:rsidRDefault="00153894" w:rsidP="00651D83">
            <w:pPr>
              <w:rPr>
                <w:sz w:val="16"/>
                <w:szCs w:val="16"/>
              </w:rPr>
            </w:pPr>
          </w:p>
        </w:tc>
        <w:tc>
          <w:tcPr>
            <w:tcW w:w="1218" w:type="dxa"/>
          </w:tcPr>
          <w:p w14:paraId="61D6B5C9" w14:textId="77777777" w:rsidR="00153894" w:rsidRPr="008939F4" w:rsidRDefault="00153894" w:rsidP="00651D83">
            <w:pPr>
              <w:rPr>
                <w:sz w:val="16"/>
                <w:szCs w:val="16"/>
              </w:rPr>
            </w:pPr>
            <w:r w:rsidRPr="008939F4">
              <w:rPr>
                <w:sz w:val="16"/>
                <w:szCs w:val="16"/>
              </w:rPr>
              <w:t>Итого</w:t>
            </w:r>
          </w:p>
        </w:tc>
        <w:tc>
          <w:tcPr>
            <w:tcW w:w="2184" w:type="dxa"/>
          </w:tcPr>
          <w:p w14:paraId="0508D523" w14:textId="627607CF" w:rsidR="00153894" w:rsidRPr="008939F4" w:rsidRDefault="00153894" w:rsidP="00651D83">
            <w:pPr>
              <w:rPr>
                <w:sz w:val="16"/>
                <w:szCs w:val="16"/>
              </w:rPr>
            </w:pPr>
            <w:r w:rsidRPr="008939F4">
              <w:rPr>
                <w:sz w:val="16"/>
                <w:szCs w:val="16"/>
              </w:rPr>
              <w:t xml:space="preserve">Гр. 6&lt;&gt; Гр.3+ Гр.4+ Гр.5 </w:t>
            </w:r>
            <w:r w:rsidR="00ED0B50">
              <w:rPr>
                <w:sz w:val="16"/>
                <w:szCs w:val="16"/>
              </w:rPr>
              <w:t>–</w:t>
            </w:r>
            <w:r w:rsidRPr="008939F4">
              <w:rPr>
                <w:sz w:val="16"/>
                <w:szCs w:val="16"/>
              </w:rPr>
              <w:t xml:space="preserve"> недопустимо</w:t>
            </w:r>
          </w:p>
        </w:tc>
        <w:tc>
          <w:tcPr>
            <w:tcW w:w="709" w:type="dxa"/>
          </w:tcPr>
          <w:p w14:paraId="3EE54F85" w14:textId="77777777" w:rsidR="00153894" w:rsidRPr="008939F4" w:rsidRDefault="00153894" w:rsidP="00651D83">
            <w:pPr>
              <w:rPr>
                <w:sz w:val="16"/>
                <w:szCs w:val="16"/>
              </w:rPr>
            </w:pPr>
            <w:r w:rsidRPr="008939F4">
              <w:rPr>
                <w:sz w:val="16"/>
                <w:szCs w:val="16"/>
              </w:rPr>
              <w:t>АУБУ, РБС-АУБУГРБС.</w:t>
            </w:r>
          </w:p>
        </w:tc>
        <w:tc>
          <w:tcPr>
            <w:tcW w:w="544" w:type="dxa"/>
          </w:tcPr>
          <w:p w14:paraId="7E2876CE" w14:textId="77777777" w:rsidR="00153894" w:rsidRPr="00651D83" w:rsidRDefault="00153894" w:rsidP="00651D83">
            <w:pPr>
              <w:rPr>
                <w:sz w:val="16"/>
                <w:szCs w:val="16"/>
              </w:rPr>
            </w:pPr>
            <w:r w:rsidRPr="008939F4">
              <w:rPr>
                <w:sz w:val="16"/>
                <w:szCs w:val="16"/>
              </w:rPr>
              <w:t>Г</w:t>
            </w:r>
          </w:p>
        </w:tc>
        <w:tc>
          <w:tcPr>
            <w:tcW w:w="504" w:type="dxa"/>
          </w:tcPr>
          <w:p w14:paraId="7162C6B4" w14:textId="77777777" w:rsidR="00153894" w:rsidRPr="008939F4" w:rsidRDefault="00153894" w:rsidP="00651D83">
            <w:pPr>
              <w:rPr>
                <w:sz w:val="16"/>
                <w:szCs w:val="16"/>
              </w:rPr>
            </w:pPr>
            <w:r w:rsidRPr="008939F4">
              <w:rPr>
                <w:sz w:val="16"/>
                <w:szCs w:val="16"/>
              </w:rPr>
              <w:t>Б</w:t>
            </w:r>
          </w:p>
        </w:tc>
      </w:tr>
      <w:tr w:rsidR="00153894" w:rsidRPr="00651D83" w14:paraId="6E63453C" w14:textId="77777777" w:rsidTr="00891A47">
        <w:trPr>
          <w:trHeight w:val="74"/>
        </w:trPr>
        <w:tc>
          <w:tcPr>
            <w:tcW w:w="567" w:type="dxa"/>
          </w:tcPr>
          <w:p w14:paraId="0FDCB7B3" w14:textId="77777777" w:rsidR="00153894" w:rsidRPr="008939F4" w:rsidRDefault="00153894" w:rsidP="00651D83">
            <w:pPr>
              <w:rPr>
                <w:sz w:val="16"/>
                <w:szCs w:val="16"/>
              </w:rPr>
            </w:pPr>
            <w:r w:rsidRPr="008939F4">
              <w:rPr>
                <w:sz w:val="16"/>
                <w:szCs w:val="16"/>
              </w:rPr>
              <w:t>2</w:t>
            </w:r>
          </w:p>
        </w:tc>
        <w:tc>
          <w:tcPr>
            <w:tcW w:w="567" w:type="dxa"/>
          </w:tcPr>
          <w:p w14:paraId="218006E6" w14:textId="77777777" w:rsidR="00153894" w:rsidRPr="008939F4" w:rsidRDefault="00153894" w:rsidP="00651D83">
            <w:pPr>
              <w:rPr>
                <w:sz w:val="16"/>
                <w:szCs w:val="16"/>
              </w:rPr>
            </w:pPr>
            <w:r w:rsidRPr="008939F4">
              <w:rPr>
                <w:sz w:val="16"/>
                <w:szCs w:val="16"/>
              </w:rPr>
              <w:t>*</w:t>
            </w:r>
          </w:p>
        </w:tc>
        <w:tc>
          <w:tcPr>
            <w:tcW w:w="675" w:type="dxa"/>
          </w:tcPr>
          <w:p w14:paraId="47957A39" w14:textId="77777777" w:rsidR="00153894" w:rsidRPr="008939F4" w:rsidRDefault="00153894" w:rsidP="00651D83">
            <w:pPr>
              <w:snapToGrid w:val="0"/>
              <w:rPr>
                <w:sz w:val="16"/>
                <w:szCs w:val="16"/>
              </w:rPr>
            </w:pPr>
            <w:r w:rsidRPr="008939F4">
              <w:rPr>
                <w:sz w:val="16"/>
                <w:szCs w:val="16"/>
              </w:rPr>
              <w:t>7+8+9</w:t>
            </w:r>
          </w:p>
        </w:tc>
        <w:tc>
          <w:tcPr>
            <w:tcW w:w="459" w:type="dxa"/>
          </w:tcPr>
          <w:p w14:paraId="4C7EC049" w14:textId="77777777" w:rsidR="00153894" w:rsidRPr="008939F4" w:rsidRDefault="00153894" w:rsidP="00651D83">
            <w:pPr>
              <w:rPr>
                <w:sz w:val="16"/>
                <w:szCs w:val="16"/>
              </w:rPr>
            </w:pPr>
          </w:p>
        </w:tc>
        <w:tc>
          <w:tcPr>
            <w:tcW w:w="1134" w:type="dxa"/>
          </w:tcPr>
          <w:p w14:paraId="35A399B8" w14:textId="77777777" w:rsidR="00153894" w:rsidRPr="008939F4" w:rsidRDefault="00153894" w:rsidP="00651D83">
            <w:pPr>
              <w:rPr>
                <w:sz w:val="16"/>
                <w:szCs w:val="16"/>
              </w:rPr>
            </w:pPr>
          </w:p>
        </w:tc>
        <w:tc>
          <w:tcPr>
            <w:tcW w:w="567" w:type="dxa"/>
          </w:tcPr>
          <w:p w14:paraId="604D0295" w14:textId="77777777" w:rsidR="00153894" w:rsidRPr="008939F4" w:rsidRDefault="00153894" w:rsidP="00651D83">
            <w:pPr>
              <w:snapToGrid w:val="0"/>
              <w:rPr>
                <w:sz w:val="16"/>
                <w:szCs w:val="16"/>
              </w:rPr>
            </w:pPr>
            <w:r w:rsidRPr="008939F4">
              <w:rPr>
                <w:sz w:val="16"/>
                <w:szCs w:val="16"/>
              </w:rPr>
              <w:t>=</w:t>
            </w:r>
          </w:p>
        </w:tc>
        <w:tc>
          <w:tcPr>
            <w:tcW w:w="567" w:type="dxa"/>
          </w:tcPr>
          <w:p w14:paraId="0568E6B3" w14:textId="77777777" w:rsidR="00153894" w:rsidRPr="008939F4" w:rsidRDefault="00153894" w:rsidP="00651D83">
            <w:pPr>
              <w:snapToGrid w:val="0"/>
              <w:rPr>
                <w:sz w:val="16"/>
                <w:szCs w:val="16"/>
              </w:rPr>
            </w:pPr>
            <w:r w:rsidRPr="008939F4">
              <w:rPr>
                <w:sz w:val="16"/>
                <w:szCs w:val="16"/>
              </w:rPr>
              <w:t>*</w:t>
            </w:r>
          </w:p>
        </w:tc>
        <w:tc>
          <w:tcPr>
            <w:tcW w:w="567" w:type="dxa"/>
          </w:tcPr>
          <w:p w14:paraId="246708F7" w14:textId="77777777" w:rsidR="00153894" w:rsidRPr="008939F4" w:rsidRDefault="00153894" w:rsidP="00651D83">
            <w:pPr>
              <w:snapToGrid w:val="0"/>
              <w:rPr>
                <w:sz w:val="16"/>
                <w:szCs w:val="16"/>
              </w:rPr>
            </w:pPr>
            <w:r w:rsidRPr="008939F4">
              <w:rPr>
                <w:sz w:val="16"/>
                <w:szCs w:val="16"/>
              </w:rPr>
              <w:t>10</w:t>
            </w:r>
          </w:p>
        </w:tc>
        <w:tc>
          <w:tcPr>
            <w:tcW w:w="567" w:type="dxa"/>
          </w:tcPr>
          <w:p w14:paraId="1FCFBE74" w14:textId="77777777" w:rsidR="00153894" w:rsidRPr="008939F4" w:rsidRDefault="00153894" w:rsidP="00651D83">
            <w:pPr>
              <w:rPr>
                <w:sz w:val="16"/>
                <w:szCs w:val="16"/>
              </w:rPr>
            </w:pPr>
          </w:p>
        </w:tc>
        <w:tc>
          <w:tcPr>
            <w:tcW w:w="1218" w:type="dxa"/>
          </w:tcPr>
          <w:p w14:paraId="7FCA2FFE" w14:textId="77777777" w:rsidR="00153894" w:rsidRPr="008939F4" w:rsidRDefault="00153894" w:rsidP="00651D83">
            <w:pPr>
              <w:rPr>
                <w:sz w:val="16"/>
                <w:szCs w:val="16"/>
              </w:rPr>
            </w:pPr>
            <w:r w:rsidRPr="008939F4">
              <w:rPr>
                <w:sz w:val="16"/>
                <w:szCs w:val="16"/>
              </w:rPr>
              <w:t>Итого</w:t>
            </w:r>
          </w:p>
        </w:tc>
        <w:tc>
          <w:tcPr>
            <w:tcW w:w="2184" w:type="dxa"/>
          </w:tcPr>
          <w:p w14:paraId="0AA02AE6" w14:textId="0309B19A" w:rsidR="00153894" w:rsidRPr="008939F4" w:rsidRDefault="00153894" w:rsidP="00651D83">
            <w:pPr>
              <w:rPr>
                <w:sz w:val="16"/>
                <w:szCs w:val="16"/>
              </w:rPr>
            </w:pPr>
            <w:r w:rsidRPr="008939F4">
              <w:rPr>
                <w:sz w:val="16"/>
                <w:szCs w:val="16"/>
              </w:rPr>
              <w:t xml:space="preserve">Гр. 10 &lt;&gt; Гр.7+ Гр.8+ Гр.9 </w:t>
            </w:r>
            <w:r w:rsidR="00ED0B50">
              <w:rPr>
                <w:sz w:val="16"/>
                <w:szCs w:val="16"/>
              </w:rPr>
              <w:t>–</w:t>
            </w:r>
            <w:r w:rsidRPr="008939F4">
              <w:rPr>
                <w:sz w:val="16"/>
                <w:szCs w:val="16"/>
              </w:rPr>
              <w:t xml:space="preserve"> недопустимо</w:t>
            </w:r>
          </w:p>
        </w:tc>
        <w:tc>
          <w:tcPr>
            <w:tcW w:w="709" w:type="dxa"/>
          </w:tcPr>
          <w:p w14:paraId="3D9A6457"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67082C94" w14:textId="77777777" w:rsidR="00153894" w:rsidRPr="00651D83" w:rsidRDefault="00153894" w:rsidP="00651D83">
            <w:pPr>
              <w:rPr>
                <w:sz w:val="16"/>
                <w:szCs w:val="16"/>
              </w:rPr>
            </w:pPr>
            <w:r w:rsidRPr="008939F4">
              <w:rPr>
                <w:sz w:val="16"/>
                <w:szCs w:val="16"/>
              </w:rPr>
              <w:t>Г</w:t>
            </w:r>
          </w:p>
        </w:tc>
        <w:tc>
          <w:tcPr>
            <w:tcW w:w="504" w:type="dxa"/>
          </w:tcPr>
          <w:p w14:paraId="3FA314D7" w14:textId="77777777" w:rsidR="00153894" w:rsidRPr="008939F4" w:rsidRDefault="00153894" w:rsidP="00651D83">
            <w:pPr>
              <w:rPr>
                <w:sz w:val="16"/>
                <w:szCs w:val="16"/>
              </w:rPr>
            </w:pPr>
            <w:r w:rsidRPr="008939F4">
              <w:rPr>
                <w:sz w:val="16"/>
                <w:szCs w:val="16"/>
              </w:rPr>
              <w:t>Б</w:t>
            </w:r>
          </w:p>
        </w:tc>
      </w:tr>
      <w:tr w:rsidR="00153894" w:rsidRPr="00651D83" w14:paraId="78B14765" w14:textId="77777777" w:rsidTr="00891A47">
        <w:trPr>
          <w:trHeight w:val="74"/>
        </w:trPr>
        <w:tc>
          <w:tcPr>
            <w:tcW w:w="567" w:type="dxa"/>
          </w:tcPr>
          <w:p w14:paraId="7163F36C" w14:textId="77777777" w:rsidR="00153894" w:rsidRPr="008939F4" w:rsidRDefault="00153894" w:rsidP="00651D83">
            <w:pPr>
              <w:rPr>
                <w:sz w:val="16"/>
                <w:szCs w:val="16"/>
              </w:rPr>
            </w:pPr>
            <w:r w:rsidRPr="008939F4">
              <w:rPr>
                <w:sz w:val="16"/>
                <w:szCs w:val="16"/>
              </w:rPr>
              <w:lastRenderedPageBreak/>
              <w:t>3</w:t>
            </w:r>
          </w:p>
        </w:tc>
        <w:tc>
          <w:tcPr>
            <w:tcW w:w="567" w:type="dxa"/>
          </w:tcPr>
          <w:p w14:paraId="227E7457" w14:textId="77777777" w:rsidR="00153894" w:rsidRPr="008939F4" w:rsidRDefault="00153894" w:rsidP="00651D83">
            <w:pPr>
              <w:rPr>
                <w:sz w:val="16"/>
                <w:szCs w:val="16"/>
              </w:rPr>
            </w:pPr>
            <w:r w:rsidRPr="008939F4">
              <w:rPr>
                <w:sz w:val="16"/>
                <w:szCs w:val="16"/>
              </w:rPr>
              <w:t>030</w:t>
            </w:r>
          </w:p>
        </w:tc>
        <w:tc>
          <w:tcPr>
            <w:tcW w:w="675" w:type="dxa"/>
          </w:tcPr>
          <w:p w14:paraId="6841FC0E" w14:textId="77777777" w:rsidR="00153894" w:rsidRPr="008939F4" w:rsidRDefault="00153894" w:rsidP="00651D83">
            <w:pPr>
              <w:snapToGrid w:val="0"/>
              <w:rPr>
                <w:sz w:val="16"/>
                <w:szCs w:val="16"/>
              </w:rPr>
            </w:pPr>
            <w:r w:rsidRPr="008939F4">
              <w:rPr>
                <w:sz w:val="16"/>
                <w:szCs w:val="16"/>
              </w:rPr>
              <w:t>*</w:t>
            </w:r>
          </w:p>
        </w:tc>
        <w:tc>
          <w:tcPr>
            <w:tcW w:w="459" w:type="dxa"/>
          </w:tcPr>
          <w:p w14:paraId="466F85BE" w14:textId="77777777" w:rsidR="00153894" w:rsidRPr="008939F4" w:rsidRDefault="00153894" w:rsidP="00651D83">
            <w:pPr>
              <w:rPr>
                <w:sz w:val="16"/>
                <w:szCs w:val="16"/>
              </w:rPr>
            </w:pPr>
          </w:p>
        </w:tc>
        <w:tc>
          <w:tcPr>
            <w:tcW w:w="1134" w:type="dxa"/>
          </w:tcPr>
          <w:p w14:paraId="3F6AB000" w14:textId="77777777" w:rsidR="00153894" w:rsidRPr="008939F4" w:rsidRDefault="00153894" w:rsidP="00651D83">
            <w:pPr>
              <w:rPr>
                <w:sz w:val="16"/>
                <w:szCs w:val="16"/>
              </w:rPr>
            </w:pPr>
          </w:p>
        </w:tc>
        <w:tc>
          <w:tcPr>
            <w:tcW w:w="567" w:type="dxa"/>
          </w:tcPr>
          <w:p w14:paraId="7AEED201" w14:textId="77777777" w:rsidR="00153894" w:rsidRPr="008939F4" w:rsidRDefault="00153894" w:rsidP="00651D83">
            <w:pPr>
              <w:snapToGrid w:val="0"/>
              <w:rPr>
                <w:sz w:val="16"/>
                <w:szCs w:val="16"/>
              </w:rPr>
            </w:pPr>
            <w:r w:rsidRPr="008939F4">
              <w:rPr>
                <w:sz w:val="16"/>
                <w:szCs w:val="16"/>
              </w:rPr>
              <w:t>=</w:t>
            </w:r>
          </w:p>
        </w:tc>
        <w:tc>
          <w:tcPr>
            <w:tcW w:w="567" w:type="dxa"/>
          </w:tcPr>
          <w:p w14:paraId="36FB60AF" w14:textId="77777777" w:rsidR="00153894" w:rsidRPr="008939F4" w:rsidRDefault="00153894" w:rsidP="00651D83">
            <w:pPr>
              <w:snapToGrid w:val="0"/>
              <w:rPr>
                <w:sz w:val="16"/>
                <w:szCs w:val="16"/>
              </w:rPr>
            </w:pPr>
            <w:r w:rsidRPr="008939F4">
              <w:rPr>
                <w:sz w:val="16"/>
                <w:szCs w:val="16"/>
              </w:rPr>
              <w:t>010-020</w:t>
            </w:r>
          </w:p>
        </w:tc>
        <w:tc>
          <w:tcPr>
            <w:tcW w:w="567" w:type="dxa"/>
          </w:tcPr>
          <w:p w14:paraId="64B8D7D6" w14:textId="77777777" w:rsidR="00153894" w:rsidRPr="008939F4" w:rsidRDefault="00153894" w:rsidP="00651D83">
            <w:pPr>
              <w:snapToGrid w:val="0"/>
              <w:rPr>
                <w:sz w:val="16"/>
                <w:szCs w:val="16"/>
              </w:rPr>
            </w:pPr>
            <w:r w:rsidRPr="008939F4">
              <w:rPr>
                <w:sz w:val="16"/>
                <w:szCs w:val="16"/>
              </w:rPr>
              <w:t>*</w:t>
            </w:r>
          </w:p>
        </w:tc>
        <w:tc>
          <w:tcPr>
            <w:tcW w:w="567" w:type="dxa"/>
          </w:tcPr>
          <w:p w14:paraId="223D2AC6" w14:textId="77777777" w:rsidR="00153894" w:rsidRPr="008939F4" w:rsidRDefault="00153894" w:rsidP="00651D83">
            <w:pPr>
              <w:rPr>
                <w:sz w:val="16"/>
                <w:szCs w:val="16"/>
              </w:rPr>
            </w:pPr>
          </w:p>
        </w:tc>
        <w:tc>
          <w:tcPr>
            <w:tcW w:w="1218" w:type="dxa"/>
          </w:tcPr>
          <w:p w14:paraId="1F9EB557" w14:textId="77777777" w:rsidR="00153894" w:rsidRPr="008939F4" w:rsidRDefault="00153894" w:rsidP="00651D83">
            <w:pPr>
              <w:rPr>
                <w:sz w:val="16"/>
                <w:szCs w:val="16"/>
              </w:rPr>
            </w:pPr>
          </w:p>
        </w:tc>
        <w:tc>
          <w:tcPr>
            <w:tcW w:w="2184" w:type="dxa"/>
          </w:tcPr>
          <w:p w14:paraId="269F820E" w14:textId="765EF203" w:rsidR="00153894" w:rsidRPr="008939F4" w:rsidRDefault="00153894" w:rsidP="00651D83">
            <w:pPr>
              <w:rPr>
                <w:sz w:val="16"/>
                <w:szCs w:val="16"/>
              </w:rPr>
            </w:pPr>
            <w:r w:rsidRPr="008939F4">
              <w:rPr>
                <w:sz w:val="16"/>
                <w:szCs w:val="16"/>
              </w:rPr>
              <w:t>Стр. 030</w:t>
            </w:r>
            <w:r w:rsidRPr="008939F4">
              <w:rPr>
                <w:sz w:val="16"/>
                <w:szCs w:val="16"/>
                <w:lang w:val="en-US"/>
              </w:rPr>
              <w:t>&lt;&gt;</w:t>
            </w:r>
            <w:r w:rsidRPr="008939F4">
              <w:rPr>
                <w:sz w:val="16"/>
                <w:szCs w:val="16"/>
              </w:rPr>
              <w:t xml:space="preserve"> Стр.010- Стр. 020 </w:t>
            </w:r>
            <w:r w:rsidR="00ED0B50">
              <w:rPr>
                <w:sz w:val="16"/>
                <w:szCs w:val="16"/>
              </w:rPr>
              <w:t>–</w:t>
            </w:r>
            <w:r w:rsidRPr="008939F4">
              <w:rPr>
                <w:sz w:val="16"/>
                <w:szCs w:val="16"/>
              </w:rPr>
              <w:t xml:space="preserve"> недопуст</w:t>
            </w:r>
            <w:r w:rsidRPr="00651D83">
              <w:rPr>
                <w:sz w:val="16"/>
                <w:szCs w:val="16"/>
              </w:rPr>
              <w:t>и</w:t>
            </w:r>
            <w:r w:rsidRPr="008939F4">
              <w:rPr>
                <w:sz w:val="16"/>
                <w:szCs w:val="16"/>
              </w:rPr>
              <w:t>мо</w:t>
            </w:r>
          </w:p>
        </w:tc>
        <w:tc>
          <w:tcPr>
            <w:tcW w:w="709" w:type="dxa"/>
          </w:tcPr>
          <w:p w14:paraId="504D1672"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3862F891" w14:textId="77777777" w:rsidR="00153894" w:rsidRPr="00651D83" w:rsidRDefault="00153894" w:rsidP="00651D83">
            <w:pPr>
              <w:rPr>
                <w:sz w:val="16"/>
                <w:szCs w:val="16"/>
              </w:rPr>
            </w:pPr>
            <w:r w:rsidRPr="008939F4">
              <w:rPr>
                <w:sz w:val="16"/>
                <w:szCs w:val="16"/>
              </w:rPr>
              <w:t>Г</w:t>
            </w:r>
          </w:p>
        </w:tc>
        <w:tc>
          <w:tcPr>
            <w:tcW w:w="504" w:type="dxa"/>
          </w:tcPr>
          <w:p w14:paraId="47E6B4C2" w14:textId="77777777" w:rsidR="00153894" w:rsidRPr="008939F4" w:rsidRDefault="00153894" w:rsidP="00651D83">
            <w:pPr>
              <w:rPr>
                <w:sz w:val="16"/>
                <w:szCs w:val="16"/>
              </w:rPr>
            </w:pPr>
            <w:r w:rsidRPr="008939F4">
              <w:rPr>
                <w:sz w:val="16"/>
                <w:szCs w:val="16"/>
              </w:rPr>
              <w:t>Б</w:t>
            </w:r>
          </w:p>
        </w:tc>
      </w:tr>
      <w:tr w:rsidR="00153894" w:rsidRPr="00651D83" w14:paraId="3CD7CFB9" w14:textId="77777777" w:rsidTr="00891A47">
        <w:trPr>
          <w:trHeight w:val="74"/>
        </w:trPr>
        <w:tc>
          <w:tcPr>
            <w:tcW w:w="567" w:type="dxa"/>
          </w:tcPr>
          <w:p w14:paraId="440CF47D" w14:textId="77777777" w:rsidR="00153894" w:rsidRPr="008939F4" w:rsidRDefault="00153894" w:rsidP="00651D83">
            <w:pPr>
              <w:rPr>
                <w:sz w:val="16"/>
                <w:szCs w:val="16"/>
              </w:rPr>
            </w:pPr>
            <w:r w:rsidRPr="008939F4">
              <w:rPr>
                <w:sz w:val="16"/>
                <w:szCs w:val="16"/>
              </w:rPr>
              <w:t>4</w:t>
            </w:r>
          </w:p>
        </w:tc>
        <w:tc>
          <w:tcPr>
            <w:tcW w:w="567" w:type="dxa"/>
          </w:tcPr>
          <w:p w14:paraId="400C308F" w14:textId="77777777" w:rsidR="00153894" w:rsidRPr="008939F4" w:rsidRDefault="00153894" w:rsidP="00651D83">
            <w:pPr>
              <w:rPr>
                <w:sz w:val="16"/>
                <w:szCs w:val="16"/>
              </w:rPr>
            </w:pPr>
            <w:r w:rsidRPr="008939F4">
              <w:rPr>
                <w:sz w:val="16"/>
                <w:szCs w:val="16"/>
              </w:rPr>
              <w:t>060</w:t>
            </w:r>
          </w:p>
        </w:tc>
        <w:tc>
          <w:tcPr>
            <w:tcW w:w="675" w:type="dxa"/>
          </w:tcPr>
          <w:p w14:paraId="2EAFACED" w14:textId="77777777" w:rsidR="00153894" w:rsidRPr="008939F4" w:rsidRDefault="00153894" w:rsidP="00651D83">
            <w:pPr>
              <w:snapToGrid w:val="0"/>
              <w:rPr>
                <w:sz w:val="16"/>
                <w:szCs w:val="16"/>
              </w:rPr>
            </w:pPr>
            <w:r w:rsidRPr="008939F4">
              <w:rPr>
                <w:sz w:val="16"/>
                <w:szCs w:val="16"/>
              </w:rPr>
              <w:t>*</w:t>
            </w:r>
          </w:p>
        </w:tc>
        <w:tc>
          <w:tcPr>
            <w:tcW w:w="459" w:type="dxa"/>
          </w:tcPr>
          <w:p w14:paraId="2489C4CF" w14:textId="77777777" w:rsidR="00153894" w:rsidRPr="008939F4" w:rsidRDefault="00153894" w:rsidP="00651D83">
            <w:pPr>
              <w:rPr>
                <w:sz w:val="16"/>
                <w:szCs w:val="16"/>
              </w:rPr>
            </w:pPr>
          </w:p>
        </w:tc>
        <w:tc>
          <w:tcPr>
            <w:tcW w:w="1134" w:type="dxa"/>
          </w:tcPr>
          <w:p w14:paraId="54500254" w14:textId="77777777" w:rsidR="00153894" w:rsidRPr="008939F4" w:rsidRDefault="00153894" w:rsidP="00651D83">
            <w:pPr>
              <w:rPr>
                <w:sz w:val="16"/>
                <w:szCs w:val="16"/>
              </w:rPr>
            </w:pPr>
          </w:p>
        </w:tc>
        <w:tc>
          <w:tcPr>
            <w:tcW w:w="567" w:type="dxa"/>
          </w:tcPr>
          <w:p w14:paraId="1C763526" w14:textId="77777777" w:rsidR="00153894" w:rsidRPr="008939F4" w:rsidRDefault="00153894" w:rsidP="00651D83">
            <w:pPr>
              <w:snapToGrid w:val="0"/>
              <w:rPr>
                <w:sz w:val="16"/>
                <w:szCs w:val="16"/>
              </w:rPr>
            </w:pPr>
            <w:r w:rsidRPr="008939F4">
              <w:rPr>
                <w:sz w:val="16"/>
                <w:szCs w:val="16"/>
              </w:rPr>
              <w:t>=</w:t>
            </w:r>
          </w:p>
        </w:tc>
        <w:tc>
          <w:tcPr>
            <w:tcW w:w="567" w:type="dxa"/>
          </w:tcPr>
          <w:p w14:paraId="7DE1A41B" w14:textId="77777777" w:rsidR="00153894" w:rsidRPr="008939F4" w:rsidRDefault="00153894" w:rsidP="00651D83">
            <w:pPr>
              <w:snapToGrid w:val="0"/>
              <w:rPr>
                <w:sz w:val="16"/>
                <w:szCs w:val="16"/>
              </w:rPr>
            </w:pPr>
            <w:r w:rsidRPr="008939F4">
              <w:rPr>
                <w:sz w:val="16"/>
                <w:szCs w:val="16"/>
              </w:rPr>
              <w:t>040-050</w:t>
            </w:r>
          </w:p>
        </w:tc>
        <w:tc>
          <w:tcPr>
            <w:tcW w:w="567" w:type="dxa"/>
          </w:tcPr>
          <w:p w14:paraId="54618D94" w14:textId="77777777" w:rsidR="00153894" w:rsidRPr="008939F4" w:rsidRDefault="00153894" w:rsidP="00651D83">
            <w:pPr>
              <w:snapToGrid w:val="0"/>
              <w:rPr>
                <w:sz w:val="16"/>
                <w:szCs w:val="16"/>
              </w:rPr>
            </w:pPr>
            <w:r w:rsidRPr="008939F4">
              <w:rPr>
                <w:sz w:val="16"/>
                <w:szCs w:val="16"/>
              </w:rPr>
              <w:t>*</w:t>
            </w:r>
          </w:p>
        </w:tc>
        <w:tc>
          <w:tcPr>
            <w:tcW w:w="567" w:type="dxa"/>
          </w:tcPr>
          <w:p w14:paraId="3D8144A7" w14:textId="77777777" w:rsidR="00153894" w:rsidRPr="008939F4" w:rsidRDefault="00153894" w:rsidP="00651D83">
            <w:pPr>
              <w:rPr>
                <w:sz w:val="16"/>
                <w:szCs w:val="16"/>
              </w:rPr>
            </w:pPr>
          </w:p>
        </w:tc>
        <w:tc>
          <w:tcPr>
            <w:tcW w:w="1218" w:type="dxa"/>
          </w:tcPr>
          <w:p w14:paraId="23338500" w14:textId="77777777" w:rsidR="00153894" w:rsidRPr="008939F4" w:rsidRDefault="00153894" w:rsidP="00651D83">
            <w:pPr>
              <w:rPr>
                <w:sz w:val="16"/>
                <w:szCs w:val="16"/>
              </w:rPr>
            </w:pPr>
          </w:p>
        </w:tc>
        <w:tc>
          <w:tcPr>
            <w:tcW w:w="2184" w:type="dxa"/>
          </w:tcPr>
          <w:p w14:paraId="0A820BAC" w14:textId="1F963B28" w:rsidR="00153894" w:rsidRPr="008939F4" w:rsidRDefault="00153894" w:rsidP="00651D83">
            <w:pPr>
              <w:rPr>
                <w:sz w:val="16"/>
                <w:szCs w:val="16"/>
              </w:rPr>
            </w:pPr>
            <w:r w:rsidRPr="008939F4">
              <w:rPr>
                <w:sz w:val="16"/>
                <w:szCs w:val="16"/>
              </w:rPr>
              <w:t>Стр. 060</w:t>
            </w:r>
            <w:r w:rsidRPr="008939F4">
              <w:rPr>
                <w:sz w:val="16"/>
                <w:szCs w:val="16"/>
                <w:lang w:val="en-US"/>
              </w:rPr>
              <w:t>&lt;&gt;</w:t>
            </w:r>
            <w:r w:rsidRPr="008939F4">
              <w:rPr>
                <w:sz w:val="16"/>
                <w:szCs w:val="16"/>
              </w:rPr>
              <w:t xml:space="preserve"> Стр.040- Стр. 050 </w:t>
            </w:r>
            <w:r w:rsidR="00ED0B50">
              <w:rPr>
                <w:sz w:val="16"/>
                <w:szCs w:val="16"/>
              </w:rPr>
              <w:t>–</w:t>
            </w:r>
            <w:r w:rsidRPr="008939F4">
              <w:rPr>
                <w:sz w:val="16"/>
                <w:szCs w:val="16"/>
              </w:rPr>
              <w:t xml:space="preserve"> недопуст</w:t>
            </w:r>
            <w:r w:rsidRPr="00651D83">
              <w:rPr>
                <w:sz w:val="16"/>
                <w:szCs w:val="16"/>
              </w:rPr>
              <w:t>и</w:t>
            </w:r>
            <w:r w:rsidRPr="008939F4">
              <w:rPr>
                <w:sz w:val="16"/>
                <w:szCs w:val="16"/>
              </w:rPr>
              <w:t>мо</w:t>
            </w:r>
          </w:p>
        </w:tc>
        <w:tc>
          <w:tcPr>
            <w:tcW w:w="709" w:type="dxa"/>
          </w:tcPr>
          <w:p w14:paraId="3A068194"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26A5D82B" w14:textId="77777777" w:rsidR="00153894" w:rsidRPr="00651D83" w:rsidRDefault="00153894" w:rsidP="00651D83">
            <w:pPr>
              <w:rPr>
                <w:sz w:val="16"/>
                <w:szCs w:val="16"/>
              </w:rPr>
            </w:pPr>
            <w:r w:rsidRPr="008939F4">
              <w:rPr>
                <w:sz w:val="16"/>
                <w:szCs w:val="16"/>
              </w:rPr>
              <w:t>Г</w:t>
            </w:r>
          </w:p>
        </w:tc>
        <w:tc>
          <w:tcPr>
            <w:tcW w:w="504" w:type="dxa"/>
          </w:tcPr>
          <w:p w14:paraId="4362B573" w14:textId="77777777" w:rsidR="00153894" w:rsidRPr="008939F4" w:rsidRDefault="00153894" w:rsidP="00651D83">
            <w:pPr>
              <w:rPr>
                <w:sz w:val="16"/>
                <w:szCs w:val="16"/>
              </w:rPr>
            </w:pPr>
            <w:r w:rsidRPr="008939F4">
              <w:rPr>
                <w:sz w:val="16"/>
                <w:szCs w:val="16"/>
              </w:rPr>
              <w:t>Б</w:t>
            </w:r>
          </w:p>
        </w:tc>
      </w:tr>
      <w:tr w:rsidR="00153894" w:rsidRPr="00651D83" w14:paraId="4336DFE7" w14:textId="77777777" w:rsidTr="00891A47">
        <w:trPr>
          <w:trHeight w:val="74"/>
        </w:trPr>
        <w:tc>
          <w:tcPr>
            <w:tcW w:w="567" w:type="dxa"/>
          </w:tcPr>
          <w:p w14:paraId="3E48C8F8" w14:textId="77777777" w:rsidR="00153894" w:rsidRPr="008939F4" w:rsidRDefault="00940348" w:rsidP="00651D83">
            <w:pPr>
              <w:rPr>
                <w:sz w:val="16"/>
                <w:szCs w:val="16"/>
              </w:rPr>
            </w:pPr>
            <w:r w:rsidRPr="008939F4">
              <w:rPr>
                <w:sz w:val="16"/>
                <w:szCs w:val="16"/>
              </w:rPr>
              <w:t>5</w:t>
            </w:r>
          </w:p>
        </w:tc>
        <w:tc>
          <w:tcPr>
            <w:tcW w:w="567" w:type="dxa"/>
          </w:tcPr>
          <w:p w14:paraId="0952A6FE" w14:textId="77777777" w:rsidR="00153894" w:rsidRPr="008939F4" w:rsidRDefault="00153894" w:rsidP="00651D83">
            <w:pPr>
              <w:rPr>
                <w:sz w:val="16"/>
                <w:szCs w:val="16"/>
              </w:rPr>
            </w:pPr>
            <w:r w:rsidRPr="008939F4">
              <w:rPr>
                <w:sz w:val="16"/>
                <w:szCs w:val="16"/>
              </w:rPr>
              <w:t>190</w:t>
            </w:r>
          </w:p>
        </w:tc>
        <w:tc>
          <w:tcPr>
            <w:tcW w:w="675" w:type="dxa"/>
          </w:tcPr>
          <w:p w14:paraId="42DD0A08" w14:textId="77777777" w:rsidR="00153894" w:rsidRPr="008939F4" w:rsidRDefault="00153894" w:rsidP="00651D83">
            <w:pPr>
              <w:snapToGrid w:val="0"/>
              <w:rPr>
                <w:sz w:val="16"/>
                <w:szCs w:val="16"/>
              </w:rPr>
            </w:pPr>
            <w:r w:rsidRPr="008939F4">
              <w:rPr>
                <w:sz w:val="16"/>
                <w:szCs w:val="16"/>
              </w:rPr>
              <w:t>*</w:t>
            </w:r>
          </w:p>
        </w:tc>
        <w:tc>
          <w:tcPr>
            <w:tcW w:w="459" w:type="dxa"/>
          </w:tcPr>
          <w:p w14:paraId="34D6B1BE" w14:textId="77777777" w:rsidR="00153894" w:rsidRPr="008939F4" w:rsidRDefault="00153894" w:rsidP="00651D83">
            <w:pPr>
              <w:rPr>
                <w:sz w:val="16"/>
                <w:szCs w:val="16"/>
              </w:rPr>
            </w:pPr>
          </w:p>
        </w:tc>
        <w:tc>
          <w:tcPr>
            <w:tcW w:w="1134" w:type="dxa"/>
          </w:tcPr>
          <w:p w14:paraId="2B6DA1E3" w14:textId="77777777" w:rsidR="00153894" w:rsidRPr="008939F4" w:rsidRDefault="00153894" w:rsidP="00651D83">
            <w:pPr>
              <w:rPr>
                <w:sz w:val="16"/>
                <w:szCs w:val="16"/>
              </w:rPr>
            </w:pPr>
          </w:p>
        </w:tc>
        <w:tc>
          <w:tcPr>
            <w:tcW w:w="567" w:type="dxa"/>
          </w:tcPr>
          <w:p w14:paraId="27E84F78" w14:textId="77777777" w:rsidR="00153894" w:rsidRPr="008939F4" w:rsidRDefault="00153894" w:rsidP="00651D83">
            <w:pPr>
              <w:snapToGrid w:val="0"/>
              <w:rPr>
                <w:sz w:val="16"/>
                <w:szCs w:val="16"/>
              </w:rPr>
            </w:pPr>
            <w:r w:rsidRPr="008939F4">
              <w:rPr>
                <w:sz w:val="16"/>
                <w:szCs w:val="16"/>
              </w:rPr>
              <w:t>=</w:t>
            </w:r>
          </w:p>
        </w:tc>
        <w:tc>
          <w:tcPr>
            <w:tcW w:w="567" w:type="dxa"/>
          </w:tcPr>
          <w:p w14:paraId="163D6572" w14:textId="77777777" w:rsidR="00153894" w:rsidRPr="008939F4" w:rsidRDefault="00153894" w:rsidP="00651D83">
            <w:pPr>
              <w:snapToGrid w:val="0"/>
              <w:rPr>
                <w:sz w:val="16"/>
                <w:szCs w:val="16"/>
              </w:rPr>
            </w:pPr>
            <w:r w:rsidRPr="008939F4">
              <w:rPr>
                <w:sz w:val="16"/>
                <w:szCs w:val="16"/>
              </w:rPr>
              <w:t>030+060+070+080+</w:t>
            </w:r>
          </w:p>
          <w:p w14:paraId="4C697864" w14:textId="12A3957D" w:rsidR="00153894" w:rsidRPr="008939F4" w:rsidRDefault="00153894" w:rsidP="00651D83">
            <w:pPr>
              <w:snapToGrid w:val="0"/>
              <w:rPr>
                <w:sz w:val="16"/>
                <w:szCs w:val="16"/>
              </w:rPr>
            </w:pPr>
            <w:r w:rsidRPr="008939F4">
              <w:rPr>
                <w:sz w:val="16"/>
                <w:szCs w:val="16"/>
              </w:rPr>
              <w:t>100+</w:t>
            </w:r>
            <w:r w:rsidR="00BF2CC9">
              <w:rPr>
                <w:sz w:val="16"/>
                <w:szCs w:val="16"/>
              </w:rPr>
              <w:t>110+</w:t>
            </w:r>
            <w:r w:rsidRPr="008939F4">
              <w:rPr>
                <w:sz w:val="16"/>
                <w:szCs w:val="16"/>
              </w:rPr>
              <w:t>120+130+150+160</w:t>
            </w:r>
            <w:r w:rsidR="00BF2CC9">
              <w:rPr>
                <w:sz w:val="16"/>
                <w:szCs w:val="16"/>
              </w:rPr>
              <w:t>+170</w:t>
            </w:r>
          </w:p>
        </w:tc>
        <w:tc>
          <w:tcPr>
            <w:tcW w:w="567" w:type="dxa"/>
          </w:tcPr>
          <w:p w14:paraId="053C7417" w14:textId="77777777" w:rsidR="00153894" w:rsidRPr="008939F4" w:rsidRDefault="00153894" w:rsidP="00651D83">
            <w:pPr>
              <w:snapToGrid w:val="0"/>
              <w:rPr>
                <w:sz w:val="16"/>
                <w:szCs w:val="16"/>
              </w:rPr>
            </w:pPr>
            <w:r w:rsidRPr="008939F4">
              <w:rPr>
                <w:sz w:val="16"/>
                <w:szCs w:val="16"/>
              </w:rPr>
              <w:t>*</w:t>
            </w:r>
          </w:p>
        </w:tc>
        <w:tc>
          <w:tcPr>
            <w:tcW w:w="567" w:type="dxa"/>
          </w:tcPr>
          <w:p w14:paraId="7B3E4F13" w14:textId="77777777" w:rsidR="00153894" w:rsidRPr="008939F4" w:rsidRDefault="00153894" w:rsidP="00651D83">
            <w:pPr>
              <w:rPr>
                <w:sz w:val="16"/>
                <w:szCs w:val="16"/>
              </w:rPr>
            </w:pPr>
          </w:p>
        </w:tc>
        <w:tc>
          <w:tcPr>
            <w:tcW w:w="1218" w:type="dxa"/>
          </w:tcPr>
          <w:p w14:paraId="206C7900" w14:textId="77777777" w:rsidR="00153894" w:rsidRPr="008939F4" w:rsidRDefault="00153894" w:rsidP="00651D83">
            <w:pPr>
              <w:rPr>
                <w:sz w:val="16"/>
                <w:szCs w:val="16"/>
              </w:rPr>
            </w:pPr>
          </w:p>
        </w:tc>
        <w:tc>
          <w:tcPr>
            <w:tcW w:w="2184" w:type="dxa"/>
          </w:tcPr>
          <w:p w14:paraId="7C6ABA75" w14:textId="77777777" w:rsidR="00153894" w:rsidRPr="008939F4" w:rsidRDefault="00153894" w:rsidP="00651D83">
            <w:pPr>
              <w:snapToGrid w:val="0"/>
              <w:rPr>
                <w:sz w:val="16"/>
                <w:szCs w:val="16"/>
              </w:rPr>
            </w:pPr>
            <w:r w:rsidRPr="008939F4">
              <w:rPr>
                <w:sz w:val="16"/>
                <w:szCs w:val="16"/>
              </w:rPr>
              <w:t>Стр. 190&lt;&gt; Стр.030+ Стр.060+ Стр.070+ Стр.080+</w:t>
            </w:r>
          </w:p>
          <w:p w14:paraId="258002F5" w14:textId="0E224DF2" w:rsidR="00153894" w:rsidRPr="008939F4" w:rsidRDefault="00153894" w:rsidP="00BF2CC9">
            <w:pPr>
              <w:rPr>
                <w:sz w:val="16"/>
                <w:szCs w:val="16"/>
              </w:rPr>
            </w:pPr>
            <w:r w:rsidRPr="008939F4">
              <w:rPr>
                <w:sz w:val="16"/>
                <w:szCs w:val="16"/>
              </w:rPr>
              <w:t>Стр.100</w:t>
            </w:r>
            <w:r w:rsidR="00BF2CC9" w:rsidRPr="008939F4">
              <w:rPr>
                <w:sz w:val="16"/>
                <w:szCs w:val="16"/>
              </w:rPr>
              <w:t xml:space="preserve"> </w:t>
            </w:r>
            <w:r w:rsidR="00BF2CC9">
              <w:rPr>
                <w:sz w:val="16"/>
                <w:szCs w:val="16"/>
              </w:rPr>
              <w:t xml:space="preserve">+ </w:t>
            </w:r>
            <w:r w:rsidR="00BF2CC9" w:rsidRPr="008939F4">
              <w:rPr>
                <w:sz w:val="16"/>
                <w:szCs w:val="16"/>
              </w:rPr>
              <w:t>Стр.1</w:t>
            </w:r>
            <w:r w:rsidR="00BF2CC9">
              <w:rPr>
                <w:sz w:val="16"/>
                <w:szCs w:val="16"/>
              </w:rPr>
              <w:t>1</w:t>
            </w:r>
            <w:r w:rsidR="00BF2CC9" w:rsidRPr="008939F4">
              <w:rPr>
                <w:sz w:val="16"/>
                <w:szCs w:val="16"/>
              </w:rPr>
              <w:t xml:space="preserve">0 </w:t>
            </w:r>
            <w:r w:rsidRPr="008939F4">
              <w:rPr>
                <w:sz w:val="16"/>
                <w:szCs w:val="16"/>
              </w:rPr>
              <w:t>+ Стр.120+ Стр.130+ Стр.150+ Стр.160</w:t>
            </w:r>
            <w:r w:rsidR="00BF2CC9">
              <w:rPr>
                <w:sz w:val="16"/>
                <w:szCs w:val="16"/>
              </w:rPr>
              <w:t xml:space="preserve"> + </w:t>
            </w:r>
            <w:r w:rsidR="00BF2CC9" w:rsidRPr="008939F4">
              <w:rPr>
                <w:sz w:val="16"/>
                <w:szCs w:val="16"/>
              </w:rPr>
              <w:t>Стр.1</w:t>
            </w:r>
            <w:r w:rsidR="00BF2CC9">
              <w:rPr>
                <w:sz w:val="16"/>
                <w:szCs w:val="16"/>
              </w:rPr>
              <w:t>7</w:t>
            </w:r>
            <w:r w:rsidR="00BF2CC9" w:rsidRPr="008939F4">
              <w:rPr>
                <w:sz w:val="16"/>
                <w:szCs w:val="16"/>
              </w:rPr>
              <w:t>0</w:t>
            </w:r>
            <w:r w:rsidRPr="008939F4">
              <w:rPr>
                <w:sz w:val="16"/>
                <w:szCs w:val="16"/>
              </w:rPr>
              <w:t xml:space="preserve"> </w:t>
            </w:r>
            <w:r w:rsidR="00ED0B50">
              <w:rPr>
                <w:sz w:val="16"/>
                <w:szCs w:val="16"/>
              </w:rPr>
              <w:t>–</w:t>
            </w:r>
            <w:r w:rsidRPr="008939F4">
              <w:rPr>
                <w:sz w:val="16"/>
                <w:szCs w:val="16"/>
              </w:rPr>
              <w:t xml:space="preserve"> недопуст</w:t>
            </w:r>
            <w:r w:rsidRPr="00651D83">
              <w:rPr>
                <w:sz w:val="16"/>
                <w:szCs w:val="16"/>
              </w:rPr>
              <w:t>и</w:t>
            </w:r>
            <w:r w:rsidRPr="008939F4">
              <w:rPr>
                <w:sz w:val="16"/>
                <w:szCs w:val="16"/>
              </w:rPr>
              <w:t>мо</w:t>
            </w:r>
          </w:p>
        </w:tc>
        <w:tc>
          <w:tcPr>
            <w:tcW w:w="709" w:type="dxa"/>
          </w:tcPr>
          <w:p w14:paraId="3AFE2C93"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4400C663" w14:textId="77777777" w:rsidR="00153894" w:rsidRPr="00651D83" w:rsidRDefault="00153894" w:rsidP="00651D83">
            <w:pPr>
              <w:rPr>
                <w:sz w:val="16"/>
                <w:szCs w:val="16"/>
              </w:rPr>
            </w:pPr>
            <w:r w:rsidRPr="008939F4">
              <w:rPr>
                <w:sz w:val="16"/>
                <w:szCs w:val="16"/>
              </w:rPr>
              <w:t>Г</w:t>
            </w:r>
          </w:p>
        </w:tc>
        <w:tc>
          <w:tcPr>
            <w:tcW w:w="504" w:type="dxa"/>
          </w:tcPr>
          <w:p w14:paraId="6CC7ACA3" w14:textId="77777777" w:rsidR="00153894" w:rsidRPr="008939F4" w:rsidRDefault="00153894" w:rsidP="00651D83">
            <w:pPr>
              <w:rPr>
                <w:sz w:val="16"/>
                <w:szCs w:val="16"/>
              </w:rPr>
            </w:pPr>
            <w:r w:rsidRPr="008939F4">
              <w:rPr>
                <w:sz w:val="16"/>
                <w:szCs w:val="16"/>
              </w:rPr>
              <w:t>Б</w:t>
            </w:r>
          </w:p>
        </w:tc>
      </w:tr>
      <w:tr w:rsidR="00153894" w:rsidRPr="00651D83" w14:paraId="5832CAC9" w14:textId="77777777" w:rsidTr="00891A47">
        <w:trPr>
          <w:trHeight w:val="74"/>
        </w:trPr>
        <w:tc>
          <w:tcPr>
            <w:tcW w:w="567" w:type="dxa"/>
          </w:tcPr>
          <w:p w14:paraId="2B386FF8" w14:textId="77777777" w:rsidR="00153894" w:rsidRPr="008939F4" w:rsidRDefault="00940348" w:rsidP="00651D83">
            <w:pPr>
              <w:rPr>
                <w:sz w:val="16"/>
                <w:szCs w:val="16"/>
              </w:rPr>
            </w:pPr>
            <w:r w:rsidRPr="008939F4">
              <w:rPr>
                <w:sz w:val="16"/>
                <w:szCs w:val="16"/>
              </w:rPr>
              <w:t>6</w:t>
            </w:r>
          </w:p>
        </w:tc>
        <w:tc>
          <w:tcPr>
            <w:tcW w:w="567" w:type="dxa"/>
          </w:tcPr>
          <w:p w14:paraId="2F2C48C6" w14:textId="77777777" w:rsidR="00153894" w:rsidRPr="008939F4" w:rsidRDefault="00153894" w:rsidP="00651D83">
            <w:pPr>
              <w:rPr>
                <w:sz w:val="16"/>
                <w:szCs w:val="16"/>
                <w:lang w:val="en-US"/>
              </w:rPr>
            </w:pPr>
            <w:r w:rsidRPr="008939F4">
              <w:rPr>
                <w:sz w:val="16"/>
                <w:szCs w:val="16"/>
                <w:lang w:val="en-US"/>
              </w:rPr>
              <w:t>200</w:t>
            </w:r>
          </w:p>
        </w:tc>
        <w:tc>
          <w:tcPr>
            <w:tcW w:w="675" w:type="dxa"/>
          </w:tcPr>
          <w:p w14:paraId="50F098F0" w14:textId="77777777" w:rsidR="00153894" w:rsidRPr="008939F4" w:rsidRDefault="00153894" w:rsidP="00651D83">
            <w:pPr>
              <w:snapToGrid w:val="0"/>
              <w:rPr>
                <w:sz w:val="16"/>
                <w:szCs w:val="16"/>
                <w:lang w:val="en-US"/>
              </w:rPr>
            </w:pPr>
            <w:r w:rsidRPr="008939F4">
              <w:rPr>
                <w:sz w:val="16"/>
                <w:szCs w:val="16"/>
                <w:lang w:val="en-US"/>
              </w:rPr>
              <w:t>*</w:t>
            </w:r>
          </w:p>
        </w:tc>
        <w:tc>
          <w:tcPr>
            <w:tcW w:w="459" w:type="dxa"/>
          </w:tcPr>
          <w:p w14:paraId="39281431" w14:textId="77777777" w:rsidR="00153894" w:rsidRPr="008939F4" w:rsidRDefault="00153894" w:rsidP="00651D83">
            <w:pPr>
              <w:rPr>
                <w:sz w:val="16"/>
                <w:szCs w:val="16"/>
              </w:rPr>
            </w:pPr>
          </w:p>
        </w:tc>
        <w:tc>
          <w:tcPr>
            <w:tcW w:w="1134" w:type="dxa"/>
          </w:tcPr>
          <w:p w14:paraId="519B6FF2" w14:textId="77777777" w:rsidR="00153894" w:rsidRPr="008939F4" w:rsidRDefault="00153894" w:rsidP="00651D83">
            <w:pPr>
              <w:rPr>
                <w:sz w:val="16"/>
                <w:szCs w:val="16"/>
              </w:rPr>
            </w:pPr>
          </w:p>
        </w:tc>
        <w:tc>
          <w:tcPr>
            <w:tcW w:w="567" w:type="dxa"/>
          </w:tcPr>
          <w:p w14:paraId="53227014" w14:textId="77777777" w:rsidR="00153894" w:rsidRPr="008939F4" w:rsidRDefault="00153894" w:rsidP="00651D83">
            <w:pPr>
              <w:snapToGrid w:val="0"/>
              <w:rPr>
                <w:sz w:val="16"/>
                <w:szCs w:val="16"/>
                <w:lang w:val="en-US"/>
              </w:rPr>
            </w:pPr>
            <w:r w:rsidRPr="008939F4">
              <w:rPr>
                <w:sz w:val="16"/>
                <w:szCs w:val="16"/>
                <w:lang w:val="en-US"/>
              </w:rPr>
              <w:t>=</w:t>
            </w:r>
          </w:p>
        </w:tc>
        <w:tc>
          <w:tcPr>
            <w:tcW w:w="567" w:type="dxa"/>
          </w:tcPr>
          <w:p w14:paraId="6B328EF2" w14:textId="77777777" w:rsidR="00153894" w:rsidRPr="008939F4" w:rsidRDefault="00153894" w:rsidP="00651D83">
            <w:pPr>
              <w:snapToGrid w:val="0"/>
              <w:rPr>
                <w:sz w:val="16"/>
                <w:szCs w:val="16"/>
                <w:lang w:val="en-US"/>
              </w:rPr>
            </w:pPr>
            <w:r w:rsidRPr="008939F4">
              <w:rPr>
                <w:sz w:val="16"/>
                <w:szCs w:val="16"/>
                <w:lang w:val="en-US"/>
              </w:rPr>
              <w:t>201+203+207</w:t>
            </w:r>
          </w:p>
        </w:tc>
        <w:tc>
          <w:tcPr>
            <w:tcW w:w="567" w:type="dxa"/>
          </w:tcPr>
          <w:p w14:paraId="0DA2D865" w14:textId="77777777" w:rsidR="00153894" w:rsidRPr="008939F4" w:rsidRDefault="00153894" w:rsidP="00651D83">
            <w:pPr>
              <w:snapToGrid w:val="0"/>
              <w:rPr>
                <w:sz w:val="16"/>
                <w:szCs w:val="16"/>
                <w:lang w:val="en-US"/>
              </w:rPr>
            </w:pPr>
            <w:r w:rsidRPr="008939F4">
              <w:rPr>
                <w:sz w:val="16"/>
                <w:szCs w:val="16"/>
                <w:lang w:val="en-US"/>
              </w:rPr>
              <w:t>*</w:t>
            </w:r>
          </w:p>
        </w:tc>
        <w:tc>
          <w:tcPr>
            <w:tcW w:w="567" w:type="dxa"/>
          </w:tcPr>
          <w:p w14:paraId="3B54658C" w14:textId="77777777" w:rsidR="00153894" w:rsidRPr="008939F4" w:rsidRDefault="00153894" w:rsidP="00651D83">
            <w:pPr>
              <w:rPr>
                <w:sz w:val="16"/>
                <w:szCs w:val="16"/>
              </w:rPr>
            </w:pPr>
          </w:p>
        </w:tc>
        <w:tc>
          <w:tcPr>
            <w:tcW w:w="1218" w:type="dxa"/>
          </w:tcPr>
          <w:p w14:paraId="2FC870F2" w14:textId="77777777" w:rsidR="00153894" w:rsidRPr="008939F4" w:rsidRDefault="00153894" w:rsidP="00651D83">
            <w:pPr>
              <w:rPr>
                <w:sz w:val="16"/>
                <w:szCs w:val="16"/>
              </w:rPr>
            </w:pPr>
          </w:p>
        </w:tc>
        <w:tc>
          <w:tcPr>
            <w:tcW w:w="2184" w:type="dxa"/>
          </w:tcPr>
          <w:p w14:paraId="37A1B986" w14:textId="77777777" w:rsidR="00153894" w:rsidRPr="008939F4" w:rsidRDefault="00153894" w:rsidP="00651D83">
            <w:pPr>
              <w:snapToGrid w:val="0"/>
              <w:rPr>
                <w:sz w:val="16"/>
                <w:szCs w:val="16"/>
              </w:rPr>
            </w:pPr>
            <w:r w:rsidRPr="008939F4">
              <w:rPr>
                <w:sz w:val="16"/>
                <w:szCs w:val="16"/>
              </w:rPr>
              <w:t>Стр. 200&lt;&gt; Стр. 201+Стр. 203+Стр. 207- недопустимо</w:t>
            </w:r>
          </w:p>
        </w:tc>
        <w:tc>
          <w:tcPr>
            <w:tcW w:w="709" w:type="dxa"/>
          </w:tcPr>
          <w:p w14:paraId="525719B4" w14:textId="77777777" w:rsidR="00153894" w:rsidRPr="008939F4" w:rsidRDefault="00153894" w:rsidP="00651D83">
            <w:pPr>
              <w:rPr>
                <w:sz w:val="16"/>
                <w:szCs w:val="16"/>
              </w:rPr>
            </w:pPr>
          </w:p>
        </w:tc>
        <w:tc>
          <w:tcPr>
            <w:tcW w:w="544" w:type="dxa"/>
          </w:tcPr>
          <w:p w14:paraId="7281E7ED" w14:textId="77777777" w:rsidR="00153894" w:rsidRPr="00651D83" w:rsidRDefault="00153894" w:rsidP="00651D83">
            <w:pPr>
              <w:rPr>
                <w:sz w:val="16"/>
                <w:szCs w:val="16"/>
              </w:rPr>
            </w:pPr>
            <w:r w:rsidRPr="008939F4">
              <w:rPr>
                <w:sz w:val="16"/>
                <w:szCs w:val="16"/>
              </w:rPr>
              <w:t>Г</w:t>
            </w:r>
          </w:p>
        </w:tc>
        <w:tc>
          <w:tcPr>
            <w:tcW w:w="504" w:type="dxa"/>
          </w:tcPr>
          <w:p w14:paraId="7CAB719F" w14:textId="77777777" w:rsidR="00153894" w:rsidRPr="008939F4" w:rsidRDefault="00153894" w:rsidP="00651D83">
            <w:pPr>
              <w:rPr>
                <w:sz w:val="16"/>
                <w:szCs w:val="16"/>
              </w:rPr>
            </w:pPr>
            <w:r w:rsidRPr="008939F4">
              <w:rPr>
                <w:sz w:val="16"/>
                <w:szCs w:val="16"/>
              </w:rPr>
              <w:t>Б</w:t>
            </w:r>
          </w:p>
        </w:tc>
      </w:tr>
      <w:tr w:rsidR="00153894" w:rsidRPr="00651D83" w14:paraId="0A058981" w14:textId="77777777" w:rsidTr="00891A47">
        <w:trPr>
          <w:trHeight w:val="74"/>
        </w:trPr>
        <w:tc>
          <w:tcPr>
            <w:tcW w:w="567" w:type="dxa"/>
          </w:tcPr>
          <w:p w14:paraId="2F9A5BC2" w14:textId="77777777" w:rsidR="00153894" w:rsidRPr="008939F4" w:rsidRDefault="00940348" w:rsidP="00651D83">
            <w:pPr>
              <w:rPr>
                <w:sz w:val="16"/>
                <w:szCs w:val="16"/>
              </w:rPr>
            </w:pPr>
            <w:r w:rsidRPr="008939F4">
              <w:rPr>
                <w:sz w:val="16"/>
                <w:szCs w:val="16"/>
              </w:rPr>
              <w:t>7</w:t>
            </w:r>
          </w:p>
        </w:tc>
        <w:tc>
          <w:tcPr>
            <w:tcW w:w="567" w:type="dxa"/>
          </w:tcPr>
          <w:p w14:paraId="4FBEFA0B" w14:textId="77777777" w:rsidR="00153894" w:rsidRPr="008939F4" w:rsidRDefault="00153894" w:rsidP="00651D83">
            <w:pPr>
              <w:rPr>
                <w:sz w:val="16"/>
                <w:szCs w:val="16"/>
              </w:rPr>
            </w:pPr>
            <w:r w:rsidRPr="008939F4">
              <w:rPr>
                <w:sz w:val="16"/>
                <w:szCs w:val="16"/>
              </w:rPr>
              <w:t>340</w:t>
            </w:r>
          </w:p>
        </w:tc>
        <w:tc>
          <w:tcPr>
            <w:tcW w:w="675" w:type="dxa"/>
          </w:tcPr>
          <w:p w14:paraId="6C8B464B" w14:textId="77777777" w:rsidR="00153894" w:rsidRPr="008939F4" w:rsidRDefault="00153894" w:rsidP="00651D83">
            <w:pPr>
              <w:snapToGrid w:val="0"/>
              <w:rPr>
                <w:sz w:val="16"/>
                <w:szCs w:val="16"/>
              </w:rPr>
            </w:pPr>
            <w:r w:rsidRPr="008939F4">
              <w:rPr>
                <w:sz w:val="16"/>
                <w:szCs w:val="16"/>
              </w:rPr>
              <w:t>*</w:t>
            </w:r>
          </w:p>
        </w:tc>
        <w:tc>
          <w:tcPr>
            <w:tcW w:w="459" w:type="dxa"/>
          </w:tcPr>
          <w:p w14:paraId="3614A455" w14:textId="77777777" w:rsidR="00153894" w:rsidRPr="008939F4" w:rsidRDefault="00153894" w:rsidP="00651D83">
            <w:pPr>
              <w:rPr>
                <w:sz w:val="16"/>
                <w:szCs w:val="16"/>
              </w:rPr>
            </w:pPr>
          </w:p>
        </w:tc>
        <w:tc>
          <w:tcPr>
            <w:tcW w:w="1134" w:type="dxa"/>
          </w:tcPr>
          <w:p w14:paraId="50F118BC" w14:textId="77777777" w:rsidR="00153894" w:rsidRPr="008939F4" w:rsidRDefault="00153894" w:rsidP="00651D83">
            <w:pPr>
              <w:rPr>
                <w:sz w:val="16"/>
                <w:szCs w:val="16"/>
              </w:rPr>
            </w:pPr>
          </w:p>
        </w:tc>
        <w:tc>
          <w:tcPr>
            <w:tcW w:w="567" w:type="dxa"/>
          </w:tcPr>
          <w:p w14:paraId="4C4EC58E" w14:textId="77777777" w:rsidR="00153894" w:rsidRPr="008939F4" w:rsidRDefault="00153894" w:rsidP="00651D83">
            <w:pPr>
              <w:snapToGrid w:val="0"/>
              <w:rPr>
                <w:sz w:val="16"/>
                <w:szCs w:val="16"/>
              </w:rPr>
            </w:pPr>
            <w:r w:rsidRPr="008939F4">
              <w:rPr>
                <w:sz w:val="16"/>
                <w:szCs w:val="16"/>
              </w:rPr>
              <w:t>=</w:t>
            </w:r>
          </w:p>
        </w:tc>
        <w:tc>
          <w:tcPr>
            <w:tcW w:w="567" w:type="dxa"/>
          </w:tcPr>
          <w:p w14:paraId="04FDA996" w14:textId="77777777" w:rsidR="00153894" w:rsidRPr="008939F4" w:rsidRDefault="00153894" w:rsidP="00651D83">
            <w:pPr>
              <w:snapToGrid w:val="0"/>
              <w:rPr>
                <w:sz w:val="16"/>
                <w:szCs w:val="16"/>
              </w:rPr>
            </w:pPr>
            <w:r w:rsidRPr="008939F4">
              <w:rPr>
                <w:sz w:val="16"/>
                <w:szCs w:val="16"/>
              </w:rPr>
              <w:t>200+240+250+260+270+280+290</w:t>
            </w:r>
          </w:p>
        </w:tc>
        <w:tc>
          <w:tcPr>
            <w:tcW w:w="567" w:type="dxa"/>
          </w:tcPr>
          <w:p w14:paraId="125FA088" w14:textId="77777777" w:rsidR="00153894" w:rsidRPr="008939F4" w:rsidRDefault="00153894" w:rsidP="00651D83">
            <w:pPr>
              <w:snapToGrid w:val="0"/>
              <w:rPr>
                <w:sz w:val="16"/>
                <w:szCs w:val="16"/>
              </w:rPr>
            </w:pPr>
            <w:r w:rsidRPr="008939F4">
              <w:rPr>
                <w:sz w:val="16"/>
                <w:szCs w:val="16"/>
              </w:rPr>
              <w:t>*</w:t>
            </w:r>
          </w:p>
        </w:tc>
        <w:tc>
          <w:tcPr>
            <w:tcW w:w="567" w:type="dxa"/>
          </w:tcPr>
          <w:p w14:paraId="799E4E5B" w14:textId="77777777" w:rsidR="00153894" w:rsidRPr="008939F4" w:rsidRDefault="00153894" w:rsidP="00651D83">
            <w:pPr>
              <w:rPr>
                <w:sz w:val="16"/>
                <w:szCs w:val="16"/>
              </w:rPr>
            </w:pPr>
          </w:p>
        </w:tc>
        <w:tc>
          <w:tcPr>
            <w:tcW w:w="1218" w:type="dxa"/>
          </w:tcPr>
          <w:p w14:paraId="4930E7CD" w14:textId="77777777" w:rsidR="00153894" w:rsidRPr="008939F4" w:rsidRDefault="00153894" w:rsidP="00651D83">
            <w:pPr>
              <w:rPr>
                <w:sz w:val="16"/>
                <w:szCs w:val="16"/>
              </w:rPr>
            </w:pPr>
          </w:p>
        </w:tc>
        <w:tc>
          <w:tcPr>
            <w:tcW w:w="2184" w:type="dxa"/>
          </w:tcPr>
          <w:p w14:paraId="74398F4B" w14:textId="61E72E52" w:rsidR="00153894" w:rsidRPr="008939F4" w:rsidRDefault="00153894" w:rsidP="00ED0B50">
            <w:pPr>
              <w:snapToGrid w:val="0"/>
              <w:rPr>
                <w:sz w:val="16"/>
                <w:szCs w:val="16"/>
              </w:rPr>
            </w:pPr>
            <w:r w:rsidRPr="008939F4">
              <w:rPr>
                <w:sz w:val="16"/>
                <w:szCs w:val="16"/>
              </w:rPr>
              <w:t>Стр.340&lt;&gt; Стр.200+ Стр.240+ Стр.250+ Стр.260+ Стр.270+ Стр.280+ Стр.290</w:t>
            </w:r>
            <w:r w:rsidR="00ED0B50">
              <w:rPr>
                <w:sz w:val="16"/>
                <w:szCs w:val="16"/>
              </w:rPr>
              <w:t xml:space="preserve"> –</w:t>
            </w:r>
            <w:r w:rsidRPr="008939F4">
              <w:rPr>
                <w:sz w:val="16"/>
                <w:szCs w:val="16"/>
              </w:rPr>
              <w:t xml:space="preserve"> нед</w:t>
            </w:r>
            <w:r w:rsidRPr="00651D83">
              <w:rPr>
                <w:sz w:val="16"/>
                <w:szCs w:val="16"/>
              </w:rPr>
              <w:t>о</w:t>
            </w:r>
            <w:r w:rsidRPr="008939F4">
              <w:rPr>
                <w:sz w:val="16"/>
                <w:szCs w:val="16"/>
              </w:rPr>
              <w:t>пустимо</w:t>
            </w:r>
          </w:p>
        </w:tc>
        <w:tc>
          <w:tcPr>
            <w:tcW w:w="709" w:type="dxa"/>
          </w:tcPr>
          <w:p w14:paraId="5F3B18B2"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792F4698" w14:textId="77777777" w:rsidR="00153894" w:rsidRPr="00651D83" w:rsidRDefault="00153894" w:rsidP="00651D83">
            <w:pPr>
              <w:rPr>
                <w:sz w:val="16"/>
                <w:szCs w:val="16"/>
              </w:rPr>
            </w:pPr>
            <w:r w:rsidRPr="008939F4">
              <w:rPr>
                <w:sz w:val="16"/>
                <w:szCs w:val="16"/>
              </w:rPr>
              <w:t>Г</w:t>
            </w:r>
          </w:p>
        </w:tc>
        <w:tc>
          <w:tcPr>
            <w:tcW w:w="504" w:type="dxa"/>
          </w:tcPr>
          <w:p w14:paraId="25B41E92" w14:textId="77777777" w:rsidR="00153894" w:rsidRPr="008939F4" w:rsidRDefault="00153894" w:rsidP="00651D83">
            <w:pPr>
              <w:rPr>
                <w:sz w:val="16"/>
                <w:szCs w:val="16"/>
              </w:rPr>
            </w:pPr>
            <w:r w:rsidRPr="008939F4">
              <w:rPr>
                <w:sz w:val="16"/>
                <w:szCs w:val="16"/>
              </w:rPr>
              <w:t>Б</w:t>
            </w:r>
          </w:p>
        </w:tc>
      </w:tr>
      <w:tr w:rsidR="00153894" w:rsidRPr="00651D83" w14:paraId="3F6E6333" w14:textId="77777777" w:rsidTr="00891A47">
        <w:trPr>
          <w:trHeight w:val="74"/>
        </w:trPr>
        <w:tc>
          <w:tcPr>
            <w:tcW w:w="567" w:type="dxa"/>
          </w:tcPr>
          <w:p w14:paraId="1178D1C3" w14:textId="77777777" w:rsidR="00153894" w:rsidRPr="008939F4" w:rsidRDefault="00940348" w:rsidP="00651D83">
            <w:pPr>
              <w:rPr>
                <w:sz w:val="16"/>
                <w:szCs w:val="16"/>
              </w:rPr>
            </w:pPr>
            <w:r w:rsidRPr="008939F4">
              <w:rPr>
                <w:sz w:val="16"/>
                <w:szCs w:val="16"/>
              </w:rPr>
              <w:t>8</w:t>
            </w:r>
          </w:p>
        </w:tc>
        <w:tc>
          <w:tcPr>
            <w:tcW w:w="567" w:type="dxa"/>
          </w:tcPr>
          <w:p w14:paraId="6313ECA5" w14:textId="77777777" w:rsidR="00153894" w:rsidRPr="008939F4" w:rsidRDefault="00153894" w:rsidP="00651D83">
            <w:pPr>
              <w:rPr>
                <w:sz w:val="16"/>
                <w:szCs w:val="16"/>
              </w:rPr>
            </w:pPr>
            <w:r w:rsidRPr="008939F4">
              <w:rPr>
                <w:sz w:val="16"/>
                <w:szCs w:val="16"/>
              </w:rPr>
              <w:t>350</w:t>
            </w:r>
          </w:p>
        </w:tc>
        <w:tc>
          <w:tcPr>
            <w:tcW w:w="675" w:type="dxa"/>
          </w:tcPr>
          <w:p w14:paraId="0E6A68BC" w14:textId="77777777" w:rsidR="00153894" w:rsidRPr="008939F4" w:rsidRDefault="00153894" w:rsidP="00651D83">
            <w:pPr>
              <w:snapToGrid w:val="0"/>
              <w:rPr>
                <w:sz w:val="16"/>
                <w:szCs w:val="16"/>
              </w:rPr>
            </w:pPr>
            <w:r w:rsidRPr="008939F4">
              <w:rPr>
                <w:sz w:val="16"/>
                <w:szCs w:val="16"/>
              </w:rPr>
              <w:t>*</w:t>
            </w:r>
          </w:p>
        </w:tc>
        <w:tc>
          <w:tcPr>
            <w:tcW w:w="459" w:type="dxa"/>
          </w:tcPr>
          <w:p w14:paraId="2340B244" w14:textId="77777777" w:rsidR="00153894" w:rsidRPr="008939F4" w:rsidRDefault="00153894" w:rsidP="00651D83">
            <w:pPr>
              <w:rPr>
                <w:sz w:val="16"/>
                <w:szCs w:val="16"/>
              </w:rPr>
            </w:pPr>
          </w:p>
        </w:tc>
        <w:tc>
          <w:tcPr>
            <w:tcW w:w="1134" w:type="dxa"/>
          </w:tcPr>
          <w:p w14:paraId="04039680" w14:textId="77777777" w:rsidR="00153894" w:rsidRPr="008939F4" w:rsidRDefault="00153894" w:rsidP="00651D83">
            <w:pPr>
              <w:rPr>
                <w:sz w:val="16"/>
                <w:szCs w:val="16"/>
              </w:rPr>
            </w:pPr>
          </w:p>
        </w:tc>
        <w:tc>
          <w:tcPr>
            <w:tcW w:w="567" w:type="dxa"/>
          </w:tcPr>
          <w:p w14:paraId="18B15E08" w14:textId="77777777" w:rsidR="00153894" w:rsidRPr="008939F4" w:rsidRDefault="00153894" w:rsidP="00651D83">
            <w:pPr>
              <w:snapToGrid w:val="0"/>
              <w:rPr>
                <w:sz w:val="16"/>
                <w:szCs w:val="16"/>
              </w:rPr>
            </w:pPr>
            <w:r w:rsidRPr="008939F4">
              <w:rPr>
                <w:sz w:val="16"/>
                <w:szCs w:val="16"/>
              </w:rPr>
              <w:t>=</w:t>
            </w:r>
          </w:p>
        </w:tc>
        <w:tc>
          <w:tcPr>
            <w:tcW w:w="567" w:type="dxa"/>
          </w:tcPr>
          <w:p w14:paraId="67710EDA" w14:textId="77777777" w:rsidR="00153894" w:rsidRPr="008939F4" w:rsidRDefault="00153894" w:rsidP="00651D83">
            <w:pPr>
              <w:snapToGrid w:val="0"/>
              <w:rPr>
                <w:sz w:val="16"/>
                <w:szCs w:val="16"/>
              </w:rPr>
            </w:pPr>
            <w:r w:rsidRPr="008939F4">
              <w:rPr>
                <w:sz w:val="16"/>
                <w:szCs w:val="16"/>
              </w:rPr>
              <w:t>190+340</w:t>
            </w:r>
          </w:p>
        </w:tc>
        <w:tc>
          <w:tcPr>
            <w:tcW w:w="567" w:type="dxa"/>
          </w:tcPr>
          <w:p w14:paraId="7753B901" w14:textId="77777777" w:rsidR="00153894" w:rsidRPr="008939F4" w:rsidRDefault="00153894" w:rsidP="00651D83">
            <w:pPr>
              <w:snapToGrid w:val="0"/>
              <w:rPr>
                <w:sz w:val="16"/>
                <w:szCs w:val="16"/>
              </w:rPr>
            </w:pPr>
            <w:r w:rsidRPr="008939F4">
              <w:rPr>
                <w:sz w:val="16"/>
                <w:szCs w:val="16"/>
              </w:rPr>
              <w:t>*</w:t>
            </w:r>
          </w:p>
        </w:tc>
        <w:tc>
          <w:tcPr>
            <w:tcW w:w="567" w:type="dxa"/>
          </w:tcPr>
          <w:p w14:paraId="61ED4636" w14:textId="77777777" w:rsidR="00153894" w:rsidRPr="008939F4" w:rsidRDefault="00153894" w:rsidP="00651D83">
            <w:pPr>
              <w:rPr>
                <w:sz w:val="16"/>
                <w:szCs w:val="16"/>
              </w:rPr>
            </w:pPr>
          </w:p>
        </w:tc>
        <w:tc>
          <w:tcPr>
            <w:tcW w:w="1218" w:type="dxa"/>
          </w:tcPr>
          <w:p w14:paraId="66AB605A" w14:textId="77777777" w:rsidR="00153894" w:rsidRPr="008939F4" w:rsidRDefault="00153894" w:rsidP="00651D83">
            <w:pPr>
              <w:rPr>
                <w:sz w:val="16"/>
                <w:szCs w:val="16"/>
              </w:rPr>
            </w:pPr>
          </w:p>
        </w:tc>
        <w:tc>
          <w:tcPr>
            <w:tcW w:w="2184" w:type="dxa"/>
          </w:tcPr>
          <w:p w14:paraId="579C5B9F" w14:textId="77777777" w:rsidR="00153894" w:rsidRPr="008939F4" w:rsidRDefault="00153894" w:rsidP="00651D83">
            <w:pPr>
              <w:rPr>
                <w:sz w:val="16"/>
                <w:szCs w:val="16"/>
              </w:rPr>
            </w:pPr>
            <w:r w:rsidRPr="008939F4">
              <w:rPr>
                <w:sz w:val="16"/>
                <w:szCs w:val="16"/>
              </w:rPr>
              <w:t>Стр.350 &lt;&gt; Стр.190+ Стр.340 - недопустимо</w:t>
            </w:r>
          </w:p>
        </w:tc>
        <w:tc>
          <w:tcPr>
            <w:tcW w:w="709" w:type="dxa"/>
          </w:tcPr>
          <w:p w14:paraId="2473D76D"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0B1C4352" w14:textId="77777777" w:rsidR="00153894" w:rsidRPr="00651D83" w:rsidRDefault="00153894" w:rsidP="00651D83">
            <w:pPr>
              <w:rPr>
                <w:sz w:val="16"/>
                <w:szCs w:val="16"/>
              </w:rPr>
            </w:pPr>
            <w:r w:rsidRPr="008939F4">
              <w:rPr>
                <w:sz w:val="16"/>
                <w:szCs w:val="16"/>
              </w:rPr>
              <w:t>Г</w:t>
            </w:r>
          </w:p>
        </w:tc>
        <w:tc>
          <w:tcPr>
            <w:tcW w:w="504" w:type="dxa"/>
          </w:tcPr>
          <w:p w14:paraId="564F68A5" w14:textId="77777777" w:rsidR="00153894" w:rsidRPr="008939F4" w:rsidRDefault="00153894" w:rsidP="00651D83">
            <w:pPr>
              <w:rPr>
                <w:sz w:val="16"/>
                <w:szCs w:val="16"/>
              </w:rPr>
            </w:pPr>
            <w:r w:rsidRPr="008939F4">
              <w:rPr>
                <w:sz w:val="16"/>
                <w:szCs w:val="16"/>
              </w:rPr>
              <w:t>Б</w:t>
            </w:r>
          </w:p>
        </w:tc>
      </w:tr>
      <w:tr w:rsidR="00153894" w:rsidRPr="00651D83" w14:paraId="57D593BF" w14:textId="77777777" w:rsidTr="00891A47">
        <w:trPr>
          <w:trHeight w:val="74"/>
        </w:trPr>
        <w:tc>
          <w:tcPr>
            <w:tcW w:w="567" w:type="dxa"/>
          </w:tcPr>
          <w:p w14:paraId="08E06C87" w14:textId="77777777" w:rsidR="00153894" w:rsidRPr="008939F4" w:rsidRDefault="00940348" w:rsidP="00651D83">
            <w:pPr>
              <w:rPr>
                <w:sz w:val="16"/>
                <w:szCs w:val="16"/>
              </w:rPr>
            </w:pPr>
            <w:r w:rsidRPr="008939F4">
              <w:rPr>
                <w:sz w:val="16"/>
                <w:szCs w:val="16"/>
              </w:rPr>
              <w:t>9</w:t>
            </w:r>
          </w:p>
        </w:tc>
        <w:tc>
          <w:tcPr>
            <w:tcW w:w="567" w:type="dxa"/>
          </w:tcPr>
          <w:p w14:paraId="24B03815" w14:textId="77777777" w:rsidR="00153894" w:rsidRPr="008939F4" w:rsidRDefault="00153894" w:rsidP="00651D83">
            <w:pPr>
              <w:rPr>
                <w:sz w:val="16"/>
                <w:szCs w:val="16"/>
              </w:rPr>
            </w:pPr>
            <w:r w:rsidRPr="008939F4">
              <w:rPr>
                <w:sz w:val="16"/>
                <w:szCs w:val="16"/>
              </w:rPr>
              <w:t>430</w:t>
            </w:r>
          </w:p>
        </w:tc>
        <w:tc>
          <w:tcPr>
            <w:tcW w:w="675" w:type="dxa"/>
          </w:tcPr>
          <w:p w14:paraId="17644A95" w14:textId="77777777" w:rsidR="00153894" w:rsidRPr="008939F4" w:rsidRDefault="00153894" w:rsidP="00651D83">
            <w:pPr>
              <w:snapToGrid w:val="0"/>
              <w:rPr>
                <w:sz w:val="16"/>
                <w:szCs w:val="16"/>
              </w:rPr>
            </w:pPr>
          </w:p>
        </w:tc>
        <w:tc>
          <w:tcPr>
            <w:tcW w:w="459" w:type="dxa"/>
          </w:tcPr>
          <w:p w14:paraId="7D8DFE82" w14:textId="77777777" w:rsidR="00153894" w:rsidRPr="008939F4" w:rsidRDefault="00153894" w:rsidP="00651D83">
            <w:pPr>
              <w:rPr>
                <w:sz w:val="16"/>
                <w:szCs w:val="16"/>
              </w:rPr>
            </w:pPr>
          </w:p>
        </w:tc>
        <w:tc>
          <w:tcPr>
            <w:tcW w:w="1134" w:type="dxa"/>
          </w:tcPr>
          <w:p w14:paraId="4B69ACE6" w14:textId="77777777" w:rsidR="00153894" w:rsidRPr="008939F4" w:rsidRDefault="00153894" w:rsidP="00651D83">
            <w:pPr>
              <w:rPr>
                <w:sz w:val="16"/>
                <w:szCs w:val="16"/>
              </w:rPr>
            </w:pPr>
          </w:p>
        </w:tc>
        <w:tc>
          <w:tcPr>
            <w:tcW w:w="567" w:type="dxa"/>
          </w:tcPr>
          <w:p w14:paraId="301ACE25" w14:textId="77777777" w:rsidR="00153894" w:rsidRPr="008939F4" w:rsidRDefault="00153894" w:rsidP="00651D83">
            <w:pPr>
              <w:snapToGrid w:val="0"/>
              <w:rPr>
                <w:sz w:val="16"/>
                <w:szCs w:val="16"/>
              </w:rPr>
            </w:pPr>
            <w:r w:rsidRPr="008939F4">
              <w:rPr>
                <w:sz w:val="16"/>
                <w:szCs w:val="16"/>
              </w:rPr>
              <w:t>=</w:t>
            </w:r>
          </w:p>
        </w:tc>
        <w:tc>
          <w:tcPr>
            <w:tcW w:w="567" w:type="dxa"/>
          </w:tcPr>
          <w:p w14:paraId="0F632C13" w14:textId="6487C295" w:rsidR="00153894" w:rsidRPr="00BF2CC9" w:rsidRDefault="00153894" w:rsidP="00651D83">
            <w:pPr>
              <w:snapToGrid w:val="0"/>
              <w:rPr>
                <w:sz w:val="16"/>
                <w:szCs w:val="16"/>
              </w:rPr>
            </w:pPr>
            <w:r w:rsidRPr="008939F4">
              <w:rPr>
                <w:sz w:val="16"/>
                <w:szCs w:val="16"/>
              </w:rPr>
              <w:t>431+432+433+43</w:t>
            </w:r>
            <w:r w:rsidRPr="008939F4">
              <w:rPr>
                <w:sz w:val="16"/>
                <w:szCs w:val="16"/>
                <w:lang w:val="en-US"/>
              </w:rPr>
              <w:t>4</w:t>
            </w:r>
            <w:r w:rsidR="00BF2CC9">
              <w:rPr>
                <w:sz w:val="16"/>
                <w:szCs w:val="16"/>
              </w:rPr>
              <w:t>+436</w:t>
            </w:r>
          </w:p>
        </w:tc>
        <w:tc>
          <w:tcPr>
            <w:tcW w:w="567" w:type="dxa"/>
          </w:tcPr>
          <w:p w14:paraId="6A9E8514" w14:textId="77777777" w:rsidR="00153894" w:rsidRPr="008939F4" w:rsidRDefault="00153894" w:rsidP="00651D83">
            <w:pPr>
              <w:snapToGrid w:val="0"/>
              <w:rPr>
                <w:sz w:val="16"/>
                <w:szCs w:val="16"/>
              </w:rPr>
            </w:pPr>
          </w:p>
        </w:tc>
        <w:tc>
          <w:tcPr>
            <w:tcW w:w="567" w:type="dxa"/>
          </w:tcPr>
          <w:p w14:paraId="5E644899" w14:textId="77777777" w:rsidR="00153894" w:rsidRPr="008939F4" w:rsidRDefault="00153894" w:rsidP="00651D83">
            <w:pPr>
              <w:rPr>
                <w:sz w:val="16"/>
                <w:szCs w:val="16"/>
              </w:rPr>
            </w:pPr>
          </w:p>
        </w:tc>
        <w:tc>
          <w:tcPr>
            <w:tcW w:w="1218" w:type="dxa"/>
          </w:tcPr>
          <w:p w14:paraId="48420AD8" w14:textId="77777777" w:rsidR="00153894" w:rsidRPr="008939F4" w:rsidRDefault="00153894" w:rsidP="00651D83">
            <w:pPr>
              <w:rPr>
                <w:sz w:val="16"/>
                <w:szCs w:val="16"/>
              </w:rPr>
            </w:pPr>
          </w:p>
        </w:tc>
        <w:tc>
          <w:tcPr>
            <w:tcW w:w="2184" w:type="dxa"/>
          </w:tcPr>
          <w:p w14:paraId="28A6E493" w14:textId="5619009F" w:rsidR="00153894" w:rsidRPr="008939F4" w:rsidRDefault="00153894" w:rsidP="00BF2CC9">
            <w:pPr>
              <w:rPr>
                <w:sz w:val="16"/>
                <w:szCs w:val="16"/>
              </w:rPr>
            </w:pPr>
            <w:r w:rsidRPr="008939F4">
              <w:rPr>
                <w:sz w:val="16"/>
                <w:szCs w:val="16"/>
              </w:rPr>
              <w:t>Стр. 430 &lt;&gt; Стр.431+ Стр.432+ Стр.433+ Стр.434</w:t>
            </w:r>
            <w:r w:rsidR="00940348" w:rsidRPr="008939F4">
              <w:rPr>
                <w:sz w:val="16"/>
                <w:szCs w:val="16"/>
              </w:rPr>
              <w:t xml:space="preserve"> </w:t>
            </w:r>
            <w:r w:rsidR="00BF2CC9" w:rsidRPr="008939F4">
              <w:rPr>
                <w:sz w:val="16"/>
                <w:szCs w:val="16"/>
              </w:rPr>
              <w:t>+ Стр.43</w:t>
            </w:r>
            <w:r w:rsidR="00BF2CC9">
              <w:rPr>
                <w:sz w:val="16"/>
                <w:szCs w:val="16"/>
              </w:rPr>
              <w:t>6</w:t>
            </w:r>
            <w:r w:rsidR="00BF2CC9" w:rsidRPr="008939F4">
              <w:rPr>
                <w:sz w:val="16"/>
                <w:szCs w:val="16"/>
              </w:rPr>
              <w:t xml:space="preserve"> </w:t>
            </w:r>
            <w:r w:rsidR="00BF2CC9">
              <w:rPr>
                <w:sz w:val="16"/>
                <w:szCs w:val="16"/>
              </w:rPr>
              <w:t>–</w:t>
            </w:r>
            <w:r w:rsidR="00940348" w:rsidRPr="008939F4">
              <w:rPr>
                <w:sz w:val="16"/>
                <w:szCs w:val="16"/>
              </w:rPr>
              <w:t xml:space="preserve"> недопуст</w:t>
            </w:r>
            <w:r w:rsidR="00940348" w:rsidRPr="00651D83">
              <w:rPr>
                <w:sz w:val="16"/>
                <w:szCs w:val="16"/>
              </w:rPr>
              <w:t>и</w:t>
            </w:r>
            <w:r w:rsidR="00940348" w:rsidRPr="008939F4">
              <w:rPr>
                <w:sz w:val="16"/>
                <w:szCs w:val="16"/>
              </w:rPr>
              <w:t>мо</w:t>
            </w:r>
          </w:p>
        </w:tc>
        <w:tc>
          <w:tcPr>
            <w:tcW w:w="709" w:type="dxa"/>
          </w:tcPr>
          <w:p w14:paraId="259BA8A8"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5FA1F2EC" w14:textId="77777777" w:rsidR="00153894" w:rsidRPr="00651D83" w:rsidRDefault="00153894" w:rsidP="00651D83">
            <w:pPr>
              <w:rPr>
                <w:sz w:val="16"/>
                <w:szCs w:val="16"/>
              </w:rPr>
            </w:pPr>
            <w:r w:rsidRPr="008939F4">
              <w:rPr>
                <w:sz w:val="16"/>
                <w:szCs w:val="16"/>
              </w:rPr>
              <w:t>Г</w:t>
            </w:r>
          </w:p>
        </w:tc>
        <w:tc>
          <w:tcPr>
            <w:tcW w:w="504" w:type="dxa"/>
          </w:tcPr>
          <w:p w14:paraId="62F122EC" w14:textId="77777777" w:rsidR="00153894" w:rsidRPr="008939F4" w:rsidRDefault="00153894" w:rsidP="00651D83">
            <w:pPr>
              <w:rPr>
                <w:sz w:val="16"/>
                <w:szCs w:val="16"/>
              </w:rPr>
            </w:pPr>
            <w:r w:rsidRPr="008939F4">
              <w:rPr>
                <w:sz w:val="16"/>
                <w:szCs w:val="16"/>
              </w:rPr>
              <w:t>Б</w:t>
            </w:r>
          </w:p>
        </w:tc>
      </w:tr>
      <w:tr w:rsidR="00153894" w:rsidRPr="00651D83" w14:paraId="1A42016F" w14:textId="77777777" w:rsidTr="00891A47">
        <w:trPr>
          <w:trHeight w:val="74"/>
        </w:trPr>
        <w:tc>
          <w:tcPr>
            <w:tcW w:w="567" w:type="dxa"/>
          </w:tcPr>
          <w:p w14:paraId="3791E253" w14:textId="77777777" w:rsidR="00153894" w:rsidRPr="008939F4" w:rsidRDefault="00940348" w:rsidP="00651D83">
            <w:pPr>
              <w:rPr>
                <w:sz w:val="16"/>
                <w:szCs w:val="16"/>
              </w:rPr>
            </w:pPr>
            <w:r w:rsidRPr="008939F4">
              <w:rPr>
                <w:sz w:val="16"/>
                <w:szCs w:val="16"/>
              </w:rPr>
              <w:t>10</w:t>
            </w:r>
          </w:p>
        </w:tc>
        <w:tc>
          <w:tcPr>
            <w:tcW w:w="567" w:type="dxa"/>
          </w:tcPr>
          <w:p w14:paraId="72A45F1E" w14:textId="77777777" w:rsidR="00153894" w:rsidRPr="008939F4" w:rsidRDefault="00153894" w:rsidP="00651D83">
            <w:pPr>
              <w:rPr>
                <w:sz w:val="16"/>
                <w:szCs w:val="16"/>
              </w:rPr>
            </w:pPr>
            <w:r w:rsidRPr="008939F4">
              <w:rPr>
                <w:sz w:val="16"/>
                <w:szCs w:val="16"/>
              </w:rPr>
              <w:t>550</w:t>
            </w:r>
          </w:p>
        </w:tc>
        <w:tc>
          <w:tcPr>
            <w:tcW w:w="675" w:type="dxa"/>
          </w:tcPr>
          <w:p w14:paraId="26E2015A" w14:textId="77777777" w:rsidR="00153894" w:rsidRPr="008939F4" w:rsidRDefault="00153894" w:rsidP="00651D83">
            <w:pPr>
              <w:snapToGrid w:val="0"/>
              <w:rPr>
                <w:sz w:val="16"/>
                <w:szCs w:val="16"/>
              </w:rPr>
            </w:pPr>
            <w:r w:rsidRPr="008939F4">
              <w:rPr>
                <w:sz w:val="16"/>
                <w:szCs w:val="16"/>
              </w:rPr>
              <w:t>*</w:t>
            </w:r>
          </w:p>
        </w:tc>
        <w:tc>
          <w:tcPr>
            <w:tcW w:w="459" w:type="dxa"/>
          </w:tcPr>
          <w:p w14:paraId="475AB27C" w14:textId="77777777" w:rsidR="00153894" w:rsidRPr="008939F4" w:rsidRDefault="00153894" w:rsidP="00651D83">
            <w:pPr>
              <w:rPr>
                <w:sz w:val="16"/>
                <w:szCs w:val="16"/>
              </w:rPr>
            </w:pPr>
          </w:p>
        </w:tc>
        <w:tc>
          <w:tcPr>
            <w:tcW w:w="1134" w:type="dxa"/>
          </w:tcPr>
          <w:p w14:paraId="7D7E2240" w14:textId="77777777" w:rsidR="00153894" w:rsidRPr="008939F4" w:rsidRDefault="00153894" w:rsidP="00651D83">
            <w:pPr>
              <w:rPr>
                <w:sz w:val="16"/>
                <w:szCs w:val="16"/>
              </w:rPr>
            </w:pPr>
          </w:p>
        </w:tc>
        <w:tc>
          <w:tcPr>
            <w:tcW w:w="567" w:type="dxa"/>
          </w:tcPr>
          <w:p w14:paraId="6AF4DDF8" w14:textId="77777777" w:rsidR="00153894" w:rsidRPr="008939F4" w:rsidRDefault="00153894" w:rsidP="00651D83">
            <w:pPr>
              <w:snapToGrid w:val="0"/>
              <w:rPr>
                <w:sz w:val="16"/>
                <w:szCs w:val="16"/>
              </w:rPr>
            </w:pPr>
            <w:r w:rsidRPr="008939F4">
              <w:rPr>
                <w:sz w:val="16"/>
                <w:szCs w:val="16"/>
              </w:rPr>
              <w:t>=</w:t>
            </w:r>
          </w:p>
        </w:tc>
        <w:tc>
          <w:tcPr>
            <w:tcW w:w="567" w:type="dxa"/>
          </w:tcPr>
          <w:p w14:paraId="4EF46283" w14:textId="77777777" w:rsidR="00153894" w:rsidRPr="008939F4" w:rsidRDefault="00153894" w:rsidP="00651D83">
            <w:pPr>
              <w:snapToGrid w:val="0"/>
              <w:rPr>
                <w:sz w:val="16"/>
                <w:szCs w:val="16"/>
              </w:rPr>
            </w:pPr>
            <w:r w:rsidRPr="008939F4">
              <w:rPr>
                <w:sz w:val="16"/>
                <w:szCs w:val="16"/>
              </w:rPr>
              <w:t>400+410+420+430+470+</w:t>
            </w:r>
            <w:r w:rsidRPr="008939F4">
              <w:rPr>
                <w:sz w:val="16"/>
                <w:szCs w:val="16"/>
                <w:lang w:val="en-US"/>
              </w:rPr>
              <w:t>4</w:t>
            </w:r>
            <w:r w:rsidRPr="008939F4">
              <w:rPr>
                <w:sz w:val="16"/>
                <w:szCs w:val="16"/>
              </w:rPr>
              <w:t>80+510+520</w:t>
            </w:r>
          </w:p>
        </w:tc>
        <w:tc>
          <w:tcPr>
            <w:tcW w:w="567" w:type="dxa"/>
          </w:tcPr>
          <w:p w14:paraId="10741954" w14:textId="77777777" w:rsidR="00153894" w:rsidRPr="008939F4" w:rsidRDefault="00153894" w:rsidP="00651D83">
            <w:pPr>
              <w:snapToGrid w:val="0"/>
              <w:rPr>
                <w:sz w:val="16"/>
                <w:szCs w:val="16"/>
              </w:rPr>
            </w:pPr>
            <w:r w:rsidRPr="008939F4">
              <w:rPr>
                <w:sz w:val="16"/>
                <w:szCs w:val="16"/>
              </w:rPr>
              <w:t>*</w:t>
            </w:r>
          </w:p>
        </w:tc>
        <w:tc>
          <w:tcPr>
            <w:tcW w:w="567" w:type="dxa"/>
          </w:tcPr>
          <w:p w14:paraId="50FC67E8" w14:textId="77777777" w:rsidR="00153894" w:rsidRPr="008939F4" w:rsidRDefault="00153894" w:rsidP="00651D83">
            <w:pPr>
              <w:rPr>
                <w:sz w:val="16"/>
                <w:szCs w:val="16"/>
              </w:rPr>
            </w:pPr>
          </w:p>
        </w:tc>
        <w:tc>
          <w:tcPr>
            <w:tcW w:w="1218" w:type="dxa"/>
          </w:tcPr>
          <w:p w14:paraId="7E2B188D" w14:textId="77777777" w:rsidR="00153894" w:rsidRPr="008939F4" w:rsidRDefault="00153894" w:rsidP="00651D83">
            <w:pPr>
              <w:rPr>
                <w:sz w:val="16"/>
                <w:szCs w:val="16"/>
              </w:rPr>
            </w:pPr>
          </w:p>
        </w:tc>
        <w:tc>
          <w:tcPr>
            <w:tcW w:w="2184" w:type="dxa"/>
          </w:tcPr>
          <w:p w14:paraId="5659E14B" w14:textId="69B7700F" w:rsidR="00153894" w:rsidRPr="008939F4" w:rsidRDefault="00153894" w:rsidP="00651D83">
            <w:pPr>
              <w:rPr>
                <w:sz w:val="16"/>
                <w:szCs w:val="16"/>
              </w:rPr>
            </w:pPr>
            <w:r w:rsidRPr="008939F4">
              <w:rPr>
                <w:sz w:val="16"/>
                <w:szCs w:val="16"/>
              </w:rPr>
              <w:t>Стр. 550 &lt;&gt; Стр.400+ Стр.410+ Стр.420+ Стр.430+ Стр.470+ Стр.</w:t>
            </w:r>
            <w:r w:rsidR="00136C68" w:rsidRPr="008939F4">
              <w:rPr>
                <w:sz w:val="16"/>
                <w:szCs w:val="16"/>
              </w:rPr>
              <w:t>4</w:t>
            </w:r>
            <w:r w:rsidRPr="008939F4">
              <w:rPr>
                <w:sz w:val="16"/>
                <w:szCs w:val="16"/>
              </w:rPr>
              <w:t xml:space="preserve">80+ Стр.510+ Стр.520 </w:t>
            </w:r>
            <w:r w:rsidR="00ED0B50">
              <w:rPr>
                <w:sz w:val="16"/>
                <w:szCs w:val="16"/>
              </w:rPr>
              <w:t>–</w:t>
            </w:r>
            <w:r w:rsidRPr="008939F4">
              <w:rPr>
                <w:sz w:val="16"/>
                <w:szCs w:val="16"/>
              </w:rPr>
              <w:t xml:space="preserve"> недопустимо</w:t>
            </w:r>
          </w:p>
        </w:tc>
        <w:tc>
          <w:tcPr>
            <w:tcW w:w="709" w:type="dxa"/>
          </w:tcPr>
          <w:p w14:paraId="5124CEB1"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0C1A2AFB" w14:textId="77777777" w:rsidR="00153894" w:rsidRPr="00651D83" w:rsidRDefault="00153894" w:rsidP="00651D83">
            <w:pPr>
              <w:rPr>
                <w:sz w:val="16"/>
                <w:szCs w:val="16"/>
              </w:rPr>
            </w:pPr>
            <w:r w:rsidRPr="008939F4">
              <w:rPr>
                <w:sz w:val="16"/>
                <w:szCs w:val="16"/>
              </w:rPr>
              <w:t>Г</w:t>
            </w:r>
          </w:p>
        </w:tc>
        <w:tc>
          <w:tcPr>
            <w:tcW w:w="504" w:type="dxa"/>
          </w:tcPr>
          <w:p w14:paraId="62EF8805" w14:textId="77777777" w:rsidR="00153894" w:rsidRPr="008939F4" w:rsidRDefault="00153894" w:rsidP="00651D83">
            <w:pPr>
              <w:rPr>
                <w:sz w:val="16"/>
                <w:szCs w:val="16"/>
              </w:rPr>
            </w:pPr>
            <w:r w:rsidRPr="008939F4">
              <w:rPr>
                <w:sz w:val="16"/>
                <w:szCs w:val="16"/>
              </w:rPr>
              <w:t>Б</w:t>
            </w:r>
          </w:p>
        </w:tc>
      </w:tr>
      <w:tr w:rsidR="00153894" w:rsidRPr="00651D83" w14:paraId="23647667" w14:textId="77777777" w:rsidTr="00891A47">
        <w:trPr>
          <w:trHeight w:val="74"/>
        </w:trPr>
        <w:tc>
          <w:tcPr>
            <w:tcW w:w="567" w:type="dxa"/>
          </w:tcPr>
          <w:p w14:paraId="713DBC17" w14:textId="77777777" w:rsidR="00153894" w:rsidRPr="008939F4" w:rsidRDefault="00940348" w:rsidP="00651D83">
            <w:pPr>
              <w:rPr>
                <w:sz w:val="16"/>
                <w:szCs w:val="16"/>
              </w:rPr>
            </w:pPr>
            <w:r w:rsidRPr="008939F4">
              <w:rPr>
                <w:sz w:val="16"/>
                <w:szCs w:val="16"/>
              </w:rPr>
              <w:t>11</w:t>
            </w:r>
          </w:p>
        </w:tc>
        <w:tc>
          <w:tcPr>
            <w:tcW w:w="567" w:type="dxa"/>
          </w:tcPr>
          <w:p w14:paraId="6865A41B" w14:textId="77777777" w:rsidR="00153894" w:rsidRPr="008939F4" w:rsidRDefault="00153894" w:rsidP="00651D83">
            <w:pPr>
              <w:rPr>
                <w:sz w:val="16"/>
                <w:szCs w:val="16"/>
              </w:rPr>
            </w:pPr>
            <w:r w:rsidRPr="008939F4">
              <w:rPr>
                <w:sz w:val="16"/>
                <w:szCs w:val="16"/>
              </w:rPr>
              <w:t>700</w:t>
            </w:r>
          </w:p>
        </w:tc>
        <w:tc>
          <w:tcPr>
            <w:tcW w:w="675" w:type="dxa"/>
          </w:tcPr>
          <w:p w14:paraId="1E55936D" w14:textId="77777777" w:rsidR="00153894" w:rsidRPr="008939F4" w:rsidRDefault="00153894" w:rsidP="00651D83">
            <w:pPr>
              <w:snapToGrid w:val="0"/>
              <w:rPr>
                <w:sz w:val="16"/>
                <w:szCs w:val="16"/>
              </w:rPr>
            </w:pPr>
            <w:r w:rsidRPr="008939F4">
              <w:rPr>
                <w:sz w:val="16"/>
                <w:szCs w:val="16"/>
              </w:rPr>
              <w:t>*</w:t>
            </w:r>
          </w:p>
        </w:tc>
        <w:tc>
          <w:tcPr>
            <w:tcW w:w="459" w:type="dxa"/>
          </w:tcPr>
          <w:p w14:paraId="54057A7D" w14:textId="77777777" w:rsidR="00153894" w:rsidRPr="008939F4" w:rsidRDefault="00153894" w:rsidP="00651D83">
            <w:pPr>
              <w:rPr>
                <w:sz w:val="16"/>
                <w:szCs w:val="16"/>
              </w:rPr>
            </w:pPr>
          </w:p>
        </w:tc>
        <w:tc>
          <w:tcPr>
            <w:tcW w:w="1134" w:type="dxa"/>
          </w:tcPr>
          <w:p w14:paraId="7138E898" w14:textId="77777777" w:rsidR="00153894" w:rsidRPr="008939F4" w:rsidRDefault="00153894" w:rsidP="00651D83">
            <w:pPr>
              <w:rPr>
                <w:sz w:val="16"/>
                <w:szCs w:val="16"/>
              </w:rPr>
            </w:pPr>
          </w:p>
        </w:tc>
        <w:tc>
          <w:tcPr>
            <w:tcW w:w="567" w:type="dxa"/>
          </w:tcPr>
          <w:p w14:paraId="2F401198" w14:textId="77777777" w:rsidR="00153894" w:rsidRPr="008939F4" w:rsidRDefault="00153894" w:rsidP="00651D83">
            <w:pPr>
              <w:snapToGrid w:val="0"/>
              <w:rPr>
                <w:sz w:val="16"/>
                <w:szCs w:val="16"/>
              </w:rPr>
            </w:pPr>
            <w:r w:rsidRPr="008939F4">
              <w:rPr>
                <w:sz w:val="16"/>
                <w:szCs w:val="16"/>
              </w:rPr>
              <w:t>=</w:t>
            </w:r>
          </w:p>
        </w:tc>
        <w:tc>
          <w:tcPr>
            <w:tcW w:w="567" w:type="dxa"/>
          </w:tcPr>
          <w:p w14:paraId="47EFD028" w14:textId="77777777" w:rsidR="00153894" w:rsidRPr="008939F4" w:rsidRDefault="00153894" w:rsidP="00651D83">
            <w:pPr>
              <w:snapToGrid w:val="0"/>
              <w:rPr>
                <w:sz w:val="16"/>
                <w:szCs w:val="16"/>
              </w:rPr>
            </w:pPr>
            <w:r w:rsidRPr="008939F4">
              <w:rPr>
                <w:sz w:val="16"/>
                <w:szCs w:val="16"/>
              </w:rPr>
              <w:t>550+570</w:t>
            </w:r>
          </w:p>
        </w:tc>
        <w:tc>
          <w:tcPr>
            <w:tcW w:w="567" w:type="dxa"/>
          </w:tcPr>
          <w:p w14:paraId="56116380" w14:textId="77777777" w:rsidR="00153894" w:rsidRPr="008939F4" w:rsidRDefault="00153894" w:rsidP="00651D83">
            <w:pPr>
              <w:snapToGrid w:val="0"/>
              <w:rPr>
                <w:sz w:val="16"/>
                <w:szCs w:val="16"/>
              </w:rPr>
            </w:pPr>
            <w:r w:rsidRPr="008939F4">
              <w:rPr>
                <w:sz w:val="16"/>
                <w:szCs w:val="16"/>
              </w:rPr>
              <w:t>*</w:t>
            </w:r>
          </w:p>
        </w:tc>
        <w:tc>
          <w:tcPr>
            <w:tcW w:w="567" w:type="dxa"/>
          </w:tcPr>
          <w:p w14:paraId="7422FE96" w14:textId="77777777" w:rsidR="00153894" w:rsidRPr="008939F4" w:rsidRDefault="00153894" w:rsidP="00651D83">
            <w:pPr>
              <w:rPr>
                <w:sz w:val="16"/>
                <w:szCs w:val="16"/>
              </w:rPr>
            </w:pPr>
          </w:p>
        </w:tc>
        <w:tc>
          <w:tcPr>
            <w:tcW w:w="1218" w:type="dxa"/>
          </w:tcPr>
          <w:p w14:paraId="7D8DBF91" w14:textId="77777777" w:rsidR="00153894" w:rsidRPr="008939F4" w:rsidRDefault="00153894" w:rsidP="00651D83">
            <w:pPr>
              <w:rPr>
                <w:sz w:val="16"/>
                <w:szCs w:val="16"/>
              </w:rPr>
            </w:pPr>
          </w:p>
        </w:tc>
        <w:tc>
          <w:tcPr>
            <w:tcW w:w="2184" w:type="dxa"/>
          </w:tcPr>
          <w:p w14:paraId="41FB2047" w14:textId="1AF20A23" w:rsidR="00153894" w:rsidRPr="008939F4" w:rsidRDefault="00153894" w:rsidP="00651D83">
            <w:pPr>
              <w:rPr>
                <w:sz w:val="16"/>
                <w:szCs w:val="16"/>
              </w:rPr>
            </w:pPr>
            <w:r w:rsidRPr="008939F4">
              <w:rPr>
                <w:sz w:val="16"/>
                <w:szCs w:val="16"/>
              </w:rPr>
              <w:t>Стр. 700 &lt;&gt; Стр.550</w:t>
            </w:r>
            <w:r w:rsidR="00ED0B50">
              <w:rPr>
                <w:sz w:val="16"/>
                <w:szCs w:val="16"/>
              </w:rPr>
              <w:t xml:space="preserve"> </w:t>
            </w:r>
            <w:r w:rsidRPr="008939F4">
              <w:rPr>
                <w:sz w:val="16"/>
                <w:szCs w:val="16"/>
              </w:rPr>
              <w:t>+</w:t>
            </w:r>
            <w:r w:rsidR="00ED0B50">
              <w:rPr>
                <w:sz w:val="16"/>
                <w:szCs w:val="16"/>
              </w:rPr>
              <w:t xml:space="preserve"> </w:t>
            </w:r>
            <w:r w:rsidRPr="008939F4">
              <w:rPr>
                <w:sz w:val="16"/>
                <w:szCs w:val="16"/>
              </w:rPr>
              <w:t xml:space="preserve">Стр. 570 </w:t>
            </w:r>
            <w:r w:rsidR="00ED0B50">
              <w:rPr>
                <w:sz w:val="16"/>
                <w:szCs w:val="16"/>
              </w:rPr>
              <w:t>–</w:t>
            </w:r>
            <w:r w:rsidRPr="008939F4">
              <w:rPr>
                <w:sz w:val="16"/>
                <w:szCs w:val="16"/>
              </w:rPr>
              <w:t xml:space="preserve"> нед</w:t>
            </w:r>
            <w:r w:rsidRPr="00651D83">
              <w:rPr>
                <w:sz w:val="16"/>
                <w:szCs w:val="16"/>
              </w:rPr>
              <w:t>о</w:t>
            </w:r>
            <w:r w:rsidRPr="008939F4">
              <w:rPr>
                <w:sz w:val="16"/>
                <w:szCs w:val="16"/>
              </w:rPr>
              <w:t>пустимо</w:t>
            </w:r>
          </w:p>
        </w:tc>
        <w:tc>
          <w:tcPr>
            <w:tcW w:w="709" w:type="dxa"/>
          </w:tcPr>
          <w:p w14:paraId="5A120E58"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01BD3BE9" w14:textId="77777777" w:rsidR="00153894" w:rsidRPr="00651D83" w:rsidRDefault="00153894" w:rsidP="00651D83">
            <w:pPr>
              <w:rPr>
                <w:sz w:val="16"/>
                <w:szCs w:val="16"/>
              </w:rPr>
            </w:pPr>
            <w:r w:rsidRPr="008939F4">
              <w:rPr>
                <w:sz w:val="16"/>
                <w:szCs w:val="16"/>
              </w:rPr>
              <w:t>Г</w:t>
            </w:r>
          </w:p>
        </w:tc>
        <w:tc>
          <w:tcPr>
            <w:tcW w:w="504" w:type="dxa"/>
          </w:tcPr>
          <w:p w14:paraId="53B0095F" w14:textId="77777777" w:rsidR="00153894" w:rsidRPr="008939F4" w:rsidRDefault="00153894" w:rsidP="00651D83">
            <w:pPr>
              <w:rPr>
                <w:sz w:val="16"/>
                <w:szCs w:val="16"/>
              </w:rPr>
            </w:pPr>
            <w:r w:rsidRPr="008939F4">
              <w:rPr>
                <w:sz w:val="16"/>
                <w:szCs w:val="16"/>
              </w:rPr>
              <w:t>Б</w:t>
            </w:r>
          </w:p>
        </w:tc>
      </w:tr>
      <w:tr w:rsidR="00940348" w:rsidRPr="00651D83" w14:paraId="23C4C30E" w14:textId="77777777" w:rsidTr="00891A47">
        <w:trPr>
          <w:trHeight w:val="74"/>
        </w:trPr>
        <w:tc>
          <w:tcPr>
            <w:tcW w:w="567" w:type="dxa"/>
          </w:tcPr>
          <w:p w14:paraId="601F25AF" w14:textId="77777777" w:rsidR="00940348" w:rsidRPr="008939F4" w:rsidRDefault="00940348" w:rsidP="00651D83">
            <w:pPr>
              <w:rPr>
                <w:sz w:val="16"/>
                <w:szCs w:val="16"/>
              </w:rPr>
            </w:pPr>
            <w:r w:rsidRPr="008939F4">
              <w:rPr>
                <w:sz w:val="16"/>
                <w:szCs w:val="16"/>
              </w:rPr>
              <w:t>12</w:t>
            </w:r>
          </w:p>
        </w:tc>
        <w:tc>
          <w:tcPr>
            <w:tcW w:w="567" w:type="dxa"/>
          </w:tcPr>
          <w:p w14:paraId="25F5835E" w14:textId="77777777" w:rsidR="00940348" w:rsidRPr="008939F4" w:rsidRDefault="00940348" w:rsidP="00651D83">
            <w:pPr>
              <w:rPr>
                <w:sz w:val="16"/>
                <w:szCs w:val="16"/>
              </w:rPr>
            </w:pPr>
            <w:r w:rsidRPr="008939F4">
              <w:rPr>
                <w:sz w:val="16"/>
                <w:szCs w:val="16"/>
              </w:rPr>
              <w:t>350</w:t>
            </w:r>
          </w:p>
        </w:tc>
        <w:tc>
          <w:tcPr>
            <w:tcW w:w="675" w:type="dxa"/>
          </w:tcPr>
          <w:p w14:paraId="56BD69FD" w14:textId="77777777" w:rsidR="00940348" w:rsidRPr="008939F4" w:rsidRDefault="00940348" w:rsidP="00651D83">
            <w:pPr>
              <w:snapToGrid w:val="0"/>
              <w:rPr>
                <w:sz w:val="16"/>
                <w:szCs w:val="16"/>
              </w:rPr>
            </w:pPr>
            <w:r w:rsidRPr="008939F4">
              <w:rPr>
                <w:sz w:val="16"/>
                <w:szCs w:val="16"/>
              </w:rPr>
              <w:t>*</w:t>
            </w:r>
          </w:p>
        </w:tc>
        <w:tc>
          <w:tcPr>
            <w:tcW w:w="459" w:type="dxa"/>
          </w:tcPr>
          <w:p w14:paraId="3B97FBA2" w14:textId="77777777" w:rsidR="00940348" w:rsidRPr="008939F4" w:rsidRDefault="00940348" w:rsidP="00651D83">
            <w:pPr>
              <w:rPr>
                <w:sz w:val="16"/>
                <w:szCs w:val="16"/>
              </w:rPr>
            </w:pPr>
          </w:p>
        </w:tc>
        <w:tc>
          <w:tcPr>
            <w:tcW w:w="1134" w:type="dxa"/>
          </w:tcPr>
          <w:p w14:paraId="509D3ED5" w14:textId="77777777" w:rsidR="00940348" w:rsidRPr="008939F4" w:rsidRDefault="00940348" w:rsidP="00651D83">
            <w:pPr>
              <w:rPr>
                <w:sz w:val="16"/>
                <w:szCs w:val="16"/>
              </w:rPr>
            </w:pPr>
          </w:p>
        </w:tc>
        <w:tc>
          <w:tcPr>
            <w:tcW w:w="567" w:type="dxa"/>
          </w:tcPr>
          <w:p w14:paraId="3B804812" w14:textId="77777777" w:rsidR="00940348" w:rsidRPr="008939F4" w:rsidRDefault="00940348" w:rsidP="00651D83">
            <w:pPr>
              <w:snapToGrid w:val="0"/>
              <w:rPr>
                <w:sz w:val="16"/>
                <w:szCs w:val="16"/>
              </w:rPr>
            </w:pPr>
            <w:r w:rsidRPr="008939F4">
              <w:rPr>
                <w:sz w:val="16"/>
                <w:szCs w:val="16"/>
              </w:rPr>
              <w:t>=</w:t>
            </w:r>
          </w:p>
        </w:tc>
        <w:tc>
          <w:tcPr>
            <w:tcW w:w="567" w:type="dxa"/>
          </w:tcPr>
          <w:p w14:paraId="4359BA73" w14:textId="77777777" w:rsidR="00940348" w:rsidRPr="008939F4" w:rsidRDefault="00940348" w:rsidP="00651D83">
            <w:pPr>
              <w:snapToGrid w:val="0"/>
              <w:rPr>
                <w:sz w:val="16"/>
                <w:szCs w:val="16"/>
              </w:rPr>
            </w:pPr>
            <w:r w:rsidRPr="008939F4">
              <w:rPr>
                <w:sz w:val="16"/>
                <w:szCs w:val="16"/>
              </w:rPr>
              <w:t>700</w:t>
            </w:r>
          </w:p>
        </w:tc>
        <w:tc>
          <w:tcPr>
            <w:tcW w:w="567" w:type="dxa"/>
          </w:tcPr>
          <w:p w14:paraId="6452946F" w14:textId="77777777" w:rsidR="00940348" w:rsidRPr="008939F4" w:rsidRDefault="00940348" w:rsidP="00651D83">
            <w:pPr>
              <w:snapToGrid w:val="0"/>
              <w:rPr>
                <w:sz w:val="16"/>
                <w:szCs w:val="16"/>
              </w:rPr>
            </w:pPr>
            <w:r w:rsidRPr="008939F4">
              <w:rPr>
                <w:sz w:val="16"/>
                <w:szCs w:val="16"/>
              </w:rPr>
              <w:t>*</w:t>
            </w:r>
          </w:p>
        </w:tc>
        <w:tc>
          <w:tcPr>
            <w:tcW w:w="567" w:type="dxa"/>
          </w:tcPr>
          <w:p w14:paraId="4F154B2D" w14:textId="77777777" w:rsidR="00940348" w:rsidRPr="008939F4" w:rsidRDefault="00940348" w:rsidP="00651D83">
            <w:pPr>
              <w:rPr>
                <w:sz w:val="16"/>
                <w:szCs w:val="16"/>
              </w:rPr>
            </w:pPr>
          </w:p>
        </w:tc>
        <w:tc>
          <w:tcPr>
            <w:tcW w:w="1218" w:type="dxa"/>
          </w:tcPr>
          <w:p w14:paraId="7EF1E9EA" w14:textId="77777777" w:rsidR="00940348" w:rsidRPr="008939F4" w:rsidRDefault="00940348" w:rsidP="00651D83">
            <w:pPr>
              <w:rPr>
                <w:sz w:val="16"/>
                <w:szCs w:val="16"/>
              </w:rPr>
            </w:pPr>
          </w:p>
        </w:tc>
        <w:tc>
          <w:tcPr>
            <w:tcW w:w="2184" w:type="dxa"/>
          </w:tcPr>
          <w:p w14:paraId="21A7BDC8" w14:textId="66D772AB" w:rsidR="00940348" w:rsidRPr="008939F4" w:rsidRDefault="00940348" w:rsidP="00651D83">
            <w:pPr>
              <w:rPr>
                <w:sz w:val="16"/>
                <w:szCs w:val="16"/>
              </w:rPr>
            </w:pPr>
            <w:r w:rsidRPr="008939F4">
              <w:rPr>
                <w:sz w:val="16"/>
                <w:szCs w:val="16"/>
              </w:rPr>
              <w:t xml:space="preserve">Стр. 350 &lt;&gt; Стр. 700 </w:t>
            </w:r>
            <w:r w:rsidR="00ED0B50">
              <w:rPr>
                <w:sz w:val="16"/>
                <w:szCs w:val="16"/>
              </w:rPr>
              <w:t xml:space="preserve">– </w:t>
            </w:r>
            <w:r w:rsidRPr="008939F4">
              <w:rPr>
                <w:sz w:val="16"/>
                <w:szCs w:val="16"/>
              </w:rPr>
              <w:t>недопустимо</w:t>
            </w:r>
          </w:p>
        </w:tc>
        <w:tc>
          <w:tcPr>
            <w:tcW w:w="709" w:type="dxa"/>
          </w:tcPr>
          <w:p w14:paraId="3B285A3A"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161A423B" w14:textId="77777777" w:rsidR="00940348" w:rsidRPr="00651D83" w:rsidRDefault="00940348" w:rsidP="00651D83">
            <w:pPr>
              <w:rPr>
                <w:sz w:val="16"/>
                <w:szCs w:val="16"/>
              </w:rPr>
            </w:pPr>
            <w:r w:rsidRPr="008939F4">
              <w:rPr>
                <w:sz w:val="16"/>
                <w:szCs w:val="16"/>
              </w:rPr>
              <w:t>Г</w:t>
            </w:r>
          </w:p>
        </w:tc>
        <w:tc>
          <w:tcPr>
            <w:tcW w:w="504" w:type="dxa"/>
          </w:tcPr>
          <w:p w14:paraId="086B9F23" w14:textId="77777777" w:rsidR="00940348" w:rsidRPr="008939F4" w:rsidRDefault="00940348" w:rsidP="00651D83">
            <w:pPr>
              <w:rPr>
                <w:sz w:val="16"/>
                <w:szCs w:val="16"/>
              </w:rPr>
            </w:pPr>
            <w:r w:rsidRPr="008939F4">
              <w:rPr>
                <w:sz w:val="16"/>
                <w:szCs w:val="16"/>
              </w:rPr>
              <w:t>Б</w:t>
            </w:r>
          </w:p>
        </w:tc>
      </w:tr>
      <w:tr w:rsidR="00940348" w:rsidRPr="00651D83" w14:paraId="6F0588E5" w14:textId="77777777" w:rsidTr="00891A47">
        <w:trPr>
          <w:trHeight w:val="74"/>
        </w:trPr>
        <w:tc>
          <w:tcPr>
            <w:tcW w:w="567" w:type="dxa"/>
          </w:tcPr>
          <w:p w14:paraId="4E7BB28C" w14:textId="77777777" w:rsidR="00940348" w:rsidRPr="008939F4" w:rsidRDefault="00940348" w:rsidP="00651D83">
            <w:pPr>
              <w:rPr>
                <w:sz w:val="16"/>
                <w:szCs w:val="16"/>
              </w:rPr>
            </w:pPr>
            <w:r w:rsidRPr="008939F4">
              <w:rPr>
                <w:sz w:val="16"/>
                <w:szCs w:val="16"/>
              </w:rPr>
              <w:t>13</w:t>
            </w:r>
          </w:p>
        </w:tc>
        <w:tc>
          <w:tcPr>
            <w:tcW w:w="567" w:type="dxa"/>
          </w:tcPr>
          <w:p w14:paraId="7A7D831E" w14:textId="77777777" w:rsidR="00940348" w:rsidRPr="008939F4" w:rsidRDefault="00940348" w:rsidP="00651D83">
            <w:pPr>
              <w:rPr>
                <w:sz w:val="16"/>
                <w:szCs w:val="16"/>
              </w:rPr>
            </w:pPr>
            <w:r w:rsidRPr="008939F4">
              <w:rPr>
                <w:sz w:val="16"/>
                <w:szCs w:val="16"/>
              </w:rPr>
              <w:t>010</w:t>
            </w:r>
          </w:p>
        </w:tc>
        <w:tc>
          <w:tcPr>
            <w:tcW w:w="675" w:type="dxa"/>
          </w:tcPr>
          <w:p w14:paraId="3C1C0312" w14:textId="77777777" w:rsidR="00940348" w:rsidRPr="008939F4" w:rsidRDefault="00940348" w:rsidP="00651D83">
            <w:pPr>
              <w:snapToGrid w:val="0"/>
              <w:rPr>
                <w:sz w:val="16"/>
                <w:szCs w:val="16"/>
              </w:rPr>
            </w:pPr>
            <w:r w:rsidRPr="008939F4">
              <w:rPr>
                <w:sz w:val="16"/>
                <w:szCs w:val="16"/>
              </w:rPr>
              <w:t>3,7</w:t>
            </w:r>
          </w:p>
        </w:tc>
        <w:tc>
          <w:tcPr>
            <w:tcW w:w="459" w:type="dxa"/>
          </w:tcPr>
          <w:p w14:paraId="19AE960B" w14:textId="77777777" w:rsidR="00940348" w:rsidRPr="008939F4" w:rsidRDefault="00940348" w:rsidP="00651D83">
            <w:pPr>
              <w:rPr>
                <w:sz w:val="16"/>
                <w:szCs w:val="16"/>
              </w:rPr>
            </w:pPr>
          </w:p>
        </w:tc>
        <w:tc>
          <w:tcPr>
            <w:tcW w:w="1134" w:type="dxa"/>
          </w:tcPr>
          <w:p w14:paraId="59BEE8EE" w14:textId="77777777" w:rsidR="00940348" w:rsidRPr="008939F4" w:rsidRDefault="00940348" w:rsidP="00651D83">
            <w:pPr>
              <w:rPr>
                <w:sz w:val="16"/>
                <w:szCs w:val="16"/>
              </w:rPr>
            </w:pPr>
          </w:p>
        </w:tc>
        <w:tc>
          <w:tcPr>
            <w:tcW w:w="567" w:type="dxa"/>
          </w:tcPr>
          <w:p w14:paraId="0BFAD080" w14:textId="1BA57F76" w:rsidR="00940348" w:rsidRPr="008939F4" w:rsidRDefault="00940348" w:rsidP="00651D83">
            <w:pPr>
              <w:snapToGrid w:val="0"/>
              <w:rPr>
                <w:sz w:val="16"/>
                <w:szCs w:val="16"/>
              </w:rPr>
            </w:pPr>
            <w:r w:rsidRPr="008939F4">
              <w:rPr>
                <w:sz w:val="16"/>
                <w:szCs w:val="16"/>
              </w:rPr>
              <w:t>=</w:t>
            </w:r>
            <w:r w:rsidR="009559C8">
              <w:rPr>
                <w:sz w:val="16"/>
                <w:szCs w:val="16"/>
              </w:rPr>
              <w:t>0</w:t>
            </w:r>
          </w:p>
        </w:tc>
        <w:tc>
          <w:tcPr>
            <w:tcW w:w="567" w:type="dxa"/>
          </w:tcPr>
          <w:p w14:paraId="301D7067" w14:textId="77777777" w:rsidR="00940348" w:rsidRPr="008939F4" w:rsidRDefault="00940348" w:rsidP="00651D83">
            <w:pPr>
              <w:snapToGrid w:val="0"/>
              <w:rPr>
                <w:sz w:val="16"/>
                <w:szCs w:val="16"/>
              </w:rPr>
            </w:pPr>
          </w:p>
        </w:tc>
        <w:tc>
          <w:tcPr>
            <w:tcW w:w="567" w:type="dxa"/>
          </w:tcPr>
          <w:p w14:paraId="746DF835" w14:textId="77777777" w:rsidR="00940348" w:rsidRPr="008939F4" w:rsidRDefault="00940348" w:rsidP="00651D83">
            <w:pPr>
              <w:snapToGrid w:val="0"/>
              <w:rPr>
                <w:sz w:val="16"/>
                <w:szCs w:val="16"/>
              </w:rPr>
            </w:pPr>
          </w:p>
        </w:tc>
        <w:tc>
          <w:tcPr>
            <w:tcW w:w="567" w:type="dxa"/>
          </w:tcPr>
          <w:p w14:paraId="39D7EC76" w14:textId="77777777" w:rsidR="00940348" w:rsidRPr="008939F4" w:rsidRDefault="00940348" w:rsidP="00651D83">
            <w:pPr>
              <w:rPr>
                <w:sz w:val="16"/>
                <w:szCs w:val="16"/>
              </w:rPr>
            </w:pPr>
          </w:p>
        </w:tc>
        <w:tc>
          <w:tcPr>
            <w:tcW w:w="1218" w:type="dxa"/>
          </w:tcPr>
          <w:p w14:paraId="2B97313A" w14:textId="01A3D657" w:rsidR="00940348" w:rsidRPr="008939F4" w:rsidRDefault="00940348" w:rsidP="00651D83">
            <w:pPr>
              <w:snapToGrid w:val="0"/>
              <w:rPr>
                <w:sz w:val="16"/>
                <w:szCs w:val="16"/>
              </w:rPr>
            </w:pPr>
          </w:p>
        </w:tc>
        <w:tc>
          <w:tcPr>
            <w:tcW w:w="2184" w:type="dxa"/>
          </w:tcPr>
          <w:p w14:paraId="6248470C" w14:textId="77777777" w:rsidR="00940348" w:rsidRPr="008939F4" w:rsidRDefault="00940348" w:rsidP="00651D83">
            <w:pPr>
              <w:rPr>
                <w:sz w:val="16"/>
                <w:szCs w:val="16"/>
              </w:rPr>
            </w:pPr>
            <w:r w:rsidRPr="008939F4">
              <w:rPr>
                <w:sz w:val="16"/>
                <w:szCs w:val="16"/>
              </w:rPr>
              <w:t>Показатели по графам «Деятельность с целевыми средствами» в стр. 010 недопустимо</w:t>
            </w:r>
          </w:p>
        </w:tc>
        <w:tc>
          <w:tcPr>
            <w:tcW w:w="709" w:type="dxa"/>
          </w:tcPr>
          <w:p w14:paraId="09DA946B"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217C866B" w14:textId="77777777" w:rsidR="00940348" w:rsidRPr="00651D83" w:rsidRDefault="00940348" w:rsidP="00651D83">
            <w:pPr>
              <w:rPr>
                <w:sz w:val="16"/>
                <w:szCs w:val="16"/>
              </w:rPr>
            </w:pPr>
            <w:r w:rsidRPr="008939F4">
              <w:rPr>
                <w:sz w:val="16"/>
                <w:szCs w:val="16"/>
              </w:rPr>
              <w:t>Г</w:t>
            </w:r>
          </w:p>
        </w:tc>
        <w:tc>
          <w:tcPr>
            <w:tcW w:w="504" w:type="dxa"/>
          </w:tcPr>
          <w:p w14:paraId="413D7D87" w14:textId="77777777" w:rsidR="00940348" w:rsidRPr="00651D83" w:rsidRDefault="00940348" w:rsidP="008939F4">
            <w:pPr>
              <w:rPr>
                <w:sz w:val="16"/>
                <w:szCs w:val="16"/>
              </w:rPr>
            </w:pPr>
            <w:r w:rsidRPr="008939F4">
              <w:rPr>
                <w:sz w:val="16"/>
                <w:szCs w:val="16"/>
              </w:rPr>
              <w:t>Б</w:t>
            </w:r>
          </w:p>
        </w:tc>
      </w:tr>
      <w:tr w:rsidR="00940348" w:rsidRPr="00651D83" w14:paraId="6F260D71" w14:textId="77777777" w:rsidTr="00891A47">
        <w:trPr>
          <w:trHeight w:val="74"/>
        </w:trPr>
        <w:tc>
          <w:tcPr>
            <w:tcW w:w="567" w:type="dxa"/>
          </w:tcPr>
          <w:p w14:paraId="4261A5C3" w14:textId="77777777" w:rsidR="00940348" w:rsidRPr="008939F4" w:rsidRDefault="00940348" w:rsidP="00651D83">
            <w:pPr>
              <w:rPr>
                <w:sz w:val="16"/>
                <w:szCs w:val="16"/>
              </w:rPr>
            </w:pPr>
            <w:r w:rsidRPr="008939F4">
              <w:rPr>
                <w:sz w:val="16"/>
                <w:szCs w:val="16"/>
              </w:rPr>
              <w:t>14</w:t>
            </w:r>
          </w:p>
        </w:tc>
        <w:tc>
          <w:tcPr>
            <w:tcW w:w="567" w:type="dxa"/>
          </w:tcPr>
          <w:p w14:paraId="37210B53" w14:textId="77777777" w:rsidR="00940348" w:rsidRPr="008939F4" w:rsidRDefault="00940348" w:rsidP="00651D83">
            <w:pPr>
              <w:rPr>
                <w:sz w:val="16"/>
                <w:szCs w:val="16"/>
              </w:rPr>
            </w:pPr>
            <w:r w:rsidRPr="008939F4">
              <w:rPr>
                <w:sz w:val="16"/>
                <w:szCs w:val="16"/>
              </w:rPr>
              <w:t>040</w:t>
            </w:r>
          </w:p>
        </w:tc>
        <w:tc>
          <w:tcPr>
            <w:tcW w:w="675" w:type="dxa"/>
          </w:tcPr>
          <w:p w14:paraId="09BC2EB2" w14:textId="77777777" w:rsidR="00940348" w:rsidRPr="00651D83" w:rsidRDefault="00940348" w:rsidP="00651D83">
            <w:pPr>
              <w:rPr>
                <w:sz w:val="16"/>
                <w:szCs w:val="16"/>
              </w:rPr>
            </w:pPr>
            <w:r w:rsidRPr="008939F4">
              <w:rPr>
                <w:sz w:val="16"/>
                <w:szCs w:val="16"/>
              </w:rPr>
              <w:t>3,7</w:t>
            </w:r>
          </w:p>
        </w:tc>
        <w:tc>
          <w:tcPr>
            <w:tcW w:w="459" w:type="dxa"/>
          </w:tcPr>
          <w:p w14:paraId="13581757" w14:textId="77777777" w:rsidR="00940348" w:rsidRPr="008939F4" w:rsidRDefault="00940348" w:rsidP="00651D83">
            <w:pPr>
              <w:rPr>
                <w:sz w:val="16"/>
                <w:szCs w:val="16"/>
              </w:rPr>
            </w:pPr>
          </w:p>
        </w:tc>
        <w:tc>
          <w:tcPr>
            <w:tcW w:w="1134" w:type="dxa"/>
          </w:tcPr>
          <w:p w14:paraId="358432AF" w14:textId="77777777" w:rsidR="00940348" w:rsidRPr="008939F4" w:rsidRDefault="00940348" w:rsidP="00651D83">
            <w:pPr>
              <w:rPr>
                <w:sz w:val="16"/>
                <w:szCs w:val="16"/>
              </w:rPr>
            </w:pPr>
          </w:p>
        </w:tc>
        <w:tc>
          <w:tcPr>
            <w:tcW w:w="567" w:type="dxa"/>
          </w:tcPr>
          <w:p w14:paraId="2B992164" w14:textId="29CC3F4F" w:rsidR="00940348" w:rsidRPr="008939F4" w:rsidRDefault="00940348" w:rsidP="00651D83">
            <w:pPr>
              <w:snapToGrid w:val="0"/>
              <w:rPr>
                <w:sz w:val="16"/>
                <w:szCs w:val="16"/>
              </w:rPr>
            </w:pPr>
            <w:r w:rsidRPr="008939F4">
              <w:rPr>
                <w:sz w:val="16"/>
                <w:szCs w:val="16"/>
              </w:rPr>
              <w:t>=</w:t>
            </w:r>
            <w:r w:rsidR="009559C8">
              <w:rPr>
                <w:sz w:val="16"/>
                <w:szCs w:val="16"/>
              </w:rPr>
              <w:t>0</w:t>
            </w:r>
          </w:p>
        </w:tc>
        <w:tc>
          <w:tcPr>
            <w:tcW w:w="567" w:type="dxa"/>
          </w:tcPr>
          <w:p w14:paraId="2CA2CD8D" w14:textId="77777777" w:rsidR="00940348" w:rsidRPr="008939F4" w:rsidRDefault="00940348" w:rsidP="00651D83">
            <w:pPr>
              <w:snapToGrid w:val="0"/>
              <w:rPr>
                <w:sz w:val="16"/>
                <w:szCs w:val="16"/>
              </w:rPr>
            </w:pPr>
          </w:p>
        </w:tc>
        <w:tc>
          <w:tcPr>
            <w:tcW w:w="567" w:type="dxa"/>
          </w:tcPr>
          <w:p w14:paraId="7CB453FD" w14:textId="77777777" w:rsidR="00940348" w:rsidRPr="008939F4" w:rsidRDefault="00940348" w:rsidP="00651D83">
            <w:pPr>
              <w:snapToGrid w:val="0"/>
              <w:rPr>
                <w:sz w:val="16"/>
                <w:szCs w:val="16"/>
              </w:rPr>
            </w:pPr>
          </w:p>
        </w:tc>
        <w:tc>
          <w:tcPr>
            <w:tcW w:w="567" w:type="dxa"/>
          </w:tcPr>
          <w:p w14:paraId="2D0712D6" w14:textId="77777777" w:rsidR="00940348" w:rsidRPr="008939F4" w:rsidRDefault="00940348" w:rsidP="00651D83">
            <w:pPr>
              <w:snapToGrid w:val="0"/>
              <w:rPr>
                <w:sz w:val="16"/>
                <w:szCs w:val="16"/>
              </w:rPr>
            </w:pPr>
          </w:p>
        </w:tc>
        <w:tc>
          <w:tcPr>
            <w:tcW w:w="1218" w:type="dxa"/>
          </w:tcPr>
          <w:p w14:paraId="036A7463" w14:textId="05626C66" w:rsidR="00940348" w:rsidRPr="008939F4" w:rsidRDefault="00940348" w:rsidP="00651D83">
            <w:pPr>
              <w:snapToGrid w:val="0"/>
              <w:rPr>
                <w:sz w:val="16"/>
                <w:szCs w:val="16"/>
              </w:rPr>
            </w:pPr>
          </w:p>
        </w:tc>
        <w:tc>
          <w:tcPr>
            <w:tcW w:w="2184" w:type="dxa"/>
          </w:tcPr>
          <w:p w14:paraId="25FFA8DF" w14:textId="77777777" w:rsidR="00940348" w:rsidRPr="008939F4" w:rsidRDefault="00940348" w:rsidP="00651D83">
            <w:pPr>
              <w:rPr>
                <w:sz w:val="16"/>
                <w:szCs w:val="16"/>
              </w:rPr>
            </w:pPr>
            <w:r w:rsidRPr="008939F4">
              <w:rPr>
                <w:sz w:val="16"/>
                <w:szCs w:val="16"/>
              </w:rPr>
              <w:t>Показатели по графам «Деятельность с целевыми средствами» в стр. 040 недопустимы</w:t>
            </w:r>
          </w:p>
        </w:tc>
        <w:tc>
          <w:tcPr>
            <w:tcW w:w="709" w:type="dxa"/>
          </w:tcPr>
          <w:p w14:paraId="5BFE419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427EC44" w14:textId="77777777" w:rsidR="00940348" w:rsidRPr="00651D83" w:rsidRDefault="00940348" w:rsidP="00651D83">
            <w:pPr>
              <w:rPr>
                <w:sz w:val="16"/>
                <w:szCs w:val="16"/>
              </w:rPr>
            </w:pPr>
            <w:r w:rsidRPr="008939F4">
              <w:rPr>
                <w:sz w:val="16"/>
                <w:szCs w:val="16"/>
              </w:rPr>
              <w:t>Г</w:t>
            </w:r>
          </w:p>
        </w:tc>
        <w:tc>
          <w:tcPr>
            <w:tcW w:w="504" w:type="dxa"/>
          </w:tcPr>
          <w:p w14:paraId="4A9FCA70" w14:textId="77777777" w:rsidR="00940348" w:rsidRPr="00651D83" w:rsidRDefault="00940348" w:rsidP="008939F4">
            <w:pPr>
              <w:rPr>
                <w:sz w:val="16"/>
                <w:szCs w:val="16"/>
              </w:rPr>
            </w:pPr>
            <w:r w:rsidRPr="008939F4">
              <w:rPr>
                <w:sz w:val="16"/>
                <w:szCs w:val="16"/>
              </w:rPr>
              <w:t>Б</w:t>
            </w:r>
          </w:p>
        </w:tc>
      </w:tr>
      <w:tr w:rsidR="00940348" w:rsidRPr="00651D83" w14:paraId="23068EA1" w14:textId="77777777" w:rsidTr="00891A47">
        <w:trPr>
          <w:trHeight w:val="74"/>
        </w:trPr>
        <w:tc>
          <w:tcPr>
            <w:tcW w:w="567" w:type="dxa"/>
          </w:tcPr>
          <w:p w14:paraId="21DE9154" w14:textId="77777777" w:rsidR="00940348" w:rsidRPr="008939F4" w:rsidRDefault="00940348" w:rsidP="00651D83">
            <w:pPr>
              <w:rPr>
                <w:sz w:val="16"/>
                <w:szCs w:val="16"/>
              </w:rPr>
            </w:pPr>
            <w:r w:rsidRPr="008939F4">
              <w:rPr>
                <w:sz w:val="16"/>
                <w:szCs w:val="16"/>
              </w:rPr>
              <w:t>15</w:t>
            </w:r>
          </w:p>
        </w:tc>
        <w:tc>
          <w:tcPr>
            <w:tcW w:w="567" w:type="dxa"/>
          </w:tcPr>
          <w:p w14:paraId="7279FEEE" w14:textId="77777777" w:rsidR="00940348" w:rsidRPr="008939F4" w:rsidRDefault="00940348" w:rsidP="00651D83">
            <w:pPr>
              <w:rPr>
                <w:sz w:val="16"/>
                <w:szCs w:val="16"/>
              </w:rPr>
            </w:pPr>
            <w:r w:rsidRPr="008939F4">
              <w:rPr>
                <w:sz w:val="16"/>
                <w:szCs w:val="16"/>
              </w:rPr>
              <w:t>070</w:t>
            </w:r>
          </w:p>
        </w:tc>
        <w:tc>
          <w:tcPr>
            <w:tcW w:w="675" w:type="dxa"/>
          </w:tcPr>
          <w:p w14:paraId="4D35F23C" w14:textId="77777777" w:rsidR="00940348" w:rsidRPr="00651D83" w:rsidRDefault="00940348" w:rsidP="00651D83">
            <w:pPr>
              <w:rPr>
                <w:sz w:val="16"/>
                <w:szCs w:val="16"/>
              </w:rPr>
            </w:pPr>
            <w:r w:rsidRPr="008939F4">
              <w:rPr>
                <w:sz w:val="16"/>
                <w:szCs w:val="16"/>
              </w:rPr>
              <w:t>3,7</w:t>
            </w:r>
          </w:p>
        </w:tc>
        <w:tc>
          <w:tcPr>
            <w:tcW w:w="459" w:type="dxa"/>
          </w:tcPr>
          <w:p w14:paraId="299AD8B7" w14:textId="77777777" w:rsidR="00940348" w:rsidRPr="008939F4" w:rsidRDefault="00940348" w:rsidP="00651D83">
            <w:pPr>
              <w:rPr>
                <w:sz w:val="16"/>
                <w:szCs w:val="16"/>
              </w:rPr>
            </w:pPr>
          </w:p>
        </w:tc>
        <w:tc>
          <w:tcPr>
            <w:tcW w:w="1134" w:type="dxa"/>
          </w:tcPr>
          <w:p w14:paraId="3478B40E" w14:textId="77777777" w:rsidR="00940348" w:rsidRPr="008939F4" w:rsidRDefault="00940348" w:rsidP="00651D83">
            <w:pPr>
              <w:rPr>
                <w:sz w:val="16"/>
                <w:szCs w:val="16"/>
              </w:rPr>
            </w:pPr>
          </w:p>
        </w:tc>
        <w:tc>
          <w:tcPr>
            <w:tcW w:w="567" w:type="dxa"/>
          </w:tcPr>
          <w:p w14:paraId="15A0532E" w14:textId="74061E7B" w:rsidR="00940348" w:rsidRPr="008939F4" w:rsidRDefault="00940348" w:rsidP="00651D83">
            <w:pPr>
              <w:snapToGrid w:val="0"/>
              <w:rPr>
                <w:sz w:val="16"/>
                <w:szCs w:val="16"/>
              </w:rPr>
            </w:pPr>
            <w:r w:rsidRPr="008939F4">
              <w:rPr>
                <w:sz w:val="16"/>
                <w:szCs w:val="16"/>
              </w:rPr>
              <w:t>=</w:t>
            </w:r>
            <w:r w:rsidR="009559C8">
              <w:rPr>
                <w:sz w:val="16"/>
                <w:szCs w:val="16"/>
              </w:rPr>
              <w:t>0</w:t>
            </w:r>
          </w:p>
        </w:tc>
        <w:tc>
          <w:tcPr>
            <w:tcW w:w="567" w:type="dxa"/>
          </w:tcPr>
          <w:p w14:paraId="42A3DA3C" w14:textId="77777777" w:rsidR="00940348" w:rsidRPr="008939F4" w:rsidRDefault="00940348" w:rsidP="00651D83">
            <w:pPr>
              <w:snapToGrid w:val="0"/>
              <w:rPr>
                <w:sz w:val="16"/>
                <w:szCs w:val="16"/>
              </w:rPr>
            </w:pPr>
          </w:p>
        </w:tc>
        <w:tc>
          <w:tcPr>
            <w:tcW w:w="567" w:type="dxa"/>
          </w:tcPr>
          <w:p w14:paraId="22F8176D" w14:textId="77777777" w:rsidR="00940348" w:rsidRPr="008939F4" w:rsidRDefault="00940348" w:rsidP="00651D83">
            <w:pPr>
              <w:snapToGrid w:val="0"/>
              <w:rPr>
                <w:sz w:val="16"/>
                <w:szCs w:val="16"/>
              </w:rPr>
            </w:pPr>
          </w:p>
        </w:tc>
        <w:tc>
          <w:tcPr>
            <w:tcW w:w="567" w:type="dxa"/>
          </w:tcPr>
          <w:p w14:paraId="22A76C18" w14:textId="77777777" w:rsidR="00940348" w:rsidRPr="008939F4" w:rsidRDefault="00940348" w:rsidP="00651D83">
            <w:pPr>
              <w:snapToGrid w:val="0"/>
              <w:rPr>
                <w:sz w:val="16"/>
                <w:szCs w:val="16"/>
              </w:rPr>
            </w:pPr>
          </w:p>
        </w:tc>
        <w:tc>
          <w:tcPr>
            <w:tcW w:w="1218" w:type="dxa"/>
          </w:tcPr>
          <w:p w14:paraId="0BEA90BD" w14:textId="2BE53FA7" w:rsidR="00940348" w:rsidRPr="008939F4" w:rsidRDefault="00940348" w:rsidP="00651D83">
            <w:pPr>
              <w:snapToGrid w:val="0"/>
              <w:rPr>
                <w:sz w:val="16"/>
                <w:szCs w:val="16"/>
              </w:rPr>
            </w:pPr>
          </w:p>
        </w:tc>
        <w:tc>
          <w:tcPr>
            <w:tcW w:w="2184" w:type="dxa"/>
          </w:tcPr>
          <w:p w14:paraId="40BF6918" w14:textId="77777777" w:rsidR="00940348" w:rsidRPr="008939F4" w:rsidRDefault="00940348" w:rsidP="00651D83">
            <w:pPr>
              <w:rPr>
                <w:sz w:val="16"/>
                <w:szCs w:val="16"/>
              </w:rPr>
            </w:pPr>
            <w:r w:rsidRPr="008939F4">
              <w:rPr>
                <w:sz w:val="16"/>
                <w:szCs w:val="16"/>
              </w:rPr>
              <w:t>Показатели по графам «Деятельность с целевыми средствами» в стр. 070 недопустимы</w:t>
            </w:r>
          </w:p>
        </w:tc>
        <w:tc>
          <w:tcPr>
            <w:tcW w:w="709" w:type="dxa"/>
          </w:tcPr>
          <w:p w14:paraId="0A2F8DA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5D5AABB1" w14:textId="77777777" w:rsidR="00940348" w:rsidRPr="00651D83" w:rsidRDefault="00940348" w:rsidP="00651D83">
            <w:pPr>
              <w:rPr>
                <w:sz w:val="16"/>
                <w:szCs w:val="16"/>
              </w:rPr>
            </w:pPr>
            <w:r w:rsidRPr="008939F4">
              <w:rPr>
                <w:sz w:val="16"/>
                <w:szCs w:val="16"/>
              </w:rPr>
              <w:t>Г</w:t>
            </w:r>
          </w:p>
        </w:tc>
        <w:tc>
          <w:tcPr>
            <w:tcW w:w="504" w:type="dxa"/>
          </w:tcPr>
          <w:p w14:paraId="7A798595" w14:textId="77777777" w:rsidR="00940348" w:rsidRPr="00651D83" w:rsidRDefault="00940348" w:rsidP="008939F4">
            <w:pPr>
              <w:rPr>
                <w:sz w:val="16"/>
                <w:szCs w:val="16"/>
              </w:rPr>
            </w:pPr>
            <w:r w:rsidRPr="008939F4">
              <w:rPr>
                <w:sz w:val="16"/>
                <w:szCs w:val="16"/>
              </w:rPr>
              <w:t>Б</w:t>
            </w:r>
          </w:p>
        </w:tc>
      </w:tr>
      <w:tr w:rsidR="00940348" w:rsidRPr="00651D83" w14:paraId="40A70224" w14:textId="77777777" w:rsidTr="00891A47">
        <w:trPr>
          <w:trHeight w:val="74"/>
        </w:trPr>
        <w:tc>
          <w:tcPr>
            <w:tcW w:w="567" w:type="dxa"/>
          </w:tcPr>
          <w:p w14:paraId="4D9A86BC" w14:textId="77777777" w:rsidR="00940348" w:rsidRPr="008939F4" w:rsidRDefault="00940348" w:rsidP="00651D83">
            <w:pPr>
              <w:rPr>
                <w:sz w:val="16"/>
                <w:szCs w:val="16"/>
              </w:rPr>
            </w:pPr>
            <w:r w:rsidRPr="008939F4">
              <w:rPr>
                <w:sz w:val="16"/>
                <w:szCs w:val="16"/>
              </w:rPr>
              <w:t>16</w:t>
            </w:r>
          </w:p>
        </w:tc>
        <w:tc>
          <w:tcPr>
            <w:tcW w:w="567" w:type="dxa"/>
          </w:tcPr>
          <w:p w14:paraId="3C2FC8BE" w14:textId="77777777" w:rsidR="00940348" w:rsidRPr="008939F4" w:rsidRDefault="00940348" w:rsidP="00651D83">
            <w:pPr>
              <w:rPr>
                <w:sz w:val="16"/>
                <w:szCs w:val="16"/>
              </w:rPr>
            </w:pPr>
            <w:r w:rsidRPr="008939F4">
              <w:rPr>
                <w:sz w:val="16"/>
                <w:szCs w:val="16"/>
              </w:rPr>
              <w:t>*</w:t>
            </w:r>
          </w:p>
        </w:tc>
        <w:tc>
          <w:tcPr>
            <w:tcW w:w="675" w:type="dxa"/>
          </w:tcPr>
          <w:p w14:paraId="1034F0D3" w14:textId="79508511" w:rsidR="00940348" w:rsidRPr="008939F4" w:rsidRDefault="000257EF" w:rsidP="00153A3C">
            <w:pPr>
              <w:snapToGrid w:val="0"/>
              <w:rPr>
                <w:sz w:val="16"/>
                <w:szCs w:val="16"/>
              </w:rPr>
            </w:pPr>
            <w:r>
              <w:rPr>
                <w:sz w:val="16"/>
                <w:szCs w:val="16"/>
              </w:rPr>
              <w:t>3,4,5,</w:t>
            </w:r>
            <w:r w:rsidR="00940348" w:rsidRPr="008939F4">
              <w:rPr>
                <w:sz w:val="16"/>
                <w:szCs w:val="16"/>
              </w:rPr>
              <w:t>7,8,9</w:t>
            </w:r>
            <w:r w:rsidR="004646A7">
              <w:rPr>
                <w:sz w:val="16"/>
                <w:szCs w:val="16"/>
              </w:rPr>
              <w:t xml:space="preserve"> (за исключением) стр. </w:t>
            </w:r>
            <w:r w:rsidR="004646A7">
              <w:rPr>
                <w:sz w:val="16"/>
                <w:szCs w:val="16"/>
              </w:rPr>
              <w:lastRenderedPageBreak/>
              <w:t>570</w:t>
            </w:r>
            <w:r w:rsidR="00120120">
              <w:rPr>
                <w:sz w:val="16"/>
                <w:szCs w:val="16"/>
              </w:rPr>
              <w:t xml:space="preserve">, </w:t>
            </w:r>
            <w:r w:rsidR="008961AF">
              <w:rPr>
                <w:sz w:val="16"/>
                <w:szCs w:val="16"/>
              </w:rPr>
              <w:t xml:space="preserve">550, </w:t>
            </w:r>
            <w:r w:rsidR="00120120">
              <w:rPr>
                <w:sz w:val="16"/>
                <w:szCs w:val="16"/>
              </w:rPr>
              <w:t>430, 432, 433</w:t>
            </w:r>
          </w:p>
        </w:tc>
        <w:tc>
          <w:tcPr>
            <w:tcW w:w="459" w:type="dxa"/>
          </w:tcPr>
          <w:p w14:paraId="5A079349" w14:textId="77777777" w:rsidR="00940348" w:rsidRPr="008939F4" w:rsidRDefault="00940348" w:rsidP="00651D83">
            <w:pPr>
              <w:rPr>
                <w:sz w:val="16"/>
                <w:szCs w:val="16"/>
              </w:rPr>
            </w:pPr>
          </w:p>
        </w:tc>
        <w:tc>
          <w:tcPr>
            <w:tcW w:w="1134" w:type="dxa"/>
          </w:tcPr>
          <w:p w14:paraId="6FAA400B" w14:textId="77777777" w:rsidR="00940348" w:rsidRPr="008939F4" w:rsidRDefault="00940348" w:rsidP="00651D83">
            <w:pPr>
              <w:rPr>
                <w:sz w:val="16"/>
                <w:szCs w:val="16"/>
              </w:rPr>
            </w:pPr>
          </w:p>
        </w:tc>
        <w:tc>
          <w:tcPr>
            <w:tcW w:w="567" w:type="dxa"/>
          </w:tcPr>
          <w:p w14:paraId="7167CEBE" w14:textId="1482ABD1" w:rsidR="00940348" w:rsidRPr="00214716" w:rsidRDefault="00940348" w:rsidP="00651D83">
            <w:pPr>
              <w:snapToGrid w:val="0"/>
              <w:rPr>
                <w:sz w:val="16"/>
                <w:szCs w:val="16"/>
              </w:rPr>
            </w:pPr>
            <w:r w:rsidRPr="00214716">
              <w:rPr>
                <w:sz w:val="16"/>
                <w:szCs w:val="16"/>
              </w:rPr>
              <w:t>&gt;=</w:t>
            </w:r>
            <w:r w:rsidR="009559C8">
              <w:rPr>
                <w:sz w:val="16"/>
                <w:szCs w:val="16"/>
              </w:rPr>
              <w:t>0</w:t>
            </w:r>
          </w:p>
        </w:tc>
        <w:tc>
          <w:tcPr>
            <w:tcW w:w="567" w:type="dxa"/>
          </w:tcPr>
          <w:p w14:paraId="36734CD4" w14:textId="77777777" w:rsidR="00940348" w:rsidRPr="00214716" w:rsidRDefault="00940348" w:rsidP="00651D83">
            <w:pPr>
              <w:snapToGrid w:val="0"/>
              <w:rPr>
                <w:sz w:val="16"/>
                <w:szCs w:val="16"/>
              </w:rPr>
            </w:pPr>
          </w:p>
        </w:tc>
        <w:tc>
          <w:tcPr>
            <w:tcW w:w="567" w:type="dxa"/>
          </w:tcPr>
          <w:p w14:paraId="005739F6" w14:textId="77777777" w:rsidR="00940348" w:rsidRPr="008939F4" w:rsidRDefault="00940348" w:rsidP="00651D83">
            <w:pPr>
              <w:snapToGrid w:val="0"/>
              <w:rPr>
                <w:sz w:val="16"/>
                <w:szCs w:val="16"/>
              </w:rPr>
            </w:pPr>
          </w:p>
        </w:tc>
        <w:tc>
          <w:tcPr>
            <w:tcW w:w="567" w:type="dxa"/>
          </w:tcPr>
          <w:p w14:paraId="2D5736C9" w14:textId="77777777" w:rsidR="00940348" w:rsidRPr="00214716" w:rsidRDefault="00940348" w:rsidP="00651D83">
            <w:pPr>
              <w:snapToGrid w:val="0"/>
              <w:rPr>
                <w:sz w:val="16"/>
                <w:szCs w:val="16"/>
              </w:rPr>
            </w:pPr>
          </w:p>
        </w:tc>
        <w:tc>
          <w:tcPr>
            <w:tcW w:w="1218" w:type="dxa"/>
          </w:tcPr>
          <w:p w14:paraId="05DD7B24" w14:textId="14C7AA4B" w:rsidR="00940348" w:rsidRPr="00214716" w:rsidRDefault="00940348" w:rsidP="00651D83">
            <w:pPr>
              <w:snapToGrid w:val="0"/>
              <w:rPr>
                <w:sz w:val="16"/>
                <w:szCs w:val="16"/>
              </w:rPr>
            </w:pPr>
          </w:p>
        </w:tc>
        <w:tc>
          <w:tcPr>
            <w:tcW w:w="2184" w:type="dxa"/>
          </w:tcPr>
          <w:p w14:paraId="1CC9C5D5" w14:textId="538686DB" w:rsidR="00940348" w:rsidRPr="008939F4" w:rsidRDefault="00940348" w:rsidP="00153A3C">
            <w:pPr>
              <w:rPr>
                <w:sz w:val="16"/>
                <w:szCs w:val="16"/>
              </w:rPr>
            </w:pPr>
            <w:r w:rsidRPr="008939F4">
              <w:rPr>
                <w:sz w:val="16"/>
                <w:szCs w:val="16"/>
              </w:rPr>
              <w:t>Остатки по счетам не могу</w:t>
            </w:r>
            <w:r w:rsidR="00CD6A55">
              <w:rPr>
                <w:sz w:val="16"/>
                <w:szCs w:val="16"/>
              </w:rPr>
              <w:t>т</w:t>
            </w:r>
            <w:r w:rsidRPr="008939F4">
              <w:rPr>
                <w:sz w:val="16"/>
                <w:szCs w:val="16"/>
              </w:rPr>
              <w:t xml:space="preserve"> иметь отрицательное значение.</w:t>
            </w:r>
          </w:p>
        </w:tc>
        <w:tc>
          <w:tcPr>
            <w:tcW w:w="709" w:type="dxa"/>
          </w:tcPr>
          <w:p w14:paraId="03B7473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29348DE2" w14:textId="77777777" w:rsidR="00940348" w:rsidRPr="00651D83" w:rsidRDefault="00940348" w:rsidP="00651D83">
            <w:pPr>
              <w:rPr>
                <w:sz w:val="16"/>
                <w:szCs w:val="16"/>
              </w:rPr>
            </w:pPr>
            <w:r w:rsidRPr="008939F4">
              <w:rPr>
                <w:sz w:val="16"/>
                <w:szCs w:val="16"/>
              </w:rPr>
              <w:t>Г</w:t>
            </w:r>
          </w:p>
        </w:tc>
        <w:tc>
          <w:tcPr>
            <w:tcW w:w="504" w:type="dxa"/>
          </w:tcPr>
          <w:p w14:paraId="6033DCB5" w14:textId="77777777" w:rsidR="00940348" w:rsidRPr="00651D83" w:rsidRDefault="00940348" w:rsidP="00651D83">
            <w:pPr>
              <w:rPr>
                <w:sz w:val="16"/>
                <w:szCs w:val="16"/>
              </w:rPr>
            </w:pPr>
            <w:r w:rsidRPr="008939F4">
              <w:rPr>
                <w:sz w:val="16"/>
                <w:szCs w:val="16"/>
              </w:rPr>
              <w:t>Б</w:t>
            </w:r>
          </w:p>
        </w:tc>
      </w:tr>
      <w:tr w:rsidR="00940348" w:rsidRPr="00651D83" w14:paraId="43C8CFA9" w14:textId="77777777" w:rsidTr="00891A47">
        <w:trPr>
          <w:trHeight w:val="74"/>
        </w:trPr>
        <w:tc>
          <w:tcPr>
            <w:tcW w:w="567" w:type="dxa"/>
          </w:tcPr>
          <w:p w14:paraId="6209F89E" w14:textId="77777777" w:rsidR="00940348" w:rsidRPr="008939F4" w:rsidRDefault="00940348" w:rsidP="00651D83">
            <w:pPr>
              <w:rPr>
                <w:sz w:val="16"/>
                <w:szCs w:val="16"/>
              </w:rPr>
            </w:pPr>
            <w:r w:rsidRPr="008939F4">
              <w:rPr>
                <w:sz w:val="16"/>
                <w:szCs w:val="16"/>
              </w:rPr>
              <w:lastRenderedPageBreak/>
              <w:t>17</w:t>
            </w:r>
          </w:p>
        </w:tc>
        <w:tc>
          <w:tcPr>
            <w:tcW w:w="567" w:type="dxa"/>
          </w:tcPr>
          <w:p w14:paraId="3393A190" w14:textId="77777777" w:rsidR="00940348" w:rsidRPr="008939F4" w:rsidRDefault="00940348" w:rsidP="00651D83">
            <w:pPr>
              <w:rPr>
                <w:sz w:val="16"/>
                <w:szCs w:val="16"/>
              </w:rPr>
            </w:pPr>
            <w:r w:rsidRPr="008939F4">
              <w:rPr>
                <w:sz w:val="16"/>
                <w:szCs w:val="16"/>
              </w:rPr>
              <w:t>432</w:t>
            </w:r>
          </w:p>
        </w:tc>
        <w:tc>
          <w:tcPr>
            <w:tcW w:w="675" w:type="dxa"/>
          </w:tcPr>
          <w:p w14:paraId="41A9D4D3" w14:textId="77777777" w:rsidR="00940348" w:rsidRPr="008939F4" w:rsidRDefault="00940348" w:rsidP="00651D83">
            <w:pPr>
              <w:snapToGrid w:val="0"/>
              <w:rPr>
                <w:sz w:val="16"/>
                <w:szCs w:val="16"/>
              </w:rPr>
            </w:pPr>
            <w:r w:rsidRPr="008939F4">
              <w:rPr>
                <w:sz w:val="16"/>
                <w:szCs w:val="16"/>
              </w:rPr>
              <w:t>*</w:t>
            </w:r>
          </w:p>
        </w:tc>
        <w:tc>
          <w:tcPr>
            <w:tcW w:w="459" w:type="dxa"/>
          </w:tcPr>
          <w:p w14:paraId="2B566F61" w14:textId="77777777" w:rsidR="00940348" w:rsidRPr="008939F4" w:rsidRDefault="00940348" w:rsidP="00651D83">
            <w:pPr>
              <w:rPr>
                <w:sz w:val="16"/>
                <w:szCs w:val="16"/>
              </w:rPr>
            </w:pPr>
          </w:p>
        </w:tc>
        <w:tc>
          <w:tcPr>
            <w:tcW w:w="1134" w:type="dxa"/>
          </w:tcPr>
          <w:p w14:paraId="2DFBB614" w14:textId="77777777" w:rsidR="00940348" w:rsidRPr="008939F4" w:rsidRDefault="00940348" w:rsidP="00651D83">
            <w:pPr>
              <w:rPr>
                <w:sz w:val="16"/>
                <w:szCs w:val="16"/>
              </w:rPr>
            </w:pPr>
          </w:p>
        </w:tc>
        <w:tc>
          <w:tcPr>
            <w:tcW w:w="567" w:type="dxa"/>
          </w:tcPr>
          <w:p w14:paraId="2C84EEF0" w14:textId="14BCD8D7" w:rsidR="00940348" w:rsidRPr="008939F4" w:rsidRDefault="00940348" w:rsidP="00651D83">
            <w:pPr>
              <w:snapToGrid w:val="0"/>
              <w:rPr>
                <w:sz w:val="16"/>
                <w:szCs w:val="16"/>
              </w:rPr>
            </w:pPr>
            <w:r w:rsidRPr="008939F4">
              <w:rPr>
                <w:sz w:val="16"/>
                <w:szCs w:val="16"/>
              </w:rPr>
              <w:t>=</w:t>
            </w:r>
            <w:r w:rsidR="009559C8">
              <w:rPr>
                <w:sz w:val="16"/>
                <w:szCs w:val="16"/>
              </w:rPr>
              <w:t>0</w:t>
            </w:r>
          </w:p>
        </w:tc>
        <w:tc>
          <w:tcPr>
            <w:tcW w:w="567" w:type="dxa"/>
          </w:tcPr>
          <w:p w14:paraId="02CF4695" w14:textId="77777777" w:rsidR="00940348" w:rsidRPr="008939F4" w:rsidRDefault="00940348" w:rsidP="00651D83">
            <w:pPr>
              <w:snapToGrid w:val="0"/>
              <w:rPr>
                <w:sz w:val="16"/>
                <w:szCs w:val="16"/>
              </w:rPr>
            </w:pPr>
          </w:p>
        </w:tc>
        <w:tc>
          <w:tcPr>
            <w:tcW w:w="567" w:type="dxa"/>
          </w:tcPr>
          <w:p w14:paraId="64D369FD" w14:textId="77777777" w:rsidR="00940348" w:rsidRPr="008939F4" w:rsidRDefault="00940348" w:rsidP="00651D83">
            <w:pPr>
              <w:snapToGrid w:val="0"/>
              <w:rPr>
                <w:sz w:val="16"/>
                <w:szCs w:val="16"/>
              </w:rPr>
            </w:pPr>
          </w:p>
        </w:tc>
        <w:tc>
          <w:tcPr>
            <w:tcW w:w="567" w:type="dxa"/>
          </w:tcPr>
          <w:p w14:paraId="1D960108" w14:textId="77777777" w:rsidR="00940348" w:rsidRPr="008939F4" w:rsidRDefault="00940348" w:rsidP="00651D83">
            <w:pPr>
              <w:rPr>
                <w:sz w:val="16"/>
                <w:szCs w:val="16"/>
              </w:rPr>
            </w:pPr>
          </w:p>
        </w:tc>
        <w:tc>
          <w:tcPr>
            <w:tcW w:w="1218" w:type="dxa"/>
          </w:tcPr>
          <w:p w14:paraId="1EB24C87" w14:textId="4ADCB169" w:rsidR="00940348" w:rsidRPr="008939F4" w:rsidRDefault="00940348" w:rsidP="00651D83">
            <w:pPr>
              <w:rPr>
                <w:sz w:val="16"/>
                <w:szCs w:val="16"/>
              </w:rPr>
            </w:pPr>
          </w:p>
        </w:tc>
        <w:tc>
          <w:tcPr>
            <w:tcW w:w="2184" w:type="dxa"/>
          </w:tcPr>
          <w:p w14:paraId="4937457B" w14:textId="5726428E" w:rsidR="00940348" w:rsidRPr="008939F4" w:rsidRDefault="00940348" w:rsidP="00ED0B50">
            <w:pPr>
              <w:rPr>
                <w:sz w:val="16"/>
                <w:szCs w:val="16"/>
              </w:rPr>
            </w:pPr>
            <w:r w:rsidRPr="008939F4">
              <w:rPr>
                <w:sz w:val="16"/>
                <w:szCs w:val="16"/>
              </w:rPr>
              <w:t>Показатели по счету 0 304 04 000 недопустим</w:t>
            </w:r>
            <w:r w:rsidR="00ED0B50">
              <w:rPr>
                <w:sz w:val="16"/>
                <w:szCs w:val="16"/>
              </w:rPr>
              <w:t>ы</w:t>
            </w:r>
            <w:r w:rsidRPr="008939F4">
              <w:rPr>
                <w:sz w:val="16"/>
                <w:szCs w:val="16"/>
              </w:rPr>
              <w:t xml:space="preserve"> </w:t>
            </w:r>
          </w:p>
        </w:tc>
        <w:tc>
          <w:tcPr>
            <w:tcW w:w="709" w:type="dxa"/>
          </w:tcPr>
          <w:p w14:paraId="68715540" w14:textId="71D41E1F" w:rsidR="00940348" w:rsidRPr="00651D83" w:rsidRDefault="00940348" w:rsidP="00651D83">
            <w:pPr>
              <w:rPr>
                <w:sz w:val="16"/>
                <w:szCs w:val="16"/>
              </w:rPr>
            </w:pPr>
            <w:r w:rsidRPr="008939F4">
              <w:rPr>
                <w:sz w:val="16"/>
                <w:szCs w:val="16"/>
              </w:rPr>
              <w:t>РБС-АУБУГРБС.</w:t>
            </w:r>
          </w:p>
        </w:tc>
        <w:tc>
          <w:tcPr>
            <w:tcW w:w="544" w:type="dxa"/>
          </w:tcPr>
          <w:p w14:paraId="5EE062B9" w14:textId="77777777" w:rsidR="00940348" w:rsidRPr="00651D83" w:rsidRDefault="00940348" w:rsidP="00651D83">
            <w:pPr>
              <w:rPr>
                <w:sz w:val="16"/>
                <w:szCs w:val="16"/>
              </w:rPr>
            </w:pPr>
            <w:r w:rsidRPr="008939F4">
              <w:rPr>
                <w:sz w:val="16"/>
                <w:szCs w:val="16"/>
              </w:rPr>
              <w:t>Г</w:t>
            </w:r>
          </w:p>
        </w:tc>
        <w:tc>
          <w:tcPr>
            <w:tcW w:w="504" w:type="dxa"/>
          </w:tcPr>
          <w:p w14:paraId="61383151" w14:textId="77777777" w:rsidR="00940348" w:rsidRPr="00651D83" w:rsidRDefault="00940348" w:rsidP="00651D83">
            <w:pPr>
              <w:rPr>
                <w:sz w:val="16"/>
                <w:szCs w:val="16"/>
              </w:rPr>
            </w:pPr>
            <w:r w:rsidRPr="00651D83">
              <w:rPr>
                <w:sz w:val="16"/>
                <w:szCs w:val="16"/>
              </w:rPr>
              <w:t>Б</w:t>
            </w:r>
          </w:p>
        </w:tc>
      </w:tr>
      <w:tr w:rsidR="00B1404B" w:rsidRPr="00651D83" w14:paraId="3A47BF78" w14:textId="77777777" w:rsidTr="00B1404B">
        <w:trPr>
          <w:trHeight w:val="74"/>
        </w:trPr>
        <w:tc>
          <w:tcPr>
            <w:tcW w:w="567" w:type="dxa"/>
            <w:tcBorders>
              <w:top w:val="single" w:sz="4" w:space="0" w:color="auto"/>
              <w:left w:val="single" w:sz="4" w:space="0" w:color="auto"/>
              <w:bottom w:val="single" w:sz="4" w:space="0" w:color="auto"/>
              <w:right w:val="single" w:sz="4" w:space="0" w:color="auto"/>
            </w:tcBorders>
          </w:tcPr>
          <w:p w14:paraId="09D35B11" w14:textId="77777777" w:rsidR="00B1404B" w:rsidRPr="008939F4" w:rsidRDefault="00B1404B" w:rsidP="00B1404B">
            <w:pPr>
              <w:rPr>
                <w:sz w:val="16"/>
                <w:szCs w:val="16"/>
              </w:rPr>
            </w:pPr>
            <w:r w:rsidRPr="008939F4">
              <w:rPr>
                <w:sz w:val="16"/>
                <w:szCs w:val="16"/>
              </w:rPr>
              <w:t>18</w:t>
            </w:r>
            <w:r>
              <w:rPr>
                <w:sz w:val="16"/>
                <w:szCs w:val="16"/>
              </w:rPr>
              <w:t>.1</w:t>
            </w:r>
          </w:p>
        </w:tc>
        <w:tc>
          <w:tcPr>
            <w:tcW w:w="567" w:type="dxa"/>
            <w:tcBorders>
              <w:top w:val="single" w:sz="4" w:space="0" w:color="auto"/>
              <w:left w:val="single" w:sz="4" w:space="0" w:color="auto"/>
              <w:bottom w:val="single" w:sz="4" w:space="0" w:color="auto"/>
              <w:right w:val="single" w:sz="4" w:space="0" w:color="auto"/>
            </w:tcBorders>
          </w:tcPr>
          <w:p w14:paraId="0C595865" w14:textId="77777777" w:rsidR="00B1404B" w:rsidRPr="008939F4" w:rsidRDefault="00B1404B" w:rsidP="00B1404B">
            <w:pPr>
              <w:rPr>
                <w:sz w:val="16"/>
                <w:szCs w:val="16"/>
              </w:rPr>
            </w:pPr>
            <w:r w:rsidRPr="008939F4">
              <w:rPr>
                <w:sz w:val="16"/>
                <w:szCs w:val="16"/>
              </w:rPr>
              <w:t>0</w:t>
            </w:r>
            <w:r>
              <w:rPr>
                <w:sz w:val="16"/>
                <w:szCs w:val="16"/>
              </w:rPr>
              <w:t>20</w:t>
            </w:r>
          </w:p>
        </w:tc>
        <w:tc>
          <w:tcPr>
            <w:tcW w:w="675" w:type="dxa"/>
            <w:tcBorders>
              <w:top w:val="single" w:sz="4" w:space="0" w:color="auto"/>
              <w:left w:val="single" w:sz="4" w:space="0" w:color="auto"/>
              <w:bottom w:val="single" w:sz="4" w:space="0" w:color="auto"/>
              <w:right w:val="single" w:sz="4" w:space="0" w:color="auto"/>
            </w:tcBorders>
          </w:tcPr>
          <w:p w14:paraId="5AA0DD87" w14:textId="77777777" w:rsidR="00B1404B" w:rsidRPr="008939F4" w:rsidRDefault="00B1404B" w:rsidP="00B1404B">
            <w:pPr>
              <w:snapToGrid w:val="0"/>
              <w:rPr>
                <w:sz w:val="16"/>
                <w:szCs w:val="16"/>
              </w:rPr>
            </w:pPr>
            <w:r>
              <w:rPr>
                <w:sz w:val="16"/>
                <w:szCs w:val="16"/>
              </w:rPr>
              <w:t>*</w:t>
            </w:r>
          </w:p>
        </w:tc>
        <w:tc>
          <w:tcPr>
            <w:tcW w:w="459" w:type="dxa"/>
            <w:tcBorders>
              <w:top w:val="single" w:sz="4" w:space="0" w:color="auto"/>
              <w:left w:val="single" w:sz="4" w:space="0" w:color="auto"/>
              <w:bottom w:val="single" w:sz="4" w:space="0" w:color="auto"/>
              <w:right w:val="single" w:sz="4" w:space="0" w:color="auto"/>
            </w:tcBorders>
          </w:tcPr>
          <w:p w14:paraId="685F5EC7" w14:textId="77777777" w:rsidR="00B1404B" w:rsidRPr="008939F4" w:rsidRDefault="00B1404B" w:rsidP="00B1404B">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DC3F739" w14:textId="77777777" w:rsidR="00B1404B" w:rsidRPr="008939F4" w:rsidRDefault="00B1404B" w:rsidP="00B1404B">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1F01402" w14:textId="77777777" w:rsidR="00B1404B" w:rsidRPr="008939F4" w:rsidRDefault="00B1404B" w:rsidP="00B1404B">
            <w:pPr>
              <w:snapToGrid w:val="0"/>
              <w:rPr>
                <w:sz w:val="16"/>
                <w:szCs w:val="16"/>
              </w:rPr>
            </w:pPr>
            <w:r w:rsidRPr="008939F4">
              <w:rPr>
                <w:sz w:val="16"/>
                <w:szCs w:val="16"/>
              </w:rPr>
              <w:t>&gt;=</w:t>
            </w:r>
          </w:p>
        </w:tc>
        <w:tc>
          <w:tcPr>
            <w:tcW w:w="567" w:type="dxa"/>
            <w:tcBorders>
              <w:top w:val="single" w:sz="4" w:space="0" w:color="auto"/>
              <w:left w:val="single" w:sz="4" w:space="0" w:color="auto"/>
              <w:bottom w:val="single" w:sz="4" w:space="0" w:color="auto"/>
              <w:right w:val="single" w:sz="4" w:space="0" w:color="auto"/>
            </w:tcBorders>
          </w:tcPr>
          <w:p w14:paraId="023C6374" w14:textId="77777777" w:rsidR="00B1404B" w:rsidRPr="008939F4" w:rsidRDefault="00B1404B" w:rsidP="00B1404B">
            <w:pPr>
              <w:snapToGrid w:val="0"/>
              <w:rPr>
                <w:sz w:val="16"/>
                <w:szCs w:val="16"/>
              </w:rPr>
            </w:pPr>
            <w:r w:rsidRPr="008939F4">
              <w:rPr>
                <w:sz w:val="16"/>
                <w:szCs w:val="16"/>
              </w:rPr>
              <w:t>0</w:t>
            </w:r>
            <w:r>
              <w:rPr>
                <w:sz w:val="16"/>
                <w:szCs w:val="16"/>
              </w:rPr>
              <w:t>21</w:t>
            </w:r>
          </w:p>
        </w:tc>
        <w:tc>
          <w:tcPr>
            <w:tcW w:w="567" w:type="dxa"/>
            <w:tcBorders>
              <w:top w:val="single" w:sz="4" w:space="0" w:color="auto"/>
              <w:left w:val="single" w:sz="4" w:space="0" w:color="auto"/>
              <w:bottom w:val="single" w:sz="4" w:space="0" w:color="auto"/>
              <w:right w:val="single" w:sz="4" w:space="0" w:color="auto"/>
            </w:tcBorders>
          </w:tcPr>
          <w:p w14:paraId="61BFFAA2" w14:textId="77777777" w:rsidR="00B1404B" w:rsidRPr="008939F4" w:rsidRDefault="00B1404B" w:rsidP="00B1404B">
            <w:pPr>
              <w:snapToGrid w:val="0"/>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CFEFA1D" w14:textId="77777777" w:rsidR="00B1404B" w:rsidRPr="008939F4" w:rsidRDefault="00B1404B" w:rsidP="00B1404B">
            <w:pPr>
              <w:rPr>
                <w:sz w:val="16"/>
                <w:szCs w:val="16"/>
              </w:rPr>
            </w:pPr>
          </w:p>
        </w:tc>
        <w:tc>
          <w:tcPr>
            <w:tcW w:w="1218" w:type="dxa"/>
            <w:tcBorders>
              <w:top w:val="single" w:sz="4" w:space="0" w:color="auto"/>
              <w:left w:val="single" w:sz="4" w:space="0" w:color="auto"/>
              <w:bottom w:val="single" w:sz="4" w:space="0" w:color="auto"/>
              <w:right w:val="single" w:sz="4" w:space="0" w:color="auto"/>
            </w:tcBorders>
          </w:tcPr>
          <w:p w14:paraId="7CCDEC2B" w14:textId="77777777" w:rsidR="00B1404B" w:rsidRPr="008939F4" w:rsidRDefault="00B1404B" w:rsidP="00B1404B">
            <w:pP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02EA3253" w14:textId="60AFA72C" w:rsidR="00B1404B" w:rsidRPr="008939F4" w:rsidRDefault="00B1404B" w:rsidP="00ED0B50">
            <w:pPr>
              <w:rPr>
                <w:sz w:val="16"/>
                <w:szCs w:val="16"/>
              </w:rPr>
            </w:pPr>
            <w:r w:rsidRPr="008939F4">
              <w:rPr>
                <w:sz w:val="16"/>
                <w:szCs w:val="16"/>
              </w:rPr>
              <w:t>Стр. 0</w:t>
            </w:r>
            <w:r>
              <w:rPr>
                <w:sz w:val="16"/>
                <w:szCs w:val="16"/>
              </w:rPr>
              <w:t>2</w:t>
            </w:r>
            <w:r w:rsidRPr="008939F4">
              <w:rPr>
                <w:sz w:val="16"/>
                <w:szCs w:val="16"/>
              </w:rPr>
              <w:t>0</w:t>
            </w:r>
            <w:r w:rsidRPr="00B1404B">
              <w:rPr>
                <w:sz w:val="16"/>
                <w:szCs w:val="16"/>
              </w:rPr>
              <w:t>&lt;</w:t>
            </w:r>
            <w:r w:rsidRPr="008939F4">
              <w:rPr>
                <w:sz w:val="16"/>
                <w:szCs w:val="16"/>
              </w:rPr>
              <w:t>Стр.0</w:t>
            </w:r>
            <w:r>
              <w:rPr>
                <w:sz w:val="16"/>
                <w:szCs w:val="16"/>
              </w:rPr>
              <w:t>2</w:t>
            </w:r>
            <w:r w:rsidRPr="008939F4">
              <w:rPr>
                <w:sz w:val="16"/>
                <w:szCs w:val="16"/>
              </w:rPr>
              <w:t xml:space="preserve">1 </w:t>
            </w:r>
            <w:r w:rsidR="00ED0B50">
              <w:rPr>
                <w:sz w:val="16"/>
                <w:szCs w:val="16"/>
              </w:rPr>
              <w:t>–</w:t>
            </w:r>
            <w:r w:rsidRPr="008939F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6D9941A3" w14:textId="77777777" w:rsidR="00B1404B" w:rsidRPr="00651D83" w:rsidRDefault="00B1404B" w:rsidP="00B1404B">
            <w:pPr>
              <w:rPr>
                <w:sz w:val="16"/>
                <w:szCs w:val="16"/>
              </w:rPr>
            </w:pPr>
            <w:r w:rsidRPr="008939F4">
              <w:rPr>
                <w:sz w:val="16"/>
                <w:szCs w:val="16"/>
              </w:rPr>
              <w:t>АУБУ, РБС-АУБУГРБС.</w:t>
            </w:r>
          </w:p>
        </w:tc>
        <w:tc>
          <w:tcPr>
            <w:tcW w:w="544" w:type="dxa"/>
            <w:tcBorders>
              <w:top w:val="single" w:sz="4" w:space="0" w:color="auto"/>
              <w:left w:val="single" w:sz="4" w:space="0" w:color="auto"/>
              <w:bottom w:val="single" w:sz="4" w:space="0" w:color="auto"/>
              <w:right w:val="single" w:sz="4" w:space="0" w:color="auto"/>
            </w:tcBorders>
          </w:tcPr>
          <w:p w14:paraId="2B77FFDB" w14:textId="77777777" w:rsidR="00B1404B" w:rsidRPr="00651D83" w:rsidRDefault="00B1404B" w:rsidP="00B1404B">
            <w:pPr>
              <w:rPr>
                <w:sz w:val="16"/>
                <w:szCs w:val="16"/>
              </w:rPr>
            </w:pPr>
            <w:r w:rsidRPr="008939F4">
              <w:rPr>
                <w:sz w:val="16"/>
                <w:szCs w:val="16"/>
              </w:rPr>
              <w:t>Г</w:t>
            </w:r>
          </w:p>
        </w:tc>
        <w:tc>
          <w:tcPr>
            <w:tcW w:w="504" w:type="dxa"/>
            <w:tcBorders>
              <w:top w:val="single" w:sz="4" w:space="0" w:color="auto"/>
              <w:left w:val="single" w:sz="4" w:space="0" w:color="auto"/>
              <w:bottom w:val="single" w:sz="4" w:space="0" w:color="auto"/>
              <w:right w:val="single" w:sz="4" w:space="0" w:color="auto"/>
            </w:tcBorders>
          </w:tcPr>
          <w:p w14:paraId="359F45DB" w14:textId="77777777" w:rsidR="00B1404B" w:rsidRPr="00651D83" w:rsidRDefault="00B1404B" w:rsidP="00B1404B">
            <w:pPr>
              <w:rPr>
                <w:sz w:val="16"/>
                <w:szCs w:val="16"/>
              </w:rPr>
            </w:pPr>
            <w:r w:rsidRPr="008939F4">
              <w:rPr>
                <w:sz w:val="16"/>
                <w:szCs w:val="16"/>
              </w:rPr>
              <w:t>Б</w:t>
            </w:r>
          </w:p>
        </w:tc>
      </w:tr>
      <w:tr w:rsidR="00B1404B" w:rsidRPr="00651D83" w14:paraId="65A561D5" w14:textId="77777777" w:rsidTr="00B1404B">
        <w:trPr>
          <w:trHeight w:val="74"/>
        </w:trPr>
        <w:tc>
          <w:tcPr>
            <w:tcW w:w="567" w:type="dxa"/>
            <w:tcBorders>
              <w:top w:val="single" w:sz="4" w:space="0" w:color="auto"/>
              <w:left w:val="single" w:sz="4" w:space="0" w:color="auto"/>
              <w:bottom w:val="single" w:sz="4" w:space="0" w:color="auto"/>
              <w:right w:val="single" w:sz="4" w:space="0" w:color="auto"/>
            </w:tcBorders>
          </w:tcPr>
          <w:p w14:paraId="6D89416C" w14:textId="77777777" w:rsidR="00B1404B" w:rsidRPr="008939F4" w:rsidRDefault="00B1404B" w:rsidP="00B1404B">
            <w:pPr>
              <w:rPr>
                <w:sz w:val="16"/>
                <w:szCs w:val="16"/>
              </w:rPr>
            </w:pPr>
            <w:r w:rsidRPr="008939F4">
              <w:rPr>
                <w:sz w:val="16"/>
                <w:szCs w:val="16"/>
              </w:rPr>
              <w:t>18</w:t>
            </w: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59FBC7A" w14:textId="77777777" w:rsidR="00B1404B" w:rsidRPr="008939F4" w:rsidRDefault="00B1404B" w:rsidP="00B1404B">
            <w:pPr>
              <w:rPr>
                <w:sz w:val="16"/>
                <w:szCs w:val="16"/>
              </w:rPr>
            </w:pPr>
            <w:r w:rsidRPr="008939F4">
              <w:rPr>
                <w:sz w:val="16"/>
                <w:szCs w:val="16"/>
              </w:rPr>
              <w:t>0</w:t>
            </w:r>
            <w:r>
              <w:rPr>
                <w:sz w:val="16"/>
                <w:szCs w:val="16"/>
              </w:rPr>
              <w:t>5</w:t>
            </w:r>
            <w:r w:rsidRPr="008939F4">
              <w:rPr>
                <w:sz w:val="16"/>
                <w:szCs w:val="16"/>
              </w:rPr>
              <w:t>0</w:t>
            </w:r>
          </w:p>
        </w:tc>
        <w:tc>
          <w:tcPr>
            <w:tcW w:w="675" w:type="dxa"/>
            <w:tcBorders>
              <w:top w:val="single" w:sz="4" w:space="0" w:color="auto"/>
              <w:left w:val="single" w:sz="4" w:space="0" w:color="auto"/>
              <w:bottom w:val="single" w:sz="4" w:space="0" w:color="auto"/>
              <w:right w:val="single" w:sz="4" w:space="0" w:color="auto"/>
            </w:tcBorders>
          </w:tcPr>
          <w:p w14:paraId="1C0E720F" w14:textId="77777777" w:rsidR="00B1404B" w:rsidRPr="008939F4" w:rsidRDefault="00B1404B" w:rsidP="00B1404B">
            <w:pPr>
              <w:snapToGrid w:val="0"/>
              <w:rPr>
                <w:sz w:val="16"/>
                <w:szCs w:val="16"/>
              </w:rPr>
            </w:pPr>
            <w:r>
              <w:rPr>
                <w:sz w:val="16"/>
                <w:szCs w:val="16"/>
              </w:rPr>
              <w:t>*</w:t>
            </w:r>
          </w:p>
        </w:tc>
        <w:tc>
          <w:tcPr>
            <w:tcW w:w="459" w:type="dxa"/>
            <w:tcBorders>
              <w:top w:val="single" w:sz="4" w:space="0" w:color="auto"/>
              <w:left w:val="single" w:sz="4" w:space="0" w:color="auto"/>
              <w:bottom w:val="single" w:sz="4" w:space="0" w:color="auto"/>
              <w:right w:val="single" w:sz="4" w:space="0" w:color="auto"/>
            </w:tcBorders>
          </w:tcPr>
          <w:p w14:paraId="713A65D7" w14:textId="77777777" w:rsidR="00B1404B" w:rsidRPr="008939F4" w:rsidRDefault="00B1404B" w:rsidP="00B1404B">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861D261" w14:textId="77777777" w:rsidR="00B1404B" w:rsidRPr="008939F4" w:rsidRDefault="00B1404B" w:rsidP="00B1404B">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BD0B506" w14:textId="77777777" w:rsidR="00B1404B" w:rsidRPr="008939F4" w:rsidRDefault="00B1404B" w:rsidP="00B1404B">
            <w:pPr>
              <w:snapToGrid w:val="0"/>
              <w:rPr>
                <w:sz w:val="16"/>
                <w:szCs w:val="16"/>
              </w:rPr>
            </w:pPr>
            <w:r w:rsidRPr="008939F4">
              <w:rPr>
                <w:sz w:val="16"/>
                <w:szCs w:val="16"/>
              </w:rPr>
              <w:t>&gt;=</w:t>
            </w:r>
          </w:p>
        </w:tc>
        <w:tc>
          <w:tcPr>
            <w:tcW w:w="567" w:type="dxa"/>
            <w:tcBorders>
              <w:top w:val="single" w:sz="4" w:space="0" w:color="auto"/>
              <w:left w:val="single" w:sz="4" w:space="0" w:color="auto"/>
              <w:bottom w:val="single" w:sz="4" w:space="0" w:color="auto"/>
              <w:right w:val="single" w:sz="4" w:space="0" w:color="auto"/>
            </w:tcBorders>
          </w:tcPr>
          <w:p w14:paraId="60BD5C3A" w14:textId="77777777" w:rsidR="00B1404B" w:rsidRPr="008939F4" w:rsidRDefault="00B1404B" w:rsidP="00B1404B">
            <w:pPr>
              <w:snapToGrid w:val="0"/>
              <w:rPr>
                <w:sz w:val="16"/>
                <w:szCs w:val="16"/>
              </w:rPr>
            </w:pPr>
            <w:r w:rsidRPr="008939F4">
              <w:rPr>
                <w:sz w:val="16"/>
                <w:szCs w:val="16"/>
              </w:rPr>
              <w:t>0</w:t>
            </w:r>
            <w:r>
              <w:rPr>
                <w:sz w:val="16"/>
                <w:szCs w:val="16"/>
              </w:rPr>
              <w:t>5</w:t>
            </w:r>
            <w:r w:rsidRPr="008939F4">
              <w:rPr>
                <w:sz w:val="16"/>
                <w:szCs w:val="16"/>
              </w:rPr>
              <w:t>1</w:t>
            </w:r>
          </w:p>
        </w:tc>
        <w:tc>
          <w:tcPr>
            <w:tcW w:w="567" w:type="dxa"/>
            <w:tcBorders>
              <w:top w:val="single" w:sz="4" w:space="0" w:color="auto"/>
              <w:left w:val="single" w:sz="4" w:space="0" w:color="auto"/>
              <w:bottom w:val="single" w:sz="4" w:space="0" w:color="auto"/>
              <w:right w:val="single" w:sz="4" w:space="0" w:color="auto"/>
            </w:tcBorders>
          </w:tcPr>
          <w:p w14:paraId="5B880DFC" w14:textId="77777777" w:rsidR="00B1404B" w:rsidRPr="008939F4" w:rsidRDefault="00B1404B" w:rsidP="00B1404B">
            <w:pPr>
              <w:snapToGrid w:val="0"/>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D8D727D" w14:textId="77777777" w:rsidR="00B1404B" w:rsidRPr="008939F4" w:rsidRDefault="00B1404B" w:rsidP="00B1404B">
            <w:pPr>
              <w:rPr>
                <w:sz w:val="16"/>
                <w:szCs w:val="16"/>
              </w:rPr>
            </w:pPr>
          </w:p>
        </w:tc>
        <w:tc>
          <w:tcPr>
            <w:tcW w:w="1218" w:type="dxa"/>
            <w:tcBorders>
              <w:top w:val="single" w:sz="4" w:space="0" w:color="auto"/>
              <w:left w:val="single" w:sz="4" w:space="0" w:color="auto"/>
              <w:bottom w:val="single" w:sz="4" w:space="0" w:color="auto"/>
              <w:right w:val="single" w:sz="4" w:space="0" w:color="auto"/>
            </w:tcBorders>
          </w:tcPr>
          <w:p w14:paraId="066DD525" w14:textId="77777777" w:rsidR="00B1404B" w:rsidRPr="008939F4" w:rsidRDefault="00B1404B" w:rsidP="00B1404B">
            <w:pP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E96949A" w14:textId="34B8D47D" w:rsidR="00B1404B" w:rsidRPr="008939F4" w:rsidRDefault="00B1404B" w:rsidP="00ED0B50">
            <w:pPr>
              <w:rPr>
                <w:sz w:val="16"/>
                <w:szCs w:val="16"/>
              </w:rPr>
            </w:pPr>
            <w:r w:rsidRPr="008939F4">
              <w:rPr>
                <w:sz w:val="16"/>
                <w:szCs w:val="16"/>
              </w:rPr>
              <w:t>Стр. 0</w:t>
            </w:r>
            <w:r>
              <w:rPr>
                <w:sz w:val="16"/>
                <w:szCs w:val="16"/>
              </w:rPr>
              <w:t>5</w:t>
            </w:r>
            <w:r w:rsidRPr="008939F4">
              <w:rPr>
                <w:sz w:val="16"/>
                <w:szCs w:val="16"/>
              </w:rPr>
              <w:t>0</w:t>
            </w:r>
            <w:r w:rsidRPr="00B1404B">
              <w:rPr>
                <w:sz w:val="16"/>
                <w:szCs w:val="16"/>
              </w:rPr>
              <w:t>&lt;</w:t>
            </w:r>
            <w:r w:rsidRPr="008939F4">
              <w:rPr>
                <w:sz w:val="16"/>
                <w:szCs w:val="16"/>
              </w:rPr>
              <w:t>Стр.0</w:t>
            </w:r>
            <w:r>
              <w:rPr>
                <w:sz w:val="16"/>
                <w:szCs w:val="16"/>
              </w:rPr>
              <w:t>5</w:t>
            </w:r>
            <w:r w:rsidRPr="008939F4">
              <w:rPr>
                <w:sz w:val="16"/>
                <w:szCs w:val="16"/>
              </w:rPr>
              <w:t xml:space="preserve">1 </w:t>
            </w:r>
            <w:r w:rsidR="00ED0B50">
              <w:rPr>
                <w:sz w:val="16"/>
                <w:szCs w:val="16"/>
              </w:rPr>
              <w:t>–</w:t>
            </w:r>
            <w:r w:rsidRPr="008939F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31CFBF93" w14:textId="77777777" w:rsidR="00B1404B" w:rsidRPr="00651D83" w:rsidRDefault="00B1404B" w:rsidP="00B1404B">
            <w:pPr>
              <w:rPr>
                <w:sz w:val="16"/>
                <w:szCs w:val="16"/>
              </w:rPr>
            </w:pPr>
            <w:r w:rsidRPr="008939F4">
              <w:rPr>
                <w:sz w:val="16"/>
                <w:szCs w:val="16"/>
              </w:rPr>
              <w:t>АУБУ, РБС-АУБУГРБС.</w:t>
            </w:r>
          </w:p>
        </w:tc>
        <w:tc>
          <w:tcPr>
            <w:tcW w:w="544" w:type="dxa"/>
            <w:tcBorders>
              <w:top w:val="single" w:sz="4" w:space="0" w:color="auto"/>
              <w:left w:val="single" w:sz="4" w:space="0" w:color="auto"/>
              <w:bottom w:val="single" w:sz="4" w:space="0" w:color="auto"/>
              <w:right w:val="single" w:sz="4" w:space="0" w:color="auto"/>
            </w:tcBorders>
          </w:tcPr>
          <w:p w14:paraId="09F525E6" w14:textId="77777777" w:rsidR="00B1404B" w:rsidRPr="00651D83" w:rsidRDefault="00B1404B" w:rsidP="00B1404B">
            <w:pPr>
              <w:rPr>
                <w:sz w:val="16"/>
                <w:szCs w:val="16"/>
              </w:rPr>
            </w:pPr>
            <w:r w:rsidRPr="008939F4">
              <w:rPr>
                <w:sz w:val="16"/>
                <w:szCs w:val="16"/>
              </w:rPr>
              <w:t>Г</w:t>
            </w:r>
          </w:p>
        </w:tc>
        <w:tc>
          <w:tcPr>
            <w:tcW w:w="504" w:type="dxa"/>
            <w:tcBorders>
              <w:top w:val="single" w:sz="4" w:space="0" w:color="auto"/>
              <w:left w:val="single" w:sz="4" w:space="0" w:color="auto"/>
              <w:bottom w:val="single" w:sz="4" w:space="0" w:color="auto"/>
              <w:right w:val="single" w:sz="4" w:space="0" w:color="auto"/>
            </w:tcBorders>
          </w:tcPr>
          <w:p w14:paraId="1CBBA493" w14:textId="77777777" w:rsidR="00B1404B" w:rsidRPr="00651D83" w:rsidRDefault="00B1404B" w:rsidP="00B1404B">
            <w:pPr>
              <w:rPr>
                <w:sz w:val="16"/>
                <w:szCs w:val="16"/>
              </w:rPr>
            </w:pPr>
            <w:r w:rsidRPr="008939F4">
              <w:rPr>
                <w:sz w:val="16"/>
                <w:szCs w:val="16"/>
              </w:rPr>
              <w:t>Б</w:t>
            </w:r>
          </w:p>
        </w:tc>
      </w:tr>
      <w:tr w:rsidR="00940348" w:rsidRPr="00651D83" w14:paraId="231E4FD7" w14:textId="77777777" w:rsidTr="00891A47">
        <w:trPr>
          <w:trHeight w:val="74"/>
        </w:trPr>
        <w:tc>
          <w:tcPr>
            <w:tcW w:w="567" w:type="dxa"/>
          </w:tcPr>
          <w:p w14:paraId="14A71EB2" w14:textId="77777777" w:rsidR="00940348" w:rsidRPr="008939F4" w:rsidRDefault="00940348" w:rsidP="00651D83">
            <w:pPr>
              <w:rPr>
                <w:sz w:val="16"/>
                <w:szCs w:val="16"/>
              </w:rPr>
            </w:pPr>
            <w:r w:rsidRPr="008939F4">
              <w:rPr>
                <w:sz w:val="16"/>
                <w:szCs w:val="16"/>
              </w:rPr>
              <w:t>18</w:t>
            </w:r>
          </w:p>
        </w:tc>
        <w:tc>
          <w:tcPr>
            <w:tcW w:w="567" w:type="dxa"/>
          </w:tcPr>
          <w:p w14:paraId="6A513EDF" w14:textId="77777777" w:rsidR="00940348" w:rsidRPr="008939F4" w:rsidRDefault="00940348" w:rsidP="00651D83">
            <w:pPr>
              <w:rPr>
                <w:sz w:val="16"/>
                <w:szCs w:val="16"/>
              </w:rPr>
            </w:pPr>
            <w:r w:rsidRPr="008939F4">
              <w:rPr>
                <w:sz w:val="16"/>
                <w:szCs w:val="16"/>
              </w:rPr>
              <w:t>080</w:t>
            </w:r>
          </w:p>
        </w:tc>
        <w:tc>
          <w:tcPr>
            <w:tcW w:w="675" w:type="dxa"/>
          </w:tcPr>
          <w:p w14:paraId="49E5D14B" w14:textId="77777777" w:rsidR="00940348" w:rsidRPr="008939F4" w:rsidRDefault="00B1404B" w:rsidP="00651D83">
            <w:pPr>
              <w:rPr>
                <w:sz w:val="16"/>
                <w:szCs w:val="16"/>
              </w:rPr>
            </w:pPr>
            <w:r>
              <w:rPr>
                <w:sz w:val="16"/>
                <w:szCs w:val="16"/>
              </w:rPr>
              <w:t>*</w:t>
            </w:r>
          </w:p>
        </w:tc>
        <w:tc>
          <w:tcPr>
            <w:tcW w:w="459" w:type="dxa"/>
          </w:tcPr>
          <w:p w14:paraId="109B13C0" w14:textId="77777777" w:rsidR="00940348" w:rsidRPr="008939F4" w:rsidRDefault="00940348" w:rsidP="00651D83">
            <w:pPr>
              <w:rPr>
                <w:sz w:val="16"/>
                <w:szCs w:val="16"/>
              </w:rPr>
            </w:pPr>
          </w:p>
        </w:tc>
        <w:tc>
          <w:tcPr>
            <w:tcW w:w="1134" w:type="dxa"/>
          </w:tcPr>
          <w:p w14:paraId="285156A3" w14:textId="77777777" w:rsidR="00940348" w:rsidRPr="008939F4" w:rsidRDefault="00940348" w:rsidP="00651D83">
            <w:pPr>
              <w:rPr>
                <w:sz w:val="16"/>
                <w:szCs w:val="16"/>
              </w:rPr>
            </w:pPr>
          </w:p>
        </w:tc>
        <w:tc>
          <w:tcPr>
            <w:tcW w:w="567" w:type="dxa"/>
          </w:tcPr>
          <w:p w14:paraId="5375734C" w14:textId="77777777" w:rsidR="00940348" w:rsidRPr="008939F4" w:rsidRDefault="00940348" w:rsidP="00651D83">
            <w:pPr>
              <w:rPr>
                <w:sz w:val="16"/>
                <w:szCs w:val="16"/>
              </w:rPr>
            </w:pPr>
            <w:r w:rsidRPr="008939F4">
              <w:rPr>
                <w:sz w:val="16"/>
                <w:szCs w:val="16"/>
              </w:rPr>
              <w:t>&gt;=</w:t>
            </w:r>
          </w:p>
        </w:tc>
        <w:tc>
          <w:tcPr>
            <w:tcW w:w="567" w:type="dxa"/>
          </w:tcPr>
          <w:p w14:paraId="5BD4FA68" w14:textId="77777777" w:rsidR="00940348" w:rsidRPr="008939F4" w:rsidRDefault="00940348" w:rsidP="00651D83">
            <w:pPr>
              <w:snapToGrid w:val="0"/>
              <w:rPr>
                <w:sz w:val="16"/>
                <w:szCs w:val="16"/>
              </w:rPr>
            </w:pPr>
            <w:r w:rsidRPr="008939F4">
              <w:rPr>
                <w:sz w:val="16"/>
                <w:szCs w:val="16"/>
              </w:rPr>
              <w:t>081</w:t>
            </w:r>
          </w:p>
        </w:tc>
        <w:tc>
          <w:tcPr>
            <w:tcW w:w="567" w:type="dxa"/>
          </w:tcPr>
          <w:p w14:paraId="149752C8" w14:textId="77777777" w:rsidR="00940348" w:rsidRPr="008939F4" w:rsidRDefault="00B1404B" w:rsidP="00651D83">
            <w:pPr>
              <w:snapToGrid w:val="0"/>
              <w:rPr>
                <w:sz w:val="16"/>
                <w:szCs w:val="16"/>
              </w:rPr>
            </w:pPr>
            <w:r>
              <w:rPr>
                <w:sz w:val="16"/>
                <w:szCs w:val="16"/>
              </w:rPr>
              <w:t>*</w:t>
            </w:r>
          </w:p>
        </w:tc>
        <w:tc>
          <w:tcPr>
            <w:tcW w:w="567" w:type="dxa"/>
          </w:tcPr>
          <w:p w14:paraId="0C4F84D2" w14:textId="77777777" w:rsidR="00940348" w:rsidRPr="008939F4" w:rsidRDefault="00940348" w:rsidP="00651D83">
            <w:pPr>
              <w:rPr>
                <w:sz w:val="16"/>
                <w:szCs w:val="16"/>
              </w:rPr>
            </w:pPr>
          </w:p>
        </w:tc>
        <w:tc>
          <w:tcPr>
            <w:tcW w:w="1218" w:type="dxa"/>
          </w:tcPr>
          <w:p w14:paraId="61A72EAC" w14:textId="77777777" w:rsidR="00940348" w:rsidRPr="008939F4" w:rsidRDefault="00940348" w:rsidP="00651D83">
            <w:pPr>
              <w:rPr>
                <w:sz w:val="16"/>
                <w:szCs w:val="16"/>
              </w:rPr>
            </w:pPr>
          </w:p>
        </w:tc>
        <w:tc>
          <w:tcPr>
            <w:tcW w:w="2184" w:type="dxa"/>
          </w:tcPr>
          <w:p w14:paraId="65B67A23" w14:textId="1478A912" w:rsidR="00940348" w:rsidRPr="008939F4" w:rsidRDefault="00940348" w:rsidP="00ED0B50">
            <w:pPr>
              <w:rPr>
                <w:sz w:val="16"/>
                <w:szCs w:val="16"/>
              </w:rPr>
            </w:pPr>
            <w:r w:rsidRPr="008939F4">
              <w:rPr>
                <w:sz w:val="16"/>
                <w:szCs w:val="16"/>
              </w:rPr>
              <w:t>Стр. 080</w:t>
            </w:r>
            <w:r w:rsidRPr="008939F4">
              <w:rPr>
                <w:sz w:val="16"/>
                <w:szCs w:val="16"/>
                <w:lang w:val="en-US"/>
              </w:rPr>
              <w:t>&lt;</w:t>
            </w:r>
            <w:r w:rsidRPr="008939F4">
              <w:rPr>
                <w:sz w:val="16"/>
                <w:szCs w:val="16"/>
              </w:rPr>
              <w:t xml:space="preserve">Стр.081 </w:t>
            </w:r>
            <w:r w:rsidR="00ED0B50">
              <w:rPr>
                <w:sz w:val="16"/>
                <w:szCs w:val="16"/>
              </w:rPr>
              <w:t>–</w:t>
            </w:r>
            <w:r w:rsidRPr="008939F4">
              <w:rPr>
                <w:sz w:val="16"/>
                <w:szCs w:val="16"/>
              </w:rPr>
              <w:t xml:space="preserve"> недопустимо</w:t>
            </w:r>
          </w:p>
        </w:tc>
        <w:tc>
          <w:tcPr>
            <w:tcW w:w="709" w:type="dxa"/>
          </w:tcPr>
          <w:p w14:paraId="24788202"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3E2052C7" w14:textId="77777777" w:rsidR="00940348" w:rsidRPr="00651D83" w:rsidRDefault="00940348" w:rsidP="00651D83">
            <w:pPr>
              <w:rPr>
                <w:sz w:val="16"/>
                <w:szCs w:val="16"/>
              </w:rPr>
            </w:pPr>
            <w:r w:rsidRPr="008939F4">
              <w:rPr>
                <w:sz w:val="16"/>
                <w:szCs w:val="16"/>
              </w:rPr>
              <w:t>Г</w:t>
            </w:r>
          </w:p>
        </w:tc>
        <w:tc>
          <w:tcPr>
            <w:tcW w:w="504" w:type="dxa"/>
          </w:tcPr>
          <w:p w14:paraId="79148424" w14:textId="77777777" w:rsidR="00940348" w:rsidRPr="00651D83" w:rsidRDefault="00940348" w:rsidP="00651D83">
            <w:pPr>
              <w:rPr>
                <w:sz w:val="16"/>
                <w:szCs w:val="16"/>
              </w:rPr>
            </w:pPr>
            <w:r w:rsidRPr="008939F4">
              <w:rPr>
                <w:sz w:val="16"/>
                <w:szCs w:val="16"/>
              </w:rPr>
              <w:t>Б</w:t>
            </w:r>
          </w:p>
        </w:tc>
      </w:tr>
      <w:tr w:rsidR="00940348" w:rsidRPr="00651D83" w14:paraId="16658924" w14:textId="77777777" w:rsidTr="00891A47">
        <w:trPr>
          <w:trHeight w:val="74"/>
        </w:trPr>
        <w:tc>
          <w:tcPr>
            <w:tcW w:w="567" w:type="dxa"/>
          </w:tcPr>
          <w:p w14:paraId="5CE9C132" w14:textId="77777777" w:rsidR="00940348" w:rsidRPr="008939F4" w:rsidRDefault="00940348" w:rsidP="00651D83">
            <w:pPr>
              <w:rPr>
                <w:sz w:val="16"/>
                <w:szCs w:val="16"/>
              </w:rPr>
            </w:pPr>
            <w:r w:rsidRPr="008939F4">
              <w:rPr>
                <w:sz w:val="16"/>
                <w:szCs w:val="16"/>
              </w:rPr>
              <w:t>19</w:t>
            </w:r>
          </w:p>
        </w:tc>
        <w:tc>
          <w:tcPr>
            <w:tcW w:w="567" w:type="dxa"/>
          </w:tcPr>
          <w:p w14:paraId="0EA5900E" w14:textId="77777777" w:rsidR="00940348" w:rsidRPr="008939F4" w:rsidRDefault="00940348" w:rsidP="00651D83">
            <w:pPr>
              <w:rPr>
                <w:sz w:val="16"/>
                <w:szCs w:val="16"/>
              </w:rPr>
            </w:pPr>
            <w:r w:rsidRPr="008939F4">
              <w:rPr>
                <w:sz w:val="16"/>
                <w:szCs w:val="16"/>
              </w:rPr>
              <w:t>100</w:t>
            </w:r>
          </w:p>
        </w:tc>
        <w:tc>
          <w:tcPr>
            <w:tcW w:w="675" w:type="dxa"/>
          </w:tcPr>
          <w:p w14:paraId="00942A5A" w14:textId="77777777" w:rsidR="00940348" w:rsidRPr="008939F4" w:rsidRDefault="00B1404B" w:rsidP="00651D83">
            <w:pPr>
              <w:rPr>
                <w:sz w:val="16"/>
                <w:szCs w:val="16"/>
              </w:rPr>
            </w:pPr>
            <w:r>
              <w:rPr>
                <w:sz w:val="16"/>
                <w:szCs w:val="16"/>
              </w:rPr>
              <w:t>*</w:t>
            </w:r>
          </w:p>
        </w:tc>
        <w:tc>
          <w:tcPr>
            <w:tcW w:w="459" w:type="dxa"/>
          </w:tcPr>
          <w:p w14:paraId="4F297A30" w14:textId="77777777" w:rsidR="00940348" w:rsidRPr="008939F4" w:rsidRDefault="00940348" w:rsidP="00651D83">
            <w:pPr>
              <w:rPr>
                <w:sz w:val="16"/>
                <w:szCs w:val="16"/>
              </w:rPr>
            </w:pPr>
          </w:p>
        </w:tc>
        <w:tc>
          <w:tcPr>
            <w:tcW w:w="1134" w:type="dxa"/>
          </w:tcPr>
          <w:p w14:paraId="054165D3" w14:textId="77777777" w:rsidR="00940348" w:rsidRPr="008939F4" w:rsidRDefault="00940348" w:rsidP="00651D83">
            <w:pPr>
              <w:rPr>
                <w:sz w:val="16"/>
                <w:szCs w:val="16"/>
              </w:rPr>
            </w:pPr>
          </w:p>
        </w:tc>
        <w:tc>
          <w:tcPr>
            <w:tcW w:w="567" w:type="dxa"/>
          </w:tcPr>
          <w:p w14:paraId="38EBFB30" w14:textId="77777777" w:rsidR="00940348" w:rsidRPr="00651D83" w:rsidRDefault="00940348" w:rsidP="00651D83">
            <w:pPr>
              <w:rPr>
                <w:sz w:val="16"/>
                <w:szCs w:val="16"/>
              </w:rPr>
            </w:pPr>
            <w:r w:rsidRPr="008939F4">
              <w:rPr>
                <w:sz w:val="16"/>
                <w:szCs w:val="16"/>
              </w:rPr>
              <w:t>&gt;=</w:t>
            </w:r>
          </w:p>
        </w:tc>
        <w:tc>
          <w:tcPr>
            <w:tcW w:w="567" w:type="dxa"/>
          </w:tcPr>
          <w:p w14:paraId="5010285E" w14:textId="77777777" w:rsidR="00940348" w:rsidRPr="008939F4" w:rsidRDefault="00940348" w:rsidP="00651D83">
            <w:pPr>
              <w:snapToGrid w:val="0"/>
              <w:rPr>
                <w:sz w:val="16"/>
                <w:szCs w:val="16"/>
              </w:rPr>
            </w:pPr>
            <w:r w:rsidRPr="008939F4">
              <w:rPr>
                <w:sz w:val="16"/>
                <w:szCs w:val="16"/>
              </w:rPr>
              <w:t>101</w:t>
            </w:r>
          </w:p>
        </w:tc>
        <w:tc>
          <w:tcPr>
            <w:tcW w:w="567" w:type="dxa"/>
          </w:tcPr>
          <w:p w14:paraId="16E98660" w14:textId="77777777" w:rsidR="00940348" w:rsidRPr="008939F4" w:rsidRDefault="00B1404B" w:rsidP="00651D83">
            <w:pPr>
              <w:snapToGrid w:val="0"/>
              <w:rPr>
                <w:sz w:val="16"/>
                <w:szCs w:val="16"/>
              </w:rPr>
            </w:pPr>
            <w:r>
              <w:rPr>
                <w:sz w:val="16"/>
                <w:szCs w:val="16"/>
              </w:rPr>
              <w:t>*</w:t>
            </w:r>
          </w:p>
        </w:tc>
        <w:tc>
          <w:tcPr>
            <w:tcW w:w="567" w:type="dxa"/>
          </w:tcPr>
          <w:p w14:paraId="17D4DDC1" w14:textId="77777777" w:rsidR="00940348" w:rsidRPr="008939F4" w:rsidRDefault="00940348" w:rsidP="00651D83">
            <w:pPr>
              <w:rPr>
                <w:sz w:val="16"/>
                <w:szCs w:val="16"/>
              </w:rPr>
            </w:pPr>
          </w:p>
        </w:tc>
        <w:tc>
          <w:tcPr>
            <w:tcW w:w="1218" w:type="dxa"/>
          </w:tcPr>
          <w:p w14:paraId="5C4BF686" w14:textId="77777777" w:rsidR="00940348" w:rsidRPr="008939F4" w:rsidRDefault="00940348" w:rsidP="00651D83">
            <w:pPr>
              <w:rPr>
                <w:sz w:val="16"/>
                <w:szCs w:val="16"/>
              </w:rPr>
            </w:pPr>
          </w:p>
        </w:tc>
        <w:tc>
          <w:tcPr>
            <w:tcW w:w="2184" w:type="dxa"/>
          </w:tcPr>
          <w:p w14:paraId="693D6278" w14:textId="37680093" w:rsidR="00940348" w:rsidRPr="00651D83" w:rsidRDefault="00940348" w:rsidP="00ED0B50">
            <w:pPr>
              <w:rPr>
                <w:sz w:val="16"/>
                <w:szCs w:val="16"/>
              </w:rPr>
            </w:pPr>
            <w:r w:rsidRPr="008939F4">
              <w:rPr>
                <w:sz w:val="16"/>
                <w:szCs w:val="16"/>
              </w:rPr>
              <w:t>Стр. 100</w:t>
            </w:r>
            <w:r w:rsidRPr="008939F4">
              <w:rPr>
                <w:sz w:val="16"/>
                <w:szCs w:val="16"/>
                <w:lang w:val="en-US"/>
              </w:rPr>
              <w:t>&lt;</w:t>
            </w:r>
            <w:r w:rsidRPr="008939F4">
              <w:rPr>
                <w:sz w:val="16"/>
                <w:szCs w:val="16"/>
              </w:rPr>
              <w:t xml:space="preserve">Стр.101 </w:t>
            </w:r>
            <w:r w:rsidR="00ED0B50">
              <w:rPr>
                <w:sz w:val="16"/>
                <w:szCs w:val="16"/>
              </w:rPr>
              <w:t>–</w:t>
            </w:r>
            <w:r w:rsidRPr="008939F4">
              <w:rPr>
                <w:sz w:val="16"/>
                <w:szCs w:val="16"/>
              </w:rPr>
              <w:t xml:space="preserve"> недопустимо</w:t>
            </w:r>
          </w:p>
        </w:tc>
        <w:tc>
          <w:tcPr>
            <w:tcW w:w="709" w:type="dxa"/>
          </w:tcPr>
          <w:p w14:paraId="72F79618"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1F460444" w14:textId="77777777" w:rsidR="00940348" w:rsidRPr="00651D83" w:rsidRDefault="00940348" w:rsidP="00651D83">
            <w:pPr>
              <w:rPr>
                <w:sz w:val="16"/>
                <w:szCs w:val="16"/>
              </w:rPr>
            </w:pPr>
            <w:r w:rsidRPr="008939F4">
              <w:rPr>
                <w:sz w:val="16"/>
                <w:szCs w:val="16"/>
              </w:rPr>
              <w:t>Г</w:t>
            </w:r>
          </w:p>
        </w:tc>
        <w:tc>
          <w:tcPr>
            <w:tcW w:w="504" w:type="dxa"/>
          </w:tcPr>
          <w:p w14:paraId="5C1E6DC2" w14:textId="77777777" w:rsidR="00940348" w:rsidRPr="00651D83" w:rsidRDefault="00940348" w:rsidP="00651D83">
            <w:pPr>
              <w:rPr>
                <w:sz w:val="16"/>
                <w:szCs w:val="16"/>
              </w:rPr>
            </w:pPr>
            <w:r w:rsidRPr="008939F4">
              <w:rPr>
                <w:sz w:val="16"/>
                <w:szCs w:val="16"/>
              </w:rPr>
              <w:t>Б</w:t>
            </w:r>
          </w:p>
        </w:tc>
      </w:tr>
      <w:tr w:rsidR="00940348" w:rsidRPr="00651D83" w14:paraId="78C88148" w14:textId="77777777" w:rsidTr="00891A47">
        <w:trPr>
          <w:trHeight w:val="74"/>
        </w:trPr>
        <w:tc>
          <w:tcPr>
            <w:tcW w:w="567" w:type="dxa"/>
          </w:tcPr>
          <w:p w14:paraId="504ADF80" w14:textId="77777777" w:rsidR="00940348" w:rsidRPr="008939F4" w:rsidRDefault="00940348" w:rsidP="00651D83">
            <w:pPr>
              <w:rPr>
                <w:sz w:val="16"/>
                <w:szCs w:val="16"/>
              </w:rPr>
            </w:pPr>
            <w:r w:rsidRPr="008939F4">
              <w:rPr>
                <w:sz w:val="16"/>
                <w:szCs w:val="16"/>
              </w:rPr>
              <w:t>20</w:t>
            </w:r>
          </w:p>
        </w:tc>
        <w:tc>
          <w:tcPr>
            <w:tcW w:w="567" w:type="dxa"/>
          </w:tcPr>
          <w:p w14:paraId="636D1EE5" w14:textId="77777777" w:rsidR="00940348" w:rsidRPr="008939F4" w:rsidRDefault="00940348" w:rsidP="00651D83">
            <w:pPr>
              <w:rPr>
                <w:sz w:val="16"/>
                <w:szCs w:val="16"/>
              </w:rPr>
            </w:pPr>
            <w:r w:rsidRPr="008939F4">
              <w:rPr>
                <w:sz w:val="16"/>
                <w:szCs w:val="16"/>
              </w:rPr>
              <w:t>120</w:t>
            </w:r>
          </w:p>
        </w:tc>
        <w:tc>
          <w:tcPr>
            <w:tcW w:w="675" w:type="dxa"/>
          </w:tcPr>
          <w:p w14:paraId="6C471885" w14:textId="77777777" w:rsidR="00940348" w:rsidRPr="008939F4" w:rsidRDefault="00B1404B" w:rsidP="00651D83">
            <w:pPr>
              <w:rPr>
                <w:sz w:val="16"/>
                <w:szCs w:val="16"/>
              </w:rPr>
            </w:pPr>
            <w:r>
              <w:rPr>
                <w:sz w:val="16"/>
                <w:szCs w:val="16"/>
              </w:rPr>
              <w:t>*</w:t>
            </w:r>
          </w:p>
        </w:tc>
        <w:tc>
          <w:tcPr>
            <w:tcW w:w="459" w:type="dxa"/>
          </w:tcPr>
          <w:p w14:paraId="7E84A4A4" w14:textId="77777777" w:rsidR="00940348" w:rsidRPr="008939F4" w:rsidRDefault="00940348" w:rsidP="00651D83">
            <w:pPr>
              <w:rPr>
                <w:sz w:val="16"/>
                <w:szCs w:val="16"/>
              </w:rPr>
            </w:pPr>
          </w:p>
        </w:tc>
        <w:tc>
          <w:tcPr>
            <w:tcW w:w="1134" w:type="dxa"/>
          </w:tcPr>
          <w:p w14:paraId="41AD315F" w14:textId="77777777" w:rsidR="00940348" w:rsidRPr="008939F4" w:rsidRDefault="00940348" w:rsidP="00651D83">
            <w:pPr>
              <w:rPr>
                <w:sz w:val="16"/>
                <w:szCs w:val="16"/>
              </w:rPr>
            </w:pPr>
          </w:p>
        </w:tc>
        <w:tc>
          <w:tcPr>
            <w:tcW w:w="567" w:type="dxa"/>
          </w:tcPr>
          <w:p w14:paraId="2C4BE4DA" w14:textId="77777777" w:rsidR="00940348" w:rsidRPr="00651D83" w:rsidRDefault="00940348" w:rsidP="00651D83">
            <w:pPr>
              <w:rPr>
                <w:sz w:val="16"/>
                <w:szCs w:val="16"/>
              </w:rPr>
            </w:pPr>
            <w:r w:rsidRPr="008939F4">
              <w:rPr>
                <w:sz w:val="16"/>
                <w:szCs w:val="16"/>
              </w:rPr>
              <w:t>&gt;=</w:t>
            </w:r>
          </w:p>
        </w:tc>
        <w:tc>
          <w:tcPr>
            <w:tcW w:w="567" w:type="dxa"/>
          </w:tcPr>
          <w:p w14:paraId="769742C7" w14:textId="77777777" w:rsidR="00940348" w:rsidRPr="008939F4" w:rsidRDefault="00940348" w:rsidP="00651D83">
            <w:pPr>
              <w:snapToGrid w:val="0"/>
              <w:rPr>
                <w:sz w:val="16"/>
                <w:szCs w:val="16"/>
              </w:rPr>
            </w:pPr>
            <w:r w:rsidRPr="008939F4">
              <w:rPr>
                <w:sz w:val="16"/>
                <w:szCs w:val="16"/>
              </w:rPr>
              <w:t>121</w:t>
            </w:r>
          </w:p>
        </w:tc>
        <w:tc>
          <w:tcPr>
            <w:tcW w:w="567" w:type="dxa"/>
          </w:tcPr>
          <w:p w14:paraId="23E9C65A" w14:textId="77777777" w:rsidR="00940348" w:rsidRPr="008939F4" w:rsidRDefault="00B1404B" w:rsidP="00651D83">
            <w:pPr>
              <w:snapToGrid w:val="0"/>
              <w:rPr>
                <w:sz w:val="16"/>
                <w:szCs w:val="16"/>
              </w:rPr>
            </w:pPr>
            <w:r>
              <w:rPr>
                <w:sz w:val="16"/>
                <w:szCs w:val="16"/>
              </w:rPr>
              <w:t>*</w:t>
            </w:r>
          </w:p>
        </w:tc>
        <w:tc>
          <w:tcPr>
            <w:tcW w:w="567" w:type="dxa"/>
          </w:tcPr>
          <w:p w14:paraId="5A6B407D" w14:textId="77777777" w:rsidR="00940348" w:rsidRPr="008939F4" w:rsidRDefault="00940348" w:rsidP="00651D83">
            <w:pPr>
              <w:rPr>
                <w:sz w:val="16"/>
                <w:szCs w:val="16"/>
              </w:rPr>
            </w:pPr>
          </w:p>
        </w:tc>
        <w:tc>
          <w:tcPr>
            <w:tcW w:w="1218" w:type="dxa"/>
          </w:tcPr>
          <w:p w14:paraId="5F95D46C" w14:textId="77777777" w:rsidR="00940348" w:rsidRPr="008939F4" w:rsidRDefault="00940348" w:rsidP="00651D83">
            <w:pPr>
              <w:rPr>
                <w:sz w:val="16"/>
                <w:szCs w:val="16"/>
              </w:rPr>
            </w:pPr>
          </w:p>
        </w:tc>
        <w:tc>
          <w:tcPr>
            <w:tcW w:w="2184" w:type="dxa"/>
          </w:tcPr>
          <w:p w14:paraId="12032B59" w14:textId="04929152" w:rsidR="00940348" w:rsidRPr="00651D83" w:rsidRDefault="00940348" w:rsidP="00ED0B50">
            <w:pPr>
              <w:rPr>
                <w:sz w:val="16"/>
                <w:szCs w:val="16"/>
              </w:rPr>
            </w:pPr>
            <w:r w:rsidRPr="008939F4">
              <w:rPr>
                <w:sz w:val="16"/>
                <w:szCs w:val="16"/>
              </w:rPr>
              <w:t>Стр. 120</w:t>
            </w:r>
            <w:r w:rsidRPr="008939F4">
              <w:rPr>
                <w:sz w:val="16"/>
                <w:szCs w:val="16"/>
                <w:lang w:val="en-US"/>
              </w:rPr>
              <w:t>&lt;</w:t>
            </w:r>
            <w:r w:rsidRPr="008939F4">
              <w:rPr>
                <w:sz w:val="16"/>
                <w:szCs w:val="16"/>
              </w:rPr>
              <w:t xml:space="preserve">Стр.121 </w:t>
            </w:r>
            <w:r w:rsidR="00ED0B50">
              <w:rPr>
                <w:sz w:val="16"/>
                <w:szCs w:val="16"/>
              </w:rPr>
              <w:t>–</w:t>
            </w:r>
            <w:r w:rsidRPr="008939F4">
              <w:rPr>
                <w:sz w:val="16"/>
                <w:szCs w:val="16"/>
              </w:rPr>
              <w:t xml:space="preserve"> недопустимо</w:t>
            </w:r>
          </w:p>
        </w:tc>
        <w:tc>
          <w:tcPr>
            <w:tcW w:w="709" w:type="dxa"/>
          </w:tcPr>
          <w:p w14:paraId="1EA2AF54"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622CF39E" w14:textId="77777777" w:rsidR="00940348" w:rsidRPr="00651D83" w:rsidRDefault="00940348" w:rsidP="00651D83">
            <w:pPr>
              <w:rPr>
                <w:sz w:val="16"/>
                <w:szCs w:val="16"/>
              </w:rPr>
            </w:pPr>
            <w:r w:rsidRPr="008939F4">
              <w:rPr>
                <w:sz w:val="16"/>
                <w:szCs w:val="16"/>
              </w:rPr>
              <w:t>Г</w:t>
            </w:r>
          </w:p>
        </w:tc>
        <w:tc>
          <w:tcPr>
            <w:tcW w:w="504" w:type="dxa"/>
          </w:tcPr>
          <w:p w14:paraId="718AE6E3" w14:textId="77777777" w:rsidR="00940348" w:rsidRPr="00651D83" w:rsidRDefault="00940348" w:rsidP="00651D83">
            <w:pPr>
              <w:rPr>
                <w:sz w:val="16"/>
                <w:szCs w:val="16"/>
              </w:rPr>
            </w:pPr>
            <w:r w:rsidRPr="008939F4">
              <w:rPr>
                <w:sz w:val="16"/>
                <w:szCs w:val="16"/>
              </w:rPr>
              <w:t>Б</w:t>
            </w:r>
          </w:p>
        </w:tc>
      </w:tr>
      <w:tr w:rsidR="00940348" w:rsidRPr="00651D83" w14:paraId="62F5326D" w14:textId="77777777" w:rsidTr="00891A47">
        <w:trPr>
          <w:trHeight w:val="74"/>
        </w:trPr>
        <w:tc>
          <w:tcPr>
            <w:tcW w:w="567" w:type="dxa"/>
          </w:tcPr>
          <w:p w14:paraId="3F1499DF" w14:textId="77777777" w:rsidR="00940348" w:rsidRPr="008939F4" w:rsidRDefault="00940348" w:rsidP="00651D83">
            <w:pPr>
              <w:rPr>
                <w:sz w:val="16"/>
                <w:szCs w:val="16"/>
              </w:rPr>
            </w:pPr>
            <w:r w:rsidRPr="008939F4">
              <w:rPr>
                <w:sz w:val="16"/>
                <w:szCs w:val="16"/>
              </w:rPr>
              <w:t>21</w:t>
            </w:r>
          </w:p>
        </w:tc>
        <w:tc>
          <w:tcPr>
            <w:tcW w:w="567" w:type="dxa"/>
          </w:tcPr>
          <w:p w14:paraId="145FDD73" w14:textId="77777777" w:rsidR="00940348" w:rsidRPr="008939F4" w:rsidRDefault="00940348" w:rsidP="00651D83">
            <w:pPr>
              <w:rPr>
                <w:sz w:val="16"/>
                <w:szCs w:val="16"/>
              </w:rPr>
            </w:pPr>
            <w:r w:rsidRPr="008939F4">
              <w:rPr>
                <w:sz w:val="16"/>
                <w:szCs w:val="16"/>
              </w:rPr>
              <w:t>204</w:t>
            </w:r>
          </w:p>
        </w:tc>
        <w:tc>
          <w:tcPr>
            <w:tcW w:w="675" w:type="dxa"/>
          </w:tcPr>
          <w:p w14:paraId="3CBF4BA9" w14:textId="77777777" w:rsidR="00940348" w:rsidRPr="008939F4" w:rsidRDefault="00B1404B" w:rsidP="00651D83">
            <w:pPr>
              <w:rPr>
                <w:sz w:val="16"/>
                <w:szCs w:val="16"/>
              </w:rPr>
            </w:pPr>
            <w:r>
              <w:rPr>
                <w:sz w:val="16"/>
                <w:szCs w:val="16"/>
              </w:rPr>
              <w:t>*</w:t>
            </w:r>
          </w:p>
        </w:tc>
        <w:tc>
          <w:tcPr>
            <w:tcW w:w="459" w:type="dxa"/>
          </w:tcPr>
          <w:p w14:paraId="11C665CB" w14:textId="77777777" w:rsidR="00940348" w:rsidRPr="008939F4" w:rsidRDefault="00940348" w:rsidP="00651D83">
            <w:pPr>
              <w:rPr>
                <w:sz w:val="16"/>
                <w:szCs w:val="16"/>
              </w:rPr>
            </w:pPr>
          </w:p>
        </w:tc>
        <w:tc>
          <w:tcPr>
            <w:tcW w:w="1134" w:type="dxa"/>
          </w:tcPr>
          <w:p w14:paraId="033BD698" w14:textId="77777777" w:rsidR="00940348" w:rsidRPr="008939F4" w:rsidRDefault="00940348" w:rsidP="00651D83">
            <w:pPr>
              <w:rPr>
                <w:sz w:val="16"/>
                <w:szCs w:val="16"/>
              </w:rPr>
            </w:pPr>
          </w:p>
        </w:tc>
        <w:tc>
          <w:tcPr>
            <w:tcW w:w="567" w:type="dxa"/>
          </w:tcPr>
          <w:p w14:paraId="29A44163" w14:textId="77777777" w:rsidR="00940348" w:rsidRPr="00651D83" w:rsidRDefault="00940348" w:rsidP="00651D83">
            <w:pPr>
              <w:rPr>
                <w:sz w:val="16"/>
                <w:szCs w:val="16"/>
              </w:rPr>
            </w:pPr>
            <w:r w:rsidRPr="008939F4">
              <w:rPr>
                <w:sz w:val="16"/>
                <w:szCs w:val="16"/>
              </w:rPr>
              <w:t>&gt;=</w:t>
            </w:r>
          </w:p>
        </w:tc>
        <w:tc>
          <w:tcPr>
            <w:tcW w:w="567" w:type="dxa"/>
          </w:tcPr>
          <w:p w14:paraId="1D6D4757" w14:textId="77777777" w:rsidR="00940348" w:rsidRPr="008939F4" w:rsidRDefault="00940348" w:rsidP="00651D83">
            <w:pPr>
              <w:snapToGrid w:val="0"/>
              <w:rPr>
                <w:sz w:val="16"/>
                <w:szCs w:val="16"/>
              </w:rPr>
            </w:pPr>
            <w:r w:rsidRPr="008939F4">
              <w:rPr>
                <w:sz w:val="16"/>
                <w:szCs w:val="16"/>
              </w:rPr>
              <w:t>205</w:t>
            </w:r>
          </w:p>
        </w:tc>
        <w:tc>
          <w:tcPr>
            <w:tcW w:w="567" w:type="dxa"/>
          </w:tcPr>
          <w:p w14:paraId="04568CF5" w14:textId="77777777" w:rsidR="00940348" w:rsidRPr="008939F4" w:rsidRDefault="00B1404B" w:rsidP="00651D83">
            <w:pPr>
              <w:snapToGrid w:val="0"/>
              <w:rPr>
                <w:sz w:val="16"/>
                <w:szCs w:val="16"/>
              </w:rPr>
            </w:pPr>
            <w:r>
              <w:rPr>
                <w:sz w:val="16"/>
                <w:szCs w:val="16"/>
              </w:rPr>
              <w:t>*</w:t>
            </w:r>
          </w:p>
        </w:tc>
        <w:tc>
          <w:tcPr>
            <w:tcW w:w="567" w:type="dxa"/>
          </w:tcPr>
          <w:p w14:paraId="076A36E6" w14:textId="77777777" w:rsidR="00940348" w:rsidRPr="008939F4" w:rsidRDefault="00940348" w:rsidP="00651D83">
            <w:pPr>
              <w:rPr>
                <w:sz w:val="16"/>
                <w:szCs w:val="16"/>
              </w:rPr>
            </w:pPr>
          </w:p>
        </w:tc>
        <w:tc>
          <w:tcPr>
            <w:tcW w:w="1218" w:type="dxa"/>
          </w:tcPr>
          <w:p w14:paraId="10C8C942" w14:textId="77777777" w:rsidR="00940348" w:rsidRPr="008939F4" w:rsidRDefault="00940348" w:rsidP="00651D83">
            <w:pPr>
              <w:rPr>
                <w:sz w:val="16"/>
                <w:szCs w:val="16"/>
              </w:rPr>
            </w:pPr>
          </w:p>
        </w:tc>
        <w:tc>
          <w:tcPr>
            <w:tcW w:w="2184" w:type="dxa"/>
          </w:tcPr>
          <w:p w14:paraId="01DDA932" w14:textId="19197B49" w:rsidR="00940348" w:rsidRPr="00651D83" w:rsidRDefault="00940348" w:rsidP="00ED0B50">
            <w:pPr>
              <w:rPr>
                <w:sz w:val="16"/>
                <w:szCs w:val="16"/>
              </w:rPr>
            </w:pPr>
            <w:r w:rsidRPr="008939F4">
              <w:rPr>
                <w:sz w:val="16"/>
                <w:szCs w:val="16"/>
              </w:rPr>
              <w:t>Стр. 204</w:t>
            </w:r>
            <w:r w:rsidRPr="008939F4">
              <w:rPr>
                <w:sz w:val="16"/>
                <w:szCs w:val="16"/>
                <w:lang w:val="en-US"/>
              </w:rPr>
              <w:t>&lt;</w:t>
            </w:r>
            <w:r w:rsidRPr="008939F4">
              <w:rPr>
                <w:sz w:val="16"/>
                <w:szCs w:val="16"/>
              </w:rPr>
              <w:t xml:space="preserve">Стр.205 </w:t>
            </w:r>
            <w:r w:rsidR="00ED0B50">
              <w:rPr>
                <w:sz w:val="16"/>
                <w:szCs w:val="16"/>
              </w:rPr>
              <w:t>–</w:t>
            </w:r>
            <w:r w:rsidRPr="008939F4">
              <w:rPr>
                <w:sz w:val="16"/>
                <w:szCs w:val="16"/>
              </w:rPr>
              <w:t xml:space="preserve"> недопустимо</w:t>
            </w:r>
          </w:p>
        </w:tc>
        <w:tc>
          <w:tcPr>
            <w:tcW w:w="709" w:type="dxa"/>
          </w:tcPr>
          <w:p w14:paraId="2FB089D4"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22A4595F" w14:textId="77777777" w:rsidR="00940348" w:rsidRPr="00651D83" w:rsidRDefault="00940348" w:rsidP="00651D83">
            <w:pPr>
              <w:rPr>
                <w:sz w:val="16"/>
                <w:szCs w:val="16"/>
              </w:rPr>
            </w:pPr>
            <w:r w:rsidRPr="008939F4">
              <w:rPr>
                <w:sz w:val="16"/>
                <w:szCs w:val="16"/>
              </w:rPr>
              <w:t>Г</w:t>
            </w:r>
          </w:p>
        </w:tc>
        <w:tc>
          <w:tcPr>
            <w:tcW w:w="504" w:type="dxa"/>
          </w:tcPr>
          <w:p w14:paraId="16054358" w14:textId="77777777" w:rsidR="00940348" w:rsidRPr="00651D83" w:rsidRDefault="00940348" w:rsidP="00651D83">
            <w:pPr>
              <w:rPr>
                <w:sz w:val="16"/>
                <w:szCs w:val="16"/>
              </w:rPr>
            </w:pPr>
            <w:r w:rsidRPr="008939F4">
              <w:rPr>
                <w:sz w:val="16"/>
                <w:szCs w:val="16"/>
              </w:rPr>
              <w:t>Б</w:t>
            </w:r>
          </w:p>
        </w:tc>
      </w:tr>
      <w:tr w:rsidR="00B1404B" w:rsidRPr="00651D83" w14:paraId="6733B5B6" w14:textId="77777777" w:rsidTr="00B1404B">
        <w:trPr>
          <w:trHeight w:val="74"/>
        </w:trPr>
        <w:tc>
          <w:tcPr>
            <w:tcW w:w="567" w:type="dxa"/>
            <w:tcBorders>
              <w:top w:val="single" w:sz="4" w:space="0" w:color="auto"/>
              <w:left w:val="single" w:sz="4" w:space="0" w:color="auto"/>
              <w:bottom w:val="single" w:sz="4" w:space="0" w:color="auto"/>
              <w:right w:val="single" w:sz="4" w:space="0" w:color="auto"/>
            </w:tcBorders>
          </w:tcPr>
          <w:p w14:paraId="739C66EC" w14:textId="77777777" w:rsidR="00B1404B" w:rsidRPr="008939F4" w:rsidRDefault="00B1404B" w:rsidP="00B1404B">
            <w:pPr>
              <w:rPr>
                <w:sz w:val="16"/>
                <w:szCs w:val="16"/>
              </w:rPr>
            </w:pPr>
            <w:r w:rsidRPr="008939F4">
              <w:rPr>
                <w:sz w:val="16"/>
                <w:szCs w:val="16"/>
              </w:rPr>
              <w:t>21</w:t>
            </w:r>
            <w:r>
              <w:rPr>
                <w:sz w:val="16"/>
                <w:szCs w:val="16"/>
              </w:rPr>
              <w:t>.1</w:t>
            </w:r>
          </w:p>
        </w:tc>
        <w:tc>
          <w:tcPr>
            <w:tcW w:w="567" w:type="dxa"/>
            <w:tcBorders>
              <w:top w:val="single" w:sz="4" w:space="0" w:color="auto"/>
              <w:left w:val="single" w:sz="4" w:space="0" w:color="auto"/>
              <w:bottom w:val="single" w:sz="4" w:space="0" w:color="auto"/>
              <w:right w:val="single" w:sz="4" w:space="0" w:color="auto"/>
            </w:tcBorders>
          </w:tcPr>
          <w:p w14:paraId="52255814" w14:textId="77777777" w:rsidR="00B1404B" w:rsidRPr="008939F4" w:rsidRDefault="00B1404B" w:rsidP="00B1404B">
            <w:pPr>
              <w:rPr>
                <w:sz w:val="16"/>
                <w:szCs w:val="16"/>
              </w:rPr>
            </w:pPr>
            <w:r w:rsidRPr="008939F4">
              <w:rPr>
                <w:sz w:val="16"/>
                <w:szCs w:val="16"/>
              </w:rPr>
              <w:t>20</w:t>
            </w:r>
            <w:r>
              <w:rPr>
                <w:sz w:val="16"/>
                <w:szCs w:val="16"/>
              </w:rPr>
              <w:t>3</w:t>
            </w:r>
          </w:p>
        </w:tc>
        <w:tc>
          <w:tcPr>
            <w:tcW w:w="675" w:type="dxa"/>
            <w:tcBorders>
              <w:top w:val="single" w:sz="4" w:space="0" w:color="auto"/>
              <w:left w:val="single" w:sz="4" w:space="0" w:color="auto"/>
              <w:bottom w:val="single" w:sz="4" w:space="0" w:color="auto"/>
              <w:right w:val="single" w:sz="4" w:space="0" w:color="auto"/>
            </w:tcBorders>
          </w:tcPr>
          <w:p w14:paraId="7DB0EA47" w14:textId="77777777" w:rsidR="00B1404B" w:rsidRPr="008939F4" w:rsidRDefault="00B1404B" w:rsidP="00B1404B">
            <w:pPr>
              <w:rPr>
                <w:sz w:val="16"/>
                <w:szCs w:val="16"/>
              </w:rPr>
            </w:pPr>
            <w:r>
              <w:rPr>
                <w:sz w:val="16"/>
                <w:szCs w:val="16"/>
              </w:rPr>
              <w:t>*</w:t>
            </w:r>
          </w:p>
        </w:tc>
        <w:tc>
          <w:tcPr>
            <w:tcW w:w="459" w:type="dxa"/>
            <w:tcBorders>
              <w:top w:val="single" w:sz="4" w:space="0" w:color="auto"/>
              <w:left w:val="single" w:sz="4" w:space="0" w:color="auto"/>
              <w:bottom w:val="single" w:sz="4" w:space="0" w:color="auto"/>
              <w:right w:val="single" w:sz="4" w:space="0" w:color="auto"/>
            </w:tcBorders>
          </w:tcPr>
          <w:p w14:paraId="07189F08" w14:textId="77777777" w:rsidR="00B1404B" w:rsidRPr="008939F4" w:rsidRDefault="00B1404B" w:rsidP="00B1404B">
            <w:pPr>
              <w:rPr>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699A57C" w14:textId="77777777" w:rsidR="00B1404B" w:rsidRPr="008939F4" w:rsidRDefault="00B1404B" w:rsidP="00B1404B">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F6E6CFF" w14:textId="77777777" w:rsidR="00B1404B" w:rsidRPr="00651D83" w:rsidRDefault="00B1404B" w:rsidP="00B1404B">
            <w:pPr>
              <w:rPr>
                <w:sz w:val="16"/>
                <w:szCs w:val="16"/>
              </w:rPr>
            </w:pPr>
            <w:r w:rsidRPr="008939F4">
              <w:rPr>
                <w:sz w:val="16"/>
                <w:szCs w:val="16"/>
              </w:rPr>
              <w:t>&gt;=</w:t>
            </w:r>
          </w:p>
        </w:tc>
        <w:tc>
          <w:tcPr>
            <w:tcW w:w="567" w:type="dxa"/>
            <w:tcBorders>
              <w:top w:val="single" w:sz="4" w:space="0" w:color="auto"/>
              <w:left w:val="single" w:sz="4" w:space="0" w:color="auto"/>
              <w:bottom w:val="single" w:sz="4" w:space="0" w:color="auto"/>
              <w:right w:val="single" w:sz="4" w:space="0" w:color="auto"/>
            </w:tcBorders>
          </w:tcPr>
          <w:p w14:paraId="2A586282" w14:textId="77777777" w:rsidR="00B1404B" w:rsidRPr="008939F4" w:rsidRDefault="00B1404B" w:rsidP="00B1404B">
            <w:pPr>
              <w:snapToGrid w:val="0"/>
              <w:rPr>
                <w:sz w:val="16"/>
                <w:szCs w:val="16"/>
              </w:rPr>
            </w:pPr>
            <w:r w:rsidRPr="008939F4">
              <w:rPr>
                <w:sz w:val="16"/>
                <w:szCs w:val="16"/>
              </w:rPr>
              <w:t>20</w:t>
            </w:r>
            <w:r>
              <w:rPr>
                <w:sz w:val="16"/>
                <w:szCs w:val="16"/>
              </w:rPr>
              <w:t>4+206</w:t>
            </w:r>
          </w:p>
        </w:tc>
        <w:tc>
          <w:tcPr>
            <w:tcW w:w="567" w:type="dxa"/>
            <w:tcBorders>
              <w:top w:val="single" w:sz="4" w:space="0" w:color="auto"/>
              <w:left w:val="single" w:sz="4" w:space="0" w:color="auto"/>
              <w:bottom w:val="single" w:sz="4" w:space="0" w:color="auto"/>
              <w:right w:val="single" w:sz="4" w:space="0" w:color="auto"/>
            </w:tcBorders>
          </w:tcPr>
          <w:p w14:paraId="1BC7CFF9" w14:textId="77777777" w:rsidR="00B1404B" w:rsidRPr="008939F4" w:rsidRDefault="00B1404B" w:rsidP="00B1404B">
            <w:pPr>
              <w:snapToGrid w:val="0"/>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B824684" w14:textId="77777777" w:rsidR="00B1404B" w:rsidRPr="008939F4" w:rsidRDefault="00B1404B" w:rsidP="00B1404B">
            <w:pPr>
              <w:rPr>
                <w:sz w:val="16"/>
                <w:szCs w:val="16"/>
              </w:rPr>
            </w:pPr>
          </w:p>
        </w:tc>
        <w:tc>
          <w:tcPr>
            <w:tcW w:w="1218" w:type="dxa"/>
            <w:tcBorders>
              <w:top w:val="single" w:sz="4" w:space="0" w:color="auto"/>
              <w:left w:val="single" w:sz="4" w:space="0" w:color="auto"/>
              <w:bottom w:val="single" w:sz="4" w:space="0" w:color="auto"/>
              <w:right w:val="single" w:sz="4" w:space="0" w:color="auto"/>
            </w:tcBorders>
          </w:tcPr>
          <w:p w14:paraId="2FD82599" w14:textId="77777777" w:rsidR="00B1404B" w:rsidRPr="008939F4" w:rsidRDefault="00B1404B" w:rsidP="00B1404B">
            <w:pP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2272ACA" w14:textId="1CBAC4A2" w:rsidR="00B1404B" w:rsidRPr="00651D83" w:rsidRDefault="00B1404B" w:rsidP="00ED0B50">
            <w:pPr>
              <w:rPr>
                <w:sz w:val="16"/>
                <w:szCs w:val="16"/>
              </w:rPr>
            </w:pPr>
            <w:r w:rsidRPr="008939F4">
              <w:rPr>
                <w:sz w:val="16"/>
                <w:szCs w:val="16"/>
              </w:rPr>
              <w:t>Стр. 204</w:t>
            </w:r>
            <w:r w:rsidRPr="00B1404B">
              <w:rPr>
                <w:sz w:val="16"/>
                <w:szCs w:val="16"/>
              </w:rPr>
              <w:t>&lt;</w:t>
            </w:r>
            <w:r w:rsidRPr="008939F4">
              <w:rPr>
                <w:sz w:val="16"/>
                <w:szCs w:val="16"/>
              </w:rPr>
              <w:t xml:space="preserve">Стр.205 </w:t>
            </w:r>
            <w:r w:rsidR="00ED0B50">
              <w:rPr>
                <w:sz w:val="16"/>
                <w:szCs w:val="16"/>
              </w:rPr>
              <w:t>–</w:t>
            </w:r>
            <w:r w:rsidRPr="008939F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03A13073" w14:textId="77777777" w:rsidR="00B1404B" w:rsidRPr="00651D83" w:rsidRDefault="00B1404B" w:rsidP="00B1404B">
            <w:pPr>
              <w:rPr>
                <w:sz w:val="16"/>
                <w:szCs w:val="16"/>
              </w:rPr>
            </w:pPr>
            <w:r w:rsidRPr="008939F4">
              <w:rPr>
                <w:sz w:val="16"/>
                <w:szCs w:val="16"/>
              </w:rPr>
              <w:t>АУБУ, РБС-АУБУГРБС.</w:t>
            </w:r>
          </w:p>
        </w:tc>
        <w:tc>
          <w:tcPr>
            <w:tcW w:w="544" w:type="dxa"/>
            <w:tcBorders>
              <w:top w:val="single" w:sz="4" w:space="0" w:color="auto"/>
              <w:left w:val="single" w:sz="4" w:space="0" w:color="auto"/>
              <w:bottom w:val="single" w:sz="4" w:space="0" w:color="auto"/>
              <w:right w:val="single" w:sz="4" w:space="0" w:color="auto"/>
            </w:tcBorders>
          </w:tcPr>
          <w:p w14:paraId="59CC4D92" w14:textId="77777777" w:rsidR="00B1404B" w:rsidRPr="00651D83" w:rsidRDefault="00B1404B" w:rsidP="00B1404B">
            <w:pPr>
              <w:rPr>
                <w:sz w:val="16"/>
                <w:szCs w:val="16"/>
              </w:rPr>
            </w:pPr>
            <w:r w:rsidRPr="008939F4">
              <w:rPr>
                <w:sz w:val="16"/>
                <w:szCs w:val="16"/>
              </w:rPr>
              <w:t>Г</w:t>
            </w:r>
          </w:p>
        </w:tc>
        <w:tc>
          <w:tcPr>
            <w:tcW w:w="504" w:type="dxa"/>
            <w:tcBorders>
              <w:top w:val="single" w:sz="4" w:space="0" w:color="auto"/>
              <w:left w:val="single" w:sz="4" w:space="0" w:color="auto"/>
              <w:bottom w:val="single" w:sz="4" w:space="0" w:color="auto"/>
              <w:right w:val="single" w:sz="4" w:space="0" w:color="auto"/>
            </w:tcBorders>
          </w:tcPr>
          <w:p w14:paraId="0DC8B0CF" w14:textId="77777777" w:rsidR="00B1404B" w:rsidRPr="00651D83" w:rsidRDefault="00B1404B" w:rsidP="00B1404B">
            <w:pPr>
              <w:rPr>
                <w:sz w:val="16"/>
                <w:szCs w:val="16"/>
              </w:rPr>
            </w:pPr>
            <w:r w:rsidRPr="008939F4">
              <w:rPr>
                <w:sz w:val="16"/>
                <w:szCs w:val="16"/>
              </w:rPr>
              <w:t>Б</w:t>
            </w:r>
          </w:p>
        </w:tc>
      </w:tr>
      <w:tr w:rsidR="00940348" w:rsidRPr="00651D83" w14:paraId="0D3FA4CC" w14:textId="77777777" w:rsidTr="00891A47">
        <w:trPr>
          <w:trHeight w:val="74"/>
        </w:trPr>
        <w:tc>
          <w:tcPr>
            <w:tcW w:w="567" w:type="dxa"/>
          </w:tcPr>
          <w:p w14:paraId="45CEF004" w14:textId="77777777" w:rsidR="00940348" w:rsidRPr="008939F4" w:rsidRDefault="00940348" w:rsidP="00651D83">
            <w:pPr>
              <w:rPr>
                <w:sz w:val="16"/>
                <w:szCs w:val="16"/>
              </w:rPr>
            </w:pPr>
            <w:r w:rsidRPr="008939F4">
              <w:rPr>
                <w:sz w:val="16"/>
                <w:szCs w:val="16"/>
              </w:rPr>
              <w:t>22</w:t>
            </w:r>
          </w:p>
        </w:tc>
        <w:tc>
          <w:tcPr>
            <w:tcW w:w="567" w:type="dxa"/>
          </w:tcPr>
          <w:p w14:paraId="2EDAAEAF" w14:textId="77777777" w:rsidR="00940348" w:rsidRPr="008939F4" w:rsidRDefault="00940348" w:rsidP="00651D83">
            <w:pPr>
              <w:rPr>
                <w:sz w:val="16"/>
                <w:szCs w:val="16"/>
              </w:rPr>
            </w:pPr>
            <w:r w:rsidRPr="008939F4">
              <w:rPr>
                <w:sz w:val="16"/>
                <w:szCs w:val="16"/>
              </w:rPr>
              <w:t>240</w:t>
            </w:r>
          </w:p>
        </w:tc>
        <w:tc>
          <w:tcPr>
            <w:tcW w:w="675" w:type="dxa"/>
          </w:tcPr>
          <w:p w14:paraId="166C3243" w14:textId="77777777" w:rsidR="00940348" w:rsidRPr="008939F4" w:rsidRDefault="00940348" w:rsidP="00651D83">
            <w:pPr>
              <w:rPr>
                <w:sz w:val="16"/>
                <w:szCs w:val="16"/>
              </w:rPr>
            </w:pPr>
          </w:p>
        </w:tc>
        <w:tc>
          <w:tcPr>
            <w:tcW w:w="459" w:type="dxa"/>
          </w:tcPr>
          <w:p w14:paraId="4FD10124" w14:textId="77777777" w:rsidR="00940348" w:rsidRPr="008939F4" w:rsidRDefault="00940348" w:rsidP="00651D83">
            <w:pPr>
              <w:rPr>
                <w:sz w:val="16"/>
                <w:szCs w:val="16"/>
              </w:rPr>
            </w:pPr>
          </w:p>
        </w:tc>
        <w:tc>
          <w:tcPr>
            <w:tcW w:w="1134" w:type="dxa"/>
          </w:tcPr>
          <w:p w14:paraId="2025A2E3" w14:textId="77777777" w:rsidR="00940348" w:rsidRPr="008939F4" w:rsidRDefault="00940348" w:rsidP="00651D83">
            <w:pPr>
              <w:rPr>
                <w:sz w:val="16"/>
                <w:szCs w:val="16"/>
              </w:rPr>
            </w:pPr>
          </w:p>
        </w:tc>
        <w:tc>
          <w:tcPr>
            <w:tcW w:w="567" w:type="dxa"/>
          </w:tcPr>
          <w:p w14:paraId="5EE6AC04" w14:textId="77777777" w:rsidR="00940348" w:rsidRPr="00651D83" w:rsidRDefault="00940348" w:rsidP="00651D83">
            <w:pPr>
              <w:rPr>
                <w:sz w:val="16"/>
                <w:szCs w:val="16"/>
              </w:rPr>
            </w:pPr>
            <w:r w:rsidRPr="008939F4">
              <w:rPr>
                <w:sz w:val="16"/>
                <w:szCs w:val="16"/>
              </w:rPr>
              <w:t>&gt;=</w:t>
            </w:r>
          </w:p>
        </w:tc>
        <w:tc>
          <w:tcPr>
            <w:tcW w:w="567" w:type="dxa"/>
          </w:tcPr>
          <w:p w14:paraId="5261EF37" w14:textId="77777777" w:rsidR="00940348" w:rsidRPr="008939F4" w:rsidRDefault="00940348" w:rsidP="00651D83">
            <w:pPr>
              <w:snapToGrid w:val="0"/>
              <w:rPr>
                <w:sz w:val="16"/>
                <w:szCs w:val="16"/>
              </w:rPr>
            </w:pPr>
            <w:r w:rsidRPr="008939F4">
              <w:rPr>
                <w:sz w:val="16"/>
                <w:szCs w:val="16"/>
              </w:rPr>
              <w:t>241</w:t>
            </w:r>
          </w:p>
        </w:tc>
        <w:tc>
          <w:tcPr>
            <w:tcW w:w="567" w:type="dxa"/>
          </w:tcPr>
          <w:p w14:paraId="1223020D" w14:textId="77777777" w:rsidR="00940348" w:rsidRPr="008939F4" w:rsidRDefault="00940348" w:rsidP="00651D83">
            <w:pPr>
              <w:snapToGrid w:val="0"/>
              <w:rPr>
                <w:sz w:val="16"/>
                <w:szCs w:val="16"/>
              </w:rPr>
            </w:pPr>
          </w:p>
        </w:tc>
        <w:tc>
          <w:tcPr>
            <w:tcW w:w="567" w:type="dxa"/>
          </w:tcPr>
          <w:p w14:paraId="641263DE" w14:textId="77777777" w:rsidR="00940348" w:rsidRPr="008939F4" w:rsidRDefault="00940348" w:rsidP="00651D83">
            <w:pPr>
              <w:rPr>
                <w:sz w:val="16"/>
                <w:szCs w:val="16"/>
              </w:rPr>
            </w:pPr>
          </w:p>
        </w:tc>
        <w:tc>
          <w:tcPr>
            <w:tcW w:w="1218" w:type="dxa"/>
          </w:tcPr>
          <w:p w14:paraId="308E2FDD" w14:textId="77777777" w:rsidR="00940348" w:rsidRPr="008939F4" w:rsidRDefault="00940348" w:rsidP="00651D83">
            <w:pPr>
              <w:rPr>
                <w:sz w:val="16"/>
                <w:szCs w:val="16"/>
              </w:rPr>
            </w:pPr>
          </w:p>
        </w:tc>
        <w:tc>
          <w:tcPr>
            <w:tcW w:w="2184" w:type="dxa"/>
          </w:tcPr>
          <w:p w14:paraId="59CF008F" w14:textId="171619E4" w:rsidR="00940348" w:rsidRPr="00651D83" w:rsidRDefault="00940348" w:rsidP="00ED0B50">
            <w:pPr>
              <w:rPr>
                <w:sz w:val="16"/>
                <w:szCs w:val="16"/>
              </w:rPr>
            </w:pPr>
            <w:r w:rsidRPr="008939F4">
              <w:rPr>
                <w:sz w:val="16"/>
                <w:szCs w:val="16"/>
              </w:rPr>
              <w:t xml:space="preserve">Стр. 240&lt;Стр.241 </w:t>
            </w:r>
            <w:r w:rsidR="00ED0B50">
              <w:rPr>
                <w:sz w:val="16"/>
                <w:szCs w:val="16"/>
              </w:rPr>
              <w:t>–</w:t>
            </w:r>
            <w:r w:rsidRPr="008939F4">
              <w:rPr>
                <w:sz w:val="16"/>
                <w:szCs w:val="16"/>
              </w:rPr>
              <w:t xml:space="preserve"> недопустимо</w:t>
            </w:r>
          </w:p>
        </w:tc>
        <w:tc>
          <w:tcPr>
            <w:tcW w:w="709" w:type="dxa"/>
          </w:tcPr>
          <w:p w14:paraId="75554E87"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64B2966A" w14:textId="77777777" w:rsidR="00940348" w:rsidRPr="00651D83" w:rsidRDefault="00940348" w:rsidP="00651D83">
            <w:pPr>
              <w:rPr>
                <w:sz w:val="16"/>
                <w:szCs w:val="16"/>
              </w:rPr>
            </w:pPr>
            <w:r w:rsidRPr="008939F4">
              <w:rPr>
                <w:sz w:val="16"/>
                <w:szCs w:val="16"/>
              </w:rPr>
              <w:t>Г</w:t>
            </w:r>
          </w:p>
        </w:tc>
        <w:tc>
          <w:tcPr>
            <w:tcW w:w="504" w:type="dxa"/>
          </w:tcPr>
          <w:p w14:paraId="324146A3" w14:textId="77777777" w:rsidR="00940348" w:rsidRPr="00651D83" w:rsidRDefault="00940348" w:rsidP="00651D83">
            <w:pPr>
              <w:rPr>
                <w:sz w:val="16"/>
                <w:szCs w:val="16"/>
              </w:rPr>
            </w:pPr>
            <w:r w:rsidRPr="008939F4">
              <w:rPr>
                <w:sz w:val="16"/>
                <w:szCs w:val="16"/>
              </w:rPr>
              <w:t>Б</w:t>
            </w:r>
          </w:p>
        </w:tc>
      </w:tr>
      <w:tr w:rsidR="00940348" w:rsidRPr="00651D83" w14:paraId="28B8B023" w14:textId="77777777" w:rsidTr="00891A47">
        <w:trPr>
          <w:trHeight w:val="74"/>
        </w:trPr>
        <w:tc>
          <w:tcPr>
            <w:tcW w:w="567" w:type="dxa"/>
          </w:tcPr>
          <w:p w14:paraId="5DA1E7D2" w14:textId="77777777" w:rsidR="00940348" w:rsidRPr="008939F4" w:rsidRDefault="00940348" w:rsidP="00651D83">
            <w:pPr>
              <w:rPr>
                <w:sz w:val="16"/>
                <w:szCs w:val="16"/>
              </w:rPr>
            </w:pPr>
            <w:r w:rsidRPr="008939F4">
              <w:rPr>
                <w:sz w:val="16"/>
                <w:szCs w:val="16"/>
              </w:rPr>
              <w:t>23</w:t>
            </w:r>
          </w:p>
        </w:tc>
        <w:tc>
          <w:tcPr>
            <w:tcW w:w="567" w:type="dxa"/>
          </w:tcPr>
          <w:p w14:paraId="27474898" w14:textId="77777777" w:rsidR="00940348" w:rsidRPr="008939F4" w:rsidRDefault="00940348" w:rsidP="00651D83">
            <w:pPr>
              <w:rPr>
                <w:sz w:val="16"/>
                <w:szCs w:val="16"/>
              </w:rPr>
            </w:pPr>
            <w:r w:rsidRPr="008939F4">
              <w:rPr>
                <w:sz w:val="16"/>
                <w:szCs w:val="16"/>
              </w:rPr>
              <w:t>250</w:t>
            </w:r>
          </w:p>
        </w:tc>
        <w:tc>
          <w:tcPr>
            <w:tcW w:w="675" w:type="dxa"/>
          </w:tcPr>
          <w:p w14:paraId="74B8B8DF" w14:textId="77777777" w:rsidR="00940348" w:rsidRPr="008939F4" w:rsidRDefault="00940348" w:rsidP="00651D83">
            <w:pPr>
              <w:rPr>
                <w:sz w:val="16"/>
                <w:szCs w:val="16"/>
              </w:rPr>
            </w:pPr>
          </w:p>
        </w:tc>
        <w:tc>
          <w:tcPr>
            <w:tcW w:w="459" w:type="dxa"/>
          </w:tcPr>
          <w:p w14:paraId="6D99320E" w14:textId="77777777" w:rsidR="00940348" w:rsidRPr="008939F4" w:rsidRDefault="00940348" w:rsidP="00651D83">
            <w:pPr>
              <w:rPr>
                <w:sz w:val="16"/>
                <w:szCs w:val="16"/>
              </w:rPr>
            </w:pPr>
          </w:p>
        </w:tc>
        <w:tc>
          <w:tcPr>
            <w:tcW w:w="1134" w:type="dxa"/>
          </w:tcPr>
          <w:p w14:paraId="2922246B" w14:textId="77777777" w:rsidR="00940348" w:rsidRPr="008939F4" w:rsidRDefault="00940348" w:rsidP="00651D83">
            <w:pPr>
              <w:rPr>
                <w:sz w:val="16"/>
                <w:szCs w:val="16"/>
              </w:rPr>
            </w:pPr>
          </w:p>
        </w:tc>
        <w:tc>
          <w:tcPr>
            <w:tcW w:w="567" w:type="dxa"/>
          </w:tcPr>
          <w:p w14:paraId="1DDBF4EA" w14:textId="77777777" w:rsidR="00940348" w:rsidRPr="00651D83" w:rsidRDefault="00940348" w:rsidP="00651D83">
            <w:pPr>
              <w:rPr>
                <w:sz w:val="16"/>
                <w:szCs w:val="16"/>
              </w:rPr>
            </w:pPr>
            <w:r w:rsidRPr="008939F4">
              <w:rPr>
                <w:sz w:val="16"/>
                <w:szCs w:val="16"/>
              </w:rPr>
              <w:t>&gt;=</w:t>
            </w:r>
          </w:p>
        </w:tc>
        <w:tc>
          <w:tcPr>
            <w:tcW w:w="567" w:type="dxa"/>
          </w:tcPr>
          <w:p w14:paraId="1A4F78E5" w14:textId="77777777" w:rsidR="00940348" w:rsidRPr="008939F4" w:rsidRDefault="00940348" w:rsidP="00651D83">
            <w:pPr>
              <w:snapToGrid w:val="0"/>
              <w:rPr>
                <w:sz w:val="16"/>
                <w:szCs w:val="16"/>
              </w:rPr>
            </w:pPr>
            <w:r w:rsidRPr="008939F4">
              <w:rPr>
                <w:sz w:val="16"/>
                <w:szCs w:val="16"/>
              </w:rPr>
              <w:t>251</w:t>
            </w:r>
          </w:p>
        </w:tc>
        <w:tc>
          <w:tcPr>
            <w:tcW w:w="567" w:type="dxa"/>
          </w:tcPr>
          <w:p w14:paraId="75DDB265" w14:textId="77777777" w:rsidR="00940348" w:rsidRPr="008939F4" w:rsidRDefault="00940348" w:rsidP="00651D83">
            <w:pPr>
              <w:snapToGrid w:val="0"/>
              <w:rPr>
                <w:sz w:val="16"/>
                <w:szCs w:val="16"/>
              </w:rPr>
            </w:pPr>
          </w:p>
        </w:tc>
        <w:tc>
          <w:tcPr>
            <w:tcW w:w="567" w:type="dxa"/>
          </w:tcPr>
          <w:p w14:paraId="5511B84A" w14:textId="77777777" w:rsidR="00940348" w:rsidRPr="008939F4" w:rsidRDefault="00940348" w:rsidP="00651D83">
            <w:pPr>
              <w:rPr>
                <w:sz w:val="16"/>
                <w:szCs w:val="16"/>
              </w:rPr>
            </w:pPr>
          </w:p>
        </w:tc>
        <w:tc>
          <w:tcPr>
            <w:tcW w:w="1218" w:type="dxa"/>
          </w:tcPr>
          <w:p w14:paraId="23D7C26E" w14:textId="77777777" w:rsidR="00940348" w:rsidRPr="008939F4" w:rsidRDefault="00940348" w:rsidP="00651D83">
            <w:pPr>
              <w:rPr>
                <w:sz w:val="16"/>
                <w:szCs w:val="16"/>
              </w:rPr>
            </w:pPr>
          </w:p>
        </w:tc>
        <w:tc>
          <w:tcPr>
            <w:tcW w:w="2184" w:type="dxa"/>
          </w:tcPr>
          <w:p w14:paraId="274ABDBE" w14:textId="70565115" w:rsidR="00940348" w:rsidRPr="00651D83" w:rsidRDefault="00940348" w:rsidP="00ED0B50">
            <w:pPr>
              <w:rPr>
                <w:sz w:val="16"/>
                <w:szCs w:val="16"/>
              </w:rPr>
            </w:pPr>
            <w:r w:rsidRPr="008939F4">
              <w:rPr>
                <w:sz w:val="16"/>
                <w:szCs w:val="16"/>
              </w:rPr>
              <w:t>Стр. 250</w:t>
            </w:r>
            <w:r w:rsidRPr="008939F4">
              <w:rPr>
                <w:sz w:val="16"/>
                <w:szCs w:val="16"/>
                <w:lang w:val="en-US"/>
              </w:rPr>
              <w:t>&lt;</w:t>
            </w:r>
            <w:r w:rsidRPr="008939F4">
              <w:rPr>
                <w:sz w:val="16"/>
                <w:szCs w:val="16"/>
              </w:rPr>
              <w:t xml:space="preserve">Стр.251 </w:t>
            </w:r>
            <w:r w:rsidR="00ED0B50">
              <w:rPr>
                <w:sz w:val="16"/>
                <w:szCs w:val="16"/>
              </w:rPr>
              <w:t>–</w:t>
            </w:r>
            <w:r w:rsidRPr="008939F4">
              <w:rPr>
                <w:sz w:val="16"/>
                <w:szCs w:val="16"/>
              </w:rPr>
              <w:t xml:space="preserve"> недопустимо</w:t>
            </w:r>
          </w:p>
        </w:tc>
        <w:tc>
          <w:tcPr>
            <w:tcW w:w="709" w:type="dxa"/>
          </w:tcPr>
          <w:p w14:paraId="795DFC4F"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25A55E2F" w14:textId="77777777" w:rsidR="00940348" w:rsidRPr="00651D83" w:rsidRDefault="00940348" w:rsidP="00651D83">
            <w:pPr>
              <w:rPr>
                <w:sz w:val="16"/>
                <w:szCs w:val="16"/>
              </w:rPr>
            </w:pPr>
            <w:r w:rsidRPr="008939F4">
              <w:rPr>
                <w:sz w:val="16"/>
                <w:szCs w:val="16"/>
              </w:rPr>
              <w:t>Г</w:t>
            </w:r>
          </w:p>
        </w:tc>
        <w:tc>
          <w:tcPr>
            <w:tcW w:w="504" w:type="dxa"/>
          </w:tcPr>
          <w:p w14:paraId="541AF1BD" w14:textId="77777777" w:rsidR="00940348" w:rsidRPr="00651D83" w:rsidRDefault="00940348" w:rsidP="00651D83">
            <w:pPr>
              <w:rPr>
                <w:sz w:val="16"/>
                <w:szCs w:val="16"/>
              </w:rPr>
            </w:pPr>
            <w:r w:rsidRPr="008939F4">
              <w:rPr>
                <w:sz w:val="16"/>
                <w:szCs w:val="16"/>
              </w:rPr>
              <w:t>Б</w:t>
            </w:r>
          </w:p>
        </w:tc>
      </w:tr>
      <w:tr w:rsidR="00940348" w:rsidRPr="00651D83" w14:paraId="408DFEA7" w14:textId="77777777" w:rsidTr="00891A47">
        <w:trPr>
          <w:trHeight w:val="74"/>
        </w:trPr>
        <w:tc>
          <w:tcPr>
            <w:tcW w:w="567" w:type="dxa"/>
          </w:tcPr>
          <w:p w14:paraId="5049E556" w14:textId="77777777" w:rsidR="00940348" w:rsidRPr="008939F4" w:rsidRDefault="00940348" w:rsidP="00651D83">
            <w:pPr>
              <w:rPr>
                <w:sz w:val="16"/>
                <w:szCs w:val="16"/>
              </w:rPr>
            </w:pPr>
            <w:r w:rsidRPr="008939F4">
              <w:rPr>
                <w:sz w:val="16"/>
                <w:szCs w:val="16"/>
              </w:rPr>
              <w:t>24</w:t>
            </w:r>
          </w:p>
        </w:tc>
        <w:tc>
          <w:tcPr>
            <w:tcW w:w="567" w:type="dxa"/>
          </w:tcPr>
          <w:p w14:paraId="3DEFFE0B" w14:textId="77777777" w:rsidR="00940348" w:rsidRPr="008939F4" w:rsidRDefault="00940348" w:rsidP="00651D83">
            <w:pPr>
              <w:rPr>
                <w:sz w:val="16"/>
                <w:szCs w:val="16"/>
              </w:rPr>
            </w:pPr>
            <w:r w:rsidRPr="008939F4">
              <w:rPr>
                <w:sz w:val="16"/>
                <w:szCs w:val="16"/>
              </w:rPr>
              <w:t>260</w:t>
            </w:r>
          </w:p>
        </w:tc>
        <w:tc>
          <w:tcPr>
            <w:tcW w:w="675" w:type="dxa"/>
          </w:tcPr>
          <w:p w14:paraId="3AF1B1C1" w14:textId="77777777" w:rsidR="00940348" w:rsidRPr="008939F4" w:rsidRDefault="00940348" w:rsidP="00651D83">
            <w:pPr>
              <w:rPr>
                <w:sz w:val="16"/>
                <w:szCs w:val="16"/>
              </w:rPr>
            </w:pPr>
          </w:p>
        </w:tc>
        <w:tc>
          <w:tcPr>
            <w:tcW w:w="459" w:type="dxa"/>
          </w:tcPr>
          <w:p w14:paraId="653D1712" w14:textId="77777777" w:rsidR="00940348" w:rsidRPr="008939F4" w:rsidRDefault="00940348" w:rsidP="00651D83">
            <w:pPr>
              <w:rPr>
                <w:sz w:val="16"/>
                <w:szCs w:val="16"/>
              </w:rPr>
            </w:pPr>
          </w:p>
        </w:tc>
        <w:tc>
          <w:tcPr>
            <w:tcW w:w="1134" w:type="dxa"/>
          </w:tcPr>
          <w:p w14:paraId="73AB0532" w14:textId="77777777" w:rsidR="00940348" w:rsidRPr="008939F4" w:rsidRDefault="00940348" w:rsidP="00651D83">
            <w:pPr>
              <w:rPr>
                <w:sz w:val="16"/>
                <w:szCs w:val="16"/>
              </w:rPr>
            </w:pPr>
          </w:p>
        </w:tc>
        <w:tc>
          <w:tcPr>
            <w:tcW w:w="567" w:type="dxa"/>
          </w:tcPr>
          <w:p w14:paraId="02F35271" w14:textId="77777777" w:rsidR="00940348" w:rsidRPr="00651D83" w:rsidRDefault="00940348" w:rsidP="00651D83">
            <w:pPr>
              <w:rPr>
                <w:sz w:val="16"/>
                <w:szCs w:val="16"/>
              </w:rPr>
            </w:pPr>
            <w:r w:rsidRPr="008939F4">
              <w:rPr>
                <w:sz w:val="16"/>
                <w:szCs w:val="16"/>
              </w:rPr>
              <w:t>&gt;=</w:t>
            </w:r>
          </w:p>
        </w:tc>
        <w:tc>
          <w:tcPr>
            <w:tcW w:w="567" w:type="dxa"/>
          </w:tcPr>
          <w:p w14:paraId="4BAE7584" w14:textId="77777777" w:rsidR="00940348" w:rsidRPr="008939F4" w:rsidRDefault="00940348" w:rsidP="00651D83">
            <w:pPr>
              <w:snapToGrid w:val="0"/>
              <w:rPr>
                <w:sz w:val="16"/>
                <w:szCs w:val="16"/>
              </w:rPr>
            </w:pPr>
            <w:r w:rsidRPr="008939F4">
              <w:rPr>
                <w:sz w:val="16"/>
                <w:szCs w:val="16"/>
              </w:rPr>
              <w:t>261</w:t>
            </w:r>
          </w:p>
        </w:tc>
        <w:tc>
          <w:tcPr>
            <w:tcW w:w="567" w:type="dxa"/>
          </w:tcPr>
          <w:p w14:paraId="7EDF3932" w14:textId="77777777" w:rsidR="00940348" w:rsidRPr="008939F4" w:rsidRDefault="00940348" w:rsidP="00651D83">
            <w:pPr>
              <w:snapToGrid w:val="0"/>
              <w:rPr>
                <w:sz w:val="16"/>
                <w:szCs w:val="16"/>
              </w:rPr>
            </w:pPr>
          </w:p>
        </w:tc>
        <w:tc>
          <w:tcPr>
            <w:tcW w:w="567" w:type="dxa"/>
          </w:tcPr>
          <w:p w14:paraId="54A227C0" w14:textId="77777777" w:rsidR="00940348" w:rsidRPr="008939F4" w:rsidRDefault="00940348" w:rsidP="00651D83">
            <w:pPr>
              <w:rPr>
                <w:sz w:val="16"/>
                <w:szCs w:val="16"/>
              </w:rPr>
            </w:pPr>
          </w:p>
        </w:tc>
        <w:tc>
          <w:tcPr>
            <w:tcW w:w="1218" w:type="dxa"/>
          </w:tcPr>
          <w:p w14:paraId="6BDBE2DD" w14:textId="77777777" w:rsidR="00940348" w:rsidRPr="008939F4" w:rsidRDefault="00940348" w:rsidP="00651D83">
            <w:pPr>
              <w:rPr>
                <w:sz w:val="16"/>
                <w:szCs w:val="16"/>
              </w:rPr>
            </w:pPr>
          </w:p>
        </w:tc>
        <w:tc>
          <w:tcPr>
            <w:tcW w:w="2184" w:type="dxa"/>
          </w:tcPr>
          <w:p w14:paraId="6D9B2AA0" w14:textId="54147284" w:rsidR="00940348" w:rsidRPr="00651D83" w:rsidRDefault="00940348" w:rsidP="00ED0B50">
            <w:pPr>
              <w:rPr>
                <w:sz w:val="16"/>
                <w:szCs w:val="16"/>
              </w:rPr>
            </w:pPr>
            <w:r w:rsidRPr="008939F4">
              <w:rPr>
                <w:sz w:val="16"/>
                <w:szCs w:val="16"/>
              </w:rPr>
              <w:t>Стр. 260</w:t>
            </w:r>
            <w:r w:rsidRPr="008939F4">
              <w:rPr>
                <w:sz w:val="16"/>
                <w:szCs w:val="16"/>
                <w:lang w:val="en-US"/>
              </w:rPr>
              <w:t>&lt;</w:t>
            </w:r>
            <w:r w:rsidRPr="008939F4">
              <w:rPr>
                <w:sz w:val="16"/>
                <w:szCs w:val="16"/>
              </w:rPr>
              <w:t xml:space="preserve">Стр.261 </w:t>
            </w:r>
            <w:r w:rsidR="00ED0B50">
              <w:rPr>
                <w:sz w:val="16"/>
                <w:szCs w:val="16"/>
              </w:rPr>
              <w:t>–</w:t>
            </w:r>
            <w:r w:rsidRPr="008939F4">
              <w:rPr>
                <w:sz w:val="16"/>
                <w:szCs w:val="16"/>
              </w:rPr>
              <w:t xml:space="preserve"> недопустимо</w:t>
            </w:r>
          </w:p>
        </w:tc>
        <w:tc>
          <w:tcPr>
            <w:tcW w:w="709" w:type="dxa"/>
          </w:tcPr>
          <w:p w14:paraId="74BF1D27"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62CE6A0F" w14:textId="77777777" w:rsidR="00940348" w:rsidRPr="00651D83" w:rsidRDefault="00940348" w:rsidP="00651D83">
            <w:pPr>
              <w:rPr>
                <w:sz w:val="16"/>
                <w:szCs w:val="16"/>
              </w:rPr>
            </w:pPr>
            <w:r w:rsidRPr="008939F4">
              <w:rPr>
                <w:sz w:val="16"/>
                <w:szCs w:val="16"/>
              </w:rPr>
              <w:t>Г</w:t>
            </w:r>
          </w:p>
        </w:tc>
        <w:tc>
          <w:tcPr>
            <w:tcW w:w="504" w:type="dxa"/>
          </w:tcPr>
          <w:p w14:paraId="23C7BC42" w14:textId="77777777" w:rsidR="00940348" w:rsidRPr="00651D83" w:rsidRDefault="00940348" w:rsidP="00651D83">
            <w:pPr>
              <w:rPr>
                <w:sz w:val="16"/>
                <w:szCs w:val="16"/>
              </w:rPr>
            </w:pPr>
            <w:r w:rsidRPr="008939F4">
              <w:rPr>
                <w:sz w:val="16"/>
                <w:szCs w:val="16"/>
              </w:rPr>
              <w:t>Б</w:t>
            </w:r>
          </w:p>
        </w:tc>
      </w:tr>
      <w:tr w:rsidR="00940348" w:rsidRPr="00651D83" w14:paraId="7090E0D6" w14:textId="77777777" w:rsidTr="00891A47">
        <w:trPr>
          <w:trHeight w:val="74"/>
        </w:trPr>
        <w:tc>
          <w:tcPr>
            <w:tcW w:w="567" w:type="dxa"/>
          </w:tcPr>
          <w:p w14:paraId="226F1BDF" w14:textId="77777777" w:rsidR="00940348" w:rsidRPr="008939F4" w:rsidRDefault="00940348" w:rsidP="00651D83">
            <w:pPr>
              <w:rPr>
                <w:sz w:val="16"/>
                <w:szCs w:val="16"/>
              </w:rPr>
            </w:pPr>
            <w:r w:rsidRPr="008939F4">
              <w:rPr>
                <w:sz w:val="16"/>
                <w:szCs w:val="16"/>
              </w:rPr>
              <w:t>25</w:t>
            </w:r>
          </w:p>
        </w:tc>
        <w:tc>
          <w:tcPr>
            <w:tcW w:w="567" w:type="dxa"/>
          </w:tcPr>
          <w:p w14:paraId="1B8CED44" w14:textId="77777777" w:rsidR="00940348" w:rsidRPr="008939F4" w:rsidRDefault="00940348" w:rsidP="00651D83">
            <w:pPr>
              <w:rPr>
                <w:sz w:val="16"/>
                <w:szCs w:val="16"/>
              </w:rPr>
            </w:pPr>
            <w:r w:rsidRPr="008939F4">
              <w:rPr>
                <w:sz w:val="16"/>
                <w:szCs w:val="16"/>
              </w:rPr>
              <w:t>270</w:t>
            </w:r>
          </w:p>
        </w:tc>
        <w:tc>
          <w:tcPr>
            <w:tcW w:w="675" w:type="dxa"/>
          </w:tcPr>
          <w:p w14:paraId="08770679" w14:textId="77777777" w:rsidR="00940348" w:rsidRPr="008939F4" w:rsidRDefault="00940348" w:rsidP="00651D83">
            <w:pPr>
              <w:rPr>
                <w:sz w:val="16"/>
                <w:szCs w:val="16"/>
              </w:rPr>
            </w:pPr>
          </w:p>
        </w:tc>
        <w:tc>
          <w:tcPr>
            <w:tcW w:w="459" w:type="dxa"/>
          </w:tcPr>
          <w:p w14:paraId="59400F58" w14:textId="77777777" w:rsidR="00940348" w:rsidRPr="008939F4" w:rsidRDefault="00940348" w:rsidP="00651D83">
            <w:pPr>
              <w:rPr>
                <w:sz w:val="16"/>
                <w:szCs w:val="16"/>
              </w:rPr>
            </w:pPr>
          </w:p>
        </w:tc>
        <w:tc>
          <w:tcPr>
            <w:tcW w:w="1134" w:type="dxa"/>
          </w:tcPr>
          <w:p w14:paraId="09999670" w14:textId="77777777" w:rsidR="00940348" w:rsidRPr="008939F4" w:rsidRDefault="00940348" w:rsidP="00651D83">
            <w:pPr>
              <w:rPr>
                <w:sz w:val="16"/>
                <w:szCs w:val="16"/>
              </w:rPr>
            </w:pPr>
          </w:p>
        </w:tc>
        <w:tc>
          <w:tcPr>
            <w:tcW w:w="567" w:type="dxa"/>
          </w:tcPr>
          <w:p w14:paraId="642CF6A4" w14:textId="77777777" w:rsidR="00940348" w:rsidRPr="00651D83" w:rsidRDefault="00940348" w:rsidP="00651D83">
            <w:pPr>
              <w:rPr>
                <w:sz w:val="16"/>
                <w:szCs w:val="16"/>
              </w:rPr>
            </w:pPr>
            <w:r w:rsidRPr="008939F4">
              <w:rPr>
                <w:sz w:val="16"/>
                <w:szCs w:val="16"/>
              </w:rPr>
              <w:t>&gt;=</w:t>
            </w:r>
          </w:p>
        </w:tc>
        <w:tc>
          <w:tcPr>
            <w:tcW w:w="567" w:type="dxa"/>
          </w:tcPr>
          <w:p w14:paraId="2BFED502" w14:textId="77777777" w:rsidR="00940348" w:rsidRPr="008939F4" w:rsidRDefault="00940348" w:rsidP="00651D83">
            <w:pPr>
              <w:snapToGrid w:val="0"/>
              <w:rPr>
                <w:sz w:val="16"/>
                <w:szCs w:val="16"/>
              </w:rPr>
            </w:pPr>
            <w:r w:rsidRPr="008939F4">
              <w:rPr>
                <w:sz w:val="16"/>
                <w:szCs w:val="16"/>
              </w:rPr>
              <w:t>271</w:t>
            </w:r>
          </w:p>
        </w:tc>
        <w:tc>
          <w:tcPr>
            <w:tcW w:w="567" w:type="dxa"/>
          </w:tcPr>
          <w:p w14:paraId="6A3E88FD" w14:textId="77777777" w:rsidR="00940348" w:rsidRPr="008939F4" w:rsidRDefault="00940348" w:rsidP="00651D83">
            <w:pPr>
              <w:snapToGrid w:val="0"/>
              <w:rPr>
                <w:sz w:val="16"/>
                <w:szCs w:val="16"/>
              </w:rPr>
            </w:pPr>
          </w:p>
        </w:tc>
        <w:tc>
          <w:tcPr>
            <w:tcW w:w="567" w:type="dxa"/>
          </w:tcPr>
          <w:p w14:paraId="7C1A34E3" w14:textId="77777777" w:rsidR="00940348" w:rsidRPr="008939F4" w:rsidRDefault="00940348" w:rsidP="00651D83">
            <w:pPr>
              <w:rPr>
                <w:sz w:val="16"/>
                <w:szCs w:val="16"/>
              </w:rPr>
            </w:pPr>
          </w:p>
        </w:tc>
        <w:tc>
          <w:tcPr>
            <w:tcW w:w="1218" w:type="dxa"/>
          </w:tcPr>
          <w:p w14:paraId="146BE6A6" w14:textId="77777777" w:rsidR="00940348" w:rsidRPr="008939F4" w:rsidRDefault="00940348" w:rsidP="00651D83">
            <w:pPr>
              <w:rPr>
                <w:sz w:val="16"/>
                <w:szCs w:val="16"/>
              </w:rPr>
            </w:pPr>
          </w:p>
        </w:tc>
        <w:tc>
          <w:tcPr>
            <w:tcW w:w="2184" w:type="dxa"/>
          </w:tcPr>
          <w:p w14:paraId="0A7C1D4A" w14:textId="1ED1D373" w:rsidR="00940348" w:rsidRPr="00651D83" w:rsidRDefault="00940348" w:rsidP="00ED0B50">
            <w:pPr>
              <w:rPr>
                <w:sz w:val="16"/>
                <w:szCs w:val="16"/>
              </w:rPr>
            </w:pPr>
            <w:r w:rsidRPr="008939F4">
              <w:rPr>
                <w:sz w:val="16"/>
                <w:szCs w:val="16"/>
              </w:rPr>
              <w:t>Стр. 270</w:t>
            </w:r>
            <w:r w:rsidRPr="008939F4">
              <w:rPr>
                <w:sz w:val="16"/>
                <w:szCs w:val="16"/>
                <w:lang w:val="en-US"/>
              </w:rPr>
              <w:t>&lt;</w:t>
            </w:r>
            <w:r w:rsidRPr="008939F4">
              <w:rPr>
                <w:sz w:val="16"/>
                <w:szCs w:val="16"/>
              </w:rPr>
              <w:t xml:space="preserve">Стр.271 </w:t>
            </w:r>
            <w:r w:rsidR="00ED0B50">
              <w:rPr>
                <w:sz w:val="16"/>
                <w:szCs w:val="16"/>
              </w:rPr>
              <w:t>–</w:t>
            </w:r>
            <w:r w:rsidRPr="008939F4">
              <w:rPr>
                <w:sz w:val="16"/>
                <w:szCs w:val="16"/>
              </w:rPr>
              <w:t xml:space="preserve"> недопустимо</w:t>
            </w:r>
          </w:p>
        </w:tc>
        <w:tc>
          <w:tcPr>
            <w:tcW w:w="709" w:type="dxa"/>
          </w:tcPr>
          <w:p w14:paraId="567C4F16"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79F2E976" w14:textId="77777777" w:rsidR="00940348" w:rsidRPr="00651D83" w:rsidRDefault="00940348" w:rsidP="00651D83">
            <w:pPr>
              <w:rPr>
                <w:sz w:val="16"/>
                <w:szCs w:val="16"/>
              </w:rPr>
            </w:pPr>
            <w:r w:rsidRPr="008939F4">
              <w:rPr>
                <w:sz w:val="16"/>
                <w:szCs w:val="16"/>
              </w:rPr>
              <w:t>Г</w:t>
            </w:r>
          </w:p>
        </w:tc>
        <w:tc>
          <w:tcPr>
            <w:tcW w:w="504" w:type="dxa"/>
          </w:tcPr>
          <w:p w14:paraId="76F35856" w14:textId="77777777" w:rsidR="00940348" w:rsidRPr="00651D83" w:rsidRDefault="00940348" w:rsidP="00651D83">
            <w:pPr>
              <w:rPr>
                <w:sz w:val="16"/>
                <w:szCs w:val="16"/>
              </w:rPr>
            </w:pPr>
            <w:r w:rsidRPr="008939F4">
              <w:rPr>
                <w:sz w:val="16"/>
                <w:szCs w:val="16"/>
              </w:rPr>
              <w:t>Б</w:t>
            </w:r>
          </w:p>
        </w:tc>
      </w:tr>
      <w:tr w:rsidR="00940348" w:rsidRPr="00651D83" w14:paraId="10A00910" w14:textId="77777777" w:rsidTr="00891A47">
        <w:trPr>
          <w:trHeight w:val="74"/>
        </w:trPr>
        <w:tc>
          <w:tcPr>
            <w:tcW w:w="567" w:type="dxa"/>
          </w:tcPr>
          <w:p w14:paraId="010E6CDB" w14:textId="77777777" w:rsidR="00940348" w:rsidRPr="008939F4" w:rsidRDefault="00940348" w:rsidP="00651D83">
            <w:pPr>
              <w:rPr>
                <w:sz w:val="16"/>
                <w:szCs w:val="16"/>
              </w:rPr>
            </w:pPr>
            <w:r w:rsidRPr="008939F4">
              <w:rPr>
                <w:sz w:val="16"/>
                <w:szCs w:val="16"/>
              </w:rPr>
              <w:t>26</w:t>
            </w:r>
          </w:p>
        </w:tc>
        <w:tc>
          <w:tcPr>
            <w:tcW w:w="567" w:type="dxa"/>
          </w:tcPr>
          <w:p w14:paraId="2172AB75" w14:textId="77777777" w:rsidR="00940348" w:rsidRPr="008939F4" w:rsidRDefault="00940348" w:rsidP="00651D83">
            <w:pPr>
              <w:rPr>
                <w:sz w:val="16"/>
                <w:szCs w:val="16"/>
              </w:rPr>
            </w:pPr>
            <w:r w:rsidRPr="008939F4">
              <w:rPr>
                <w:sz w:val="16"/>
                <w:szCs w:val="16"/>
              </w:rPr>
              <w:t>280</w:t>
            </w:r>
          </w:p>
        </w:tc>
        <w:tc>
          <w:tcPr>
            <w:tcW w:w="675" w:type="dxa"/>
          </w:tcPr>
          <w:p w14:paraId="47286D30" w14:textId="77777777" w:rsidR="00940348" w:rsidRPr="008939F4" w:rsidRDefault="00940348" w:rsidP="00651D83">
            <w:pPr>
              <w:rPr>
                <w:sz w:val="16"/>
                <w:szCs w:val="16"/>
              </w:rPr>
            </w:pPr>
          </w:p>
        </w:tc>
        <w:tc>
          <w:tcPr>
            <w:tcW w:w="459" w:type="dxa"/>
          </w:tcPr>
          <w:p w14:paraId="74F1ACEE" w14:textId="77777777" w:rsidR="00940348" w:rsidRPr="008939F4" w:rsidRDefault="00940348" w:rsidP="00651D83">
            <w:pPr>
              <w:rPr>
                <w:sz w:val="16"/>
                <w:szCs w:val="16"/>
              </w:rPr>
            </w:pPr>
          </w:p>
        </w:tc>
        <w:tc>
          <w:tcPr>
            <w:tcW w:w="1134" w:type="dxa"/>
          </w:tcPr>
          <w:p w14:paraId="76840A90" w14:textId="77777777" w:rsidR="00940348" w:rsidRPr="008939F4" w:rsidRDefault="00940348" w:rsidP="00651D83">
            <w:pPr>
              <w:rPr>
                <w:sz w:val="16"/>
                <w:szCs w:val="16"/>
              </w:rPr>
            </w:pPr>
          </w:p>
        </w:tc>
        <w:tc>
          <w:tcPr>
            <w:tcW w:w="567" w:type="dxa"/>
          </w:tcPr>
          <w:p w14:paraId="429629ED" w14:textId="77777777" w:rsidR="00940348" w:rsidRPr="00651D83" w:rsidRDefault="00940348" w:rsidP="00651D83">
            <w:pPr>
              <w:rPr>
                <w:sz w:val="16"/>
                <w:szCs w:val="16"/>
              </w:rPr>
            </w:pPr>
            <w:r w:rsidRPr="008939F4">
              <w:rPr>
                <w:sz w:val="16"/>
                <w:szCs w:val="16"/>
              </w:rPr>
              <w:t>&gt;=</w:t>
            </w:r>
          </w:p>
        </w:tc>
        <w:tc>
          <w:tcPr>
            <w:tcW w:w="567" w:type="dxa"/>
          </w:tcPr>
          <w:p w14:paraId="15D34D6E" w14:textId="77777777" w:rsidR="00940348" w:rsidRPr="008939F4" w:rsidRDefault="00940348" w:rsidP="00651D83">
            <w:pPr>
              <w:snapToGrid w:val="0"/>
              <w:rPr>
                <w:sz w:val="16"/>
                <w:szCs w:val="16"/>
              </w:rPr>
            </w:pPr>
            <w:r w:rsidRPr="008939F4">
              <w:rPr>
                <w:sz w:val="16"/>
                <w:szCs w:val="16"/>
              </w:rPr>
              <w:t>282</w:t>
            </w:r>
          </w:p>
        </w:tc>
        <w:tc>
          <w:tcPr>
            <w:tcW w:w="567" w:type="dxa"/>
          </w:tcPr>
          <w:p w14:paraId="664E30C0" w14:textId="77777777" w:rsidR="00940348" w:rsidRPr="008939F4" w:rsidRDefault="00940348" w:rsidP="00651D83">
            <w:pPr>
              <w:snapToGrid w:val="0"/>
              <w:rPr>
                <w:sz w:val="16"/>
                <w:szCs w:val="16"/>
              </w:rPr>
            </w:pPr>
          </w:p>
        </w:tc>
        <w:tc>
          <w:tcPr>
            <w:tcW w:w="567" w:type="dxa"/>
          </w:tcPr>
          <w:p w14:paraId="60B13401" w14:textId="77777777" w:rsidR="00940348" w:rsidRPr="008939F4" w:rsidRDefault="00940348" w:rsidP="00651D83">
            <w:pPr>
              <w:rPr>
                <w:sz w:val="16"/>
                <w:szCs w:val="16"/>
              </w:rPr>
            </w:pPr>
          </w:p>
        </w:tc>
        <w:tc>
          <w:tcPr>
            <w:tcW w:w="1218" w:type="dxa"/>
          </w:tcPr>
          <w:p w14:paraId="0924E6AE" w14:textId="77777777" w:rsidR="00940348" w:rsidRPr="008939F4" w:rsidRDefault="00940348" w:rsidP="00651D83">
            <w:pPr>
              <w:rPr>
                <w:sz w:val="16"/>
                <w:szCs w:val="16"/>
              </w:rPr>
            </w:pPr>
          </w:p>
        </w:tc>
        <w:tc>
          <w:tcPr>
            <w:tcW w:w="2184" w:type="dxa"/>
          </w:tcPr>
          <w:p w14:paraId="67B24C4B" w14:textId="6D45545A" w:rsidR="00940348" w:rsidRPr="00651D83" w:rsidRDefault="00940348" w:rsidP="00ED0B50">
            <w:pPr>
              <w:rPr>
                <w:sz w:val="16"/>
                <w:szCs w:val="16"/>
              </w:rPr>
            </w:pPr>
            <w:r w:rsidRPr="008939F4">
              <w:rPr>
                <w:sz w:val="16"/>
                <w:szCs w:val="16"/>
              </w:rPr>
              <w:t>Стр. 280</w:t>
            </w:r>
            <w:r w:rsidRPr="008939F4">
              <w:rPr>
                <w:sz w:val="16"/>
                <w:szCs w:val="16"/>
                <w:lang w:val="en-US"/>
              </w:rPr>
              <w:t>&lt;</w:t>
            </w:r>
            <w:r w:rsidRPr="008939F4">
              <w:rPr>
                <w:sz w:val="16"/>
                <w:szCs w:val="16"/>
              </w:rPr>
              <w:t xml:space="preserve">Стр.282 </w:t>
            </w:r>
            <w:r w:rsidR="00ED0B50">
              <w:rPr>
                <w:sz w:val="16"/>
                <w:szCs w:val="16"/>
              </w:rPr>
              <w:t>–</w:t>
            </w:r>
            <w:r w:rsidRPr="008939F4">
              <w:rPr>
                <w:sz w:val="16"/>
                <w:szCs w:val="16"/>
              </w:rPr>
              <w:t xml:space="preserve"> недопустимо</w:t>
            </w:r>
          </w:p>
        </w:tc>
        <w:tc>
          <w:tcPr>
            <w:tcW w:w="709" w:type="dxa"/>
          </w:tcPr>
          <w:p w14:paraId="3E25C418"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9E0A74F" w14:textId="77777777" w:rsidR="00940348" w:rsidRPr="00651D83" w:rsidRDefault="00940348" w:rsidP="00651D83">
            <w:pPr>
              <w:rPr>
                <w:sz w:val="16"/>
                <w:szCs w:val="16"/>
              </w:rPr>
            </w:pPr>
            <w:r w:rsidRPr="008939F4">
              <w:rPr>
                <w:sz w:val="16"/>
                <w:szCs w:val="16"/>
              </w:rPr>
              <w:t>Г</w:t>
            </w:r>
          </w:p>
        </w:tc>
        <w:tc>
          <w:tcPr>
            <w:tcW w:w="504" w:type="dxa"/>
          </w:tcPr>
          <w:p w14:paraId="4A7F4C54" w14:textId="77777777" w:rsidR="00940348" w:rsidRPr="00651D83" w:rsidRDefault="00940348" w:rsidP="00651D83">
            <w:pPr>
              <w:rPr>
                <w:sz w:val="16"/>
                <w:szCs w:val="16"/>
              </w:rPr>
            </w:pPr>
            <w:r w:rsidRPr="008939F4">
              <w:rPr>
                <w:sz w:val="16"/>
                <w:szCs w:val="16"/>
              </w:rPr>
              <w:t>Б</w:t>
            </w:r>
          </w:p>
        </w:tc>
      </w:tr>
      <w:tr w:rsidR="00940348" w:rsidRPr="00651D83" w14:paraId="10B2BCED" w14:textId="77777777" w:rsidTr="00891A47">
        <w:trPr>
          <w:trHeight w:val="74"/>
        </w:trPr>
        <w:tc>
          <w:tcPr>
            <w:tcW w:w="567" w:type="dxa"/>
          </w:tcPr>
          <w:p w14:paraId="6688566B" w14:textId="77777777" w:rsidR="00940348" w:rsidRPr="008939F4" w:rsidRDefault="00940348" w:rsidP="00651D83">
            <w:pPr>
              <w:rPr>
                <w:sz w:val="16"/>
                <w:szCs w:val="16"/>
              </w:rPr>
            </w:pPr>
            <w:r w:rsidRPr="008939F4">
              <w:rPr>
                <w:sz w:val="16"/>
                <w:szCs w:val="16"/>
              </w:rPr>
              <w:t>27</w:t>
            </w:r>
          </w:p>
        </w:tc>
        <w:tc>
          <w:tcPr>
            <w:tcW w:w="567" w:type="dxa"/>
          </w:tcPr>
          <w:p w14:paraId="17683C23" w14:textId="77777777" w:rsidR="00940348" w:rsidRPr="008939F4" w:rsidRDefault="00940348" w:rsidP="00651D83">
            <w:pPr>
              <w:rPr>
                <w:sz w:val="16"/>
                <w:szCs w:val="16"/>
              </w:rPr>
            </w:pPr>
            <w:r w:rsidRPr="008939F4">
              <w:rPr>
                <w:sz w:val="16"/>
                <w:szCs w:val="16"/>
              </w:rPr>
              <w:t>400</w:t>
            </w:r>
          </w:p>
        </w:tc>
        <w:tc>
          <w:tcPr>
            <w:tcW w:w="675" w:type="dxa"/>
          </w:tcPr>
          <w:p w14:paraId="14D7C875" w14:textId="77777777" w:rsidR="00940348" w:rsidRPr="008939F4" w:rsidRDefault="00940348" w:rsidP="00651D83">
            <w:pPr>
              <w:rPr>
                <w:sz w:val="16"/>
                <w:szCs w:val="16"/>
              </w:rPr>
            </w:pPr>
          </w:p>
        </w:tc>
        <w:tc>
          <w:tcPr>
            <w:tcW w:w="459" w:type="dxa"/>
          </w:tcPr>
          <w:p w14:paraId="3531FDC2" w14:textId="77777777" w:rsidR="00940348" w:rsidRPr="008939F4" w:rsidRDefault="00940348" w:rsidP="00651D83">
            <w:pPr>
              <w:rPr>
                <w:sz w:val="16"/>
                <w:szCs w:val="16"/>
              </w:rPr>
            </w:pPr>
          </w:p>
        </w:tc>
        <w:tc>
          <w:tcPr>
            <w:tcW w:w="1134" w:type="dxa"/>
          </w:tcPr>
          <w:p w14:paraId="59E0B95E" w14:textId="77777777" w:rsidR="00940348" w:rsidRPr="008939F4" w:rsidRDefault="00940348" w:rsidP="00651D83">
            <w:pPr>
              <w:rPr>
                <w:sz w:val="16"/>
                <w:szCs w:val="16"/>
              </w:rPr>
            </w:pPr>
          </w:p>
        </w:tc>
        <w:tc>
          <w:tcPr>
            <w:tcW w:w="567" w:type="dxa"/>
          </w:tcPr>
          <w:p w14:paraId="1D342657" w14:textId="77777777" w:rsidR="00940348" w:rsidRPr="00651D83" w:rsidRDefault="00940348" w:rsidP="00651D83">
            <w:pPr>
              <w:rPr>
                <w:sz w:val="16"/>
                <w:szCs w:val="16"/>
              </w:rPr>
            </w:pPr>
            <w:r w:rsidRPr="008939F4">
              <w:rPr>
                <w:sz w:val="16"/>
                <w:szCs w:val="16"/>
              </w:rPr>
              <w:t>&gt;=</w:t>
            </w:r>
          </w:p>
        </w:tc>
        <w:tc>
          <w:tcPr>
            <w:tcW w:w="567" w:type="dxa"/>
          </w:tcPr>
          <w:p w14:paraId="74AF8D40" w14:textId="77777777" w:rsidR="00940348" w:rsidRPr="008939F4" w:rsidRDefault="00940348" w:rsidP="00651D83">
            <w:pPr>
              <w:snapToGrid w:val="0"/>
              <w:rPr>
                <w:sz w:val="16"/>
                <w:szCs w:val="16"/>
              </w:rPr>
            </w:pPr>
            <w:r w:rsidRPr="008939F4">
              <w:rPr>
                <w:sz w:val="16"/>
                <w:szCs w:val="16"/>
              </w:rPr>
              <w:t>401</w:t>
            </w:r>
          </w:p>
        </w:tc>
        <w:tc>
          <w:tcPr>
            <w:tcW w:w="567" w:type="dxa"/>
          </w:tcPr>
          <w:p w14:paraId="0DCAD28E" w14:textId="77777777" w:rsidR="00940348" w:rsidRPr="008939F4" w:rsidRDefault="00940348" w:rsidP="00651D83">
            <w:pPr>
              <w:snapToGrid w:val="0"/>
              <w:rPr>
                <w:sz w:val="16"/>
                <w:szCs w:val="16"/>
              </w:rPr>
            </w:pPr>
          </w:p>
        </w:tc>
        <w:tc>
          <w:tcPr>
            <w:tcW w:w="567" w:type="dxa"/>
          </w:tcPr>
          <w:p w14:paraId="38FC4044" w14:textId="77777777" w:rsidR="00940348" w:rsidRPr="008939F4" w:rsidRDefault="00940348" w:rsidP="00651D83">
            <w:pPr>
              <w:rPr>
                <w:sz w:val="16"/>
                <w:szCs w:val="16"/>
              </w:rPr>
            </w:pPr>
          </w:p>
        </w:tc>
        <w:tc>
          <w:tcPr>
            <w:tcW w:w="1218" w:type="dxa"/>
          </w:tcPr>
          <w:p w14:paraId="403A50C3" w14:textId="77777777" w:rsidR="00940348" w:rsidRPr="008939F4" w:rsidRDefault="00940348" w:rsidP="00651D83">
            <w:pPr>
              <w:rPr>
                <w:sz w:val="16"/>
                <w:szCs w:val="16"/>
              </w:rPr>
            </w:pPr>
          </w:p>
        </w:tc>
        <w:tc>
          <w:tcPr>
            <w:tcW w:w="2184" w:type="dxa"/>
          </w:tcPr>
          <w:p w14:paraId="18391D70" w14:textId="100AF935" w:rsidR="00940348" w:rsidRPr="00651D83" w:rsidRDefault="00940348" w:rsidP="00ED0B50">
            <w:pPr>
              <w:rPr>
                <w:sz w:val="16"/>
                <w:szCs w:val="16"/>
              </w:rPr>
            </w:pPr>
            <w:r w:rsidRPr="008939F4">
              <w:rPr>
                <w:sz w:val="16"/>
                <w:szCs w:val="16"/>
              </w:rPr>
              <w:t>Стр. 400</w:t>
            </w:r>
            <w:r w:rsidRPr="008939F4">
              <w:rPr>
                <w:sz w:val="16"/>
                <w:szCs w:val="16"/>
                <w:lang w:val="en-US"/>
              </w:rPr>
              <w:t>&lt;</w:t>
            </w:r>
            <w:r w:rsidRPr="008939F4">
              <w:rPr>
                <w:sz w:val="16"/>
                <w:szCs w:val="16"/>
              </w:rPr>
              <w:t xml:space="preserve">Стр.401 </w:t>
            </w:r>
            <w:r w:rsidR="00ED0B50">
              <w:rPr>
                <w:sz w:val="16"/>
                <w:szCs w:val="16"/>
              </w:rPr>
              <w:t>–</w:t>
            </w:r>
            <w:r w:rsidRPr="008939F4">
              <w:rPr>
                <w:sz w:val="16"/>
                <w:szCs w:val="16"/>
              </w:rPr>
              <w:t xml:space="preserve"> недопустимо</w:t>
            </w:r>
          </w:p>
        </w:tc>
        <w:tc>
          <w:tcPr>
            <w:tcW w:w="709" w:type="dxa"/>
          </w:tcPr>
          <w:p w14:paraId="622B07EF"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27DC4925" w14:textId="77777777" w:rsidR="00940348" w:rsidRPr="00651D83" w:rsidRDefault="00940348" w:rsidP="00651D83">
            <w:pPr>
              <w:rPr>
                <w:sz w:val="16"/>
                <w:szCs w:val="16"/>
              </w:rPr>
            </w:pPr>
            <w:r w:rsidRPr="008939F4">
              <w:rPr>
                <w:sz w:val="16"/>
                <w:szCs w:val="16"/>
              </w:rPr>
              <w:t>Г</w:t>
            </w:r>
          </w:p>
        </w:tc>
        <w:tc>
          <w:tcPr>
            <w:tcW w:w="504" w:type="dxa"/>
          </w:tcPr>
          <w:p w14:paraId="48EEEACE" w14:textId="77777777" w:rsidR="00940348" w:rsidRPr="00651D83" w:rsidRDefault="00940348" w:rsidP="00651D83">
            <w:pPr>
              <w:rPr>
                <w:sz w:val="16"/>
                <w:szCs w:val="16"/>
              </w:rPr>
            </w:pPr>
            <w:r w:rsidRPr="008939F4">
              <w:rPr>
                <w:sz w:val="16"/>
                <w:szCs w:val="16"/>
              </w:rPr>
              <w:t>Б</w:t>
            </w:r>
          </w:p>
        </w:tc>
      </w:tr>
      <w:tr w:rsidR="00940348" w:rsidRPr="00651D83" w14:paraId="49DC11AB" w14:textId="77777777" w:rsidTr="00891A47">
        <w:trPr>
          <w:trHeight w:val="74"/>
        </w:trPr>
        <w:tc>
          <w:tcPr>
            <w:tcW w:w="567" w:type="dxa"/>
          </w:tcPr>
          <w:p w14:paraId="34068CA4" w14:textId="77777777" w:rsidR="00940348" w:rsidRPr="008939F4" w:rsidRDefault="00940348" w:rsidP="00651D83">
            <w:pPr>
              <w:rPr>
                <w:sz w:val="16"/>
                <w:szCs w:val="16"/>
              </w:rPr>
            </w:pPr>
            <w:r w:rsidRPr="008939F4">
              <w:rPr>
                <w:sz w:val="16"/>
                <w:szCs w:val="16"/>
              </w:rPr>
              <w:t>28</w:t>
            </w:r>
          </w:p>
        </w:tc>
        <w:tc>
          <w:tcPr>
            <w:tcW w:w="567" w:type="dxa"/>
          </w:tcPr>
          <w:p w14:paraId="7A4E406C" w14:textId="77777777" w:rsidR="00940348" w:rsidRPr="008939F4" w:rsidRDefault="00940348" w:rsidP="00651D83">
            <w:pPr>
              <w:rPr>
                <w:sz w:val="16"/>
                <w:szCs w:val="16"/>
              </w:rPr>
            </w:pPr>
            <w:r w:rsidRPr="008939F4">
              <w:rPr>
                <w:sz w:val="16"/>
                <w:szCs w:val="16"/>
              </w:rPr>
              <w:t>410</w:t>
            </w:r>
          </w:p>
        </w:tc>
        <w:tc>
          <w:tcPr>
            <w:tcW w:w="675" w:type="dxa"/>
          </w:tcPr>
          <w:p w14:paraId="270A6F10" w14:textId="77777777" w:rsidR="00940348" w:rsidRPr="008939F4" w:rsidRDefault="00940348" w:rsidP="00651D83">
            <w:pPr>
              <w:rPr>
                <w:sz w:val="16"/>
                <w:szCs w:val="16"/>
              </w:rPr>
            </w:pPr>
          </w:p>
        </w:tc>
        <w:tc>
          <w:tcPr>
            <w:tcW w:w="459" w:type="dxa"/>
          </w:tcPr>
          <w:p w14:paraId="56538E28" w14:textId="77777777" w:rsidR="00940348" w:rsidRPr="008939F4" w:rsidRDefault="00940348" w:rsidP="00651D83">
            <w:pPr>
              <w:rPr>
                <w:sz w:val="16"/>
                <w:szCs w:val="16"/>
              </w:rPr>
            </w:pPr>
          </w:p>
        </w:tc>
        <w:tc>
          <w:tcPr>
            <w:tcW w:w="1134" w:type="dxa"/>
          </w:tcPr>
          <w:p w14:paraId="5E816A19" w14:textId="77777777" w:rsidR="00940348" w:rsidRPr="008939F4" w:rsidRDefault="00940348" w:rsidP="00651D83">
            <w:pPr>
              <w:rPr>
                <w:sz w:val="16"/>
                <w:szCs w:val="16"/>
              </w:rPr>
            </w:pPr>
          </w:p>
        </w:tc>
        <w:tc>
          <w:tcPr>
            <w:tcW w:w="567" w:type="dxa"/>
          </w:tcPr>
          <w:p w14:paraId="25D02B8F" w14:textId="77777777" w:rsidR="00940348" w:rsidRPr="00651D83" w:rsidRDefault="00940348" w:rsidP="00651D83">
            <w:pPr>
              <w:rPr>
                <w:sz w:val="16"/>
                <w:szCs w:val="16"/>
              </w:rPr>
            </w:pPr>
            <w:r w:rsidRPr="008939F4">
              <w:rPr>
                <w:sz w:val="16"/>
                <w:szCs w:val="16"/>
              </w:rPr>
              <w:t>&gt;=</w:t>
            </w:r>
          </w:p>
        </w:tc>
        <w:tc>
          <w:tcPr>
            <w:tcW w:w="567" w:type="dxa"/>
          </w:tcPr>
          <w:p w14:paraId="3E23C4B2" w14:textId="77777777" w:rsidR="00940348" w:rsidRPr="008939F4" w:rsidRDefault="00940348" w:rsidP="00651D83">
            <w:pPr>
              <w:snapToGrid w:val="0"/>
              <w:rPr>
                <w:sz w:val="16"/>
                <w:szCs w:val="16"/>
              </w:rPr>
            </w:pPr>
            <w:r w:rsidRPr="008939F4">
              <w:rPr>
                <w:sz w:val="16"/>
                <w:szCs w:val="16"/>
              </w:rPr>
              <w:t>411</w:t>
            </w:r>
          </w:p>
        </w:tc>
        <w:tc>
          <w:tcPr>
            <w:tcW w:w="567" w:type="dxa"/>
          </w:tcPr>
          <w:p w14:paraId="7D3DBFE5" w14:textId="77777777" w:rsidR="00940348" w:rsidRPr="008939F4" w:rsidRDefault="00940348" w:rsidP="00651D83">
            <w:pPr>
              <w:snapToGrid w:val="0"/>
              <w:rPr>
                <w:sz w:val="16"/>
                <w:szCs w:val="16"/>
              </w:rPr>
            </w:pPr>
          </w:p>
        </w:tc>
        <w:tc>
          <w:tcPr>
            <w:tcW w:w="567" w:type="dxa"/>
          </w:tcPr>
          <w:p w14:paraId="44F7AF39" w14:textId="77777777" w:rsidR="00940348" w:rsidRPr="008939F4" w:rsidRDefault="00940348" w:rsidP="00651D83">
            <w:pPr>
              <w:rPr>
                <w:sz w:val="16"/>
                <w:szCs w:val="16"/>
              </w:rPr>
            </w:pPr>
          </w:p>
        </w:tc>
        <w:tc>
          <w:tcPr>
            <w:tcW w:w="1218" w:type="dxa"/>
          </w:tcPr>
          <w:p w14:paraId="6D0A016F" w14:textId="77777777" w:rsidR="00940348" w:rsidRPr="008939F4" w:rsidRDefault="00940348" w:rsidP="00651D83">
            <w:pPr>
              <w:rPr>
                <w:sz w:val="16"/>
                <w:szCs w:val="16"/>
              </w:rPr>
            </w:pPr>
          </w:p>
        </w:tc>
        <w:tc>
          <w:tcPr>
            <w:tcW w:w="2184" w:type="dxa"/>
          </w:tcPr>
          <w:p w14:paraId="33E5F676" w14:textId="7BF62C57" w:rsidR="00940348" w:rsidRPr="00651D83" w:rsidRDefault="00940348" w:rsidP="00ED0B50">
            <w:pPr>
              <w:rPr>
                <w:sz w:val="16"/>
                <w:szCs w:val="16"/>
              </w:rPr>
            </w:pPr>
            <w:r w:rsidRPr="008939F4">
              <w:rPr>
                <w:sz w:val="16"/>
                <w:szCs w:val="16"/>
              </w:rPr>
              <w:t>Стр. 410</w:t>
            </w:r>
            <w:r w:rsidRPr="008939F4">
              <w:rPr>
                <w:sz w:val="16"/>
                <w:szCs w:val="16"/>
                <w:lang w:val="en-US"/>
              </w:rPr>
              <w:t>&lt;</w:t>
            </w:r>
            <w:r w:rsidRPr="008939F4">
              <w:rPr>
                <w:sz w:val="16"/>
                <w:szCs w:val="16"/>
              </w:rPr>
              <w:t xml:space="preserve">Стр.411 </w:t>
            </w:r>
            <w:r w:rsidR="00ED0B50">
              <w:rPr>
                <w:sz w:val="16"/>
                <w:szCs w:val="16"/>
              </w:rPr>
              <w:t>–</w:t>
            </w:r>
            <w:r w:rsidRPr="008939F4">
              <w:rPr>
                <w:sz w:val="16"/>
                <w:szCs w:val="16"/>
              </w:rPr>
              <w:t xml:space="preserve"> недопустимо</w:t>
            </w:r>
          </w:p>
        </w:tc>
        <w:tc>
          <w:tcPr>
            <w:tcW w:w="709" w:type="dxa"/>
          </w:tcPr>
          <w:p w14:paraId="182CDF84"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C878BD8" w14:textId="77777777" w:rsidR="00940348" w:rsidRPr="00651D83" w:rsidRDefault="00940348" w:rsidP="00651D83">
            <w:pPr>
              <w:rPr>
                <w:sz w:val="16"/>
                <w:szCs w:val="16"/>
              </w:rPr>
            </w:pPr>
            <w:r w:rsidRPr="008939F4">
              <w:rPr>
                <w:sz w:val="16"/>
                <w:szCs w:val="16"/>
              </w:rPr>
              <w:t>Г</w:t>
            </w:r>
          </w:p>
        </w:tc>
        <w:tc>
          <w:tcPr>
            <w:tcW w:w="504" w:type="dxa"/>
          </w:tcPr>
          <w:p w14:paraId="470C9C7C" w14:textId="77777777" w:rsidR="00940348" w:rsidRPr="00651D83" w:rsidRDefault="00940348" w:rsidP="00651D83">
            <w:pPr>
              <w:rPr>
                <w:sz w:val="16"/>
                <w:szCs w:val="16"/>
              </w:rPr>
            </w:pPr>
            <w:r w:rsidRPr="008939F4">
              <w:rPr>
                <w:sz w:val="16"/>
                <w:szCs w:val="16"/>
              </w:rPr>
              <w:t>Б</w:t>
            </w:r>
          </w:p>
        </w:tc>
      </w:tr>
      <w:tr w:rsidR="00940348" w:rsidRPr="00651D83" w14:paraId="538D0BC7" w14:textId="77777777" w:rsidTr="00891A47">
        <w:trPr>
          <w:trHeight w:val="74"/>
        </w:trPr>
        <w:tc>
          <w:tcPr>
            <w:tcW w:w="567" w:type="dxa"/>
          </w:tcPr>
          <w:p w14:paraId="1A9EB80C" w14:textId="77777777" w:rsidR="00940348" w:rsidRPr="008939F4" w:rsidRDefault="00940348" w:rsidP="00651D83">
            <w:pPr>
              <w:rPr>
                <w:sz w:val="16"/>
                <w:szCs w:val="16"/>
              </w:rPr>
            </w:pPr>
            <w:r w:rsidRPr="008939F4">
              <w:rPr>
                <w:sz w:val="16"/>
                <w:szCs w:val="16"/>
              </w:rPr>
              <w:t>29</w:t>
            </w:r>
          </w:p>
        </w:tc>
        <w:tc>
          <w:tcPr>
            <w:tcW w:w="567" w:type="dxa"/>
          </w:tcPr>
          <w:p w14:paraId="56075F8D" w14:textId="77777777" w:rsidR="00940348" w:rsidRPr="008939F4" w:rsidRDefault="00940348" w:rsidP="00651D83">
            <w:pPr>
              <w:rPr>
                <w:sz w:val="16"/>
                <w:szCs w:val="16"/>
              </w:rPr>
            </w:pPr>
            <w:r w:rsidRPr="008939F4">
              <w:rPr>
                <w:sz w:val="16"/>
                <w:szCs w:val="16"/>
              </w:rPr>
              <w:t>470</w:t>
            </w:r>
          </w:p>
        </w:tc>
        <w:tc>
          <w:tcPr>
            <w:tcW w:w="675" w:type="dxa"/>
          </w:tcPr>
          <w:p w14:paraId="73E99117" w14:textId="77777777" w:rsidR="00940348" w:rsidRPr="008939F4" w:rsidRDefault="00940348" w:rsidP="00651D83">
            <w:pPr>
              <w:rPr>
                <w:sz w:val="16"/>
                <w:szCs w:val="16"/>
              </w:rPr>
            </w:pPr>
          </w:p>
        </w:tc>
        <w:tc>
          <w:tcPr>
            <w:tcW w:w="459" w:type="dxa"/>
          </w:tcPr>
          <w:p w14:paraId="62701CA2" w14:textId="77777777" w:rsidR="00940348" w:rsidRPr="008939F4" w:rsidRDefault="00940348" w:rsidP="00651D83">
            <w:pPr>
              <w:rPr>
                <w:sz w:val="16"/>
                <w:szCs w:val="16"/>
              </w:rPr>
            </w:pPr>
          </w:p>
        </w:tc>
        <w:tc>
          <w:tcPr>
            <w:tcW w:w="1134" w:type="dxa"/>
          </w:tcPr>
          <w:p w14:paraId="020767AB" w14:textId="77777777" w:rsidR="00940348" w:rsidRPr="008939F4" w:rsidRDefault="00940348" w:rsidP="00651D83">
            <w:pPr>
              <w:rPr>
                <w:sz w:val="16"/>
                <w:szCs w:val="16"/>
              </w:rPr>
            </w:pPr>
          </w:p>
        </w:tc>
        <w:tc>
          <w:tcPr>
            <w:tcW w:w="567" w:type="dxa"/>
          </w:tcPr>
          <w:p w14:paraId="7120C56A" w14:textId="77777777" w:rsidR="00940348" w:rsidRPr="00651D83" w:rsidRDefault="00940348" w:rsidP="00651D83">
            <w:pPr>
              <w:rPr>
                <w:sz w:val="16"/>
                <w:szCs w:val="16"/>
              </w:rPr>
            </w:pPr>
            <w:r w:rsidRPr="008939F4">
              <w:rPr>
                <w:sz w:val="16"/>
                <w:szCs w:val="16"/>
              </w:rPr>
              <w:t>&gt;=</w:t>
            </w:r>
          </w:p>
        </w:tc>
        <w:tc>
          <w:tcPr>
            <w:tcW w:w="567" w:type="dxa"/>
          </w:tcPr>
          <w:p w14:paraId="1142597E" w14:textId="77777777" w:rsidR="00940348" w:rsidRPr="008939F4" w:rsidRDefault="00940348" w:rsidP="00651D83">
            <w:pPr>
              <w:snapToGrid w:val="0"/>
              <w:rPr>
                <w:sz w:val="16"/>
                <w:szCs w:val="16"/>
              </w:rPr>
            </w:pPr>
            <w:r w:rsidRPr="008939F4">
              <w:rPr>
                <w:sz w:val="16"/>
                <w:szCs w:val="16"/>
              </w:rPr>
              <w:t>471</w:t>
            </w:r>
          </w:p>
        </w:tc>
        <w:tc>
          <w:tcPr>
            <w:tcW w:w="567" w:type="dxa"/>
          </w:tcPr>
          <w:p w14:paraId="396FE30F" w14:textId="77777777" w:rsidR="00940348" w:rsidRPr="008939F4" w:rsidRDefault="00940348" w:rsidP="00651D83">
            <w:pPr>
              <w:snapToGrid w:val="0"/>
              <w:rPr>
                <w:sz w:val="16"/>
                <w:szCs w:val="16"/>
              </w:rPr>
            </w:pPr>
          </w:p>
        </w:tc>
        <w:tc>
          <w:tcPr>
            <w:tcW w:w="567" w:type="dxa"/>
          </w:tcPr>
          <w:p w14:paraId="14667757" w14:textId="77777777" w:rsidR="00940348" w:rsidRPr="008939F4" w:rsidRDefault="00940348" w:rsidP="00651D83">
            <w:pPr>
              <w:rPr>
                <w:sz w:val="16"/>
                <w:szCs w:val="16"/>
              </w:rPr>
            </w:pPr>
          </w:p>
        </w:tc>
        <w:tc>
          <w:tcPr>
            <w:tcW w:w="1218" w:type="dxa"/>
          </w:tcPr>
          <w:p w14:paraId="39FD039F" w14:textId="77777777" w:rsidR="00940348" w:rsidRPr="008939F4" w:rsidRDefault="00940348" w:rsidP="00651D83">
            <w:pPr>
              <w:rPr>
                <w:sz w:val="16"/>
                <w:szCs w:val="16"/>
              </w:rPr>
            </w:pPr>
          </w:p>
        </w:tc>
        <w:tc>
          <w:tcPr>
            <w:tcW w:w="2184" w:type="dxa"/>
          </w:tcPr>
          <w:p w14:paraId="3A80BB63" w14:textId="50CB555F" w:rsidR="00940348" w:rsidRPr="00651D83" w:rsidRDefault="00940348" w:rsidP="00ED0B50">
            <w:pPr>
              <w:rPr>
                <w:sz w:val="16"/>
                <w:szCs w:val="16"/>
              </w:rPr>
            </w:pPr>
            <w:r w:rsidRPr="008939F4">
              <w:rPr>
                <w:sz w:val="16"/>
                <w:szCs w:val="16"/>
              </w:rPr>
              <w:t>Стр. 470</w:t>
            </w:r>
            <w:r w:rsidRPr="008939F4">
              <w:rPr>
                <w:sz w:val="16"/>
                <w:szCs w:val="16"/>
                <w:lang w:val="en-US"/>
              </w:rPr>
              <w:t>&lt;</w:t>
            </w:r>
            <w:r w:rsidRPr="008939F4">
              <w:rPr>
                <w:sz w:val="16"/>
                <w:szCs w:val="16"/>
              </w:rPr>
              <w:t xml:space="preserve">Стр.471 </w:t>
            </w:r>
            <w:r w:rsidR="00ED0B50">
              <w:rPr>
                <w:sz w:val="16"/>
                <w:szCs w:val="16"/>
              </w:rPr>
              <w:t>–</w:t>
            </w:r>
            <w:r w:rsidRPr="008939F4">
              <w:rPr>
                <w:sz w:val="16"/>
                <w:szCs w:val="16"/>
              </w:rPr>
              <w:t xml:space="preserve"> недопустимо</w:t>
            </w:r>
          </w:p>
        </w:tc>
        <w:tc>
          <w:tcPr>
            <w:tcW w:w="709" w:type="dxa"/>
          </w:tcPr>
          <w:p w14:paraId="77A18985"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B25BB3D" w14:textId="77777777" w:rsidR="00940348" w:rsidRPr="00651D83" w:rsidRDefault="00940348" w:rsidP="00651D83">
            <w:pPr>
              <w:rPr>
                <w:sz w:val="16"/>
                <w:szCs w:val="16"/>
              </w:rPr>
            </w:pPr>
            <w:r w:rsidRPr="008939F4">
              <w:rPr>
                <w:sz w:val="16"/>
                <w:szCs w:val="16"/>
              </w:rPr>
              <w:t>Г</w:t>
            </w:r>
          </w:p>
        </w:tc>
        <w:tc>
          <w:tcPr>
            <w:tcW w:w="504" w:type="dxa"/>
          </w:tcPr>
          <w:p w14:paraId="418CD9D1" w14:textId="77777777" w:rsidR="00940348" w:rsidRPr="00651D83" w:rsidRDefault="00940348" w:rsidP="00651D83">
            <w:pPr>
              <w:rPr>
                <w:sz w:val="16"/>
                <w:szCs w:val="16"/>
              </w:rPr>
            </w:pPr>
            <w:r w:rsidRPr="008939F4">
              <w:rPr>
                <w:sz w:val="16"/>
                <w:szCs w:val="16"/>
              </w:rPr>
              <w:t>Б</w:t>
            </w:r>
          </w:p>
        </w:tc>
      </w:tr>
      <w:tr w:rsidR="00940348" w:rsidRPr="00651D83" w14:paraId="1A989458" w14:textId="77777777" w:rsidTr="00891A47">
        <w:trPr>
          <w:trHeight w:val="74"/>
        </w:trPr>
        <w:tc>
          <w:tcPr>
            <w:tcW w:w="567" w:type="dxa"/>
          </w:tcPr>
          <w:p w14:paraId="6509BDDD" w14:textId="77777777" w:rsidR="00940348" w:rsidRPr="008939F4" w:rsidRDefault="00940348" w:rsidP="00651D83">
            <w:pPr>
              <w:rPr>
                <w:sz w:val="16"/>
                <w:szCs w:val="16"/>
              </w:rPr>
            </w:pPr>
            <w:r w:rsidRPr="008939F4">
              <w:rPr>
                <w:sz w:val="16"/>
                <w:szCs w:val="16"/>
              </w:rPr>
              <w:t>30</w:t>
            </w:r>
          </w:p>
        </w:tc>
        <w:tc>
          <w:tcPr>
            <w:tcW w:w="567" w:type="dxa"/>
          </w:tcPr>
          <w:p w14:paraId="41C5A8B1" w14:textId="77777777" w:rsidR="00940348" w:rsidRPr="008939F4" w:rsidRDefault="00940348" w:rsidP="00651D83">
            <w:pPr>
              <w:rPr>
                <w:sz w:val="16"/>
                <w:szCs w:val="16"/>
              </w:rPr>
            </w:pPr>
            <w:r w:rsidRPr="008939F4">
              <w:rPr>
                <w:sz w:val="16"/>
                <w:szCs w:val="16"/>
              </w:rPr>
              <w:t>480</w:t>
            </w:r>
          </w:p>
        </w:tc>
        <w:tc>
          <w:tcPr>
            <w:tcW w:w="675" w:type="dxa"/>
          </w:tcPr>
          <w:p w14:paraId="56E56D3C" w14:textId="77777777" w:rsidR="00940348" w:rsidRPr="008939F4" w:rsidRDefault="00940348" w:rsidP="00651D83">
            <w:pPr>
              <w:rPr>
                <w:sz w:val="16"/>
                <w:szCs w:val="16"/>
              </w:rPr>
            </w:pPr>
            <w:r w:rsidRPr="008939F4">
              <w:rPr>
                <w:sz w:val="16"/>
                <w:szCs w:val="16"/>
              </w:rPr>
              <w:t>3,7</w:t>
            </w:r>
          </w:p>
        </w:tc>
        <w:tc>
          <w:tcPr>
            <w:tcW w:w="459" w:type="dxa"/>
          </w:tcPr>
          <w:p w14:paraId="3A9C75F5" w14:textId="77777777" w:rsidR="00940348" w:rsidRPr="008939F4" w:rsidRDefault="00940348" w:rsidP="00651D83">
            <w:pPr>
              <w:rPr>
                <w:sz w:val="16"/>
                <w:szCs w:val="16"/>
              </w:rPr>
            </w:pPr>
          </w:p>
        </w:tc>
        <w:tc>
          <w:tcPr>
            <w:tcW w:w="1134" w:type="dxa"/>
          </w:tcPr>
          <w:p w14:paraId="1F6605B5" w14:textId="77777777" w:rsidR="00940348" w:rsidRPr="008939F4" w:rsidRDefault="00940348" w:rsidP="00651D83">
            <w:pPr>
              <w:rPr>
                <w:sz w:val="16"/>
                <w:szCs w:val="16"/>
              </w:rPr>
            </w:pPr>
          </w:p>
        </w:tc>
        <w:tc>
          <w:tcPr>
            <w:tcW w:w="567" w:type="dxa"/>
          </w:tcPr>
          <w:p w14:paraId="27F5B218" w14:textId="77777777" w:rsidR="00940348" w:rsidRPr="008939F4" w:rsidRDefault="00940348" w:rsidP="00651D83">
            <w:pPr>
              <w:rPr>
                <w:sz w:val="16"/>
                <w:szCs w:val="16"/>
              </w:rPr>
            </w:pPr>
            <w:r w:rsidRPr="008939F4">
              <w:rPr>
                <w:sz w:val="16"/>
                <w:szCs w:val="16"/>
              </w:rPr>
              <w:t>=</w:t>
            </w:r>
          </w:p>
        </w:tc>
        <w:tc>
          <w:tcPr>
            <w:tcW w:w="567" w:type="dxa"/>
          </w:tcPr>
          <w:p w14:paraId="17BE052F" w14:textId="77777777" w:rsidR="00940348" w:rsidRPr="008939F4" w:rsidRDefault="00940348" w:rsidP="00651D83">
            <w:pPr>
              <w:snapToGrid w:val="0"/>
              <w:rPr>
                <w:sz w:val="16"/>
                <w:szCs w:val="16"/>
              </w:rPr>
            </w:pPr>
            <w:r w:rsidRPr="008939F4">
              <w:rPr>
                <w:sz w:val="16"/>
                <w:szCs w:val="16"/>
              </w:rPr>
              <w:t>0</w:t>
            </w:r>
          </w:p>
        </w:tc>
        <w:tc>
          <w:tcPr>
            <w:tcW w:w="567" w:type="dxa"/>
          </w:tcPr>
          <w:p w14:paraId="6FD993F8" w14:textId="77777777" w:rsidR="00940348" w:rsidRPr="008939F4" w:rsidRDefault="00940348" w:rsidP="00651D83">
            <w:pPr>
              <w:snapToGrid w:val="0"/>
              <w:rPr>
                <w:sz w:val="16"/>
                <w:szCs w:val="16"/>
              </w:rPr>
            </w:pPr>
          </w:p>
        </w:tc>
        <w:tc>
          <w:tcPr>
            <w:tcW w:w="567" w:type="dxa"/>
          </w:tcPr>
          <w:p w14:paraId="090E7E45" w14:textId="77777777" w:rsidR="00940348" w:rsidRPr="008939F4" w:rsidRDefault="00940348" w:rsidP="00651D83">
            <w:pPr>
              <w:rPr>
                <w:sz w:val="16"/>
                <w:szCs w:val="16"/>
              </w:rPr>
            </w:pPr>
          </w:p>
        </w:tc>
        <w:tc>
          <w:tcPr>
            <w:tcW w:w="1218" w:type="dxa"/>
          </w:tcPr>
          <w:p w14:paraId="0C0EC335" w14:textId="77777777" w:rsidR="00940348" w:rsidRPr="008939F4" w:rsidRDefault="00940348" w:rsidP="00651D83">
            <w:pPr>
              <w:rPr>
                <w:sz w:val="16"/>
                <w:szCs w:val="16"/>
              </w:rPr>
            </w:pPr>
          </w:p>
        </w:tc>
        <w:tc>
          <w:tcPr>
            <w:tcW w:w="2184" w:type="dxa"/>
          </w:tcPr>
          <w:p w14:paraId="2D638D30" w14:textId="2274FAAF" w:rsidR="00940348" w:rsidRPr="008939F4" w:rsidRDefault="00940348" w:rsidP="00153A3C">
            <w:pPr>
              <w:rPr>
                <w:sz w:val="16"/>
                <w:szCs w:val="16"/>
              </w:rPr>
            </w:pPr>
            <w:r w:rsidRPr="008939F4">
              <w:rPr>
                <w:sz w:val="16"/>
                <w:szCs w:val="16"/>
              </w:rPr>
              <w:t>Показатели по счету 021006000 по гр. 3,7 недопустимы</w:t>
            </w:r>
          </w:p>
        </w:tc>
        <w:tc>
          <w:tcPr>
            <w:tcW w:w="709" w:type="dxa"/>
          </w:tcPr>
          <w:p w14:paraId="5F2C4879"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0E52239" w14:textId="77777777" w:rsidR="00940348" w:rsidRPr="00651D83" w:rsidRDefault="00940348" w:rsidP="00651D83">
            <w:pPr>
              <w:rPr>
                <w:sz w:val="16"/>
                <w:szCs w:val="16"/>
              </w:rPr>
            </w:pPr>
            <w:r w:rsidRPr="008939F4">
              <w:rPr>
                <w:sz w:val="16"/>
                <w:szCs w:val="16"/>
              </w:rPr>
              <w:t>Г</w:t>
            </w:r>
          </w:p>
        </w:tc>
        <w:tc>
          <w:tcPr>
            <w:tcW w:w="504" w:type="dxa"/>
          </w:tcPr>
          <w:p w14:paraId="315EBD80" w14:textId="77777777" w:rsidR="00940348" w:rsidRPr="00651D83" w:rsidRDefault="00940348" w:rsidP="00651D83">
            <w:pPr>
              <w:rPr>
                <w:sz w:val="16"/>
                <w:szCs w:val="16"/>
              </w:rPr>
            </w:pPr>
            <w:r w:rsidRPr="008939F4">
              <w:rPr>
                <w:sz w:val="16"/>
                <w:szCs w:val="16"/>
              </w:rPr>
              <w:t>Б</w:t>
            </w:r>
          </w:p>
        </w:tc>
      </w:tr>
      <w:tr w:rsidR="00342C6F" w:rsidRPr="00651D83" w14:paraId="0DA8DFE9" w14:textId="77777777" w:rsidTr="00DA4A90">
        <w:trPr>
          <w:trHeight w:val="74"/>
        </w:trPr>
        <w:tc>
          <w:tcPr>
            <w:tcW w:w="567" w:type="dxa"/>
          </w:tcPr>
          <w:p w14:paraId="6A7FBA53" w14:textId="77777777" w:rsidR="00342C6F" w:rsidRPr="008939F4" w:rsidRDefault="00342C6F" w:rsidP="00342C6F">
            <w:pPr>
              <w:rPr>
                <w:sz w:val="16"/>
                <w:szCs w:val="16"/>
              </w:rPr>
            </w:pPr>
            <w:r>
              <w:rPr>
                <w:sz w:val="16"/>
                <w:szCs w:val="16"/>
              </w:rPr>
              <w:lastRenderedPageBreak/>
              <w:t>31</w:t>
            </w:r>
          </w:p>
        </w:tc>
        <w:tc>
          <w:tcPr>
            <w:tcW w:w="567" w:type="dxa"/>
            <w:vAlign w:val="center"/>
          </w:tcPr>
          <w:p w14:paraId="411BF17F" w14:textId="77777777" w:rsidR="00342C6F" w:rsidRPr="008939F4" w:rsidRDefault="00342C6F" w:rsidP="00342C6F">
            <w:pPr>
              <w:rPr>
                <w:sz w:val="16"/>
                <w:szCs w:val="16"/>
              </w:rPr>
            </w:pPr>
            <w:r>
              <w:rPr>
                <w:sz w:val="16"/>
                <w:szCs w:val="16"/>
              </w:rPr>
              <w:t>240</w:t>
            </w:r>
          </w:p>
        </w:tc>
        <w:tc>
          <w:tcPr>
            <w:tcW w:w="675" w:type="dxa"/>
            <w:vAlign w:val="center"/>
          </w:tcPr>
          <w:p w14:paraId="680C6BD4" w14:textId="77777777" w:rsidR="00342C6F" w:rsidRPr="008939F4" w:rsidRDefault="00342C6F" w:rsidP="00342C6F">
            <w:pPr>
              <w:rPr>
                <w:sz w:val="16"/>
                <w:szCs w:val="16"/>
              </w:rPr>
            </w:pPr>
            <w:r>
              <w:rPr>
                <w:sz w:val="16"/>
                <w:szCs w:val="16"/>
              </w:rPr>
              <w:t>3,7</w:t>
            </w:r>
          </w:p>
        </w:tc>
        <w:tc>
          <w:tcPr>
            <w:tcW w:w="459" w:type="dxa"/>
            <w:vAlign w:val="center"/>
          </w:tcPr>
          <w:p w14:paraId="3F9183ED" w14:textId="77777777" w:rsidR="00342C6F" w:rsidRPr="008939F4" w:rsidRDefault="00342C6F" w:rsidP="00342C6F">
            <w:pPr>
              <w:rPr>
                <w:sz w:val="16"/>
                <w:szCs w:val="16"/>
              </w:rPr>
            </w:pPr>
          </w:p>
        </w:tc>
        <w:tc>
          <w:tcPr>
            <w:tcW w:w="1134" w:type="dxa"/>
            <w:vAlign w:val="center"/>
          </w:tcPr>
          <w:p w14:paraId="4C7EE1C1" w14:textId="77777777" w:rsidR="00342C6F" w:rsidRPr="008939F4" w:rsidRDefault="00342C6F" w:rsidP="00342C6F">
            <w:pPr>
              <w:rPr>
                <w:sz w:val="16"/>
                <w:szCs w:val="16"/>
              </w:rPr>
            </w:pPr>
          </w:p>
        </w:tc>
        <w:tc>
          <w:tcPr>
            <w:tcW w:w="567" w:type="dxa"/>
            <w:vAlign w:val="center"/>
          </w:tcPr>
          <w:p w14:paraId="3AA78DF8" w14:textId="77777777" w:rsidR="00342C6F" w:rsidRPr="008939F4" w:rsidRDefault="00342C6F" w:rsidP="00342C6F">
            <w:pPr>
              <w:rPr>
                <w:sz w:val="16"/>
                <w:szCs w:val="16"/>
              </w:rPr>
            </w:pPr>
            <w:r>
              <w:rPr>
                <w:sz w:val="16"/>
                <w:szCs w:val="16"/>
              </w:rPr>
              <w:t>=</w:t>
            </w:r>
          </w:p>
        </w:tc>
        <w:tc>
          <w:tcPr>
            <w:tcW w:w="567" w:type="dxa"/>
            <w:vAlign w:val="center"/>
          </w:tcPr>
          <w:p w14:paraId="48FE294D" w14:textId="77777777" w:rsidR="00342C6F" w:rsidRPr="008939F4" w:rsidRDefault="00342C6F" w:rsidP="00342C6F">
            <w:pPr>
              <w:snapToGrid w:val="0"/>
              <w:rPr>
                <w:sz w:val="16"/>
                <w:szCs w:val="16"/>
              </w:rPr>
            </w:pPr>
            <w:r>
              <w:rPr>
                <w:sz w:val="16"/>
                <w:szCs w:val="16"/>
              </w:rPr>
              <w:t>0</w:t>
            </w:r>
          </w:p>
        </w:tc>
        <w:tc>
          <w:tcPr>
            <w:tcW w:w="567" w:type="dxa"/>
            <w:vAlign w:val="center"/>
          </w:tcPr>
          <w:p w14:paraId="59835061" w14:textId="77777777" w:rsidR="00342C6F" w:rsidRPr="008939F4" w:rsidRDefault="00342C6F" w:rsidP="00342C6F">
            <w:pPr>
              <w:snapToGrid w:val="0"/>
              <w:rPr>
                <w:sz w:val="16"/>
                <w:szCs w:val="16"/>
              </w:rPr>
            </w:pPr>
          </w:p>
        </w:tc>
        <w:tc>
          <w:tcPr>
            <w:tcW w:w="567" w:type="dxa"/>
            <w:vAlign w:val="center"/>
          </w:tcPr>
          <w:p w14:paraId="1DAF782D" w14:textId="77777777" w:rsidR="00342C6F" w:rsidRPr="008939F4" w:rsidRDefault="00342C6F" w:rsidP="00342C6F">
            <w:pPr>
              <w:rPr>
                <w:sz w:val="16"/>
                <w:szCs w:val="16"/>
              </w:rPr>
            </w:pPr>
          </w:p>
        </w:tc>
        <w:tc>
          <w:tcPr>
            <w:tcW w:w="1218" w:type="dxa"/>
            <w:vAlign w:val="center"/>
          </w:tcPr>
          <w:p w14:paraId="6FA20F24" w14:textId="77777777" w:rsidR="00342C6F" w:rsidRPr="008939F4" w:rsidRDefault="00342C6F" w:rsidP="00342C6F">
            <w:pPr>
              <w:rPr>
                <w:sz w:val="16"/>
                <w:szCs w:val="16"/>
              </w:rPr>
            </w:pPr>
          </w:p>
        </w:tc>
        <w:tc>
          <w:tcPr>
            <w:tcW w:w="2184" w:type="dxa"/>
          </w:tcPr>
          <w:p w14:paraId="372BCC25" w14:textId="77777777" w:rsidR="00342C6F" w:rsidRPr="008939F4" w:rsidRDefault="00342C6F" w:rsidP="004B1020">
            <w:pPr>
              <w:rPr>
                <w:sz w:val="16"/>
                <w:szCs w:val="16"/>
              </w:rPr>
            </w:pPr>
            <w:r w:rsidRPr="008939F4">
              <w:rPr>
                <w:sz w:val="16"/>
                <w:szCs w:val="16"/>
              </w:rPr>
              <w:t>Показатели по счету 0</w:t>
            </w:r>
            <w:r>
              <w:rPr>
                <w:sz w:val="16"/>
                <w:szCs w:val="16"/>
              </w:rPr>
              <w:t>20400</w:t>
            </w:r>
            <w:r w:rsidRPr="008939F4">
              <w:rPr>
                <w:sz w:val="16"/>
                <w:szCs w:val="16"/>
              </w:rPr>
              <w:t>000 по гр. 3,7 недопустимы</w:t>
            </w:r>
          </w:p>
        </w:tc>
        <w:tc>
          <w:tcPr>
            <w:tcW w:w="709" w:type="dxa"/>
          </w:tcPr>
          <w:p w14:paraId="264368DB" w14:textId="77777777" w:rsidR="00342C6F" w:rsidRPr="008939F4" w:rsidRDefault="00342C6F" w:rsidP="00342C6F">
            <w:pPr>
              <w:rPr>
                <w:sz w:val="16"/>
                <w:szCs w:val="16"/>
              </w:rPr>
            </w:pPr>
            <w:r w:rsidRPr="008939F4">
              <w:rPr>
                <w:sz w:val="16"/>
                <w:szCs w:val="16"/>
              </w:rPr>
              <w:t>АУБУ, РБС-АУБУГРБС.</w:t>
            </w:r>
          </w:p>
        </w:tc>
        <w:tc>
          <w:tcPr>
            <w:tcW w:w="544" w:type="dxa"/>
            <w:vAlign w:val="center"/>
          </w:tcPr>
          <w:p w14:paraId="031A62FE" w14:textId="77777777" w:rsidR="00342C6F" w:rsidRPr="008939F4" w:rsidRDefault="00342C6F" w:rsidP="00342C6F">
            <w:pPr>
              <w:rPr>
                <w:sz w:val="16"/>
                <w:szCs w:val="16"/>
              </w:rPr>
            </w:pPr>
            <w:r>
              <w:rPr>
                <w:sz w:val="16"/>
                <w:szCs w:val="16"/>
              </w:rPr>
              <w:t>Г</w:t>
            </w:r>
          </w:p>
        </w:tc>
        <w:tc>
          <w:tcPr>
            <w:tcW w:w="504" w:type="dxa"/>
            <w:vAlign w:val="center"/>
          </w:tcPr>
          <w:p w14:paraId="26545E0D" w14:textId="77777777" w:rsidR="00342C6F" w:rsidRPr="008939F4" w:rsidRDefault="00342C6F" w:rsidP="00342C6F">
            <w:pPr>
              <w:rPr>
                <w:sz w:val="16"/>
                <w:szCs w:val="16"/>
              </w:rPr>
            </w:pPr>
            <w:r>
              <w:rPr>
                <w:sz w:val="16"/>
                <w:szCs w:val="16"/>
              </w:rPr>
              <w:t>Б</w:t>
            </w:r>
          </w:p>
        </w:tc>
      </w:tr>
      <w:tr w:rsidR="009109B7" w:rsidRPr="00651D83" w14:paraId="68F2C9AD" w14:textId="77777777" w:rsidTr="009109B7">
        <w:trPr>
          <w:trHeight w:val="74"/>
        </w:trPr>
        <w:tc>
          <w:tcPr>
            <w:tcW w:w="567" w:type="dxa"/>
            <w:tcBorders>
              <w:top w:val="single" w:sz="4" w:space="0" w:color="auto"/>
              <w:left w:val="single" w:sz="4" w:space="0" w:color="auto"/>
              <w:bottom w:val="single" w:sz="4" w:space="0" w:color="auto"/>
              <w:right w:val="single" w:sz="4" w:space="0" w:color="auto"/>
            </w:tcBorders>
          </w:tcPr>
          <w:p w14:paraId="1EE2FE4F" w14:textId="56582897" w:rsidR="009109B7" w:rsidRPr="008939F4" w:rsidRDefault="009109B7" w:rsidP="009109B7">
            <w:pPr>
              <w:rPr>
                <w:sz w:val="16"/>
                <w:szCs w:val="16"/>
              </w:rPr>
            </w:pPr>
            <w:r>
              <w:rPr>
                <w:sz w:val="16"/>
                <w:szCs w:val="16"/>
              </w:rPr>
              <w:t>32</w:t>
            </w:r>
          </w:p>
        </w:tc>
        <w:tc>
          <w:tcPr>
            <w:tcW w:w="567" w:type="dxa"/>
            <w:tcBorders>
              <w:top w:val="single" w:sz="4" w:space="0" w:color="auto"/>
              <w:left w:val="single" w:sz="4" w:space="0" w:color="auto"/>
              <w:bottom w:val="single" w:sz="4" w:space="0" w:color="auto"/>
              <w:right w:val="single" w:sz="4" w:space="0" w:color="auto"/>
            </w:tcBorders>
            <w:vAlign w:val="center"/>
          </w:tcPr>
          <w:p w14:paraId="0542DDE4" w14:textId="75C9229B" w:rsidR="009109B7" w:rsidRPr="008939F4" w:rsidRDefault="009109B7" w:rsidP="009109B7">
            <w:pPr>
              <w:rPr>
                <w:sz w:val="16"/>
                <w:szCs w:val="16"/>
              </w:rPr>
            </w:pPr>
            <w:r>
              <w:rPr>
                <w:sz w:val="16"/>
                <w:szCs w:val="16"/>
              </w:rPr>
              <w:t>290</w:t>
            </w:r>
          </w:p>
        </w:tc>
        <w:tc>
          <w:tcPr>
            <w:tcW w:w="675" w:type="dxa"/>
            <w:tcBorders>
              <w:top w:val="single" w:sz="4" w:space="0" w:color="auto"/>
              <w:left w:val="single" w:sz="4" w:space="0" w:color="auto"/>
              <w:bottom w:val="single" w:sz="4" w:space="0" w:color="auto"/>
              <w:right w:val="single" w:sz="4" w:space="0" w:color="auto"/>
            </w:tcBorders>
            <w:vAlign w:val="center"/>
          </w:tcPr>
          <w:p w14:paraId="7147285A" w14:textId="77777777" w:rsidR="009109B7" w:rsidRPr="008939F4" w:rsidRDefault="009109B7" w:rsidP="005F3C15">
            <w:pPr>
              <w:rPr>
                <w:sz w:val="16"/>
                <w:szCs w:val="16"/>
              </w:rPr>
            </w:pPr>
            <w:r>
              <w:rPr>
                <w:sz w:val="16"/>
                <w:szCs w:val="16"/>
              </w:rPr>
              <w:t>3,7</w:t>
            </w:r>
          </w:p>
        </w:tc>
        <w:tc>
          <w:tcPr>
            <w:tcW w:w="459" w:type="dxa"/>
            <w:tcBorders>
              <w:top w:val="single" w:sz="4" w:space="0" w:color="auto"/>
              <w:left w:val="single" w:sz="4" w:space="0" w:color="auto"/>
              <w:bottom w:val="single" w:sz="4" w:space="0" w:color="auto"/>
              <w:right w:val="single" w:sz="4" w:space="0" w:color="auto"/>
            </w:tcBorders>
            <w:vAlign w:val="center"/>
          </w:tcPr>
          <w:p w14:paraId="51E3EB32" w14:textId="77777777" w:rsidR="009109B7" w:rsidRPr="008939F4" w:rsidRDefault="009109B7" w:rsidP="005F3C15">
            <w:pP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2FC2C996" w14:textId="77777777" w:rsidR="009109B7" w:rsidRPr="008939F4" w:rsidRDefault="009109B7" w:rsidP="005F3C15">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5EBC52F6" w14:textId="77777777" w:rsidR="009109B7" w:rsidRPr="008939F4" w:rsidRDefault="009109B7" w:rsidP="005F3C15">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9C78E8A" w14:textId="77777777" w:rsidR="009109B7" w:rsidRPr="008939F4" w:rsidRDefault="009109B7" w:rsidP="005F3C15">
            <w:pPr>
              <w:snapToGrid w:val="0"/>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14:paraId="77B448E7" w14:textId="77777777" w:rsidR="009109B7" w:rsidRPr="008939F4" w:rsidRDefault="009109B7" w:rsidP="005F3C15">
            <w:pPr>
              <w:snapToGrid w:val="0"/>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5A5DC106" w14:textId="77777777" w:rsidR="009109B7" w:rsidRPr="008939F4" w:rsidRDefault="009109B7" w:rsidP="005F3C15">
            <w:pPr>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59C2EDCD" w14:textId="77777777" w:rsidR="009109B7" w:rsidRPr="008939F4" w:rsidRDefault="009109B7" w:rsidP="005F3C15">
            <w:pP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2629BD85" w14:textId="2E94FB38" w:rsidR="009109B7" w:rsidRPr="008939F4" w:rsidRDefault="009109B7" w:rsidP="009109B7">
            <w:pPr>
              <w:rPr>
                <w:sz w:val="16"/>
                <w:szCs w:val="16"/>
              </w:rPr>
            </w:pPr>
            <w:r w:rsidRPr="008939F4">
              <w:rPr>
                <w:sz w:val="16"/>
                <w:szCs w:val="16"/>
              </w:rPr>
              <w:t>Показатели по счету 0</w:t>
            </w:r>
            <w:r>
              <w:rPr>
                <w:sz w:val="16"/>
                <w:szCs w:val="16"/>
              </w:rPr>
              <w:t>21500</w:t>
            </w:r>
            <w:r w:rsidRPr="008939F4">
              <w:rPr>
                <w:sz w:val="16"/>
                <w:szCs w:val="16"/>
              </w:rPr>
              <w:t>000 по гр. 3,7 недопустимы</w:t>
            </w:r>
          </w:p>
        </w:tc>
        <w:tc>
          <w:tcPr>
            <w:tcW w:w="709" w:type="dxa"/>
            <w:tcBorders>
              <w:top w:val="single" w:sz="4" w:space="0" w:color="auto"/>
              <w:left w:val="single" w:sz="4" w:space="0" w:color="auto"/>
              <w:bottom w:val="single" w:sz="4" w:space="0" w:color="auto"/>
              <w:right w:val="single" w:sz="4" w:space="0" w:color="auto"/>
            </w:tcBorders>
          </w:tcPr>
          <w:p w14:paraId="2A586E4F" w14:textId="77777777" w:rsidR="009109B7" w:rsidRPr="008939F4" w:rsidRDefault="009109B7" w:rsidP="005F3C15">
            <w:pPr>
              <w:rPr>
                <w:sz w:val="16"/>
                <w:szCs w:val="16"/>
              </w:rPr>
            </w:pPr>
            <w:r w:rsidRPr="008939F4">
              <w:rPr>
                <w:sz w:val="16"/>
                <w:szCs w:val="16"/>
              </w:rPr>
              <w:t>АУБУ, РБС-АУБУГРБС.</w:t>
            </w:r>
          </w:p>
        </w:tc>
        <w:tc>
          <w:tcPr>
            <w:tcW w:w="544" w:type="dxa"/>
            <w:tcBorders>
              <w:top w:val="single" w:sz="4" w:space="0" w:color="auto"/>
              <w:left w:val="single" w:sz="4" w:space="0" w:color="auto"/>
              <w:bottom w:val="single" w:sz="4" w:space="0" w:color="auto"/>
              <w:right w:val="single" w:sz="4" w:space="0" w:color="auto"/>
            </w:tcBorders>
            <w:vAlign w:val="center"/>
          </w:tcPr>
          <w:p w14:paraId="1D8CA21F" w14:textId="77777777" w:rsidR="009109B7" w:rsidRPr="008939F4" w:rsidRDefault="009109B7" w:rsidP="005F3C15">
            <w:pPr>
              <w:rPr>
                <w:sz w:val="16"/>
                <w:szCs w:val="16"/>
              </w:rPr>
            </w:pPr>
            <w:r>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14:paraId="37343570" w14:textId="77777777" w:rsidR="009109B7" w:rsidRPr="008939F4" w:rsidRDefault="009109B7" w:rsidP="005F3C15">
            <w:pPr>
              <w:rPr>
                <w:sz w:val="16"/>
                <w:szCs w:val="16"/>
              </w:rPr>
            </w:pPr>
            <w:r>
              <w:rPr>
                <w:sz w:val="16"/>
                <w:szCs w:val="16"/>
              </w:rPr>
              <w:t>Б</w:t>
            </w:r>
          </w:p>
        </w:tc>
      </w:tr>
    </w:tbl>
    <w:p w14:paraId="22A2A731" w14:textId="77777777" w:rsidR="00153894" w:rsidRDefault="00153894" w:rsidP="00153894"/>
    <w:p w14:paraId="54F4C975" w14:textId="77777777" w:rsidR="00153894" w:rsidRPr="00153894" w:rsidRDefault="00153894" w:rsidP="00153894">
      <w:pPr>
        <w:autoSpaceDE w:val="0"/>
        <w:autoSpaceDN w:val="0"/>
        <w:adjustRightInd w:val="0"/>
        <w:jc w:val="both"/>
        <w:rPr>
          <w:rFonts w:eastAsia="Calibri"/>
          <w:b/>
          <w:sz w:val="18"/>
          <w:szCs w:val="18"/>
          <w:lang w:eastAsia="en-US"/>
        </w:rPr>
      </w:pPr>
      <w:r w:rsidRPr="00153894">
        <w:rPr>
          <w:rFonts w:eastAsia="Calibri"/>
          <w:b/>
          <w:sz w:val="18"/>
          <w:szCs w:val="18"/>
          <w:lang w:eastAsia="en-US"/>
        </w:rPr>
        <w:t xml:space="preserve">Справка о наличии имущества и обязательств на забалансовых счетах </w:t>
      </w:r>
      <w:r w:rsidRPr="00153894">
        <w:rPr>
          <w:rFonts w:eastAsia="Calibri"/>
          <w:b/>
          <w:bCs/>
          <w:sz w:val="18"/>
          <w:szCs w:val="18"/>
          <w:lang w:eastAsia="en-US"/>
        </w:rPr>
        <w:t>(ф. 0503730)</w:t>
      </w:r>
      <w:r w:rsidRPr="006B6C07">
        <w:rPr>
          <w:b/>
          <w:sz w:val="18"/>
          <w:szCs w:val="18"/>
        </w:rPr>
        <w:t>. Контрольные соотношения для внутридокументного контроля</w:t>
      </w:r>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153894" w:rsidRPr="00293FB2" w14:paraId="39B8D315" w14:textId="77777777" w:rsidTr="00651D83">
        <w:trPr>
          <w:trHeight w:val="339"/>
          <w:tblHeader/>
        </w:trPr>
        <w:tc>
          <w:tcPr>
            <w:tcW w:w="567" w:type="dxa"/>
          </w:tcPr>
          <w:p w14:paraId="4DE1725B" w14:textId="77777777" w:rsidR="00153894" w:rsidRPr="00293FB2" w:rsidRDefault="00153894" w:rsidP="008939F4">
            <w:pPr>
              <w:jc w:val="center"/>
              <w:rPr>
                <w:b/>
                <w:sz w:val="16"/>
                <w:szCs w:val="16"/>
              </w:rPr>
            </w:pPr>
            <w:r w:rsidRPr="00293FB2">
              <w:rPr>
                <w:b/>
                <w:sz w:val="16"/>
                <w:szCs w:val="16"/>
              </w:rPr>
              <w:t>№ п/п</w:t>
            </w:r>
          </w:p>
        </w:tc>
        <w:tc>
          <w:tcPr>
            <w:tcW w:w="567" w:type="dxa"/>
          </w:tcPr>
          <w:p w14:paraId="5CECF9A1" w14:textId="77777777" w:rsidR="00153894" w:rsidRPr="00293FB2" w:rsidRDefault="00153894" w:rsidP="008939F4">
            <w:pPr>
              <w:jc w:val="center"/>
              <w:rPr>
                <w:b/>
                <w:sz w:val="16"/>
                <w:szCs w:val="16"/>
              </w:rPr>
            </w:pPr>
            <w:r w:rsidRPr="00293FB2">
              <w:rPr>
                <w:b/>
                <w:sz w:val="16"/>
                <w:szCs w:val="16"/>
              </w:rPr>
              <w:t>Строка</w:t>
            </w:r>
          </w:p>
        </w:tc>
        <w:tc>
          <w:tcPr>
            <w:tcW w:w="567" w:type="dxa"/>
          </w:tcPr>
          <w:p w14:paraId="0A3176E6" w14:textId="77777777" w:rsidR="00153894" w:rsidRPr="00293FB2" w:rsidRDefault="00153894" w:rsidP="008939F4">
            <w:pPr>
              <w:jc w:val="center"/>
              <w:rPr>
                <w:b/>
                <w:sz w:val="16"/>
                <w:szCs w:val="16"/>
              </w:rPr>
            </w:pPr>
            <w:r w:rsidRPr="00293FB2">
              <w:rPr>
                <w:b/>
                <w:sz w:val="16"/>
                <w:szCs w:val="16"/>
              </w:rPr>
              <w:t>Графа</w:t>
            </w:r>
          </w:p>
        </w:tc>
        <w:tc>
          <w:tcPr>
            <w:tcW w:w="567" w:type="dxa"/>
          </w:tcPr>
          <w:p w14:paraId="26AB0E21" w14:textId="77777777" w:rsidR="00153894" w:rsidRPr="00293FB2" w:rsidRDefault="00153894" w:rsidP="008939F4">
            <w:pPr>
              <w:jc w:val="center"/>
              <w:rPr>
                <w:b/>
                <w:sz w:val="16"/>
                <w:szCs w:val="16"/>
              </w:rPr>
            </w:pPr>
            <w:r w:rsidRPr="00293FB2">
              <w:rPr>
                <w:b/>
                <w:sz w:val="16"/>
                <w:szCs w:val="16"/>
              </w:rPr>
              <w:t>Раздел</w:t>
            </w:r>
          </w:p>
        </w:tc>
        <w:tc>
          <w:tcPr>
            <w:tcW w:w="1134" w:type="dxa"/>
          </w:tcPr>
          <w:p w14:paraId="0B49C0CA" w14:textId="77777777" w:rsidR="00153894" w:rsidRPr="00293FB2" w:rsidRDefault="00153894" w:rsidP="008939F4">
            <w:pPr>
              <w:jc w:val="center"/>
              <w:rPr>
                <w:b/>
                <w:sz w:val="16"/>
                <w:szCs w:val="16"/>
              </w:rPr>
            </w:pPr>
            <w:r w:rsidRPr="00293FB2">
              <w:rPr>
                <w:b/>
                <w:sz w:val="16"/>
                <w:szCs w:val="16"/>
              </w:rPr>
              <w:t>Показатель</w:t>
            </w:r>
          </w:p>
        </w:tc>
        <w:tc>
          <w:tcPr>
            <w:tcW w:w="567" w:type="dxa"/>
          </w:tcPr>
          <w:p w14:paraId="2775ACB9" w14:textId="77777777" w:rsidR="00153894" w:rsidRPr="00293FB2" w:rsidRDefault="00153894" w:rsidP="008939F4">
            <w:pPr>
              <w:jc w:val="center"/>
              <w:rPr>
                <w:b/>
                <w:sz w:val="16"/>
                <w:szCs w:val="16"/>
              </w:rPr>
            </w:pPr>
            <w:r w:rsidRPr="00293FB2">
              <w:rPr>
                <w:b/>
                <w:sz w:val="16"/>
                <w:szCs w:val="16"/>
              </w:rPr>
              <w:t>Соотношение</w:t>
            </w:r>
          </w:p>
        </w:tc>
        <w:tc>
          <w:tcPr>
            <w:tcW w:w="567" w:type="dxa"/>
          </w:tcPr>
          <w:p w14:paraId="686FF68B" w14:textId="77777777" w:rsidR="00153894" w:rsidRPr="00293FB2" w:rsidRDefault="00153894" w:rsidP="008939F4">
            <w:pPr>
              <w:jc w:val="center"/>
              <w:rPr>
                <w:b/>
                <w:sz w:val="16"/>
                <w:szCs w:val="16"/>
              </w:rPr>
            </w:pPr>
            <w:r w:rsidRPr="00293FB2">
              <w:rPr>
                <w:b/>
                <w:sz w:val="16"/>
                <w:szCs w:val="16"/>
              </w:rPr>
              <w:t>Строка</w:t>
            </w:r>
          </w:p>
        </w:tc>
        <w:tc>
          <w:tcPr>
            <w:tcW w:w="567" w:type="dxa"/>
          </w:tcPr>
          <w:p w14:paraId="2A521B53" w14:textId="77777777" w:rsidR="00153894" w:rsidRPr="00293FB2" w:rsidRDefault="00153894" w:rsidP="008939F4">
            <w:pPr>
              <w:jc w:val="center"/>
              <w:rPr>
                <w:b/>
                <w:sz w:val="16"/>
                <w:szCs w:val="16"/>
              </w:rPr>
            </w:pPr>
            <w:r w:rsidRPr="00293FB2">
              <w:rPr>
                <w:b/>
                <w:sz w:val="16"/>
                <w:szCs w:val="16"/>
              </w:rPr>
              <w:t>Графа</w:t>
            </w:r>
          </w:p>
        </w:tc>
        <w:tc>
          <w:tcPr>
            <w:tcW w:w="567" w:type="dxa"/>
          </w:tcPr>
          <w:p w14:paraId="2AEEF70D" w14:textId="77777777" w:rsidR="00153894" w:rsidRPr="00293FB2" w:rsidRDefault="00153894" w:rsidP="008939F4">
            <w:pPr>
              <w:jc w:val="center"/>
              <w:rPr>
                <w:b/>
                <w:sz w:val="16"/>
                <w:szCs w:val="16"/>
              </w:rPr>
            </w:pPr>
            <w:r w:rsidRPr="00293FB2">
              <w:rPr>
                <w:b/>
                <w:sz w:val="16"/>
                <w:szCs w:val="16"/>
              </w:rPr>
              <w:t>Раздел</w:t>
            </w:r>
          </w:p>
        </w:tc>
        <w:tc>
          <w:tcPr>
            <w:tcW w:w="1218" w:type="dxa"/>
          </w:tcPr>
          <w:p w14:paraId="2C887488" w14:textId="77777777" w:rsidR="00153894" w:rsidRPr="00293FB2" w:rsidRDefault="00153894" w:rsidP="008939F4">
            <w:pPr>
              <w:jc w:val="center"/>
              <w:rPr>
                <w:b/>
                <w:sz w:val="16"/>
                <w:szCs w:val="16"/>
              </w:rPr>
            </w:pPr>
            <w:r w:rsidRPr="00293FB2">
              <w:rPr>
                <w:b/>
                <w:sz w:val="16"/>
                <w:szCs w:val="16"/>
              </w:rPr>
              <w:t>Показатель</w:t>
            </w:r>
          </w:p>
        </w:tc>
        <w:tc>
          <w:tcPr>
            <w:tcW w:w="2184" w:type="dxa"/>
          </w:tcPr>
          <w:p w14:paraId="09EB51D6" w14:textId="77777777" w:rsidR="00153894" w:rsidRPr="00293FB2" w:rsidRDefault="00153894" w:rsidP="008939F4">
            <w:pPr>
              <w:jc w:val="center"/>
              <w:rPr>
                <w:b/>
                <w:sz w:val="16"/>
                <w:szCs w:val="16"/>
              </w:rPr>
            </w:pPr>
            <w:r>
              <w:rPr>
                <w:b/>
                <w:sz w:val="16"/>
                <w:szCs w:val="16"/>
              </w:rPr>
              <w:t>Комментарий</w:t>
            </w:r>
          </w:p>
        </w:tc>
        <w:tc>
          <w:tcPr>
            <w:tcW w:w="709" w:type="dxa"/>
          </w:tcPr>
          <w:p w14:paraId="23AF3CB6" w14:textId="77777777" w:rsidR="00153894" w:rsidRPr="00293FB2" w:rsidRDefault="00153894" w:rsidP="008939F4">
            <w:pPr>
              <w:jc w:val="center"/>
              <w:rPr>
                <w:b/>
                <w:sz w:val="16"/>
                <w:szCs w:val="16"/>
              </w:rPr>
            </w:pPr>
            <w:r>
              <w:rPr>
                <w:b/>
                <w:sz w:val="16"/>
                <w:szCs w:val="16"/>
              </w:rPr>
              <w:t>Тип субъекта</w:t>
            </w:r>
          </w:p>
        </w:tc>
        <w:tc>
          <w:tcPr>
            <w:tcW w:w="544" w:type="dxa"/>
          </w:tcPr>
          <w:p w14:paraId="14B8CDEA" w14:textId="77777777" w:rsidR="00153894" w:rsidRPr="00293FB2" w:rsidRDefault="00153894" w:rsidP="008939F4">
            <w:pPr>
              <w:jc w:val="center"/>
              <w:rPr>
                <w:b/>
                <w:sz w:val="16"/>
                <w:szCs w:val="16"/>
              </w:rPr>
            </w:pPr>
            <w:r>
              <w:rPr>
                <w:b/>
                <w:sz w:val="16"/>
                <w:szCs w:val="16"/>
              </w:rPr>
              <w:t>Отчетный период</w:t>
            </w:r>
          </w:p>
        </w:tc>
        <w:tc>
          <w:tcPr>
            <w:tcW w:w="504" w:type="dxa"/>
          </w:tcPr>
          <w:p w14:paraId="10C03B8A" w14:textId="77777777" w:rsidR="00153894" w:rsidRPr="00293FB2" w:rsidRDefault="00153894" w:rsidP="008939F4">
            <w:pPr>
              <w:jc w:val="center"/>
              <w:rPr>
                <w:b/>
                <w:sz w:val="16"/>
                <w:szCs w:val="16"/>
              </w:rPr>
            </w:pPr>
            <w:r w:rsidRPr="00293FB2">
              <w:rPr>
                <w:b/>
                <w:sz w:val="16"/>
                <w:szCs w:val="16"/>
              </w:rPr>
              <w:t>Уровень ошибки</w:t>
            </w:r>
          </w:p>
        </w:tc>
      </w:tr>
      <w:tr w:rsidR="00153894" w:rsidRPr="00293FB2" w14:paraId="52BE37FB" w14:textId="77777777" w:rsidTr="00651D83">
        <w:trPr>
          <w:trHeight w:val="74"/>
        </w:trPr>
        <w:tc>
          <w:tcPr>
            <w:tcW w:w="567" w:type="dxa"/>
          </w:tcPr>
          <w:p w14:paraId="02869E14" w14:textId="77777777" w:rsidR="00153894" w:rsidRPr="00293FB2" w:rsidRDefault="00153894" w:rsidP="008939F4">
            <w:pPr>
              <w:jc w:val="center"/>
              <w:rPr>
                <w:sz w:val="16"/>
                <w:szCs w:val="16"/>
              </w:rPr>
            </w:pPr>
            <w:r>
              <w:rPr>
                <w:sz w:val="16"/>
                <w:szCs w:val="16"/>
              </w:rPr>
              <w:t>1</w:t>
            </w:r>
          </w:p>
        </w:tc>
        <w:tc>
          <w:tcPr>
            <w:tcW w:w="567" w:type="dxa"/>
          </w:tcPr>
          <w:p w14:paraId="016B29C1" w14:textId="77777777" w:rsidR="00153894" w:rsidRPr="00293FB2" w:rsidRDefault="00153894" w:rsidP="008939F4">
            <w:pPr>
              <w:jc w:val="center"/>
              <w:rPr>
                <w:sz w:val="16"/>
                <w:szCs w:val="16"/>
              </w:rPr>
            </w:pPr>
            <w:r>
              <w:rPr>
                <w:sz w:val="16"/>
                <w:szCs w:val="16"/>
              </w:rPr>
              <w:t>*</w:t>
            </w:r>
          </w:p>
        </w:tc>
        <w:tc>
          <w:tcPr>
            <w:tcW w:w="567" w:type="dxa"/>
          </w:tcPr>
          <w:p w14:paraId="072D8558" w14:textId="77777777" w:rsidR="00153894" w:rsidRPr="00293FB2" w:rsidRDefault="00153894" w:rsidP="008939F4">
            <w:pPr>
              <w:snapToGrid w:val="0"/>
              <w:jc w:val="center"/>
              <w:rPr>
                <w:sz w:val="16"/>
                <w:szCs w:val="16"/>
              </w:rPr>
            </w:pPr>
            <w:r>
              <w:rPr>
                <w:sz w:val="16"/>
                <w:szCs w:val="16"/>
              </w:rPr>
              <w:t>4+5+6</w:t>
            </w:r>
          </w:p>
        </w:tc>
        <w:tc>
          <w:tcPr>
            <w:tcW w:w="567" w:type="dxa"/>
          </w:tcPr>
          <w:p w14:paraId="78613C3A" w14:textId="77777777" w:rsidR="00153894" w:rsidRPr="00293FB2" w:rsidRDefault="00153894" w:rsidP="008939F4">
            <w:pPr>
              <w:jc w:val="center"/>
              <w:rPr>
                <w:sz w:val="16"/>
                <w:szCs w:val="16"/>
              </w:rPr>
            </w:pPr>
          </w:p>
        </w:tc>
        <w:tc>
          <w:tcPr>
            <w:tcW w:w="1134" w:type="dxa"/>
          </w:tcPr>
          <w:p w14:paraId="45508426" w14:textId="77777777" w:rsidR="00153894" w:rsidRPr="00293FB2" w:rsidRDefault="00153894" w:rsidP="008939F4">
            <w:pPr>
              <w:jc w:val="center"/>
              <w:rPr>
                <w:sz w:val="16"/>
                <w:szCs w:val="16"/>
              </w:rPr>
            </w:pPr>
          </w:p>
        </w:tc>
        <w:tc>
          <w:tcPr>
            <w:tcW w:w="567" w:type="dxa"/>
          </w:tcPr>
          <w:p w14:paraId="3CEA7441" w14:textId="77777777" w:rsidR="00153894" w:rsidRPr="00293FB2" w:rsidRDefault="00153894" w:rsidP="008939F4">
            <w:pPr>
              <w:snapToGrid w:val="0"/>
              <w:jc w:val="center"/>
              <w:rPr>
                <w:sz w:val="16"/>
                <w:szCs w:val="16"/>
              </w:rPr>
            </w:pPr>
            <w:r>
              <w:rPr>
                <w:sz w:val="16"/>
                <w:szCs w:val="16"/>
              </w:rPr>
              <w:t>=</w:t>
            </w:r>
          </w:p>
        </w:tc>
        <w:tc>
          <w:tcPr>
            <w:tcW w:w="567" w:type="dxa"/>
          </w:tcPr>
          <w:p w14:paraId="097AC246" w14:textId="77777777" w:rsidR="00153894" w:rsidRPr="00293FB2" w:rsidRDefault="00153894" w:rsidP="008939F4">
            <w:pPr>
              <w:snapToGrid w:val="0"/>
              <w:jc w:val="center"/>
              <w:rPr>
                <w:sz w:val="16"/>
                <w:szCs w:val="16"/>
              </w:rPr>
            </w:pPr>
            <w:r>
              <w:rPr>
                <w:sz w:val="16"/>
                <w:szCs w:val="16"/>
              </w:rPr>
              <w:t>*</w:t>
            </w:r>
          </w:p>
        </w:tc>
        <w:tc>
          <w:tcPr>
            <w:tcW w:w="567" w:type="dxa"/>
          </w:tcPr>
          <w:p w14:paraId="457BB70B" w14:textId="77777777" w:rsidR="00153894" w:rsidRPr="00293FB2" w:rsidRDefault="00153894" w:rsidP="008939F4">
            <w:pPr>
              <w:snapToGrid w:val="0"/>
              <w:jc w:val="center"/>
              <w:rPr>
                <w:sz w:val="16"/>
                <w:szCs w:val="16"/>
              </w:rPr>
            </w:pPr>
            <w:r>
              <w:rPr>
                <w:sz w:val="16"/>
                <w:szCs w:val="16"/>
              </w:rPr>
              <w:t>7</w:t>
            </w:r>
          </w:p>
        </w:tc>
        <w:tc>
          <w:tcPr>
            <w:tcW w:w="567" w:type="dxa"/>
          </w:tcPr>
          <w:p w14:paraId="362A0301" w14:textId="77777777" w:rsidR="00153894" w:rsidRPr="00293FB2" w:rsidRDefault="00153894" w:rsidP="008939F4">
            <w:pPr>
              <w:jc w:val="center"/>
              <w:rPr>
                <w:sz w:val="16"/>
                <w:szCs w:val="16"/>
              </w:rPr>
            </w:pPr>
          </w:p>
        </w:tc>
        <w:tc>
          <w:tcPr>
            <w:tcW w:w="1218" w:type="dxa"/>
          </w:tcPr>
          <w:p w14:paraId="04C20752" w14:textId="77777777" w:rsidR="00153894" w:rsidRPr="00293FB2" w:rsidRDefault="00153894" w:rsidP="008939F4">
            <w:pPr>
              <w:jc w:val="center"/>
              <w:rPr>
                <w:sz w:val="16"/>
                <w:szCs w:val="16"/>
              </w:rPr>
            </w:pPr>
          </w:p>
        </w:tc>
        <w:tc>
          <w:tcPr>
            <w:tcW w:w="2184" w:type="dxa"/>
          </w:tcPr>
          <w:p w14:paraId="229F92FB" w14:textId="77777777" w:rsidR="00153894" w:rsidRPr="00293FB2" w:rsidRDefault="00153894" w:rsidP="008939F4">
            <w:pPr>
              <w:jc w:val="center"/>
              <w:rPr>
                <w:sz w:val="16"/>
                <w:szCs w:val="16"/>
              </w:rPr>
            </w:pPr>
            <w:r>
              <w:rPr>
                <w:sz w:val="16"/>
                <w:szCs w:val="16"/>
              </w:rPr>
              <w:t>Гр. 7</w:t>
            </w:r>
            <w:r w:rsidRPr="00EE7DF3">
              <w:rPr>
                <w:sz w:val="16"/>
                <w:szCs w:val="16"/>
              </w:rPr>
              <w:t xml:space="preserve">&lt;&gt; </w:t>
            </w:r>
            <w:r>
              <w:rPr>
                <w:sz w:val="16"/>
                <w:szCs w:val="16"/>
              </w:rPr>
              <w:t>Гр.4+ Гр.5+ Гр.6 - недопустимо</w:t>
            </w:r>
          </w:p>
        </w:tc>
        <w:tc>
          <w:tcPr>
            <w:tcW w:w="709" w:type="dxa"/>
          </w:tcPr>
          <w:p w14:paraId="5ED677E1" w14:textId="77777777" w:rsidR="00153894" w:rsidRPr="00293FB2" w:rsidRDefault="00153894" w:rsidP="008939F4">
            <w:pPr>
              <w:jc w:val="center"/>
              <w:rPr>
                <w:sz w:val="16"/>
                <w:szCs w:val="16"/>
              </w:rPr>
            </w:pPr>
            <w:r>
              <w:rPr>
                <w:sz w:val="16"/>
                <w:szCs w:val="16"/>
              </w:rPr>
              <w:t>АУБУ, РБС-АУБУГРБС.</w:t>
            </w:r>
          </w:p>
        </w:tc>
        <w:tc>
          <w:tcPr>
            <w:tcW w:w="544" w:type="dxa"/>
          </w:tcPr>
          <w:p w14:paraId="64C1E4A1" w14:textId="77777777" w:rsidR="00153894" w:rsidRDefault="00153894" w:rsidP="00651D83">
            <w:pPr>
              <w:jc w:val="center"/>
            </w:pPr>
            <w:r w:rsidRPr="002B5CBA">
              <w:rPr>
                <w:sz w:val="16"/>
                <w:szCs w:val="16"/>
              </w:rPr>
              <w:t>Г</w:t>
            </w:r>
          </w:p>
        </w:tc>
        <w:tc>
          <w:tcPr>
            <w:tcW w:w="504" w:type="dxa"/>
          </w:tcPr>
          <w:p w14:paraId="7D6CD1EC" w14:textId="77777777" w:rsidR="00153894" w:rsidRPr="00293FB2" w:rsidRDefault="00153894" w:rsidP="008939F4">
            <w:pPr>
              <w:jc w:val="center"/>
              <w:rPr>
                <w:sz w:val="16"/>
                <w:szCs w:val="16"/>
              </w:rPr>
            </w:pPr>
            <w:r>
              <w:rPr>
                <w:sz w:val="16"/>
                <w:szCs w:val="16"/>
              </w:rPr>
              <w:t>Б</w:t>
            </w:r>
          </w:p>
        </w:tc>
      </w:tr>
      <w:tr w:rsidR="00153894" w:rsidRPr="00293FB2" w14:paraId="5F5E4B7B" w14:textId="77777777" w:rsidTr="00651D83">
        <w:trPr>
          <w:trHeight w:val="74"/>
        </w:trPr>
        <w:tc>
          <w:tcPr>
            <w:tcW w:w="567" w:type="dxa"/>
          </w:tcPr>
          <w:p w14:paraId="66766BBA" w14:textId="77777777" w:rsidR="00153894" w:rsidRPr="00293FB2" w:rsidRDefault="00153894" w:rsidP="008939F4">
            <w:pPr>
              <w:jc w:val="center"/>
              <w:rPr>
                <w:sz w:val="16"/>
                <w:szCs w:val="16"/>
              </w:rPr>
            </w:pPr>
            <w:r>
              <w:rPr>
                <w:sz w:val="16"/>
                <w:szCs w:val="16"/>
              </w:rPr>
              <w:t>2</w:t>
            </w:r>
          </w:p>
        </w:tc>
        <w:tc>
          <w:tcPr>
            <w:tcW w:w="567" w:type="dxa"/>
          </w:tcPr>
          <w:p w14:paraId="680FACB6" w14:textId="77777777" w:rsidR="00153894" w:rsidRPr="00293FB2" w:rsidRDefault="00153894" w:rsidP="008939F4">
            <w:pPr>
              <w:jc w:val="center"/>
              <w:rPr>
                <w:sz w:val="16"/>
                <w:szCs w:val="16"/>
              </w:rPr>
            </w:pPr>
            <w:r>
              <w:rPr>
                <w:sz w:val="16"/>
                <w:szCs w:val="16"/>
              </w:rPr>
              <w:t>*</w:t>
            </w:r>
          </w:p>
        </w:tc>
        <w:tc>
          <w:tcPr>
            <w:tcW w:w="567" w:type="dxa"/>
          </w:tcPr>
          <w:p w14:paraId="3C61C2C5" w14:textId="77777777" w:rsidR="00153894" w:rsidRPr="00293FB2" w:rsidRDefault="00153894" w:rsidP="008939F4">
            <w:pPr>
              <w:snapToGrid w:val="0"/>
              <w:jc w:val="center"/>
              <w:rPr>
                <w:sz w:val="16"/>
                <w:szCs w:val="16"/>
              </w:rPr>
            </w:pPr>
            <w:r>
              <w:rPr>
                <w:sz w:val="16"/>
                <w:szCs w:val="16"/>
              </w:rPr>
              <w:t>8+9+10</w:t>
            </w:r>
          </w:p>
        </w:tc>
        <w:tc>
          <w:tcPr>
            <w:tcW w:w="567" w:type="dxa"/>
          </w:tcPr>
          <w:p w14:paraId="0D79D4B0" w14:textId="77777777" w:rsidR="00153894" w:rsidRPr="00293FB2" w:rsidRDefault="00153894" w:rsidP="008939F4">
            <w:pPr>
              <w:jc w:val="center"/>
              <w:rPr>
                <w:sz w:val="16"/>
                <w:szCs w:val="16"/>
              </w:rPr>
            </w:pPr>
          </w:p>
        </w:tc>
        <w:tc>
          <w:tcPr>
            <w:tcW w:w="1134" w:type="dxa"/>
          </w:tcPr>
          <w:p w14:paraId="15E1249A" w14:textId="77777777" w:rsidR="00153894" w:rsidRPr="00293FB2" w:rsidRDefault="00153894" w:rsidP="008939F4">
            <w:pPr>
              <w:jc w:val="center"/>
              <w:rPr>
                <w:sz w:val="16"/>
                <w:szCs w:val="16"/>
              </w:rPr>
            </w:pPr>
          </w:p>
        </w:tc>
        <w:tc>
          <w:tcPr>
            <w:tcW w:w="567" w:type="dxa"/>
          </w:tcPr>
          <w:p w14:paraId="7945F86A" w14:textId="77777777" w:rsidR="00153894" w:rsidRPr="00293FB2" w:rsidRDefault="00153894" w:rsidP="008939F4">
            <w:pPr>
              <w:snapToGrid w:val="0"/>
              <w:jc w:val="center"/>
              <w:rPr>
                <w:sz w:val="16"/>
                <w:szCs w:val="16"/>
              </w:rPr>
            </w:pPr>
            <w:r>
              <w:rPr>
                <w:sz w:val="16"/>
                <w:szCs w:val="16"/>
              </w:rPr>
              <w:t>=</w:t>
            </w:r>
          </w:p>
        </w:tc>
        <w:tc>
          <w:tcPr>
            <w:tcW w:w="567" w:type="dxa"/>
          </w:tcPr>
          <w:p w14:paraId="0C57FDDC" w14:textId="77777777" w:rsidR="00153894" w:rsidRPr="00293FB2" w:rsidRDefault="00153894" w:rsidP="008939F4">
            <w:pPr>
              <w:snapToGrid w:val="0"/>
              <w:jc w:val="center"/>
              <w:rPr>
                <w:sz w:val="16"/>
                <w:szCs w:val="16"/>
              </w:rPr>
            </w:pPr>
            <w:r>
              <w:rPr>
                <w:sz w:val="16"/>
                <w:szCs w:val="16"/>
              </w:rPr>
              <w:t>*</w:t>
            </w:r>
          </w:p>
        </w:tc>
        <w:tc>
          <w:tcPr>
            <w:tcW w:w="567" w:type="dxa"/>
          </w:tcPr>
          <w:p w14:paraId="26B2A46F" w14:textId="77777777" w:rsidR="00153894" w:rsidRPr="00293FB2" w:rsidRDefault="00153894" w:rsidP="008939F4">
            <w:pPr>
              <w:snapToGrid w:val="0"/>
              <w:jc w:val="center"/>
              <w:rPr>
                <w:sz w:val="16"/>
                <w:szCs w:val="16"/>
              </w:rPr>
            </w:pPr>
            <w:r>
              <w:rPr>
                <w:sz w:val="16"/>
                <w:szCs w:val="16"/>
              </w:rPr>
              <w:t>11</w:t>
            </w:r>
          </w:p>
        </w:tc>
        <w:tc>
          <w:tcPr>
            <w:tcW w:w="567" w:type="dxa"/>
          </w:tcPr>
          <w:p w14:paraId="2E5B030D" w14:textId="77777777" w:rsidR="00153894" w:rsidRPr="00293FB2" w:rsidRDefault="00153894" w:rsidP="008939F4">
            <w:pPr>
              <w:jc w:val="center"/>
              <w:rPr>
                <w:sz w:val="16"/>
                <w:szCs w:val="16"/>
              </w:rPr>
            </w:pPr>
          </w:p>
        </w:tc>
        <w:tc>
          <w:tcPr>
            <w:tcW w:w="1218" w:type="dxa"/>
          </w:tcPr>
          <w:p w14:paraId="7490E38F" w14:textId="77777777" w:rsidR="00153894" w:rsidRPr="00293FB2" w:rsidRDefault="00153894" w:rsidP="008939F4">
            <w:pPr>
              <w:jc w:val="center"/>
              <w:rPr>
                <w:sz w:val="16"/>
                <w:szCs w:val="16"/>
              </w:rPr>
            </w:pPr>
          </w:p>
        </w:tc>
        <w:tc>
          <w:tcPr>
            <w:tcW w:w="2184" w:type="dxa"/>
          </w:tcPr>
          <w:p w14:paraId="7576DCFB" w14:textId="77777777" w:rsidR="00153894" w:rsidRPr="00293FB2" w:rsidRDefault="00153894" w:rsidP="008939F4">
            <w:pPr>
              <w:jc w:val="center"/>
              <w:rPr>
                <w:sz w:val="16"/>
                <w:szCs w:val="16"/>
              </w:rPr>
            </w:pPr>
            <w:r>
              <w:rPr>
                <w:sz w:val="16"/>
                <w:szCs w:val="16"/>
              </w:rPr>
              <w:t>Гр. 11</w:t>
            </w:r>
            <w:r w:rsidRPr="00EE7DF3">
              <w:rPr>
                <w:sz w:val="16"/>
                <w:szCs w:val="16"/>
              </w:rPr>
              <w:t xml:space="preserve">&lt;&gt; </w:t>
            </w:r>
            <w:r>
              <w:rPr>
                <w:sz w:val="16"/>
                <w:szCs w:val="16"/>
              </w:rPr>
              <w:t>Гр.8+ Гр.9+ Гр.10 - недопустимо</w:t>
            </w:r>
          </w:p>
        </w:tc>
        <w:tc>
          <w:tcPr>
            <w:tcW w:w="709" w:type="dxa"/>
          </w:tcPr>
          <w:p w14:paraId="6C088915" w14:textId="7CC1DB85" w:rsidR="00153894" w:rsidRPr="00293FB2" w:rsidRDefault="00153894" w:rsidP="008939F4">
            <w:pPr>
              <w:jc w:val="center"/>
              <w:rPr>
                <w:sz w:val="16"/>
                <w:szCs w:val="16"/>
              </w:rPr>
            </w:pPr>
            <w:r>
              <w:rPr>
                <w:sz w:val="16"/>
                <w:szCs w:val="16"/>
              </w:rPr>
              <w:t>АУБУ, РБС-АУБУ</w:t>
            </w:r>
            <w:r w:rsidR="002C38B1">
              <w:rPr>
                <w:sz w:val="16"/>
                <w:szCs w:val="16"/>
              </w:rPr>
              <w:t>,</w:t>
            </w:r>
            <w:r w:rsidR="00153A3C">
              <w:rPr>
                <w:sz w:val="16"/>
                <w:szCs w:val="16"/>
              </w:rPr>
              <w:t xml:space="preserve"> </w:t>
            </w:r>
            <w:r>
              <w:rPr>
                <w:sz w:val="16"/>
                <w:szCs w:val="16"/>
              </w:rPr>
              <w:t>ГРБС.</w:t>
            </w:r>
          </w:p>
        </w:tc>
        <w:tc>
          <w:tcPr>
            <w:tcW w:w="544" w:type="dxa"/>
          </w:tcPr>
          <w:p w14:paraId="1E7FED3B" w14:textId="77777777" w:rsidR="00153894" w:rsidRDefault="00153894" w:rsidP="00651D83">
            <w:pPr>
              <w:jc w:val="center"/>
            </w:pPr>
            <w:r w:rsidRPr="002B5CBA">
              <w:rPr>
                <w:sz w:val="16"/>
                <w:szCs w:val="16"/>
              </w:rPr>
              <w:t>Г</w:t>
            </w:r>
          </w:p>
        </w:tc>
        <w:tc>
          <w:tcPr>
            <w:tcW w:w="504" w:type="dxa"/>
          </w:tcPr>
          <w:p w14:paraId="2CBCBAFD" w14:textId="77777777" w:rsidR="00153894" w:rsidRPr="00293FB2" w:rsidRDefault="00153894" w:rsidP="008939F4">
            <w:pPr>
              <w:jc w:val="center"/>
              <w:rPr>
                <w:sz w:val="16"/>
                <w:szCs w:val="16"/>
              </w:rPr>
            </w:pPr>
            <w:r>
              <w:rPr>
                <w:sz w:val="16"/>
                <w:szCs w:val="16"/>
              </w:rPr>
              <w:t>Б</w:t>
            </w:r>
          </w:p>
        </w:tc>
      </w:tr>
      <w:tr w:rsidR="00B1404B" w:rsidRPr="00293FB2" w14:paraId="4B88C41B" w14:textId="77777777" w:rsidTr="00B1404B">
        <w:trPr>
          <w:trHeight w:val="74"/>
        </w:trPr>
        <w:tc>
          <w:tcPr>
            <w:tcW w:w="567" w:type="dxa"/>
            <w:tcBorders>
              <w:top w:val="single" w:sz="4" w:space="0" w:color="auto"/>
              <w:left w:val="single" w:sz="4" w:space="0" w:color="auto"/>
              <w:bottom w:val="single" w:sz="4" w:space="0" w:color="auto"/>
              <w:right w:val="single" w:sz="4" w:space="0" w:color="auto"/>
            </w:tcBorders>
          </w:tcPr>
          <w:p w14:paraId="3F82AA24" w14:textId="77777777" w:rsidR="00B1404B" w:rsidRPr="00293FB2" w:rsidRDefault="00B1404B" w:rsidP="00B1404B">
            <w:pPr>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tcPr>
          <w:p w14:paraId="12C5F59B" w14:textId="77777777" w:rsidR="00B1404B" w:rsidRPr="00293FB2" w:rsidRDefault="00B1404B" w:rsidP="00B1404B">
            <w:pPr>
              <w:jc w:val="center"/>
              <w:rPr>
                <w:sz w:val="16"/>
                <w:szCs w:val="16"/>
              </w:rPr>
            </w:pPr>
            <w:r>
              <w:rPr>
                <w:sz w:val="16"/>
                <w:szCs w:val="16"/>
              </w:rPr>
              <w:t>100</w:t>
            </w:r>
          </w:p>
        </w:tc>
        <w:tc>
          <w:tcPr>
            <w:tcW w:w="567" w:type="dxa"/>
            <w:tcBorders>
              <w:top w:val="single" w:sz="4" w:space="0" w:color="auto"/>
              <w:left w:val="single" w:sz="4" w:space="0" w:color="auto"/>
              <w:bottom w:val="single" w:sz="4" w:space="0" w:color="auto"/>
              <w:right w:val="single" w:sz="4" w:space="0" w:color="auto"/>
            </w:tcBorders>
          </w:tcPr>
          <w:p w14:paraId="4F6BFC92" w14:textId="77777777" w:rsidR="00B1404B" w:rsidRPr="00293FB2" w:rsidRDefault="00B1404B" w:rsidP="00B1404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7CC54EE4" w14:textId="77777777" w:rsidR="00B1404B" w:rsidRPr="00293FB2" w:rsidRDefault="00B1404B" w:rsidP="00B1404B">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14:paraId="38708993" w14:textId="77777777" w:rsidR="00B1404B" w:rsidRPr="00293FB2" w:rsidRDefault="00B1404B" w:rsidP="00B1404B">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05A92E9" w14:textId="77777777" w:rsidR="00B1404B" w:rsidRPr="00293FB2" w:rsidRDefault="00B1404B" w:rsidP="00B1404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DC2CB90" w14:textId="77777777" w:rsidR="00B1404B" w:rsidRPr="00293FB2" w:rsidRDefault="00B1404B" w:rsidP="00B1404B">
            <w:pPr>
              <w:snapToGrid w:val="0"/>
              <w:jc w:val="center"/>
              <w:rPr>
                <w:sz w:val="16"/>
                <w:szCs w:val="16"/>
              </w:rPr>
            </w:pPr>
            <w:r>
              <w:rPr>
                <w:sz w:val="16"/>
                <w:szCs w:val="16"/>
              </w:rPr>
              <w:t>101+102+103+104+105</w:t>
            </w:r>
          </w:p>
        </w:tc>
        <w:tc>
          <w:tcPr>
            <w:tcW w:w="567" w:type="dxa"/>
            <w:tcBorders>
              <w:top w:val="single" w:sz="4" w:space="0" w:color="auto"/>
              <w:left w:val="single" w:sz="4" w:space="0" w:color="auto"/>
              <w:bottom w:val="single" w:sz="4" w:space="0" w:color="auto"/>
              <w:right w:val="single" w:sz="4" w:space="0" w:color="auto"/>
            </w:tcBorders>
          </w:tcPr>
          <w:p w14:paraId="750821C2" w14:textId="77777777" w:rsidR="00B1404B" w:rsidRPr="00293FB2" w:rsidRDefault="00B1404B" w:rsidP="00B1404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404167F" w14:textId="77777777" w:rsidR="00B1404B" w:rsidRPr="00293FB2" w:rsidRDefault="00B1404B" w:rsidP="00B1404B">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tcPr>
          <w:p w14:paraId="3BDFEC44" w14:textId="77777777" w:rsidR="00B1404B" w:rsidRPr="00293FB2" w:rsidRDefault="00B1404B" w:rsidP="00B1404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877B649" w14:textId="77777777" w:rsidR="00B1404B" w:rsidRPr="00293FB2" w:rsidRDefault="00B1404B" w:rsidP="00A81243">
            <w:pPr>
              <w:jc w:val="center"/>
              <w:rPr>
                <w:sz w:val="16"/>
                <w:szCs w:val="16"/>
              </w:rPr>
            </w:pPr>
            <w:r>
              <w:rPr>
                <w:sz w:val="16"/>
                <w:szCs w:val="16"/>
              </w:rPr>
              <w:t xml:space="preserve">Стр.100 </w:t>
            </w:r>
            <w:r w:rsidRPr="00776932">
              <w:rPr>
                <w:sz w:val="16"/>
                <w:szCs w:val="16"/>
              </w:rPr>
              <w:t xml:space="preserve">&lt;&gt; </w:t>
            </w:r>
            <w:r>
              <w:rPr>
                <w:sz w:val="16"/>
                <w:szCs w:val="16"/>
              </w:rPr>
              <w:t xml:space="preserve">стр.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104</w:t>
            </w:r>
            <w:r w:rsidR="00A81243">
              <w:rPr>
                <w:sz w:val="16"/>
                <w:szCs w:val="16"/>
              </w:rPr>
              <w:t xml:space="preserve"> </w:t>
            </w:r>
            <w:r w:rsidRPr="00776932">
              <w:rPr>
                <w:sz w:val="16"/>
                <w:szCs w:val="16"/>
              </w:rPr>
              <w:t xml:space="preserve">+ </w:t>
            </w:r>
            <w:r>
              <w:rPr>
                <w:sz w:val="16"/>
                <w:szCs w:val="16"/>
              </w:rPr>
              <w:t xml:space="preserve">Стр. </w:t>
            </w:r>
            <w:r w:rsidRPr="00776932">
              <w:rPr>
                <w:sz w:val="16"/>
                <w:szCs w:val="16"/>
              </w:rPr>
              <w:t xml:space="preserve">105 </w:t>
            </w:r>
            <w:r>
              <w:rPr>
                <w:sz w:val="16"/>
                <w:szCs w:val="16"/>
              </w:rPr>
              <w:t>недопустимо</w:t>
            </w:r>
          </w:p>
        </w:tc>
        <w:tc>
          <w:tcPr>
            <w:tcW w:w="709" w:type="dxa"/>
            <w:tcBorders>
              <w:top w:val="single" w:sz="4" w:space="0" w:color="auto"/>
              <w:left w:val="single" w:sz="4" w:space="0" w:color="auto"/>
              <w:bottom w:val="single" w:sz="4" w:space="0" w:color="auto"/>
              <w:right w:val="single" w:sz="4" w:space="0" w:color="auto"/>
            </w:tcBorders>
          </w:tcPr>
          <w:p w14:paraId="4398D03B" w14:textId="340F7640" w:rsidR="00B1404B" w:rsidRPr="00293FB2" w:rsidRDefault="00B1404B" w:rsidP="00B1404B">
            <w:pPr>
              <w:jc w:val="center"/>
              <w:rPr>
                <w:sz w:val="16"/>
                <w:szCs w:val="16"/>
              </w:rPr>
            </w:pPr>
            <w:r>
              <w:rPr>
                <w:sz w:val="16"/>
                <w:szCs w:val="16"/>
              </w:rPr>
              <w:t>АУБУ, РБС-АУБУ,</w:t>
            </w:r>
            <w:r w:rsidR="00153A3C">
              <w:rPr>
                <w:sz w:val="16"/>
                <w:szCs w:val="16"/>
              </w:rPr>
              <w:t xml:space="preserve"> </w:t>
            </w:r>
            <w:r>
              <w:rPr>
                <w:sz w:val="16"/>
                <w:szCs w:val="16"/>
              </w:rPr>
              <w:t>ГРБС.</w:t>
            </w:r>
          </w:p>
        </w:tc>
        <w:tc>
          <w:tcPr>
            <w:tcW w:w="544" w:type="dxa"/>
            <w:tcBorders>
              <w:top w:val="single" w:sz="4" w:space="0" w:color="auto"/>
              <w:left w:val="single" w:sz="4" w:space="0" w:color="auto"/>
              <w:bottom w:val="single" w:sz="4" w:space="0" w:color="auto"/>
              <w:right w:val="single" w:sz="4" w:space="0" w:color="auto"/>
            </w:tcBorders>
          </w:tcPr>
          <w:p w14:paraId="58794CBC" w14:textId="77777777" w:rsidR="00B1404B" w:rsidRPr="00B1404B" w:rsidRDefault="00B1404B" w:rsidP="00B1404B">
            <w:pPr>
              <w:jc w:val="center"/>
              <w:rPr>
                <w:sz w:val="16"/>
                <w:szCs w:val="16"/>
              </w:rPr>
            </w:pPr>
            <w:r w:rsidRPr="002B5CBA">
              <w:rPr>
                <w:sz w:val="16"/>
                <w:szCs w:val="16"/>
              </w:rPr>
              <w:t>Г</w:t>
            </w:r>
          </w:p>
        </w:tc>
        <w:tc>
          <w:tcPr>
            <w:tcW w:w="504" w:type="dxa"/>
            <w:tcBorders>
              <w:top w:val="single" w:sz="4" w:space="0" w:color="auto"/>
              <w:left w:val="single" w:sz="4" w:space="0" w:color="auto"/>
              <w:bottom w:val="single" w:sz="4" w:space="0" w:color="auto"/>
              <w:right w:val="single" w:sz="4" w:space="0" w:color="auto"/>
            </w:tcBorders>
          </w:tcPr>
          <w:p w14:paraId="4081B851" w14:textId="77777777" w:rsidR="00B1404B" w:rsidRPr="00293FB2" w:rsidRDefault="00B1404B" w:rsidP="00B1404B">
            <w:pPr>
              <w:jc w:val="center"/>
              <w:rPr>
                <w:sz w:val="16"/>
                <w:szCs w:val="16"/>
              </w:rPr>
            </w:pPr>
            <w:r>
              <w:rPr>
                <w:sz w:val="16"/>
                <w:szCs w:val="16"/>
              </w:rPr>
              <w:t>Б</w:t>
            </w:r>
          </w:p>
        </w:tc>
      </w:tr>
      <w:tr w:rsidR="00B1404B" w:rsidRPr="00293FB2" w14:paraId="1CACDF76" w14:textId="77777777" w:rsidTr="00B1404B">
        <w:trPr>
          <w:trHeight w:val="74"/>
        </w:trPr>
        <w:tc>
          <w:tcPr>
            <w:tcW w:w="567" w:type="dxa"/>
            <w:tcBorders>
              <w:top w:val="single" w:sz="4" w:space="0" w:color="auto"/>
              <w:left w:val="single" w:sz="4" w:space="0" w:color="auto"/>
              <w:bottom w:val="single" w:sz="4" w:space="0" w:color="auto"/>
              <w:right w:val="single" w:sz="4" w:space="0" w:color="auto"/>
            </w:tcBorders>
          </w:tcPr>
          <w:p w14:paraId="58D820FD" w14:textId="77777777" w:rsidR="00B1404B" w:rsidRPr="00293FB2" w:rsidRDefault="00B1404B" w:rsidP="00B1404B">
            <w:pPr>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76767A4D" w14:textId="77777777" w:rsidR="00B1404B" w:rsidRPr="00293FB2" w:rsidRDefault="00B1404B" w:rsidP="00B1404B">
            <w:pPr>
              <w:jc w:val="center"/>
              <w:rPr>
                <w:sz w:val="16"/>
                <w:szCs w:val="16"/>
              </w:rPr>
            </w:pPr>
            <w:r>
              <w:rPr>
                <w:sz w:val="16"/>
                <w:szCs w:val="16"/>
              </w:rPr>
              <w:t>170,171,172,173</w:t>
            </w:r>
          </w:p>
        </w:tc>
        <w:tc>
          <w:tcPr>
            <w:tcW w:w="567" w:type="dxa"/>
            <w:tcBorders>
              <w:top w:val="single" w:sz="4" w:space="0" w:color="auto"/>
              <w:left w:val="single" w:sz="4" w:space="0" w:color="auto"/>
              <w:bottom w:val="single" w:sz="4" w:space="0" w:color="auto"/>
              <w:right w:val="single" w:sz="4" w:space="0" w:color="auto"/>
            </w:tcBorders>
          </w:tcPr>
          <w:p w14:paraId="3A3EC77F" w14:textId="77777777" w:rsidR="00B1404B" w:rsidRPr="00293FB2" w:rsidRDefault="00B1404B" w:rsidP="00B1404B">
            <w:pPr>
              <w:snapToGrid w:val="0"/>
              <w:jc w:val="center"/>
              <w:rPr>
                <w:sz w:val="16"/>
                <w:szCs w:val="16"/>
              </w:rPr>
            </w:pPr>
            <w:r>
              <w:rPr>
                <w:sz w:val="16"/>
                <w:szCs w:val="16"/>
              </w:rPr>
              <w:t>4,5,6,7</w:t>
            </w:r>
          </w:p>
        </w:tc>
        <w:tc>
          <w:tcPr>
            <w:tcW w:w="567" w:type="dxa"/>
            <w:tcBorders>
              <w:top w:val="single" w:sz="4" w:space="0" w:color="auto"/>
              <w:left w:val="single" w:sz="4" w:space="0" w:color="auto"/>
              <w:bottom w:val="single" w:sz="4" w:space="0" w:color="auto"/>
              <w:right w:val="single" w:sz="4" w:space="0" w:color="auto"/>
            </w:tcBorders>
          </w:tcPr>
          <w:p w14:paraId="15781FCB" w14:textId="77777777" w:rsidR="00B1404B" w:rsidRPr="00293FB2" w:rsidRDefault="00B1404B" w:rsidP="00B1404B">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14:paraId="3C685B41" w14:textId="77777777" w:rsidR="00B1404B" w:rsidRPr="00293FB2" w:rsidRDefault="00B1404B" w:rsidP="00B1404B">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A81A269" w14:textId="77777777" w:rsidR="00B1404B" w:rsidRPr="00293FB2" w:rsidRDefault="00B1404B" w:rsidP="00B1404B">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2A4048CC" w14:textId="77777777" w:rsidR="00B1404B" w:rsidRPr="00293FB2" w:rsidRDefault="00B1404B" w:rsidP="00B1404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F358BDA" w14:textId="77777777" w:rsidR="00B1404B" w:rsidRPr="00293FB2" w:rsidRDefault="00B1404B" w:rsidP="00B1404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44330EB" w14:textId="77777777" w:rsidR="00B1404B" w:rsidRPr="00293FB2" w:rsidRDefault="00B1404B" w:rsidP="00B1404B">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tcPr>
          <w:p w14:paraId="60B871A0" w14:textId="77777777" w:rsidR="00B1404B" w:rsidRPr="00293FB2" w:rsidRDefault="00B1404B" w:rsidP="00B1404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EEBE131" w14:textId="775B1110" w:rsidR="00B1404B" w:rsidRPr="00293FB2" w:rsidRDefault="00B1404B" w:rsidP="00153A3C">
            <w:pPr>
              <w:jc w:val="center"/>
              <w:rPr>
                <w:sz w:val="16"/>
                <w:szCs w:val="16"/>
              </w:rPr>
            </w:pPr>
            <w:r>
              <w:rPr>
                <w:sz w:val="16"/>
                <w:szCs w:val="16"/>
              </w:rPr>
              <w:t>Показатели по забалансовому счету</w:t>
            </w:r>
            <w:r w:rsidR="00F710F7">
              <w:rPr>
                <w:sz w:val="16"/>
                <w:szCs w:val="16"/>
              </w:rPr>
              <w:t xml:space="preserve"> 17 </w:t>
            </w:r>
            <w:r>
              <w:rPr>
                <w:sz w:val="16"/>
                <w:szCs w:val="16"/>
              </w:rPr>
              <w:t>на начало года недопустимы</w:t>
            </w:r>
          </w:p>
        </w:tc>
        <w:tc>
          <w:tcPr>
            <w:tcW w:w="709" w:type="dxa"/>
            <w:tcBorders>
              <w:top w:val="single" w:sz="4" w:space="0" w:color="auto"/>
              <w:left w:val="single" w:sz="4" w:space="0" w:color="auto"/>
              <w:bottom w:val="single" w:sz="4" w:space="0" w:color="auto"/>
              <w:right w:val="single" w:sz="4" w:space="0" w:color="auto"/>
            </w:tcBorders>
          </w:tcPr>
          <w:p w14:paraId="5A2AD503" w14:textId="503855AF" w:rsidR="00B1404B" w:rsidRPr="00293FB2" w:rsidRDefault="00B1404B" w:rsidP="00B1404B">
            <w:pPr>
              <w:jc w:val="center"/>
              <w:rPr>
                <w:sz w:val="16"/>
                <w:szCs w:val="16"/>
              </w:rPr>
            </w:pPr>
            <w:r>
              <w:rPr>
                <w:sz w:val="16"/>
                <w:szCs w:val="16"/>
              </w:rPr>
              <w:t>АУБУ, РБС-АУБУ,</w:t>
            </w:r>
            <w:r w:rsidR="00153A3C">
              <w:rPr>
                <w:sz w:val="16"/>
                <w:szCs w:val="16"/>
              </w:rPr>
              <w:t xml:space="preserve"> </w:t>
            </w:r>
            <w:r>
              <w:rPr>
                <w:sz w:val="16"/>
                <w:szCs w:val="16"/>
              </w:rPr>
              <w:t>ГРБС.</w:t>
            </w:r>
          </w:p>
        </w:tc>
        <w:tc>
          <w:tcPr>
            <w:tcW w:w="544" w:type="dxa"/>
            <w:tcBorders>
              <w:top w:val="single" w:sz="4" w:space="0" w:color="auto"/>
              <w:left w:val="single" w:sz="4" w:space="0" w:color="auto"/>
              <w:bottom w:val="single" w:sz="4" w:space="0" w:color="auto"/>
              <w:right w:val="single" w:sz="4" w:space="0" w:color="auto"/>
            </w:tcBorders>
          </w:tcPr>
          <w:p w14:paraId="383AC77B" w14:textId="77777777" w:rsidR="00B1404B" w:rsidRPr="00B1404B" w:rsidRDefault="00B1404B" w:rsidP="00B1404B">
            <w:pPr>
              <w:jc w:val="center"/>
              <w:rPr>
                <w:sz w:val="16"/>
                <w:szCs w:val="16"/>
              </w:rPr>
            </w:pPr>
            <w:r w:rsidRPr="002B5CBA">
              <w:rPr>
                <w:sz w:val="16"/>
                <w:szCs w:val="16"/>
              </w:rPr>
              <w:t>Г</w:t>
            </w:r>
          </w:p>
        </w:tc>
        <w:tc>
          <w:tcPr>
            <w:tcW w:w="504" w:type="dxa"/>
            <w:tcBorders>
              <w:top w:val="single" w:sz="4" w:space="0" w:color="auto"/>
              <w:left w:val="single" w:sz="4" w:space="0" w:color="auto"/>
              <w:bottom w:val="single" w:sz="4" w:space="0" w:color="auto"/>
              <w:right w:val="single" w:sz="4" w:space="0" w:color="auto"/>
            </w:tcBorders>
          </w:tcPr>
          <w:p w14:paraId="42038908" w14:textId="77777777" w:rsidR="00B1404B" w:rsidRPr="00293FB2" w:rsidRDefault="00B1404B" w:rsidP="00B1404B">
            <w:pPr>
              <w:jc w:val="center"/>
              <w:rPr>
                <w:sz w:val="16"/>
                <w:szCs w:val="16"/>
              </w:rPr>
            </w:pPr>
            <w:r>
              <w:rPr>
                <w:sz w:val="16"/>
                <w:szCs w:val="16"/>
              </w:rPr>
              <w:t>Б</w:t>
            </w:r>
          </w:p>
        </w:tc>
      </w:tr>
      <w:tr w:rsidR="00B1404B" w:rsidRPr="00293FB2" w14:paraId="04BE884A" w14:textId="77777777" w:rsidTr="00B1404B">
        <w:trPr>
          <w:trHeight w:val="74"/>
        </w:trPr>
        <w:tc>
          <w:tcPr>
            <w:tcW w:w="567" w:type="dxa"/>
            <w:tcBorders>
              <w:top w:val="single" w:sz="4" w:space="0" w:color="auto"/>
              <w:left w:val="single" w:sz="4" w:space="0" w:color="auto"/>
              <w:bottom w:val="single" w:sz="4" w:space="0" w:color="auto"/>
              <w:right w:val="single" w:sz="4" w:space="0" w:color="auto"/>
            </w:tcBorders>
          </w:tcPr>
          <w:p w14:paraId="2F056665" w14:textId="77777777" w:rsidR="00B1404B" w:rsidRPr="00293FB2" w:rsidRDefault="00B1404B" w:rsidP="00B1404B">
            <w:pPr>
              <w:jc w:val="center"/>
              <w:rPr>
                <w:sz w:val="16"/>
                <w:szCs w:val="16"/>
              </w:rPr>
            </w:pPr>
            <w:r>
              <w:rPr>
                <w:sz w:val="16"/>
                <w:szCs w:val="16"/>
              </w:rPr>
              <w:t>5</w:t>
            </w:r>
          </w:p>
        </w:tc>
        <w:tc>
          <w:tcPr>
            <w:tcW w:w="567" w:type="dxa"/>
            <w:tcBorders>
              <w:top w:val="single" w:sz="4" w:space="0" w:color="auto"/>
              <w:left w:val="single" w:sz="4" w:space="0" w:color="auto"/>
              <w:bottom w:val="single" w:sz="4" w:space="0" w:color="auto"/>
              <w:right w:val="single" w:sz="4" w:space="0" w:color="auto"/>
            </w:tcBorders>
          </w:tcPr>
          <w:p w14:paraId="7D35F0D4" w14:textId="77777777" w:rsidR="00B1404B" w:rsidRPr="00293FB2" w:rsidRDefault="00B1404B" w:rsidP="00B1404B">
            <w:pPr>
              <w:jc w:val="center"/>
              <w:rPr>
                <w:sz w:val="16"/>
                <w:szCs w:val="16"/>
              </w:rPr>
            </w:pPr>
            <w:r>
              <w:rPr>
                <w:sz w:val="16"/>
                <w:szCs w:val="16"/>
              </w:rPr>
              <w:t>180,181,182,183</w:t>
            </w:r>
          </w:p>
        </w:tc>
        <w:tc>
          <w:tcPr>
            <w:tcW w:w="567" w:type="dxa"/>
            <w:tcBorders>
              <w:top w:val="single" w:sz="4" w:space="0" w:color="auto"/>
              <w:left w:val="single" w:sz="4" w:space="0" w:color="auto"/>
              <w:bottom w:val="single" w:sz="4" w:space="0" w:color="auto"/>
              <w:right w:val="single" w:sz="4" w:space="0" w:color="auto"/>
            </w:tcBorders>
          </w:tcPr>
          <w:p w14:paraId="1964E171" w14:textId="77777777" w:rsidR="00B1404B" w:rsidRPr="00293FB2" w:rsidRDefault="00B1404B" w:rsidP="00B1404B">
            <w:pPr>
              <w:snapToGrid w:val="0"/>
              <w:jc w:val="center"/>
              <w:rPr>
                <w:sz w:val="16"/>
                <w:szCs w:val="16"/>
              </w:rPr>
            </w:pPr>
            <w:r>
              <w:rPr>
                <w:sz w:val="16"/>
                <w:szCs w:val="16"/>
              </w:rPr>
              <w:t>4,5,6,7</w:t>
            </w:r>
          </w:p>
        </w:tc>
        <w:tc>
          <w:tcPr>
            <w:tcW w:w="567" w:type="dxa"/>
            <w:tcBorders>
              <w:top w:val="single" w:sz="4" w:space="0" w:color="auto"/>
              <w:left w:val="single" w:sz="4" w:space="0" w:color="auto"/>
              <w:bottom w:val="single" w:sz="4" w:space="0" w:color="auto"/>
              <w:right w:val="single" w:sz="4" w:space="0" w:color="auto"/>
            </w:tcBorders>
          </w:tcPr>
          <w:p w14:paraId="4E29593B" w14:textId="77777777" w:rsidR="00B1404B" w:rsidRPr="00293FB2" w:rsidRDefault="00B1404B" w:rsidP="00B1404B">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3511A95" w14:textId="77777777" w:rsidR="00B1404B" w:rsidRPr="00293FB2" w:rsidRDefault="00B1404B" w:rsidP="00B1404B">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9757A0D" w14:textId="77777777" w:rsidR="00B1404B" w:rsidRPr="00293FB2" w:rsidRDefault="00B1404B" w:rsidP="00B1404B">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2AD84035" w14:textId="77777777" w:rsidR="00B1404B" w:rsidRPr="00293FB2" w:rsidRDefault="00B1404B" w:rsidP="00B1404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523F1EB" w14:textId="77777777" w:rsidR="00B1404B" w:rsidRPr="00293FB2" w:rsidRDefault="00B1404B" w:rsidP="00B1404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F0494D9" w14:textId="77777777" w:rsidR="00B1404B" w:rsidRPr="00293FB2" w:rsidRDefault="00B1404B" w:rsidP="00B1404B">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tcPr>
          <w:p w14:paraId="3DCEFF75" w14:textId="77777777" w:rsidR="00B1404B" w:rsidRPr="00293FB2" w:rsidRDefault="00B1404B" w:rsidP="00B1404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492AEEF0" w14:textId="7BAA7F15" w:rsidR="00B1404B" w:rsidRPr="00293FB2" w:rsidRDefault="00B1404B" w:rsidP="00153A3C">
            <w:pPr>
              <w:jc w:val="center"/>
              <w:rPr>
                <w:sz w:val="16"/>
                <w:szCs w:val="16"/>
              </w:rPr>
            </w:pPr>
            <w:r>
              <w:rPr>
                <w:sz w:val="16"/>
                <w:szCs w:val="16"/>
              </w:rPr>
              <w:t>Показатели по забалансовому счету</w:t>
            </w:r>
            <w:r w:rsidR="00F710F7">
              <w:rPr>
                <w:sz w:val="16"/>
                <w:szCs w:val="16"/>
              </w:rPr>
              <w:t xml:space="preserve"> 18 </w:t>
            </w:r>
            <w:r>
              <w:rPr>
                <w:sz w:val="16"/>
                <w:szCs w:val="16"/>
              </w:rPr>
              <w:t>на начало года недопустимы</w:t>
            </w:r>
          </w:p>
        </w:tc>
        <w:tc>
          <w:tcPr>
            <w:tcW w:w="709" w:type="dxa"/>
            <w:tcBorders>
              <w:top w:val="single" w:sz="4" w:space="0" w:color="auto"/>
              <w:left w:val="single" w:sz="4" w:space="0" w:color="auto"/>
              <w:bottom w:val="single" w:sz="4" w:space="0" w:color="auto"/>
              <w:right w:val="single" w:sz="4" w:space="0" w:color="auto"/>
            </w:tcBorders>
          </w:tcPr>
          <w:p w14:paraId="0F1D5950" w14:textId="1C3BEBA6" w:rsidR="00B1404B" w:rsidRPr="00293FB2" w:rsidRDefault="00B1404B" w:rsidP="00B1404B">
            <w:pPr>
              <w:jc w:val="center"/>
              <w:rPr>
                <w:sz w:val="16"/>
                <w:szCs w:val="16"/>
              </w:rPr>
            </w:pPr>
            <w:r>
              <w:rPr>
                <w:sz w:val="16"/>
                <w:szCs w:val="16"/>
              </w:rPr>
              <w:t>АУБУ, РБС-АУБУ,</w:t>
            </w:r>
            <w:r w:rsidR="00153A3C">
              <w:rPr>
                <w:sz w:val="16"/>
                <w:szCs w:val="16"/>
              </w:rPr>
              <w:t xml:space="preserve"> </w:t>
            </w:r>
            <w:r>
              <w:rPr>
                <w:sz w:val="16"/>
                <w:szCs w:val="16"/>
              </w:rPr>
              <w:t>ГРБС.</w:t>
            </w:r>
          </w:p>
        </w:tc>
        <w:tc>
          <w:tcPr>
            <w:tcW w:w="544" w:type="dxa"/>
            <w:tcBorders>
              <w:top w:val="single" w:sz="4" w:space="0" w:color="auto"/>
              <w:left w:val="single" w:sz="4" w:space="0" w:color="auto"/>
              <w:bottom w:val="single" w:sz="4" w:space="0" w:color="auto"/>
              <w:right w:val="single" w:sz="4" w:space="0" w:color="auto"/>
            </w:tcBorders>
          </w:tcPr>
          <w:p w14:paraId="73F809A8" w14:textId="77777777" w:rsidR="00B1404B" w:rsidRPr="00B1404B" w:rsidRDefault="00B1404B" w:rsidP="00B1404B">
            <w:pPr>
              <w:jc w:val="center"/>
              <w:rPr>
                <w:sz w:val="16"/>
                <w:szCs w:val="16"/>
              </w:rPr>
            </w:pPr>
            <w:r w:rsidRPr="002B5CBA">
              <w:rPr>
                <w:sz w:val="16"/>
                <w:szCs w:val="16"/>
              </w:rPr>
              <w:t>Г</w:t>
            </w:r>
          </w:p>
        </w:tc>
        <w:tc>
          <w:tcPr>
            <w:tcW w:w="504" w:type="dxa"/>
            <w:tcBorders>
              <w:top w:val="single" w:sz="4" w:space="0" w:color="auto"/>
              <w:left w:val="single" w:sz="4" w:space="0" w:color="auto"/>
              <w:bottom w:val="single" w:sz="4" w:space="0" w:color="auto"/>
              <w:right w:val="single" w:sz="4" w:space="0" w:color="auto"/>
            </w:tcBorders>
          </w:tcPr>
          <w:p w14:paraId="0D9769B2" w14:textId="77777777" w:rsidR="00B1404B" w:rsidRPr="00293FB2" w:rsidRDefault="00B1404B" w:rsidP="00B1404B">
            <w:pPr>
              <w:jc w:val="center"/>
              <w:rPr>
                <w:sz w:val="16"/>
                <w:szCs w:val="16"/>
              </w:rPr>
            </w:pPr>
            <w:r>
              <w:rPr>
                <w:sz w:val="16"/>
                <w:szCs w:val="16"/>
              </w:rPr>
              <w:t>Б</w:t>
            </w:r>
          </w:p>
        </w:tc>
      </w:tr>
      <w:tr w:rsidR="00B1404B" w:rsidRPr="00293FB2" w14:paraId="699185CC" w14:textId="77777777" w:rsidTr="00B1404B">
        <w:trPr>
          <w:trHeight w:val="74"/>
        </w:trPr>
        <w:tc>
          <w:tcPr>
            <w:tcW w:w="567" w:type="dxa"/>
            <w:tcBorders>
              <w:top w:val="single" w:sz="4" w:space="0" w:color="auto"/>
              <w:left w:val="single" w:sz="4" w:space="0" w:color="auto"/>
              <w:bottom w:val="single" w:sz="4" w:space="0" w:color="auto"/>
              <w:right w:val="single" w:sz="4" w:space="0" w:color="auto"/>
            </w:tcBorders>
          </w:tcPr>
          <w:p w14:paraId="1C7F4252" w14:textId="77777777" w:rsidR="00B1404B" w:rsidRPr="00293FB2" w:rsidRDefault="00B1404B" w:rsidP="00B1404B">
            <w:pPr>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5920098C" w14:textId="77777777" w:rsidR="00B1404B" w:rsidRPr="00293FB2" w:rsidRDefault="00B1404B" w:rsidP="00B1404B">
            <w:pPr>
              <w:jc w:val="center"/>
              <w:rPr>
                <w:sz w:val="16"/>
                <w:szCs w:val="16"/>
              </w:rPr>
            </w:pPr>
            <w:r>
              <w:rPr>
                <w:sz w:val="16"/>
                <w:szCs w:val="16"/>
              </w:rPr>
              <w:t>170</w:t>
            </w:r>
          </w:p>
        </w:tc>
        <w:tc>
          <w:tcPr>
            <w:tcW w:w="567" w:type="dxa"/>
            <w:tcBorders>
              <w:top w:val="single" w:sz="4" w:space="0" w:color="auto"/>
              <w:left w:val="single" w:sz="4" w:space="0" w:color="auto"/>
              <w:bottom w:val="single" w:sz="4" w:space="0" w:color="auto"/>
              <w:right w:val="single" w:sz="4" w:space="0" w:color="auto"/>
            </w:tcBorders>
          </w:tcPr>
          <w:p w14:paraId="3D1B1DD2" w14:textId="77777777" w:rsidR="00B1404B" w:rsidRPr="00293FB2" w:rsidRDefault="00B1404B" w:rsidP="00B1404B">
            <w:pPr>
              <w:snapToGrid w:val="0"/>
              <w:jc w:val="center"/>
              <w:rPr>
                <w:sz w:val="16"/>
                <w:szCs w:val="16"/>
              </w:rPr>
            </w:pPr>
            <w:r>
              <w:rPr>
                <w:sz w:val="16"/>
                <w:szCs w:val="16"/>
              </w:rPr>
              <w:t>8,9,10,11</w:t>
            </w:r>
          </w:p>
        </w:tc>
        <w:tc>
          <w:tcPr>
            <w:tcW w:w="567" w:type="dxa"/>
            <w:tcBorders>
              <w:top w:val="single" w:sz="4" w:space="0" w:color="auto"/>
              <w:left w:val="single" w:sz="4" w:space="0" w:color="auto"/>
              <w:bottom w:val="single" w:sz="4" w:space="0" w:color="auto"/>
              <w:right w:val="single" w:sz="4" w:space="0" w:color="auto"/>
            </w:tcBorders>
          </w:tcPr>
          <w:p w14:paraId="5453D296" w14:textId="77777777" w:rsidR="00B1404B" w:rsidRPr="00293FB2" w:rsidRDefault="00B1404B" w:rsidP="00B1404B">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EC2A168" w14:textId="77777777" w:rsidR="00B1404B" w:rsidRPr="00293FB2" w:rsidRDefault="00B1404B" w:rsidP="00B1404B">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BB6CF3F" w14:textId="77777777" w:rsidR="00B1404B" w:rsidRPr="00293FB2" w:rsidRDefault="00B1404B" w:rsidP="00B1404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F399421" w14:textId="77777777" w:rsidR="00B1404B" w:rsidRPr="00293FB2" w:rsidRDefault="00B1404B" w:rsidP="00B1404B">
            <w:pPr>
              <w:snapToGrid w:val="0"/>
              <w:jc w:val="center"/>
              <w:rPr>
                <w:sz w:val="16"/>
                <w:szCs w:val="16"/>
              </w:rPr>
            </w:pPr>
            <w:r>
              <w:rPr>
                <w:sz w:val="16"/>
                <w:szCs w:val="16"/>
              </w:rPr>
              <w:t>171+172+173</w:t>
            </w:r>
          </w:p>
        </w:tc>
        <w:tc>
          <w:tcPr>
            <w:tcW w:w="567" w:type="dxa"/>
            <w:tcBorders>
              <w:top w:val="single" w:sz="4" w:space="0" w:color="auto"/>
              <w:left w:val="single" w:sz="4" w:space="0" w:color="auto"/>
              <w:bottom w:val="single" w:sz="4" w:space="0" w:color="auto"/>
              <w:right w:val="single" w:sz="4" w:space="0" w:color="auto"/>
            </w:tcBorders>
          </w:tcPr>
          <w:p w14:paraId="4EF493B9" w14:textId="77777777" w:rsidR="00B1404B" w:rsidRPr="00293FB2" w:rsidRDefault="00B1404B" w:rsidP="00B1404B">
            <w:pPr>
              <w:snapToGrid w:val="0"/>
              <w:jc w:val="center"/>
              <w:rPr>
                <w:sz w:val="16"/>
                <w:szCs w:val="16"/>
              </w:rPr>
            </w:pPr>
            <w:r>
              <w:rPr>
                <w:sz w:val="16"/>
                <w:szCs w:val="16"/>
              </w:rPr>
              <w:t>8,9,10,11</w:t>
            </w:r>
          </w:p>
        </w:tc>
        <w:tc>
          <w:tcPr>
            <w:tcW w:w="567" w:type="dxa"/>
            <w:tcBorders>
              <w:top w:val="single" w:sz="4" w:space="0" w:color="auto"/>
              <w:left w:val="single" w:sz="4" w:space="0" w:color="auto"/>
              <w:bottom w:val="single" w:sz="4" w:space="0" w:color="auto"/>
              <w:right w:val="single" w:sz="4" w:space="0" w:color="auto"/>
            </w:tcBorders>
          </w:tcPr>
          <w:p w14:paraId="17D402F7" w14:textId="77777777" w:rsidR="00B1404B" w:rsidRPr="00293FB2" w:rsidRDefault="00B1404B" w:rsidP="00B1404B">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tcPr>
          <w:p w14:paraId="3B8280A4" w14:textId="77777777" w:rsidR="00B1404B" w:rsidRPr="00293FB2" w:rsidRDefault="00B1404B" w:rsidP="00B1404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88DF54A" w14:textId="3B5FE5C6" w:rsidR="00B1404B" w:rsidRPr="00B1404B" w:rsidRDefault="00B1404B" w:rsidP="00B1404B">
            <w:pPr>
              <w:jc w:val="center"/>
              <w:rPr>
                <w:sz w:val="16"/>
                <w:szCs w:val="16"/>
              </w:rPr>
            </w:pPr>
            <w:r>
              <w:rPr>
                <w:sz w:val="16"/>
                <w:szCs w:val="16"/>
              </w:rPr>
              <w:t xml:space="preserve">Показатель строки 170 по графам 8,9,10,11 </w:t>
            </w:r>
            <w:r w:rsidRPr="00604F4A">
              <w:rPr>
                <w:sz w:val="16"/>
                <w:szCs w:val="16"/>
              </w:rPr>
              <w:t>&lt;&gt;</w:t>
            </w:r>
            <w:r>
              <w:rPr>
                <w:sz w:val="16"/>
                <w:szCs w:val="16"/>
              </w:rPr>
              <w:t xml:space="preserve"> сумме показателей строк 171,172,173 </w:t>
            </w:r>
            <w:r w:rsidR="00ED0B50">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1907C5F7" w14:textId="41CC0750" w:rsidR="00B1404B" w:rsidRPr="00293FB2" w:rsidRDefault="00B1404B" w:rsidP="00B1404B">
            <w:pPr>
              <w:jc w:val="center"/>
              <w:rPr>
                <w:sz w:val="16"/>
                <w:szCs w:val="16"/>
              </w:rPr>
            </w:pPr>
            <w:r>
              <w:rPr>
                <w:sz w:val="16"/>
                <w:szCs w:val="16"/>
              </w:rPr>
              <w:t>АУБУ, РБС-АУБУ,</w:t>
            </w:r>
            <w:r w:rsidR="00153A3C">
              <w:rPr>
                <w:sz w:val="16"/>
                <w:szCs w:val="16"/>
              </w:rPr>
              <w:t xml:space="preserve"> </w:t>
            </w:r>
            <w:r>
              <w:rPr>
                <w:sz w:val="16"/>
                <w:szCs w:val="16"/>
              </w:rPr>
              <w:t>ГРБС.</w:t>
            </w:r>
          </w:p>
        </w:tc>
        <w:tc>
          <w:tcPr>
            <w:tcW w:w="544" w:type="dxa"/>
            <w:tcBorders>
              <w:top w:val="single" w:sz="4" w:space="0" w:color="auto"/>
              <w:left w:val="single" w:sz="4" w:space="0" w:color="auto"/>
              <w:bottom w:val="single" w:sz="4" w:space="0" w:color="auto"/>
              <w:right w:val="single" w:sz="4" w:space="0" w:color="auto"/>
            </w:tcBorders>
          </w:tcPr>
          <w:p w14:paraId="5A426367" w14:textId="77777777" w:rsidR="00B1404B" w:rsidRPr="00B1404B" w:rsidRDefault="00B1404B" w:rsidP="00B1404B">
            <w:pPr>
              <w:jc w:val="center"/>
              <w:rPr>
                <w:sz w:val="16"/>
                <w:szCs w:val="16"/>
              </w:rPr>
            </w:pPr>
            <w:r w:rsidRPr="002B5CBA">
              <w:rPr>
                <w:sz w:val="16"/>
                <w:szCs w:val="16"/>
              </w:rPr>
              <w:t>Г</w:t>
            </w:r>
          </w:p>
        </w:tc>
        <w:tc>
          <w:tcPr>
            <w:tcW w:w="504" w:type="dxa"/>
            <w:tcBorders>
              <w:top w:val="single" w:sz="4" w:space="0" w:color="auto"/>
              <w:left w:val="single" w:sz="4" w:space="0" w:color="auto"/>
              <w:bottom w:val="single" w:sz="4" w:space="0" w:color="auto"/>
              <w:right w:val="single" w:sz="4" w:space="0" w:color="auto"/>
            </w:tcBorders>
          </w:tcPr>
          <w:p w14:paraId="3FEC5BFB" w14:textId="77777777" w:rsidR="00B1404B" w:rsidRPr="00293FB2" w:rsidRDefault="00B1404B" w:rsidP="00B1404B">
            <w:pPr>
              <w:jc w:val="center"/>
              <w:rPr>
                <w:sz w:val="16"/>
                <w:szCs w:val="16"/>
              </w:rPr>
            </w:pPr>
            <w:r>
              <w:rPr>
                <w:sz w:val="16"/>
                <w:szCs w:val="16"/>
              </w:rPr>
              <w:t>Б</w:t>
            </w:r>
          </w:p>
        </w:tc>
      </w:tr>
      <w:tr w:rsidR="00B1404B" w:rsidRPr="00293FB2" w14:paraId="69D70530" w14:textId="77777777" w:rsidTr="00B1404B">
        <w:trPr>
          <w:trHeight w:val="74"/>
        </w:trPr>
        <w:tc>
          <w:tcPr>
            <w:tcW w:w="567" w:type="dxa"/>
            <w:tcBorders>
              <w:top w:val="single" w:sz="4" w:space="0" w:color="auto"/>
              <w:left w:val="single" w:sz="4" w:space="0" w:color="auto"/>
              <w:bottom w:val="single" w:sz="4" w:space="0" w:color="auto"/>
              <w:right w:val="single" w:sz="4" w:space="0" w:color="auto"/>
            </w:tcBorders>
          </w:tcPr>
          <w:p w14:paraId="0EC6C63E" w14:textId="77777777" w:rsidR="00B1404B" w:rsidRPr="00293FB2" w:rsidRDefault="00B1404B" w:rsidP="00B1404B">
            <w:pPr>
              <w:jc w:val="center"/>
              <w:rPr>
                <w:sz w:val="16"/>
                <w:szCs w:val="16"/>
              </w:rPr>
            </w:pPr>
            <w:r>
              <w:rPr>
                <w:sz w:val="16"/>
                <w:szCs w:val="16"/>
              </w:rPr>
              <w:t>7</w:t>
            </w:r>
          </w:p>
        </w:tc>
        <w:tc>
          <w:tcPr>
            <w:tcW w:w="567" w:type="dxa"/>
            <w:tcBorders>
              <w:top w:val="single" w:sz="4" w:space="0" w:color="auto"/>
              <w:left w:val="single" w:sz="4" w:space="0" w:color="auto"/>
              <w:bottom w:val="single" w:sz="4" w:space="0" w:color="auto"/>
              <w:right w:val="single" w:sz="4" w:space="0" w:color="auto"/>
            </w:tcBorders>
          </w:tcPr>
          <w:p w14:paraId="7AAFF7E9" w14:textId="77777777" w:rsidR="00B1404B" w:rsidRPr="00293FB2" w:rsidRDefault="00B1404B" w:rsidP="00B1404B">
            <w:pPr>
              <w:jc w:val="center"/>
              <w:rPr>
                <w:sz w:val="16"/>
                <w:szCs w:val="16"/>
              </w:rPr>
            </w:pPr>
            <w:r>
              <w:rPr>
                <w:sz w:val="16"/>
                <w:szCs w:val="16"/>
              </w:rPr>
              <w:t>180</w:t>
            </w:r>
          </w:p>
        </w:tc>
        <w:tc>
          <w:tcPr>
            <w:tcW w:w="567" w:type="dxa"/>
            <w:tcBorders>
              <w:top w:val="single" w:sz="4" w:space="0" w:color="auto"/>
              <w:left w:val="single" w:sz="4" w:space="0" w:color="auto"/>
              <w:bottom w:val="single" w:sz="4" w:space="0" w:color="auto"/>
              <w:right w:val="single" w:sz="4" w:space="0" w:color="auto"/>
            </w:tcBorders>
          </w:tcPr>
          <w:p w14:paraId="4BC6991C" w14:textId="77777777" w:rsidR="00B1404B" w:rsidRPr="00293FB2" w:rsidRDefault="00B1404B" w:rsidP="00B1404B">
            <w:pPr>
              <w:snapToGrid w:val="0"/>
              <w:jc w:val="center"/>
              <w:rPr>
                <w:sz w:val="16"/>
                <w:szCs w:val="16"/>
              </w:rPr>
            </w:pPr>
            <w:r>
              <w:rPr>
                <w:sz w:val="16"/>
                <w:szCs w:val="16"/>
              </w:rPr>
              <w:t>8,9,10,11</w:t>
            </w:r>
          </w:p>
        </w:tc>
        <w:tc>
          <w:tcPr>
            <w:tcW w:w="567" w:type="dxa"/>
            <w:tcBorders>
              <w:top w:val="single" w:sz="4" w:space="0" w:color="auto"/>
              <w:left w:val="single" w:sz="4" w:space="0" w:color="auto"/>
              <w:bottom w:val="single" w:sz="4" w:space="0" w:color="auto"/>
              <w:right w:val="single" w:sz="4" w:space="0" w:color="auto"/>
            </w:tcBorders>
          </w:tcPr>
          <w:p w14:paraId="1CEC9D91" w14:textId="77777777" w:rsidR="00B1404B" w:rsidRPr="00293FB2" w:rsidRDefault="00B1404B" w:rsidP="00B1404B">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14:paraId="3C6587B6" w14:textId="77777777" w:rsidR="00B1404B" w:rsidRPr="00293FB2" w:rsidRDefault="00B1404B" w:rsidP="00B1404B">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1E142843" w14:textId="77777777" w:rsidR="00B1404B" w:rsidRPr="00293FB2" w:rsidRDefault="00B1404B" w:rsidP="00B1404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6594F56" w14:textId="77777777" w:rsidR="00B1404B" w:rsidRPr="00293FB2" w:rsidRDefault="00B1404B" w:rsidP="00B1404B">
            <w:pPr>
              <w:snapToGrid w:val="0"/>
              <w:jc w:val="center"/>
              <w:rPr>
                <w:sz w:val="16"/>
                <w:szCs w:val="16"/>
              </w:rPr>
            </w:pPr>
            <w:r>
              <w:rPr>
                <w:sz w:val="16"/>
                <w:szCs w:val="16"/>
              </w:rPr>
              <w:t>181+182+183</w:t>
            </w:r>
          </w:p>
        </w:tc>
        <w:tc>
          <w:tcPr>
            <w:tcW w:w="567" w:type="dxa"/>
            <w:tcBorders>
              <w:top w:val="single" w:sz="4" w:space="0" w:color="auto"/>
              <w:left w:val="single" w:sz="4" w:space="0" w:color="auto"/>
              <w:bottom w:val="single" w:sz="4" w:space="0" w:color="auto"/>
              <w:right w:val="single" w:sz="4" w:space="0" w:color="auto"/>
            </w:tcBorders>
          </w:tcPr>
          <w:p w14:paraId="2B45442D" w14:textId="77777777" w:rsidR="00B1404B" w:rsidRPr="00293FB2" w:rsidRDefault="00B1404B" w:rsidP="00B1404B">
            <w:pPr>
              <w:snapToGrid w:val="0"/>
              <w:jc w:val="center"/>
              <w:rPr>
                <w:sz w:val="16"/>
                <w:szCs w:val="16"/>
              </w:rPr>
            </w:pPr>
            <w:r>
              <w:rPr>
                <w:sz w:val="16"/>
                <w:szCs w:val="16"/>
              </w:rPr>
              <w:t>8,9,10,11</w:t>
            </w:r>
          </w:p>
        </w:tc>
        <w:tc>
          <w:tcPr>
            <w:tcW w:w="567" w:type="dxa"/>
            <w:tcBorders>
              <w:top w:val="single" w:sz="4" w:space="0" w:color="auto"/>
              <w:left w:val="single" w:sz="4" w:space="0" w:color="auto"/>
              <w:bottom w:val="single" w:sz="4" w:space="0" w:color="auto"/>
              <w:right w:val="single" w:sz="4" w:space="0" w:color="auto"/>
            </w:tcBorders>
          </w:tcPr>
          <w:p w14:paraId="1B553317" w14:textId="77777777" w:rsidR="00B1404B" w:rsidRPr="00293FB2" w:rsidRDefault="00B1404B" w:rsidP="00B1404B">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tcPr>
          <w:p w14:paraId="2E95AA6F" w14:textId="77777777" w:rsidR="00B1404B" w:rsidRPr="00293FB2" w:rsidRDefault="00B1404B" w:rsidP="00B1404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EB83D31" w14:textId="6A0EB08B" w:rsidR="00B1404B" w:rsidRPr="00B1404B" w:rsidRDefault="00B1404B" w:rsidP="00B1404B">
            <w:pPr>
              <w:jc w:val="center"/>
              <w:rPr>
                <w:sz w:val="16"/>
                <w:szCs w:val="16"/>
              </w:rPr>
            </w:pPr>
            <w:r>
              <w:rPr>
                <w:sz w:val="16"/>
                <w:szCs w:val="16"/>
              </w:rPr>
              <w:t xml:space="preserve">Показатель строки 180 по графам 8,9,10,11 </w:t>
            </w:r>
            <w:r w:rsidRPr="001B40D4">
              <w:rPr>
                <w:sz w:val="16"/>
                <w:szCs w:val="16"/>
              </w:rPr>
              <w:t>&lt;&gt;</w:t>
            </w:r>
            <w:r>
              <w:rPr>
                <w:sz w:val="16"/>
                <w:szCs w:val="16"/>
              </w:rPr>
              <w:t xml:space="preserve"> сумме показателей строк 181,182,183 </w:t>
            </w:r>
            <w:r w:rsidR="00ED0B50">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3D10449D" w14:textId="5E067076" w:rsidR="00B1404B" w:rsidRPr="00293FB2" w:rsidRDefault="00B1404B" w:rsidP="00153A3C">
            <w:pPr>
              <w:jc w:val="center"/>
              <w:rPr>
                <w:sz w:val="16"/>
                <w:szCs w:val="16"/>
              </w:rPr>
            </w:pPr>
            <w:r>
              <w:rPr>
                <w:sz w:val="16"/>
                <w:szCs w:val="16"/>
              </w:rPr>
              <w:t>АУБУ, РБС-АУБУ,</w:t>
            </w:r>
            <w:r w:rsidR="00153A3C">
              <w:rPr>
                <w:sz w:val="16"/>
                <w:szCs w:val="16"/>
              </w:rPr>
              <w:t xml:space="preserve"> </w:t>
            </w:r>
            <w:r>
              <w:rPr>
                <w:sz w:val="16"/>
                <w:szCs w:val="16"/>
              </w:rPr>
              <w:t>ГРБС</w:t>
            </w:r>
          </w:p>
        </w:tc>
        <w:tc>
          <w:tcPr>
            <w:tcW w:w="544" w:type="dxa"/>
            <w:tcBorders>
              <w:top w:val="single" w:sz="4" w:space="0" w:color="auto"/>
              <w:left w:val="single" w:sz="4" w:space="0" w:color="auto"/>
              <w:bottom w:val="single" w:sz="4" w:space="0" w:color="auto"/>
              <w:right w:val="single" w:sz="4" w:space="0" w:color="auto"/>
            </w:tcBorders>
          </w:tcPr>
          <w:p w14:paraId="3424FD46" w14:textId="77777777" w:rsidR="00B1404B" w:rsidRPr="00B1404B" w:rsidRDefault="00B1404B" w:rsidP="00B1404B">
            <w:pPr>
              <w:jc w:val="center"/>
              <w:rPr>
                <w:sz w:val="16"/>
                <w:szCs w:val="16"/>
              </w:rPr>
            </w:pPr>
            <w:r w:rsidRPr="002B5CBA">
              <w:rPr>
                <w:sz w:val="16"/>
                <w:szCs w:val="16"/>
              </w:rPr>
              <w:t>Г</w:t>
            </w:r>
          </w:p>
        </w:tc>
        <w:tc>
          <w:tcPr>
            <w:tcW w:w="504" w:type="dxa"/>
            <w:tcBorders>
              <w:top w:val="single" w:sz="4" w:space="0" w:color="auto"/>
              <w:left w:val="single" w:sz="4" w:space="0" w:color="auto"/>
              <w:bottom w:val="single" w:sz="4" w:space="0" w:color="auto"/>
              <w:right w:val="single" w:sz="4" w:space="0" w:color="auto"/>
            </w:tcBorders>
          </w:tcPr>
          <w:p w14:paraId="0A152FCA" w14:textId="77777777" w:rsidR="00B1404B" w:rsidRPr="00293FB2" w:rsidRDefault="00B1404B" w:rsidP="00B1404B">
            <w:pPr>
              <w:jc w:val="center"/>
              <w:rPr>
                <w:sz w:val="16"/>
                <w:szCs w:val="16"/>
              </w:rPr>
            </w:pPr>
            <w:r>
              <w:rPr>
                <w:sz w:val="16"/>
                <w:szCs w:val="16"/>
              </w:rPr>
              <w:t>Б</w:t>
            </w:r>
          </w:p>
        </w:tc>
      </w:tr>
      <w:tr w:rsidR="00604F4A" w:rsidRPr="00293FB2" w14:paraId="0D341E58" w14:textId="77777777" w:rsidTr="00604F4A">
        <w:trPr>
          <w:trHeight w:val="74"/>
        </w:trPr>
        <w:tc>
          <w:tcPr>
            <w:tcW w:w="567" w:type="dxa"/>
            <w:tcBorders>
              <w:top w:val="single" w:sz="4" w:space="0" w:color="auto"/>
              <w:left w:val="single" w:sz="4" w:space="0" w:color="auto"/>
              <w:bottom w:val="single" w:sz="4" w:space="0" w:color="auto"/>
              <w:right w:val="single" w:sz="4" w:space="0" w:color="auto"/>
            </w:tcBorders>
          </w:tcPr>
          <w:p w14:paraId="78EEF41A" w14:textId="77777777" w:rsidR="00604F4A" w:rsidRPr="00293FB2" w:rsidRDefault="00604F4A" w:rsidP="004B09DB">
            <w:pPr>
              <w:jc w:val="center"/>
              <w:rPr>
                <w:sz w:val="16"/>
                <w:szCs w:val="16"/>
              </w:rPr>
            </w:pPr>
            <w:r>
              <w:rPr>
                <w:sz w:val="16"/>
                <w:szCs w:val="16"/>
              </w:rPr>
              <w:t>8</w:t>
            </w:r>
          </w:p>
        </w:tc>
        <w:tc>
          <w:tcPr>
            <w:tcW w:w="567" w:type="dxa"/>
            <w:tcBorders>
              <w:top w:val="single" w:sz="4" w:space="0" w:color="auto"/>
              <w:left w:val="single" w:sz="4" w:space="0" w:color="auto"/>
              <w:bottom w:val="single" w:sz="4" w:space="0" w:color="auto"/>
              <w:right w:val="single" w:sz="4" w:space="0" w:color="auto"/>
            </w:tcBorders>
          </w:tcPr>
          <w:p w14:paraId="02177858" w14:textId="00417B97" w:rsidR="00604F4A" w:rsidRPr="00293FB2" w:rsidRDefault="00604F4A" w:rsidP="004B09DB">
            <w:pPr>
              <w:jc w:val="center"/>
              <w:rPr>
                <w:sz w:val="16"/>
                <w:szCs w:val="16"/>
              </w:rPr>
            </w:pPr>
            <w:r>
              <w:rPr>
                <w:sz w:val="16"/>
                <w:szCs w:val="16"/>
              </w:rPr>
              <w:t xml:space="preserve">*, кроме </w:t>
            </w:r>
            <w:r w:rsidR="00B75F82">
              <w:rPr>
                <w:sz w:val="16"/>
                <w:szCs w:val="16"/>
              </w:rPr>
              <w:t>170,</w:t>
            </w:r>
            <w:r>
              <w:rPr>
                <w:sz w:val="16"/>
                <w:szCs w:val="16"/>
              </w:rPr>
              <w:t>171,173,183</w:t>
            </w:r>
          </w:p>
        </w:tc>
        <w:tc>
          <w:tcPr>
            <w:tcW w:w="567" w:type="dxa"/>
            <w:tcBorders>
              <w:top w:val="single" w:sz="4" w:space="0" w:color="auto"/>
              <w:left w:val="single" w:sz="4" w:space="0" w:color="auto"/>
              <w:bottom w:val="single" w:sz="4" w:space="0" w:color="auto"/>
              <w:right w:val="single" w:sz="4" w:space="0" w:color="auto"/>
            </w:tcBorders>
          </w:tcPr>
          <w:p w14:paraId="597074D9" w14:textId="77777777" w:rsidR="00604F4A" w:rsidRPr="00293FB2" w:rsidRDefault="00604F4A" w:rsidP="004B09DB">
            <w:pPr>
              <w:snapToGrid w:val="0"/>
              <w:jc w:val="center"/>
              <w:rPr>
                <w:sz w:val="16"/>
                <w:szCs w:val="16"/>
              </w:rPr>
            </w:pPr>
            <w:r>
              <w:rPr>
                <w:sz w:val="16"/>
                <w:szCs w:val="16"/>
              </w:rPr>
              <w:t>8,9,10,11</w:t>
            </w:r>
          </w:p>
        </w:tc>
        <w:tc>
          <w:tcPr>
            <w:tcW w:w="567" w:type="dxa"/>
            <w:tcBorders>
              <w:top w:val="single" w:sz="4" w:space="0" w:color="auto"/>
              <w:left w:val="single" w:sz="4" w:space="0" w:color="auto"/>
              <w:bottom w:val="single" w:sz="4" w:space="0" w:color="auto"/>
              <w:right w:val="single" w:sz="4" w:space="0" w:color="auto"/>
            </w:tcBorders>
          </w:tcPr>
          <w:p w14:paraId="4A3FA178" w14:textId="77777777" w:rsidR="00604F4A" w:rsidRPr="00293FB2" w:rsidRDefault="00604F4A" w:rsidP="004B09DB">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6225403" w14:textId="77777777" w:rsidR="00604F4A" w:rsidRPr="00293FB2" w:rsidRDefault="00604F4A" w:rsidP="004B09DB">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DFD9B47" w14:textId="77777777" w:rsidR="00604F4A" w:rsidRPr="00604F4A" w:rsidRDefault="00604F4A" w:rsidP="004B09DB">
            <w:pPr>
              <w:snapToGrid w:val="0"/>
              <w:jc w:val="center"/>
              <w:rPr>
                <w:sz w:val="16"/>
                <w:szCs w:val="16"/>
                <w:lang w:val="en-US"/>
              </w:rPr>
            </w:pPr>
            <w:r>
              <w:rPr>
                <w:sz w:val="16"/>
                <w:szCs w:val="16"/>
                <w:lang w:val="en-US"/>
              </w:rPr>
              <w:t>&gt;</w:t>
            </w:r>
            <w:r>
              <w:rPr>
                <w:sz w:val="16"/>
                <w:szCs w:val="16"/>
              </w:rPr>
              <w:t>=</w:t>
            </w:r>
            <w:r>
              <w:rPr>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tcPr>
          <w:p w14:paraId="353AE8BB" w14:textId="77777777" w:rsidR="00604F4A" w:rsidRPr="00293FB2" w:rsidRDefault="00604F4A" w:rsidP="004B09D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FFF242D" w14:textId="77777777" w:rsidR="00604F4A" w:rsidRPr="00293FB2" w:rsidRDefault="00604F4A" w:rsidP="004B09D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A1BAECF" w14:textId="77777777" w:rsidR="00604F4A" w:rsidRPr="00293FB2" w:rsidRDefault="00604F4A" w:rsidP="004B09DB">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tcPr>
          <w:p w14:paraId="430E1A95" w14:textId="77777777" w:rsidR="00604F4A" w:rsidRPr="00293FB2" w:rsidRDefault="00604F4A" w:rsidP="004B09D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0F1EA8BD" w14:textId="6B2EF804" w:rsidR="00604F4A" w:rsidRPr="00604F4A" w:rsidRDefault="00604F4A" w:rsidP="00604F4A">
            <w:pPr>
              <w:jc w:val="center"/>
              <w:rPr>
                <w:sz w:val="16"/>
                <w:szCs w:val="16"/>
              </w:rPr>
            </w:pPr>
            <w:r>
              <w:rPr>
                <w:sz w:val="16"/>
                <w:szCs w:val="16"/>
              </w:rPr>
              <w:t xml:space="preserve">Отражение показателей в отрицательном значении недопустимо, кроме строк </w:t>
            </w:r>
            <w:r w:rsidR="00B75F82">
              <w:rPr>
                <w:sz w:val="16"/>
                <w:szCs w:val="16"/>
              </w:rPr>
              <w:t>170,</w:t>
            </w:r>
            <w:r>
              <w:rPr>
                <w:sz w:val="16"/>
                <w:szCs w:val="16"/>
              </w:rPr>
              <w:t>171,173,18</w:t>
            </w:r>
            <w:r w:rsidRPr="00604F4A">
              <w:rPr>
                <w:sz w:val="16"/>
                <w:szCs w:val="16"/>
              </w:rPr>
              <w:t>3</w:t>
            </w:r>
          </w:p>
        </w:tc>
        <w:tc>
          <w:tcPr>
            <w:tcW w:w="709" w:type="dxa"/>
            <w:tcBorders>
              <w:top w:val="single" w:sz="4" w:space="0" w:color="auto"/>
              <w:left w:val="single" w:sz="4" w:space="0" w:color="auto"/>
              <w:bottom w:val="single" w:sz="4" w:space="0" w:color="auto"/>
              <w:right w:val="single" w:sz="4" w:space="0" w:color="auto"/>
            </w:tcBorders>
          </w:tcPr>
          <w:p w14:paraId="263C0FA3" w14:textId="56DA3499" w:rsidR="00604F4A" w:rsidRPr="00293FB2" w:rsidRDefault="00604F4A" w:rsidP="004B09DB">
            <w:pPr>
              <w:jc w:val="center"/>
              <w:rPr>
                <w:sz w:val="16"/>
                <w:szCs w:val="16"/>
              </w:rPr>
            </w:pPr>
            <w:r>
              <w:rPr>
                <w:sz w:val="16"/>
                <w:szCs w:val="16"/>
              </w:rPr>
              <w:t>АУБУ, РБС-АУБУ,</w:t>
            </w:r>
            <w:r w:rsidR="00153A3C">
              <w:rPr>
                <w:sz w:val="16"/>
                <w:szCs w:val="16"/>
              </w:rPr>
              <w:t xml:space="preserve"> </w:t>
            </w:r>
            <w:r>
              <w:rPr>
                <w:sz w:val="16"/>
                <w:szCs w:val="16"/>
              </w:rPr>
              <w:t>ГРБС.</w:t>
            </w:r>
          </w:p>
        </w:tc>
        <w:tc>
          <w:tcPr>
            <w:tcW w:w="544" w:type="dxa"/>
            <w:tcBorders>
              <w:top w:val="single" w:sz="4" w:space="0" w:color="auto"/>
              <w:left w:val="single" w:sz="4" w:space="0" w:color="auto"/>
              <w:bottom w:val="single" w:sz="4" w:space="0" w:color="auto"/>
              <w:right w:val="single" w:sz="4" w:space="0" w:color="auto"/>
            </w:tcBorders>
          </w:tcPr>
          <w:p w14:paraId="6930A3CC" w14:textId="77777777" w:rsidR="00604F4A" w:rsidRPr="00B1404B" w:rsidRDefault="00604F4A" w:rsidP="004B09DB">
            <w:pPr>
              <w:jc w:val="center"/>
              <w:rPr>
                <w:sz w:val="16"/>
                <w:szCs w:val="16"/>
              </w:rPr>
            </w:pPr>
            <w:r w:rsidRPr="002B5CBA">
              <w:rPr>
                <w:sz w:val="16"/>
                <w:szCs w:val="16"/>
              </w:rPr>
              <w:t>Г</w:t>
            </w:r>
          </w:p>
        </w:tc>
        <w:tc>
          <w:tcPr>
            <w:tcW w:w="504" w:type="dxa"/>
            <w:tcBorders>
              <w:top w:val="single" w:sz="4" w:space="0" w:color="auto"/>
              <w:left w:val="single" w:sz="4" w:space="0" w:color="auto"/>
              <w:bottom w:val="single" w:sz="4" w:space="0" w:color="auto"/>
              <w:right w:val="single" w:sz="4" w:space="0" w:color="auto"/>
            </w:tcBorders>
          </w:tcPr>
          <w:p w14:paraId="0A08C32C" w14:textId="77777777" w:rsidR="00604F4A" w:rsidRPr="00293FB2" w:rsidRDefault="00604F4A" w:rsidP="004B09DB">
            <w:pPr>
              <w:jc w:val="center"/>
              <w:rPr>
                <w:sz w:val="16"/>
                <w:szCs w:val="16"/>
              </w:rPr>
            </w:pPr>
            <w:r>
              <w:rPr>
                <w:sz w:val="16"/>
                <w:szCs w:val="16"/>
              </w:rPr>
              <w:t>Б</w:t>
            </w:r>
          </w:p>
        </w:tc>
      </w:tr>
    </w:tbl>
    <w:p w14:paraId="237CC1A7" w14:textId="77777777" w:rsidR="00153894" w:rsidRPr="002C154D" w:rsidRDefault="00153894" w:rsidP="00094D8C">
      <w:pPr>
        <w:rPr>
          <w:b/>
        </w:rPr>
      </w:pPr>
    </w:p>
    <w:p w14:paraId="041DF98A" w14:textId="77777777" w:rsidR="00B25321" w:rsidRPr="002C154D" w:rsidRDefault="00B25321" w:rsidP="00094D8C">
      <w:pPr>
        <w:rPr>
          <w:b/>
        </w:rPr>
      </w:pPr>
      <w:bookmarkStart w:id="54" w:name="_Toc310429019"/>
    </w:p>
    <w:p w14:paraId="0CFADCC2" w14:textId="38D6D9A9" w:rsidR="00B25321" w:rsidRPr="00B92096" w:rsidRDefault="00094D8C" w:rsidP="006620C8">
      <w:pPr>
        <w:outlineLvl w:val="0"/>
        <w:rPr>
          <w:b/>
        </w:rPr>
      </w:pPr>
      <w:bookmarkStart w:id="55" w:name="_Toc216972915"/>
      <w:r>
        <w:rPr>
          <w:b/>
        </w:rPr>
        <w:t>6</w:t>
      </w:r>
      <w:r w:rsidR="00B25321" w:rsidRPr="00B92096">
        <w:rPr>
          <w:b/>
        </w:rPr>
        <w:t>. Контрольные соотношения для внутридокументного контроля</w:t>
      </w:r>
      <w:r w:rsidR="00F353B0">
        <w:rPr>
          <w:b/>
        </w:rPr>
        <w:t xml:space="preserve"> </w:t>
      </w:r>
      <w:bookmarkStart w:id="56" w:name="ф_0503721"/>
      <w:r w:rsidR="00B25321" w:rsidRPr="00B92096">
        <w:rPr>
          <w:b/>
        </w:rPr>
        <w:t>ф. 0503721</w:t>
      </w:r>
      <w:bookmarkEnd w:id="54"/>
      <w:r w:rsidR="00BB791E" w:rsidRPr="00B92096">
        <w:rPr>
          <w:b/>
        </w:rPr>
        <w:t xml:space="preserve"> </w:t>
      </w:r>
      <w:bookmarkEnd w:id="56"/>
      <w:r w:rsidR="00BB791E" w:rsidRPr="00B92096">
        <w:rPr>
          <w:b/>
        </w:rPr>
        <w:t>«Отчет о финансовых результатах деятельности учреждения»</w:t>
      </w:r>
      <w:bookmarkEnd w:id="55"/>
    </w:p>
    <w:p w14:paraId="439B919A" w14:textId="77777777" w:rsidR="00C033DD" w:rsidRDefault="00C033DD" w:rsidP="00094D8C">
      <w:pPr>
        <w:rPr>
          <w:ins w:id="57" w:author="Зайцев Павел Борисович" w:date="2025-12-19T15:09:00Z"/>
        </w:rPr>
      </w:pPr>
    </w:p>
    <w:p w14:paraId="0EF3A5BE" w14:textId="0F58254C" w:rsidR="00B25321" w:rsidRDefault="00C033DD" w:rsidP="00094D8C">
      <w:pPr>
        <w:rPr>
          <w:ins w:id="58" w:author="Зайцев Павел Борисович" w:date="2025-12-19T15:08:00Z"/>
        </w:rPr>
      </w:pPr>
      <w:ins w:id="59" w:author="Зайцев Павел Борисович" w:date="2025-12-19T15:04:00Z">
        <w:r>
          <w:t xml:space="preserve">Наличие отчетов </w:t>
        </w:r>
      </w:ins>
      <w:ins w:id="60" w:author="Зайцев Павел Борисович" w:date="2025-12-19T15:08:00Z">
        <w:r>
          <w:t>с типом Консолидированный, Консолидируемые расчеты недопустимы.</w:t>
        </w:r>
      </w:ins>
    </w:p>
    <w:p w14:paraId="23D07653" w14:textId="77777777" w:rsidR="00C033DD" w:rsidRPr="00B92096" w:rsidRDefault="00C033DD" w:rsidP="00094D8C"/>
    <w:tbl>
      <w:tblPr>
        <w:tblW w:w="10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5"/>
        <w:gridCol w:w="665"/>
        <w:gridCol w:w="900"/>
        <w:gridCol w:w="775"/>
        <w:gridCol w:w="845"/>
        <w:gridCol w:w="955"/>
        <w:gridCol w:w="1232"/>
        <w:gridCol w:w="3393"/>
        <w:gridCol w:w="897"/>
      </w:tblGrid>
      <w:tr w:rsidR="002C38B1" w:rsidRPr="00B92096" w14:paraId="7648D851" w14:textId="77777777" w:rsidTr="00651D83">
        <w:trPr>
          <w:trHeight w:val="658"/>
          <w:tblHeader/>
          <w:jc w:val="center"/>
        </w:trPr>
        <w:tc>
          <w:tcPr>
            <w:tcW w:w="775" w:type="dxa"/>
          </w:tcPr>
          <w:p w14:paraId="342A2465" w14:textId="77777777" w:rsidR="002C38B1" w:rsidRPr="00B92096" w:rsidRDefault="002C38B1" w:rsidP="000D0D7D">
            <w:pPr>
              <w:rPr>
                <w:b/>
              </w:rPr>
            </w:pPr>
            <w:r w:rsidRPr="00B92096">
              <w:rPr>
                <w:b/>
              </w:rPr>
              <w:t>№ п/п</w:t>
            </w:r>
          </w:p>
        </w:tc>
        <w:tc>
          <w:tcPr>
            <w:tcW w:w="665" w:type="dxa"/>
          </w:tcPr>
          <w:p w14:paraId="4FC2FD46" w14:textId="77777777" w:rsidR="002C38B1" w:rsidRPr="00B92096" w:rsidRDefault="002C38B1" w:rsidP="000D0D7D">
            <w:pPr>
              <w:rPr>
                <w:b/>
              </w:rPr>
            </w:pPr>
            <w:r w:rsidRPr="00B92096">
              <w:rPr>
                <w:b/>
              </w:rPr>
              <w:t>Уровень ошибки</w:t>
            </w:r>
          </w:p>
        </w:tc>
        <w:tc>
          <w:tcPr>
            <w:tcW w:w="900" w:type="dxa"/>
          </w:tcPr>
          <w:p w14:paraId="067B4452" w14:textId="77777777" w:rsidR="002C38B1" w:rsidRPr="00B92096" w:rsidRDefault="002C38B1" w:rsidP="000D0D7D">
            <w:pPr>
              <w:rPr>
                <w:b/>
              </w:rPr>
            </w:pPr>
            <w:r w:rsidRPr="00B92096">
              <w:rPr>
                <w:b/>
              </w:rPr>
              <w:t>Строка</w:t>
            </w:r>
          </w:p>
        </w:tc>
        <w:tc>
          <w:tcPr>
            <w:tcW w:w="775" w:type="dxa"/>
          </w:tcPr>
          <w:p w14:paraId="41F8A1C1" w14:textId="77777777" w:rsidR="002C38B1" w:rsidRPr="00B92096" w:rsidRDefault="002C38B1" w:rsidP="000D0D7D">
            <w:pPr>
              <w:rPr>
                <w:b/>
              </w:rPr>
            </w:pPr>
            <w:r w:rsidRPr="00B92096">
              <w:rPr>
                <w:b/>
              </w:rPr>
              <w:t>Графа</w:t>
            </w:r>
          </w:p>
        </w:tc>
        <w:tc>
          <w:tcPr>
            <w:tcW w:w="845" w:type="dxa"/>
          </w:tcPr>
          <w:p w14:paraId="7A624A24" w14:textId="60A72E81" w:rsidR="002C38B1" w:rsidRPr="00B92096" w:rsidRDefault="00153A3C" w:rsidP="000D0D7D">
            <w:pPr>
              <w:rPr>
                <w:b/>
              </w:rPr>
            </w:pPr>
            <w:r w:rsidRPr="00B92096">
              <w:rPr>
                <w:b/>
              </w:rPr>
              <w:t>Соотношение</w:t>
            </w:r>
          </w:p>
        </w:tc>
        <w:tc>
          <w:tcPr>
            <w:tcW w:w="955" w:type="dxa"/>
          </w:tcPr>
          <w:p w14:paraId="27C34FE6" w14:textId="77777777" w:rsidR="002C38B1" w:rsidRPr="00B92096" w:rsidRDefault="002C38B1" w:rsidP="000D0D7D">
            <w:pPr>
              <w:rPr>
                <w:b/>
              </w:rPr>
            </w:pPr>
            <w:r w:rsidRPr="00B92096">
              <w:rPr>
                <w:b/>
              </w:rPr>
              <w:t>Строка</w:t>
            </w:r>
          </w:p>
        </w:tc>
        <w:tc>
          <w:tcPr>
            <w:tcW w:w="1232" w:type="dxa"/>
          </w:tcPr>
          <w:p w14:paraId="0ADCF81C" w14:textId="77777777" w:rsidR="002C38B1" w:rsidRPr="00B92096" w:rsidRDefault="002C38B1" w:rsidP="000D0D7D">
            <w:pPr>
              <w:rPr>
                <w:b/>
              </w:rPr>
            </w:pPr>
            <w:r w:rsidRPr="00B92096">
              <w:rPr>
                <w:b/>
              </w:rPr>
              <w:t>Графа</w:t>
            </w:r>
          </w:p>
        </w:tc>
        <w:tc>
          <w:tcPr>
            <w:tcW w:w="3393" w:type="dxa"/>
          </w:tcPr>
          <w:p w14:paraId="5A26FD92" w14:textId="77777777" w:rsidR="002C38B1" w:rsidRPr="00B92096" w:rsidRDefault="002C38B1" w:rsidP="000D0D7D">
            <w:pPr>
              <w:rPr>
                <w:b/>
              </w:rPr>
            </w:pPr>
            <w:r w:rsidRPr="00B92096">
              <w:rPr>
                <w:b/>
              </w:rPr>
              <w:t>Контроль показателя</w:t>
            </w:r>
          </w:p>
        </w:tc>
        <w:tc>
          <w:tcPr>
            <w:tcW w:w="897" w:type="dxa"/>
          </w:tcPr>
          <w:p w14:paraId="24DABB1C" w14:textId="77777777" w:rsidR="002C38B1" w:rsidRPr="00B92096" w:rsidRDefault="002C38B1" w:rsidP="000D0D7D">
            <w:pPr>
              <w:rPr>
                <w:b/>
              </w:rPr>
            </w:pPr>
            <w:r>
              <w:rPr>
                <w:b/>
                <w:sz w:val="16"/>
                <w:szCs w:val="16"/>
              </w:rPr>
              <w:t>Тип субъекта</w:t>
            </w:r>
          </w:p>
        </w:tc>
      </w:tr>
      <w:tr w:rsidR="002C38B1" w:rsidRPr="00B92096" w14:paraId="7E46847A" w14:textId="77777777" w:rsidTr="00651D83">
        <w:trPr>
          <w:jc w:val="center"/>
        </w:trPr>
        <w:tc>
          <w:tcPr>
            <w:tcW w:w="775" w:type="dxa"/>
          </w:tcPr>
          <w:p w14:paraId="639F8FA3" w14:textId="77777777" w:rsidR="002C38B1" w:rsidRPr="00B92096" w:rsidRDefault="002C38B1" w:rsidP="00DC45CC">
            <w:pPr>
              <w:ind w:left="-15" w:firstLine="15"/>
            </w:pPr>
            <w:r w:rsidRPr="00B92096">
              <w:t>1</w:t>
            </w:r>
          </w:p>
        </w:tc>
        <w:tc>
          <w:tcPr>
            <w:tcW w:w="665" w:type="dxa"/>
          </w:tcPr>
          <w:p w14:paraId="7B5655ED" w14:textId="77777777" w:rsidR="002C38B1" w:rsidRPr="00B92096" w:rsidRDefault="002C38B1" w:rsidP="000D0D7D">
            <w:r>
              <w:t>Б</w:t>
            </w:r>
          </w:p>
        </w:tc>
        <w:tc>
          <w:tcPr>
            <w:tcW w:w="900" w:type="dxa"/>
          </w:tcPr>
          <w:p w14:paraId="3A2B4CA6" w14:textId="77777777" w:rsidR="002C38B1" w:rsidRPr="00B92096" w:rsidRDefault="002C38B1" w:rsidP="000D0D7D">
            <w:r w:rsidRPr="00B92096">
              <w:t>*</w:t>
            </w:r>
          </w:p>
        </w:tc>
        <w:tc>
          <w:tcPr>
            <w:tcW w:w="775" w:type="dxa"/>
          </w:tcPr>
          <w:p w14:paraId="2A285758" w14:textId="77777777" w:rsidR="002C38B1" w:rsidRPr="00B92096" w:rsidRDefault="002C38B1" w:rsidP="000D0D7D">
            <w:r w:rsidRPr="00B92096">
              <w:t>7</w:t>
            </w:r>
          </w:p>
        </w:tc>
        <w:tc>
          <w:tcPr>
            <w:tcW w:w="845" w:type="dxa"/>
          </w:tcPr>
          <w:p w14:paraId="68AB990B" w14:textId="77777777" w:rsidR="002C38B1" w:rsidRPr="00B92096" w:rsidRDefault="002C38B1" w:rsidP="000D0D7D">
            <w:r w:rsidRPr="00B92096">
              <w:t>=</w:t>
            </w:r>
          </w:p>
        </w:tc>
        <w:tc>
          <w:tcPr>
            <w:tcW w:w="955" w:type="dxa"/>
          </w:tcPr>
          <w:p w14:paraId="1A1B1F2E" w14:textId="77777777" w:rsidR="002C38B1" w:rsidRPr="00B92096" w:rsidRDefault="002C38B1" w:rsidP="000D0D7D">
            <w:r w:rsidRPr="00B92096">
              <w:t>*</w:t>
            </w:r>
          </w:p>
        </w:tc>
        <w:tc>
          <w:tcPr>
            <w:tcW w:w="1232" w:type="dxa"/>
          </w:tcPr>
          <w:p w14:paraId="1D87D592" w14:textId="77777777" w:rsidR="002C38B1" w:rsidRPr="00B92096" w:rsidRDefault="002C38B1" w:rsidP="000D0D7D">
            <w:r w:rsidRPr="00B92096">
              <w:t>4+5+6</w:t>
            </w:r>
          </w:p>
        </w:tc>
        <w:tc>
          <w:tcPr>
            <w:tcW w:w="3393" w:type="dxa"/>
          </w:tcPr>
          <w:p w14:paraId="7F18FBCE" w14:textId="77777777" w:rsidR="002C38B1" w:rsidRPr="00B92096" w:rsidRDefault="002C38B1" w:rsidP="000D0D7D">
            <w:r w:rsidRPr="00B92096">
              <w:t xml:space="preserve">Гр.7 &lt;&gt; Гр.4 + гр.5 + гр.6 – недопустимо </w:t>
            </w:r>
          </w:p>
        </w:tc>
        <w:tc>
          <w:tcPr>
            <w:tcW w:w="897" w:type="dxa"/>
          </w:tcPr>
          <w:p w14:paraId="7C810FC2" w14:textId="77777777" w:rsidR="002C38B1" w:rsidRPr="00B92096" w:rsidRDefault="002C38B1" w:rsidP="000D0D7D">
            <w:r>
              <w:rPr>
                <w:sz w:val="16"/>
                <w:szCs w:val="16"/>
              </w:rPr>
              <w:t>АУБУ, РБС-АУБУ, ГРБС.</w:t>
            </w:r>
          </w:p>
        </w:tc>
      </w:tr>
      <w:tr w:rsidR="002C38B1" w:rsidRPr="00B92096" w14:paraId="3AC2202D" w14:textId="77777777" w:rsidTr="00651D83">
        <w:trPr>
          <w:jc w:val="center"/>
        </w:trPr>
        <w:tc>
          <w:tcPr>
            <w:tcW w:w="775" w:type="dxa"/>
          </w:tcPr>
          <w:p w14:paraId="72553806" w14:textId="77777777" w:rsidR="002C38B1" w:rsidRPr="00B92096" w:rsidRDefault="002C38B1" w:rsidP="00DC45CC">
            <w:pPr>
              <w:ind w:left="-15" w:firstLine="15"/>
            </w:pPr>
            <w:r w:rsidRPr="00B92096">
              <w:lastRenderedPageBreak/>
              <w:t>2</w:t>
            </w:r>
          </w:p>
        </w:tc>
        <w:tc>
          <w:tcPr>
            <w:tcW w:w="665" w:type="dxa"/>
          </w:tcPr>
          <w:p w14:paraId="4A533A30" w14:textId="77777777" w:rsidR="002C38B1" w:rsidRPr="00B92096" w:rsidRDefault="002C38B1" w:rsidP="000D0D7D">
            <w:r w:rsidRPr="000B7D09">
              <w:t>Б</w:t>
            </w:r>
          </w:p>
        </w:tc>
        <w:tc>
          <w:tcPr>
            <w:tcW w:w="900" w:type="dxa"/>
          </w:tcPr>
          <w:p w14:paraId="75EC0E96" w14:textId="77777777" w:rsidR="002C38B1" w:rsidRPr="00B92096" w:rsidRDefault="002C38B1" w:rsidP="000D0D7D">
            <w:r w:rsidRPr="00B92096">
              <w:t>010</w:t>
            </w:r>
          </w:p>
        </w:tc>
        <w:tc>
          <w:tcPr>
            <w:tcW w:w="775" w:type="dxa"/>
          </w:tcPr>
          <w:p w14:paraId="7BF897CF" w14:textId="77777777" w:rsidR="002C38B1" w:rsidRPr="00B92096" w:rsidRDefault="002C38B1" w:rsidP="000D0D7D">
            <w:r w:rsidRPr="00B92096">
              <w:t>*</w:t>
            </w:r>
          </w:p>
        </w:tc>
        <w:tc>
          <w:tcPr>
            <w:tcW w:w="845" w:type="dxa"/>
          </w:tcPr>
          <w:p w14:paraId="0AE4E234" w14:textId="77777777" w:rsidR="002C38B1" w:rsidRPr="00B92096" w:rsidRDefault="002C38B1" w:rsidP="000D0D7D">
            <w:pPr>
              <w:rPr>
                <w:lang w:val="en-US"/>
              </w:rPr>
            </w:pPr>
            <w:r w:rsidRPr="00B92096">
              <w:rPr>
                <w:lang w:val="en-US"/>
              </w:rPr>
              <w:t>=</w:t>
            </w:r>
          </w:p>
        </w:tc>
        <w:tc>
          <w:tcPr>
            <w:tcW w:w="955" w:type="dxa"/>
          </w:tcPr>
          <w:p w14:paraId="09C69E11" w14:textId="77777777" w:rsidR="002C38B1" w:rsidRPr="00B92096" w:rsidRDefault="002C38B1" w:rsidP="000D0D7D">
            <w:r w:rsidRPr="00B92096">
              <w:t>030+</w:t>
            </w:r>
          </w:p>
          <w:p w14:paraId="23AA95FE" w14:textId="77777777" w:rsidR="002C38B1" w:rsidRPr="00B92096" w:rsidRDefault="002C38B1" w:rsidP="000D0D7D">
            <w:r w:rsidRPr="00B92096">
              <w:t>040+</w:t>
            </w:r>
          </w:p>
          <w:p w14:paraId="6249045E" w14:textId="77777777" w:rsidR="002C38B1" w:rsidRPr="00B92096" w:rsidRDefault="002C38B1" w:rsidP="000D0D7D">
            <w:r w:rsidRPr="00B92096">
              <w:t>050+</w:t>
            </w:r>
          </w:p>
          <w:p w14:paraId="263974D9" w14:textId="77777777" w:rsidR="002C38B1" w:rsidRPr="00B92096" w:rsidRDefault="002C38B1" w:rsidP="000D0D7D">
            <w:r w:rsidRPr="00B92096">
              <w:t>060+</w:t>
            </w:r>
            <w:r w:rsidR="00246E6E">
              <w:t xml:space="preserve"> 070+</w:t>
            </w:r>
            <w:r w:rsidRPr="00B92096">
              <w:t xml:space="preserve"> 090+</w:t>
            </w:r>
          </w:p>
          <w:p w14:paraId="0544757D" w14:textId="77777777" w:rsidR="002C38B1" w:rsidRPr="00B92096" w:rsidRDefault="002C38B1" w:rsidP="00F1660F">
            <w:r w:rsidRPr="00B92096">
              <w:t>100</w:t>
            </w:r>
            <w:r w:rsidR="004B09DB">
              <w:t>+110</w:t>
            </w:r>
          </w:p>
        </w:tc>
        <w:tc>
          <w:tcPr>
            <w:tcW w:w="1232" w:type="dxa"/>
          </w:tcPr>
          <w:p w14:paraId="2E5BE8EB" w14:textId="77777777" w:rsidR="002C38B1" w:rsidRPr="00B92096" w:rsidRDefault="002C38B1" w:rsidP="000D0D7D">
            <w:r w:rsidRPr="00B92096">
              <w:t>*</w:t>
            </w:r>
          </w:p>
        </w:tc>
        <w:tc>
          <w:tcPr>
            <w:tcW w:w="3393" w:type="dxa"/>
          </w:tcPr>
          <w:p w14:paraId="1703552B" w14:textId="77777777" w:rsidR="002C38B1" w:rsidRPr="00B92096" w:rsidRDefault="002C38B1" w:rsidP="00246E6E">
            <w:r w:rsidRPr="00B92096">
              <w:t>Стр.010 &lt;&gt; Стр.030+ Стр.040+ Стр.050 + Стр.060</w:t>
            </w:r>
            <w:r w:rsidR="00246E6E" w:rsidRPr="00B92096">
              <w:t>+ Стр.0</w:t>
            </w:r>
            <w:r w:rsidR="00246E6E">
              <w:t>7</w:t>
            </w:r>
            <w:r w:rsidR="00246E6E" w:rsidRPr="00B92096">
              <w:t>0</w:t>
            </w:r>
            <w:r w:rsidRPr="00B92096">
              <w:t>+ Стр.090</w:t>
            </w:r>
            <w:r w:rsidR="004B09DB">
              <w:t xml:space="preserve"> </w:t>
            </w:r>
            <w:r w:rsidRPr="00B92096">
              <w:t xml:space="preserve">+ Стр.100 </w:t>
            </w:r>
            <w:r w:rsidR="004B09DB" w:rsidRPr="00B92096">
              <w:t>+ Стр.1</w:t>
            </w:r>
            <w:r w:rsidR="004B09DB">
              <w:t>1</w:t>
            </w:r>
            <w:r w:rsidR="004B09DB" w:rsidRPr="00B92096">
              <w:t>0</w:t>
            </w:r>
            <w:r w:rsidRPr="00B92096">
              <w:t>– недопустимо</w:t>
            </w:r>
          </w:p>
        </w:tc>
        <w:tc>
          <w:tcPr>
            <w:tcW w:w="897" w:type="dxa"/>
          </w:tcPr>
          <w:p w14:paraId="75E70545" w14:textId="77777777" w:rsidR="002C38B1" w:rsidRPr="00B92096" w:rsidRDefault="002C38B1" w:rsidP="00F1660F">
            <w:r>
              <w:rPr>
                <w:sz w:val="16"/>
                <w:szCs w:val="16"/>
              </w:rPr>
              <w:t>АУБУ, РБС-АУБУ, ГРБС.</w:t>
            </w:r>
          </w:p>
        </w:tc>
      </w:tr>
      <w:tr w:rsidR="004B09DB" w:rsidRPr="00B92096" w14:paraId="06EFF7D8" w14:textId="77777777" w:rsidTr="00651D83">
        <w:trPr>
          <w:jc w:val="center"/>
        </w:trPr>
        <w:tc>
          <w:tcPr>
            <w:tcW w:w="775" w:type="dxa"/>
          </w:tcPr>
          <w:p w14:paraId="44593EC8" w14:textId="77777777" w:rsidR="004B09DB" w:rsidRPr="00B92096" w:rsidRDefault="004B09DB" w:rsidP="00DC45CC">
            <w:pPr>
              <w:ind w:left="-15" w:firstLine="15"/>
            </w:pPr>
            <w:r w:rsidRPr="00B92096">
              <w:t>3</w:t>
            </w:r>
          </w:p>
        </w:tc>
        <w:tc>
          <w:tcPr>
            <w:tcW w:w="665" w:type="dxa"/>
          </w:tcPr>
          <w:p w14:paraId="2ECA4FBB" w14:textId="77777777" w:rsidR="004B09DB" w:rsidRPr="00B92096" w:rsidRDefault="004B09DB" w:rsidP="000D0D7D">
            <w:r w:rsidRPr="000B7D09">
              <w:t>Б</w:t>
            </w:r>
          </w:p>
        </w:tc>
        <w:tc>
          <w:tcPr>
            <w:tcW w:w="900" w:type="dxa"/>
          </w:tcPr>
          <w:p w14:paraId="226180F1" w14:textId="77777777" w:rsidR="004B09DB" w:rsidRPr="00B92096" w:rsidRDefault="004B09DB" w:rsidP="000D0D7D">
            <w:r>
              <w:t>030</w:t>
            </w:r>
          </w:p>
        </w:tc>
        <w:tc>
          <w:tcPr>
            <w:tcW w:w="775" w:type="dxa"/>
          </w:tcPr>
          <w:p w14:paraId="119C6662" w14:textId="77777777" w:rsidR="004B09DB" w:rsidRPr="00B92096" w:rsidRDefault="004B09DB" w:rsidP="000D0D7D">
            <w:r>
              <w:t>*</w:t>
            </w:r>
          </w:p>
        </w:tc>
        <w:tc>
          <w:tcPr>
            <w:tcW w:w="845" w:type="dxa"/>
          </w:tcPr>
          <w:p w14:paraId="3810865C" w14:textId="77777777" w:rsidR="004B09DB" w:rsidRPr="00B92096" w:rsidRDefault="004B09DB" w:rsidP="000D0D7D">
            <w:r>
              <w:t>=</w:t>
            </w:r>
          </w:p>
        </w:tc>
        <w:tc>
          <w:tcPr>
            <w:tcW w:w="955" w:type="dxa"/>
          </w:tcPr>
          <w:p w14:paraId="6CFF3935" w14:textId="77777777" w:rsidR="004B09DB" w:rsidRPr="00B92096" w:rsidRDefault="004B09DB" w:rsidP="000D0D7D">
            <w:r w:rsidRPr="004B09DB">
              <w:t>Сумма детализированных строк</w:t>
            </w:r>
          </w:p>
        </w:tc>
        <w:tc>
          <w:tcPr>
            <w:tcW w:w="1232" w:type="dxa"/>
          </w:tcPr>
          <w:p w14:paraId="16429287" w14:textId="77777777" w:rsidR="004B09DB" w:rsidRPr="00B92096" w:rsidRDefault="004B09DB" w:rsidP="000D0D7D"/>
        </w:tc>
        <w:tc>
          <w:tcPr>
            <w:tcW w:w="3393" w:type="dxa"/>
          </w:tcPr>
          <w:p w14:paraId="12FC0AA8" w14:textId="77777777" w:rsidR="004B09DB" w:rsidRPr="00B92096" w:rsidRDefault="004B09DB" w:rsidP="000D0D7D">
            <w:r w:rsidRPr="004B09DB">
              <w:t>Стр.030 &lt;&gt; сумме детализированных строк - недопустимо</w:t>
            </w:r>
          </w:p>
        </w:tc>
        <w:tc>
          <w:tcPr>
            <w:tcW w:w="897" w:type="dxa"/>
          </w:tcPr>
          <w:p w14:paraId="6A3178B0" w14:textId="77777777" w:rsidR="004B09DB" w:rsidRPr="00B92096" w:rsidRDefault="004B09DB" w:rsidP="000D0D7D">
            <w:r>
              <w:rPr>
                <w:sz w:val="16"/>
                <w:szCs w:val="16"/>
              </w:rPr>
              <w:t>АУБУ, РБС-АУБУ, ГРБС.</w:t>
            </w:r>
          </w:p>
        </w:tc>
      </w:tr>
      <w:tr w:rsidR="004B09DB" w:rsidRPr="00B92096" w14:paraId="73E615B9" w14:textId="77777777" w:rsidTr="004B09DB">
        <w:trPr>
          <w:jc w:val="center"/>
        </w:trPr>
        <w:tc>
          <w:tcPr>
            <w:tcW w:w="775" w:type="dxa"/>
            <w:tcBorders>
              <w:top w:val="single" w:sz="4" w:space="0" w:color="auto"/>
              <w:left w:val="single" w:sz="4" w:space="0" w:color="auto"/>
              <w:bottom w:val="single" w:sz="4" w:space="0" w:color="auto"/>
              <w:right w:val="single" w:sz="4" w:space="0" w:color="auto"/>
            </w:tcBorders>
          </w:tcPr>
          <w:p w14:paraId="3F03CF45" w14:textId="77777777" w:rsidR="004B09DB" w:rsidRPr="00B92096" w:rsidRDefault="004B09DB" w:rsidP="004B09DB">
            <w:pPr>
              <w:ind w:left="-15" w:firstLine="15"/>
            </w:pPr>
            <w:r>
              <w:t>4</w:t>
            </w:r>
          </w:p>
        </w:tc>
        <w:tc>
          <w:tcPr>
            <w:tcW w:w="665" w:type="dxa"/>
            <w:tcBorders>
              <w:top w:val="single" w:sz="4" w:space="0" w:color="auto"/>
              <w:left w:val="single" w:sz="4" w:space="0" w:color="auto"/>
              <w:bottom w:val="single" w:sz="4" w:space="0" w:color="auto"/>
              <w:right w:val="single" w:sz="4" w:space="0" w:color="auto"/>
            </w:tcBorders>
          </w:tcPr>
          <w:p w14:paraId="10334D94" w14:textId="77777777" w:rsidR="004B09DB" w:rsidRPr="00B92096" w:rsidRDefault="004B09DB" w:rsidP="004B09DB">
            <w:r w:rsidRPr="000B7D09">
              <w:t>Б</w:t>
            </w:r>
          </w:p>
        </w:tc>
        <w:tc>
          <w:tcPr>
            <w:tcW w:w="900" w:type="dxa"/>
            <w:tcBorders>
              <w:top w:val="single" w:sz="4" w:space="0" w:color="auto"/>
              <w:left w:val="single" w:sz="4" w:space="0" w:color="auto"/>
              <w:bottom w:val="single" w:sz="4" w:space="0" w:color="auto"/>
              <w:right w:val="single" w:sz="4" w:space="0" w:color="auto"/>
            </w:tcBorders>
          </w:tcPr>
          <w:p w14:paraId="1B33F37F" w14:textId="77777777" w:rsidR="004B09DB" w:rsidRPr="00B92096" w:rsidRDefault="004B09DB" w:rsidP="004B09DB">
            <w:r>
              <w:t>040</w:t>
            </w:r>
          </w:p>
        </w:tc>
        <w:tc>
          <w:tcPr>
            <w:tcW w:w="775" w:type="dxa"/>
            <w:tcBorders>
              <w:top w:val="single" w:sz="4" w:space="0" w:color="auto"/>
              <w:left w:val="single" w:sz="4" w:space="0" w:color="auto"/>
              <w:bottom w:val="single" w:sz="4" w:space="0" w:color="auto"/>
              <w:right w:val="single" w:sz="4" w:space="0" w:color="auto"/>
            </w:tcBorders>
          </w:tcPr>
          <w:p w14:paraId="3311029D" w14:textId="77777777" w:rsidR="004B09DB" w:rsidRPr="00B92096" w:rsidRDefault="004B09DB" w:rsidP="004B09DB">
            <w:r>
              <w:t>*</w:t>
            </w:r>
          </w:p>
        </w:tc>
        <w:tc>
          <w:tcPr>
            <w:tcW w:w="845" w:type="dxa"/>
            <w:tcBorders>
              <w:top w:val="single" w:sz="4" w:space="0" w:color="auto"/>
              <w:left w:val="single" w:sz="4" w:space="0" w:color="auto"/>
              <w:bottom w:val="single" w:sz="4" w:space="0" w:color="auto"/>
              <w:right w:val="single" w:sz="4" w:space="0" w:color="auto"/>
            </w:tcBorders>
          </w:tcPr>
          <w:p w14:paraId="2E9E12B5" w14:textId="77777777" w:rsidR="004B09DB" w:rsidRPr="00B92096" w:rsidRDefault="004B09DB" w:rsidP="004B09DB">
            <w:r>
              <w:t>=</w:t>
            </w:r>
          </w:p>
        </w:tc>
        <w:tc>
          <w:tcPr>
            <w:tcW w:w="955" w:type="dxa"/>
            <w:tcBorders>
              <w:top w:val="single" w:sz="4" w:space="0" w:color="auto"/>
              <w:left w:val="single" w:sz="4" w:space="0" w:color="auto"/>
              <w:bottom w:val="single" w:sz="4" w:space="0" w:color="auto"/>
              <w:right w:val="single" w:sz="4" w:space="0" w:color="auto"/>
            </w:tcBorders>
          </w:tcPr>
          <w:p w14:paraId="01408326" w14:textId="77777777" w:rsidR="004B09DB" w:rsidRPr="00B92096" w:rsidRDefault="004B09DB" w:rsidP="004B09DB">
            <w:r w:rsidRPr="004B09DB">
              <w:t>Сумма детализированных строк</w:t>
            </w:r>
          </w:p>
        </w:tc>
        <w:tc>
          <w:tcPr>
            <w:tcW w:w="1232" w:type="dxa"/>
            <w:tcBorders>
              <w:top w:val="single" w:sz="4" w:space="0" w:color="auto"/>
              <w:left w:val="single" w:sz="4" w:space="0" w:color="auto"/>
              <w:bottom w:val="single" w:sz="4" w:space="0" w:color="auto"/>
              <w:right w:val="single" w:sz="4" w:space="0" w:color="auto"/>
            </w:tcBorders>
          </w:tcPr>
          <w:p w14:paraId="22F3F0AB" w14:textId="77777777" w:rsidR="004B09DB" w:rsidRPr="00B92096" w:rsidRDefault="004B09DB" w:rsidP="004B09DB"/>
        </w:tc>
        <w:tc>
          <w:tcPr>
            <w:tcW w:w="3393" w:type="dxa"/>
            <w:tcBorders>
              <w:top w:val="single" w:sz="4" w:space="0" w:color="auto"/>
              <w:left w:val="single" w:sz="4" w:space="0" w:color="auto"/>
              <w:bottom w:val="single" w:sz="4" w:space="0" w:color="auto"/>
              <w:right w:val="single" w:sz="4" w:space="0" w:color="auto"/>
            </w:tcBorders>
          </w:tcPr>
          <w:p w14:paraId="03649BE1" w14:textId="77777777" w:rsidR="004B09DB" w:rsidRPr="00B92096" w:rsidRDefault="004B09DB" w:rsidP="004B09DB">
            <w:r w:rsidRPr="004B09DB">
              <w:t>Стр.0</w:t>
            </w:r>
            <w:r>
              <w:t>4</w:t>
            </w:r>
            <w:r w:rsidRPr="004B09DB">
              <w:t>0 &lt;&gt; сумме детализированных строк - недопустимо</w:t>
            </w:r>
          </w:p>
        </w:tc>
        <w:tc>
          <w:tcPr>
            <w:tcW w:w="897" w:type="dxa"/>
            <w:tcBorders>
              <w:top w:val="single" w:sz="4" w:space="0" w:color="auto"/>
              <w:left w:val="single" w:sz="4" w:space="0" w:color="auto"/>
              <w:bottom w:val="single" w:sz="4" w:space="0" w:color="auto"/>
              <w:right w:val="single" w:sz="4" w:space="0" w:color="auto"/>
            </w:tcBorders>
          </w:tcPr>
          <w:p w14:paraId="45BCB7DB" w14:textId="77777777" w:rsidR="004B09DB" w:rsidRPr="004B09DB" w:rsidRDefault="004B09DB" w:rsidP="004B09DB">
            <w:pPr>
              <w:rPr>
                <w:sz w:val="16"/>
                <w:szCs w:val="16"/>
              </w:rPr>
            </w:pPr>
            <w:r>
              <w:rPr>
                <w:sz w:val="16"/>
                <w:szCs w:val="16"/>
              </w:rPr>
              <w:t>АУБУ, РБС-АУБУ, ГРБС.</w:t>
            </w:r>
          </w:p>
        </w:tc>
      </w:tr>
      <w:tr w:rsidR="004B09DB" w:rsidRPr="00B92096" w14:paraId="3A3F5F70" w14:textId="77777777" w:rsidTr="004B09DB">
        <w:trPr>
          <w:jc w:val="center"/>
        </w:trPr>
        <w:tc>
          <w:tcPr>
            <w:tcW w:w="775" w:type="dxa"/>
            <w:tcBorders>
              <w:top w:val="single" w:sz="4" w:space="0" w:color="auto"/>
              <w:left w:val="single" w:sz="4" w:space="0" w:color="auto"/>
              <w:bottom w:val="single" w:sz="4" w:space="0" w:color="auto"/>
              <w:right w:val="single" w:sz="4" w:space="0" w:color="auto"/>
            </w:tcBorders>
          </w:tcPr>
          <w:p w14:paraId="5CDC558A" w14:textId="77777777" w:rsidR="004B09DB" w:rsidRPr="00B92096" w:rsidRDefault="004B09DB" w:rsidP="004B09DB">
            <w:pPr>
              <w:ind w:left="-15" w:firstLine="15"/>
            </w:pPr>
            <w:r>
              <w:t>5</w:t>
            </w:r>
          </w:p>
        </w:tc>
        <w:tc>
          <w:tcPr>
            <w:tcW w:w="665" w:type="dxa"/>
            <w:tcBorders>
              <w:top w:val="single" w:sz="4" w:space="0" w:color="auto"/>
              <w:left w:val="single" w:sz="4" w:space="0" w:color="auto"/>
              <w:bottom w:val="single" w:sz="4" w:space="0" w:color="auto"/>
              <w:right w:val="single" w:sz="4" w:space="0" w:color="auto"/>
            </w:tcBorders>
          </w:tcPr>
          <w:p w14:paraId="0BCA6860" w14:textId="77777777" w:rsidR="004B09DB" w:rsidRPr="00B92096" w:rsidRDefault="004B09DB" w:rsidP="004B09DB">
            <w:r w:rsidRPr="000B7D09">
              <w:t>Б</w:t>
            </w:r>
          </w:p>
        </w:tc>
        <w:tc>
          <w:tcPr>
            <w:tcW w:w="900" w:type="dxa"/>
            <w:tcBorders>
              <w:top w:val="single" w:sz="4" w:space="0" w:color="auto"/>
              <w:left w:val="single" w:sz="4" w:space="0" w:color="auto"/>
              <w:bottom w:val="single" w:sz="4" w:space="0" w:color="auto"/>
              <w:right w:val="single" w:sz="4" w:space="0" w:color="auto"/>
            </w:tcBorders>
          </w:tcPr>
          <w:p w14:paraId="6F12EB29" w14:textId="77777777" w:rsidR="004B09DB" w:rsidRPr="00B92096" w:rsidRDefault="004B09DB" w:rsidP="004B09DB">
            <w:r>
              <w:t>050</w:t>
            </w:r>
          </w:p>
        </w:tc>
        <w:tc>
          <w:tcPr>
            <w:tcW w:w="775" w:type="dxa"/>
            <w:tcBorders>
              <w:top w:val="single" w:sz="4" w:space="0" w:color="auto"/>
              <w:left w:val="single" w:sz="4" w:space="0" w:color="auto"/>
              <w:bottom w:val="single" w:sz="4" w:space="0" w:color="auto"/>
              <w:right w:val="single" w:sz="4" w:space="0" w:color="auto"/>
            </w:tcBorders>
          </w:tcPr>
          <w:p w14:paraId="43D47E41" w14:textId="77777777" w:rsidR="004B09DB" w:rsidRPr="00B92096" w:rsidRDefault="004B09DB" w:rsidP="004B09DB">
            <w:r>
              <w:t>*</w:t>
            </w:r>
          </w:p>
        </w:tc>
        <w:tc>
          <w:tcPr>
            <w:tcW w:w="845" w:type="dxa"/>
            <w:tcBorders>
              <w:top w:val="single" w:sz="4" w:space="0" w:color="auto"/>
              <w:left w:val="single" w:sz="4" w:space="0" w:color="auto"/>
              <w:bottom w:val="single" w:sz="4" w:space="0" w:color="auto"/>
              <w:right w:val="single" w:sz="4" w:space="0" w:color="auto"/>
            </w:tcBorders>
          </w:tcPr>
          <w:p w14:paraId="49FC4EEA" w14:textId="77777777" w:rsidR="004B09DB" w:rsidRPr="00B92096" w:rsidRDefault="004B09DB" w:rsidP="004B09DB">
            <w:r>
              <w:t>=</w:t>
            </w:r>
          </w:p>
        </w:tc>
        <w:tc>
          <w:tcPr>
            <w:tcW w:w="955" w:type="dxa"/>
            <w:tcBorders>
              <w:top w:val="single" w:sz="4" w:space="0" w:color="auto"/>
              <w:left w:val="single" w:sz="4" w:space="0" w:color="auto"/>
              <w:bottom w:val="single" w:sz="4" w:space="0" w:color="auto"/>
              <w:right w:val="single" w:sz="4" w:space="0" w:color="auto"/>
            </w:tcBorders>
          </w:tcPr>
          <w:p w14:paraId="6F6C55E6" w14:textId="77777777" w:rsidR="004B09DB" w:rsidRPr="00B92096" w:rsidRDefault="004B09DB" w:rsidP="004B09DB">
            <w:r w:rsidRPr="004B09DB">
              <w:t>Сумма детализированных строк</w:t>
            </w:r>
          </w:p>
        </w:tc>
        <w:tc>
          <w:tcPr>
            <w:tcW w:w="1232" w:type="dxa"/>
            <w:tcBorders>
              <w:top w:val="single" w:sz="4" w:space="0" w:color="auto"/>
              <w:left w:val="single" w:sz="4" w:space="0" w:color="auto"/>
              <w:bottom w:val="single" w:sz="4" w:space="0" w:color="auto"/>
              <w:right w:val="single" w:sz="4" w:space="0" w:color="auto"/>
            </w:tcBorders>
          </w:tcPr>
          <w:p w14:paraId="2A28522A" w14:textId="77777777" w:rsidR="004B09DB" w:rsidRPr="00B92096" w:rsidRDefault="004B09DB" w:rsidP="004B09DB"/>
        </w:tc>
        <w:tc>
          <w:tcPr>
            <w:tcW w:w="3393" w:type="dxa"/>
            <w:tcBorders>
              <w:top w:val="single" w:sz="4" w:space="0" w:color="auto"/>
              <w:left w:val="single" w:sz="4" w:space="0" w:color="auto"/>
              <w:bottom w:val="single" w:sz="4" w:space="0" w:color="auto"/>
              <w:right w:val="single" w:sz="4" w:space="0" w:color="auto"/>
            </w:tcBorders>
          </w:tcPr>
          <w:p w14:paraId="67E4E79A" w14:textId="77777777" w:rsidR="004B09DB" w:rsidRPr="00B92096" w:rsidRDefault="004B09DB" w:rsidP="004B09DB">
            <w:r w:rsidRPr="004B09DB">
              <w:t>Стр.0</w:t>
            </w:r>
            <w:r>
              <w:t>5</w:t>
            </w:r>
            <w:r w:rsidRPr="004B09DB">
              <w:t>0 &lt;&gt; сумме детализированных строк - недопустимо</w:t>
            </w:r>
          </w:p>
        </w:tc>
        <w:tc>
          <w:tcPr>
            <w:tcW w:w="897" w:type="dxa"/>
            <w:tcBorders>
              <w:top w:val="single" w:sz="4" w:space="0" w:color="auto"/>
              <w:left w:val="single" w:sz="4" w:space="0" w:color="auto"/>
              <w:bottom w:val="single" w:sz="4" w:space="0" w:color="auto"/>
              <w:right w:val="single" w:sz="4" w:space="0" w:color="auto"/>
            </w:tcBorders>
          </w:tcPr>
          <w:p w14:paraId="5395F0B0" w14:textId="77777777" w:rsidR="004B09DB" w:rsidRPr="004B09DB" w:rsidRDefault="004B09DB" w:rsidP="004B09DB">
            <w:pPr>
              <w:rPr>
                <w:sz w:val="16"/>
                <w:szCs w:val="16"/>
              </w:rPr>
            </w:pPr>
            <w:r>
              <w:rPr>
                <w:sz w:val="16"/>
                <w:szCs w:val="16"/>
              </w:rPr>
              <w:t>АУБУ, РБС-АУБУ, ГРБС.</w:t>
            </w:r>
          </w:p>
        </w:tc>
      </w:tr>
      <w:tr w:rsidR="004B09DB" w:rsidRPr="00B92096" w14:paraId="5F8A777B" w14:textId="77777777" w:rsidTr="004B09DB">
        <w:trPr>
          <w:jc w:val="center"/>
        </w:trPr>
        <w:tc>
          <w:tcPr>
            <w:tcW w:w="775" w:type="dxa"/>
            <w:tcBorders>
              <w:top w:val="single" w:sz="4" w:space="0" w:color="auto"/>
              <w:left w:val="single" w:sz="4" w:space="0" w:color="auto"/>
              <w:bottom w:val="single" w:sz="4" w:space="0" w:color="auto"/>
              <w:right w:val="single" w:sz="4" w:space="0" w:color="auto"/>
            </w:tcBorders>
          </w:tcPr>
          <w:p w14:paraId="2C3D1AD0" w14:textId="77777777" w:rsidR="004B09DB" w:rsidRPr="00B92096" w:rsidRDefault="004B09DB" w:rsidP="004B09DB">
            <w:pPr>
              <w:ind w:left="-15" w:firstLine="15"/>
            </w:pPr>
            <w:r>
              <w:t>5.1</w:t>
            </w:r>
          </w:p>
        </w:tc>
        <w:tc>
          <w:tcPr>
            <w:tcW w:w="665" w:type="dxa"/>
            <w:tcBorders>
              <w:top w:val="single" w:sz="4" w:space="0" w:color="auto"/>
              <w:left w:val="single" w:sz="4" w:space="0" w:color="auto"/>
              <w:bottom w:val="single" w:sz="4" w:space="0" w:color="auto"/>
              <w:right w:val="single" w:sz="4" w:space="0" w:color="auto"/>
            </w:tcBorders>
          </w:tcPr>
          <w:p w14:paraId="3F3A7035" w14:textId="77777777" w:rsidR="004B09DB" w:rsidRPr="00B92096" w:rsidRDefault="004B09DB" w:rsidP="004B09DB">
            <w:r w:rsidRPr="000B7D09">
              <w:t>Б</w:t>
            </w:r>
          </w:p>
        </w:tc>
        <w:tc>
          <w:tcPr>
            <w:tcW w:w="900" w:type="dxa"/>
            <w:tcBorders>
              <w:top w:val="single" w:sz="4" w:space="0" w:color="auto"/>
              <w:left w:val="single" w:sz="4" w:space="0" w:color="auto"/>
              <w:bottom w:val="single" w:sz="4" w:space="0" w:color="auto"/>
              <w:right w:val="single" w:sz="4" w:space="0" w:color="auto"/>
            </w:tcBorders>
          </w:tcPr>
          <w:p w14:paraId="3FEF8881" w14:textId="77777777" w:rsidR="004B09DB" w:rsidRPr="00B92096" w:rsidRDefault="004B09DB" w:rsidP="004B09DB">
            <w:r>
              <w:t>060</w:t>
            </w:r>
          </w:p>
        </w:tc>
        <w:tc>
          <w:tcPr>
            <w:tcW w:w="775" w:type="dxa"/>
            <w:tcBorders>
              <w:top w:val="single" w:sz="4" w:space="0" w:color="auto"/>
              <w:left w:val="single" w:sz="4" w:space="0" w:color="auto"/>
              <w:bottom w:val="single" w:sz="4" w:space="0" w:color="auto"/>
              <w:right w:val="single" w:sz="4" w:space="0" w:color="auto"/>
            </w:tcBorders>
          </w:tcPr>
          <w:p w14:paraId="6354A23D" w14:textId="77777777" w:rsidR="004B09DB" w:rsidRPr="00B92096" w:rsidRDefault="004B09DB" w:rsidP="004B09DB">
            <w:r>
              <w:t>*</w:t>
            </w:r>
          </w:p>
        </w:tc>
        <w:tc>
          <w:tcPr>
            <w:tcW w:w="845" w:type="dxa"/>
            <w:tcBorders>
              <w:top w:val="single" w:sz="4" w:space="0" w:color="auto"/>
              <w:left w:val="single" w:sz="4" w:space="0" w:color="auto"/>
              <w:bottom w:val="single" w:sz="4" w:space="0" w:color="auto"/>
              <w:right w:val="single" w:sz="4" w:space="0" w:color="auto"/>
            </w:tcBorders>
          </w:tcPr>
          <w:p w14:paraId="40E0F526" w14:textId="77777777" w:rsidR="004B09DB" w:rsidRPr="00B92096" w:rsidRDefault="004B09DB" w:rsidP="004B09DB">
            <w:r>
              <w:t>=</w:t>
            </w:r>
          </w:p>
        </w:tc>
        <w:tc>
          <w:tcPr>
            <w:tcW w:w="955" w:type="dxa"/>
            <w:tcBorders>
              <w:top w:val="single" w:sz="4" w:space="0" w:color="auto"/>
              <w:left w:val="single" w:sz="4" w:space="0" w:color="auto"/>
              <w:bottom w:val="single" w:sz="4" w:space="0" w:color="auto"/>
              <w:right w:val="single" w:sz="4" w:space="0" w:color="auto"/>
            </w:tcBorders>
          </w:tcPr>
          <w:p w14:paraId="1129775E" w14:textId="77777777" w:rsidR="004B09DB" w:rsidRPr="00B92096" w:rsidRDefault="004B09DB" w:rsidP="004B09DB">
            <w:r w:rsidRPr="004B09DB">
              <w:t>Сумма детализированных строк</w:t>
            </w:r>
          </w:p>
        </w:tc>
        <w:tc>
          <w:tcPr>
            <w:tcW w:w="1232" w:type="dxa"/>
            <w:tcBorders>
              <w:top w:val="single" w:sz="4" w:space="0" w:color="auto"/>
              <w:left w:val="single" w:sz="4" w:space="0" w:color="auto"/>
              <w:bottom w:val="single" w:sz="4" w:space="0" w:color="auto"/>
              <w:right w:val="single" w:sz="4" w:space="0" w:color="auto"/>
            </w:tcBorders>
          </w:tcPr>
          <w:p w14:paraId="7ED50C57" w14:textId="77777777" w:rsidR="004B09DB" w:rsidRPr="00B92096" w:rsidRDefault="004B09DB" w:rsidP="004B09DB"/>
        </w:tc>
        <w:tc>
          <w:tcPr>
            <w:tcW w:w="3393" w:type="dxa"/>
            <w:tcBorders>
              <w:top w:val="single" w:sz="4" w:space="0" w:color="auto"/>
              <w:left w:val="single" w:sz="4" w:space="0" w:color="auto"/>
              <w:bottom w:val="single" w:sz="4" w:space="0" w:color="auto"/>
              <w:right w:val="single" w:sz="4" w:space="0" w:color="auto"/>
            </w:tcBorders>
          </w:tcPr>
          <w:p w14:paraId="4E47527A" w14:textId="77777777" w:rsidR="004B09DB" w:rsidRPr="00B92096" w:rsidRDefault="004B09DB" w:rsidP="004B09DB">
            <w:r w:rsidRPr="004B09DB">
              <w:t>Стр.0</w:t>
            </w:r>
            <w:r>
              <w:t>6</w:t>
            </w:r>
            <w:r w:rsidRPr="004B09DB">
              <w:t>0 &lt;&gt; сумме детализированных строк - недопустимо</w:t>
            </w:r>
          </w:p>
        </w:tc>
        <w:tc>
          <w:tcPr>
            <w:tcW w:w="897" w:type="dxa"/>
            <w:tcBorders>
              <w:top w:val="single" w:sz="4" w:space="0" w:color="auto"/>
              <w:left w:val="single" w:sz="4" w:space="0" w:color="auto"/>
              <w:bottom w:val="single" w:sz="4" w:space="0" w:color="auto"/>
              <w:right w:val="single" w:sz="4" w:space="0" w:color="auto"/>
            </w:tcBorders>
          </w:tcPr>
          <w:p w14:paraId="2133E950" w14:textId="77777777" w:rsidR="004B09DB" w:rsidRPr="004B09DB" w:rsidRDefault="004B09DB" w:rsidP="004B09DB">
            <w:pPr>
              <w:rPr>
                <w:sz w:val="16"/>
                <w:szCs w:val="16"/>
              </w:rPr>
            </w:pPr>
            <w:r>
              <w:rPr>
                <w:sz w:val="16"/>
                <w:szCs w:val="16"/>
              </w:rPr>
              <w:t>АУБУ, РБС-АУБУ, ГРБС.</w:t>
            </w:r>
          </w:p>
        </w:tc>
      </w:tr>
      <w:tr w:rsidR="004B09DB" w:rsidRPr="00B92096" w14:paraId="295EDE39" w14:textId="77777777" w:rsidTr="004B09DB">
        <w:trPr>
          <w:jc w:val="center"/>
        </w:trPr>
        <w:tc>
          <w:tcPr>
            <w:tcW w:w="775" w:type="dxa"/>
            <w:tcBorders>
              <w:top w:val="single" w:sz="4" w:space="0" w:color="auto"/>
              <w:left w:val="single" w:sz="4" w:space="0" w:color="auto"/>
              <w:bottom w:val="single" w:sz="4" w:space="0" w:color="auto"/>
              <w:right w:val="single" w:sz="4" w:space="0" w:color="auto"/>
            </w:tcBorders>
          </w:tcPr>
          <w:p w14:paraId="5E168638" w14:textId="77777777" w:rsidR="004B09DB" w:rsidRPr="00B92096" w:rsidRDefault="004B09DB" w:rsidP="004B09DB">
            <w:pPr>
              <w:ind w:left="-15" w:firstLine="15"/>
            </w:pPr>
            <w:r>
              <w:t>5.2</w:t>
            </w:r>
          </w:p>
        </w:tc>
        <w:tc>
          <w:tcPr>
            <w:tcW w:w="665" w:type="dxa"/>
            <w:tcBorders>
              <w:top w:val="single" w:sz="4" w:space="0" w:color="auto"/>
              <w:left w:val="single" w:sz="4" w:space="0" w:color="auto"/>
              <w:bottom w:val="single" w:sz="4" w:space="0" w:color="auto"/>
              <w:right w:val="single" w:sz="4" w:space="0" w:color="auto"/>
            </w:tcBorders>
          </w:tcPr>
          <w:p w14:paraId="2127F8B3" w14:textId="77777777" w:rsidR="004B09DB" w:rsidRPr="00B92096" w:rsidRDefault="004B09DB" w:rsidP="004B09DB">
            <w:r w:rsidRPr="000B7D09">
              <w:t>Б</w:t>
            </w:r>
          </w:p>
        </w:tc>
        <w:tc>
          <w:tcPr>
            <w:tcW w:w="900" w:type="dxa"/>
            <w:tcBorders>
              <w:top w:val="single" w:sz="4" w:space="0" w:color="auto"/>
              <w:left w:val="single" w:sz="4" w:space="0" w:color="auto"/>
              <w:bottom w:val="single" w:sz="4" w:space="0" w:color="auto"/>
              <w:right w:val="single" w:sz="4" w:space="0" w:color="auto"/>
            </w:tcBorders>
          </w:tcPr>
          <w:p w14:paraId="157CA327" w14:textId="77777777" w:rsidR="004B09DB" w:rsidRPr="00B92096" w:rsidRDefault="004B09DB" w:rsidP="004B09DB">
            <w:r>
              <w:t>070</w:t>
            </w:r>
          </w:p>
        </w:tc>
        <w:tc>
          <w:tcPr>
            <w:tcW w:w="775" w:type="dxa"/>
            <w:tcBorders>
              <w:top w:val="single" w:sz="4" w:space="0" w:color="auto"/>
              <w:left w:val="single" w:sz="4" w:space="0" w:color="auto"/>
              <w:bottom w:val="single" w:sz="4" w:space="0" w:color="auto"/>
              <w:right w:val="single" w:sz="4" w:space="0" w:color="auto"/>
            </w:tcBorders>
          </w:tcPr>
          <w:p w14:paraId="698BC484" w14:textId="77777777" w:rsidR="004B09DB" w:rsidRPr="00B92096" w:rsidRDefault="004B09DB" w:rsidP="004B09DB">
            <w:r>
              <w:t>*</w:t>
            </w:r>
          </w:p>
        </w:tc>
        <w:tc>
          <w:tcPr>
            <w:tcW w:w="845" w:type="dxa"/>
            <w:tcBorders>
              <w:top w:val="single" w:sz="4" w:space="0" w:color="auto"/>
              <w:left w:val="single" w:sz="4" w:space="0" w:color="auto"/>
              <w:bottom w:val="single" w:sz="4" w:space="0" w:color="auto"/>
              <w:right w:val="single" w:sz="4" w:space="0" w:color="auto"/>
            </w:tcBorders>
          </w:tcPr>
          <w:p w14:paraId="31FEE262" w14:textId="77777777" w:rsidR="004B09DB" w:rsidRPr="00B92096" w:rsidRDefault="004B09DB" w:rsidP="004B09DB">
            <w:r>
              <w:t>=</w:t>
            </w:r>
          </w:p>
        </w:tc>
        <w:tc>
          <w:tcPr>
            <w:tcW w:w="955" w:type="dxa"/>
            <w:tcBorders>
              <w:top w:val="single" w:sz="4" w:space="0" w:color="auto"/>
              <w:left w:val="single" w:sz="4" w:space="0" w:color="auto"/>
              <w:bottom w:val="single" w:sz="4" w:space="0" w:color="auto"/>
              <w:right w:val="single" w:sz="4" w:space="0" w:color="auto"/>
            </w:tcBorders>
          </w:tcPr>
          <w:p w14:paraId="1A3F88B2" w14:textId="77777777" w:rsidR="004B09DB" w:rsidRPr="00B92096" w:rsidRDefault="004B09DB" w:rsidP="004B09DB">
            <w:r w:rsidRPr="004B09DB">
              <w:t>Сумма детализированных строк</w:t>
            </w:r>
          </w:p>
        </w:tc>
        <w:tc>
          <w:tcPr>
            <w:tcW w:w="1232" w:type="dxa"/>
            <w:tcBorders>
              <w:top w:val="single" w:sz="4" w:space="0" w:color="auto"/>
              <w:left w:val="single" w:sz="4" w:space="0" w:color="auto"/>
              <w:bottom w:val="single" w:sz="4" w:space="0" w:color="auto"/>
              <w:right w:val="single" w:sz="4" w:space="0" w:color="auto"/>
            </w:tcBorders>
          </w:tcPr>
          <w:p w14:paraId="126BC5E5" w14:textId="77777777" w:rsidR="004B09DB" w:rsidRPr="00B92096" w:rsidRDefault="004B09DB" w:rsidP="004B09DB"/>
        </w:tc>
        <w:tc>
          <w:tcPr>
            <w:tcW w:w="3393" w:type="dxa"/>
            <w:tcBorders>
              <w:top w:val="single" w:sz="4" w:space="0" w:color="auto"/>
              <w:left w:val="single" w:sz="4" w:space="0" w:color="auto"/>
              <w:bottom w:val="single" w:sz="4" w:space="0" w:color="auto"/>
              <w:right w:val="single" w:sz="4" w:space="0" w:color="auto"/>
            </w:tcBorders>
          </w:tcPr>
          <w:p w14:paraId="4B93A2A1" w14:textId="77777777" w:rsidR="004B09DB" w:rsidRPr="00B92096" w:rsidRDefault="004B09DB" w:rsidP="004B09DB">
            <w:r w:rsidRPr="004B09DB">
              <w:t>Стр.0</w:t>
            </w:r>
            <w:r>
              <w:t>7</w:t>
            </w:r>
            <w:r w:rsidRPr="004B09DB">
              <w:t>0 &lt;&gt; сумме детализированных строк - недопустимо</w:t>
            </w:r>
          </w:p>
        </w:tc>
        <w:tc>
          <w:tcPr>
            <w:tcW w:w="897" w:type="dxa"/>
            <w:tcBorders>
              <w:top w:val="single" w:sz="4" w:space="0" w:color="auto"/>
              <w:left w:val="single" w:sz="4" w:space="0" w:color="auto"/>
              <w:bottom w:val="single" w:sz="4" w:space="0" w:color="auto"/>
              <w:right w:val="single" w:sz="4" w:space="0" w:color="auto"/>
            </w:tcBorders>
          </w:tcPr>
          <w:p w14:paraId="79D2DC6B" w14:textId="77777777" w:rsidR="004B09DB" w:rsidRPr="004B09DB" w:rsidRDefault="004B09DB" w:rsidP="004B09DB">
            <w:pPr>
              <w:rPr>
                <w:sz w:val="16"/>
                <w:szCs w:val="16"/>
              </w:rPr>
            </w:pPr>
            <w:r>
              <w:rPr>
                <w:sz w:val="16"/>
                <w:szCs w:val="16"/>
              </w:rPr>
              <w:t>АУБУ, РБС-АУБУ, ГРБС.</w:t>
            </w:r>
          </w:p>
        </w:tc>
      </w:tr>
      <w:tr w:rsidR="004B09DB" w:rsidRPr="00B92096" w14:paraId="230966B6" w14:textId="77777777" w:rsidTr="004B09DB">
        <w:trPr>
          <w:jc w:val="center"/>
        </w:trPr>
        <w:tc>
          <w:tcPr>
            <w:tcW w:w="775" w:type="dxa"/>
            <w:tcBorders>
              <w:top w:val="single" w:sz="4" w:space="0" w:color="auto"/>
              <w:left w:val="single" w:sz="4" w:space="0" w:color="auto"/>
              <w:bottom w:val="single" w:sz="4" w:space="0" w:color="auto"/>
              <w:right w:val="single" w:sz="4" w:space="0" w:color="auto"/>
            </w:tcBorders>
          </w:tcPr>
          <w:p w14:paraId="377FF32B" w14:textId="77777777" w:rsidR="004B09DB" w:rsidRPr="00B92096" w:rsidRDefault="004B09DB" w:rsidP="004B09DB">
            <w:pPr>
              <w:ind w:left="-15" w:firstLine="15"/>
            </w:pPr>
            <w:r>
              <w:t>5.3</w:t>
            </w:r>
          </w:p>
        </w:tc>
        <w:tc>
          <w:tcPr>
            <w:tcW w:w="665" w:type="dxa"/>
            <w:tcBorders>
              <w:top w:val="single" w:sz="4" w:space="0" w:color="auto"/>
              <w:left w:val="single" w:sz="4" w:space="0" w:color="auto"/>
              <w:bottom w:val="single" w:sz="4" w:space="0" w:color="auto"/>
              <w:right w:val="single" w:sz="4" w:space="0" w:color="auto"/>
            </w:tcBorders>
          </w:tcPr>
          <w:p w14:paraId="42A096E2" w14:textId="77777777" w:rsidR="004B09DB" w:rsidRPr="00B92096" w:rsidRDefault="004B09DB" w:rsidP="004B09DB">
            <w:r w:rsidRPr="000B7D09">
              <w:t>Б</w:t>
            </w:r>
          </w:p>
        </w:tc>
        <w:tc>
          <w:tcPr>
            <w:tcW w:w="900" w:type="dxa"/>
            <w:tcBorders>
              <w:top w:val="single" w:sz="4" w:space="0" w:color="auto"/>
              <w:left w:val="single" w:sz="4" w:space="0" w:color="auto"/>
              <w:bottom w:val="single" w:sz="4" w:space="0" w:color="auto"/>
              <w:right w:val="single" w:sz="4" w:space="0" w:color="auto"/>
            </w:tcBorders>
          </w:tcPr>
          <w:p w14:paraId="25C922E9" w14:textId="77777777" w:rsidR="004B09DB" w:rsidRPr="00B92096" w:rsidRDefault="004B09DB" w:rsidP="004B09DB">
            <w:r>
              <w:t>090</w:t>
            </w:r>
          </w:p>
        </w:tc>
        <w:tc>
          <w:tcPr>
            <w:tcW w:w="775" w:type="dxa"/>
            <w:tcBorders>
              <w:top w:val="single" w:sz="4" w:space="0" w:color="auto"/>
              <w:left w:val="single" w:sz="4" w:space="0" w:color="auto"/>
              <w:bottom w:val="single" w:sz="4" w:space="0" w:color="auto"/>
              <w:right w:val="single" w:sz="4" w:space="0" w:color="auto"/>
            </w:tcBorders>
          </w:tcPr>
          <w:p w14:paraId="304D1113" w14:textId="77777777" w:rsidR="004B09DB" w:rsidRPr="00B92096" w:rsidRDefault="004B09DB" w:rsidP="004B09DB">
            <w:r>
              <w:t>*</w:t>
            </w:r>
          </w:p>
        </w:tc>
        <w:tc>
          <w:tcPr>
            <w:tcW w:w="845" w:type="dxa"/>
            <w:tcBorders>
              <w:top w:val="single" w:sz="4" w:space="0" w:color="auto"/>
              <w:left w:val="single" w:sz="4" w:space="0" w:color="auto"/>
              <w:bottom w:val="single" w:sz="4" w:space="0" w:color="auto"/>
              <w:right w:val="single" w:sz="4" w:space="0" w:color="auto"/>
            </w:tcBorders>
          </w:tcPr>
          <w:p w14:paraId="1794C3DF" w14:textId="77777777" w:rsidR="004B09DB" w:rsidRPr="00B92096" w:rsidRDefault="004B09DB" w:rsidP="004B09DB">
            <w:r>
              <w:t>=</w:t>
            </w:r>
          </w:p>
        </w:tc>
        <w:tc>
          <w:tcPr>
            <w:tcW w:w="955" w:type="dxa"/>
            <w:tcBorders>
              <w:top w:val="single" w:sz="4" w:space="0" w:color="auto"/>
              <w:left w:val="single" w:sz="4" w:space="0" w:color="auto"/>
              <w:bottom w:val="single" w:sz="4" w:space="0" w:color="auto"/>
              <w:right w:val="single" w:sz="4" w:space="0" w:color="auto"/>
            </w:tcBorders>
          </w:tcPr>
          <w:p w14:paraId="412AFDCE" w14:textId="77777777" w:rsidR="004B09DB" w:rsidRPr="00B92096" w:rsidRDefault="004B09DB" w:rsidP="004B09DB">
            <w:r w:rsidRPr="004B09DB">
              <w:t>Сумма детализированных строк</w:t>
            </w:r>
          </w:p>
        </w:tc>
        <w:tc>
          <w:tcPr>
            <w:tcW w:w="1232" w:type="dxa"/>
            <w:tcBorders>
              <w:top w:val="single" w:sz="4" w:space="0" w:color="auto"/>
              <w:left w:val="single" w:sz="4" w:space="0" w:color="auto"/>
              <w:bottom w:val="single" w:sz="4" w:space="0" w:color="auto"/>
              <w:right w:val="single" w:sz="4" w:space="0" w:color="auto"/>
            </w:tcBorders>
          </w:tcPr>
          <w:p w14:paraId="29579FBB" w14:textId="77777777" w:rsidR="004B09DB" w:rsidRPr="00B92096" w:rsidRDefault="004B09DB" w:rsidP="004B09DB"/>
        </w:tc>
        <w:tc>
          <w:tcPr>
            <w:tcW w:w="3393" w:type="dxa"/>
            <w:tcBorders>
              <w:top w:val="single" w:sz="4" w:space="0" w:color="auto"/>
              <w:left w:val="single" w:sz="4" w:space="0" w:color="auto"/>
              <w:bottom w:val="single" w:sz="4" w:space="0" w:color="auto"/>
              <w:right w:val="single" w:sz="4" w:space="0" w:color="auto"/>
            </w:tcBorders>
          </w:tcPr>
          <w:p w14:paraId="21977EE2" w14:textId="77777777" w:rsidR="004B09DB" w:rsidRPr="00B92096" w:rsidRDefault="004B09DB" w:rsidP="004B09DB">
            <w:r w:rsidRPr="004B09DB">
              <w:t>Стр.0</w:t>
            </w:r>
            <w:r>
              <w:t>9</w:t>
            </w:r>
            <w:r w:rsidRPr="004B09DB">
              <w:t>0 &lt;&gt; сумме детализированных строк - недопустимо</w:t>
            </w:r>
          </w:p>
        </w:tc>
        <w:tc>
          <w:tcPr>
            <w:tcW w:w="897" w:type="dxa"/>
            <w:tcBorders>
              <w:top w:val="single" w:sz="4" w:space="0" w:color="auto"/>
              <w:left w:val="single" w:sz="4" w:space="0" w:color="auto"/>
              <w:bottom w:val="single" w:sz="4" w:space="0" w:color="auto"/>
              <w:right w:val="single" w:sz="4" w:space="0" w:color="auto"/>
            </w:tcBorders>
          </w:tcPr>
          <w:p w14:paraId="4BEB758C" w14:textId="77777777" w:rsidR="004B09DB" w:rsidRPr="004B09DB" w:rsidRDefault="004B09DB" w:rsidP="004B09DB">
            <w:pPr>
              <w:rPr>
                <w:sz w:val="16"/>
                <w:szCs w:val="16"/>
              </w:rPr>
            </w:pPr>
            <w:r>
              <w:rPr>
                <w:sz w:val="16"/>
                <w:szCs w:val="16"/>
              </w:rPr>
              <w:t>АУБУ, РБС-АУБУ, ГРБС.</w:t>
            </w:r>
          </w:p>
        </w:tc>
      </w:tr>
      <w:tr w:rsidR="004B09DB" w:rsidRPr="00B92096" w14:paraId="2CB506F4" w14:textId="77777777" w:rsidTr="00651D83">
        <w:trPr>
          <w:jc w:val="center"/>
        </w:trPr>
        <w:tc>
          <w:tcPr>
            <w:tcW w:w="775" w:type="dxa"/>
          </w:tcPr>
          <w:p w14:paraId="3AB60858" w14:textId="77777777" w:rsidR="004B09DB" w:rsidRPr="00B92096" w:rsidRDefault="004B09DB" w:rsidP="00DC45CC">
            <w:pPr>
              <w:ind w:left="-15" w:firstLine="15"/>
            </w:pPr>
            <w:r w:rsidRPr="00B92096">
              <w:t>6</w:t>
            </w:r>
          </w:p>
        </w:tc>
        <w:tc>
          <w:tcPr>
            <w:tcW w:w="665" w:type="dxa"/>
          </w:tcPr>
          <w:p w14:paraId="746AE298" w14:textId="77777777" w:rsidR="004B09DB" w:rsidRPr="00B92096" w:rsidRDefault="004B09DB" w:rsidP="000D0D7D">
            <w:r w:rsidRPr="00CE764E">
              <w:t>Б</w:t>
            </w:r>
          </w:p>
        </w:tc>
        <w:tc>
          <w:tcPr>
            <w:tcW w:w="900" w:type="dxa"/>
          </w:tcPr>
          <w:p w14:paraId="4383DE20" w14:textId="77777777" w:rsidR="004B09DB" w:rsidRPr="00B92096" w:rsidRDefault="004B09DB" w:rsidP="000D0D7D">
            <w:r w:rsidRPr="00B92096">
              <w:t>100</w:t>
            </w:r>
          </w:p>
        </w:tc>
        <w:tc>
          <w:tcPr>
            <w:tcW w:w="775" w:type="dxa"/>
          </w:tcPr>
          <w:p w14:paraId="34ED43AC" w14:textId="77777777" w:rsidR="004B09DB" w:rsidRPr="00B92096" w:rsidRDefault="004B09DB" w:rsidP="000D0D7D">
            <w:r w:rsidRPr="00B92096">
              <w:t>*</w:t>
            </w:r>
          </w:p>
        </w:tc>
        <w:tc>
          <w:tcPr>
            <w:tcW w:w="845" w:type="dxa"/>
          </w:tcPr>
          <w:p w14:paraId="0D49F35B" w14:textId="77777777" w:rsidR="004B09DB" w:rsidRPr="00B92096" w:rsidRDefault="004B09DB" w:rsidP="000D0D7D">
            <w:r>
              <w:t>=</w:t>
            </w:r>
          </w:p>
        </w:tc>
        <w:tc>
          <w:tcPr>
            <w:tcW w:w="955" w:type="dxa"/>
          </w:tcPr>
          <w:p w14:paraId="6909A3AD" w14:textId="77777777" w:rsidR="004B09DB" w:rsidRPr="00B92096" w:rsidRDefault="004B09DB" w:rsidP="000D0D7D">
            <w:r w:rsidRPr="004B09DB">
              <w:t>Сумма детализированных строк</w:t>
            </w:r>
          </w:p>
        </w:tc>
        <w:tc>
          <w:tcPr>
            <w:tcW w:w="1232" w:type="dxa"/>
          </w:tcPr>
          <w:p w14:paraId="31D917D6" w14:textId="77777777" w:rsidR="004B09DB" w:rsidRPr="00B92096" w:rsidRDefault="004B09DB" w:rsidP="000D0D7D"/>
        </w:tc>
        <w:tc>
          <w:tcPr>
            <w:tcW w:w="3393" w:type="dxa"/>
          </w:tcPr>
          <w:p w14:paraId="70744D79" w14:textId="77777777" w:rsidR="004B09DB" w:rsidRPr="00B92096" w:rsidRDefault="004B09DB" w:rsidP="004B09DB">
            <w:r w:rsidRPr="004B09DB">
              <w:t>Стр.</w:t>
            </w:r>
            <w:r>
              <w:t>10</w:t>
            </w:r>
            <w:r w:rsidRPr="004B09DB">
              <w:t>0 &lt;&gt; сумме детализированных строк - недопустимо</w:t>
            </w:r>
          </w:p>
        </w:tc>
        <w:tc>
          <w:tcPr>
            <w:tcW w:w="897" w:type="dxa"/>
          </w:tcPr>
          <w:p w14:paraId="38CD07E7" w14:textId="77777777" w:rsidR="004B09DB" w:rsidRPr="00B92096" w:rsidRDefault="004B09DB" w:rsidP="000D0D7D">
            <w:r>
              <w:rPr>
                <w:sz w:val="16"/>
                <w:szCs w:val="16"/>
              </w:rPr>
              <w:t>АУБУ, РБС-АУБУ, ГРБС.</w:t>
            </w:r>
          </w:p>
        </w:tc>
      </w:tr>
      <w:tr w:rsidR="004B09DB" w:rsidRPr="00B92096" w14:paraId="68EB0AC0" w14:textId="77777777" w:rsidTr="004B09DB">
        <w:trPr>
          <w:jc w:val="center"/>
        </w:trPr>
        <w:tc>
          <w:tcPr>
            <w:tcW w:w="775" w:type="dxa"/>
            <w:tcBorders>
              <w:top w:val="single" w:sz="4" w:space="0" w:color="auto"/>
              <w:left w:val="single" w:sz="4" w:space="0" w:color="auto"/>
              <w:bottom w:val="single" w:sz="4" w:space="0" w:color="auto"/>
              <w:right w:val="single" w:sz="4" w:space="0" w:color="auto"/>
            </w:tcBorders>
          </w:tcPr>
          <w:p w14:paraId="37D896E8" w14:textId="77777777" w:rsidR="004B09DB" w:rsidRPr="00B92096" w:rsidRDefault="004B09DB" w:rsidP="004B09DB">
            <w:pPr>
              <w:ind w:left="-15" w:firstLine="15"/>
            </w:pPr>
            <w:r w:rsidRPr="00B92096">
              <w:t>6</w:t>
            </w:r>
            <w:r>
              <w:t>.1</w:t>
            </w:r>
          </w:p>
        </w:tc>
        <w:tc>
          <w:tcPr>
            <w:tcW w:w="665" w:type="dxa"/>
            <w:tcBorders>
              <w:top w:val="single" w:sz="4" w:space="0" w:color="auto"/>
              <w:left w:val="single" w:sz="4" w:space="0" w:color="auto"/>
              <w:bottom w:val="single" w:sz="4" w:space="0" w:color="auto"/>
              <w:right w:val="single" w:sz="4" w:space="0" w:color="auto"/>
            </w:tcBorders>
          </w:tcPr>
          <w:p w14:paraId="0B221B13" w14:textId="77777777" w:rsidR="004B09DB" w:rsidRPr="00B92096" w:rsidRDefault="004B09DB" w:rsidP="004B09DB">
            <w:r w:rsidRPr="00CE764E">
              <w:t>Б</w:t>
            </w:r>
          </w:p>
        </w:tc>
        <w:tc>
          <w:tcPr>
            <w:tcW w:w="900" w:type="dxa"/>
            <w:tcBorders>
              <w:top w:val="single" w:sz="4" w:space="0" w:color="auto"/>
              <w:left w:val="single" w:sz="4" w:space="0" w:color="auto"/>
              <w:bottom w:val="single" w:sz="4" w:space="0" w:color="auto"/>
              <w:right w:val="single" w:sz="4" w:space="0" w:color="auto"/>
            </w:tcBorders>
          </w:tcPr>
          <w:p w14:paraId="367564BF" w14:textId="77777777" w:rsidR="004B09DB" w:rsidRPr="00B92096" w:rsidRDefault="004B09DB" w:rsidP="004B09DB">
            <w:r w:rsidRPr="00B92096">
              <w:t>1</w:t>
            </w:r>
            <w:r>
              <w:t>1</w:t>
            </w:r>
            <w:r w:rsidRPr="00B92096">
              <w:t>0</w:t>
            </w:r>
          </w:p>
        </w:tc>
        <w:tc>
          <w:tcPr>
            <w:tcW w:w="775" w:type="dxa"/>
            <w:tcBorders>
              <w:top w:val="single" w:sz="4" w:space="0" w:color="auto"/>
              <w:left w:val="single" w:sz="4" w:space="0" w:color="auto"/>
              <w:bottom w:val="single" w:sz="4" w:space="0" w:color="auto"/>
              <w:right w:val="single" w:sz="4" w:space="0" w:color="auto"/>
            </w:tcBorders>
          </w:tcPr>
          <w:p w14:paraId="50A6B9BE" w14:textId="77777777" w:rsidR="004B09DB" w:rsidRPr="00B92096" w:rsidRDefault="004B09DB" w:rsidP="004B09DB">
            <w:r w:rsidRPr="00B92096">
              <w:t>*</w:t>
            </w:r>
          </w:p>
        </w:tc>
        <w:tc>
          <w:tcPr>
            <w:tcW w:w="845" w:type="dxa"/>
            <w:tcBorders>
              <w:top w:val="single" w:sz="4" w:space="0" w:color="auto"/>
              <w:left w:val="single" w:sz="4" w:space="0" w:color="auto"/>
              <w:bottom w:val="single" w:sz="4" w:space="0" w:color="auto"/>
              <w:right w:val="single" w:sz="4" w:space="0" w:color="auto"/>
            </w:tcBorders>
          </w:tcPr>
          <w:p w14:paraId="27309D5E" w14:textId="77777777" w:rsidR="004B09DB" w:rsidRPr="00B92096" w:rsidRDefault="004B09DB" w:rsidP="004B09DB">
            <w:r>
              <w:t>=</w:t>
            </w:r>
          </w:p>
        </w:tc>
        <w:tc>
          <w:tcPr>
            <w:tcW w:w="955" w:type="dxa"/>
            <w:tcBorders>
              <w:top w:val="single" w:sz="4" w:space="0" w:color="auto"/>
              <w:left w:val="single" w:sz="4" w:space="0" w:color="auto"/>
              <w:bottom w:val="single" w:sz="4" w:space="0" w:color="auto"/>
              <w:right w:val="single" w:sz="4" w:space="0" w:color="auto"/>
            </w:tcBorders>
          </w:tcPr>
          <w:p w14:paraId="0F11F5D8" w14:textId="77777777" w:rsidR="004B09DB" w:rsidRPr="00B92096" w:rsidRDefault="004B09DB" w:rsidP="004B09DB">
            <w:r w:rsidRPr="004B09DB">
              <w:t>Сумма детализированных строк</w:t>
            </w:r>
          </w:p>
        </w:tc>
        <w:tc>
          <w:tcPr>
            <w:tcW w:w="1232" w:type="dxa"/>
            <w:tcBorders>
              <w:top w:val="single" w:sz="4" w:space="0" w:color="auto"/>
              <w:left w:val="single" w:sz="4" w:space="0" w:color="auto"/>
              <w:bottom w:val="single" w:sz="4" w:space="0" w:color="auto"/>
              <w:right w:val="single" w:sz="4" w:space="0" w:color="auto"/>
            </w:tcBorders>
          </w:tcPr>
          <w:p w14:paraId="3F111904" w14:textId="77777777" w:rsidR="004B09DB" w:rsidRPr="00B92096" w:rsidRDefault="004B09DB" w:rsidP="004B09DB"/>
        </w:tc>
        <w:tc>
          <w:tcPr>
            <w:tcW w:w="3393" w:type="dxa"/>
            <w:tcBorders>
              <w:top w:val="single" w:sz="4" w:space="0" w:color="auto"/>
              <w:left w:val="single" w:sz="4" w:space="0" w:color="auto"/>
              <w:bottom w:val="single" w:sz="4" w:space="0" w:color="auto"/>
              <w:right w:val="single" w:sz="4" w:space="0" w:color="auto"/>
            </w:tcBorders>
          </w:tcPr>
          <w:p w14:paraId="0DF9751D" w14:textId="77777777" w:rsidR="004B09DB" w:rsidRPr="00B92096" w:rsidRDefault="004B09DB" w:rsidP="004B09DB">
            <w:r w:rsidRPr="004B09DB">
              <w:t>Стр.</w:t>
            </w:r>
            <w:r>
              <w:t>11</w:t>
            </w:r>
            <w:r w:rsidRPr="004B09DB">
              <w:t>0 &lt;&gt; сумме детализированных строк - недопустимо</w:t>
            </w:r>
          </w:p>
        </w:tc>
        <w:tc>
          <w:tcPr>
            <w:tcW w:w="897" w:type="dxa"/>
            <w:tcBorders>
              <w:top w:val="single" w:sz="4" w:space="0" w:color="auto"/>
              <w:left w:val="single" w:sz="4" w:space="0" w:color="auto"/>
              <w:bottom w:val="single" w:sz="4" w:space="0" w:color="auto"/>
              <w:right w:val="single" w:sz="4" w:space="0" w:color="auto"/>
            </w:tcBorders>
          </w:tcPr>
          <w:p w14:paraId="360E9807" w14:textId="77777777" w:rsidR="004B09DB" w:rsidRPr="004B09DB" w:rsidRDefault="004B09DB" w:rsidP="004B09DB">
            <w:pPr>
              <w:rPr>
                <w:sz w:val="16"/>
                <w:szCs w:val="16"/>
              </w:rPr>
            </w:pPr>
            <w:r>
              <w:rPr>
                <w:sz w:val="16"/>
                <w:szCs w:val="16"/>
              </w:rPr>
              <w:t>АУБУ, РБС-АУБУ, ГРБС.</w:t>
            </w:r>
          </w:p>
        </w:tc>
      </w:tr>
      <w:tr w:rsidR="004B09DB" w:rsidRPr="00B92096" w14:paraId="13720740" w14:textId="77777777" w:rsidTr="00651D83">
        <w:trPr>
          <w:jc w:val="center"/>
        </w:trPr>
        <w:tc>
          <w:tcPr>
            <w:tcW w:w="775" w:type="dxa"/>
          </w:tcPr>
          <w:p w14:paraId="1C084929" w14:textId="77777777" w:rsidR="004B09DB" w:rsidRPr="00B92096" w:rsidRDefault="004B09DB" w:rsidP="00DC45CC">
            <w:pPr>
              <w:ind w:left="-15" w:firstLine="15"/>
            </w:pPr>
            <w:r w:rsidRPr="00B92096">
              <w:t>7</w:t>
            </w:r>
          </w:p>
        </w:tc>
        <w:tc>
          <w:tcPr>
            <w:tcW w:w="665" w:type="dxa"/>
          </w:tcPr>
          <w:p w14:paraId="04EB6278" w14:textId="77777777" w:rsidR="004B09DB" w:rsidRPr="00B92096" w:rsidRDefault="004B09DB" w:rsidP="000D0D7D">
            <w:r w:rsidRPr="00CE764E">
              <w:t>Б</w:t>
            </w:r>
          </w:p>
        </w:tc>
        <w:tc>
          <w:tcPr>
            <w:tcW w:w="900" w:type="dxa"/>
          </w:tcPr>
          <w:p w14:paraId="552D4E63" w14:textId="77777777" w:rsidR="004B09DB" w:rsidRPr="00B92096" w:rsidRDefault="004B09DB" w:rsidP="000D0D7D">
            <w:r w:rsidRPr="00B92096">
              <w:t>150</w:t>
            </w:r>
          </w:p>
        </w:tc>
        <w:tc>
          <w:tcPr>
            <w:tcW w:w="775" w:type="dxa"/>
          </w:tcPr>
          <w:p w14:paraId="46252007" w14:textId="77777777" w:rsidR="004B09DB" w:rsidRPr="00B92096" w:rsidRDefault="004B09DB" w:rsidP="000D0D7D">
            <w:r w:rsidRPr="00B92096">
              <w:t>*</w:t>
            </w:r>
          </w:p>
        </w:tc>
        <w:tc>
          <w:tcPr>
            <w:tcW w:w="845" w:type="dxa"/>
          </w:tcPr>
          <w:p w14:paraId="194A943F" w14:textId="77777777" w:rsidR="004B09DB" w:rsidRPr="00B92096" w:rsidRDefault="004B09DB" w:rsidP="000D0D7D">
            <w:r w:rsidRPr="00B92096">
              <w:t>=</w:t>
            </w:r>
          </w:p>
        </w:tc>
        <w:tc>
          <w:tcPr>
            <w:tcW w:w="955" w:type="dxa"/>
          </w:tcPr>
          <w:p w14:paraId="5D25F759" w14:textId="77777777" w:rsidR="004B09DB" w:rsidRPr="00B92096" w:rsidRDefault="004B09DB" w:rsidP="000D0D7D">
            <w:r w:rsidRPr="00B92096">
              <w:t>160+</w:t>
            </w:r>
          </w:p>
          <w:p w14:paraId="148EEF98" w14:textId="77777777" w:rsidR="004B09DB" w:rsidRPr="00B92096" w:rsidRDefault="004B09DB" w:rsidP="000D0D7D">
            <w:r w:rsidRPr="00B92096">
              <w:t>170+</w:t>
            </w:r>
          </w:p>
          <w:p w14:paraId="4A8A6107" w14:textId="77777777" w:rsidR="004B09DB" w:rsidRPr="00B92096" w:rsidRDefault="004B09DB" w:rsidP="000D0D7D">
            <w:r w:rsidRPr="00B92096">
              <w:t>190+</w:t>
            </w:r>
          </w:p>
          <w:p w14:paraId="39B915F8" w14:textId="77777777" w:rsidR="004B09DB" w:rsidRPr="00B92096" w:rsidRDefault="004B09DB" w:rsidP="000D0D7D">
            <w:r w:rsidRPr="00B92096">
              <w:t>210+</w:t>
            </w:r>
          </w:p>
          <w:p w14:paraId="0C8CAF6D" w14:textId="77777777" w:rsidR="004B09DB" w:rsidRPr="00B92096" w:rsidRDefault="004B09DB" w:rsidP="000D0D7D">
            <w:r w:rsidRPr="00B92096">
              <w:t>230+</w:t>
            </w:r>
          </w:p>
          <w:p w14:paraId="0C32A465" w14:textId="77777777" w:rsidR="004B09DB" w:rsidRPr="00B92096" w:rsidRDefault="004B09DB" w:rsidP="000D0D7D">
            <w:r w:rsidRPr="00B92096">
              <w:t>240+</w:t>
            </w:r>
          </w:p>
          <w:p w14:paraId="0DD96839" w14:textId="77777777" w:rsidR="004B09DB" w:rsidRPr="00B92096" w:rsidRDefault="004B09DB" w:rsidP="000D0D7D">
            <w:r w:rsidRPr="00B92096">
              <w:t>250+</w:t>
            </w:r>
          </w:p>
          <w:p w14:paraId="688008A7" w14:textId="77777777" w:rsidR="004B09DB" w:rsidRPr="00B92096" w:rsidRDefault="004B09DB" w:rsidP="000D0D7D">
            <w:r w:rsidRPr="00B92096">
              <w:t>260</w:t>
            </w:r>
            <w:r>
              <w:t>+270</w:t>
            </w:r>
          </w:p>
        </w:tc>
        <w:tc>
          <w:tcPr>
            <w:tcW w:w="1232" w:type="dxa"/>
          </w:tcPr>
          <w:p w14:paraId="12D8E67B" w14:textId="77777777" w:rsidR="004B09DB" w:rsidRPr="00B92096" w:rsidRDefault="004B09DB" w:rsidP="000D0D7D">
            <w:r w:rsidRPr="00B92096">
              <w:t>*</w:t>
            </w:r>
          </w:p>
        </w:tc>
        <w:tc>
          <w:tcPr>
            <w:tcW w:w="3393" w:type="dxa"/>
          </w:tcPr>
          <w:p w14:paraId="260EC12C" w14:textId="08AFE2E8" w:rsidR="004B09DB" w:rsidRPr="00B92096" w:rsidRDefault="004B09DB" w:rsidP="00153A3C">
            <w:r w:rsidRPr="00B92096">
              <w:t>Стр.150 &lt;&gt; Стр.160+Стр.170+Стр.190+ Стр.210+Стр.230+Стр.240+Стр.250 +Стр.260+Стр.2</w:t>
            </w:r>
            <w:r>
              <w:t>7</w:t>
            </w:r>
            <w:r w:rsidRPr="00B92096">
              <w:t>0 – недопустимо</w:t>
            </w:r>
          </w:p>
        </w:tc>
        <w:tc>
          <w:tcPr>
            <w:tcW w:w="897" w:type="dxa"/>
          </w:tcPr>
          <w:p w14:paraId="1F156936" w14:textId="77777777" w:rsidR="004B09DB" w:rsidRPr="00B92096" w:rsidRDefault="004B09DB" w:rsidP="00F1660F">
            <w:r>
              <w:rPr>
                <w:sz w:val="16"/>
                <w:szCs w:val="16"/>
              </w:rPr>
              <w:t>АУБУ, РБС-АУБУ, ГРБС.</w:t>
            </w:r>
          </w:p>
        </w:tc>
      </w:tr>
      <w:tr w:rsidR="004B09DB" w:rsidRPr="00B92096" w14:paraId="5C218F83" w14:textId="77777777" w:rsidTr="00651D83">
        <w:trPr>
          <w:jc w:val="center"/>
        </w:trPr>
        <w:tc>
          <w:tcPr>
            <w:tcW w:w="775" w:type="dxa"/>
          </w:tcPr>
          <w:p w14:paraId="188CD26E" w14:textId="77777777" w:rsidR="004B09DB" w:rsidRPr="00B92096" w:rsidRDefault="004B09DB" w:rsidP="00DC45CC">
            <w:pPr>
              <w:ind w:left="-15" w:firstLine="15"/>
            </w:pPr>
            <w:r w:rsidRPr="00B92096">
              <w:t>8</w:t>
            </w:r>
          </w:p>
        </w:tc>
        <w:tc>
          <w:tcPr>
            <w:tcW w:w="665" w:type="dxa"/>
          </w:tcPr>
          <w:p w14:paraId="6D7197EE" w14:textId="77777777" w:rsidR="004B09DB" w:rsidRPr="00B92096" w:rsidRDefault="004B09DB" w:rsidP="000D0D7D">
            <w:r w:rsidRPr="00CE764E">
              <w:t>Б</w:t>
            </w:r>
          </w:p>
        </w:tc>
        <w:tc>
          <w:tcPr>
            <w:tcW w:w="900" w:type="dxa"/>
          </w:tcPr>
          <w:p w14:paraId="39DE7AB9" w14:textId="77777777" w:rsidR="004B09DB" w:rsidRPr="00B92096" w:rsidRDefault="004B09DB" w:rsidP="000D0D7D">
            <w:r w:rsidRPr="00B92096">
              <w:t>160</w:t>
            </w:r>
          </w:p>
        </w:tc>
        <w:tc>
          <w:tcPr>
            <w:tcW w:w="775" w:type="dxa"/>
          </w:tcPr>
          <w:p w14:paraId="2716EF63" w14:textId="77777777" w:rsidR="004B09DB" w:rsidRPr="00B92096" w:rsidRDefault="004B09DB" w:rsidP="000D0D7D">
            <w:r w:rsidRPr="00B92096">
              <w:t>*</w:t>
            </w:r>
          </w:p>
        </w:tc>
        <w:tc>
          <w:tcPr>
            <w:tcW w:w="845" w:type="dxa"/>
          </w:tcPr>
          <w:p w14:paraId="35EA7D2F" w14:textId="77777777" w:rsidR="004B09DB" w:rsidRPr="00B92096" w:rsidRDefault="004B09DB" w:rsidP="000D0D7D">
            <w:r>
              <w:t>=</w:t>
            </w:r>
          </w:p>
        </w:tc>
        <w:tc>
          <w:tcPr>
            <w:tcW w:w="955" w:type="dxa"/>
          </w:tcPr>
          <w:p w14:paraId="7FD15434" w14:textId="77777777" w:rsidR="004B09DB" w:rsidRPr="00B92096" w:rsidRDefault="004B09DB" w:rsidP="000D0D7D">
            <w:r w:rsidRPr="004B09DB">
              <w:t>Сумма детали</w:t>
            </w:r>
            <w:r w:rsidRPr="004B09DB">
              <w:lastRenderedPageBreak/>
              <w:t>зированных строк</w:t>
            </w:r>
          </w:p>
        </w:tc>
        <w:tc>
          <w:tcPr>
            <w:tcW w:w="1232" w:type="dxa"/>
          </w:tcPr>
          <w:p w14:paraId="1C9850D2" w14:textId="77777777" w:rsidR="004B09DB" w:rsidRPr="00B92096" w:rsidRDefault="004B09DB" w:rsidP="000D0D7D">
            <w:pPr>
              <w:tabs>
                <w:tab w:val="left" w:pos="360"/>
                <w:tab w:val="center" w:pos="432"/>
              </w:tabs>
            </w:pPr>
          </w:p>
        </w:tc>
        <w:tc>
          <w:tcPr>
            <w:tcW w:w="3393" w:type="dxa"/>
          </w:tcPr>
          <w:p w14:paraId="1A613A92" w14:textId="77777777" w:rsidR="004B09DB" w:rsidRPr="00B92096" w:rsidRDefault="004B09DB" w:rsidP="004B09DB">
            <w:r w:rsidRPr="004B09DB">
              <w:t>Стр.</w:t>
            </w:r>
            <w:r>
              <w:t>16</w:t>
            </w:r>
            <w:r w:rsidRPr="004B09DB">
              <w:t>0 &lt;&gt; сумме детализированных строк - недопустимо</w:t>
            </w:r>
          </w:p>
        </w:tc>
        <w:tc>
          <w:tcPr>
            <w:tcW w:w="897" w:type="dxa"/>
          </w:tcPr>
          <w:p w14:paraId="1F10A1F2" w14:textId="77777777" w:rsidR="004B09DB" w:rsidRPr="00B92096" w:rsidRDefault="004B09DB" w:rsidP="00F1660F">
            <w:r>
              <w:rPr>
                <w:sz w:val="16"/>
                <w:szCs w:val="16"/>
              </w:rPr>
              <w:t>АУБУ, РБС-АУБУ, ГРБС.</w:t>
            </w:r>
          </w:p>
        </w:tc>
      </w:tr>
      <w:tr w:rsidR="004B09DB" w:rsidRPr="00B92096" w14:paraId="4B854EA8" w14:textId="77777777" w:rsidTr="00651D83">
        <w:trPr>
          <w:jc w:val="center"/>
        </w:trPr>
        <w:tc>
          <w:tcPr>
            <w:tcW w:w="775" w:type="dxa"/>
          </w:tcPr>
          <w:p w14:paraId="0E8B8330" w14:textId="77777777" w:rsidR="004B09DB" w:rsidRPr="00B92096" w:rsidRDefault="004B09DB" w:rsidP="00DC45CC">
            <w:pPr>
              <w:ind w:left="-15" w:firstLine="15"/>
            </w:pPr>
            <w:r w:rsidRPr="00B92096">
              <w:lastRenderedPageBreak/>
              <w:t>9</w:t>
            </w:r>
          </w:p>
        </w:tc>
        <w:tc>
          <w:tcPr>
            <w:tcW w:w="665" w:type="dxa"/>
          </w:tcPr>
          <w:p w14:paraId="19347FD0" w14:textId="77777777" w:rsidR="004B09DB" w:rsidRPr="00B92096" w:rsidRDefault="004B09DB" w:rsidP="000D0D7D">
            <w:r w:rsidRPr="00CE764E">
              <w:t>Б</w:t>
            </w:r>
          </w:p>
        </w:tc>
        <w:tc>
          <w:tcPr>
            <w:tcW w:w="900" w:type="dxa"/>
          </w:tcPr>
          <w:p w14:paraId="0E180AF5" w14:textId="77777777" w:rsidR="004B09DB" w:rsidRPr="00B92096" w:rsidRDefault="004B09DB" w:rsidP="000D0D7D">
            <w:r w:rsidRPr="00B92096">
              <w:t>170</w:t>
            </w:r>
          </w:p>
        </w:tc>
        <w:tc>
          <w:tcPr>
            <w:tcW w:w="775" w:type="dxa"/>
          </w:tcPr>
          <w:p w14:paraId="4B691BEA" w14:textId="77777777" w:rsidR="004B09DB" w:rsidRPr="00B92096" w:rsidRDefault="004B09DB" w:rsidP="000D0D7D">
            <w:r w:rsidRPr="00B92096">
              <w:t>*</w:t>
            </w:r>
          </w:p>
          <w:p w14:paraId="1A60C1B8" w14:textId="77777777" w:rsidR="004B09DB" w:rsidRPr="00B92096" w:rsidRDefault="004B09DB" w:rsidP="000D0D7D"/>
        </w:tc>
        <w:tc>
          <w:tcPr>
            <w:tcW w:w="845" w:type="dxa"/>
          </w:tcPr>
          <w:p w14:paraId="0CF45DEE" w14:textId="77777777" w:rsidR="004B09DB" w:rsidRPr="00B92096" w:rsidRDefault="004B09DB" w:rsidP="000D0D7D">
            <w:r>
              <w:t>=</w:t>
            </w:r>
          </w:p>
        </w:tc>
        <w:tc>
          <w:tcPr>
            <w:tcW w:w="955" w:type="dxa"/>
          </w:tcPr>
          <w:p w14:paraId="15C41BC6" w14:textId="77777777" w:rsidR="004B09DB" w:rsidRPr="00B92096" w:rsidRDefault="004B09DB" w:rsidP="000D0D7D">
            <w:r w:rsidRPr="004B09DB">
              <w:t>Сумма детализированных строк</w:t>
            </w:r>
          </w:p>
        </w:tc>
        <w:tc>
          <w:tcPr>
            <w:tcW w:w="1232" w:type="dxa"/>
          </w:tcPr>
          <w:p w14:paraId="1F6A4A22" w14:textId="77777777" w:rsidR="004B09DB" w:rsidRPr="00B92096" w:rsidRDefault="004B09DB" w:rsidP="000D0D7D"/>
        </w:tc>
        <w:tc>
          <w:tcPr>
            <w:tcW w:w="3393" w:type="dxa"/>
          </w:tcPr>
          <w:p w14:paraId="4BAAAD9A" w14:textId="77777777" w:rsidR="004B09DB" w:rsidRPr="00B92096" w:rsidRDefault="004B09DB" w:rsidP="004B09DB">
            <w:r w:rsidRPr="004B09DB">
              <w:t>Стр.</w:t>
            </w:r>
            <w:r>
              <w:t>17</w:t>
            </w:r>
            <w:r w:rsidRPr="004B09DB">
              <w:t>0 &lt;&gt; сумме детализированных строк - недопустимо</w:t>
            </w:r>
          </w:p>
        </w:tc>
        <w:tc>
          <w:tcPr>
            <w:tcW w:w="897" w:type="dxa"/>
          </w:tcPr>
          <w:p w14:paraId="6DD2D013" w14:textId="77777777" w:rsidR="004B09DB" w:rsidRPr="00B92096" w:rsidRDefault="004B09DB" w:rsidP="000D0D7D">
            <w:r>
              <w:rPr>
                <w:sz w:val="16"/>
                <w:szCs w:val="16"/>
              </w:rPr>
              <w:t>АУБУ, РБС-АУБУ, ГРБС.</w:t>
            </w:r>
          </w:p>
        </w:tc>
      </w:tr>
      <w:tr w:rsidR="00170110" w:rsidRPr="00B92096" w14:paraId="3AB421F9" w14:textId="77777777" w:rsidTr="00651D83">
        <w:trPr>
          <w:jc w:val="center"/>
        </w:trPr>
        <w:tc>
          <w:tcPr>
            <w:tcW w:w="775" w:type="dxa"/>
          </w:tcPr>
          <w:p w14:paraId="54275048" w14:textId="77777777" w:rsidR="00170110" w:rsidRPr="00B92096" w:rsidRDefault="00170110" w:rsidP="00DC45CC">
            <w:pPr>
              <w:ind w:left="-15" w:firstLine="15"/>
              <w:rPr>
                <w:highlight w:val="yellow"/>
              </w:rPr>
            </w:pPr>
            <w:r>
              <w:t>10</w:t>
            </w:r>
          </w:p>
        </w:tc>
        <w:tc>
          <w:tcPr>
            <w:tcW w:w="665" w:type="dxa"/>
          </w:tcPr>
          <w:p w14:paraId="033FBE6A" w14:textId="77777777" w:rsidR="00170110" w:rsidRPr="00B92096" w:rsidRDefault="00170110" w:rsidP="000D0D7D">
            <w:r w:rsidRPr="00A95300">
              <w:t>Б</w:t>
            </w:r>
          </w:p>
        </w:tc>
        <w:tc>
          <w:tcPr>
            <w:tcW w:w="900" w:type="dxa"/>
          </w:tcPr>
          <w:p w14:paraId="3F789D55" w14:textId="77777777" w:rsidR="00170110" w:rsidRPr="00B92096" w:rsidRDefault="00170110" w:rsidP="000D0D7D">
            <w:r>
              <w:t>190</w:t>
            </w:r>
          </w:p>
        </w:tc>
        <w:tc>
          <w:tcPr>
            <w:tcW w:w="775" w:type="dxa"/>
          </w:tcPr>
          <w:p w14:paraId="1138A1E5" w14:textId="77777777" w:rsidR="00170110" w:rsidRPr="00B92096" w:rsidRDefault="00170110" w:rsidP="000D0D7D">
            <w:r>
              <w:t>*</w:t>
            </w:r>
          </w:p>
        </w:tc>
        <w:tc>
          <w:tcPr>
            <w:tcW w:w="845" w:type="dxa"/>
          </w:tcPr>
          <w:p w14:paraId="44A79AC5" w14:textId="77777777" w:rsidR="00170110" w:rsidRPr="00B92096" w:rsidRDefault="00170110" w:rsidP="000D0D7D">
            <w:r>
              <w:t>=</w:t>
            </w:r>
          </w:p>
        </w:tc>
        <w:tc>
          <w:tcPr>
            <w:tcW w:w="955" w:type="dxa"/>
          </w:tcPr>
          <w:p w14:paraId="6CE94377" w14:textId="77777777" w:rsidR="00170110" w:rsidRPr="00B92096" w:rsidRDefault="00170110" w:rsidP="000D0D7D">
            <w:r w:rsidRPr="004B09DB">
              <w:t>Сумма детализированных строк</w:t>
            </w:r>
          </w:p>
        </w:tc>
        <w:tc>
          <w:tcPr>
            <w:tcW w:w="1232" w:type="dxa"/>
          </w:tcPr>
          <w:p w14:paraId="4BCE2C82" w14:textId="77777777" w:rsidR="00170110" w:rsidRPr="00B92096" w:rsidRDefault="00170110" w:rsidP="000D0D7D"/>
        </w:tc>
        <w:tc>
          <w:tcPr>
            <w:tcW w:w="3393" w:type="dxa"/>
          </w:tcPr>
          <w:p w14:paraId="3F8E4FDE" w14:textId="77777777" w:rsidR="00170110" w:rsidRPr="00B92096" w:rsidRDefault="00170110" w:rsidP="004B09DB">
            <w:r w:rsidRPr="004B09DB">
              <w:t>Стр.</w:t>
            </w:r>
            <w:r>
              <w:t>19</w:t>
            </w:r>
            <w:r w:rsidRPr="004B09DB">
              <w:t>0 &lt;&gt; сумме детализированных строк - недопустимо</w:t>
            </w:r>
          </w:p>
        </w:tc>
        <w:tc>
          <w:tcPr>
            <w:tcW w:w="897" w:type="dxa"/>
          </w:tcPr>
          <w:p w14:paraId="519ACCEB" w14:textId="77777777" w:rsidR="00170110" w:rsidRPr="00B92096" w:rsidRDefault="00170110" w:rsidP="00480EBB">
            <w:r>
              <w:rPr>
                <w:sz w:val="16"/>
                <w:szCs w:val="16"/>
              </w:rPr>
              <w:t>АУБУ, РБС-АУБУ, ГРБС.</w:t>
            </w:r>
          </w:p>
        </w:tc>
      </w:tr>
      <w:tr w:rsidR="00170110" w:rsidRPr="00B92096" w14:paraId="716DF110" w14:textId="77777777" w:rsidTr="00651D83">
        <w:trPr>
          <w:jc w:val="center"/>
        </w:trPr>
        <w:tc>
          <w:tcPr>
            <w:tcW w:w="775" w:type="dxa"/>
          </w:tcPr>
          <w:p w14:paraId="2B8815B1" w14:textId="77777777" w:rsidR="00170110" w:rsidRPr="00B92096" w:rsidRDefault="00170110" w:rsidP="00DC45CC">
            <w:pPr>
              <w:ind w:left="-15" w:firstLine="15"/>
            </w:pPr>
            <w:r w:rsidRPr="00B92096">
              <w:t>11</w:t>
            </w:r>
          </w:p>
        </w:tc>
        <w:tc>
          <w:tcPr>
            <w:tcW w:w="665" w:type="dxa"/>
          </w:tcPr>
          <w:p w14:paraId="1EB4DEAD" w14:textId="77777777" w:rsidR="00170110" w:rsidRPr="00B92096" w:rsidRDefault="00170110" w:rsidP="000D0D7D">
            <w:r w:rsidRPr="00A95300">
              <w:t>Б</w:t>
            </w:r>
          </w:p>
        </w:tc>
        <w:tc>
          <w:tcPr>
            <w:tcW w:w="900" w:type="dxa"/>
          </w:tcPr>
          <w:p w14:paraId="1BCF4F3E" w14:textId="77777777" w:rsidR="00170110" w:rsidRPr="00B92096" w:rsidRDefault="00170110" w:rsidP="000D0D7D">
            <w:r w:rsidRPr="00B92096">
              <w:t>210</w:t>
            </w:r>
          </w:p>
        </w:tc>
        <w:tc>
          <w:tcPr>
            <w:tcW w:w="775" w:type="dxa"/>
          </w:tcPr>
          <w:p w14:paraId="7B1FC06E" w14:textId="77777777" w:rsidR="00170110" w:rsidRPr="00B92096" w:rsidRDefault="00170110" w:rsidP="000D0D7D">
            <w:r w:rsidRPr="00B92096">
              <w:t>*</w:t>
            </w:r>
          </w:p>
        </w:tc>
        <w:tc>
          <w:tcPr>
            <w:tcW w:w="845" w:type="dxa"/>
          </w:tcPr>
          <w:p w14:paraId="0C264409" w14:textId="77777777" w:rsidR="00170110" w:rsidRPr="00B92096" w:rsidRDefault="00170110" w:rsidP="000D0D7D">
            <w:r>
              <w:t>=</w:t>
            </w:r>
          </w:p>
        </w:tc>
        <w:tc>
          <w:tcPr>
            <w:tcW w:w="955" w:type="dxa"/>
          </w:tcPr>
          <w:p w14:paraId="330CBB5A" w14:textId="77777777" w:rsidR="00170110" w:rsidRPr="00B92096" w:rsidRDefault="00170110" w:rsidP="000D0D7D">
            <w:r w:rsidRPr="004B09DB">
              <w:t>Сумма детализированных строк</w:t>
            </w:r>
          </w:p>
        </w:tc>
        <w:tc>
          <w:tcPr>
            <w:tcW w:w="1232" w:type="dxa"/>
          </w:tcPr>
          <w:p w14:paraId="0A7C3A60" w14:textId="77777777" w:rsidR="00170110" w:rsidRPr="00B92096" w:rsidRDefault="00170110" w:rsidP="000D0D7D"/>
        </w:tc>
        <w:tc>
          <w:tcPr>
            <w:tcW w:w="3393" w:type="dxa"/>
          </w:tcPr>
          <w:p w14:paraId="5AD81DB6" w14:textId="77777777" w:rsidR="00170110" w:rsidRPr="00B92096" w:rsidRDefault="00170110" w:rsidP="004B09DB">
            <w:r w:rsidRPr="004B09DB">
              <w:t>Стр.</w:t>
            </w:r>
            <w:r>
              <w:t>21</w:t>
            </w:r>
            <w:r w:rsidRPr="004B09DB">
              <w:t>0 &lt;&gt; сумме детализированных строк - недопустимо</w:t>
            </w:r>
          </w:p>
        </w:tc>
        <w:tc>
          <w:tcPr>
            <w:tcW w:w="897" w:type="dxa"/>
          </w:tcPr>
          <w:p w14:paraId="2FF8A8BC" w14:textId="77777777" w:rsidR="00170110" w:rsidRPr="00B92096" w:rsidRDefault="00170110" w:rsidP="000D0D7D">
            <w:r>
              <w:rPr>
                <w:sz w:val="16"/>
                <w:szCs w:val="16"/>
              </w:rPr>
              <w:t>АУБУ, РБС-АУБУ, ГРБС.</w:t>
            </w:r>
          </w:p>
        </w:tc>
      </w:tr>
      <w:tr w:rsidR="00170110" w:rsidRPr="00B92096" w14:paraId="0E2D859C" w14:textId="77777777" w:rsidTr="00651D83">
        <w:trPr>
          <w:jc w:val="center"/>
        </w:trPr>
        <w:tc>
          <w:tcPr>
            <w:tcW w:w="775" w:type="dxa"/>
          </w:tcPr>
          <w:p w14:paraId="21C5D891" w14:textId="77777777" w:rsidR="00170110" w:rsidRPr="00B92096" w:rsidRDefault="00170110" w:rsidP="00DC45CC">
            <w:pPr>
              <w:ind w:left="-15" w:firstLine="15"/>
            </w:pPr>
            <w:r w:rsidRPr="00B92096">
              <w:t>12</w:t>
            </w:r>
          </w:p>
        </w:tc>
        <w:tc>
          <w:tcPr>
            <w:tcW w:w="665" w:type="dxa"/>
          </w:tcPr>
          <w:p w14:paraId="3E11FFED" w14:textId="77777777" w:rsidR="00170110" w:rsidRPr="00B92096" w:rsidRDefault="00170110" w:rsidP="000D0D7D">
            <w:r w:rsidRPr="00A95300">
              <w:t>Б</w:t>
            </w:r>
          </w:p>
        </w:tc>
        <w:tc>
          <w:tcPr>
            <w:tcW w:w="900" w:type="dxa"/>
          </w:tcPr>
          <w:p w14:paraId="53940B5A" w14:textId="77777777" w:rsidR="00170110" w:rsidRPr="00B92096" w:rsidRDefault="00170110" w:rsidP="000D0D7D">
            <w:r w:rsidRPr="00B92096">
              <w:t>230</w:t>
            </w:r>
          </w:p>
        </w:tc>
        <w:tc>
          <w:tcPr>
            <w:tcW w:w="775" w:type="dxa"/>
          </w:tcPr>
          <w:p w14:paraId="718456E1" w14:textId="77777777" w:rsidR="00170110" w:rsidRPr="00B92096" w:rsidRDefault="00170110" w:rsidP="000D0D7D">
            <w:r w:rsidRPr="00B92096">
              <w:t>*</w:t>
            </w:r>
          </w:p>
        </w:tc>
        <w:tc>
          <w:tcPr>
            <w:tcW w:w="845" w:type="dxa"/>
          </w:tcPr>
          <w:p w14:paraId="7D05F81C" w14:textId="77777777" w:rsidR="00170110" w:rsidRPr="00B92096" w:rsidRDefault="00170110" w:rsidP="000D0D7D">
            <w:r>
              <w:t>=</w:t>
            </w:r>
          </w:p>
        </w:tc>
        <w:tc>
          <w:tcPr>
            <w:tcW w:w="955" w:type="dxa"/>
          </w:tcPr>
          <w:p w14:paraId="690C4C78" w14:textId="77777777" w:rsidR="00170110" w:rsidRPr="00B92096" w:rsidRDefault="00170110" w:rsidP="000D0D7D">
            <w:r w:rsidRPr="004B09DB">
              <w:t>Сумма детализированных строк</w:t>
            </w:r>
          </w:p>
        </w:tc>
        <w:tc>
          <w:tcPr>
            <w:tcW w:w="1232" w:type="dxa"/>
          </w:tcPr>
          <w:p w14:paraId="17DE9301" w14:textId="77777777" w:rsidR="00170110" w:rsidRPr="00B92096" w:rsidRDefault="00170110" w:rsidP="000D0D7D"/>
        </w:tc>
        <w:tc>
          <w:tcPr>
            <w:tcW w:w="3393" w:type="dxa"/>
          </w:tcPr>
          <w:p w14:paraId="50BA470F" w14:textId="77777777" w:rsidR="00170110" w:rsidRPr="00B92096" w:rsidRDefault="00170110" w:rsidP="004B09DB">
            <w:r w:rsidRPr="004B09DB">
              <w:t>Стр.</w:t>
            </w:r>
            <w:r>
              <w:t>23</w:t>
            </w:r>
            <w:r w:rsidRPr="004B09DB">
              <w:t>0 &lt;&gt; сумме детализированных строк - недопустимо</w:t>
            </w:r>
          </w:p>
        </w:tc>
        <w:tc>
          <w:tcPr>
            <w:tcW w:w="897" w:type="dxa"/>
          </w:tcPr>
          <w:p w14:paraId="1544DF0C" w14:textId="77777777" w:rsidR="00170110" w:rsidRPr="00B92096" w:rsidRDefault="00170110" w:rsidP="00F1660F">
            <w:r>
              <w:rPr>
                <w:sz w:val="16"/>
                <w:szCs w:val="16"/>
              </w:rPr>
              <w:t>АУБУ, РБС-АУБУ, ГРБС.</w:t>
            </w:r>
          </w:p>
        </w:tc>
      </w:tr>
      <w:tr w:rsidR="00170110" w:rsidRPr="00B92096" w14:paraId="33FAF3D7" w14:textId="77777777" w:rsidTr="00651D83">
        <w:trPr>
          <w:jc w:val="center"/>
        </w:trPr>
        <w:tc>
          <w:tcPr>
            <w:tcW w:w="775" w:type="dxa"/>
          </w:tcPr>
          <w:p w14:paraId="036B78A2" w14:textId="77777777" w:rsidR="00170110" w:rsidRPr="00B92096" w:rsidRDefault="00170110" w:rsidP="00DC45CC">
            <w:pPr>
              <w:ind w:left="-15" w:firstLine="15"/>
            </w:pPr>
            <w:r w:rsidRPr="00B92096">
              <w:t>13</w:t>
            </w:r>
          </w:p>
        </w:tc>
        <w:tc>
          <w:tcPr>
            <w:tcW w:w="665" w:type="dxa"/>
          </w:tcPr>
          <w:p w14:paraId="4CFF92DA" w14:textId="77777777" w:rsidR="00170110" w:rsidRPr="00B92096" w:rsidRDefault="00170110" w:rsidP="000D0D7D">
            <w:r w:rsidRPr="00A95300">
              <w:t>Б</w:t>
            </w:r>
          </w:p>
        </w:tc>
        <w:tc>
          <w:tcPr>
            <w:tcW w:w="900" w:type="dxa"/>
          </w:tcPr>
          <w:p w14:paraId="03B19149" w14:textId="77777777" w:rsidR="00170110" w:rsidRPr="00B92096" w:rsidRDefault="00170110" w:rsidP="000D0D7D">
            <w:r w:rsidRPr="00B92096">
              <w:t>240</w:t>
            </w:r>
          </w:p>
        </w:tc>
        <w:tc>
          <w:tcPr>
            <w:tcW w:w="775" w:type="dxa"/>
          </w:tcPr>
          <w:p w14:paraId="4E1F5A10" w14:textId="77777777" w:rsidR="00170110" w:rsidRPr="00B92096" w:rsidRDefault="00170110" w:rsidP="000D0D7D">
            <w:r w:rsidRPr="00B92096">
              <w:t>*</w:t>
            </w:r>
          </w:p>
        </w:tc>
        <w:tc>
          <w:tcPr>
            <w:tcW w:w="845" w:type="dxa"/>
          </w:tcPr>
          <w:p w14:paraId="23CEE8AA" w14:textId="77777777" w:rsidR="00170110" w:rsidRPr="00B92096" w:rsidRDefault="00170110" w:rsidP="000D0D7D">
            <w:r>
              <w:t>=</w:t>
            </w:r>
          </w:p>
        </w:tc>
        <w:tc>
          <w:tcPr>
            <w:tcW w:w="955" w:type="dxa"/>
          </w:tcPr>
          <w:p w14:paraId="53C074DC" w14:textId="77777777" w:rsidR="00170110" w:rsidRPr="00B92096" w:rsidRDefault="00170110" w:rsidP="000D0D7D">
            <w:pPr>
              <w:tabs>
                <w:tab w:val="center" w:pos="702"/>
              </w:tabs>
            </w:pPr>
            <w:r w:rsidRPr="004B09DB">
              <w:t>Сумма детализированных строк</w:t>
            </w:r>
          </w:p>
        </w:tc>
        <w:tc>
          <w:tcPr>
            <w:tcW w:w="1232" w:type="dxa"/>
          </w:tcPr>
          <w:p w14:paraId="194FF11E" w14:textId="77777777" w:rsidR="00170110" w:rsidRPr="00B92096" w:rsidRDefault="00170110" w:rsidP="000D0D7D"/>
        </w:tc>
        <w:tc>
          <w:tcPr>
            <w:tcW w:w="3393" w:type="dxa"/>
          </w:tcPr>
          <w:p w14:paraId="2AE1D388" w14:textId="77777777" w:rsidR="00170110" w:rsidRPr="00B92096" w:rsidRDefault="00170110" w:rsidP="004B09DB">
            <w:r w:rsidRPr="004B09DB">
              <w:t>Стр.</w:t>
            </w:r>
            <w:r>
              <w:t>24</w:t>
            </w:r>
            <w:r w:rsidRPr="004B09DB">
              <w:t>0 &lt;&gt; сумме детализированных строк - недопустимо</w:t>
            </w:r>
          </w:p>
        </w:tc>
        <w:tc>
          <w:tcPr>
            <w:tcW w:w="897" w:type="dxa"/>
          </w:tcPr>
          <w:p w14:paraId="347CD4C2" w14:textId="77777777" w:rsidR="00170110" w:rsidRPr="00B92096" w:rsidRDefault="00170110" w:rsidP="000D0D7D">
            <w:r>
              <w:rPr>
                <w:sz w:val="16"/>
                <w:szCs w:val="16"/>
              </w:rPr>
              <w:t>АУБУ, РБС-АУБУ, ГРБС.</w:t>
            </w:r>
          </w:p>
        </w:tc>
      </w:tr>
      <w:tr w:rsidR="00170110" w:rsidRPr="00B92096" w14:paraId="2A37D617" w14:textId="77777777" w:rsidTr="004B09DB">
        <w:trPr>
          <w:jc w:val="center"/>
        </w:trPr>
        <w:tc>
          <w:tcPr>
            <w:tcW w:w="775" w:type="dxa"/>
            <w:tcBorders>
              <w:top w:val="single" w:sz="4" w:space="0" w:color="auto"/>
              <w:left w:val="single" w:sz="4" w:space="0" w:color="auto"/>
              <w:bottom w:val="single" w:sz="4" w:space="0" w:color="auto"/>
              <w:right w:val="single" w:sz="4" w:space="0" w:color="auto"/>
            </w:tcBorders>
          </w:tcPr>
          <w:p w14:paraId="3D693F05" w14:textId="77777777" w:rsidR="00170110" w:rsidRPr="00B92096" w:rsidRDefault="00170110" w:rsidP="004B09DB">
            <w:pPr>
              <w:ind w:left="-15" w:firstLine="15"/>
            </w:pPr>
            <w:r w:rsidRPr="00B92096">
              <w:t>13</w:t>
            </w:r>
            <w:r>
              <w:t>.1</w:t>
            </w:r>
          </w:p>
        </w:tc>
        <w:tc>
          <w:tcPr>
            <w:tcW w:w="665" w:type="dxa"/>
            <w:tcBorders>
              <w:top w:val="single" w:sz="4" w:space="0" w:color="auto"/>
              <w:left w:val="single" w:sz="4" w:space="0" w:color="auto"/>
              <w:bottom w:val="single" w:sz="4" w:space="0" w:color="auto"/>
              <w:right w:val="single" w:sz="4" w:space="0" w:color="auto"/>
            </w:tcBorders>
          </w:tcPr>
          <w:p w14:paraId="09A37A56" w14:textId="77777777" w:rsidR="00170110" w:rsidRPr="00B92096" w:rsidRDefault="00170110" w:rsidP="004B09DB">
            <w:r w:rsidRPr="00A95300">
              <w:t>Б</w:t>
            </w:r>
          </w:p>
        </w:tc>
        <w:tc>
          <w:tcPr>
            <w:tcW w:w="900" w:type="dxa"/>
            <w:tcBorders>
              <w:top w:val="single" w:sz="4" w:space="0" w:color="auto"/>
              <w:left w:val="single" w:sz="4" w:space="0" w:color="auto"/>
              <w:bottom w:val="single" w:sz="4" w:space="0" w:color="auto"/>
              <w:right w:val="single" w:sz="4" w:space="0" w:color="auto"/>
            </w:tcBorders>
          </w:tcPr>
          <w:p w14:paraId="5F98EEB6" w14:textId="77777777" w:rsidR="00170110" w:rsidRPr="00B92096" w:rsidRDefault="00170110" w:rsidP="009A325F">
            <w:r w:rsidRPr="00B92096">
              <w:t>2</w:t>
            </w:r>
            <w:r>
              <w:t>5</w:t>
            </w:r>
            <w:r w:rsidRPr="00B92096">
              <w:t>0</w:t>
            </w:r>
          </w:p>
        </w:tc>
        <w:tc>
          <w:tcPr>
            <w:tcW w:w="775" w:type="dxa"/>
            <w:tcBorders>
              <w:top w:val="single" w:sz="4" w:space="0" w:color="auto"/>
              <w:left w:val="single" w:sz="4" w:space="0" w:color="auto"/>
              <w:bottom w:val="single" w:sz="4" w:space="0" w:color="auto"/>
              <w:right w:val="single" w:sz="4" w:space="0" w:color="auto"/>
            </w:tcBorders>
          </w:tcPr>
          <w:p w14:paraId="090AA22C" w14:textId="77777777" w:rsidR="00170110" w:rsidRPr="00B92096" w:rsidRDefault="00170110" w:rsidP="004B09DB">
            <w:r w:rsidRPr="00B92096">
              <w:t>*</w:t>
            </w:r>
          </w:p>
        </w:tc>
        <w:tc>
          <w:tcPr>
            <w:tcW w:w="845" w:type="dxa"/>
            <w:tcBorders>
              <w:top w:val="single" w:sz="4" w:space="0" w:color="auto"/>
              <w:left w:val="single" w:sz="4" w:space="0" w:color="auto"/>
              <w:bottom w:val="single" w:sz="4" w:space="0" w:color="auto"/>
              <w:right w:val="single" w:sz="4" w:space="0" w:color="auto"/>
            </w:tcBorders>
          </w:tcPr>
          <w:p w14:paraId="77FC3498" w14:textId="77777777" w:rsidR="00170110" w:rsidRPr="00B92096" w:rsidRDefault="00170110" w:rsidP="004B09DB">
            <w:r>
              <w:t>=</w:t>
            </w:r>
          </w:p>
        </w:tc>
        <w:tc>
          <w:tcPr>
            <w:tcW w:w="955" w:type="dxa"/>
            <w:tcBorders>
              <w:top w:val="single" w:sz="4" w:space="0" w:color="auto"/>
              <w:left w:val="single" w:sz="4" w:space="0" w:color="auto"/>
              <w:bottom w:val="single" w:sz="4" w:space="0" w:color="auto"/>
              <w:right w:val="single" w:sz="4" w:space="0" w:color="auto"/>
            </w:tcBorders>
          </w:tcPr>
          <w:p w14:paraId="217A976B" w14:textId="77777777" w:rsidR="00170110" w:rsidRPr="00B92096" w:rsidRDefault="00170110" w:rsidP="004B09DB">
            <w:pPr>
              <w:tabs>
                <w:tab w:val="center" w:pos="702"/>
              </w:tabs>
            </w:pPr>
            <w:r w:rsidRPr="004B09DB">
              <w:t>Сумма детализированных строк</w:t>
            </w:r>
          </w:p>
        </w:tc>
        <w:tc>
          <w:tcPr>
            <w:tcW w:w="1232" w:type="dxa"/>
            <w:tcBorders>
              <w:top w:val="single" w:sz="4" w:space="0" w:color="auto"/>
              <w:left w:val="single" w:sz="4" w:space="0" w:color="auto"/>
              <w:bottom w:val="single" w:sz="4" w:space="0" w:color="auto"/>
              <w:right w:val="single" w:sz="4" w:space="0" w:color="auto"/>
            </w:tcBorders>
          </w:tcPr>
          <w:p w14:paraId="770FA26F" w14:textId="77777777" w:rsidR="00170110" w:rsidRPr="00B92096" w:rsidRDefault="00170110" w:rsidP="004B09DB"/>
        </w:tc>
        <w:tc>
          <w:tcPr>
            <w:tcW w:w="3393" w:type="dxa"/>
            <w:tcBorders>
              <w:top w:val="single" w:sz="4" w:space="0" w:color="auto"/>
              <w:left w:val="single" w:sz="4" w:space="0" w:color="auto"/>
              <w:bottom w:val="single" w:sz="4" w:space="0" w:color="auto"/>
              <w:right w:val="single" w:sz="4" w:space="0" w:color="auto"/>
            </w:tcBorders>
          </w:tcPr>
          <w:p w14:paraId="2DD76FDD" w14:textId="77777777" w:rsidR="00170110" w:rsidRPr="00B92096" w:rsidRDefault="00170110" w:rsidP="009A325F">
            <w:r w:rsidRPr="004B09DB">
              <w:t>Стр.</w:t>
            </w:r>
            <w:r>
              <w:t>25</w:t>
            </w:r>
            <w:r w:rsidRPr="004B09DB">
              <w:t>0 &lt;&gt; сумме детализированных строк - недопустимо</w:t>
            </w:r>
          </w:p>
        </w:tc>
        <w:tc>
          <w:tcPr>
            <w:tcW w:w="897" w:type="dxa"/>
            <w:tcBorders>
              <w:top w:val="single" w:sz="4" w:space="0" w:color="auto"/>
              <w:left w:val="single" w:sz="4" w:space="0" w:color="auto"/>
              <w:bottom w:val="single" w:sz="4" w:space="0" w:color="auto"/>
              <w:right w:val="single" w:sz="4" w:space="0" w:color="auto"/>
            </w:tcBorders>
          </w:tcPr>
          <w:p w14:paraId="3CEB4EB9" w14:textId="77777777" w:rsidR="00170110" w:rsidRPr="004B09DB" w:rsidRDefault="00170110" w:rsidP="004B09DB">
            <w:pPr>
              <w:rPr>
                <w:sz w:val="16"/>
                <w:szCs w:val="16"/>
              </w:rPr>
            </w:pPr>
            <w:r>
              <w:rPr>
                <w:sz w:val="16"/>
                <w:szCs w:val="16"/>
              </w:rPr>
              <w:t>АУБУ, РБС-АУБУ, ГРБС.</w:t>
            </w:r>
          </w:p>
        </w:tc>
      </w:tr>
      <w:tr w:rsidR="00170110" w:rsidRPr="00B92096" w14:paraId="75294E34" w14:textId="77777777" w:rsidTr="00651D83">
        <w:trPr>
          <w:jc w:val="center"/>
        </w:trPr>
        <w:tc>
          <w:tcPr>
            <w:tcW w:w="775" w:type="dxa"/>
          </w:tcPr>
          <w:p w14:paraId="3B1D03C0" w14:textId="77777777" w:rsidR="00170110" w:rsidRPr="00B92096" w:rsidRDefault="00170110" w:rsidP="00DC45CC">
            <w:pPr>
              <w:ind w:left="-15" w:firstLine="15"/>
            </w:pPr>
            <w:r w:rsidRPr="00B92096">
              <w:t>14</w:t>
            </w:r>
          </w:p>
        </w:tc>
        <w:tc>
          <w:tcPr>
            <w:tcW w:w="665" w:type="dxa"/>
          </w:tcPr>
          <w:p w14:paraId="6325BCF5" w14:textId="77777777" w:rsidR="00170110" w:rsidRPr="00B92096" w:rsidRDefault="00170110" w:rsidP="000D0D7D">
            <w:r w:rsidRPr="00A95300">
              <w:t>Б</w:t>
            </w:r>
          </w:p>
        </w:tc>
        <w:tc>
          <w:tcPr>
            <w:tcW w:w="900" w:type="dxa"/>
          </w:tcPr>
          <w:p w14:paraId="39CEE589" w14:textId="77777777" w:rsidR="00170110" w:rsidRPr="00B92096" w:rsidRDefault="00170110" w:rsidP="000D0D7D">
            <w:r w:rsidRPr="00B92096">
              <w:t>260</w:t>
            </w:r>
          </w:p>
        </w:tc>
        <w:tc>
          <w:tcPr>
            <w:tcW w:w="775" w:type="dxa"/>
          </w:tcPr>
          <w:p w14:paraId="51488D23" w14:textId="77777777" w:rsidR="00170110" w:rsidRPr="00B92096" w:rsidRDefault="00170110" w:rsidP="000D0D7D">
            <w:r w:rsidRPr="00B92096">
              <w:t>*</w:t>
            </w:r>
          </w:p>
        </w:tc>
        <w:tc>
          <w:tcPr>
            <w:tcW w:w="845" w:type="dxa"/>
          </w:tcPr>
          <w:p w14:paraId="675B65C8" w14:textId="77777777" w:rsidR="00170110" w:rsidRPr="00B92096" w:rsidRDefault="00170110" w:rsidP="000D0D7D">
            <w:r>
              <w:t>=</w:t>
            </w:r>
          </w:p>
        </w:tc>
        <w:tc>
          <w:tcPr>
            <w:tcW w:w="955" w:type="dxa"/>
          </w:tcPr>
          <w:p w14:paraId="385CA357" w14:textId="77777777" w:rsidR="00170110" w:rsidRPr="00B92096" w:rsidRDefault="00170110" w:rsidP="000D0D7D">
            <w:r w:rsidRPr="004B09DB">
              <w:t>Сумма детализированных строк</w:t>
            </w:r>
          </w:p>
        </w:tc>
        <w:tc>
          <w:tcPr>
            <w:tcW w:w="1232" w:type="dxa"/>
          </w:tcPr>
          <w:p w14:paraId="54F319D8" w14:textId="77777777" w:rsidR="00170110" w:rsidRPr="00B92096" w:rsidRDefault="00170110" w:rsidP="000D0D7D"/>
        </w:tc>
        <w:tc>
          <w:tcPr>
            <w:tcW w:w="3393" w:type="dxa"/>
          </w:tcPr>
          <w:p w14:paraId="0D335A20" w14:textId="77777777" w:rsidR="00170110" w:rsidRPr="00B92096" w:rsidRDefault="00170110" w:rsidP="009A325F">
            <w:r w:rsidRPr="004B09DB">
              <w:t>Стр.</w:t>
            </w:r>
            <w:r>
              <w:t>26</w:t>
            </w:r>
            <w:r w:rsidRPr="004B09DB">
              <w:t>0 &lt;&gt; сумме детализированных строк - недопустимо</w:t>
            </w:r>
          </w:p>
        </w:tc>
        <w:tc>
          <w:tcPr>
            <w:tcW w:w="897" w:type="dxa"/>
          </w:tcPr>
          <w:p w14:paraId="06152B43" w14:textId="77777777" w:rsidR="00170110" w:rsidRPr="00B92096" w:rsidRDefault="00170110" w:rsidP="000D0D7D">
            <w:r>
              <w:rPr>
                <w:sz w:val="16"/>
                <w:szCs w:val="16"/>
              </w:rPr>
              <w:t>АУБУ, РБС-АУБУ, ГРБС.</w:t>
            </w:r>
          </w:p>
        </w:tc>
      </w:tr>
      <w:tr w:rsidR="00170110" w:rsidRPr="00B92096" w14:paraId="6D0CD928" w14:textId="77777777" w:rsidTr="009A325F">
        <w:trPr>
          <w:jc w:val="center"/>
        </w:trPr>
        <w:tc>
          <w:tcPr>
            <w:tcW w:w="775" w:type="dxa"/>
            <w:tcBorders>
              <w:top w:val="single" w:sz="4" w:space="0" w:color="auto"/>
              <w:left w:val="single" w:sz="4" w:space="0" w:color="auto"/>
              <w:bottom w:val="single" w:sz="4" w:space="0" w:color="auto"/>
              <w:right w:val="single" w:sz="4" w:space="0" w:color="auto"/>
            </w:tcBorders>
          </w:tcPr>
          <w:p w14:paraId="4CAA08D1" w14:textId="77777777" w:rsidR="00170110" w:rsidRPr="00B92096" w:rsidRDefault="00170110" w:rsidP="007C6B2D">
            <w:pPr>
              <w:ind w:left="-15" w:firstLine="15"/>
            </w:pPr>
            <w:r w:rsidRPr="00B92096">
              <w:t>14</w:t>
            </w:r>
            <w:r w:rsidR="0035023A">
              <w:t>.1</w:t>
            </w:r>
          </w:p>
        </w:tc>
        <w:tc>
          <w:tcPr>
            <w:tcW w:w="665" w:type="dxa"/>
            <w:tcBorders>
              <w:top w:val="single" w:sz="4" w:space="0" w:color="auto"/>
              <w:left w:val="single" w:sz="4" w:space="0" w:color="auto"/>
              <w:bottom w:val="single" w:sz="4" w:space="0" w:color="auto"/>
              <w:right w:val="single" w:sz="4" w:space="0" w:color="auto"/>
            </w:tcBorders>
          </w:tcPr>
          <w:p w14:paraId="3221115E" w14:textId="77777777" w:rsidR="00170110" w:rsidRPr="00B92096" w:rsidRDefault="00170110" w:rsidP="007C6B2D">
            <w:r w:rsidRPr="00A95300">
              <w:t>Б</w:t>
            </w:r>
          </w:p>
        </w:tc>
        <w:tc>
          <w:tcPr>
            <w:tcW w:w="900" w:type="dxa"/>
            <w:tcBorders>
              <w:top w:val="single" w:sz="4" w:space="0" w:color="auto"/>
              <w:left w:val="single" w:sz="4" w:space="0" w:color="auto"/>
              <w:bottom w:val="single" w:sz="4" w:space="0" w:color="auto"/>
              <w:right w:val="single" w:sz="4" w:space="0" w:color="auto"/>
            </w:tcBorders>
          </w:tcPr>
          <w:p w14:paraId="39A41C04" w14:textId="77777777" w:rsidR="00170110" w:rsidRPr="00B92096" w:rsidRDefault="00170110" w:rsidP="009A325F">
            <w:r w:rsidRPr="00B92096">
              <w:t>2</w:t>
            </w:r>
            <w:r>
              <w:t>7</w:t>
            </w:r>
            <w:r w:rsidRPr="00B92096">
              <w:t>0</w:t>
            </w:r>
          </w:p>
        </w:tc>
        <w:tc>
          <w:tcPr>
            <w:tcW w:w="775" w:type="dxa"/>
            <w:tcBorders>
              <w:top w:val="single" w:sz="4" w:space="0" w:color="auto"/>
              <w:left w:val="single" w:sz="4" w:space="0" w:color="auto"/>
              <w:bottom w:val="single" w:sz="4" w:space="0" w:color="auto"/>
              <w:right w:val="single" w:sz="4" w:space="0" w:color="auto"/>
            </w:tcBorders>
          </w:tcPr>
          <w:p w14:paraId="67D38943" w14:textId="77777777" w:rsidR="00170110" w:rsidRPr="00B92096" w:rsidRDefault="00170110" w:rsidP="007C6B2D">
            <w:r w:rsidRPr="00B92096">
              <w:t>*</w:t>
            </w:r>
          </w:p>
        </w:tc>
        <w:tc>
          <w:tcPr>
            <w:tcW w:w="845" w:type="dxa"/>
            <w:tcBorders>
              <w:top w:val="single" w:sz="4" w:space="0" w:color="auto"/>
              <w:left w:val="single" w:sz="4" w:space="0" w:color="auto"/>
              <w:bottom w:val="single" w:sz="4" w:space="0" w:color="auto"/>
              <w:right w:val="single" w:sz="4" w:space="0" w:color="auto"/>
            </w:tcBorders>
          </w:tcPr>
          <w:p w14:paraId="3945B7F1" w14:textId="77777777" w:rsidR="00170110" w:rsidRPr="009A325F" w:rsidRDefault="00170110" w:rsidP="007C6B2D">
            <w:pPr>
              <w:rPr>
                <w:lang w:val="en-US"/>
              </w:rPr>
            </w:pPr>
            <w:r>
              <w:t>=</w:t>
            </w:r>
          </w:p>
        </w:tc>
        <w:tc>
          <w:tcPr>
            <w:tcW w:w="955" w:type="dxa"/>
            <w:tcBorders>
              <w:top w:val="single" w:sz="4" w:space="0" w:color="auto"/>
              <w:left w:val="single" w:sz="4" w:space="0" w:color="auto"/>
              <w:bottom w:val="single" w:sz="4" w:space="0" w:color="auto"/>
              <w:right w:val="single" w:sz="4" w:space="0" w:color="auto"/>
            </w:tcBorders>
          </w:tcPr>
          <w:p w14:paraId="42AE61E8" w14:textId="77777777" w:rsidR="00170110" w:rsidRPr="00B92096" w:rsidRDefault="00170110" w:rsidP="007C6B2D">
            <w:r w:rsidRPr="004B09DB">
              <w:t>Сумма детализированных строк</w:t>
            </w:r>
          </w:p>
        </w:tc>
        <w:tc>
          <w:tcPr>
            <w:tcW w:w="1232" w:type="dxa"/>
            <w:tcBorders>
              <w:top w:val="single" w:sz="4" w:space="0" w:color="auto"/>
              <w:left w:val="single" w:sz="4" w:space="0" w:color="auto"/>
              <w:bottom w:val="single" w:sz="4" w:space="0" w:color="auto"/>
              <w:right w:val="single" w:sz="4" w:space="0" w:color="auto"/>
            </w:tcBorders>
          </w:tcPr>
          <w:p w14:paraId="36EED474" w14:textId="77777777" w:rsidR="00170110" w:rsidRPr="00B92096" w:rsidRDefault="00170110" w:rsidP="007C6B2D"/>
        </w:tc>
        <w:tc>
          <w:tcPr>
            <w:tcW w:w="3393" w:type="dxa"/>
            <w:tcBorders>
              <w:top w:val="single" w:sz="4" w:space="0" w:color="auto"/>
              <w:left w:val="single" w:sz="4" w:space="0" w:color="auto"/>
              <w:bottom w:val="single" w:sz="4" w:space="0" w:color="auto"/>
              <w:right w:val="single" w:sz="4" w:space="0" w:color="auto"/>
            </w:tcBorders>
          </w:tcPr>
          <w:p w14:paraId="03593173" w14:textId="77777777" w:rsidR="00170110" w:rsidRPr="00B92096" w:rsidRDefault="00170110" w:rsidP="009A325F">
            <w:r w:rsidRPr="004B09DB">
              <w:t>Стр.</w:t>
            </w:r>
            <w:r>
              <w:t>27</w:t>
            </w:r>
            <w:r w:rsidRPr="004B09DB">
              <w:t>0 &lt;&gt; сумме детализированных строк - недопустимо</w:t>
            </w:r>
          </w:p>
        </w:tc>
        <w:tc>
          <w:tcPr>
            <w:tcW w:w="897" w:type="dxa"/>
            <w:tcBorders>
              <w:top w:val="single" w:sz="4" w:space="0" w:color="auto"/>
              <w:left w:val="single" w:sz="4" w:space="0" w:color="auto"/>
              <w:bottom w:val="single" w:sz="4" w:space="0" w:color="auto"/>
              <w:right w:val="single" w:sz="4" w:space="0" w:color="auto"/>
            </w:tcBorders>
          </w:tcPr>
          <w:p w14:paraId="0FCAAAF3" w14:textId="77777777" w:rsidR="00170110" w:rsidRPr="009A325F" w:rsidRDefault="00170110" w:rsidP="007C6B2D">
            <w:pPr>
              <w:rPr>
                <w:sz w:val="16"/>
                <w:szCs w:val="16"/>
              </w:rPr>
            </w:pPr>
            <w:r>
              <w:rPr>
                <w:sz w:val="16"/>
                <w:szCs w:val="16"/>
              </w:rPr>
              <w:t>АУБУ, РБС-АУБУ, ГРБС.</w:t>
            </w:r>
          </w:p>
        </w:tc>
      </w:tr>
      <w:tr w:rsidR="00170110" w:rsidRPr="00B92096" w14:paraId="7138FF8D" w14:textId="77777777" w:rsidTr="00651D83">
        <w:trPr>
          <w:jc w:val="center"/>
        </w:trPr>
        <w:tc>
          <w:tcPr>
            <w:tcW w:w="775" w:type="dxa"/>
          </w:tcPr>
          <w:p w14:paraId="20F3CC2B" w14:textId="77777777" w:rsidR="00170110" w:rsidRPr="00B92096" w:rsidRDefault="00170110" w:rsidP="00DC45CC">
            <w:pPr>
              <w:ind w:left="-15" w:firstLine="15"/>
            </w:pPr>
            <w:r w:rsidRPr="00B92096">
              <w:t>15</w:t>
            </w:r>
          </w:p>
        </w:tc>
        <w:tc>
          <w:tcPr>
            <w:tcW w:w="665" w:type="dxa"/>
          </w:tcPr>
          <w:p w14:paraId="43EC522E" w14:textId="77777777" w:rsidR="00170110" w:rsidRPr="00B92096" w:rsidRDefault="00170110" w:rsidP="000D0D7D">
            <w:r w:rsidRPr="00A95300">
              <w:t>Б</w:t>
            </w:r>
          </w:p>
        </w:tc>
        <w:tc>
          <w:tcPr>
            <w:tcW w:w="900" w:type="dxa"/>
          </w:tcPr>
          <w:p w14:paraId="5C199044" w14:textId="77777777" w:rsidR="00170110" w:rsidRPr="00B92096" w:rsidRDefault="00170110" w:rsidP="000D0D7D">
            <w:r w:rsidRPr="00B92096">
              <w:t>300</w:t>
            </w:r>
          </w:p>
        </w:tc>
        <w:tc>
          <w:tcPr>
            <w:tcW w:w="775" w:type="dxa"/>
          </w:tcPr>
          <w:p w14:paraId="5BC06D93" w14:textId="77777777" w:rsidR="00170110" w:rsidRPr="00B92096" w:rsidRDefault="00170110" w:rsidP="000D0D7D">
            <w:r w:rsidRPr="00B92096">
              <w:t>*</w:t>
            </w:r>
          </w:p>
        </w:tc>
        <w:tc>
          <w:tcPr>
            <w:tcW w:w="845" w:type="dxa"/>
          </w:tcPr>
          <w:p w14:paraId="00387753" w14:textId="77777777" w:rsidR="00170110" w:rsidRPr="00B92096" w:rsidRDefault="00170110" w:rsidP="000D0D7D">
            <w:r w:rsidRPr="00B92096">
              <w:t>=</w:t>
            </w:r>
          </w:p>
        </w:tc>
        <w:tc>
          <w:tcPr>
            <w:tcW w:w="955" w:type="dxa"/>
          </w:tcPr>
          <w:p w14:paraId="1146533E" w14:textId="77777777" w:rsidR="00170110" w:rsidRPr="00B92096" w:rsidRDefault="00170110" w:rsidP="00480EBB">
            <w:r w:rsidRPr="00B92096">
              <w:t xml:space="preserve">301 – 302 </w:t>
            </w:r>
          </w:p>
        </w:tc>
        <w:tc>
          <w:tcPr>
            <w:tcW w:w="1232" w:type="dxa"/>
          </w:tcPr>
          <w:p w14:paraId="51F42BD1" w14:textId="77777777" w:rsidR="00170110" w:rsidRPr="00B92096" w:rsidRDefault="00170110" w:rsidP="000D0D7D">
            <w:r w:rsidRPr="00B92096">
              <w:t>*</w:t>
            </w:r>
          </w:p>
        </w:tc>
        <w:tc>
          <w:tcPr>
            <w:tcW w:w="3393" w:type="dxa"/>
          </w:tcPr>
          <w:p w14:paraId="1F41E546" w14:textId="77777777" w:rsidR="00170110" w:rsidRPr="00B92096" w:rsidRDefault="00170110" w:rsidP="00480EBB">
            <w:r w:rsidRPr="00B92096">
              <w:t>Стр.300&lt;&gt; Стр.301-Стр.302 – недопустимо</w:t>
            </w:r>
          </w:p>
        </w:tc>
        <w:tc>
          <w:tcPr>
            <w:tcW w:w="897" w:type="dxa"/>
          </w:tcPr>
          <w:p w14:paraId="3E056D25" w14:textId="77777777" w:rsidR="00170110" w:rsidRPr="00B92096" w:rsidRDefault="00170110" w:rsidP="00480EBB">
            <w:r>
              <w:rPr>
                <w:sz w:val="16"/>
                <w:szCs w:val="16"/>
              </w:rPr>
              <w:t>АУБУ, РБС-АУБУ, ГРБС.</w:t>
            </w:r>
          </w:p>
        </w:tc>
      </w:tr>
      <w:tr w:rsidR="00170110" w:rsidRPr="00B92096" w14:paraId="0F340D8D" w14:textId="77777777" w:rsidTr="00651D83">
        <w:trPr>
          <w:jc w:val="center"/>
        </w:trPr>
        <w:tc>
          <w:tcPr>
            <w:tcW w:w="775" w:type="dxa"/>
          </w:tcPr>
          <w:p w14:paraId="32B0BFA1" w14:textId="175CCEDC" w:rsidR="00170110" w:rsidRPr="00B92096" w:rsidRDefault="00170110" w:rsidP="00DC45CC">
            <w:pPr>
              <w:ind w:left="-15" w:firstLine="15"/>
            </w:pPr>
            <w:del w:id="61" w:author="Зайцев Павел Борисович" w:date="2025-12-18T18:58:00Z">
              <w:r w:rsidRPr="00B92096" w:rsidDel="001A2034">
                <w:delText>16</w:delText>
              </w:r>
            </w:del>
          </w:p>
        </w:tc>
        <w:tc>
          <w:tcPr>
            <w:tcW w:w="665" w:type="dxa"/>
          </w:tcPr>
          <w:p w14:paraId="41B4639F" w14:textId="1C0C1A61" w:rsidR="00170110" w:rsidRPr="00B92096" w:rsidRDefault="00170110" w:rsidP="000D0D7D">
            <w:del w:id="62" w:author="Зайцев Павел Борисович" w:date="2025-12-18T18:58:00Z">
              <w:r w:rsidRPr="00A95300" w:rsidDel="001A2034">
                <w:delText>Б</w:delText>
              </w:r>
            </w:del>
          </w:p>
        </w:tc>
        <w:tc>
          <w:tcPr>
            <w:tcW w:w="900" w:type="dxa"/>
          </w:tcPr>
          <w:p w14:paraId="405EA653" w14:textId="588C5E57" w:rsidR="00170110" w:rsidRPr="00B92096" w:rsidRDefault="00170110" w:rsidP="000D0D7D">
            <w:del w:id="63" w:author="Зайцев Павел Борисович" w:date="2025-12-18T18:58:00Z">
              <w:r w:rsidRPr="00B92096" w:rsidDel="001A2034">
                <w:delText>300</w:delText>
              </w:r>
            </w:del>
          </w:p>
        </w:tc>
        <w:tc>
          <w:tcPr>
            <w:tcW w:w="775" w:type="dxa"/>
          </w:tcPr>
          <w:p w14:paraId="0A1F96A5" w14:textId="68CE9739" w:rsidR="00170110" w:rsidRPr="00B92096" w:rsidRDefault="00170110" w:rsidP="000D0D7D">
            <w:del w:id="64" w:author="Зайцев Павел Борисович" w:date="2025-12-18T18:58:00Z">
              <w:r w:rsidRPr="00B92096" w:rsidDel="001A2034">
                <w:delText>*</w:delText>
              </w:r>
            </w:del>
          </w:p>
        </w:tc>
        <w:tc>
          <w:tcPr>
            <w:tcW w:w="845" w:type="dxa"/>
          </w:tcPr>
          <w:p w14:paraId="78E2FF45" w14:textId="513B3E37" w:rsidR="00170110" w:rsidRPr="00B92096" w:rsidRDefault="00170110" w:rsidP="000D0D7D">
            <w:del w:id="65" w:author="Зайцев Павел Борисович" w:date="2025-12-18T18:58:00Z">
              <w:r w:rsidRPr="00B92096" w:rsidDel="001A2034">
                <w:delText>=</w:delText>
              </w:r>
            </w:del>
          </w:p>
        </w:tc>
        <w:tc>
          <w:tcPr>
            <w:tcW w:w="955" w:type="dxa"/>
          </w:tcPr>
          <w:p w14:paraId="3767F746" w14:textId="21DDB37B" w:rsidR="00170110" w:rsidRPr="00B92096" w:rsidRDefault="00170110" w:rsidP="00AC5EE8">
            <w:del w:id="66" w:author="Зайцев Павел Борисович" w:date="2025-12-18T18:58:00Z">
              <w:r w:rsidRPr="00B92096" w:rsidDel="001A2034">
                <w:delText xml:space="preserve">310 + </w:delText>
              </w:r>
              <w:r w:rsidDel="001A2034">
                <w:delText>410</w:delText>
              </w:r>
            </w:del>
          </w:p>
        </w:tc>
        <w:tc>
          <w:tcPr>
            <w:tcW w:w="1232" w:type="dxa"/>
          </w:tcPr>
          <w:p w14:paraId="2A85FFFD" w14:textId="0B1A242A" w:rsidR="00170110" w:rsidRPr="00B92096" w:rsidRDefault="00170110" w:rsidP="000D0D7D">
            <w:del w:id="67" w:author="Зайцев Павел Борисович" w:date="2025-12-18T18:58:00Z">
              <w:r w:rsidRPr="00B92096" w:rsidDel="001A2034">
                <w:delText>*</w:delText>
              </w:r>
            </w:del>
          </w:p>
        </w:tc>
        <w:tc>
          <w:tcPr>
            <w:tcW w:w="3393" w:type="dxa"/>
          </w:tcPr>
          <w:p w14:paraId="71BA524B" w14:textId="5D39BD25" w:rsidR="00170110" w:rsidRPr="00B92096" w:rsidRDefault="00170110" w:rsidP="00AC5EE8">
            <w:del w:id="68" w:author="Зайцев Павел Борисович" w:date="2025-12-18T18:58:00Z">
              <w:r w:rsidRPr="00B92096" w:rsidDel="001A2034">
                <w:delText>Стр.300&lt;&gt; Стр.310+Стр.</w:delText>
              </w:r>
              <w:r w:rsidDel="001A2034">
                <w:delText>410</w:delText>
              </w:r>
              <w:r w:rsidRPr="00B92096" w:rsidDel="001A2034">
                <w:delText xml:space="preserve"> – недопустимо</w:delText>
              </w:r>
            </w:del>
          </w:p>
        </w:tc>
        <w:tc>
          <w:tcPr>
            <w:tcW w:w="897" w:type="dxa"/>
          </w:tcPr>
          <w:p w14:paraId="13F3E8BB" w14:textId="2EFAD0CF" w:rsidR="00170110" w:rsidRPr="00B92096" w:rsidRDefault="00170110" w:rsidP="00480EBB">
            <w:del w:id="69" w:author="Зайцев Павел Борисович" w:date="2025-12-18T18:58:00Z">
              <w:r w:rsidDel="001A2034">
                <w:rPr>
                  <w:sz w:val="16"/>
                  <w:szCs w:val="16"/>
                </w:rPr>
                <w:delText>АУБУ, РБС-АУБУ, ГРБС.</w:delText>
              </w:r>
            </w:del>
          </w:p>
        </w:tc>
      </w:tr>
      <w:tr w:rsidR="001A2034" w:rsidRPr="00B92096" w14:paraId="26083DFA" w14:textId="77777777" w:rsidTr="001A2034">
        <w:trPr>
          <w:jc w:val="center"/>
          <w:ins w:id="70" w:author="Зайцев Павел Борисович" w:date="2025-12-18T18:58:00Z"/>
        </w:trPr>
        <w:tc>
          <w:tcPr>
            <w:tcW w:w="775" w:type="dxa"/>
            <w:tcBorders>
              <w:top w:val="single" w:sz="4" w:space="0" w:color="auto"/>
              <w:left w:val="single" w:sz="4" w:space="0" w:color="auto"/>
              <w:bottom w:val="single" w:sz="4" w:space="0" w:color="auto"/>
              <w:right w:val="single" w:sz="4" w:space="0" w:color="auto"/>
            </w:tcBorders>
          </w:tcPr>
          <w:p w14:paraId="42DD00D1" w14:textId="25A8D08B" w:rsidR="001A2034" w:rsidRPr="00B92096" w:rsidRDefault="001A2034" w:rsidP="001A2034">
            <w:pPr>
              <w:ind w:left="-15" w:firstLine="15"/>
              <w:rPr>
                <w:ins w:id="71" w:author="Зайцев Павел Борисович" w:date="2025-12-18T18:58:00Z"/>
              </w:rPr>
            </w:pPr>
            <w:ins w:id="72" w:author="Зайцев Павел Борисович" w:date="2025-12-18T18:58:00Z">
              <w:r w:rsidRPr="00B92096">
                <w:t>1</w:t>
              </w:r>
              <w:r>
                <w:t>6</w:t>
              </w:r>
            </w:ins>
          </w:p>
        </w:tc>
        <w:tc>
          <w:tcPr>
            <w:tcW w:w="665" w:type="dxa"/>
            <w:tcBorders>
              <w:top w:val="single" w:sz="4" w:space="0" w:color="auto"/>
              <w:left w:val="single" w:sz="4" w:space="0" w:color="auto"/>
              <w:bottom w:val="single" w:sz="4" w:space="0" w:color="auto"/>
              <w:right w:val="single" w:sz="4" w:space="0" w:color="auto"/>
            </w:tcBorders>
          </w:tcPr>
          <w:p w14:paraId="33752FBD" w14:textId="77777777" w:rsidR="001A2034" w:rsidRPr="00B92096" w:rsidRDefault="001A2034" w:rsidP="004625CC">
            <w:pPr>
              <w:rPr>
                <w:ins w:id="73" w:author="Зайцев Павел Борисович" w:date="2025-12-18T18:58:00Z"/>
              </w:rPr>
            </w:pPr>
            <w:ins w:id="74" w:author="Зайцев Павел Борисович" w:date="2025-12-18T18:58:00Z">
              <w:r w:rsidRPr="00A95300">
                <w:t>Б</w:t>
              </w:r>
            </w:ins>
          </w:p>
        </w:tc>
        <w:tc>
          <w:tcPr>
            <w:tcW w:w="900" w:type="dxa"/>
            <w:tcBorders>
              <w:top w:val="single" w:sz="4" w:space="0" w:color="auto"/>
              <w:left w:val="single" w:sz="4" w:space="0" w:color="auto"/>
              <w:bottom w:val="single" w:sz="4" w:space="0" w:color="auto"/>
              <w:right w:val="single" w:sz="4" w:space="0" w:color="auto"/>
            </w:tcBorders>
          </w:tcPr>
          <w:p w14:paraId="31B52906" w14:textId="551BF770" w:rsidR="001A2034" w:rsidRPr="00B92096" w:rsidRDefault="001A2034" w:rsidP="004625CC">
            <w:pPr>
              <w:rPr>
                <w:ins w:id="75" w:author="Зайцев Павел Борисович" w:date="2025-12-18T18:58:00Z"/>
              </w:rPr>
            </w:pPr>
            <w:ins w:id="76" w:author="Зайцев Павел Борисович" w:date="2025-12-18T18:58:00Z">
              <w:r>
                <w:t>с 310 по 560</w:t>
              </w:r>
            </w:ins>
          </w:p>
        </w:tc>
        <w:tc>
          <w:tcPr>
            <w:tcW w:w="775" w:type="dxa"/>
            <w:tcBorders>
              <w:top w:val="single" w:sz="4" w:space="0" w:color="auto"/>
              <w:left w:val="single" w:sz="4" w:space="0" w:color="auto"/>
              <w:bottom w:val="single" w:sz="4" w:space="0" w:color="auto"/>
              <w:right w:val="single" w:sz="4" w:space="0" w:color="auto"/>
            </w:tcBorders>
          </w:tcPr>
          <w:p w14:paraId="0DF389F9" w14:textId="77777777" w:rsidR="001A2034" w:rsidRPr="00B92096" w:rsidRDefault="001A2034" w:rsidP="004625CC">
            <w:pPr>
              <w:rPr>
                <w:ins w:id="77" w:author="Зайцев Павел Борисович" w:date="2025-12-18T18:58:00Z"/>
              </w:rPr>
            </w:pPr>
            <w:ins w:id="78" w:author="Зайцев Павел Борисович" w:date="2025-12-18T18:58:00Z">
              <w:r w:rsidRPr="00B92096">
                <w:t>*</w:t>
              </w:r>
            </w:ins>
          </w:p>
        </w:tc>
        <w:tc>
          <w:tcPr>
            <w:tcW w:w="845" w:type="dxa"/>
            <w:tcBorders>
              <w:top w:val="single" w:sz="4" w:space="0" w:color="auto"/>
              <w:left w:val="single" w:sz="4" w:space="0" w:color="auto"/>
              <w:bottom w:val="single" w:sz="4" w:space="0" w:color="auto"/>
              <w:right w:val="single" w:sz="4" w:space="0" w:color="auto"/>
            </w:tcBorders>
          </w:tcPr>
          <w:p w14:paraId="5300D12D" w14:textId="2CF06EE9" w:rsidR="001A2034" w:rsidRPr="00B92096" w:rsidRDefault="001A2034" w:rsidP="004625CC">
            <w:pPr>
              <w:rPr>
                <w:ins w:id="79" w:author="Зайцев Павел Борисович" w:date="2025-12-18T18:58:00Z"/>
              </w:rPr>
            </w:pPr>
            <w:ins w:id="80" w:author="Зайцев Павел Борисович" w:date="2025-12-18T18:58:00Z">
              <w:r w:rsidRPr="00B92096">
                <w:t>=</w:t>
              </w:r>
              <w:r>
                <w:t>0</w:t>
              </w:r>
            </w:ins>
          </w:p>
        </w:tc>
        <w:tc>
          <w:tcPr>
            <w:tcW w:w="955" w:type="dxa"/>
            <w:tcBorders>
              <w:top w:val="single" w:sz="4" w:space="0" w:color="auto"/>
              <w:left w:val="single" w:sz="4" w:space="0" w:color="auto"/>
              <w:bottom w:val="single" w:sz="4" w:space="0" w:color="auto"/>
              <w:right w:val="single" w:sz="4" w:space="0" w:color="auto"/>
            </w:tcBorders>
          </w:tcPr>
          <w:p w14:paraId="61657C45" w14:textId="6E239D80" w:rsidR="001A2034" w:rsidRPr="00B92096" w:rsidRDefault="001A2034" w:rsidP="004625CC">
            <w:pPr>
              <w:rPr>
                <w:ins w:id="81" w:author="Зайцев Павел Борисович" w:date="2025-12-18T18:58:00Z"/>
              </w:rPr>
            </w:pPr>
          </w:p>
        </w:tc>
        <w:tc>
          <w:tcPr>
            <w:tcW w:w="1232" w:type="dxa"/>
            <w:tcBorders>
              <w:top w:val="single" w:sz="4" w:space="0" w:color="auto"/>
              <w:left w:val="single" w:sz="4" w:space="0" w:color="auto"/>
              <w:bottom w:val="single" w:sz="4" w:space="0" w:color="auto"/>
              <w:right w:val="single" w:sz="4" w:space="0" w:color="auto"/>
            </w:tcBorders>
          </w:tcPr>
          <w:p w14:paraId="0D5D4381" w14:textId="1EDBB7B7" w:rsidR="001A2034" w:rsidRPr="00B92096" w:rsidRDefault="001A2034" w:rsidP="004625CC">
            <w:pPr>
              <w:rPr>
                <w:ins w:id="82" w:author="Зайцев Павел Борисович" w:date="2025-12-18T18:58:00Z"/>
              </w:rPr>
            </w:pPr>
          </w:p>
        </w:tc>
        <w:tc>
          <w:tcPr>
            <w:tcW w:w="3393" w:type="dxa"/>
            <w:tcBorders>
              <w:top w:val="single" w:sz="4" w:space="0" w:color="auto"/>
              <w:left w:val="single" w:sz="4" w:space="0" w:color="auto"/>
              <w:bottom w:val="single" w:sz="4" w:space="0" w:color="auto"/>
              <w:right w:val="single" w:sz="4" w:space="0" w:color="auto"/>
            </w:tcBorders>
          </w:tcPr>
          <w:p w14:paraId="4DF35692" w14:textId="5F9E65FD" w:rsidR="001A2034" w:rsidRPr="00B92096" w:rsidRDefault="001A2034" w:rsidP="00A67D93">
            <w:pPr>
              <w:rPr>
                <w:ins w:id="83" w:author="Зайцев Павел Борисович" w:date="2025-12-18T18:58:00Z"/>
              </w:rPr>
            </w:pPr>
            <w:ins w:id="84" w:author="Зайцев Павел Борисович" w:date="2025-12-18T18:58:00Z">
              <w:r w:rsidRPr="001A2034">
                <w:t>Строки с 3</w:t>
              </w:r>
              <w:bookmarkStart w:id="85" w:name="_GoBack"/>
              <w:bookmarkEnd w:id="85"/>
              <w:r w:rsidRPr="001A2034">
                <w:t>10 по 560 не заполняются</w:t>
              </w:r>
            </w:ins>
          </w:p>
        </w:tc>
        <w:tc>
          <w:tcPr>
            <w:tcW w:w="897" w:type="dxa"/>
            <w:tcBorders>
              <w:top w:val="single" w:sz="4" w:space="0" w:color="auto"/>
              <w:left w:val="single" w:sz="4" w:space="0" w:color="auto"/>
              <w:bottom w:val="single" w:sz="4" w:space="0" w:color="auto"/>
              <w:right w:val="single" w:sz="4" w:space="0" w:color="auto"/>
            </w:tcBorders>
          </w:tcPr>
          <w:p w14:paraId="0B4D0D69" w14:textId="60EA484A" w:rsidR="001A2034" w:rsidRPr="001A2034" w:rsidRDefault="00962ADA" w:rsidP="00962ADA">
            <w:pPr>
              <w:rPr>
                <w:ins w:id="86" w:author="Зайцев Павел Борисович" w:date="2025-12-18T18:58:00Z"/>
                <w:sz w:val="16"/>
                <w:szCs w:val="16"/>
              </w:rPr>
            </w:pPr>
            <w:ins w:id="87" w:author="Зайцев Павел Борисович" w:date="2025-12-18T18:58:00Z">
              <w:r>
                <w:rPr>
                  <w:sz w:val="16"/>
                  <w:szCs w:val="16"/>
                </w:rPr>
                <w:t>АУБУ, РБС-АУБУ, ГРБС,</w:t>
              </w:r>
            </w:ins>
            <w:ins w:id="88" w:author="Зайцев Павел Борисович" w:date="2025-12-25T17:47:00Z">
              <w:r w:rsidRPr="001A2034">
                <w:rPr>
                  <w:sz w:val="16"/>
                </w:rPr>
                <w:t xml:space="preserve"> КБФО, ГВБФ</w:t>
              </w:r>
            </w:ins>
          </w:p>
        </w:tc>
      </w:tr>
      <w:tr w:rsidR="00170110" w:rsidRPr="00B92096" w14:paraId="728B1FCE" w14:textId="77777777" w:rsidTr="00651D83">
        <w:trPr>
          <w:jc w:val="center"/>
        </w:trPr>
        <w:tc>
          <w:tcPr>
            <w:tcW w:w="775" w:type="dxa"/>
          </w:tcPr>
          <w:p w14:paraId="5AF895DD" w14:textId="77777777" w:rsidR="00170110" w:rsidRPr="00B92096" w:rsidRDefault="00170110" w:rsidP="00DC45CC">
            <w:pPr>
              <w:ind w:left="-15" w:firstLine="15"/>
            </w:pPr>
            <w:r w:rsidRPr="00B92096">
              <w:t>17</w:t>
            </w:r>
          </w:p>
        </w:tc>
        <w:tc>
          <w:tcPr>
            <w:tcW w:w="665" w:type="dxa"/>
          </w:tcPr>
          <w:p w14:paraId="0D9A2F9B" w14:textId="77777777" w:rsidR="00170110" w:rsidRPr="00B92096" w:rsidRDefault="00170110" w:rsidP="000D0D7D">
            <w:r w:rsidRPr="00A95300">
              <w:t>Б</w:t>
            </w:r>
          </w:p>
        </w:tc>
        <w:tc>
          <w:tcPr>
            <w:tcW w:w="900" w:type="dxa"/>
          </w:tcPr>
          <w:p w14:paraId="6F210B7F" w14:textId="77777777" w:rsidR="00170110" w:rsidRPr="00B92096" w:rsidRDefault="00170110" w:rsidP="000D0D7D">
            <w:r w:rsidRPr="00B92096">
              <w:t>301</w:t>
            </w:r>
          </w:p>
        </w:tc>
        <w:tc>
          <w:tcPr>
            <w:tcW w:w="775" w:type="dxa"/>
          </w:tcPr>
          <w:p w14:paraId="61C2FE32" w14:textId="77777777" w:rsidR="00170110" w:rsidRPr="00B92096" w:rsidRDefault="00170110" w:rsidP="000D0D7D">
            <w:r w:rsidRPr="00B92096">
              <w:t>*</w:t>
            </w:r>
          </w:p>
        </w:tc>
        <w:tc>
          <w:tcPr>
            <w:tcW w:w="845" w:type="dxa"/>
          </w:tcPr>
          <w:p w14:paraId="109EB622" w14:textId="77777777" w:rsidR="00170110" w:rsidRPr="00B92096" w:rsidRDefault="00170110" w:rsidP="000D0D7D">
            <w:r w:rsidRPr="00B92096">
              <w:t>=</w:t>
            </w:r>
          </w:p>
        </w:tc>
        <w:tc>
          <w:tcPr>
            <w:tcW w:w="955" w:type="dxa"/>
          </w:tcPr>
          <w:p w14:paraId="33BDF465" w14:textId="77777777" w:rsidR="00170110" w:rsidRPr="00B92096" w:rsidRDefault="00170110" w:rsidP="000D0D7D">
            <w:r w:rsidRPr="00B92096">
              <w:t xml:space="preserve">010 – 150 </w:t>
            </w:r>
          </w:p>
        </w:tc>
        <w:tc>
          <w:tcPr>
            <w:tcW w:w="1232" w:type="dxa"/>
          </w:tcPr>
          <w:p w14:paraId="19558975" w14:textId="77777777" w:rsidR="00170110" w:rsidRPr="00B92096" w:rsidRDefault="00170110" w:rsidP="000D0D7D">
            <w:r w:rsidRPr="00B92096">
              <w:t>*</w:t>
            </w:r>
          </w:p>
        </w:tc>
        <w:tc>
          <w:tcPr>
            <w:tcW w:w="3393" w:type="dxa"/>
          </w:tcPr>
          <w:p w14:paraId="0186FAEA" w14:textId="77777777" w:rsidR="00170110" w:rsidRPr="00B92096" w:rsidRDefault="00170110" w:rsidP="000D0D7D">
            <w:r w:rsidRPr="00B92096">
              <w:t>Стр.301&lt;&gt; Стр.010-Стр.150 – недопустимо</w:t>
            </w:r>
          </w:p>
        </w:tc>
        <w:tc>
          <w:tcPr>
            <w:tcW w:w="897" w:type="dxa"/>
          </w:tcPr>
          <w:p w14:paraId="32549955" w14:textId="77777777" w:rsidR="00170110" w:rsidRPr="00B92096" w:rsidRDefault="00170110" w:rsidP="000D0D7D">
            <w:r>
              <w:rPr>
                <w:sz w:val="16"/>
                <w:szCs w:val="16"/>
              </w:rPr>
              <w:t>АУБУ, РБС-АУБУ, ГРБС.</w:t>
            </w:r>
          </w:p>
        </w:tc>
      </w:tr>
      <w:tr w:rsidR="00170110" w:rsidRPr="00B92096" w14:paraId="213BF025" w14:textId="77777777" w:rsidTr="00651D83">
        <w:trPr>
          <w:jc w:val="center"/>
        </w:trPr>
        <w:tc>
          <w:tcPr>
            <w:tcW w:w="775" w:type="dxa"/>
          </w:tcPr>
          <w:p w14:paraId="5E500394" w14:textId="4B3D733E" w:rsidR="00170110" w:rsidRPr="00B92096" w:rsidRDefault="00170110" w:rsidP="00DC45CC">
            <w:pPr>
              <w:ind w:left="-15" w:firstLine="15"/>
            </w:pPr>
            <w:del w:id="89" w:author="Зайцев Павел Борисович" w:date="2025-12-18T19:09:00Z">
              <w:r w:rsidRPr="00B92096" w:rsidDel="004625CC">
                <w:delText>18</w:delText>
              </w:r>
            </w:del>
          </w:p>
        </w:tc>
        <w:tc>
          <w:tcPr>
            <w:tcW w:w="665" w:type="dxa"/>
          </w:tcPr>
          <w:p w14:paraId="3EA62FFD" w14:textId="050C7DA9" w:rsidR="00170110" w:rsidRPr="00B92096" w:rsidRDefault="00170110" w:rsidP="000D0D7D">
            <w:del w:id="90" w:author="Зайцев Павел Борисович" w:date="2025-12-18T19:09:00Z">
              <w:r w:rsidRPr="00A95300" w:rsidDel="004625CC">
                <w:delText>Б</w:delText>
              </w:r>
            </w:del>
          </w:p>
        </w:tc>
        <w:tc>
          <w:tcPr>
            <w:tcW w:w="900" w:type="dxa"/>
          </w:tcPr>
          <w:p w14:paraId="088BD3FB" w14:textId="06FF23C9" w:rsidR="00170110" w:rsidRPr="00B92096" w:rsidRDefault="00170110" w:rsidP="000D0D7D">
            <w:del w:id="91" w:author="Зайцев Павел Борисович" w:date="2025-12-18T19:09:00Z">
              <w:r w:rsidRPr="00B92096" w:rsidDel="004625CC">
                <w:delText>310</w:delText>
              </w:r>
            </w:del>
          </w:p>
        </w:tc>
        <w:tc>
          <w:tcPr>
            <w:tcW w:w="775" w:type="dxa"/>
          </w:tcPr>
          <w:p w14:paraId="774FFA34" w14:textId="5D7FB2E7" w:rsidR="00170110" w:rsidRPr="00B92096" w:rsidRDefault="00170110" w:rsidP="000D0D7D">
            <w:del w:id="92" w:author="Зайцев Павел Борисович" w:date="2025-12-18T19:09:00Z">
              <w:r w:rsidRPr="00B92096" w:rsidDel="004625CC">
                <w:delText>*</w:delText>
              </w:r>
            </w:del>
          </w:p>
        </w:tc>
        <w:tc>
          <w:tcPr>
            <w:tcW w:w="845" w:type="dxa"/>
          </w:tcPr>
          <w:p w14:paraId="523E9BAB" w14:textId="62A48B45" w:rsidR="00170110" w:rsidRPr="00B92096" w:rsidRDefault="00170110" w:rsidP="000D0D7D">
            <w:del w:id="93" w:author="Зайцев Павел Борисович" w:date="2025-12-18T19:09:00Z">
              <w:r w:rsidRPr="00B92096" w:rsidDel="004625CC">
                <w:delText>=</w:delText>
              </w:r>
            </w:del>
          </w:p>
        </w:tc>
        <w:tc>
          <w:tcPr>
            <w:tcW w:w="955" w:type="dxa"/>
          </w:tcPr>
          <w:p w14:paraId="46E6D5D9" w14:textId="4773B2F5" w:rsidR="00170110" w:rsidRPr="00B92096" w:rsidDel="004625CC" w:rsidRDefault="00170110" w:rsidP="000D0D7D">
            <w:pPr>
              <w:rPr>
                <w:del w:id="94" w:author="Зайцев Павел Борисович" w:date="2025-12-18T19:09:00Z"/>
              </w:rPr>
            </w:pPr>
            <w:del w:id="95" w:author="Зайцев Павел Борисович" w:date="2025-12-18T19:09:00Z">
              <w:r w:rsidRPr="00B92096" w:rsidDel="004625CC">
                <w:delText>320+</w:delText>
              </w:r>
            </w:del>
          </w:p>
          <w:p w14:paraId="20A6C0CC" w14:textId="3CA5434F" w:rsidR="00170110" w:rsidRPr="00B92096" w:rsidDel="004625CC" w:rsidRDefault="00170110" w:rsidP="000D0D7D">
            <w:pPr>
              <w:rPr>
                <w:del w:id="96" w:author="Зайцев Павел Борисович" w:date="2025-12-18T19:09:00Z"/>
              </w:rPr>
            </w:pPr>
            <w:del w:id="97" w:author="Зайцев Павел Борисович" w:date="2025-12-18T19:09:00Z">
              <w:r w:rsidRPr="00B92096" w:rsidDel="004625CC">
                <w:delText>330+</w:delText>
              </w:r>
            </w:del>
          </w:p>
          <w:p w14:paraId="383F1938" w14:textId="2B141387" w:rsidR="00170110" w:rsidRPr="00B92096" w:rsidDel="004625CC" w:rsidRDefault="00170110" w:rsidP="000D0D7D">
            <w:pPr>
              <w:rPr>
                <w:del w:id="98" w:author="Зайцев Павел Борисович" w:date="2025-12-18T19:09:00Z"/>
              </w:rPr>
            </w:pPr>
            <w:del w:id="99" w:author="Зайцев Павел Борисович" w:date="2025-12-18T19:09:00Z">
              <w:r w:rsidRPr="00B92096" w:rsidDel="004625CC">
                <w:lastRenderedPageBreak/>
                <w:delText>350+</w:delText>
              </w:r>
            </w:del>
          </w:p>
          <w:p w14:paraId="67B73B47" w14:textId="3C3DF61D" w:rsidR="00170110" w:rsidRPr="00B92096" w:rsidDel="004625CC" w:rsidRDefault="00170110" w:rsidP="000D0D7D">
            <w:pPr>
              <w:rPr>
                <w:del w:id="100" w:author="Зайцев Павел Борисович" w:date="2025-12-18T19:09:00Z"/>
              </w:rPr>
            </w:pPr>
            <w:del w:id="101" w:author="Зайцев Павел Борисович" w:date="2025-12-18T19:09:00Z">
              <w:r w:rsidRPr="00B92096" w:rsidDel="004625CC">
                <w:delText>360+</w:delText>
              </w:r>
            </w:del>
          </w:p>
          <w:p w14:paraId="7B6A0CFF" w14:textId="0B6FFF5F" w:rsidR="00170110" w:rsidRPr="00B92096" w:rsidRDefault="00170110" w:rsidP="000D0D7D">
            <w:del w:id="102" w:author="Зайцев Павел Борисович" w:date="2025-12-18T19:09:00Z">
              <w:r w:rsidRPr="00B92096" w:rsidDel="004625CC">
                <w:delText>370</w:delText>
              </w:r>
              <w:r w:rsidR="00BF2CC9" w:rsidDel="004625CC">
                <w:delText xml:space="preserve"> </w:delText>
              </w:r>
              <w:r w:rsidDel="004625CC">
                <w:delText>+</w:delText>
              </w:r>
              <w:r w:rsidR="00BF2CC9" w:rsidDel="004625CC">
                <w:delText xml:space="preserve"> </w:delText>
              </w:r>
              <w:r w:rsidDel="004625CC">
                <w:delText>380+</w:delText>
              </w:r>
              <w:r w:rsidR="00BF2CC9" w:rsidDel="004625CC">
                <w:delText xml:space="preserve"> </w:delText>
              </w:r>
              <w:r w:rsidDel="004625CC">
                <w:delText>390</w:delText>
              </w:r>
              <w:r w:rsidR="00BF2CC9" w:rsidDel="004625CC">
                <w:delText xml:space="preserve"> </w:delText>
              </w:r>
              <w:r w:rsidDel="004625CC">
                <w:delText>+</w:delText>
              </w:r>
              <w:r w:rsidR="00BF2CC9" w:rsidDel="004625CC">
                <w:delText xml:space="preserve"> 395 + </w:delText>
              </w:r>
              <w:r w:rsidDel="004625CC">
                <w:delText>400</w:delText>
              </w:r>
            </w:del>
          </w:p>
        </w:tc>
        <w:tc>
          <w:tcPr>
            <w:tcW w:w="1232" w:type="dxa"/>
          </w:tcPr>
          <w:p w14:paraId="2E819CA8" w14:textId="24AE73B5" w:rsidR="00170110" w:rsidRPr="00B92096" w:rsidRDefault="00170110" w:rsidP="000D0D7D">
            <w:del w:id="103" w:author="Зайцев Павел Борисович" w:date="2025-12-18T19:09:00Z">
              <w:r w:rsidRPr="00B92096" w:rsidDel="004625CC">
                <w:lastRenderedPageBreak/>
                <w:delText>*</w:delText>
              </w:r>
            </w:del>
          </w:p>
        </w:tc>
        <w:tc>
          <w:tcPr>
            <w:tcW w:w="3393" w:type="dxa"/>
          </w:tcPr>
          <w:p w14:paraId="3D63A2FC" w14:textId="3BE6EA11" w:rsidR="00170110" w:rsidRPr="00B92096" w:rsidRDefault="00170110" w:rsidP="00BF2CC9">
            <w:del w:id="104" w:author="Зайцев Павел Борисович" w:date="2025-12-18T19:09:00Z">
              <w:r w:rsidRPr="00B92096" w:rsidDel="004625CC">
                <w:delText>Стр.310 &lt;&gt;</w:delText>
              </w:r>
              <w:r w:rsidR="00153A3C" w:rsidDel="004625CC">
                <w:delText xml:space="preserve"> </w:delText>
              </w:r>
              <w:r w:rsidRPr="00B92096" w:rsidDel="004625CC">
                <w:delText xml:space="preserve">Стр.320+Стр.330+Стр.350 </w:delText>
              </w:r>
              <w:r w:rsidRPr="00B92096" w:rsidDel="004625CC">
                <w:lastRenderedPageBreak/>
                <w:delText>+Стр.360+Стр.370</w:delText>
              </w:r>
              <w:r w:rsidDel="004625CC">
                <w:delText>+Стр.380+Стр.390</w:delText>
              </w:r>
              <w:r w:rsidR="00BF2CC9" w:rsidDel="004625CC">
                <w:delText>+Стр.395</w:delText>
              </w:r>
              <w:r w:rsidDel="004625CC">
                <w:delText>+Стр.400</w:delText>
              </w:r>
              <w:r w:rsidRPr="00B92096" w:rsidDel="004625CC">
                <w:delText xml:space="preserve"> – недопустимо</w:delText>
              </w:r>
            </w:del>
          </w:p>
        </w:tc>
        <w:tc>
          <w:tcPr>
            <w:tcW w:w="897" w:type="dxa"/>
          </w:tcPr>
          <w:p w14:paraId="3270821A" w14:textId="16A227CC" w:rsidR="00170110" w:rsidRPr="00B92096" w:rsidRDefault="00170110" w:rsidP="00480EBB">
            <w:del w:id="105" w:author="Зайцев Павел Борисович" w:date="2025-12-18T19:09:00Z">
              <w:r w:rsidDel="004625CC">
                <w:rPr>
                  <w:sz w:val="16"/>
                  <w:szCs w:val="16"/>
                </w:rPr>
                <w:lastRenderedPageBreak/>
                <w:delText>АУБУ, РБС-</w:delText>
              </w:r>
              <w:r w:rsidDel="004625CC">
                <w:rPr>
                  <w:sz w:val="16"/>
                  <w:szCs w:val="16"/>
                </w:rPr>
                <w:lastRenderedPageBreak/>
                <w:delText>АУБУ, ГРБС.</w:delText>
              </w:r>
            </w:del>
          </w:p>
        </w:tc>
      </w:tr>
      <w:tr w:rsidR="00170110" w:rsidRPr="00B92096" w14:paraId="6FBC6A07" w14:textId="77777777" w:rsidTr="00651D83">
        <w:trPr>
          <w:jc w:val="center"/>
        </w:trPr>
        <w:tc>
          <w:tcPr>
            <w:tcW w:w="775" w:type="dxa"/>
          </w:tcPr>
          <w:p w14:paraId="137886F9" w14:textId="586890DC" w:rsidR="00170110" w:rsidRPr="00B92096" w:rsidRDefault="00170110" w:rsidP="00DC45CC">
            <w:pPr>
              <w:ind w:left="-15" w:firstLine="15"/>
            </w:pPr>
            <w:del w:id="106" w:author="Зайцев Павел Борисович" w:date="2025-12-18T19:09:00Z">
              <w:r w:rsidRPr="00B92096" w:rsidDel="004625CC">
                <w:lastRenderedPageBreak/>
                <w:delText>19</w:delText>
              </w:r>
            </w:del>
          </w:p>
        </w:tc>
        <w:tc>
          <w:tcPr>
            <w:tcW w:w="665" w:type="dxa"/>
          </w:tcPr>
          <w:p w14:paraId="11DEB588" w14:textId="4A8E83F1" w:rsidR="00170110" w:rsidRPr="00B92096" w:rsidRDefault="00170110" w:rsidP="000D0D7D">
            <w:del w:id="107" w:author="Зайцев Павел Борисович" w:date="2025-12-18T19:09:00Z">
              <w:r w:rsidRPr="000B7249" w:rsidDel="004625CC">
                <w:delText>Б</w:delText>
              </w:r>
            </w:del>
          </w:p>
        </w:tc>
        <w:tc>
          <w:tcPr>
            <w:tcW w:w="900" w:type="dxa"/>
          </w:tcPr>
          <w:p w14:paraId="27E6E94A" w14:textId="570DE171" w:rsidR="00170110" w:rsidRPr="00B92096" w:rsidRDefault="00170110" w:rsidP="000D0D7D">
            <w:del w:id="108" w:author="Зайцев Павел Борисович" w:date="2025-12-18T19:09:00Z">
              <w:r w:rsidRPr="00B92096" w:rsidDel="004625CC">
                <w:delText>320</w:delText>
              </w:r>
            </w:del>
          </w:p>
        </w:tc>
        <w:tc>
          <w:tcPr>
            <w:tcW w:w="775" w:type="dxa"/>
          </w:tcPr>
          <w:p w14:paraId="60908F47" w14:textId="537F55DD" w:rsidR="00170110" w:rsidRPr="00B92096" w:rsidRDefault="00170110" w:rsidP="000D0D7D">
            <w:del w:id="109" w:author="Зайцев Павел Борисович" w:date="2025-12-18T19:09:00Z">
              <w:r w:rsidRPr="00B92096" w:rsidDel="004625CC">
                <w:delText>*</w:delText>
              </w:r>
            </w:del>
          </w:p>
        </w:tc>
        <w:tc>
          <w:tcPr>
            <w:tcW w:w="845" w:type="dxa"/>
          </w:tcPr>
          <w:p w14:paraId="24D57701" w14:textId="05F2ED1E" w:rsidR="00170110" w:rsidRPr="00B92096" w:rsidRDefault="00170110" w:rsidP="000D0D7D">
            <w:del w:id="110" w:author="Зайцев Павел Борисович" w:date="2025-12-18T19:09:00Z">
              <w:r w:rsidRPr="00B92096" w:rsidDel="004625CC">
                <w:delText>=</w:delText>
              </w:r>
            </w:del>
          </w:p>
        </w:tc>
        <w:tc>
          <w:tcPr>
            <w:tcW w:w="955" w:type="dxa"/>
          </w:tcPr>
          <w:p w14:paraId="2C431D88" w14:textId="43253870" w:rsidR="00170110" w:rsidRPr="00B92096" w:rsidRDefault="00170110" w:rsidP="000D0D7D">
            <w:del w:id="111" w:author="Зайцев Павел Борисович" w:date="2025-12-18T19:09:00Z">
              <w:r w:rsidRPr="00B92096" w:rsidDel="004625CC">
                <w:delText>321 – 322</w:delText>
              </w:r>
            </w:del>
          </w:p>
        </w:tc>
        <w:tc>
          <w:tcPr>
            <w:tcW w:w="1232" w:type="dxa"/>
          </w:tcPr>
          <w:p w14:paraId="25D0BEC7" w14:textId="0AFDBC15" w:rsidR="00170110" w:rsidRPr="00B92096" w:rsidRDefault="00170110" w:rsidP="000D0D7D">
            <w:del w:id="112" w:author="Зайцев Павел Борисович" w:date="2025-12-18T19:09:00Z">
              <w:r w:rsidRPr="00B92096" w:rsidDel="004625CC">
                <w:delText>*</w:delText>
              </w:r>
            </w:del>
          </w:p>
        </w:tc>
        <w:tc>
          <w:tcPr>
            <w:tcW w:w="3393" w:type="dxa"/>
          </w:tcPr>
          <w:p w14:paraId="5433A000" w14:textId="796AA30A" w:rsidR="00170110" w:rsidRPr="00B92096" w:rsidRDefault="00170110" w:rsidP="000D0D7D">
            <w:del w:id="113" w:author="Зайцев Павел Борисович" w:date="2025-12-18T19:09:00Z">
              <w:r w:rsidRPr="00B92096" w:rsidDel="004625CC">
                <w:delText>Стр.320 &lt;&gt; Стр.321-Стр.322 – недопустимо</w:delText>
              </w:r>
            </w:del>
          </w:p>
        </w:tc>
        <w:tc>
          <w:tcPr>
            <w:tcW w:w="897" w:type="dxa"/>
          </w:tcPr>
          <w:p w14:paraId="5B8DF352" w14:textId="0F7AE9DE" w:rsidR="00170110" w:rsidRPr="00B92096" w:rsidRDefault="00170110" w:rsidP="000D0D7D">
            <w:del w:id="114" w:author="Зайцев Павел Борисович" w:date="2025-12-18T19:09:00Z">
              <w:r w:rsidDel="004625CC">
                <w:rPr>
                  <w:sz w:val="16"/>
                  <w:szCs w:val="16"/>
                </w:rPr>
                <w:delText>АУБУ, РБС-АУБУ, ГРБС.</w:delText>
              </w:r>
            </w:del>
          </w:p>
        </w:tc>
      </w:tr>
      <w:tr w:rsidR="00170110" w:rsidRPr="00B92096" w14:paraId="5E0274CE" w14:textId="77777777" w:rsidTr="00651D83">
        <w:trPr>
          <w:jc w:val="center"/>
        </w:trPr>
        <w:tc>
          <w:tcPr>
            <w:tcW w:w="775" w:type="dxa"/>
          </w:tcPr>
          <w:p w14:paraId="2A3C7532" w14:textId="16E56AFA" w:rsidR="00170110" w:rsidRPr="00B92096" w:rsidRDefault="00170110" w:rsidP="00DC45CC">
            <w:pPr>
              <w:ind w:left="-15" w:firstLine="15"/>
            </w:pPr>
            <w:del w:id="115" w:author="Зайцев Павел Борисович" w:date="2025-12-18T19:09:00Z">
              <w:r w:rsidRPr="00B92096" w:rsidDel="004625CC">
                <w:delText>20</w:delText>
              </w:r>
            </w:del>
          </w:p>
        </w:tc>
        <w:tc>
          <w:tcPr>
            <w:tcW w:w="665" w:type="dxa"/>
          </w:tcPr>
          <w:p w14:paraId="6C68D34E" w14:textId="00B41064" w:rsidR="00170110" w:rsidRPr="00B92096" w:rsidRDefault="00170110" w:rsidP="000D0D7D">
            <w:del w:id="116" w:author="Зайцев Павел Борисович" w:date="2025-12-18T19:09:00Z">
              <w:r w:rsidRPr="000B7249" w:rsidDel="004625CC">
                <w:delText>Б</w:delText>
              </w:r>
            </w:del>
          </w:p>
        </w:tc>
        <w:tc>
          <w:tcPr>
            <w:tcW w:w="900" w:type="dxa"/>
          </w:tcPr>
          <w:p w14:paraId="0C7F56DE" w14:textId="417A0239" w:rsidR="00170110" w:rsidRPr="00B92096" w:rsidRDefault="00170110" w:rsidP="000D0D7D">
            <w:del w:id="117" w:author="Зайцев Павел Борисович" w:date="2025-12-18T19:09:00Z">
              <w:r w:rsidRPr="00B92096" w:rsidDel="004625CC">
                <w:delText>330</w:delText>
              </w:r>
            </w:del>
          </w:p>
        </w:tc>
        <w:tc>
          <w:tcPr>
            <w:tcW w:w="775" w:type="dxa"/>
          </w:tcPr>
          <w:p w14:paraId="0C343C1F" w14:textId="495AF51C" w:rsidR="00170110" w:rsidRPr="00B92096" w:rsidRDefault="00170110" w:rsidP="000D0D7D">
            <w:del w:id="118" w:author="Зайцев Павел Борисович" w:date="2025-12-18T19:09:00Z">
              <w:r w:rsidRPr="00B92096" w:rsidDel="004625CC">
                <w:delText>*</w:delText>
              </w:r>
            </w:del>
          </w:p>
        </w:tc>
        <w:tc>
          <w:tcPr>
            <w:tcW w:w="845" w:type="dxa"/>
          </w:tcPr>
          <w:p w14:paraId="4AF330F3" w14:textId="7FDFD77E" w:rsidR="00170110" w:rsidRPr="00B92096" w:rsidRDefault="00170110" w:rsidP="000D0D7D">
            <w:del w:id="119" w:author="Зайцев Павел Борисович" w:date="2025-12-18T19:09:00Z">
              <w:r w:rsidRPr="00B92096" w:rsidDel="004625CC">
                <w:delText>=</w:delText>
              </w:r>
            </w:del>
          </w:p>
        </w:tc>
        <w:tc>
          <w:tcPr>
            <w:tcW w:w="955" w:type="dxa"/>
          </w:tcPr>
          <w:p w14:paraId="6EA9C340" w14:textId="18368D85" w:rsidR="00170110" w:rsidRPr="00B92096" w:rsidRDefault="00170110" w:rsidP="000D0D7D">
            <w:del w:id="120" w:author="Зайцев Павел Борисович" w:date="2025-12-18T19:09:00Z">
              <w:r w:rsidRPr="00B92096" w:rsidDel="004625CC">
                <w:delText>331 – 332</w:delText>
              </w:r>
            </w:del>
          </w:p>
        </w:tc>
        <w:tc>
          <w:tcPr>
            <w:tcW w:w="1232" w:type="dxa"/>
          </w:tcPr>
          <w:p w14:paraId="01B45A73" w14:textId="38B87A3F" w:rsidR="00170110" w:rsidRPr="00B92096" w:rsidRDefault="00170110" w:rsidP="000D0D7D">
            <w:del w:id="121" w:author="Зайцев Павел Борисович" w:date="2025-12-18T19:09:00Z">
              <w:r w:rsidRPr="00B92096" w:rsidDel="004625CC">
                <w:delText>*</w:delText>
              </w:r>
            </w:del>
          </w:p>
        </w:tc>
        <w:tc>
          <w:tcPr>
            <w:tcW w:w="3393" w:type="dxa"/>
          </w:tcPr>
          <w:p w14:paraId="7EFEAC57" w14:textId="58BBD3C8" w:rsidR="00170110" w:rsidRPr="00B92096" w:rsidRDefault="00170110" w:rsidP="000D0D7D">
            <w:del w:id="122" w:author="Зайцев Павел Борисович" w:date="2025-12-18T19:09:00Z">
              <w:r w:rsidRPr="00B92096" w:rsidDel="004625CC">
                <w:delText>Стр.330&lt;&gt; Стр.331-Стр.332 – недопустимо</w:delText>
              </w:r>
            </w:del>
          </w:p>
        </w:tc>
        <w:tc>
          <w:tcPr>
            <w:tcW w:w="897" w:type="dxa"/>
          </w:tcPr>
          <w:p w14:paraId="0B267927" w14:textId="3E8A3FBC" w:rsidR="00170110" w:rsidRPr="00B92096" w:rsidRDefault="00170110" w:rsidP="000D0D7D">
            <w:del w:id="123" w:author="Зайцев Павел Борисович" w:date="2025-12-18T19:09:00Z">
              <w:r w:rsidDel="004625CC">
                <w:rPr>
                  <w:sz w:val="16"/>
                  <w:szCs w:val="16"/>
                </w:rPr>
                <w:delText>АУБУ, РБС-АУБУ, ГРБС.</w:delText>
              </w:r>
            </w:del>
          </w:p>
        </w:tc>
      </w:tr>
      <w:tr w:rsidR="00170110" w:rsidRPr="00B92096" w14:paraId="6F0DBE8A" w14:textId="77777777" w:rsidTr="00651D83">
        <w:trPr>
          <w:jc w:val="center"/>
        </w:trPr>
        <w:tc>
          <w:tcPr>
            <w:tcW w:w="775" w:type="dxa"/>
          </w:tcPr>
          <w:p w14:paraId="1F47E00D" w14:textId="597B76F5" w:rsidR="00170110" w:rsidRPr="00B92096" w:rsidRDefault="00170110" w:rsidP="00DC45CC">
            <w:pPr>
              <w:ind w:left="-15" w:firstLine="15"/>
            </w:pPr>
            <w:del w:id="124" w:author="Зайцев Павел Борисович" w:date="2025-12-18T19:09:00Z">
              <w:r w:rsidRPr="00B92096" w:rsidDel="004625CC">
                <w:delText>21</w:delText>
              </w:r>
            </w:del>
          </w:p>
        </w:tc>
        <w:tc>
          <w:tcPr>
            <w:tcW w:w="665" w:type="dxa"/>
          </w:tcPr>
          <w:p w14:paraId="236B04B4" w14:textId="524C7042" w:rsidR="00170110" w:rsidRPr="00B92096" w:rsidRDefault="00170110" w:rsidP="000D0D7D">
            <w:del w:id="125" w:author="Зайцев Павел Борисович" w:date="2025-12-18T19:09:00Z">
              <w:r w:rsidRPr="000B7249" w:rsidDel="004625CC">
                <w:delText>Б</w:delText>
              </w:r>
            </w:del>
          </w:p>
        </w:tc>
        <w:tc>
          <w:tcPr>
            <w:tcW w:w="900" w:type="dxa"/>
          </w:tcPr>
          <w:p w14:paraId="5BA026C9" w14:textId="6498BB0B" w:rsidR="00170110" w:rsidRPr="00B92096" w:rsidRDefault="00170110" w:rsidP="000D0D7D">
            <w:del w:id="126" w:author="Зайцев Павел Борисович" w:date="2025-12-18T19:09:00Z">
              <w:r w:rsidRPr="00B92096" w:rsidDel="004625CC">
                <w:delText>350</w:delText>
              </w:r>
            </w:del>
          </w:p>
        </w:tc>
        <w:tc>
          <w:tcPr>
            <w:tcW w:w="775" w:type="dxa"/>
          </w:tcPr>
          <w:p w14:paraId="29FCCC1B" w14:textId="03F4E242" w:rsidR="00170110" w:rsidRPr="00B92096" w:rsidRDefault="00170110" w:rsidP="000D0D7D">
            <w:del w:id="127" w:author="Зайцев Павел Борисович" w:date="2025-12-18T19:09:00Z">
              <w:r w:rsidRPr="00B92096" w:rsidDel="004625CC">
                <w:delText>*</w:delText>
              </w:r>
            </w:del>
          </w:p>
        </w:tc>
        <w:tc>
          <w:tcPr>
            <w:tcW w:w="845" w:type="dxa"/>
          </w:tcPr>
          <w:p w14:paraId="622EEE8A" w14:textId="06519CB1" w:rsidR="00170110" w:rsidRPr="00B92096" w:rsidRDefault="00170110" w:rsidP="000D0D7D">
            <w:del w:id="128" w:author="Зайцев Павел Борисович" w:date="2025-12-18T19:09:00Z">
              <w:r w:rsidRPr="00B92096" w:rsidDel="004625CC">
                <w:delText>=</w:delText>
              </w:r>
            </w:del>
          </w:p>
        </w:tc>
        <w:tc>
          <w:tcPr>
            <w:tcW w:w="955" w:type="dxa"/>
          </w:tcPr>
          <w:p w14:paraId="3D820FF5" w14:textId="45707552" w:rsidR="00170110" w:rsidRPr="00B92096" w:rsidRDefault="00170110" w:rsidP="000D0D7D">
            <w:del w:id="129" w:author="Зайцев Павел Борисович" w:date="2025-12-18T19:09:00Z">
              <w:r w:rsidRPr="00B92096" w:rsidDel="004625CC">
                <w:delText>351 – 352</w:delText>
              </w:r>
            </w:del>
          </w:p>
        </w:tc>
        <w:tc>
          <w:tcPr>
            <w:tcW w:w="1232" w:type="dxa"/>
          </w:tcPr>
          <w:p w14:paraId="41AAEC17" w14:textId="0025CE85" w:rsidR="00170110" w:rsidRPr="00B92096" w:rsidRDefault="00170110" w:rsidP="000D0D7D">
            <w:del w:id="130" w:author="Зайцев Павел Борисович" w:date="2025-12-18T19:09:00Z">
              <w:r w:rsidRPr="00B92096" w:rsidDel="004625CC">
                <w:delText>*</w:delText>
              </w:r>
            </w:del>
          </w:p>
        </w:tc>
        <w:tc>
          <w:tcPr>
            <w:tcW w:w="3393" w:type="dxa"/>
          </w:tcPr>
          <w:p w14:paraId="55301023" w14:textId="5F9C0983" w:rsidR="00170110" w:rsidRPr="00B92096" w:rsidRDefault="00170110" w:rsidP="000D0D7D">
            <w:del w:id="131" w:author="Зайцев Павел Борисович" w:date="2025-12-18T19:09:00Z">
              <w:r w:rsidRPr="00B92096" w:rsidDel="004625CC">
                <w:delText>Стр.350 &lt;&gt; Стр.351-Стр.352 – недопустимо</w:delText>
              </w:r>
            </w:del>
          </w:p>
        </w:tc>
        <w:tc>
          <w:tcPr>
            <w:tcW w:w="897" w:type="dxa"/>
          </w:tcPr>
          <w:p w14:paraId="2FE7EA21" w14:textId="7A45B775" w:rsidR="00170110" w:rsidRPr="00B92096" w:rsidRDefault="00170110" w:rsidP="000D0D7D">
            <w:del w:id="132" w:author="Зайцев Павел Борисович" w:date="2025-12-18T19:09:00Z">
              <w:r w:rsidDel="004625CC">
                <w:rPr>
                  <w:sz w:val="16"/>
                  <w:szCs w:val="16"/>
                </w:rPr>
                <w:delText>АУБУ, РБС-АУБУ, ГРБС.</w:delText>
              </w:r>
            </w:del>
          </w:p>
        </w:tc>
      </w:tr>
      <w:tr w:rsidR="00170110" w:rsidRPr="00B92096" w14:paraId="0B0C556E" w14:textId="77777777" w:rsidTr="00651D83">
        <w:trPr>
          <w:jc w:val="center"/>
        </w:trPr>
        <w:tc>
          <w:tcPr>
            <w:tcW w:w="775" w:type="dxa"/>
          </w:tcPr>
          <w:p w14:paraId="7D53AA11" w14:textId="3C6A19FE" w:rsidR="00170110" w:rsidRPr="00B92096" w:rsidRDefault="00170110" w:rsidP="00DC45CC">
            <w:pPr>
              <w:ind w:left="-15" w:firstLine="15"/>
            </w:pPr>
            <w:del w:id="133" w:author="Зайцев Павел Борисович" w:date="2025-12-18T19:09:00Z">
              <w:r w:rsidRPr="00B92096" w:rsidDel="004625CC">
                <w:delText>22</w:delText>
              </w:r>
            </w:del>
          </w:p>
        </w:tc>
        <w:tc>
          <w:tcPr>
            <w:tcW w:w="665" w:type="dxa"/>
          </w:tcPr>
          <w:p w14:paraId="0DB04AC9" w14:textId="58291DD3" w:rsidR="00170110" w:rsidRPr="00B92096" w:rsidRDefault="00170110" w:rsidP="000D0D7D">
            <w:del w:id="134" w:author="Зайцев Павел Борисович" w:date="2025-12-18T19:09:00Z">
              <w:r w:rsidRPr="000B7249" w:rsidDel="004625CC">
                <w:delText>Б</w:delText>
              </w:r>
            </w:del>
          </w:p>
        </w:tc>
        <w:tc>
          <w:tcPr>
            <w:tcW w:w="900" w:type="dxa"/>
          </w:tcPr>
          <w:p w14:paraId="3F31B731" w14:textId="3AA7F32F" w:rsidR="00170110" w:rsidRPr="00B92096" w:rsidRDefault="00170110" w:rsidP="000D0D7D">
            <w:del w:id="135" w:author="Зайцев Павел Борисович" w:date="2025-12-18T19:09:00Z">
              <w:r w:rsidRPr="00B92096" w:rsidDel="004625CC">
                <w:delText>360</w:delText>
              </w:r>
            </w:del>
          </w:p>
        </w:tc>
        <w:tc>
          <w:tcPr>
            <w:tcW w:w="775" w:type="dxa"/>
          </w:tcPr>
          <w:p w14:paraId="714DB926" w14:textId="758CEE89" w:rsidR="00170110" w:rsidRPr="00B92096" w:rsidRDefault="00170110" w:rsidP="000D0D7D">
            <w:del w:id="136" w:author="Зайцев Павел Борисович" w:date="2025-12-18T19:09:00Z">
              <w:r w:rsidRPr="00B92096" w:rsidDel="004625CC">
                <w:delText>*</w:delText>
              </w:r>
            </w:del>
          </w:p>
        </w:tc>
        <w:tc>
          <w:tcPr>
            <w:tcW w:w="845" w:type="dxa"/>
          </w:tcPr>
          <w:p w14:paraId="4DC4EBA7" w14:textId="76DF74B3" w:rsidR="00170110" w:rsidRPr="00B92096" w:rsidRDefault="00170110" w:rsidP="000D0D7D">
            <w:del w:id="137" w:author="Зайцев Павел Борисович" w:date="2025-12-18T19:09:00Z">
              <w:r w:rsidRPr="00B92096" w:rsidDel="004625CC">
                <w:delText>=</w:delText>
              </w:r>
            </w:del>
          </w:p>
        </w:tc>
        <w:tc>
          <w:tcPr>
            <w:tcW w:w="955" w:type="dxa"/>
          </w:tcPr>
          <w:p w14:paraId="16914175" w14:textId="7D5667F7" w:rsidR="00170110" w:rsidRPr="00B92096" w:rsidRDefault="00170110" w:rsidP="000D0D7D">
            <w:del w:id="138" w:author="Зайцев Павел Борисович" w:date="2025-12-18T19:09:00Z">
              <w:r w:rsidRPr="00B92096" w:rsidDel="004625CC">
                <w:delText>361 – 362</w:delText>
              </w:r>
            </w:del>
          </w:p>
        </w:tc>
        <w:tc>
          <w:tcPr>
            <w:tcW w:w="1232" w:type="dxa"/>
          </w:tcPr>
          <w:p w14:paraId="5D88EC89" w14:textId="3A919037" w:rsidR="00170110" w:rsidRPr="00B92096" w:rsidRDefault="00170110" w:rsidP="000D0D7D">
            <w:del w:id="139" w:author="Зайцев Павел Борисович" w:date="2025-12-18T19:09:00Z">
              <w:r w:rsidRPr="00B92096" w:rsidDel="004625CC">
                <w:delText>*</w:delText>
              </w:r>
            </w:del>
          </w:p>
        </w:tc>
        <w:tc>
          <w:tcPr>
            <w:tcW w:w="3393" w:type="dxa"/>
          </w:tcPr>
          <w:p w14:paraId="68E72519" w14:textId="6502E17E" w:rsidR="00170110" w:rsidRPr="00B92096" w:rsidRDefault="00170110" w:rsidP="000D0D7D">
            <w:del w:id="140" w:author="Зайцев Павел Борисович" w:date="2025-12-18T19:09:00Z">
              <w:r w:rsidRPr="00B92096" w:rsidDel="004625CC">
                <w:delText>Стр.360 &lt;&gt; Стр.361-Стр.362 – недопустимо</w:delText>
              </w:r>
            </w:del>
          </w:p>
        </w:tc>
        <w:tc>
          <w:tcPr>
            <w:tcW w:w="897" w:type="dxa"/>
          </w:tcPr>
          <w:p w14:paraId="06872E6A" w14:textId="494E89A2" w:rsidR="00170110" w:rsidRPr="00B92096" w:rsidRDefault="00170110" w:rsidP="000D0D7D">
            <w:del w:id="141" w:author="Зайцев Павел Борисович" w:date="2025-12-18T19:09:00Z">
              <w:r w:rsidDel="004625CC">
                <w:rPr>
                  <w:sz w:val="16"/>
                  <w:szCs w:val="16"/>
                </w:rPr>
                <w:delText>АУБУ, РБС-АУБУ, ГРБС.</w:delText>
              </w:r>
            </w:del>
          </w:p>
        </w:tc>
      </w:tr>
      <w:tr w:rsidR="00170110" w:rsidRPr="00B92096" w14:paraId="711A93C8" w14:textId="77777777" w:rsidTr="007C6B2D">
        <w:trPr>
          <w:jc w:val="center"/>
        </w:trPr>
        <w:tc>
          <w:tcPr>
            <w:tcW w:w="775" w:type="dxa"/>
            <w:tcBorders>
              <w:top w:val="single" w:sz="4" w:space="0" w:color="auto"/>
              <w:left w:val="single" w:sz="4" w:space="0" w:color="auto"/>
              <w:bottom w:val="single" w:sz="4" w:space="0" w:color="auto"/>
              <w:right w:val="single" w:sz="4" w:space="0" w:color="auto"/>
            </w:tcBorders>
          </w:tcPr>
          <w:p w14:paraId="733603EC" w14:textId="46E8F8C0" w:rsidR="00170110" w:rsidRPr="00B92096" w:rsidRDefault="00170110" w:rsidP="007C6B2D">
            <w:pPr>
              <w:ind w:left="-15" w:firstLine="15"/>
            </w:pPr>
            <w:del w:id="142" w:author="Зайцев Павел Борисович" w:date="2025-12-18T19:09:00Z">
              <w:r w:rsidRPr="00B92096" w:rsidDel="004625CC">
                <w:delText>22</w:delText>
              </w:r>
              <w:r w:rsidDel="004625CC">
                <w:delText>.1</w:delText>
              </w:r>
            </w:del>
          </w:p>
        </w:tc>
        <w:tc>
          <w:tcPr>
            <w:tcW w:w="665" w:type="dxa"/>
            <w:tcBorders>
              <w:top w:val="single" w:sz="4" w:space="0" w:color="auto"/>
              <w:left w:val="single" w:sz="4" w:space="0" w:color="auto"/>
              <w:bottom w:val="single" w:sz="4" w:space="0" w:color="auto"/>
              <w:right w:val="single" w:sz="4" w:space="0" w:color="auto"/>
            </w:tcBorders>
          </w:tcPr>
          <w:p w14:paraId="7A415FF4" w14:textId="763D2B3C" w:rsidR="00170110" w:rsidRPr="00B92096" w:rsidRDefault="00170110" w:rsidP="007C6B2D">
            <w:del w:id="143" w:author="Зайцев Павел Борисович" w:date="2025-12-18T19:09:00Z">
              <w:r w:rsidRPr="000B7249" w:rsidDel="004625CC">
                <w:delText>Б</w:delText>
              </w:r>
            </w:del>
          </w:p>
        </w:tc>
        <w:tc>
          <w:tcPr>
            <w:tcW w:w="900" w:type="dxa"/>
            <w:tcBorders>
              <w:top w:val="single" w:sz="4" w:space="0" w:color="auto"/>
              <w:left w:val="single" w:sz="4" w:space="0" w:color="auto"/>
              <w:bottom w:val="single" w:sz="4" w:space="0" w:color="auto"/>
              <w:right w:val="single" w:sz="4" w:space="0" w:color="auto"/>
            </w:tcBorders>
          </w:tcPr>
          <w:p w14:paraId="390B1125" w14:textId="330231CC" w:rsidR="00170110" w:rsidRPr="00B92096" w:rsidRDefault="00170110" w:rsidP="007C6B2D">
            <w:del w:id="144" w:author="Зайцев Павел Борисович" w:date="2025-12-18T19:09:00Z">
              <w:r w:rsidRPr="00B92096" w:rsidDel="004625CC">
                <w:delText>36</w:delText>
              </w:r>
              <w:r w:rsidDel="004625CC">
                <w:delText>1</w:delText>
              </w:r>
            </w:del>
          </w:p>
        </w:tc>
        <w:tc>
          <w:tcPr>
            <w:tcW w:w="775" w:type="dxa"/>
            <w:tcBorders>
              <w:top w:val="single" w:sz="4" w:space="0" w:color="auto"/>
              <w:left w:val="single" w:sz="4" w:space="0" w:color="auto"/>
              <w:bottom w:val="single" w:sz="4" w:space="0" w:color="auto"/>
              <w:right w:val="single" w:sz="4" w:space="0" w:color="auto"/>
            </w:tcBorders>
          </w:tcPr>
          <w:p w14:paraId="789D9BDE" w14:textId="27B10A9E" w:rsidR="00170110" w:rsidRPr="00B92096" w:rsidRDefault="00170110" w:rsidP="007C6B2D">
            <w:del w:id="145" w:author="Зайцев Павел Борисович" w:date="2025-12-18T19:09:00Z">
              <w:r w:rsidRPr="00B92096" w:rsidDel="004625CC">
                <w:delText>*</w:delText>
              </w:r>
            </w:del>
          </w:p>
        </w:tc>
        <w:tc>
          <w:tcPr>
            <w:tcW w:w="845" w:type="dxa"/>
            <w:tcBorders>
              <w:top w:val="single" w:sz="4" w:space="0" w:color="auto"/>
              <w:left w:val="single" w:sz="4" w:space="0" w:color="auto"/>
              <w:bottom w:val="single" w:sz="4" w:space="0" w:color="auto"/>
              <w:right w:val="single" w:sz="4" w:space="0" w:color="auto"/>
            </w:tcBorders>
          </w:tcPr>
          <w:p w14:paraId="51719546" w14:textId="53601276" w:rsidR="00170110" w:rsidRPr="00B92096" w:rsidRDefault="00E47971" w:rsidP="007C6B2D">
            <w:del w:id="146" w:author="Зайцев Павел Борисович" w:date="2025-12-18T19:09:00Z">
              <w:r w:rsidDel="004625CC">
                <w:rPr>
                  <w:lang w:val="en-US"/>
                </w:rPr>
                <w:delText>&gt;</w:delText>
              </w:r>
              <w:r w:rsidR="00170110" w:rsidDel="004625CC">
                <w:delText>=</w:delText>
              </w:r>
            </w:del>
          </w:p>
        </w:tc>
        <w:tc>
          <w:tcPr>
            <w:tcW w:w="955" w:type="dxa"/>
            <w:tcBorders>
              <w:top w:val="single" w:sz="4" w:space="0" w:color="auto"/>
              <w:left w:val="single" w:sz="4" w:space="0" w:color="auto"/>
              <w:bottom w:val="single" w:sz="4" w:space="0" w:color="auto"/>
              <w:right w:val="single" w:sz="4" w:space="0" w:color="auto"/>
            </w:tcBorders>
          </w:tcPr>
          <w:p w14:paraId="0D788190" w14:textId="1B9B649C" w:rsidR="00170110" w:rsidRPr="00B92096" w:rsidRDefault="00E47971" w:rsidP="007C6B2D">
            <w:del w:id="147" w:author="Зайцев Павел Борисович" w:date="2025-12-18T19:09:00Z">
              <w:r w:rsidDel="004625CC">
                <w:delText xml:space="preserve">Показатель </w:delText>
              </w:r>
              <w:r w:rsidR="00170110" w:rsidRPr="004B09DB" w:rsidDel="004625CC">
                <w:delText>детализированных строк</w:delText>
              </w:r>
              <w:r w:rsidDel="004625CC">
                <w:delText xml:space="preserve"> по КОСГУ 347</w:delText>
              </w:r>
            </w:del>
          </w:p>
        </w:tc>
        <w:tc>
          <w:tcPr>
            <w:tcW w:w="1232" w:type="dxa"/>
            <w:tcBorders>
              <w:top w:val="single" w:sz="4" w:space="0" w:color="auto"/>
              <w:left w:val="single" w:sz="4" w:space="0" w:color="auto"/>
              <w:bottom w:val="single" w:sz="4" w:space="0" w:color="auto"/>
              <w:right w:val="single" w:sz="4" w:space="0" w:color="auto"/>
            </w:tcBorders>
          </w:tcPr>
          <w:p w14:paraId="630F30B3" w14:textId="77777777" w:rsidR="00170110" w:rsidRPr="00B92096" w:rsidRDefault="00170110" w:rsidP="007C6B2D"/>
        </w:tc>
        <w:tc>
          <w:tcPr>
            <w:tcW w:w="3393" w:type="dxa"/>
            <w:tcBorders>
              <w:top w:val="single" w:sz="4" w:space="0" w:color="auto"/>
              <w:left w:val="single" w:sz="4" w:space="0" w:color="auto"/>
              <w:bottom w:val="single" w:sz="4" w:space="0" w:color="auto"/>
              <w:right w:val="single" w:sz="4" w:space="0" w:color="auto"/>
            </w:tcBorders>
          </w:tcPr>
          <w:p w14:paraId="58CC367E" w14:textId="2081D04F" w:rsidR="00170110" w:rsidRPr="00B92096" w:rsidRDefault="00170110" w:rsidP="00E47971">
            <w:del w:id="148" w:author="Зайцев Павел Борисович" w:date="2025-12-18T19:09:00Z">
              <w:r w:rsidRPr="004B09DB" w:rsidDel="004625CC">
                <w:delText>Стр.</w:delText>
              </w:r>
              <w:r w:rsidDel="004625CC">
                <w:delText>361</w:delText>
              </w:r>
              <w:r w:rsidRPr="004B09DB" w:rsidDel="004625CC">
                <w:delText xml:space="preserve"> &lt; </w:delText>
              </w:r>
              <w:r w:rsidR="00E47971" w:rsidDel="004625CC">
                <w:delText>показателя</w:delText>
              </w:r>
              <w:r w:rsidR="00E47971" w:rsidRPr="004B09DB" w:rsidDel="004625CC">
                <w:delText xml:space="preserve"> </w:delText>
              </w:r>
              <w:r w:rsidRPr="004B09DB" w:rsidDel="004625CC">
                <w:delText xml:space="preserve">детализированных строк </w:delText>
              </w:r>
              <w:r w:rsidR="00E47971" w:rsidDel="004625CC">
                <w:delText xml:space="preserve">по </w:delText>
              </w:r>
              <w:r w:rsidR="00E47971" w:rsidRPr="00E47971" w:rsidDel="004625CC">
                <w:delText>КОСГУ 347</w:delText>
              </w:r>
              <w:r w:rsidR="00E47971" w:rsidDel="004625CC">
                <w:delText xml:space="preserve"> </w:delText>
              </w:r>
              <w:r w:rsidRPr="004B09DB" w:rsidDel="004625CC">
                <w:delText>- недопустимо</w:delText>
              </w:r>
            </w:del>
          </w:p>
        </w:tc>
        <w:tc>
          <w:tcPr>
            <w:tcW w:w="897" w:type="dxa"/>
            <w:tcBorders>
              <w:top w:val="single" w:sz="4" w:space="0" w:color="auto"/>
              <w:left w:val="single" w:sz="4" w:space="0" w:color="auto"/>
              <w:bottom w:val="single" w:sz="4" w:space="0" w:color="auto"/>
              <w:right w:val="single" w:sz="4" w:space="0" w:color="auto"/>
            </w:tcBorders>
          </w:tcPr>
          <w:p w14:paraId="2D535618" w14:textId="4D740628" w:rsidR="00170110" w:rsidRPr="007C6B2D" w:rsidRDefault="00170110" w:rsidP="007C6B2D">
            <w:pPr>
              <w:rPr>
                <w:sz w:val="16"/>
                <w:szCs w:val="16"/>
              </w:rPr>
            </w:pPr>
            <w:del w:id="149" w:author="Зайцев Павел Борисович" w:date="2025-12-18T19:09:00Z">
              <w:r w:rsidDel="004625CC">
                <w:rPr>
                  <w:sz w:val="16"/>
                  <w:szCs w:val="16"/>
                </w:rPr>
                <w:delText>АУБУ, РБС-АУБУ, ГРБС.</w:delText>
              </w:r>
            </w:del>
          </w:p>
        </w:tc>
      </w:tr>
      <w:tr w:rsidR="00170110" w:rsidRPr="00B92096" w14:paraId="7DF33C08" w14:textId="77777777" w:rsidTr="007C6B2D">
        <w:trPr>
          <w:jc w:val="center"/>
        </w:trPr>
        <w:tc>
          <w:tcPr>
            <w:tcW w:w="775" w:type="dxa"/>
            <w:tcBorders>
              <w:top w:val="single" w:sz="4" w:space="0" w:color="auto"/>
              <w:left w:val="single" w:sz="4" w:space="0" w:color="auto"/>
              <w:bottom w:val="single" w:sz="4" w:space="0" w:color="auto"/>
              <w:right w:val="single" w:sz="4" w:space="0" w:color="auto"/>
            </w:tcBorders>
          </w:tcPr>
          <w:p w14:paraId="23A46149" w14:textId="614C68B4" w:rsidR="00170110" w:rsidRPr="00B92096" w:rsidRDefault="00170110" w:rsidP="007C6B2D">
            <w:pPr>
              <w:ind w:left="-15" w:firstLine="15"/>
            </w:pPr>
            <w:del w:id="150" w:author="Зайцев Павел Борисович" w:date="2025-12-18T19:09:00Z">
              <w:r w:rsidRPr="00B92096" w:rsidDel="004625CC">
                <w:delText>22</w:delText>
              </w:r>
              <w:r w:rsidDel="004625CC">
                <w:delText>.2</w:delText>
              </w:r>
            </w:del>
          </w:p>
        </w:tc>
        <w:tc>
          <w:tcPr>
            <w:tcW w:w="665" w:type="dxa"/>
            <w:tcBorders>
              <w:top w:val="single" w:sz="4" w:space="0" w:color="auto"/>
              <w:left w:val="single" w:sz="4" w:space="0" w:color="auto"/>
              <w:bottom w:val="single" w:sz="4" w:space="0" w:color="auto"/>
              <w:right w:val="single" w:sz="4" w:space="0" w:color="auto"/>
            </w:tcBorders>
          </w:tcPr>
          <w:p w14:paraId="7434EA49" w14:textId="171D0B7B" w:rsidR="00170110" w:rsidRPr="00B92096" w:rsidRDefault="00170110" w:rsidP="007C6B2D">
            <w:del w:id="151" w:author="Зайцев Павел Борисович" w:date="2025-12-18T19:09:00Z">
              <w:r w:rsidRPr="000B7249" w:rsidDel="004625CC">
                <w:delText>Б</w:delText>
              </w:r>
            </w:del>
          </w:p>
        </w:tc>
        <w:tc>
          <w:tcPr>
            <w:tcW w:w="900" w:type="dxa"/>
            <w:tcBorders>
              <w:top w:val="single" w:sz="4" w:space="0" w:color="auto"/>
              <w:left w:val="single" w:sz="4" w:space="0" w:color="auto"/>
              <w:bottom w:val="single" w:sz="4" w:space="0" w:color="auto"/>
              <w:right w:val="single" w:sz="4" w:space="0" w:color="auto"/>
            </w:tcBorders>
          </w:tcPr>
          <w:p w14:paraId="2D0CD846" w14:textId="323ADC2A" w:rsidR="00170110" w:rsidRPr="00B92096" w:rsidRDefault="00170110" w:rsidP="007710D8">
            <w:del w:id="152" w:author="Зайцев Павел Борисович" w:date="2025-12-18T19:09:00Z">
              <w:r w:rsidRPr="00B92096" w:rsidDel="004625CC">
                <w:delText>36</w:delText>
              </w:r>
              <w:r w:rsidDel="004625CC">
                <w:delText>2</w:delText>
              </w:r>
            </w:del>
          </w:p>
        </w:tc>
        <w:tc>
          <w:tcPr>
            <w:tcW w:w="775" w:type="dxa"/>
            <w:tcBorders>
              <w:top w:val="single" w:sz="4" w:space="0" w:color="auto"/>
              <w:left w:val="single" w:sz="4" w:space="0" w:color="auto"/>
              <w:bottom w:val="single" w:sz="4" w:space="0" w:color="auto"/>
              <w:right w:val="single" w:sz="4" w:space="0" w:color="auto"/>
            </w:tcBorders>
          </w:tcPr>
          <w:p w14:paraId="60D1C2AE" w14:textId="3013E6ED" w:rsidR="00170110" w:rsidRPr="00B92096" w:rsidRDefault="00170110" w:rsidP="007C6B2D">
            <w:del w:id="153" w:author="Зайцев Павел Борисович" w:date="2025-12-18T19:09:00Z">
              <w:r w:rsidRPr="00B92096" w:rsidDel="004625CC">
                <w:delText>*</w:delText>
              </w:r>
            </w:del>
          </w:p>
        </w:tc>
        <w:tc>
          <w:tcPr>
            <w:tcW w:w="845" w:type="dxa"/>
            <w:tcBorders>
              <w:top w:val="single" w:sz="4" w:space="0" w:color="auto"/>
              <w:left w:val="single" w:sz="4" w:space="0" w:color="auto"/>
              <w:bottom w:val="single" w:sz="4" w:space="0" w:color="auto"/>
              <w:right w:val="single" w:sz="4" w:space="0" w:color="auto"/>
            </w:tcBorders>
          </w:tcPr>
          <w:p w14:paraId="6A267176" w14:textId="4084573F" w:rsidR="00170110" w:rsidRPr="00B92096" w:rsidRDefault="00E47971" w:rsidP="007C6B2D">
            <w:del w:id="154" w:author="Зайцев Павел Борисович" w:date="2025-12-18T19:09:00Z">
              <w:r w:rsidDel="004625CC">
                <w:rPr>
                  <w:lang w:val="en-US"/>
                </w:rPr>
                <w:delText>&gt;</w:delText>
              </w:r>
              <w:r w:rsidR="00170110" w:rsidDel="004625CC">
                <w:delText>=</w:delText>
              </w:r>
            </w:del>
          </w:p>
        </w:tc>
        <w:tc>
          <w:tcPr>
            <w:tcW w:w="955" w:type="dxa"/>
            <w:tcBorders>
              <w:top w:val="single" w:sz="4" w:space="0" w:color="auto"/>
              <w:left w:val="single" w:sz="4" w:space="0" w:color="auto"/>
              <w:bottom w:val="single" w:sz="4" w:space="0" w:color="auto"/>
              <w:right w:val="single" w:sz="4" w:space="0" w:color="auto"/>
            </w:tcBorders>
          </w:tcPr>
          <w:p w14:paraId="5FDBBD6B" w14:textId="2CCBB8E2" w:rsidR="00170110" w:rsidRPr="00B92096" w:rsidRDefault="00E47971" w:rsidP="00153A3C">
            <w:del w:id="155" w:author="Зайцев Павел Борисович" w:date="2025-12-18T19:09:00Z">
              <w:r w:rsidRPr="00E47971" w:rsidDel="004625CC">
                <w:delText xml:space="preserve">Показатель </w:delText>
              </w:r>
              <w:r w:rsidR="00170110" w:rsidRPr="004B09DB" w:rsidDel="004625CC">
                <w:delText>детализированных строк</w:delText>
              </w:r>
              <w:r w:rsidDel="004625CC">
                <w:delText xml:space="preserve"> </w:delText>
              </w:r>
              <w:r w:rsidRPr="00E47971" w:rsidDel="004625CC">
                <w:delText xml:space="preserve">по КОСГУ </w:delText>
              </w:r>
              <w:r w:rsidDel="004625CC">
                <w:delText>4</w:delText>
              </w:r>
              <w:r w:rsidRPr="00E47971" w:rsidDel="004625CC">
                <w:delText>47</w:delText>
              </w:r>
            </w:del>
          </w:p>
        </w:tc>
        <w:tc>
          <w:tcPr>
            <w:tcW w:w="1232" w:type="dxa"/>
            <w:tcBorders>
              <w:top w:val="single" w:sz="4" w:space="0" w:color="auto"/>
              <w:left w:val="single" w:sz="4" w:space="0" w:color="auto"/>
              <w:bottom w:val="single" w:sz="4" w:space="0" w:color="auto"/>
              <w:right w:val="single" w:sz="4" w:space="0" w:color="auto"/>
            </w:tcBorders>
          </w:tcPr>
          <w:p w14:paraId="0BFE8DE3" w14:textId="77777777" w:rsidR="00170110" w:rsidRPr="00B92096" w:rsidRDefault="00170110" w:rsidP="007C6B2D"/>
        </w:tc>
        <w:tc>
          <w:tcPr>
            <w:tcW w:w="3393" w:type="dxa"/>
            <w:tcBorders>
              <w:top w:val="single" w:sz="4" w:space="0" w:color="auto"/>
              <w:left w:val="single" w:sz="4" w:space="0" w:color="auto"/>
              <w:bottom w:val="single" w:sz="4" w:space="0" w:color="auto"/>
              <w:right w:val="single" w:sz="4" w:space="0" w:color="auto"/>
            </w:tcBorders>
          </w:tcPr>
          <w:p w14:paraId="3F95F30A" w14:textId="6B382A01" w:rsidR="00170110" w:rsidRPr="00B92096" w:rsidRDefault="00170110" w:rsidP="00E47971">
            <w:del w:id="156" w:author="Зайцев Павел Борисович" w:date="2025-12-18T19:09:00Z">
              <w:r w:rsidRPr="004B09DB" w:rsidDel="004625CC">
                <w:delText>Стр.</w:delText>
              </w:r>
              <w:r w:rsidDel="004625CC">
                <w:delText>362</w:delText>
              </w:r>
              <w:r w:rsidRPr="004B09DB" w:rsidDel="004625CC">
                <w:delText xml:space="preserve"> &lt; </w:delText>
              </w:r>
              <w:r w:rsidR="00E47971" w:rsidDel="004625CC">
                <w:delText>показателя</w:delText>
              </w:r>
              <w:r w:rsidR="00E47971" w:rsidRPr="004B09DB" w:rsidDel="004625CC">
                <w:delText xml:space="preserve"> </w:delText>
              </w:r>
              <w:r w:rsidRPr="004B09DB" w:rsidDel="004625CC">
                <w:delText xml:space="preserve">детализированных строк </w:delText>
              </w:r>
              <w:r w:rsidR="00E47971" w:rsidRPr="00E47971" w:rsidDel="004625CC">
                <w:delText>по КОСГУ 447</w:delText>
              </w:r>
              <w:r w:rsidR="00E47971" w:rsidDel="004625CC">
                <w:delText xml:space="preserve"> </w:delText>
              </w:r>
              <w:r w:rsidRPr="004B09DB" w:rsidDel="004625CC">
                <w:delText>- недопустимо</w:delText>
              </w:r>
            </w:del>
          </w:p>
        </w:tc>
        <w:tc>
          <w:tcPr>
            <w:tcW w:w="897" w:type="dxa"/>
            <w:tcBorders>
              <w:top w:val="single" w:sz="4" w:space="0" w:color="auto"/>
              <w:left w:val="single" w:sz="4" w:space="0" w:color="auto"/>
              <w:bottom w:val="single" w:sz="4" w:space="0" w:color="auto"/>
              <w:right w:val="single" w:sz="4" w:space="0" w:color="auto"/>
            </w:tcBorders>
          </w:tcPr>
          <w:p w14:paraId="76999B99" w14:textId="729BBB1C" w:rsidR="00170110" w:rsidRPr="007C6B2D" w:rsidRDefault="00170110" w:rsidP="007C6B2D">
            <w:pPr>
              <w:rPr>
                <w:sz w:val="16"/>
                <w:szCs w:val="16"/>
              </w:rPr>
            </w:pPr>
            <w:del w:id="157" w:author="Зайцев Павел Борисович" w:date="2025-12-18T19:09:00Z">
              <w:r w:rsidDel="004625CC">
                <w:rPr>
                  <w:sz w:val="16"/>
                  <w:szCs w:val="16"/>
                </w:rPr>
                <w:delText>АУБУ, РБС-АУБУ, ГРБС.</w:delText>
              </w:r>
            </w:del>
          </w:p>
        </w:tc>
      </w:tr>
      <w:tr w:rsidR="00170110" w:rsidRPr="00B92096" w14:paraId="2DB8E97D" w14:textId="77777777" w:rsidTr="00651D83">
        <w:trPr>
          <w:jc w:val="center"/>
        </w:trPr>
        <w:tc>
          <w:tcPr>
            <w:tcW w:w="775" w:type="dxa"/>
          </w:tcPr>
          <w:p w14:paraId="7752FE0E" w14:textId="15D8E006" w:rsidR="00170110" w:rsidRPr="00B92096" w:rsidRDefault="00170110" w:rsidP="00DC45CC">
            <w:pPr>
              <w:ind w:left="-15" w:firstLine="15"/>
            </w:pPr>
            <w:del w:id="158" w:author="Зайцев Павел Борисович" w:date="2025-12-18T19:09:00Z">
              <w:r w:rsidRPr="00B92096" w:rsidDel="004625CC">
                <w:delText>23</w:delText>
              </w:r>
            </w:del>
          </w:p>
        </w:tc>
        <w:tc>
          <w:tcPr>
            <w:tcW w:w="665" w:type="dxa"/>
          </w:tcPr>
          <w:p w14:paraId="45E968BB" w14:textId="47F8260F" w:rsidR="00170110" w:rsidRPr="00B92096" w:rsidRDefault="00170110" w:rsidP="000D0D7D">
            <w:del w:id="159" w:author="Зайцев Павел Борисович" w:date="2025-12-18T19:09:00Z">
              <w:r w:rsidDel="004625CC">
                <w:delText>Б</w:delText>
              </w:r>
            </w:del>
          </w:p>
        </w:tc>
        <w:tc>
          <w:tcPr>
            <w:tcW w:w="900" w:type="dxa"/>
          </w:tcPr>
          <w:p w14:paraId="26639B56" w14:textId="692B94CB" w:rsidR="00170110" w:rsidRPr="00B92096" w:rsidRDefault="00170110" w:rsidP="000D0D7D">
            <w:del w:id="160" w:author="Зайцев Павел Борисович" w:date="2025-12-18T19:09:00Z">
              <w:r w:rsidRPr="00B92096" w:rsidDel="004625CC">
                <w:delText>370</w:delText>
              </w:r>
            </w:del>
          </w:p>
        </w:tc>
        <w:tc>
          <w:tcPr>
            <w:tcW w:w="775" w:type="dxa"/>
          </w:tcPr>
          <w:p w14:paraId="564AFE12" w14:textId="625EC800" w:rsidR="00170110" w:rsidRPr="00B92096" w:rsidRDefault="00170110" w:rsidP="000D0D7D">
            <w:del w:id="161" w:author="Зайцев Павел Борисович" w:date="2025-12-18T19:09:00Z">
              <w:r w:rsidRPr="00B92096" w:rsidDel="004625CC">
                <w:delText>*</w:delText>
              </w:r>
            </w:del>
          </w:p>
        </w:tc>
        <w:tc>
          <w:tcPr>
            <w:tcW w:w="845" w:type="dxa"/>
          </w:tcPr>
          <w:p w14:paraId="1601CB7D" w14:textId="525A042B" w:rsidR="00170110" w:rsidRPr="00B92096" w:rsidRDefault="00170110" w:rsidP="000D0D7D">
            <w:del w:id="162" w:author="Зайцев Павел Борисович" w:date="2025-12-18T19:09:00Z">
              <w:r w:rsidRPr="00B92096" w:rsidDel="004625CC">
                <w:delText>=</w:delText>
              </w:r>
            </w:del>
          </w:p>
        </w:tc>
        <w:tc>
          <w:tcPr>
            <w:tcW w:w="955" w:type="dxa"/>
          </w:tcPr>
          <w:p w14:paraId="5DE830CE" w14:textId="7896F5A0" w:rsidR="00170110" w:rsidRPr="00B92096" w:rsidRDefault="00170110" w:rsidP="000D0D7D">
            <w:del w:id="163" w:author="Зайцев Павел Борисович" w:date="2025-12-18T19:09:00Z">
              <w:r w:rsidRPr="00B92096" w:rsidDel="004625CC">
                <w:delText>371 – 372</w:delText>
              </w:r>
            </w:del>
          </w:p>
        </w:tc>
        <w:tc>
          <w:tcPr>
            <w:tcW w:w="1232" w:type="dxa"/>
          </w:tcPr>
          <w:p w14:paraId="2FA54A18" w14:textId="57E49E3A" w:rsidR="00170110" w:rsidRPr="00B92096" w:rsidRDefault="00170110" w:rsidP="000D0D7D">
            <w:del w:id="164" w:author="Зайцев Павел Борисович" w:date="2025-12-18T19:09:00Z">
              <w:r w:rsidRPr="00B92096" w:rsidDel="004625CC">
                <w:delText>*</w:delText>
              </w:r>
            </w:del>
          </w:p>
        </w:tc>
        <w:tc>
          <w:tcPr>
            <w:tcW w:w="3393" w:type="dxa"/>
          </w:tcPr>
          <w:p w14:paraId="73184CD6" w14:textId="53394A4F" w:rsidR="00170110" w:rsidRPr="00B92096" w:rsidRDefault="00170110" w:rsidP="00D62F4A">
            <w:del w:id="165" w:author="Зайцев Павел Борисович" w:date="2025-12-18T19:09:00Z">
              <w:r w:rsidRPr="00B92096" w:rsidDel="004625CC">
                <w:delText>Стр.370 &lt;&gt; Стр.371</w:delText>
              </w:r>
              <w:r w:rsidR="00D62F4A" w:rsidDel="004625CC">
                <w:delText xml:space="preserve"> </w:delText>
              </w:r>
              <w:r w:rsidR="00D62F4A" w:rsidRPr="00B92096" w:rsidDel="004625CC">
                <w:delText>–</w:delText>
              </w:r>
              <w:r w:rsidR="00D62F4A" w:rsidDel="004625CC">
                <w:delText xml:space="preserve"> </w:delText>
              </w:r>
              <w:r w:rsidRPr="00B92096" w:rsidDel="004625CC">
                <w:delText>Стр.372 – недопустимо</w:delText>
              </w:r>
            </w:del>
          </w:p>
        </w:tc>
        <w:tc>
          <w:tcPr>
            <w:tcW w:w="897" w:type="dxa"/>
          </w:tcPr>
          <w:p w14:paraId="0648B0F2" w14:textId="4B5999E1" w:rsidR="00170110" w:rsidRPr="00B92096" w:rsidRDefault="00170110" w:rsidP="000D0D7D">
            <w:del w:id="166" w:author="Зайцев Павел Борисович" w:date="2025-12-18T19:09:00Z">
              <w:r w:rsidDel="004625CC">
                <w:rPr>
                  <w:sz w:val="16"/>
                  <w:szCs w:val="16"/>
                </w:rPr>
                <w:delText>АУБУ, РБС-АУБУ, ГРБС.</w:delText>
              </w:r>
            </w:del>
          </w:p>
        </w:tc>
      </w:tr>
      <w:tr w:rsidR="00170110" w:rsidRPr="00B92096" w14:paraId="12821E02" w14:textId="77777777" w:rsidTr="00332003">
        <w:trPr>
          <w:jc w:val="center"/>
        </w:trPr>
        <w:tc>
          <w:tcPr>
            <w:tcW w:w="775" w:type="dxa"/>
            <w:tcBorders>
              <w:top w:val="single" w:sz="4" w:space="0" w:color="auto"/>
              <w:left w:val="single" w:sz="4" w:space="0" w:color="auto"/>
              <w:bottom w:val="single" w:sz="4" w:space="0" w:color="auto"/>
              <w:right w:val="single" w:sz="4" w:space="0" w:color="auto"/>
            </w:tcBorders>
          </w:tcPr>
          <w:p w14:paraId="29E23561" w14:textId="7234F04B" w:rsidR="00170110" w:rsidRPr="00B92096" w:rsidRDefault="00170110" w:rsidP="00332003">
            <w:pPr>
              <w:ind w:left="-15" w:firstLine="15"/>
            </w:pPr>
            <w:del w:id="167" w:author="Зайцев Павел Борисович" w:date="2025-12-18T19:09:00Z">
              <w:r w:rsidRPr="00B92096" w:rsidDel="004625CC">
                <w:delText>23</w:delText>
              </w:r>
              <w:r w:rsidDel="004625CC">
                <w:delText>.1</w:delText>
              </w:r>
            </w:del>
          </w:p>
        </w:tc>
        <w:tc>
          <w:tcPr>
            <w:tcW w:w="665" w:type="dxa"/>
            <w:tcBorders>
              <w:top w:val="single" w:sz="4" w:space="0" w:color="auto"/>
              <w:left w:val="single" w:sz="4" w:space="0" w:color="auto"/>
              <w:bottom w:val="single" w:sz="4" w:space="0" w:color="auto"/>
              <w:right w:val="single" w:sz="4" w:space="0" w:color="auto"/>
            </w:tcBorders>
          </w:tcPr>
          <w:p w14:paraId="6626A353" w14:textId="7FE78D2D" w:rsidR="00170110" w:rsidRPr="00B92096" w:rsidRDefault="00170110" w:rsidP="00332003">
            <w:del w:id="168" w:author="Зайцев Павел Борисович" w:date="2025-12-18T19:09:00Z">
              <w:r w:rsidDel="004625CC">
                <w:delText>Б</w:delText>
              </w:r>
            </w:del>
          </w:p>
        </w:tc>
        <w:tc>
          <w:tcPr>
            <w:tcW w:w="900" w:type="dxa"/>
            <w:tcBorders>
              <w:top w:val="single" w:sz="4" w:space="0" w:color="auto"/>
              <w:left w:val="single" w:sz="4" w:space="0" w:color="auto"/>
              <w:bottom w:val="single" w:sz="4" w:space="0" w:color="auto"/>
              <w:right w:val="single" w:sz="4" w:space="0" w:color="auto"/>
            </w:tcBorders>
          </w:tcPr>
          <w:p w14:paraId="7354A63A" w14:textId="267F6237" w:rsidR="00170110" w:rsidRPr="00B92096" w:rsidRDefault="00170110" w:rsidP="00332003">
            <w:del w:id="169" w:author="Зайцев Павел Борисович" w:date="2025-12-18T19:09:00Z">
              <w:r w:rsidRPr="00B92096" w:rsidDel="004625CC">
                <w:delText>3</w:delText>
              </w:r>
              <w:r w:rsidDel="004625CC">
                <w:delText>9</w:delText>
              </w:r>
              <w:r w:rsidRPr="00B92096" w:rsidDel="004625CC">
                <w:delText>0</w:delText>
              </w:r>
            </w:del>
          </w:p>
        </w:tc>
        <w:tc>
          <w:tcPr>
            <w:tcW w:w="775" w:type="dxa"/>
            <w:tcBorders>
              <w:top w:val="single" w:sz="4" w:space="0" w:color="auto"/>
              <w:left w:val="single" w:sz="4" w:space="0" w:color="auto"/>
              <w:bottom w:val="single" w:sz="4" w:space="0" w:color="auto"/>
              <w:right w:val="single" w:sz="4" w:space="0" w:color="auto"/>
            </w:tcBorders>
          </w:tcPr>
          <w:p w14:paraId="117A01AC" w14:textId="60397586" w:rsidR="00170110" w:rsidRPr="00B92096" w:rsidRDefault="00170110" w:rsidP="00332003">
            <w:del w:id="170" w:author="Зайцев Павел Борисович" w:date="2025-12-18T19:09:00Z">
              <w:r w:rsidRPr="00B92096" w:rsidDel="004625CC">
                <w:delText>*</w:delText>
              </w:r>
            </w:del>
          </w:p>
        </w:tc>
        <w:tc>
          <w:tcPr>
            <w:tcW w:w="845" w:type="dxa"/>
            <w:tcBorders>
              <w:top w:val="single" w:sz="4" w:space="0" w:color="auto"/>
              <w:left w:val="single" w:sz="4" w:space="0" w:color="auto"/>
              <w:bottom w:val="single" w:sz="4" w:space="0" w:color="auto"/>
              <w:right w:val="single" w:sz="4" w:space="0" w:color="auto"/>
            </w:tcBorders>
          </w:tcPr>
          <w:p w14:paraId="109EEE0B" w14:textId="355D880F" w:rsidR="00170110" w:rsidRPr="00B92096" w:rsidRDefault="00170110" w:rsidP="00332003">
            <w:del w:id="171" w:author="Зайцев Павел Борисович" w:date="2025-12-18T19:09:00Z">
              <w:r w:rsidRPr="00B92096" w:rsidDel="004625CC">
                <w:delText>=</w:delText>
              </w:r>
            </w:del>
          </w:p>
        </w:tc>
        <w:tc>
          <w:tcPr>
            <w:tcW w:w="955" w:type="dxa"/>
            <w:tcBorders>
              <w:top w:val="single" w:sz="4" w:space="0" w:color="auto"/>
              <w:left w:val="single" w:sz="4" w:space="0" w:color="auto"/>
              <w:bottom w:val="single" w:sz="4" w:space="0" w:color="auto"/>
              <w:right w:val="single" w:sz="4" w:space="0" w:color="auto"/>
            </w:tcBorders>
          </w:tcPr>
          <w:p w14:paraId="3C1EC535" w14:textId="04F7E6CA" w:rsidR="00170110" w:rsidRPr="00B92096" w:rsidRDefault="00170110" w:rsidP="00332003">
            <w:del w:id="172" w:author="Зайцев Павел Борисович" w:date="2025-12-18T19:09:00Z">
              <w:r w:rsidRPr="00B92096" w:rsidDel="004625CC">
                <w:delText>3</w:delText>
              </w:r>
              <w:r w:rsidDel="004625CC">
                <w:delText>9</w:delText>
              </w:r>
              <w:r w:rsidRPr="00B92096" w:rsidDel="004625CC">
                <w:delText>1 – 3</w:delText>
              </w:r>
              <w:r w:rsidDel="004625CC">
                <w:delText>9</w:delText>
              </w:r>
              <w:r w:rsidRPr="00B92096" w:rsidDel="004625CC">
                <w:delText>2</w:delText>
              </w:r>
            </w:del>
          </w:p>
        </w:tc>
        <w:tc>
          <w:tcPr>
            <w:tcW w:w="1232" w:type="dxa"/>
            <w:tcBorders>
              <w:top w:val="single" w:sz="4" w:space="0" w:color="auto"/>
              <w:left w:val="single" w:sz="4" w:space="0" w:color="auto"/>
              <w:bottom w:val="single" w:sz="4" w:space="0" w:color="auto"/>
              <w:right w:val="single" w:sz="4" w:space="0" w:color="auto"/>
            </w:tcBorders>
          </w:tcPr>
          <w:p w14:paraId="0380585A" w14:textId="5BCE54C5" w:rsidR="00170110" w:rsidRPr="00B92096" w:rsidRDefault="00170110" w:rsidP="00332003">
            <w:del w:id="173" w:author="Зайцев Павел Борисович" w:date="2025-12-18T19:09:00Z">
              <w:r w:rsidRPr="00B92096" w:rsidDel="004625CC">
                <w:delText>*</w:delText>
              </w:r>
            </w:del>
          </w:p>
        </w:tc>
        <w:tc>
          <w:tcPr>
            <w:tcW w:w="3393" w:type="dxa"/>
            <w:tcBorders>
              <w:top w:val="single" w:sz="4" w:space="0" w:color="auto"/>
              <w:left w:val="single" w:sz="4" w:space="0" w:color="auto"/>
              <w:bottom w:val="single" w:sz="4" w:space="0" w:color="auto"/>
              <w:right w:val="single" w:sz="4" w:space="0" w:color="auto"/>
            </w:tcBorders>
          </w:tcPr>
          <w:p w14:paraId="6DCA1CDB" w14:textId="2CF8B1EB" w:rsidR="00170110" w:rsidRPr="00B92096" w:rsidRDefault="00170110" w:rsidP="0066011D">
            <w:del w:id="174" w:author="Зайцев Павел Борисович" w:date="2025-12-18T19:09:00Z">
              <w:r w:rsidRPr="00B92096" w:rsidDel="004625CC">
                <w:delText>Стр.3</w:delText>
              </w:r>
              <w:r w:rsidDel="004625CC">
                <w:delText>9</w:delText>
              </w:r>
              <w:r w:rsidRPr="00B92096" w:rsidDel="004625CC">
                <w:delText>0 &lt;&gt; Стр.3</w:delText>
              </w:r>
              <w:r w:rsidDel="004625CC">
                <w:delText>9</w:delText>
              </w:r>
              <w:r w:rsidRPr="00B92096" w:rsidDel="004625CC">
                <w:delText>1</w:delText>
              </w:r>
              <w:r w:rsidR="0066011D" w:rsidDel="004625CC">
                <w:delText xml:space="preserve"> </w:delText>
              </w:r>
              <w:r w:rsidR="0066011D" w:rsidRPr="00B92096" w:rsidDel="004625CC">
                <w:delText>–</w:delText>
              </w:r>
              <w:r w:rsidR="0066011D" w:rsidDel="004625CC">
                <w:delText xml:space="preserve"> </w:delText>
              </w:r>
              <w:r w:rsidRPr="00B92096" w:rsidDel="004625CC">
                <w:delText>Стр.3</w:delText>
              </w:r>
              <w:r w:rsidDel="004625CC">
                <w:delText>9</w:delText>
              </w:r>
              <w:r w:rsidRPr="00B92096" w:rsidDel="004625CC">
                <w:delText>2 – недопустимо</w:delText>
              </w:r>
            </w:del>
          </w:p>
        </w:tc>
        <w:tc>
          <w:tcPr>
            <w:tcW w:w="897" w:type="dxa"/>
            <w:tcBorders>
              <w:top w:val="single" w:sz="4" w:space="0" w:color="auto"/>
              <w:left w:val="single" w:sz="4" w:space="0" w:color="auto"/>
              <w:bottom w:val="single" w:sz="4" w:space="0" w:color="auto"/>
              <w:right w:val="single" w:sz="4" w:space="0" w:color="auto"/>
            </w:tcBorders>
          </w:tcPr>
          <w:p w14:paraId="7DC1E52E" w14:textId="3C17001A" w:rsidR="00170110" w:rsidRPr="00332003" w:rsidRDefault="00170110" w:rsidP="00332003">
            <w:pPr>
              <w:rPr>
                <w:sz w:val="16"/>
                <w:szCs w:val="16"/>
              </w:rPr>
            </w:pPr>
            <w:del w:id="175" w:author="Зайцев Павел Борисович" w:date="2025-12-18T19:09:00Z">
              <w:r w:rsidDel="004625CC">
                <w:rPr>
                  <w:sz w:val="16"/>
                  <w:szCs w:val="16"/>
                </w:rPr>
                <w:delText>АУБУ, РБС-АУБУ, ГРБС.</w:delText>
              </w:r>
            </w:del>
          </w:p>
        </w:tc>
      </w:tr>
      <w:tr w:rsidR="0066011D" w:rsidRPr="00B92096" w14:paraId="0774DB42" w14:textId="77777777" w:rsidTr="0066011D">
        <w:trPr>
          <w:jc w:val="center"/>
        </w:trPr>
        <w:tc>
          <w:tcPr>
            <w:tcW w:w="775" w:type="dxa"/>
            <w:tcBorders>
              <w:top w:val="single" w:sz="4" w:space="0" w:color="auto"/>
              <w:left w:val="single" w:sz="4" w:space="0" w:color="auto"/>
              <w:bottom w:val="single" w:sz="4" w:space="0" w:color="auto"/>
              <w:right w:val="single" w:sz="4" w:space="0" w:color="auto"/>
            </w:tcBorders>
          </w:tcPr>
          <w:p w14:paraId="29412960" w14:textId="6705B76D" w:rsidR="0066011D" w:rsidRPr="00B92096" w:rsidRDefault="0066011D" w:rsidP="007230B8">
            <w:pPr>
              <w:ind w:left="-15" w:firstLine="15"/>
            </w:pPr>
            <w:del w:id="176" w:author="Зайцев Павел Борисович" w:date="2025-12-18T19:09:00Z">
              <w:r w:rsidRPr="00B92096" w:rsidDel="004625CC">
                <w:delText>23</w:delText>
              </w:r>
              <w:r w:rsidDel="004625CC">
                <w:delText>.2</w:delText>
              </w:r>
            </w:del>
          </w:p>
        </w:tc>
        <w:tc>
          <w:tcPr>
            <w:tcW w:w="665" w:type="dxa"/>
            <w:tcBorders>
              <w:top w:val="single" w:sz="4" w:space="0" w:color="auto"/>
              <w:left w:val="single" w:sz="4" w:space="0" w:color="auto"/>
              <w:bottom w:val="single" w:sz="4" w:space="0" w:color="auto"/>
              <w:right w:val="single" w:sz="4" w:space="0" w:color="auto"/>
            </w:tcBorders>
          </w:tcPr>
          <w:p w14:paraId="43DD1E91" w14:textId="1BC78BBD" w:rsidR="0066011D" w:rsidRPr="00B92096" w:rsidRDefault="0066011D" w:rsidP="007230B8">
            <w:del w:id="177" w:author="Зайцев Павел Борисович" w:date="2025-12-18T19:09:00Z">
              <w:r w:rsidDel="004625CC">
                <w:delText>Б</w:delText>
              </w:r>
            </w:del>
          </w:p>
        </w:tc>
        <w:tc>
          <w:tcPr>
            <w:tcW w:w="900" w:type="dxa"/>
            <w:tcBorders>
              <w:top w:val="single" w:sz="4" w:space="0" w:color="auto"/>
              <w:left w:val="single" w:sz="4" w:space="0" w:color="auto"/>
              <w:bottom w:val="single" w:sz="4" w:space="0" w:color="auto"/>
              <w:right w:val="single" w:sz="4" w:space="0" w:color="auto"/>
            </w:tcBorders>
          </w:tcPr>
          <w:p w14:paraId="14EA8096" w14:textId="03FCFECC" w:rsidR="0066011D" w:rsidRPr="00B92096" w:rsidRDefault="0066011D" w:rsidP="007230B8">
            <w:del w:id="178" w:author="Зайцев Павел Борисович" w:date="2025-12-18T19:09:00Z">
              <w:r w:rsidRPr="00B92096" w:rsidDel="004625CC">
                <w:delText>3</w:delText>
              </w:r>
              <w:r w:rsidDel="004625CC">
                <w:delText>8</w:delText>
              </w:r>
              <w:r w:rsidRPr="00B92096" w:rsidDel="004625CC">
                <w:delText>0</w:delText>
              </w:r>
            </w:del>
          </w:p>
        </w:tc>
        <w:tc>
          <w:tcPr>
            <w:tcW w:w="775" w:type="dxa"/>
            <w:tcBorders>
              <w:top w:val="single" w:sz="4" w:space="0" w:color="auto"/>
              <w:left w:val="single" w:sz="4" w:space="0" w:color="auto"/>
              <w:bottom w:val="single" w:sz="4" w:space="0" w:color="auto"/>
              <w:right w:val="single" w:sz="4" w:space="0" w:color="auto"/>
            </w:tcBorders>
          </w:tcPr>
          <w:p w14:paraId="0353C127" w14:textId="65101962" w:rsidR="0066011D" w:rsidRPr="00B92096" w:rsidRDefault="0066011D" w:rsidP="007230B8">
            <w:del w:id="179" w:author="Зайцев Павел Борисович" w:date="2025-12-18T19:09:00Z">
              <w:r w:rsidRPr="00B92096" w:rsidDel="004625CC">
                <w:delText>*</w:delText>
              </w:r>
            </w:del>
          </w:p>
        </w:tc>
        <w:tc>
          <w:tcPr>
            <w:tcW w:w="845" w:type="dxa"/>
            <w:tcBorders>
              <w:top w:val="single" w:sz="4" w:space="0" w:color="auto"/>
              <w:left w:val="single" w:sz="4" w:space="0" w:color="auto"/>
              <w:bottom w:val="single" w:sz="4" w:space="0" w:color="auto"/>
              <w:right w:val="single" w:sz="4" w:space="0" w:color="auto"/>
            </w:tcBorders>
          </w:tcPr>
          <w:p w14:paraId="3F25B3A9" w14:textId="70A78116" w:rsidR="0066011D" w:rsidRPr="00B92096" w:rsidRDefault="0066011D" w:rsidP="007230B8">
            <w:del w:id="180" w:author="Зайцев Павел Борисович" w:date="2025-12-18T19:09:00Z">
              <w:r w:rsidRPr="00B92096" w:rsidDel="004625CC">
                <w:delText>=</w:delText>
              </w:r>
            </w:del>
          </w:p>
        </w:tc>
        <w:tc>
          <w:tcPr>
            <w:tcW w:w="955" w:type="dxa"/>
            <w:tcBorders>
              <w:top w:val="single" w:sz="4" w:space="0" w:color="auto"/>
              <w:left w:val="single" w:sz="4" w:space="0" w:color="auto"/>
              <w:bottom w:val="single" w:sz="4" w:space="0" w:color="auto"/>
              <w:right w:val="single" w:sz="4" w:space="0" w:color="auto"/>
            </w:tcBorders>
          </w:tcPr>
          <w:p w14:paraId="246A209B" w14:textId="2BEE5109" w:rsidR="0066011D" w:rsidRPr="00B92096" w:rsidRDefault="0066011D" w:rsidP="007230B8">
            <w:del w:id="181" w:author="Зайцев Павел Борисович" w:date="2025-12-18T19:09:00Z">
              <w:r w:rsidRPr="00B92096" w:rsidDel="004625CC">
                <w:delText>3</w:delText>
              </w:r>
              <w:r w:rsidDel="004625CC">
                <w:delText>8</w:delText>
              </w:r>
              <w:r w:rsidRPr="00B92096" w:rsidDel="004625CC">
                <w:delText>1 – 3</w:delText>
              </w:r>
              <w:r w:rsidDel="004625CC">
                <w:delText>8</w:delText>
              </w:r>
              <w:r w:rsidRPr="00B92096" w:rsidDel="004625CC">
                <w:delText>2</w:delText>
              </w:r>
            </w:del>
          </w:p>
        </w:tc>
        <w:tc>
          <w:tcPr>
            <w:tcW w:w="1232" w:type="dxa"/>
            <w:tcBorders>
              <w:top w:val="single" w:sz="4" w:space="0" w:color="auto"/>
              <w:left w:val="single" w:sz="4" w:space="0" w:color="auto"/>
              <w:bottom w:val="single" w:sz="4" w:space="0" w:color="auto"/>
              <w:right w:val="single" w:sz="4" w:space="0" w:color="auto"/>
            </w:tcBorders>
          </w:tcPr>
          <w:p w14:paraId="1671AC5C" w14:textId="40D68CC4" w:rsidR="0066011D" w:rsidRPr="00B92096" w:rsidRDefault="0066011D" w:rsidP="007230B8">
            <w:del w:id="182" w:author="Зайцев Павел Борисович" w:date="2025-12-18T19:09:00Z">
              <w:r w:rsidRPr="00B92096" w:rsidDel="004625CC">
                <w:delText>*</w:delText>
              </w:r>
            </w:del>
          </w:p>
        </w:tc>
        <w:tc>
          <w:tcPr>
            <w:tcW w:w="3393" w:type="dxa"/>
            <w:tcBorders>
              <w:top w:val="single" w:sz="4" w:space="0" w:color="auto"/>
              <w:left w:val="single" w:sz="4" w:space="0" w:color="auto"/>
              <w:bottom w:val="single" w:sz="4" w:space="0" w:color="auto"/>
              <w:right w:val="single" w:sz="4" w:space="0" w:color="auto"/>
            </w:tcBorders>
          </w:tcPr>
          <w:p w14:paraId="21EDF4EE" w14:textId="2ED1C746" w:rsidR="0066011D" w:rsidRPr="00B92096" w:rsidRDefault="0066011D" w:rsidP="007230B8">
            <w:del w:id="183" w:author="Зайцев Павел Борисович" w:date="2025-12-18T19:09:00Z">
              <w:r w:rsidRPr="00B92096" w:rsidDel="004625CC">
                <w:delText>Стр.3</w:delText>
              </w:r>
              <w:r w:rsidDel="004625CC">
                <w:delText>8</w:delText>
              </w:r>
              <w:r w:rsidRPr="00B92096" w:rsidDel="004625CC">
                <w:delText>0 &lt;&gt; Стр.3</w:delText>
              </w:r>
              <w:r w:rsidDel="004625CC">
                <w:delText>8</w:delText>
              </w:r>
              <w:r w:rsidRPr="00B92096" w:rsidDel="004625CC">
                <w:delText>1</w:delText>
              </w:r>
              <w:r w:rsidDel="004625CC">
                <w:delText xml:space="preserve"> </w:delText>
              </w:r>
              <w:r w:rsidRPr="00B92096" w:rsidDel="004625CC">
                <w:delText>–</w:delText>
              </w:r>
              <w:r w:rsidDel="004625CC">
                <w:delText xml:space="preserve"> </w:delText>
              </w:r>
              <w:r w:rsidRPr="00B92096" w:rsidDel="004625CC">
                <w:delText>Стр.3</w:delText>
              </w:r>
              <w:r w:rsidDel="004625CC">
                <w:delText>8</w:delText>
              </w:r>
              <w:r w:rsidRPr="00B92096" w:rsidDel="004625CC">
                <w:delText>2 – недопустимо</w:delText>
              </w:r>
            </w:del>
          </w:p>
        </w:tc>
        <w:tc>
          <w:tcPr>
            <w:tcW w:w="897" w:type="dxa"/>
            <w:tcBorders>
              <w:top w:val="single" w:sz="4" w:space="0" w:color="auto"/>
              <w:left w:val="single" w:sz="4" w:space="0" w:color="auto"/>
              <w:bottom w:val="single" w:sz="4" w:space="0" w:color="auto"/>
              <w:right w:val="single" w:sz="4" w:space="0" w:color="auto"/>
            </w:tcBorders>
          </w:tcPr>
          <w:p w14:paraId="40DA0815" w14:textId="73F3717E" w:rsidR="0066011D" w:rsidRPr="00D62F4A" w:rsidRDefault="0066011D" w:rsidP="007230B8">
            <w:pPr>
              <w:rPr>
                <w:sz w:val="16"/>
                <w:szCs w:val="16"/>
              </w:rPr>
            </w:pPr>
            <w:del w:id="184" w:author="Зайцев Павел Борисович" w:date="2025-12-18T19:09:00Z">
              <w:r w:rsidDel="004625CC">
                <w:rPr>
                  <w:sz w:val="16"/>
                  <w:szCs w:val="16"/>
                </w:rPr>
                <w:delText>АУБУ, РБС-АУБУ, ГРБС.</w:delText>
              </w:r>
            </w:del>
          </w:p>
        </w:tc>
      </w:tr>
      <w:tr w:rsidR="0066011D" w:rsidRPr="00B92096" w14:paraId="2B7C4E6D" w14:textId="77777777" w:rsidTr="0066011D">
        <w:trPr>
          <w:jc w:val="center"/>
        </w:trPr>
        <w:tc>
          <w:tcPr>
            <w:tcW w:w="775" w:type="dxa"/>
            <w:tcBorders>
              <w:top w:val="single" w:sz="4" w:space="0" w:color="auto"/>
              <w:left w:val="single" w:sz="4" w:space="0" w:color="auto"/>
              <w:bottom w:val="single" w:sz="4" w:space="0" w:color="auto"/>
              <w:right w:val="single" w:sz="4" w:space="0" w:color="auto"/>
            </w:tcBorders>
          </w:tcPr>
          <w:p w14:paraId="290C2D59" w14:textId="6732B68D" w:rsidR="0066011D" w:rsidRPr="00B92096" w:rsidRDefault="0066011D" w:rsidP="0066011D">
            <w:pPr>
              <w:ind w:left="-15" w:firstLine="15"/>
            </w:pPr>
            <w:del w:id="185" w:author="Зайцев Павел Борисович" w:date="2025-12-18T19:09:00Z">
              <w:r w:rsidRPr="00B92096" w:rsidDel="004625CC">
                <w:delText>23</w:delText>
              </w:r>
              <w:r w:rsidDel="004625CC">
                <w:delText>.3</w:delText>
              </w:r>
            </w:del>
          </w:p>
        </w:tc>
        <w:tc>
          <w:tcPr>
            <w:tcW w:w="665" w:type="dxa"/>
            <w:tcBorders>
              <w:top w:val="single" w:sz="4" w:space="0" w:color="auto"/>
              <w:left w:val="single" w:sz="4" w:space="0" w:color="auto"/>
              <w:bottom w:val="single" w:sz="4" w:space="0" w:color="auto"/>
              <w:right w:val="single" w:sz="4" w:space="0" w:color="auto"/>
            </w:tcBorders>
          </w:tcPr>
          <w:p w14:paraId="533475EA" w14:textId="76FE5277" w:rsidR="0066011D" w:rsidRPr="00B92096" w:rsidRDefault="0066011D" w:rsidP="007230B8">
            <w:del w:id="186" w:author="Зайцев Павел Борисович" w:date="2025-12-18T19:09:00Z">
              <w:r w:rsidDel="004625CC">
                <w:delText>Б</w:delText>
              </w:r>
            </w:del>
          </w:p>
        </w:tc>
        <w:tc>
          <w:tcPr>
            <w:tcW w:w="900" w:type="dxa"/>
            <w:tcBorders>
              <w:top w:val="single" w:sz="4" w:space="0" w:color="auto"/>
              <w:left w:val="single" w:sz="4" w:space="0" w:color="auto"/>
              <w:bottom w:val="single" w:sz="4" w:space="0" w:color="auto"/>
              <w:right w:val="single" w:sz="4" w:space="0" w:color="auto"/>
            </w:tcBorders>
          </w:tcPr>
          <w:p w14:paraId="1E9C6FE5" w14:textId="313FC892" w:rsidR="0066011D" w:rsidRPr="00B92096" w:rsidRDefault="0066011D" w:rsidP="0066011D">
            <w:del w:id="187" w:author="Зайцев Павел Борисович" w:date="2025-12-18T19:09:00Z">
              <w:r w:rsidRPr="00B92096" w:rsidDel="004625CC">
                <w:delText>3</w:delText>
              </w:r>
              <w:r w:rsidDel="004625CC">
                <w:delText>95</w:delText>
              </w:r>
            </w:del>
          </w:p>
        </w:tc>
        <w:tc>
          <w:tcPr>
            <w:tcW w:w="775" w:type="dxa"/>
            <w:tcBorders>
              <w:top w:val="single" w:sz="4" w:space="0" w:color="auto"/>
              <w:left w:val="single" w:sz="4" w:space="0" w:color="auto"/>
              <w:bottom w:val="single" w:sz="4" w:space="0" w:color="auto"/>
              <w:right w:val="single" w:sz="4" w:space="0" w:color="auto"/>
            </w:tcBorders>
          </w:tcPr>
          <w:p w14:paraId="727D6E84" w14:textId="65E7F192" w:rsidR="0066011D" w:rsidRPr="00B92096" w:rsidRDefault="0066011D" w:rsidP="007230B8">
            <w:del w:id="188" w:author="Зайцев Павел Борисович" w:date="2025-12-18T19:09:00Z">
              <w:r w:rsidRPr="00B92096" w:rsidDel="004625CC">
                <w:delText>*</w:delText>
              </w:r>
            </w:del>
          </w:p>
        </w:tc>
        <w:tc>
          <w:tcPr>
            <w:tcW w:w="845" w:type="dxa"/>
            <w:tcBorders>
              <w:top w:val="single" w:sz="4" w:space="0" w:color="auto"/>
              <w:left w:val="single" w:sz="4" w:space="0" w:color="auto"/>
              <w:bottom w:val="single" w:sz="4" w:space="0" w:color="auto"/>
              <w:right w:val="single" w:sz="4" w:space="0" w:color="auto"/>
            </w:tcBorders>
          </w:tcPr>
          <w:p w14:paraId="5105C559" w14:textId="4CEAC72D" w:rsidR="0066011D" w:rsidRPr="00B92096" w:rsidRDefault="0066011D" w:rsidP="007230B8">
            <w:del w:id="189" w:author="Зайцев Павел Борисович" w:date="2025-12-18T19:09:00Z">
              <w:r w:rsidRPr="00B92096" w:rsidDel="004625CC">
                <w:delText>=</w:delText>
              </w:r>
            </w:del>
          </w:p>
        </w:tc>
        <w:tc>
          <w:tcPr>
            <w:tcW w:w="955" w:type="dxa"/>
            <w:tcBorders>
              <w:top w:val="single" w:sz="4" w:space="0" w:color="auto"/>
              <w:left w:val="single" w:sz="4" w:space="0" w:color="auto"/>
              <w:bottom w:val="single" w:sz="4" w:space="0" w:color="auto"/>
              <w:right w:val="single" w:sz="4" w:space="0" w:color="auto"/>
            </w:tcBorders>
          </w:tcPr>
          <w:p w14:paraId="6570C9DC" w14:textId="7F03B95B" w:rsidR="0066011D" w:rsidRPr="00B92096" w:rsidRDefault="0066011D" w:rsidP="0066011D">
            <w:del w:id="190" w:author="Зайцев Павел Борисович" w:date="2025-12-18T19:09:00Z">
              <w:r w:rsidRPr="00B92096" w:rsidDel="004625CC">
                <w:delText>3</w:delText>
              </w:r>
              <w:r w:rsidDel="004625CC">
                <w:delText>96</w:delText>
              </w:r>
              <w:r w:rsidRPr="00B92096" w:rsidDel="004625CC">
                <w:delText xml:space="preserve"> – 3</w:delText>
              </w:r>
              <w:r w:rsidDel="004625CC">
                <w:delText>97</w:delText>
              </w:r>
            </w:del>
          </w:p>
        </w:tc>
        <w:tc>
          <w:tcPr>
            <w:tcW w:w="1232" w:type="dxa"/>
            <w:tcBorders>
              <w:top w:val="single" w:sz="4" w:space="0" w:color="auto"/>
              <w:left w:val="single" w:sz="4" w:space="0" w:color="auto"/>
              <w:bottom w:val="single" w:sz="4" w:space="0" w:color="auto"/>
              <w:right w:val="single" w:sz="4" w:space="0" w:color="auto"/>
            </w:tcBorders>
          </w:tcPr>
          <w:p w14:paraId="32FCF7A8" w14:textId="4FB81C07" w:rsidR="0066011D" w:rsidRPr="00B92096" w:rsidRDefault="0066011D" w:rsidP="007230B8">
            <w:del w:id="191" w:author="Зайцев Павел Борисович" w:date="2025-12-18T19:09:00Z">
              <w:r w:rsidRPr="00B92096" w:rsidDel="004625CC">
                <w:delText>*</w:delText>
              </w:r>
            </w:del>
          </w:p>
        </w:tc>
        <w:tc>
          <w:tcPr>
            <w:tcW w:w="3393" w:type="dxa"/>
            <w:tcBorders>
              <w:top w:val="single" w:sz="4" w:space="0" w:color="auto"/>
              <w:left w:val="single" w:sz="4" w:space="0" w:color="auto"/>
              <w:bottom w:val="single" w:sz="4" w:space="0" w:color="auto"/>
              <w:right w:val="single" w:sz="4" w:space="0" w:color="auto"/>
            </w:tcBorders>
          </w:tcPr>
          <w:p w14:paraId="2DB5AFBD" w14:textId="0B802FD8" w:rsidR="0066011D" w:rsidRPr="00B92096" w:rsidRDefault="0066011D" w:rsidP="0066011D">
            <w:del w:id="192" w:author="Зайцев Павел Борисович" w:date="2025-12-18T19:09:00Z">
              <w:r w:rsidRPr="00B92096" w:rsidDel="004625CC">
                <w:delText>Стр.3</w:delText>
              </w:r>
              <w:r w:rsidDel="004625CC">
                <w:delText>95</w:delText>
              </w:r>
              <w:r w:rsidRPr="00B92096" w:rsidDel="004625CC">
                <w:delText xml:space="preserve"> &lt;&gt; Стр.3</w:delText>
              </w:r>
              <w:r w:rsidDel="004625CC">
                <w:delText xml:space="preserve">96 </w:delText>
              </w:r>
              <w:r w:rsidRPr="00B92096" w:rsidDel="004625CC">
                <w:delText>–</w:delText>
              </w:r>
              <w:r w:rsidDel="004625CC">
                <w:delText xml:space="preserve"> </w:delText>
              </w:r>
              <w:r w:rsidRPr="00B92096" w:rsidDel="004625CC">
                <w:delText>Стр.3</w:delText>
              </w:r>
              <w:r w:rsidDel="004625CC">
                <w:delText>97</w:delText>
              </w:r>
              <w:r w:rsidRPr="00B92096" w:rsidDel="004625CC">
                <w:delText xml:space="preserve"> – недопустимо</w:delText>
              </w:r>
            </w:del>
          </w:p>
        </w:tc>
        <w:tc>
          <w:tcPr>
            <w:tcW w:w="897" w:type="dxa"/>
            <w:tcBorders>
              <w:top w:val="single" w:sz="4" w:space="0" w:color="auto"/>
              <w:left w:val="single" w:sz="4" w:space="0" w:color="auto"/>
              <w:bottom w:val="single" w:sz="4" w:space="0" w:color="auto"/>
              <w:right w:val="single" w:sz="4" w:space="0" w:color="auto"/>
            </w:tcBorders>
          </w:tcPr>
          <w:p w14:paraId="2E23B8FB" w14:textId="615AC5EF" w:rsidR="0066011D" w:rsidRPr="00D62F4A" w:rsidRDefault="0066011D" w:rsidP="007230B8">
            <w:pPr>
              <w:rPr>
                <w:sz w:val="16"/>
                <w:szCs w:val="16"/>
              </w:rPr>
            </w:pPr>
            <w:del w:id="193" w:author="Зайцев Павел Борисович" w:date="2025-12-18T19:09:00Z">
              <w:r w:rsidDel="004625CC">
                <w:rPr>
                  <w:sz w:val="16"/>
                  <w:szCs w:val="16"/>
                </w:rPr>
                <w:delText>АУБУ, РБС-АУБУ, ГРБС.</w:delText>
              </w:r>
            </w:del>
          </w:p>
        </w:tc>
      </w:tr>
      <w:tr w:rsidR="00170110" w:rsidRPr="00B92096" w14:paraId="6540BEF3" w14:textId="77777777" w:rsidTr="00651D83">
        <w:trPr>
          <w:jc w:val="center"/>
        </w:trPr>
        <w:tc>
          <w:tcPr>
            <w:tcW w:w="775" w:type="dxa"/>
          </w:tcPr>
          <w:p w14:paraId="24C5F5CA" w14:textId="177EAC17" w:rsidR="00170110" w:rsidRPr="00B92096" w:rsidRDefault="00170110" w:rsidP="00DC45CC">
            <w:pPr>
              <w:ind w:left="-15" w:firstLine="15"/>
            </w:pPr>
            <w:del w:id="194" w:author="Зайцев Павел Борисович" w:date="2025-12-18T19:09:00Z">
              <w:r w:rsidDel="004625CC">
                <w:delText>24</w:delText>
              </w:r>
            </w:del>
          </w:p>
        </w:tc>
        <w:tc>
          <w:tcPr>
            <w:tcW w:w="665" w:type="dxa"/>
          </w:tcPr>
          <w:p w14:paraId="59730FA9" w14:textId="1A35A81A" w:rsidR="00170110" w:rsidRPr="00B92096" w:rsidRDefault="00170110" w:rsidP="000D0D7D">
            <w:del w:id="195" w:author="Зайцев Павел Борисович" w:date="2025-12-18T19:09:00Z">
              <w:r w:rsidRPr="00620E32" w:rsidDel="004625CC">
                <w:delText>Б</w:delText>
              </w:r>
            </w:del>
          </w:p>
        </w:tc>
        <w:tc>
          <w:tcPr>
            <w:tcW w:w="900" w:type="dxa"/>
          </w:tcPr>
          <w:p w14:paraId="2E2CB8F6" w14:textId="0A633003" w:rsidR="00170110" w:rsidRPr="00B92096" w:rsidRDefault="00170110" w:rsidP="00332003">
            <w:del w:id="196" w:author="Зайцев Павел Борисович" w:date="2025-12-18T19:09:00Z">
              <w:r w:rsidDel="004625CC">
                <w:delText>410</w:delText>
              </w:r>
            </w:del>
          </w:p>
        </w:tc>
        <w:tc>
          <w:tcPr>
            <w:tcW w:w="775" w:type="dxa"/>
          </w:tcPr>
          <w:p w14:paraId="04C084CC" w14:textId="60006658" w:rsidR="00170110" w:rsidRPr="00B92096" w:rsidRDefault="00170110" w:rsidP="000D0D7D">
            <w:del w:id="197" w:author="Зайцев Павел Борисович" w:date="2025-12-18T19:09:00Z">
              <w:r w:rsidDel="004625CC">
                <w:delText>*</w:delText>
              </w:r>
            </w:del>
          </w:p>
        </w:tc>
        <w:tc>
          <w:tcPr>
            <w:tcW w:w="845" w:type="dxa"/>
          </w:tcPr>
          <w:p w14:paraId="68B327E6" w14:textId="648867BB" w:rsidR="00170110" w:rsidRPr="00B92096" w:rsidRDefault="00170110" w:rsidP="000D0D7D">
            <w:del w:id="198" w:author="Зайцев Павел Борисович" w:date="2025-12-18T19:09:00Z">
              <w:r w:rsidDel="004625CC">
                <w:delText>=</w:delText>
              </w:r>
            </w:del>
          </w:p>
        </w:tc>
        <w:tc>
          <w:tcPr>
            <w:tcW w:w="955" w:type="dxa"/>
          </w:tcPr>
          <w:p w14:paraId="3C0E9FAF" w14:textId="23468C7D" w:rsidR="00170110" w:rsidRPr="00B92096" w:rsidRDefault="00170110" w:rsidP="0066011D">
            <w:del w:id="199" w:author="Зайцев Павел Борисович" w:date="2025-12-18T19:09:00Z">
              <w:r w:rsidDel="004625CC">
                <w:delText>420</w:delText>
              </w:r>
              <w:r w:rsidR="0066011D" w:rsidDel="004625CC">
                <w:delText xml:space="preserve"> </w:delText>
              </w:r>
              <w:r w:rsidR="0066011D" w:rsidRPr="00B92096" w:rsidDel="004625CC">
                <w:delText>–</w:delText>
              </w:r>
              <w:r w:rsidR="0066011D" w:rsidDel="004625CC">
                <w:delText xml:space="preserve"> </w:delText>
              </w:r>
              <w:r w:rsidDel="004625CC">
                <w:delText>510</w:delText>
              </w:r>
            </w:del>
          </w:p>
        </w:tc>
        <w:tc>
          <w:tcPr>
            <w:tcW w:w="1232" w:type="dxa"/>
          </w:tcPr>
          <w:p w14:paraId="1810E374" w14:textId="57BED109" w:rsidR="00170110" w:rsidRPr="00B92096" w:rsidRDefault="00170110" w:rsidP="000D0D7D">
            <w:del w:id="200" w:author="Зайцев Павел Борисович" w:date="2025-12-18T19:09:00Z">
              <w:r w:rsidDel="004625CC">
                <w:delText>*</w:delText>
              </w:r>
            </w:del>
          </w:p>
        </w:tc>
        <w:tc>
          <w:tcPr>
            <w:tcW w:w="3393" w:type="dxa"/>
          </w:tcPr>
          <w:p w14:paraId="5AF29BAD" w14:textId="0B9B169A" w:rsidR="00170110" w:rsidRPr="00B92096" w:rsidRDefault="00170110" w:rsidP="0066011D">
            <w:del w:id="201" w:author="Зайцев Павел Борисович" w:date="2025-12-18T19:09:00Z">
              <w:r w:rsidRPr="00B92096" w:rsidDel="004625CC">
                <w:delText>Стр.</w:delText>
              </w:r>
              <w:r w:rsidDel="004625CC">
                <w:delText>41</w:delText>
              </w:r>
              <w:r w:rsidRPr="00B92096" w:rsidDel="004625CC">
                <w:delText>0 &lt;&gt; Стр.</w:delText>
              </w:r>
              <w:r w:rsidDel="004625CC">
                <w:delText>420</w:delText>
              </w:r>
              <w:r w:rsidR="0066011D" w:rsidDel="004625CC">
                <w:delText xml:space="preserve"> </w:delText>
              </w:r>
              <w:r w:rsidR="0066011D" w:rsidRPr="00B92096" w:rsidDel="004625CC">
                <w:delText>–</w:delText>
              </w:r>
              <w:r w:rsidR="0066011D" w:rsidDel="004625CC">
                <w:delText xml:space="preserve"> </w:delText>
              </w:r>
              <w:r w:rsidRPr="00B92096" w:rsidDel="004625CC">
                <w:delText>Стр.</w:delText>
              </w:r>
              <w:r w:rsidDel="004625CC">
                <w:delText>510</w:delText>
              </w:r>
              <w:r w:rsidRPr="00B92096" w:rsidDel="004625CC">
                <w:delText xml:space="preserve"> – недопустимо </w:delText>
              </w:r>
            </w:del>
          </w:p>
        </w:tc>
        <w:tc>
          <w:tcPr>
            <w:tcW w:w="897" w:type="dxa"/>
          </w:tcPr>
          <w:p w14:paraId="284B2114" w14:textId="4719BB78" w:rsidR="00170110" w:rsidRPr="00B92096" w:rsidRDefault="00170110" w:rsidP="00480EBB">
            <w:del w:id="202" w:author="Зайцев Павел Борисович" w:date="2025-12-18T19:09:00Z">
              <w:r w:rsidDel="004625CC">
                <w:rPr>
                  <w:sz w:val="16"/>
                  <w:szCs w:val="16"/>
                </w:rPr>
                <w:delText>АУБУ, РБС-АУБУ, ГРБС.</w:delText>
              </w:r>
            </w:del>
          </w:p>
        </w:tc>
      </w:tr>
      <w:tr w:rsidR="00170110" w:rsidRPr="00B92096" w14:paraId="79CD97C5" w14:textId="77777777" w:rsidTr="00651D83">
        <w:trPr>
          <w:jc w:val="center"/>
        </w:trPr>
        <w:tc>
          <w:tcPr>
            <w:tcW w:w="775" w:type="dxa"/>
          </w:tcPr>
          <w:p w14:paraId="7FEA6370" w14:textId="79D28A3E" w:rsidR="00170110" w:rsidRPr="00B92096" w:rsidRDefault="00170110" w:rsidP="00DC45CC">
            <w:pPr>
              <w:ind w:left="-15" w:firstLine="15"/>
            </w:pPr>
            <w:del w:id="203" w:author="Зайцев Павел Борисович" w:date="2025-12-18T19:09:00Z">
              <w:r w:rsidDel="004625CC">
                <w:delText>25</w:delText>
              </w:r>
            </w:del>
          </w:p>
        </w:tc>
        <w:tc>
          <w:tcPr>
            <w:tcW w:w="665" w:type="dxa"/>
          </w:tcPr>
          <w:p w14:paraId="5DF5C6DB" w14:textId="609CC8DC" w:rsidR="00170110" w:rsidRPr="00B92096" w:rsidRDefault="00170110" w:rsidP="000D0D7D">
            <w:del w:id="204" w:author="Зайцев Павел Борисович" w:date="2025-12-18T19:09:00Z">
              <w:r w:rsidRPr="00620E32" w:rsidDel="004625CC">
                <w:delText>Б</w:delText>
              </w:r>
            </w:del>
          </w:p>
        </w:tc>
        <w:tc>
          <w:tcPr>
            <w:tcW w:w="900" w:type="dxa"/>
          </w:tcPr>
          <w:p w14:paraId="38DAB379" w14:textId="710ED20A" w:rsidR="00170110" w:rsidRPr="00B92096" w:rsidRDefault="00170110" w:rsidP="00332003">
            <w:del w:id="205" w:author="Зайцев Павел Борисович" w:date="2025-12-18T19:09:00Z">
              <w:r w:rsidDel="004625CC">
                <w:delText>420</w:delText>
              </w:r>
            </w:del>
          </w:p>
        </w:tc>
        <w:tc>
          <w:tcPr>
            <w:tcW w:w="775" w:type="dxa"/>
          </w:tcPr>
          <w:p w14:paraId="392402B9" w14:textId="3495C762" w:rsidR="00170110" w:rsidRPr="00B92096" w:rsidRDefault="00170110" w:rsidP="000D0D7D">
            <w:del w:id="206" w:author="Зайцев Павел Борисович" w:date="2025-12-18T19:09:00Z">
              <w:r w:rsidDel="004625CC">
                <w:delText>*</w:delText>
              </w:r>
            </w:del>
          </w:p>
        </w:tc>
        <w:tc>
          <w:tcPr>
            <w:tcW w:w="845" w:type="dxa"/>
          </w:tcPr>
          <w:p w14:paraId="35893DE9" w14:textId="6DBADBF9" w:rsidR="00170110" w:rsidRPr="00B92096" w:rsidRDefault="00170110" w:rsidP="000D0D7D">
            <w:del w:id="207" w:author="Зайцев Павел Борисович" w:date="2025-12-18T19:09:00Z">
              <w:r w:rsidDel="004625CC">
                <w:delText>=</w:delText>
              </w:r>
            </w:del>
          </w:p>
        </w:tc>
        <w:tc>
          <w:tcPr>
            <w:tcW w:w="955" w:type="dxa"/>
          </w:tcPr>
          <w:p w14:paraId="6D18F127" w14:textId="09E9E9CC" w:rsidR="00170110" w:rsidRPr="00B92096" w:rsidRDefault="00170110" w:rsidP="000D0D7D">
            <w:del w:id="208" w:author="Зайцев Павел Борисович" w:date="2025-12-18T19:09:00Z">
              <w:r w:rsidDel="004625CC">
                <w:delText>430 + 440 + 450 + 460 + 470 + 480</w:delText>
              </w:r>
            </w:del>
          </w:p>
        </w:tc>
        <w:tc>
          <w:tcPr>
            <w:tcW w:w="1232" w:type="dxa"/>
          </w:tcPr>
          <w:p w14:paraId="70E85961" w14:textId="41B2F83C" w:rsidR="00170110" w:rsidRPr="00B92096" w:rsidRDefault="00170110" w:rsidP="000D0D7D">
            <w:del w:id="209" w:author="Зайцев Павел Борисович" w:date="2025-12-18T19:09:00Z">
              <w:r w:rsidDel="004625CC">
                <w:delText>*</w:delText>
              </w:r>
            </w:del>
          </w:p>
        </w:tc>
        <w:tc>
          <w:tcPr>
            <w:tcW w:w="3393" w:type="dxa"/>
          </w:tcPr>
          <w:p w14:paraId="1CB9D3F4" w14:textId="79E783AA" w:rsidR="00170110" w:rsidRPr="00B92096" w:rsidRDefault="00170110" w:rsidP="0066011D">
            <w:del w:id="210" w:author="Зайцев Павел Борисович" w:date="2025-12-18T19:09:00Z">
              <w:r w:rsidDel="004625CC">
                <w:delText>Стр.42</w:delText>
              </w:r>
              <w:r w:rsidRPr="00B92096" w:rsidDel="004625CC">
                <w:delText>0</w:delText>
              </w:r>
              <w:r w:rsidDel="004625CC">
                <w:delText>&lt;&gt; Стр.4</w:delText>
              </w:r>
              <w:r w:rsidRPr="00B92096" w:rsidDel="004625CC">
                <w:delText>30+Стр.</w:delText>
              </w:r>
              <w:r w:rsidDel="004625CC">
                <w:delText xml:space="preserve">440 </w:delText>
              </w:r>
              <w:r w:rsidRPr="00B92096" w:rsidDel="004625CC">
                <w:delText>+Стр.</w:delText>
              </w:r>
              <w:r w:rsidDel="004625CC">
                <w:delText>450</w:delText>
              </w:r>
              <w:r w:rsidR="0066011D" w:rsidDel="004625CC">
                <w:delText>+</w:delText>
              </w:r>
              <w:r w:rsidDel="004625CC">
                <w:delText>Стр.460+Стр.4</w:delText>
              </w:r>
              <w:r w:rsidRPr="00B92096" w:rsidDel="004625CC">
                <w:delText>70</w:delText>
              </w:r>
              <w:r w:rsidDel="004625CC">
                <w:delText>+Стр.480</w:delText>
              </w:r>
              <w:r w:rsidRPr="00B92096" w:rsidDel="004625CC">
                <w:delText xml:space="preserve"> – недопустимо </w:delText>
              </w:r>
            </w:del>
          </w:p>
        </w:tc>
        <w:tc>
          <w:tcPr>
            <w:tcW w:w="897" w:type="dxa"/>
          </w:tcPr>
          <w:p w14:paraId="2004F8E8" w14:textId="719C9C22" w:rsidR="00170110" w:rsidRDefault="00170110" w:rsidP="007228DD">
            <w:del w:id="211" w:author="Зайцев Павел Борисович" w:date="2025-12-18T19:09:00Z">
              <w:r w:rsidDel="004625CC">
                <w:rPr>
                  <w:sz w:val="16"/>
                  <w:szCs w:val="16"/>
                </w:rPr>
                <w:delText>АУБУ, РБС-АУБУ, ГРБС.</w:delText>
              </w:r>
            </w:del>
          </w:p>
        </w:tc>
      </w:tr>
      <w:tr w:rsidR="00170110" w:rsidRPr="00B92096" w14:paraId="69EFAF1C" w14:textId="77777777" w:rsidTr="00651D83">
        <w:trPr>
          <w:jc w:val="center"/>
        </w:trPr>
        <w:tc>
          <w:tcPr>
            <w:tcW w:w="775" w:type="dxa"/>
          </w:tcPr>
          <w:p w14:paraId="5F44694F" w14:textId="50C3A0B3" w:rsidR="00170110" w:rsidRPr="00B92096" w:rsidRDefault="00170110" w:rsidP="00DC45CC">
            <w:pPr>
              <w:ind w:left="-15" w:firstLine="15"/>
            </w:pPr>
            <w:del w:id="212" w:author="Зайцев Павел Борисович" w:date="2025-12-18T19:20:00Z">
              <w:r w:rsidDel="004625CC">
                <w:lastRenderedPageBreak/>
                <w:delText>26</w:delText>
              </w:r>
            </w:del>
          </w:p>
        </w:tc>
        <w:tc>
          <w:tcPr>
            <w:tcW w:w="665" w:type="dxa"/>
          </w:tcPr>
          <w:p w14:paraId="5E88E892" w14:textId="2955845D" w:rsidR="00170110" w:rsidRPr="00B92096" w:rsidRDefault="00170110" w:rsidP="000D0D7D">
            <w:del w:id="213" w:author="Зайцев Павел Борисович" w:date="2025-12-18T19:20:00Z">
              <w:r w:rsidDel="004625CC">
                <w:delText>Б</w:delText>
              </w:r>
            </w:del>
          </w:p>
        </w:tc>
        <w:tc>
          <w:tcPr>
            <w:tcW w:w="900" w:type="dxa"/>
          </w:tcPr>
          <w:p w14:paraId="454EFFF5" w14:textId="2C252DA9" w:rsidR="00170110" w:rsidRPr="00B92096" w:rsidRDefault="00170110" w:rsidP="000D0D7D">
            <w:del w:id="214" w:author="Зайцев Павел Борисович" w:date="2025-12-18T19:20:00Z">
              <w:r w:rsidDel="004625CC">
                <w:delText>430</w:delText>
              </w:r>
            </w:del>
          </w:p>
        </w:tc>
        <w:tc>
          <w:tcPr>
            <w:tcW w:w="775" w:type="dxa"/>
          </w:tcPr>
          <w:p w14:paraId="02BE2875" w14:textId="27F99065" w:rsidR="00170110" w:rsidRPr="00B92096" w:rsidRDefault="00170110" w:rsidP="000D0D7D">
            <w:del w:id="215" w:author="Зайцев Павел Борисович" w:date="2025-12-18T19:20:00Z">
              <w:r w:rsidDel="004625CC">
                <w:delText>*</w:delText>
              </w:r>
            </w:del>
          </w:p>
        </w:tc>
        <w:tc>
          <w:tcPr>
            <w:tcW w:w="845" w:type="dxa"/>
          </w:tcPr>
          <w:p w14:paraId="5422CACC" w14:textId="7323301C" w:rsidR="00170110" w:rsidRPr="00B92096" w:rsidRDefault="00170110" w:rsidP="000D0D7D">
            <w:del w:id="216" w:author="Зайцев Павел Борисович" w:date="2025-12-18T19:20:00Z">
              <w:r w:rsidDel="004625CC">
                <w:delText>=</w:delText>
              </w:r>
            </w:del>
          </w:p>
        </w:tc>
        <w:tc>
          <w:tcPr>
            <w:tcW w:w="955" w:type="dxa"/>
          </w:tcPr>
          <w:p w14:paraId="55CADA17" w14:textId="79C0C3C4" w:rsidR="00170110" w:rsidRPr="00B92096" w:rsidRDefault="00170110" w:rsidP="0066011D">
            <w:del w:id="217" w:author="Зайцев Павел Борисович" w:date="2025-12-18T19:20:00Z">
              <w:r w:rsidDel="004625CC">
                <w:delText>431</w:delText>
              </w:r>
              <w:r w:rsidR="0066011D" w:rsidDel="004625CC">
                <w:delText xml:space="preserve"> </w:delText>
              </w:r>
              <w:r w:rsidR="0066011D" w:rsidRPr="00B92096" w:rsidDel="004625CC">
                <w:delText>–</w:delText>
              </w:r>
              <w:r w:rsidR="0066011D" w:rsidDel="004625CC">
                <w:delText xml:space="preserve"> </w:delText>
              </w:r>
              <w:r w:rsidDel="004625CC">
                <w:delText>432</w:delText>
              </w:r>
            </w:del>
          </w:p>
        </w:tc>
        <w:tc>
          <w:tcPr>
            <w:tcW w:w="1232" w:type="dxa"/>
          </w:tcPr>
          <w:p w14:paraId="621D7700" w14:textId="77777777" w:rsidR="00170110" w:rsidRPr="00B92096" w:rsidRDefault="00170110" w:rsidP="000D0D7D"/>
        </w:tc>
        <w:tc>
          <w:tcPr>
            <w:tcW w:w="3393" w:type="dxa"/>
          </w:tcPr>
          <w:p w14:paraId="1F6B2241" w14:textId="4F414722" w:rsidR="00170110" w:rsidRPr="00B92096" w:rsidRDefault="00170110" w:rsidP="0066011D">
            <w:del w:id="218" w:author="Зайцев Павел Борисович" w:date="2025-12-18T19:20:00Z">
              <w:r w:rsidDel="004625CC">
                <w:delText>Стр.43</w:delText>
              </w:r>
              <w:r w:rsidRPr="00B92096" w:rsidDel="004625CC">
                <w:delText xml:space="preserve">0 </w:delText>
              </w:r>
              <w:r w:rsidDel="004625CC">
                <w:delText>&lt;&gt; Стр.431</w:delText>
              </w:r>
              <w:r w:rsidR="0066011D" w:rsidDel="004625CC">
                <w:delText xml:space="preserve"> </w:delText>
              </w:r>
              <w:r w:rsidR="0066011D" w:rsidRPr="00B92096" w:rsidDel="004625CC">
                <w:delText>–</w:delText>
              </w:r>
              <w:r w:rsidR="0066011D" w:rsidDel="004625CC">
                <w:delText xml:space="preserve"> </w:delText>
              </w:r>
              <w:r w:rsidDel="004625CC">
                <w:delText>Стр.432</w:delText>
              </w:r>
              <w:r w:rsidRPr="00B92096" w:rsidDel="004625CC">
                <w:delText xml:space="preserve"> – недопустимо </w:delText>
              </w:r>
            </w:del>
          </w:p>
        </w:tc>
        <w:tc>
          <w:tcPr>
            <w:tcW w:w="897" w:type="dxa"/>
          </w:tcPr>
          <w:p w14:paraId="6C0DD6A0" w14:textId="7BBDA0C1" w:rsidR="00170110" w:rsidRDefault="00170110" w:rsidP="000D0D7D">
            <w:del w:id="219" w:author="Зайцев Павел Борисович" w:date="2025-12-18T19:20:00Z">
              <w:r w:rsidDel="004625CC">
                <w:rPr>
                  <w:sz w:val="16"/>
                  <w:szCs w:val="16"/>
                </w:rPr>
                <w:delText>АУБУ, РБС-АУБУ, ГРБС.</w:delText>
              </w:r>
            </w:del>
          </w:p>
        </w:tc>
      </w:tr>
      <w:tr w:rsidR="00170110" w:rsidRPr="00B92096" w14:paraId="0AC2B4E8" w14:textId="77777777" w:rsidTr="00651D83">
        <w:trPr>
          <w:jc w:val="center"/>
        </w:trPr>
        <w:tc>
          <w:tcPr>
            <w:tcW w:w="775" w:type="dxa"/>
          </w:tcPr>
          <w:p w14:paraId="2B1DB019" w14:textId="0C8F63B0" w:rsidR="00170110" w:rsidRPr="00B92096" w:rsidRDefault="00170110" w:rsidP="00DC45CC">
            <w:pPr>
              <w:ind w:left="-15" w:firstLine="15"/>
            </w:pPr>
            <w:del w:id="220" w:author="Зайцев Павел Борисович" w:date="2025-12-18T19:20:00Z">
              <w:r w:rsidRPr="00B92096" w:rsidDel="004625CC">
                <w:delText>28</w:delText>
              </w:r>
            </w:del>
          </w:p>
        </w:tc>
        <w:tc>
          <w:tcPr>
            <w:tcW w:w="665" w:type="dxa"/>
          </w:tcPr>
          <w:p w14:paraId="2CF96A47" w14:textId="05A7AC73" w:rsidR="00170110" w:rsidRPr="00B92096" w:rsidRDefault="00170110" w:rsidP="000D0D7D">
            <w:del w:id="221" w:author="Зайцев Павел Борисович" w:date="2025-12-18T19:20:00Z">
              <w:r w:rsidRPr="00B62ECC" w:rsidDel="004625CC">
                <w:delText>Б</w:delText>
              </w:r>
            </w:del>
          </w:p>
        </w:tc>
        <w:tc>
          <w:tcPr>
            <w:tcW w:w="900" w:type="dxa"/>
          </w:tcPr>
          <w:p w14:paraId="776EEC4C" w14:textId="2285E4CF" w:rsidR="00170110" w:rsidRPr="00B92096" w:rsidRDefault="00170110" w:rsidP="000D0D7D">
            <w:del w:id="222" w:author="Зайцев Павел Борисович" w:date="2025-12-18T19:20:00Z">
              <w:r w:rsidRPr="00B92096" w:rsidDel="004625CC">
                <w:delText>440</w:delText>
              </w:r>
            </w:del>
          </w:p>
        </w:tc>
        <w:tc>
          <w:tcPr>
            <w:tcW w:w="775" w:type="dxa"/>
          </w:tcPr>
          <w:p w14:paraId="756C1CE3" w14:textId="708E6A03" w:rsidR="00170110" w:rsidRPr="00B92096" w:rsidRDefault="00170110" w:rsidP="000D0D7D">
            <w:del w:id="223" w:author="Зайцев Павел Борисович" w:date="2025-12-18T19:20:00Z">
              <w:r w:rsidRPr="00B92096" w:rsidDel="004625CC">
                <w:delText>*</w:delText>
              </w:r>
            </w:del>
          </w:p>
        </w:tc>
        <w:tc>
          <w:tcPr>
            <w:tcW w:w="845" w:type="dxa"/>
          </w:tcPr>
          <w:p w14:paraId="4F9D2547" w14:textId="3DD35C73" w:rsidR="00170110" w:rsidRPr="00B92096" w:rsidRDefault="00170110" w:rsidP="000D0D7D">
            <w:del w:id="224" w:author="Зайцев Павел Борисович" w:date="2025-12-18T19:20:00Z">
              <w:r w:rsidRPr="00B92096" w:rsidDel="004625CC">
                <w:delText>=</w:delText>
              </w:r>
            </w:del>
          </w:p>
        </w:tc>
        <w:tc>
          <w:tcPr>
            <w:tcW w:w="955" w:type="dxa"/>
          </w:tcPr>
          <w:p w14:paraId="5AABF586" w14:textId="3A17CAFF" w:rsidR="00170110" w:rsidRPr="00B92096" w:rsidRDefault="00170110" w:rsidP="000D0D7D">
            <w:del w:id="225" w:author="Зайцев Павел Борисович" w:date="2025-12-18T19:20:00Z">
              <w:r w:rsidRPr="00B92096" w:rsidDel="004625CC">
                <w:delText>441 – 442</w:delText>
              </w:r>
            </w:del>
          </w:p>
        </w:tc>
        <w:tc>
          <w:tcPr>
            <w:tcW w:w="1232" w:type="dxa"/>
          </w:tcPr>
          <w:p w14:paraId="11F702A1" w14:textId="2A813695" w:rsidR="00170110" w:rsidRPr="00B92096" w:rsidRDefault="00170110" w:rsidP="000D0D7D">
            <w:del w:id="226" w:author="Зайцев Павел Борисович" w:date="2025-12-18T19:20:00Z">
              <w:r w:rsidRPr="00B92096" w:rsidDel="004625CC">
                <w:delText>*</w:delText>
              </w:r>
            </w:del>
          </w:p>
        </w:tc>
        <w:tc>
          <w:tcPr>
            <w:tcW w:w="3393" w:type="dxa"/>
          </w:tcPr>
          <w:p w14:paraId="4C2C9202" w14:textId="0B252175" w:rsidR="00170110" w:rsidRPr="00B92096" w:rsidRDefault="00170110" w:rsidP="0066011D">
            <w:del w:id="227" w:author="Зайцев Павел Борисович" w:date="2025-12-18T19:20:00Z">
              <w:r w:rsidRPr="00B92096" w:rsidDel="004625CC">
                <w:delText>Стр.440 &lt;&gt; Стр.441</w:delText>
              </w:r>
              <w:r w:rsidR="0066011D" w:rsidDel="004625CC">
                <w:delText xml:space="preserve"> </w:delText>
              </w:r>
              <w:r w:rsidR="0066011D" w:rsidRPr="00B92096" w:rsidDel="004625CC">
                <w:delText>–</w:delText>
              </w:r>
              <w:r w:rsidR="0066011D" w:rsidDel="004625CC">
                <w:delText xml:space="preserve"> </w:delText>
              </w:r>
              <w:r w:rsidRPr="00B92096" w:rsidDel="004625CC">
                <w:delText>Стр.442 – недопустимо</w:delText>
              </w:r>
            </w:del>
          </w:p>
        </w:tc>
        <w:tc>
          <w:tcPr>
            <w:tcW w:w="897" w:type="dxa"/>
          </w:tcPr>
          <w:p w14:paraId="64EA476B" w14:textId="7BF8E6B7" w:rsidR="00170110" w:rsidRPr="00B92096" w:rsidRDefault="00170110" w:rsidP="000D0D7D">
            <w:del w:id="228" w:author="Зайцев Павел Борисович" w:date="2025-12-18T19:20:00Z">
              <w:r w:rsidDel="004625CC">
                <w:rPr>
                  <w:sz w:val="16"/>
                  <w:szCs w:val="16"/>
                </w:rPr>
                <w:delText>АУБУ, РБС-АУБУ, ГРБС.</w:delText>
              </w:r>
            </w:del>
          </w:p>
        </w:tc>
      </w:tr>
      <w:tr w:rsidR="00170110" w:rsidRPr="00B92096" w14:paraId="02B48CF3" w14:textId="77777777" w:rsidTr="00332003">
        <w:trPr>
          <w:jc w:val="center"/>
        </w:trPr>
        <w:tc>
          <w:tcPr>
            <w:tcW w:w="775" w:type="dxa"/>
            <w:tcBorders>
              <w:top w:val="single" w:sz="4" w:space="0" w:color="auto"/>
              <w:left w:val="single" w:sz="4" w:space="0" w:color="auto"/>
              <w:bottom w:val="single" w:sz="4" w:space="0" w:color="auto"/>
              <w:right w:val="single" w:sz="4" w:space="0" w:color="auto"/>
            </w:tcBorders>
          </w:tcPr>
          <w:p w14:paraId="6AA2E45F" w14:textId="4F39C081" w:rsidR="00170110" w:rsidRPr="00B92096" w:rsidRDefault="00170110" w:rsidP="00332003">
            <w:pPr>
              <w:ind w:left="-15" w:firstLine="15"/>
            </w:pPr>
            <w:del w:id="229" w:author="Зайцев Павел Борисович" w:date="2025-12-18T19:20:00Z">
              <w:r w:rsidRPr="00B92096" w:rsidDel="004625CC">
                <w:delText>28</w:delText>
              </w:r>
              <w:r w:rsidDel="004625CC">
                <w:delText>.1</w:delText>
              </w:r>
            </w:del>
          </w:p>
        </w:tc>
        <w:tc>
          <w:tcPr>
            <w:tcW w:w="665" w:type="dxa"/>
            <w:tcBorders>
              <w:top w:val="single" w:sz="4" w:space="0" w:color="auto"/>
              <w:left w:val="single" w:sz="4" w:space="0" w:color="auto"/>
              <w:bottom w:val="single" w:sz="4" w:space="0" w:color="auto"/>
              <w:right w:val="single" w:sz="4" w:space="0" w:color="auto"/>
            </w:tcBorders>
          </w:tcPr>
          <w:p w14:paraId="06200448" w14:textId="4A71D067" w:rsidR="00170110" w:rsidRPr="00B92096" w:rsidRDefault="00170110" w:rsidP="00332003">
            <w:del w:id="230" w:author="Зайцев Павел Борисович" w:date="2025-12-18T19:20:00Z">
              <w:r w:rsidRPr="00B62ECC" w:rsidDel="004625CC">
                <w:delText>Б</w:delText>
              </w:r>
            </w:del>
          </w:p>
        </w:tc>
        <w:tc>
          <w:tcPr>
            <w:tcW w:w="900" w:type="dxa"/>
            <w:tcBorders>
              <w:top w:val="single" w:sz="4" w:space="0" w:color="auto"/>
              <w:left w:val="single" w:sz="4" w:space="0" w:color="auto"/>
              <w:bottom w:val="single" w:sz="4" w:space="0" w:color="auto"/>
              <w:right w:val="single" w:sz="4" w:space="0" w:color="auto"/>
            </w:tcBorders>
          </w:tcPr>
          <w:p w14:paraId="1550E3A0" w14:textId="2B35CFCE" w:rsidR="00170110" w:rsidRPr="00B92096" w:rsidRDefault="00170110" w:rsidP="00332003">
            <w:del w:id="231" w:author="Зайцев Павел Борисович" w:date="2025-12-18T19:20:00Z">
              <w:r w:rsidRPr="00B92096" w:rsidDel="004625CC">
                <w:delText>4</w:delText>
              </w:r>
              <w:r w:rsidDel="004625CC">
                <w:delText>5</w:delText>
              </w:r>
              <w:r w:rsidRPr="00B92096" w:rsidDel="004625CC">
                <w:delText>0</w:delText>
              </w:r>
            </w:del>
          </w:p>
        </w:tc>
        <w:tc>
          <w:tcPr>
            <w:tcW w:w="775" w:type="dxa"/>
            <w:tcBorders>
              <w:top w:val="single" w:sz="4" w:space="0" w:color="auto"/>
              <w:left w:val="single" w:sz="4" w:space="0" w:color="auto"/>
              <w:bottom w:val="single" w:sz="4" w:space="0" w:color="auto"/>
              <w:right w:val="single" w:sz="4" w:space="0" w:color="auto"/>
            </w:tcBorders>
          </w:tcPr>
          <w:p w14:paraId="5B391DB5" w14:textId="68E5C11A" w:rsidR="00170110" w:rsidRPr="00B92096" w:rsidRDefault="00170110" w:rsidP="00332003">
            <w:del w:id="232" w:author="Зайцев Павел Борисович" w:date="2025-12-18T19:20:00Z">
              <w:r w:rsidRPr="00B92096" w:rsidDel="004625CC">
                <w:delText>*</w:delText>
              </w:r>
            </w:del>
          </w:p>
        </w:tc>
        <w:tc>
          <w:tcPr>
            <w:tcW w:w="845" w:type="dxa"/>
            <w:tcBorders>
              <w:top w:val="single" w:sz="4" w:space="0" w:color="auto"/>
              <w:left w:val="single" w:sz="4" w:space="0" w:color="auto"/>
              <w:bottom w:val="single" w:sz="4" w:space="0" w:color="auto"/>
              <w:right w:val="single" w:sz="4" w:space="0" w:color="auto"/>
            </w:tcBorders>
          </w:tcPr>
          <w:p w14:paraId="39358584" w14:textId="42F916A0" w:rsidR="00170110" w:rsidRPr="00B92096" w:rsidRDefault="00170110" w:rsidP="00332003">
            <w:del w:id="233" w:author="Зайцев Павел Борисович" w:date="2025-12-18T19:20:00Z">
              <w:r w:rsidRPr="00B92096" w:rsidDel="004625CC">
                <w:delText>=</w:delText>
              </w:r>
            </w:del>
          </w:p>
        </w:tc>
        <w:tc>
          <w:tcPr>
            <w:tcW w:w="955" w:type="dxa"/>
            <w:tcBorders>
              <w:top w:val="single" w:sz="4" w:space="0" w:color="auto"/>
              <w:left w:val="single" w:sz="4" w:space="0" w:color="auto"/>
              <w:bottom w:val="single" w:sz="4" w:space="0" w:color="auto"/>
              <w:right w:val="single" w:sz="4" w:space="0" w:color="auto"/>
            </w:tcBorders>
          </w:tcPr>
          <w:p w14:paraId="554FEDD9" w14:textId="4E378513" w:rsidR="00170110" w:rsidRPr="00B92096" w:rsidRDefault="00170110" w:rsidP="00332003">
            <w:del w:id="234" w:author="Зайцев Павел Борисович" w:date="2025-12-18T19:20:00Z">
              <w:r w:rsidRPr="00B92096" w:rsidDel="004625CC">
                <w:delText>4</w:delText>
              </w:r>
              <w:r w:rsidDel="004625CC">
                <w:delText>5</w:delText>
              </w:r>
              <w:r w:rsidRPr="00B92096" w:rsidDel="004625CC">
                <w:delText>1 – 4</w:delText>
              </w:r>
              <w:r w:rsidDel="004625CC">
                <w:delText>5</w:delText>
              </w:r>
              <w:r w:rsidRPr="00B92096" w:rsidDel="004625CC">
                <w:delText>2</w:delText>
              </w:r>
            </w:del>
          </w:p>
        </w:tc>
        <w:tc>
          <w:tcPr>
            <w:tcW w:w="1232" w:type="dxa"/>
            <w:tcBorders>
              <w:top w:val="single" w:sz="4" w:space="0" w:color="auto"/>
              <w:left w:val="single" w:sz="4" w:space="0" w:color="auto"/>
              <w:bottom w:val="single" w:sz="4" w:space="0" w:color="auto"/>
              <w:right w:val="single" w:sz="4" w:space="0" w:color="auto"/>
            </w:tcBorders>
          </w:tcPr>
          <w:p w14:paraId="76646FF3" w14:textId="57A81B60" w:rsidR="00170110" w:rsidRPr="00B92096" w:rsidRDefault="00170110" w:rsidP="00332003">
            <w:del w:id="235" w:author="Зайцев Павел Борисович" w:date="2025-12-18T19:20:00Z">
              <w:r w:rsidRPr="00B92096" w:rsidDel="004625CC">
                <w:delText>*</w:delText>
              </w:r>
            </w:del>
          </w:p>
        </w:tc>
        <w:tc>
          <w:tcPr>
            <w:tcW w:w="3393" w:type="dxa"/>
            <w:tcBorders>
              <w:top w:val="single" w:sz="4" w:space="0" w:color="auto"/>
              <w:left w:val="single" w:sz="4" w:space="0" w:color="auto"/>
              <w:bottom w:val="single" w:sz="4" w:space="0" w:color="auto"/>
              <w:right w:val="single" w:sz="4" w:space="0" w:color="auto"/>
            </w:tcBorders>
          </w:tcPr>
          <w:p w14:paraId="0627C07B" w14:textId="0699DC61" w:rsidR="00170110" w:rsidRPr="00B92096" w:rsidRDefault="00170110" w:rsidP="0066011D">
            <w:del w:id="236" w:author="Зайцев Павел Борисович" w:date="2025-12-18T19:20:00Z">
              <w:r w:rsidRPr="00B92096" w:rsidDel="004625CC">
                <w:delText>Стр.4</w:delText>
              </w:r>
              <w:r w:rsidDel="004625CC">
                <w:delText>5</w:delText>
              </w:r>
              <w:r w:rsidRPr="00B92096" w:rsidDel="004625CC">
                <w:delText>0 &lt;&gt; Стр.4</w:delText>
              </w:r>
              <w:r w:rsidDel="004625CC">
                <w:delText>5</w:delText>
              </w:r>
              <w:r w:rsidRPr="00B92096" w:rsidDel="004625CC">
                <w:delText>1</w:delText>
              </w:r>
              <w:r w:rsidR="0066011D" w:rsidDel="004625CC">
                <w:delText xml:space="preserve"> </w:delText>
              </w:r>
              <w:r w:rsidR="0066011D" w:rsidRPr="00B92096" w:rsidDel="004625CC">
                <w:delText>–</w:delText>
              </w:r>
              <w:r w:rsidR="0066011D" w:rsidDel="004625CC">
                <w:delText xml:space="preserve"> </w:delText>
              </w:r>
              <w:r w:rsidRPr="00B92096" w:rsidDel="004625CC">
                <w:delText>Стр.4</w:delText>
              </w:r>
              <w:r w:rsidDel="004625CC">
                <w:delText>5</w:delText>
              </w:r>
              <w:r w:rsidRPr="00B92096" w:rsidDel="004625CC">
                <w:delText>2 – недопустимо</w:delText>
              </w:r>
            </w:del>
          </w:p>
        </w:tc>
        <w:tc>
          <w:tcPr>
            <w:tcW w:w="897" w:type="dxa"/>
            <w:tcBorders>
              <w:top w:val="single" w:sz="4" w:space="0" w:color="auto"/>
              <w:left w:val="single" w:sz="4" w:space="0" w:color="auto"/>
              <w:bottom w:val="single" w:sz="4" w:space="0" w:color="auto"/>
              <w:right w:val="single" w:sz="4" w:space="0" w:color="auto"/>
            </w:tcBorders>
          </w:tcPr>
          <w:p w14:paraId="3E0FE442" w14:textId="73F01B58" w:rsidR="00170110" w:rsidRPr="00332003" w:rsidRDefault="00170110" w:rsidP="00332003">
            <w:pPr>
              <w:rPr>
                <w:sz w:val="16"/>
                <w:szCs w:val="16"/>
              </w:rPr>
            </w:pPr>
            <w:del w:id="237" w:author="Зайцев Павел Борисович" w:date="2025-12-18T19:20:00Z">
              <w:r w:rsidDel="004625CC">
                <w:rPr>
                  <w:sz w:val="16"/>
                  <w:szCs w:val="16"/>
                </w:rPr>
                <w:delText>АУБУ, РБС-АУБУ, ГРБС.</w:delText>
              </w:r>
            </w:del>
          </w:p>
        </w:tc>
      </w:tr>
      <w:tr w:rsidR="00170110" w:rsidRPr="00B92096" w14:paraId="28683EFD" w14:textId="77777777" w:rsidTr="00651D83">
        <w:trPr>
          <w:jc w:val="center"/>
        </w:trPr>
        <w:tc>
          <w:tcPr>
            <w:tcW w:w="775" w:type="dxa"/>
          </w:tcPr>
          <w:p w14:paraId="638FF901" w14:textId="49C06D9C" w:rsidR="00170110" w:rsidRPr="00B92096" w:rsidRDefault="00170110" w:rsidP="00DC45CC">
            <w:pPr>
              <w:ind w:left="-15" w:firstLine="15"/>
            </w:pPr>
            <w:del w:id="238" w:author="Зайцев Павел Борисович" w:date="2025-12-18T19:20:00Z">
              <w:r w:rsidRPr="00B92096" w:rsidDel="004625CC">
                <w:delText>29</w:delText>
              </w:r>
            </w:del>
          </w:p>
        </w:tc>
        <w:tc>
          <w:tcPr>
            <w:tcW w:w="665" w:type="dxa"/>
          </w:tcPr>
          <w:p w14:paraId="25507415" w14:textId="161F4C57" w:rsidR="00170110" w:rsidRPr="00B92096" w:rsidRDefault="00170110" w:rsidP="000D0D7D">
            <w:del w:id="239" w:author="Зайцев Павел Борисович" w:date="2025-12-18T19:20:00Z">
              <w:r w:rsidRPr="00B62ECC" w:rsidDel="004625CC">
                <w:delText>Б</w:delText>
              </w:r>
            </w:del>
          </w:p>
        </w:tc>
        <w:tc>
          <w:tcPr>
            <w:tcW w:w="900" w:type="dxa"/>
          </w:tcPr>
          <w:p w14:paraId="1A821682" w14:textId="1FDDAC14" w:rsidR="00170110" w:rsidRPr="00B92096" w:rsidRDefault="00170110" w:rsidP="000D0D7D">
            <w:del w:id="240" w:author="Зайцев Павел Борисович" w:date="2025-12-18T19:20:00Z">
              <w:r w:rsidRPr="00B92096" w:rsidDel="004625CC">
                <w:delText>460</w:delText>
              </w:r>
            </w:del>
          </w:p>
        </w:tc>
        <w:tc>
          <w:tcPr>
            <w:tcW w:w="775" w:type="dxa"/>
          </w:tcPr>
          <w:p w14:paraId="0BA63AA4" w14:textId="56A555E9" w:rsidR="00170110" w:rsidRPr="00B92096" w:rsidRDefault="00170110" w:rsidP="000D0D7D">
            <w:del w:id="241" w:author="Зайцев Павел Борисович" w:date="2025-12-18T19:20:00Z">
              <w:r w:rsidRPr="00B92096" w:rsidDel="004625CC">
                <w:delText>*</w:delText>
              </w:r>
            </w:del>
          </w:p>
        </w:tc>
        <w:tc>
          <w:tcPr>
            <w:tcW w:w="845" w:type="dxa"/>
          </w:tcPr>
          <w:p w14:paraId="03246F03" w14:textId="79F8BE31" w:rsidR="00170110" w:rsidRPr="00B92096" w:rsidRDefault="00170110" w:rsidP="000D0D7D">
            <w:del w:id="242" w:author="Зайцев Павел Борисович" w:date="2025-12-18T19:20:00Z">
              <w:r w:rsidRPr="00B92096" w:rsidDel="004625CC">
                <w:delText>=</w:delText>
              </w:r>
            </w:del>
          </w:p>
        </w:tc>
        <w:tc>
          <w:tcPr>
            <w:tcW w:w="955" w:type="dxa"/>
          </w:tcPr>
          <w:p w14:paraId="27C379DE" w14:textId="54090B06" w:rsidR="00170110" w:rsidRPr="00B92096" w:rsidRDefault="00170110" w:rsidP="000D0D7D">
            <w:del w:id="243" w:author="Зайцев Павел Борисович" w:date="2025-12-18T19:20:00Z">
              <w:r w:rsidRPr="00B92096" w:rsidDel="004625CC">
                <w:delText>461 – 462</w:delText>
              </w:r>
            </w:del>
          </w:p>
        </w:tc>
        <w:tc>
          <w:tcPr>
            <w:tcW w:w="1232" w:type="dxa"/>
          </w:tcPr>
          <w:p w14:paraId="112700D6" w14:textId="2D2DE077" w:rsidR="00170110" w:rsidRPr="00B92096" w:rsidRDefault="00170110" w:rsidP="000D0D7D">
            <w:del w:id="244" w:author="Зайцев Павел Борисович" w:date="2025-12-18T19:20:00Z">
              <w:r w:rsidRPr="00B92096" w:rsidDel="004625CC">
                <w:delText>*</w:delText>
              </w:r>
            </w:del>
          </w:p>
        </w:tc>
        <w:tc>
          <w:tcPr>
            <w:tcW w:w="3393" w:type="dxa"/>
          </w:tcPr>
          <w:p w14:paraId="2057CB4A" w14:textId="1CF63A78" w:rsidR="00170110" w:rsidRPr="00B92096" w:rsidRDefault="00170110" w:rsidP="0066011D">
            <w:del w:id="245" w:author="Зайцев Павел Борисович" w:date="2025-12-18T19:20:00Z">
              <w:r w:rsidRPr="00B92096" w:rsidDel="004625CC">
                <w:delText>Стр.460 &lt;&gt; Стр.461</w:delText>
              </w:r>
              <w:r w:rsidR="0066011D" w:rsidDel="004625CC">
                <w:delText xml:space="preserve"> </w:delText>
              </w:r>
              <w:r w:rsidR="0066011D" w:rsidRPr="00B92096" w:rsidDel="004625CC">
                <w:delText>–</w:delText>
              </w:r>
              <w:r w:rsidR="0066011D" w:rsidDel="004625CC">
                <w:delText xml:space="preserve"> </w:delText>
              </w:r>
              <w:r w:rsidRPr="00B92096" w:rsidDel="004625CC">
                <w:delText>Стр.462 – недопустимо</w:delText>
              </w:r>
            </w:del>
          </w:p>
        </w:tc>
        <w:tc>
          <w:tcPr>
            <w:tcW w:w="897" w:type="dxa"/>
          </w:tcPr>
          <w:p w14:paraId="631E9C8A" w14:textId="5496179F" w:rsidR="00170110" w:rsidRPr="00B92096" w:rsidRDefault="00170110" w:rsidP="000D0D7D">
            <w:del w:id="246" w:author="Зайцев Павел Борисович" w:date="2025-12-18T19:20:00Z">
              <w:r w:rsidDel="004625CC">
                <w:rPr>
                  <w:sz w:val="16"/>
                  <w:szCs w:val="16"/>
                </w:rPr>
                <w:delText>АУБУ, РБС-АУБУ, ГРБС.</w:delText>
              </w:r>
            </w:del>
          </w:p>
        </w:tc>
      </w:tr>
      <w:tr w:rsidR="00170110" w:rsidRPr="00B92096" w14:paraId="001DB657" w14:textId="77777777" w:rsidTr="00651D83">
        <w:trPr>
          <w:jc w:val="center"/>
        </w:trPr>
        <w:tc>
          <w:tcPr>
            <w:tcW w:w="775" w:type="dxa"/>
          </w:tcPr>
          <w:p w14:paraId="4245361E" w14:textId="21D6A5E6" w:rsidR="00170110" w:rsidRPr="00B92096" w:rsidRDefault="00170110" w:rsidP="00DC45CC">
            <w:pPr>
              <w:ind w:left="-15" w:firstLine="15"/>
            </w:pPr>
            <w:bookmarkStart w:id="247" w:name="_Hlk307333206"/>
            <w:del w:id="248" w:author="Зайцев Павел Борисович" w:date="2025-12-18T19:20:00Z">
              <w:r w:rsidRPr="00B92096" w:rsidDel="004625CC">
                <w:delText>30</w:delText>
              </w:r>
            </w:del>
          </w:p>
        </w:tc>
        <w:tc>
          <w:tcPr>
            <w:tcW w:w="665" w:type="dxa"/>
          </w:tcPr>
          <w:p w14:paraId="7439FE4D" w14:textId="07F01EB4" w:rsidR="00170110" w:rsidRPr="00B92096" w:rsidRDefault="00170110" w:rsidP="000D0D7D">
            <w:del w:id="249" w:author="Зайцев Павел Борисович" w:date="2025-12-18T19:20:00Z">
              <w:r w:rsidRPr="00B62ECC" w:rsidDel="004625CC">
                <w:delText>Б</w:delText>
              </w:r>
            </w:del>
          </w:p>
        </w:tc>
        <w:tc>
          <w:tcPr>
            <w:tcW w:w="900" w:type="dxa"/>
          </w:tcPr>
          <w:p w14:paraId="6FDDD544" w14:textId="7A9D8479" w:rsidR="00170110" w:rsidRPr="00B92096" w:rsidRDefault="00170110" w:rsidP="000D0D7D">
            <w:del w:id="250" w:author="Зайцев Павел Борисович" w:date="2025-12-18T19:20:00Z">
              <w:r w:rsidRPr="00B92096" w:rsidDel="004625CC">
                <w:delText>470</w:delText>
              </w:r>
            </w:del>
          </w:p>
        </w:tc>
        <w:tc>
          <w:tcPr>
            <w:tcW w:w="775" w:type="dxa"/>
          </w:tcPr>
          <w:p w14:paraId="2C4B974D" w14:textId="4C8DE52B" w:rsidR="00170110" w:rsidRPr="00B92096" w:rsidRDefault="00170110" w:rsidP="000D0D7D">
            <w:del w:id="251" w:author="Зайцев Павел Борисович" w:date="2025-12-18T19:20:00Z">
              <w:r w:rsidRPr="00B92096" w:rsidDel="004625CC">
                <w:delText>*</w:delText>
              </w:r>
            </w:del>
          </w:p>
        </w:tc>
        <w:tc>
          <w:tcPr>
            <w:tcW w:w="845" w:type="dxa"/>
          </w:tcPr>
          <w:p w14:paraId="6AF839B7" w14:textId="237EA508" w:rsidR="00170110" w:rsidRPr="00B92096" w:rsidRDefault="00170110" w:rsidP="000D0D7D">
            <w:del w:id="252" w:author="Зайцев Павел Борисович" w:date="2025-12-18T19:20:00Z">
              <w:r w:rsidRPr="00B92096" w:rsidDel="004625CC">
                <w:delText>=</w:delText>
              </w:r>
            </w:del>
          </w:p>
        </w:tc>
        <w:tc>
          <w:tcPr>
            <w:tcW w:w="955" w:type="dxa"/>
          </w:tcPr>
          <w:p w14:paraId="4FCB0C07" w14:textId="6F2CC496" w:rsidR="00170110" w:rsidRPr="00B92096" w:rsidRDefault="00170110" w:rsidP="000D0D7D">
            <w:del w:id="253" w:author="Зайцев Павел Борисович" w:date="2025-12-18T19:20:00Z">
              <w:r w:rsidRPr="00B92096" w:rsidDel="004625CC">
                <w:delText>471 – 472</w:delText>
              </w:r>
            </w:del>
          </w:p>
        </w:tc>
        <w:tc>
          <w:tcPr>
            <w:tcW w:w="1232" w:type="dxa"/>
          </w:tcPr>
          <w:p w14:paraId="3B994DC6" w14:textId="63AC9714" w:rsidR="00170110" w:rsidRPr="00B92096" w:rsidRDefault="00170110" w:rsidP="000D0D7D">
            <w:del w:id="254" w:author="Зайцев Павел Борисович" w:date="2025-12-18T19:20:00Z">
              <w:r w:rsidRPr="00B92096" w:rsidDel="004625CC">
                <w:delText>*</w:delText>
              </w:r>
            </w:del>
          </w:p>
        </w:tc>
        <w:tc>
          <w:tcPr>
            <w:tcW w:w="3393" w:type="dxa"/>
          </w:tcPr>
          <w:p w14:paraId="0349679F" w14:textId="6B6D85A2" w:rsidR="00170110" w:rsidRPr="00B92096" w:rsidRDefault="00170110" w:rsidP="0066011D">
            <w:del w:id="255" w:author="Зайцев Павел Борисович" w:date="2025-12-18T19:20:00Z">
              <w:r w:rsidRPr="00B92096" w:rsidDel="004625CC">
                <w:delText>Стр.470 &lt;&gt; Стр.471</w:delText>
              </w:r>
              <w:r w:rsidR="0066011D" w:rsidDel="004625CC">
                <w:delText xml:space="preserve"> </w:delText>
              </w:r>
              <w:r w:rsidR="0066011D" w:rsidRPr="00B92096" w:rsidDel="004625CC">
                <w:delText>–</w:delText>
              </w:r>
              <w:r w:rsidR="0066011D" w:rsidDel="004625CC">
                <w:delText xml:space="preserve"> </w:delText>
              </w:r>
              <w:r w:rsidRPr="00B92096" w:rsidDel="004625CC">
                <w:delText>Стр.472 – недопустимо</w:delText>
              </w:r>
            </w:del>
          </w:p>
        </w:tc>
        <w:tc>
          <w:tcPr>
            <w:tcW w:w="897" w:type="dxa"/>
          </w:tcPr>
          <w:p w14:paraId="3218E533" w14:textId="7639E8DD" w:rsidR="00170110" w:rsidRPr="00B92096" w:rsidRDefault="00170110" w:rsidP="000D0D7D">
            <w:del w:id="256" w:author="Зайцев Павел Борисович" w:date="2025-12-18T19:20:00Z">
              <w:r w:rsidDel="004625CC">
                <w:rPr>
                  <w:sz w:val="16"/>
                  <w:szCs w:val="16"/>
                </w:rPr>
                <w:delText>АУБУ, РБС-АУБУ, ГРБС.</w:delText>
              </w:r>
            </w:del>
          </w:p>
        </w:tc>
      </w:tr>
      <w:bookmarkEnd w:id="247"/>
      <w:tr w:rsidR="00170110" w:rsidRPr="00B92096" w14:paraId="20726EEC" w14:textId="77777777" w:rsidTr="00651D83">
        <w:trPr>
          <w:jc w:val="center"/>
        </w:trPr>
        <w:tc>
          <w:tcPr>
            <w:tcW w:w="775" w:type="dxa"/>
          </w:tcPr>
          <w:p w14:paraId="0EE8E5CD" w14:textId="3342D1C1" w:rsidR="00170110" w:rsidRPr="00B92096" w:rsidRDefault="00170110" w:rsidP="00DC45CC">
            <w:pPr>
              <w:ind w:left="-15" w:firstLine="15"/>
            </w:pPr>
            <w:del w:id="257" w:author="Зайцев Павел Борисович" w:date="2025-12-18T19:20:00Z">
              <w:r w:rsidRPr="00B92096" w:rsidDel="004625CC">
                <w:delText>31</w:delText>
              </w:r>
            </w:del>
          </w:p>
        </w:tc>
        <w:tc>
          <w:tcPr>
            <w:tcW w:w="665" w:type="dxa"/>
          </w:tcPr>
          <w:p w14:paraId="17C493D0" w14:textId="2B1DDA0C" w:rsidR="00170110" w:rsidRPr="00B92096" w:rsidRDefault="00170110" w:rsidP="000D0D7D">
            <w:del w:id="258" w:author="Зайцев Павел Борисович" w:date="2025-12-18T19:20:00Z">
              <w:r w:rsidRPr="00B62ECC" w:rsidDel="004625CC">
                <w:delText>Б</w:delText>
              </w:r>
            </w:del>
          </w:p>
        </w:tc>
        <w:tc>
          <w:tcPr>
            <w:tcW w:w="900" w:type="dxa"/>
          </w:tcPr>
          <w:p w14:paraId="6B674618" w14:textId="70A2A842" w:rsidR="00170110" w:rsidRPr="00B92096" w:rsidRDefault="00170110" w:rsidP="000D0D7D">
            <w:del w:id="259" w:author="Зайцев Павел Борисович" w:date="2025-12-18T19:20:00Z">
              <w:r w:rsidRPr="00B92096" w:rsidDel="004625CC">
                <w:delText>480</w:delText>
              </w:r>
            </w:del>
          </w:p>
        </w:tc>
        <w:tc>
          <w:tcPr>
            <w:tcW w:w="775" w:type="dxa"/>
          </w:tcPr>
          <w:p w14:paraId="73F8E734" w14:textId="67B39D33" w:rsidR="00170110" w:rsidRPr="00B92096" w:rsidRDefault="00170110" w:rsidP="000D0D7D">
            <w:del w:id="260" w:author="Зайцев Павел Борисович" w:date="2025-12-18T19:20:00Z">
              <w:r w:rsidRPr="00B92096" w:rsidDel="004625CC">
                <w:delText>*</w:delText>
              </w:r>
            </w:del>
          </w:p>
        </w:tc>
        <w:tc>
          <w:tcPr>
            <w:tcW w:w="845" w:type="dxa"/>
          </w:tcPr>
          <w:p w14:paraId="2ECABC3D" w14:textId="1FE3229D" w:rsidR="00170110" w:rsidRPr="00B92096" w:rsidRDefault="00170110" w:rsidP="000D0D7D">
            <w:del w:id="261" w:author="Зайцев Павел Борисович" w:date="2025-12-18T19:20:00Z">
              <w:r w:rsidRPr="00B92096" w:rsidDel="004625CC">
                <w:delText>=</w:delText>
              </w:r>
            </w:del>
          </w:p>
        </w:tc>
        <w:tc>
          <w:tcPr>
            <w:tcW w:w="955" w:type="dxa"/>
          </w:tcPr>
          <w:p w14:paraId="32A43DDD" w14:textId="59E77793" w:rsidR="00170110" w:rsidRPr="00B92096" w:rsidRDefault="00170110" w:rsidP="000D0D7D">
            <w:del w:id="262" w:author="Зайцев Павел Борисович" w:date="2025-12-18T19:20:00Z">
              <w:r w:rsidRPr="00B92096" w:rsidDel="004625CC">
                <w:delText>481 – 482</w:delText>
              </w:r>
            </w:del>
          </w:p>
        </w:tc>
        <w:tc>
          <w:tcPr>
            <w:tcW w:w="1232" w:type="dxa"/>
          </w:tcPr>
          <w:p w14:paraId="61E6089F" w14:textId="1D68D606" w:rsidR="00170110" w:rsidRPr="00B92096" w:rsidRDefault="00170110" w:rsidP="000D0D7D">
            <w:del w:id="263" w:author="Зайцев Павел Борисович" w:date="2025-12-18T19:20:00Z">
              <w:r w:rsidRPr="00B92096" w:rsidDel="004625CC">
                <w:delText>*</w:delText>
              </w:r>
            </w:del>
          </w:p>
        </w:tc>
        <w:tc>
          <w:tcPr>
            <w:tcW w:w="3393" w:type="dxa"/>
          </w:tcPr>
          <w:p w14:paraId="50E5A496" w14:textId="35D09174" w:rsidR="00170110" w:rsidRPr="00B92096" w:rsidRDefault="00170110" w:rsidP="0066011D">
            <w:del w:id="264" w:author="Зайцев Павел Борисович" w:date="2025-12-18T19:20:00Z">
              <w:r w:rsidRPr="00B92096" w:rsidDel="004625CC">
                <w:delText>Стр.480 &lt;&gt; Стр.481</w:delText>
              </w:r>
              <w:r w:rsidR="0066011D" w:rsidDel="004625CC">
                <w:delText xml:space="preserve"> </w:delText>
              </w:r>
              <w:r w:rsidR="0066011D" w:rsidRPr="00B92096" w:rsidDel="004625CC">
                <w:delText>–</w:delText>
              </w:r>
              <w:r w:rsidR="0066011D" w:rsidDel="004625CC">
                <w:delText xml:space="preserve"> </w:delText>
              </w:r>
              <w:r w:rsidRPr="00B92096" w:rsidDel="004625CC">
                <w:delText>Стр.482 – недопустимо</w:delText>
              </w:r>
            </w:del>
          </w:p>
        </w:tc>
        <w:tc>
          <w:tcPr>
            <w:tcW w:w="897" w:type="dxa"/>
          </w:tcPr>
          <w:p w14:paraId="14E7ECC1" w14:textId="42A73F79" w:rsidR="00170110" w:rsidRPr="00B92096" w:rsidRDefault="00170110" w:rsidP="000D0D7D">
            <w:del w:id="265" w:author="Зайцев Павел Борисович" w:date="2025-12-18T19:20:00Z">
              <w:r w:rsidDel="004625CC">
                <w:rPr>
                  <w:sz w:val="16"/>
                  <w:szCs w:val="16"/>
                </w:rPr>
                <w:delText>АУБУ, РБС-АУБУ, ГРБС.</w:delText>
              </w:r>
            </w:del>
          </w:p>
        </w:tc>
      </w:tr>
      <w:tr w:rsidR="00170110" w:rsidRPr="00B92096" w14:paraId="6E383654" w14:textId="77777777" w:rsidTr="00651D83">
        <w:trPr>
          <w:jc w:val="center"/>
        </w:trPr>
        <w:tc>
          <w:tcPr>
            <w:tcW w:w="775" w:type="dxa"/>
          </w:tcPr>
          <w:p w14:paraId="61162029" w14:textId="48C26D1B" w:rsidR="00170110" w:rsidRPr="00B92096" w:rsidRDefault="00170110" w:rsidP="00DC45CC">
            <w:pPr>
              <w:ind w:left="-15" w:firstLine="15"/>
            </w:pPr>
            <w:del w:id="266" w:author="Зайцев Павел Борисович" w:date="2025-12-18T19:20:00Z">
              <w:r w:rsidRPr="00B92096" w:rsidDel="004625CC">
                <w:delText>32</w:delText>
              </w:r>
            </w:del>
          </w:p>
        </w:tc>
        <w:tc>
          <w:tcPr>
            <w:tcW w:w="665" w:type="dxa"/>
          </w:tcPr>
          <w:p w14:paraId="28DCA93A" w14:textId="59666876" w:rsidR="00170110" w:rsidRPr="00B92096" w:rsidRDefault="00170110" w:rsidP="000D0D7D">
            <w:del w:id="267" w:author="Зайцев Павел Борисович" w:date="2025-12-18T19:20:00Z">
              <w:r w:rsidRPr="00A02B2C" w:rsidDel="004625CC">
                <w:delText>Б</w:delText>
              </w:r>
            </w:del>
          </w:p>
        </w:tc>
        <w:tc>
          <w:tcPr>
            <w:tcW w:w="900" w:type="dxa"/>
          </w:tcPr>
          <w:p w14:paraId="3454D1DD" w14:textId="6A8708B8" w:rsidR="00170110" w:rsidRPr="00B92096" w:rsidRDefault="00170110" w:rsidP="000D0D7D">
            <w:del w:id="268" w:author="Зайцев Павел Борисович" w:date="2025-12-18T19:20:00Z">
              <w:r w:rsidRPr="00B92096" w:rsidDel="004625CC">
                <w:delText>510</w:delText>
              </w:r>
            </w:del>
          </w:p>
        </w:tc>
        <w:tc>
          <w:tcPr>
            <w:tcW w:w="775" w:type="dxa"/>
          </w:tcPr>
          <w:p w14:paraId="3503E32D" w14:textId="6D442687" w:rsidR="00170110" w:rsidRPr="00B92096" w:rsidRDefault="00170110" w:rsidP="000D0D7D">
            <w:del w:id="269" w:author="Зайцев Павел Борисович" w:date="2025-12-18T19:20:00Z">
              <w:r w:rsidRPr="00B92096" w:rsidDel="004625CC">
                <w:delText>*</w:delText>
              </w:r>
            </w:del>
          </w:p>
        </w:tc>
        <w:tc>
          <w:tcPr>
            <w:tcW w:w="845" w:type="dxa"/>
          </w:tcPr>
          <w:p w14:paraId="712F11A8" w14:textId="4AFD2A14" w:rsidR="00170110" w:rsidRPr="00B92096" w:rsidRDefault="00170110" w:rsidP="000D0D7D">
            <w:del w:id="270" w:author="Зайцев Павел Борисович" w:date="2025-12-18T19:20:00Z">
              <w:r w:rsidRPr="00B92096" w:rsidDel="004625CC">
                <w:delText>=</w:delText>
              </w:r>
            </w:del>
          </w:p>
        </w:tc>
        <w:tc>
          <w:tcPr>
            <w:tcW w:w="955" w:type="dxa"/>
          </w:tcPr>
          <w:p w14:paraId="35C551D8" w14:textId="1400E696" w:rsidR="00170110" w:rsidRPr="00B92096" w:rsidDel="004625CC" w:rsidRDefault="00170110" w:rsidP="000D0D7D">
            <w:pPr>
              <w:rPr>
                <w:del w:id="271" w:author="Зайцев Павел Борисович" w:date="2025-12-18T19:20:00Z"/>
              </w:rPr>
            </w:pPr>
            <w:del w:id="272" w:author="Зайцев Павел Борисович" w:date="2025-12-18T19:20:00Z">
              <w:r w:rsidRPr="00B92096" w:rsidDel="004625CC">
                <w:delText>520+</w:delText>
              </w:r>
            </w:del>
          </w:p>
          <w:p w14:paraId="6DE19007" w14:textId="019ACA6F" w:rsidR="00170110" w:rsidRPr="00B92096" w:rsidDel="004625CC" w:rsidRDefault="00170110" w:rsidP="000D0D7D">
            <w:pPr>
              <w:rPr>
                <w:del w:id="273" w:author="Зайцев Павел Борисович" w:date="2025-12-18T19:20:00Z"/>
              </w:rPr>
            </w:pPr>
            <w:del w:id="274" w:author="Зайцев Павел Борисович" w:date="2025-12-18T19:20:00Z">
              <w:r w:rsidRPr="00B92096" w:rsidDel="004625CC">
                <w:delText>530+</w:delText>
              </w:r>
            </w:del>
          </w:p>
          <w:p w14:paraId="015F3E1B" w14:textId="0E360F7F" w:rsidR="00170110" w:rsidRPr="00B92096" w:rsidRDefault="00170110" w:rsidP="000D0D7D">
            <w:del w:id="275" w:author="Зайцев Павел Борисович" w:date="2025-12-18T19:20:00Z">
              <w:r w:rsidRPr="00B92096" w:rsidDel="004625CC">
                <w:delText>540</w:delText>
              </w:r>
              <w:r w:rsidDel="004625CC">
                <w:delText>+ 550+ 560</w:delText>
              </w:r>
            </w:del>
          </w:p>
        </w:tc>
        <w:tc>
          <w:tcPr>
            <w:tcW w:w="1232" w:type="dxa"/>
          </w:tcPr>
          <w:p w14:paraId="3DDE321A" w14:textId="390871C2" w:rsidR="00170110" w:rsidRPr="00B92096" w:rsidRDefault="00170110" w:rsidP="000D0D7D">
            <w:del w:id="276" w:author="Зайцев Павел Борисович" w:date="2025-12-18T19:20:00Z">
              <w:r w:rsidRPr="00B92096" w:rsidDel="004625CC">
                <w:delText>*</w:delText>
              </w:r>
            </w:del>
          </w:p>
        </w:tc>
        <w:tc>
          <w:tcPr>
            <w:tcW w:w="3393" w:type="dxa"/>
          </w:tcPr>
          <w:p w14:paraId="1034F44E" w14:textId="3C5F8F47" w:rsidR="00170110" w:rsidRPr="00B92096" w:rsidRDefault="00170110" w:rsidP="000D0D7D">
            <w:del w:id="277" w:author="Зайцев Павел Борисович" w:date="2025-12-18T19:20:00Z">
              <w:r w:rsidRPr="00B92096" w:rsidDel="004625CC">
                <w:delText>Стр.510&lt;&gt;</w:delText>
              </w:r>
              <w:r w:rsidR="00153A3C" w:rsidDel="004625CC">
                <w:delText xml:space="preserve"> </w:delText>
              </w:r>
              <w:r w:rsidRPr="00B92096" w:rsidDel="004625CC">
                <w:delText>Стр.520+Стр.530+Стр.540</w:delText>
              </w:r>
              <w:r w:rsidDel="004625CC">
                <w:delText xml:space="preserve"> + Стр.550 + Стр.560 </w:delText>
              </w:r>
              <w:r w:rsidRPr="00B92096" w:rsidDel="004625CC">
                <w:delText>– недопустимо</w:delText>
              </w:r>
            </w:del>
          </w:p>
        </w:tc>
        <w:tc>
          <w:tcPr>
            <w:tcW w:w="897" w:type="dxa"/>
          </w:tcPr>
          <w:p w14:paraId="5A8CFFA5" w14:textId="2575B953" w:rsidR="00170110" w:rsidRPr="00B92096" w:rsidRDefault="00170110" w:rsidP="000D0D7D">
            <w:del w:id="278" w:author="Зайцев Павел Борисович" w:date="2025-12-18T19:20:00Z">
              <w:r w:rsidDel="004625CC">
                <w:rPr>
                  <w:sz w:val="16"/>
                  <w:szCs w:val="16"/>
                </w:rPr>
                <w:delText>АУБУ, РБС-АУБУ, ГРБС.</w:delText>
              </w:r>
            </w:del>
          </w:p>
        </w:tc>
      </w:tr>
      <w:tr w:rsidR="00170110" w:rsidRPr="00B92096" w14:paraId="4C52F17F" w14:textId="77777777" w:rsidTr="00651D83">
        <w:trPr>
          <w:jc w:val="center"/>
        </w:trPr>
        <w:tc>
          <w:tcPr>
            <w:tcW w:w="775" w:type="dxa"/>
          </w:tcPr>
          <w:p w14:paraId="7D89291A" w14:textId="415450C4" w:rsidR="00170110" w:rsidRPr="00B92096" w:rsidRDefault="00170110" w:rsidP="00DC45CC">
            <w:pPr>
              <w:ind w:left="-15" w:firstLine="15"/>
            </w:pPr>
            <w:del w:id="279" w:author="Зайцев Павел Борисович" w:date="2025-12-18T19:20:00Z">
              <w:r w:rsidRPr="00B92096" w:rsidDel="004625CC">
                <w:delText>33</w:delText>
              </w:r>
            </w:del>
          </w:p>
        </w:tc>
        <w:tc>
          <w:tcPr>
            <w:tcW w:w="665" w:type="dxa"/>
          </w:tcPr>
          <w:p w14:paraId="11FABC90" w14:textId="4EEBA636" w:rsidR="00170110" w:rsidRPr="00B92096" w:rsidRDefault="00170110" w:rsidP="000D0D7D">
            <w:del w:id="280" w:author="Зайцев Павел Борисович" w:date="2025-12-18T19:20:00Z">
              <w:r w:rsidRPr="00A02B2C" w:rsidDel="004625CC">
                <w:delText>Б</w:delText>
              </w:r>
            </w:del>
          </w:p>
        </w:tc>
        <w:tc>
          <w:tcPr>
            <w:tcW w:w="900" w:type="dxa"/>
          </w:tcPr>
          <w:p w14:paraId="5B20AC5D" w14:textId="1ADA9750" w:rsidR="00170110" w:rsidRPr="00B92096" w:rsidRDefault="00170110" w:rsidP="000D0D7D">
            <w:del w:id="281" w:author="Зайцев Павел Борисович" w:date="2025-12-18T19:20:00Z">
              <w:r w:rsidRPr="00B92096" w:rsidDel="004625CC">
                <w:delText>520</w:delText>
              </w:r>
            </w:del>
          </w:p>
        </w:tc>
        <w:tc>
          <w:tcPr>
            <w:tcW w:w="775" w:type="dxa"/>
          </w:tcPr>
          <w:p w14:paraId="0F8153A4" w14:textId="3A1D8DED" w:rsidR="00170110" w:rsidRPr="00B92096" w:rsidRDefault="00170110" w:rsidP="000D0D7D">
            <w:del w:id="282" w:author="Зайцев Павел Борисович" w:date="2025-12-18T19:20:00Z">
              <w:r w:rsidRPr="00B92096" w:rsidDel="004625CC">
                <w:delText>*</w:delText>
              </w:r>
            </w:del>
          </w:p>
        </w:tc>
        <w:tc>
          <w:tcPr>
            <w:tcW w:w="845" w:type="dxa"/>
          </w:tcPr>
          <w:p w14:paraId="6F72649C" w14:textId="3876A17A" w:rsidR="00170110" w:rsidRPr="00B92096" w:rsidRDefault="00170110" w:rsidP="000D0D7D">
            <w:del w:id="283" w:author="Зайцев Павел Борисович" w:date="2025-12-18T19:20:00Z">
              <w:r w:rsidRPr="00B92096" w:rsidDel="004625CC">
                <w:delText>=</w:delText>
              </w:r>
            </w:del>
          </w:p>
        </w:tc>
        <w:tc>
          <w:tcPr>
            <w:tcW w:w="955" w:type="dxa"/>
          </w:tcPr>
          <w:p w14:paraId="128AB10E" w14:textId="2803E50B" w:rsidR="00170110" w:rsidRPr="00B92096" w:rsidRDefault="00170110" w:rsidP="000D0D7D">
            <w:del w:id="284" w:author="Зайцев Павел Борисович" w:date="2025-12-18T19:20:00Z">
              <w:r w:rsidRPr="00B92096" w:rsidDel="004625CC">
                <w:delText>521 – 522</w:delText>
              </w:r>
            </w:del>
          </w:p>
        </w:tc>
        <w:tc>
          <w:tcPr>
            <w:tcW w:w="1232" w:type="dxa"/>
          </w:tcPr>
          <w:p w14:paraId="6DB72DA4" w14:textId="32134326" w:rsidR="00170110" w:rsidRPr="00B92096" w:rsidRDefault="00170110" w:rsidP="000D0D7D">
            <w:del w:id="285" w:author="Зайцев Павел Борисович" w:date="2025-12-18T19:20:00Z">
              <w:r w:rsidRPr="00B92096" w:rsidDel="004625CC">
                <w:delText>*</w:delText>
              </w:r>
            </w:del>
          </w:p>
        </w:tc>
        <w:tc>
          <w:tcPr>
            <w:tcW w:w="3393" w:type="dxa"/>
          </w:tcPr>
          <w:p w14:paraId="275ED854" w14:textId="786ABE4B" w:rsidR="00170110" w:rsidRPr="00B92096" w:rsidRDefault="00170110" w:rsidP="0066011D">
            <w:del w:id="286" w:author="Зайцев Павел Борисович" w:date="2025-12-18T19:20:00Z">
              <w:r w:rsidRPr="00B92096" w:rsidDel="004625CC">
                <w:delText>Стр.520 &lt;&gt; Стр.521</w:delText>
              </w:r>
              <w:r w:rsidR="0066011D" w:rsidDel="004625CC">
                <w:delText xml:space="preserve"> </w:delText>
              </w:r>
              <w:r w:rsidR="0066011D" w:rsidRPr="00B92096" w:rsidDel="004625CC">
                <w:delText>–</w:delText>
              </w:r>
              <w:r w:rsidR="0066011D" w:rsidDel="004625CC">
                <w:delText xml:space="preserve"> </w:delText>
              </w:r>
              <w:r w:rsidRPr="00B92096" w:rsidDel="004625CC">
                <w:delText>Стр.522 – недопустимо</w:delText>
              </w:r>
            </w:del>
          </w:p>
        </w:tc>
        <w:tc>
          <w:tcPr>
            <w:tcW w:w="897" w:type="dxa"/>
          </w:tcPr>
          <w:p w14:paraId="7C9DC9C8" w14:textId="65E07069" w:rsidR="00170110" w:rsidRPr="00B92096" w:rsidRDefault="00170110" w:rsidP="000D0D7D">
            <w:del w:id="287" w:author="Зайцев Павел Борисович" w:date="2025-12-18T19:20:00Z">
              <w:r w:rsidDel="004625CC">
                <w:rPr>
                  <w:sz w:val="16"/>
                  <w:szCs w:val="16"/>
                </w:rPr>
                <w:delText>АУБУ, РБС-АУБУ, ГРБС.</w:delText>
              </w:r>
            </w:del>
          </w:p>
        </w:tc>
      </w:tr>
      <w:tr w:rsidR="00170110" w:rsidRPr="00B92096" w14:paraId="622DC2C5" w14:textId="77777777" w:rsidTr="00651D83">
        <w:trPr>
          <w:jc w:val="center"/>
        </w:trPr>
        <w:tc>
          <w:tcPr>
            <w:tcW w:w="775" w:type="dxa"/>
          </w:tcPr>
          <w:p w14:paraId="25076816" w14:textId="2097A59D" w:rsidR="00170110" w:rsidRPr="00B92096" w:rsidRDefault="00170110" w:rsidP="00DC45CC">
            <w:pPr>
              <w:ind w:left="-15" w:firstLine="15"/>
            </w:pPr>
            <w:del w:id="288" w:author="Зайцев Павел Борисович" w:date="2025-12-18T19:20:00Z">
              <w:r w:rsidRPr="00B92096" w:rsidDel="004625CC">
                <w:delText>34</w:delText>
              </w:r>
            </w:del>
          </w:p>
        </w:tc>
        <w:tc>
          <w:tcPr>
            <w:tcW w:w="665" w:type="dxa"/>
          </w:tcPr>
          <w:p w14:paraId="2830CA64" w14:textId="44E50257" w:rsidR="00170110" w:rsidRPr="00B92096" w:rsidRDefault="00170110" w:rsidP="000D0D7D">
            <w:del w:id="289" w:author="Зайцев Павел Борисович" w:date="2025-12-18T19:20:00Z">
              <w:r w:rsidRPr="00A02B2C" w:rsidDel="004625CC">
                <w:delText>Б</w:delText>
              </w:r>
            </w:del>
          </w:p>
        </w:tc>
        <w:tc>
          <w:tcPr>
            <w:tcW w:w="900" w:type="dxa"/>
          </w:tcPr>
          <w:p w14:paraId="72D13338" w14:textId="310C6E02" w:rsidR="00170110" w:rsidRPr="00B92096" w:rsidRDefault="00170110" w:rsidP="000D0D7D">
            <w:del w:id="290" w:author="Зайцев Павел Борисович" w:date="2025-12-18T19:20:00Z">
              <w:r w:rsidRPr="00B92096" w:rsidDel="004625CC">
                <w:delText>530</w:delText>
              </w:r>
            </w:del>
          </w:p>
        </w:tc>
        <w:tc>
          <w:tcPr>
            <w:tcW w:w="775" w:type="dxa"/>
          </w:tcPr>
          <w:p w14:paraId="5EA6E3D4" w14:textId="40D11B2D" w:rsidR="00170110" w:rsidRPr="00B92096" w:rsidRDefault="00170110" w:rsidP="000D0D7D">
            <w:del w:id="291" w:author="Зайцев Павел Борисович" w:date="2025-12-18T19:20:00Z">
              <w:r w:rsidRPr="00B92096" w:rsidDel="004625CC">
                <w:delText>*</w:delText>
              </w:r>
            </w:del>
          </w:p>
        </w:tc>
        <w:tc>
          <w:tcPr>
            <w:tcW w:w="845" w:type="dxa"/>
          </w:tcPr>
          <w:p w14:paraId="437F18DA" w14:textId="58940001" w:rsidR="00170110" w:rsidRPr="00B92096" w:rsidRDefault="00170110" w:rsidP="000D0D7D">
            <w:del w:id="292" w:author="Зайцев Павел Борисович" w:date="2025-12-18T19:20:00Z">
              <w:r w:rsidRPr="00B92096" w:rsidDel="004625CC">
                <w:delText>=</w:delText>
              </w:r>
            </w:del>
          </w:p>
        </w:tc>
        <w:tc>
          <w:tcPr>
            <w:tcW w:w="955" w:type="dxa"/>
          </w:tcPr>
          <w:p w14:paraId="7DE93F0E" w14:textId="230A2E03" w:rsidR="00170110" w:rsidRPr="00B92096" w:rsidRDefault="00170110" w:rsidP="000D0D7D">
            <w:del w:id="293" w:author="Зайцев Павел Борисович" w:date="2025-12-18T19:20:00Z">
              <w:r w:rsidRPr="00B92096" w:rsidDel="004625CC">
                <w:delText>531 – 532</w:delText>
              </w:r>
            </w:del>
          </w:p>
        </w:tc>
        <w:tc>
          <w:tcPr>
            <w:tcW w:w="1232" w:type="dxa"/>
          </w:tcPr>
          <w:p w14:paraId="7824F072" w14:textId="333F6B75" w:rsidR="00170110" w:rsidRPr="00B92096" w:rsidRDefault="00170110" w:rsidP="000D0D7D">
            <w:del w:id="294" w:author="Зайцев Павел Борисович" w:date="2025-12-18T19:20:00Z">
              <w:r w:rsidRPr="00B92096" w:rsidDel="004625CC">
                <w:delText>*</w:delText>
              </w:r>
            </w:del>
          </w:p>
        </w:tc>
        <w:tc>
          <w:tcPr>
            <w:tcW w:w="3393" w:type="dxa"/>
          </w:tcPr>
          <w:p w14:paraId="3C294910" w14:textId="6B65962F" w:rsidR="00170110" w:rsidRPr="00B92096" w:rsidRDefault="00170110" w:rsidP="0066011D">
            <w:del w:id="295" w:author="Зайцев Павел Борисович" w:date="2025-12-18T19:20:00Z">
              <w:r w:rsidRPr="00B92096" w:rsidDel="004625CC">
                <w:delText>Стр.530 &lt;&gt; Стр.531</w:delText>
              </w:r>
              <w:r w:rsidR="0066011D" w:rsidDel="004625CC">
                <w:delText xml:space="preserve"> </w:delText>
              </w:r>
              <w:r w:rsidR="0066011D" w:rsidRPr="00B92096" w:rsidDel="004625CC">
                <w:delText>–</w:delText>
              </w:r>
              <w:r w:rsidR="0066011D" w:rsidDel="004625CC">
                <w:delText xml:space="preserve"> </w:delText>
              </w:r>
              <w:r w:rsidRPr="00B92096" w:rsidDel="004625CC">
                <w:delText>Стр.532 – недопустимо</w:delText>
              </w:r>
            </w:del>
          </w:p>
        </w:tc>
        <w:tc>
          <w:tcPr>
            <w:tcW w:w="897" w:type="dxa"/>
          </w:tcPr>
          <w:p w14:paraId="16E4CA33" w14:textId="76A84D7A" w:rsidR="00170110" w:rsidRPr="00B92096" w:rsidRDefault="00170110" w:rsidP="000D0D7D">
            <w:del w:id="296" w:author="Зайцев Павел Борисович" w:date="2025-12-18T19:20:00Z">
              <w:r w:rsidDel="004625CC">
                <w:rPr>
                  <w:sz w:val="16"/>
                  <w:szCs w:val="16"/>
                </w:rPr>
                <w:delText>АУБУ, РБС-АУБУ, ГРБС.</w:delText>
              </w:r>
            </w:del>
          </w:p>
        </w:tc>
      </w:tr>
      <w:tr w:rsidR="00170110" w:rsidRPr="00B92096" w14:paraId="1B0335F8" w14:textId="77777777" w:rsidTr="00651D83">
        <w:trPr>
          <w:jc w:val="center"/>
        </w:trPr>
        <w:tc>
          <w:tcPr>
            <w:tcW w:w="775" w:type="dxa"/>
          </w:tcPr>
          <w:p w14:paraId="1095DAE8" w14:textId="0FB52175" w:rsidR="00170110" w:rsidRPr="00B92096" w:rsidRDefault="00170110" w:rsidP="00DC45CC">
            <w:pPr>
              <w:ind w:left="-15" w:firstLine="15"/>
            </w:pPr>
            <w:del w:id="297" w:author="Зайцев Павел Борисович" w:date="2025-12-18T19:20:00Z">
              <w:r w:rsidRPr="00B92096" w:rsidDel="004625CC">
                <w:delText>35</w:delText>
              </w:r>
            </w:del>
          </w:p>
        </w:tc>
        <w:tc>
          <w:tcPr>
            <w:tcW w:w="665" w:type="dxa"/>
          </w:tcPr>
          <w:p w14:paraId="5FFBB9DD" w14:textId="6DA93723" w:rsidR="00170110" w:rsidRPr="00B92096" w:rsidRDefault="00170110" w:rsidP="000D0D7D">
            <w:del w:id="298" w:author="Зайцев Павел Борисович" w:date="2025-12-18T19:20:00Z">
              <w:r w:rsidRPr="00A02B2C" w:rsidDel="004625CC">
                <w:delText>Б</w:delText>
              </w:r>
            </w:del>
          </w:p>
        </w:tc>
        <w:tc>
          <w:tcPr>
            <w:tcW w:w="900" w:type="dxa"/>
          </w:tcPr>
          <w:p w14:paraId="57164D58" w14:textId="0E15995D" w:rsidR="00170110" w:rsidRPr="00B92096" w:rsidRDefault="00170110" w:rsidP="000D0D7D">
            <w:del w:id="299" w:author="Зайцев Павел Борисович" w:date="2025-12-18T19:20:00Z">
              <w:r w:rsidRPr="00B92096" w:rsidDel="004625CC">
                <w:delText>540</w:delText>
              </w:r>
            </w:del>
          </w:p>
        </w:tc>
        <w:tc>
          <w:tcPr>
            <w:tcW w:w="775" w:type="dxa"/>
          </w:tcPr>
          <w:p w14:paraId="0DA1FEB1" w14:textId="0100930A" w:rsidR="00170110" w:rsidRPr="00B92096" w:rsidRDefault="00170110" w:rsidP="000D0D7D">
            <w:del w:id="300" w:author="Зайцев Павел Борисович" w:date="2025-12-18T19:20:00Z">
              <w:r w:rsidRPr="00B92096" w:rsidDel="004625CC">
                <w:delText>*</w:delText>
              </w:r>
            </w:del>
          </w:p>
        </w:tc>
        <w:tc>
          <w:tcPr>
            <w:tcW w:w="845" w:type="dxa"/>
          </w:tcPr>
          <w:p w14:paraId="1AB477FD" w14:textId="0D4A9346" w:rsidR="00170110" w:rsidRPr="00B92096" w:rsidRDefault="00170110" w:rsidP="000D0D7D">
            <w:del w:id="301" w:author="Зайцев Павел Борисович" w:date="2025-12-18T19:20:00Z">
              <w:r w:rsidRPr="00B92096" w:rsidDel="004625CC">
                <w:delText>=</w:delText>
              </w:r>
            </w:del>
          </w:p>
        </w:tc>
        <w:tc>
          <w:tcPr>
            <w:tcW w:w="955" w:type="dxa"/>
          </w:tcPr>
          <w:p w14:paraId="186BD46B" w14:textId="4D09D559" w:rsidR="00170110" w:rsidRPr="00B92096" w:rsidRDefault="00170110" w:rsidP="000D0D7D">
            <w:del w:id="302" w:author="Зайцев Павел Борисович" w:date="2025-12-18T19:20:00Z">
              <w:r w:rsidRPr="00B92096" w:rsidDel="004625CC">
                <w:delText>541 – 542</w:delText>
              </w:r>
            </w:del>
          </w:p>
        </w:tc>
        <w:tc>
          <w:tcPr>
            <w:tcW w:w="1232" w:type="dxa"/>
          </w:tcPr>
          <w:p w14:paraId="7BC0C67D" w14:textId="7A9BFB6F" w:rsidR="00170110" w:rsidRPr="00B92096" w:rsidRDefault="00170110" w:rsidP="000D0D7D">
            <w:del w:id="303" w:author="Зайцев Павел Борисович" w:date="2025-12-18T19:20:00Z">
              <w:r w:rsidRPr="00B92096" w:rsidDel="004625CC">
                <w:delText>*</w:delText>
              </w:r>
            </w:del>
          </w:p>
        </w:tc>
        <w:tc>
          <w:tcPr>
            <w:tcW w:w="3393" w:type="dxa"/>
          </w:tcPr>
          <w:p w14:paraId="2D8B9D67" w14:textId="20ABD1CA" w:rsidR="00170110" w:rsidRPr="00B92096" w:rsidRDefault="00170110" w:rsidP="0066011D">
            <w:del w:id="304" w:author="Зайцев Павел Борисович" w:date="2025-12-18T19:20:00Z">
              <w:r w:rsidRPr="00B92096" w:rsidDel="004625CC">
                <w:delText>Стр.540 &lt;&gt; Стр.541</w:delText>
              </w:r>
              <w:r w:rsidR="0066011D" w:rsidDel="004625CC">
                <w:delText xml:space="preserve"> </w:delText>
              </w:r>
              <w:r w:rsidR="0066011D" w:rsidRPr="00B92096" w:rsidDel="004625CC">
                <w:delText>–</w:delText>
              </w:r>
              <w:r w:rsidR="0066011D" w:rsidDel="004625CC">
                <w:delText xml:space="preserve"> </w:delText>
              </w:r>
              <w:r w:rsidRPr="00B92096" w:rsidDel="004625CC">
                <w:delText>Стр.542 – недопустимо</w:delText>
              </w:r>
            </w:del>
          </w:p>
        </w:tc>
        <w:tc>
          <w:tcPr>
            <w:tcW w:w="897" w:type="dxa"/>
          </w:tcPr>
          <w:p w14:paraId="602232C9" w14:textId="74B941FD" w:rsidR="00170110" w:rsidRPr="00B92096" w:rsidRDefault="00170110" w:rsidP="000D0D7D">
            <w:del w:id="305" w:author="Зайцев Павел Борисович" w:date="2025-12-18T19:20:00Z">
              <w:r w:rsidDel="004625CC">
                <w:rPr>
                  <w:sz w:val="16"/>
                  <w:szCs w:val="16"/>
                </w:rPr>
                <w:delText>АУБУ, РБС-АУБУ, ГРБС.</w:delText>
              </w:r>
            </w:del>
          </w:p>
        </w:tc>
      </w:tr>
      <w:tr w:rsidR="00170110" w:rsidRPr="00B92096" w14:paraId="406B4FEA" w14:textId="77777777" w:rsidTr="00651D83">
        <w:trPr>
          <w:jc w:val="center"/>
        </w:trPr>
        <w:tc>
          <w:tcPr>
            <w:tcW w:w="775" w:type="dxa"/>
          </w:tcPr>
          <w:p w14:paraId="653A229D" w14:textId="77777777" w:rsidR="00170110" w:rsidRPr="00B92096" w:rsidRDefault="00170110" w:rsidP="00DC45CC">
            <w:pPr>
              <w:ind w:left="-15" w:firstLine="15"/>
            </w:pPr>
            <w:r w:rsidRPr="00B92096">
              <w:t>36</w:t>
            </w:r>
          </w:p>
        </w:tc>
        <w:tc>
          <w:tcPr>
            <w:tcW w:w="665" w:type="dxa"/>
          </w:tcPr>
          <w:p w14:paraId="024ED1BB" w14:textId="77777777" w:rsidR="00170110" w:rsidRPr="00B92096" w:rsidRDefault="00170110" w:rsidP="000D0D7D">
            <w:r>
              <w:t>Б</w:t>
            </w:r>
          </w:p>
        </w:tc>
        <w:tc>
          <w:tcPr>
            <w:tcW w:w="900" w:type="dxa"/>
          </w:tcPr>
          <w:p w14:paraId="24D0AD9B" w14:textId="77777777" w:rsidR="00170110" w:rsidRPr="00B92096" w:rsidRDefault="00170110" w:rsidP="00170110">
            <w:r w:rsidRPr="00B92096">
              <w:t>2</w:t>
            </w:r>
            <w:r>
              <w:t>50 по КОСГУ 271</w:t>
            </w:r>
          </w:p>
        </w:tc>
        <w:tc>
          <w:tcPr>
            <w:tcW w:w="775" w:type="dxa"/>
          </w:tcPr>
          <w:p w14:paraId="74A0CF67" w14:textId="77777777" w:rsidR="00170110" w:rsidRPr="00B92096" w:rsidRDefault="00170110" w:rsidP="000D0D7D">
            <w:r w:rsidRPr="00B92096">
              <w:t>4</w:t>
            </w:r>
          </w:p>
        </w:tc>
        <w:tc>
          <w:tcPr>
            <w:tcW w:w="845" w:type="dxa"/>
          </w:tcPr>
          <w:p w14:paraId="584186D2" w14:textId="77777777" w:rsidR="00170110" w:rsidRPr="00B92096" w:rsidRDefault="00170110" w:rsidP="000D0D7D">
            <w:r w:rsidRPr="00B92096">
              <w:t>= 0</w:t>
            </w:r>
          </w:p>
        </w:tc>
        <w:tc>
          <w:tcPr>
            <w:tcW w:w="955" w:type="dxa"/>
          </w:tcPr>
          <w:p w14:paraId="64DE0F69" w14:textId="77777777" w:rsidR="00170110" w:rsidRPr="00B92096" w:rsidRDefault="00170110" w:rsidP="000D0D7D"/>
        </w:tc>
        <w:tc>
          <w:tcPr>
            <w:tcW w:w="1232" w:type="dxa"/>
          </w:tcPr>
          <w:p w14:paraId="36022947" w14:textId="77777777" w:rsidR="00170110" w:rsidRPr="00B92096" w:rsidRDefault="00170110" w:rsidP="000D0D7D"/>
        </w:tc>
        <w:tc>
          <w:tcPr>
            <w:tcW w:w="3393" w:type="dxa"/>
          </w:tcPr>
          <w:p w14:paraId="0BF6657C" w14:textId="77777777" w:rsidR="00170110" w:rsidRPr="00B92096" w:rsidRDefault="00170110" w:rsidP="00170110">
            <w:r w:rsidRPr="00B92096">
              <w:t>Показатели по графе «Деятельность с целевыми средствами» в стр. 2</w:t>
            </w:r>
            <w:r>
              <w:t>50 по КОСГУ 271</w:t>
            </w:r>
            <w:r w:rsidRPr="00B92096">
              <w:t xml:space="preserve"> недопустимы</w:t>
            </w:r>
          </w:p>
        </w:tc>
        <w:tc>
          <w:tcPr>
            <w:tcW w:w="897" w:type="dxa"/>
          </w:tcPr>
          <w:p w14:paraId="069FED9D" w14:textId="77777777" w:rsidR="00170110" w:rsidRPr="00B92096" w:rsidRDefault="00170110" w:rsidP="000D0D7D">
            <w:r>
              <w:rPr>
                <w:sz w:val="16"/>
                <w:szCs w:val="16"/>
              </w:rPr>
              <w:t>АУБУ, РБС-АУБУ, ГРБС.</w:t>
            </w:r>
          </w:p>
        </w:tc>
      </w:tr>
      <w:tr w:rsidR="00170110" w:rsidRPr="00B92096" w14:paraId="5524E132" w14:textId="77777777" w:rsidTr="00651D83">
        <w:trPr>
          <w:jc w:val="center"/>
        </w:trPr>
        <w:tc>
          <w:tcPr>
            <w:tcW w:w="775" w:type="dxa"/>
          </w:tcPr>
          <w:p w14:paraId="6FE5A077" w14:textId="77777777" w:rsidR="00170110" w:rsidRPr="00B92096" w:rsidRDefault="00170110" w:rsidP="00E70C59">
            <w:pPr>
              <w:ind w:hanging="15"/>
            </w:pPr>
            <w:r>
              <w:t>38</w:t>
            </w:r>
          </w:p>
        </w:tc>
        <w:tc>
          <w:tcPr>
            <w:tcW w:w="665" w:type="dxa"/>
          </w:tcPr>
          <w:p w14:paraId="5749FAFA" w14:textId="77777777" w:rsidR="00170110" w:rsidRPr="00B92096" w:rsidRDefault="00170110" w:rsidP="00E70C59">
            <w:r>
              <w:t>Б</w:t>
            </w:r>
          </w:p>
        </w:tc>
        <w:tc>
          <w:tcPr>
            <w:tcW w:w="900" w:type="dxa"/>
          </w:tcPr>
          <w:p w14:paraId="4C2E2B80" w14:textId="77777777" w:rsidR="00170110" w:rsidRPr="00B92096" w:rsidRDefault="00170110" w:rsidP="00E70C59">
            <w:r>
              <w:t>060</w:t>
            </w:r>
          </w:p>
        </w:tc>
        <w:tc>
          <w:tcPr>
            <w:tcW w:w="775" w:type="dxa"/>
          </w:tcPr>
          <w:p w14:paraId="2247AFCF" w14:textId="77777777" w:rsidR="00170110" w:rsidRPr="00B92096" w:rsidRDefault="00170110" w:rsidP="00E70C59">
            <w:r>
              <w:t>5</w:t>
            </w:r>
          </w:p>
        </w:tc>
        <w:tc>
          <w:tcPr>
            <w:tcW w:w="845" w:type="dxa"/>
          </w:tcPr>
          <w:p w14:paraId="333057AA" w14:textId="77777777" w:rsidR="00170110" w:rsidRPr="00B92096" w:rsidRDefault="00170110" w:rsidP="00E70C59">
            <w:r>
              <w:t>=0</w:t>
            </w:r>
          </w:p>
        </w:tc>
        <w:tc>
          <w:tcPr>
            <w:tcW w:w="955" w:type="dxa"/>
          </w:tcPr>
          <w:p w14:paraId="609FE8D3" w14:textId="77777777" w:rsidR="00170110" w:rsidRPr="00B92096" w:rsidRDefault="00170110" w:rsidP="00E70C59"/>
        </w:tc>
        <w:tc>
          <w:tcPr>
            <w:tcW w:w="1232" w:type="dxa"/>
          </w:tcPr>
          <w:p w14:paraId="71B3DF36" w14:textId="77777777" w:rsidR="00170110" w:rsidRPr="00B92096" w:rsidRDefault="00170110" w:rsidP="00E70C59"/>
        </w:tc>
        <w:tc>
          <w:tcPr>
            <w:tcW w:w="3393" w:type="dxa"/>
          </w:tcPr>
          <w:p w14:paraId="1C86FE6D" w14:textId="77777777" w:rsidR="00170110" w:rsidRPr="00B92096" w:rsidRDefault="00170110" w:rsidP="003A297D">
            <w:r w:rsidRPr="00B92096">
              <w:t xml:space="preserve">Показатель по строке </w:t>
            </w:r>
            <w:r>
              <w:t>060 в графе 5 недопустим</w:t>
            </w:r>
          </w:p>
        </w:tc>
        <w:tc>
          <w:tcPr>
            <w:tcW w:w="897" w:type="dxa"/>
          </w:tcPr>
          <w:p w14:paraId="01DB4CFB" w14:textId="77777777" w:rsidR="00170110" w:rsidRPr="00B92096" w:rsidRDefault="00170110" w:rsidP="00F56052">
            <w:r>
              <w:rPr>
                <w:sz w:val="16"/>
                <w:szCs w:val="16"/>
              </w:rPr>
              <w:t>АУБУ, РБС-АУБУ, ГРБС.</w:t>
            </w:r>
          </w:p>
        </w:tc>
      </w:tr>
      <w:tr w:rsidR="00DD194C" w:rsidRPr="00B92096" w14:paraId="0C5E9892" w14:textId="77777777" w:rsidTr="00651D83">
        <w:trPr>
          <w:jc w:val="center"/>
        </w:trPr>
        <w:tc>
          <w:tcPr>
            <w:tcW w:w="775" w:type="dxa"/>
          </w:tcPr>
          <w:p w14:paraId="02E014DC" w14:textId="77777777" w:rsidR="00DD194C" w:rsidRDefault="00DD194C" w:rsidP="00E70C59">
            <w:pPr>
              <w:ind w:hanging="15"/>
            </w:pPr>
            <w:r>
              <w:t>38.1</w:t>
            </w:r>
          </w:p>
        </w:tc>
        <w:tc>
          <w:tcPr>
            <w:tcW w:w="665" w:type="dxa"/>
          </w:tcPr>
          <w:p w14:paraId="698CF04B" w14:textId="77777777" w:rsidR="00DD194C" w:rsidRDefault="00114930" w:rsidP="00E70C59">
            <w:r>
              <w:t>П</w:t>
            </w:r>
          </w:p>
        </w:tc>
        <w:tc>
          <w:tcPr>
            <w:tcW w:w="900" w:type="dxa"/>
          </w:tcPr>
          <w:p w14:paraId="5EEB6C2D" w14:textId="77777777" w:rsidR="00DD194C" w:rsidRDefault="00DD194C" w:rsidP="00E70C59">
            <w:r>
              <w:t>030</w:t>
            </w:r>
          </w:p>
        </w:tc>
        <w:tc>
          <w:tcPr>
            <w:tcW w:w="775" w:type="dxa"/>
          </w:tcPr>
          <w:p w14:paraId="08A1DFA8" w14:textId="77777777" w:rsidR="00DD194C" w:rsidRDefault="00DD194C" w:rsidP="004301E9">
            <w:r>
              <w:t>4,5</w:t>
            </w:r>
          </w:p>
        </w:tc>
        <w:tc>
          <w:tcPr>
            <w:tcW w:w="845" w:type="dxa"/>
          </w:tcPr>
          <w:p w14:paraId="450DD353" w14:textId="77777777" w:rsidR="00DD194C" w:rsidRDefault="00DD194C" w:rsidP="00E70C59">
            <w:r>
              <w:t>=0</w:t>
            </w:r>
          </w:p>
        </w:tc>
        <w:tc>
          <w:tcPr>
            <w:tcW w:w="955" w:type="dxa"/>
          </w:tcPr>
          <w:p w14:paraId="3E70DFD5" w14:textId="77777777" w:rsidR="00DD194C" w:rsidRPr="00B92096" w:rsidRDefault="00DD194C" w:rsidP="00E70C59"/>
        </w:tc>
        <w:tc>
          <w:tcPr>
            <w:tcW w:w="1232" w:type="dxa"/>
          </w:tcPr>
          <w:p w14:paraId="0B47CF90" w14:textId="77777777" w:rsidR="00DD194C" w:rsidRPr="00B92096" w:rsidRDefault="00DD194C" w:rsidP="00E70C59"/>
        </w:tc>
        <w:tc>
          <w:tcPr>
            <w:tcW w:w="3393" w:type="dxa"/>
          </w:tcPr>
          <w:p w14:paraId="5CF29157" w14:textId="77777777" w:rsidR="00DD194C" w:rsidRPr="00B92096" w:rsidRDefault="00DD194C" w:rsidP="00114930">
            <w:r w:rsidRPr="00B92096">
              <w:t xml:space="preserve">Показатель по строке </w:t>
            </w:r>
            <w:r>
              <w:t>030</w:t>
            </w:r>
            <w:r w:rsidRPr="00B92096">
              <w:t xml:space="preserve"> </w:t>
            </w:r>
            <w:r>
              <w:t xml:space="preserve">в графах 4,5 </w:t>
            </w:r>
            <w:r w:rsidR="002B67FE">
              <w:t xml:space="preserve">– </w:t>
            </w:r>
            <w:r w:rsidR="00114930">
              <w:t>требуется пояснение</w:t>
            </w:r>
          </w:p>
        </w:tc>
        <w:tc>
          <w:tcPr>
            <w:tcW w:w="897" w:type="dxa"/>
          </w:tcPr>
          <w:p w14:paraId="60BEA220" w14:textId="77777777" w:rsidR="00DD194C" w:rsidRDefault="002B67FE" w:rsidP="00F56052">
            <w:pPr>
              <w:rPr>
                <w:sz w:val="16"/>
                <w:szCs w:val="16"/>
              </w:rPr>
            </w:pPr>
            <w:r>
              <w:rPr>
                <w:sz w:val="16"/>
                <w:szCs w:val="16"/>
              </w:rPr>
              <w:t>АУБУ, РБС-АУБУ, ГРБС.</w:t>
            </w:r>
          </w:p>
        </w:tc>
      </w:tr>
      <w:tr w:rsidR="00DD194C" w:rsidRPr="00B92096" w14:paraId="2E3D00B4" w14:textId="77777777" w:rsidTr="00651D83">
        <w:trPr>
          <w:jc w:val="center"/>
        </w:trPr>
        <w:tc>
          <w:tcPr>
            <w:tcW w:w="775" w:type="dxa"/>
          </w:tcPr>
          <w:p w14:paraId="240FBE95" w14:textId="77777777" w:rsidR="00DD194C" w:rsidRDefault="00DD194C" w:rsidP="00DD194C">
            <w:pPr>
              <w:ind w:hanging="15"/>
            </w:pPr>
            <w:r>
              <w:t>38.2</w:t>
            </w:r>
          </w:p>
        </w:tc>
        <w:tc>
          <w:tcPr>
            <w:tcW w:w="665" w:type="dxa"/>
          </w:tcPr>
          <w:p w14:paraId="0B0F0DAF" w14:textId="77777777" w:rsidR="00DD194C" w:rsidRDefault="00114930" w:rsidP="00DD194C">
            <w:r>
              <w:t>П</w:t>
            </w:r>
          </w:p>
        </w:tc>
        <w:tc>
          <w:tcPr>
            <w:tcW w:w="900" w:type="dxa"/>
          </w:tcPr>
          <w:p w14:paraId="5B8CA4DA" w14:textId="77777777" w:rsidR="00DD194C" w:rsidRDefault="00DD194C" w:rsidP="00DD194C">
            <w:r>
              <w:t>050</w:t>
            </w:r>
          </w:p>
        </w:tc>
        <w:tc>
          <w:tcPr>
            <w:tcW w:w="775" w:type="dxa"/>
          </w:tcPr>
          <w:p w14:paraId="3D9D1477" w14:textId="77777777" w:rsidR="00DD194C" w:rsidRDefault="00DD194C" w:rsidP="00DD194C">
            <w:r>
              <w:t>4,5</w:t>
            </w:r>
          </w:p>
        </w:tc>
        <w:tc>
          <w:tcPr>
            <w:tcW w:w="845" w:type="dxa"/>
          </w:tcPr>
          <w:p w14:paraId="4E26E7D4" w14:textId="77777777" w:rsidR="00DD194C" w:rsidRDefault="00DD194C" w:rsidP="00DD194C">
            <w:r>
              <w:t>=0</w:t>
            </w:r>
          </w:p>
        </w:tc>
        <w:tc>
          <w:tcPr>
            <w:tcW w:w="955" w:type="dxa"/>
          </w:tcPr>
          <w:p w14:paraId="45989E9C" w14:textId="77777777" w:rsidR="00DD194C" w:rsidRPr="00B92096" w:rsidRDefault="00DD194C" w:rsidP="00DD194C"/>
        </w:tc>
        <w:tc>
          <w:tcPr>
            <w:tcW w:w="1232" w:type="dxa"/>
          </w:tcPr>
          <w:p w14:paraId="0B09A469" w14:textId="77777777" w:rsidR="00DD194C" w:rsidRPr="00B92096" w:rsidRDefault="00DD194C" w:rsidP="00DD194C"/>
        </w:tc>
        <w:tc>
          <w:tcPr>
            <w:tcW w:w="3393" w:type="dxa"/>
          </w:tcPr>
          <w:p w14:paraId="0BF50C8A" w14:textId="6ADA5178" w:rsidR="00DD194C" w:rsidRPr="00B92096" w:rsidRDefault="00DD194C" w:rsidP="002B67FE">
            <w:r w:rsidRPr="00B92096">
              <w:t xml:space="preserve">Показатель по строке </w:t>
            </w:r>
            <w:r>
              <w:t>050</w:t>
            </w:r>
            <w:r w:rsidRPr="00B92096">
              <w:t xml:space="preserve"> </w:t>
            </w:r>
            <w:r>
              <w:t xml:space="preserve">в графах 4,5 </w:t>
            </w:r>
            <w:r w:rsidR="0066011D" w:rsidRPr="00B92096">
              <w:t>–</w:t>
            </w:r>
            <w:r w:rsidR="00086C3B">
              <w:t xml:space="preserve"> </w:t>
            </w:r>
            <w:r w:rsidR="00114930">
              <w:t>требуется пояснение</w:t>
            </w:r>
          </w:p>
        </w:tc>
        <w:tc>
          <w:tcPr>
            <w:tcW w:w="897" w:type="dxa"/>
          </w:tcPr>
          <w:p w14:paraId="52EECD0B" w14:textId="77777777" w:rsidR="00DD194C" w:rsidRDefault="002B67FE" w:rsidP="00DD194C">
            <w:pPr>
              <w:rPr>
                <w:sz w:val="16"/>
                <w:szCs w:val="16"/>
              </w:rPr>
            </w:pPr>
            <w:r>
              <w:rPr>
                <w:sz w:val="16"/>
                <w:szCs w:val="16"/>
              </w:rPr>
              <w:t>АУБУ, РБС-АУБУ, ГРБС.</w:t>
            </w:r>
          </w:p>
        </w:tc>
      </w:tr>
      <w:tr w:rsidR="00DD194C" w:rsidRPr="00B92096" w14:paraId="522B65D7" w14:textId="77777777" w:rsidTr="00651D83">
        <w:trPr>
          <w:jc w:val="center"/>
        </w:trPr>
        <w:tc>
          <w:tcPr>
            <w:tcW w:w="775" w:type="dxa"/>
          </w:tcPr>
          <w:p w14:paraId="37F5596B" w14:textId="2B3D49D3" w:rsidR="00DD194C" w:rsidRPr="00E70C59" w:rsidRDefault="00DD194C" w:rsidP="00D01F6C">
            <w:pPr>
              <w:ind w:hanging="15"/>
            </w:pPr>
            <w:r>
              <w:t>39</w:t>
            </w:r>
          </w:p>
        </w:tc>
        <w:tc>
          <w:tcPr>
            <w:tcW w:w="665" w:type="dxa"/>
          </w:tcPr>
          <w:p w14:paraId="5A742D38" w14:textId="77777777" w:rsidR="00DD194C" w:rsidRPr="00B92096" w:rsidRDefault="00DD194C" w:rsidP="00DD194C">
            <w:r>
              <w:t>Б</w:t>
            </w:r>
          </w:p>
        </w:tc>
        <w:tc>
          <w:tcPr>
            <w:tcW w:w="900" w:type="dxa"/>
          </w:tcPr>
          <w:p w14:paraId="35F7A4E5" w14:textId="77777777" w:rsidR="00DD194C" w:rsidRDefault="00DD194C" w:rsidP="00DD194C">
            <w:r>
              <w:t>070</w:t>
            </w:r>
          </w:p>
        </w:tc>
        <w:tc>
          <w:tcPr>
            <w:tcW w:w="775" w:type="dxa"/>
          </w:tcPr>
          <w:p w14:paraId="787DC014" w14:textId="77777777" w:rsidR="00DD194C" w:rsidRDefault="00DD194C" w:rsidP="00DD194C">
            <w:r>
              <w:t>5</w:t>
            </w:r>
          </w:p>
        </w:tc>
        <w:tc>
          <w:tcPr>
            <w:tcW w:w="845" w:type="dxa"/>
          </w:tcPr>
          <w:p w14:paraId="0B3EA5C5" w14:textId="77777777" w:rsidR="00DD194C" w:rsidRDefault="00DD194C" w:rsidP="00DD194C">
            <w:r>
              <w:t>=0</w:t>
            </w:r>
          </w:p>
        </w:tc>
        <w:tc>
          <w:tcPr>
            <w:tcW w:w="955" w:type="dxa"/>
          </w:tcPr>
          <w:p w14:paraId="7D6A3C9F" w14:textId="77777777" w:rsidR="00DD194C" w:rsidRPr="00B92096" w:rsidRDefault="00DD194C" w:rsidP="00DD194C"/>
        </w:tc>
        <w:tc>
          <w:tcPr>
            <w:tcW w:w="1232" w:type="dxa"/>
          </w:tcPr>
          <w:p w14:paraId="6FA49998" w14:textId="77777777" w:rsidR="00DD194C" w:rsidRPr="00B92096" w:rsidRDefault="00DD194C" w:rsidP="00DD194C"/>
        </w:tc>
        <w:tc>
          <w:tcPr>
            <w:tcW w:w="3393" w:type="dxa"/>
          </w:tcPr>
          <w:p w14:paraId="18A5438C" w14:textId="77777777" w:rsidR="00DD194C" w:rsidRPr="00B92096" w:rsidRDefault="00DD194C" w:rsidP="00DD194C">
            <w:r w:rsidRPr="00B92096">
              <w:t xml:space="preserve">Показатель по строке </w:t>
            </w:r>
            <w:r>
              <w:t>070</w:t>
            </w:r>
            <w:r w:rsidRPr="00B92096">
              <w:t xml:space="preserve"> </w:t>
            </w:r>
            <w:r>
              <w:t>в графе 5 недопустим</w:t>
            </w:r>
          </w:p>
        </w:tc>
        <w:tc>
          <w:tcPr>
            <w:tcW w:w="897" w:type="dxa"/>
          </w:tcPr>
          <w:p w14:paraId="171D17EC" w14:textId="77777777" w:rsidR="00DD194C" w:rsidRPr="00B92096" w:rsidRDefault="00DD194C" w:rsidP="00DD194C">
            <w:r>
              <w:rPr>
                <w:sz w:val="16"/>
                <w:szCs w:val="16"/>
              </w:rPr>
              <w:t>АУБУ, РБС-АУБУ, ГРБС.</w:t>
            </w:r>
          </w:p>
        </w:tc>
      </w:tr>
      <w:tr w:rsidR="00DD194C" w:rsidRPr="00B92096" w14:paraId="63FA43BE" w14:textId="77777777" w:rsidTr="00651D83">
        <w:trPr>
          <w:jc w:val="center"/>
        </w:trPr>
        <w:tc>
          <w:tcPr>
            <w:tcW w:w="775" w:type="dxa"/>
          </w:tcPr>
          <w:p w14:paraId="442A597F" w14:textId="77777777" w:rsidR="00DD194C" w:rsidRDefault="00DD194C" w:rsidP="00DD194C">
            <w:pPr>
              <w:ind w:hanging="15"/>
            </w:pPr>
            <w:r>
              <w:t>44</w:t>
            </w:r>
          </w:p>
        </w:tc>
        <w:tc>
          <w:tcPr>
            <w:tcW w:w="665" w:type="dxa"/>
          </w:tcPr>
          <w:p w14:paraId="27B83AA6" w14:textId="77777777" w:rsidR="00DD194C" w:rsidRPr="00B92096" w:rsidRDefault="00DD194C" w:rsidP="00DD194C">
            <w:r>
              <w:t>Б</w:t>
            </w:r>
          </w:p>
        </w:tc>
        <w:tc>
          <w:tcPr>
            <w:tcW w:w="900" w:type="dxa"/>
          </w:tcPr>
          <w:p w14:paraId="61AEC027" w14:textId="77777777" w:rsidR="00DD194C" w:rsidRDefault="00DD194C" w:rsidP="00DD194C">
            <w:r>
              <w:t>170 (детализированные)</w:t>
            </w:r>
          </w:p>
        </w:tc>
        <w:tc>
          <w:tcPr>
            <w:tcW w:w="775" w:type="dxa"/>
          </w:tcPr>
          <w:p w14:paraId="080E8DCF" w14:textId="77777777" w:rsidR="00DD194C" w:rsidRDefault="00DD194C" w:rsidP="00DD194C">
            <w:r>
              <w:t>3</w:t>
            </w:r>
          </w:p>
        </w:tc>
        <w:tc>
          <w:tcPr>
            <w:tcW w:w="845" w:type="dxa"/>
          </w:tcPr>
          <w:p w14:paraId="3162F86B" w14:textId="77777777" w:rsidR="00DD194C" w:rsidRPr="00E0547E" w:rsidRDefault="00DD194C" w:rsidP="00DD194C">
            <w:r>
              <w:rPr>
                <w:lang w:val="en-US"/>
              </w:rPr>
              <w:t>&lt;&gt;</w:t>
            </w:r>
            <w:r>
              <w:t>228</w:t>
            </w:r>
          </w:p>
        </w:tc>
        <w:tc>
          <w:tcPr>
            <w:tcW w:w="955" w:type="dxa"/>
          </w:tcPr>
          <w:p w14:paraId="3CE0FFE1" w14:textId="77777777" w:rsidR="00DD194C" w:rsidRPr="00B92096" w:rsidRDefault="00DD194C" w:rsidP="00DD194C"/>
        </w:tc>
        <w:tc>
          <w:tcPr>
            <w:tcW w:w="1232" w:type="dxa"/>
          </w:tcPr>
          <w:p w14:paraId="1EC540DE" w14:textId="77777777" w:rsidR="00DD194C" w:rsidRPr="00B92096" w:rsidRDefault="00DD194C" w:rsidP="00DD194C"/>
        </w:tc>
        <w:tc>
          <w:tcPr>
            <w:tcW w:w="3393" w:type="dxa"/>
          </w:tcPr>
          <w:p w14:paraId="10564E3B" w14:textId="77777777" w:rsidR="00DD194C" w:rsidRPr="00B92096" w:rsidRDefault="00DD194C" w:rsidP="00DD194C">
            <w:r>
              <w:t>КОСГУ 228 в ф. 0503721 недопустим</w:t>
            </w:r>
          </w:p>
        </w:tc>
        <w:tc>
          <w:tcPr>
            <w:tcW w:w="897" w:type="dxa"/>
          </w:tcPr>
          <w:p w14:paraId="5A03EF25" w14:textId="77777777" w:rsidR="00DD194C" w:rsidRPr="00B92096" w:rsidRDefault="00DD194C" w:rsidP="00DD194C">
            <w:r>
              <w:rPr>
                <w:sz w:val="16"/>
                <w:szCs w:val="16"/>
              </w:rPr>
              <w:t>АУБУ, РБС-АУБУ, ГРБС.</w:t>
            </w:r>
          </w:p>
        </w:tc>
      </w:tr>
    </w:tbl>
    <w:p w14:paraId="1305C00B" w14:textId="77777777" w:rsidR="00B25321" w:rsidRPr="00B92096" w:rsidRDefault="00B25321" w:rsidP="00B25321"/>
    <w:p w14:paraId="5EA52EAD" w14:textId="77777777" w:rsidR="00363E0D" w:rsidRPr="00B92096" w:rsidRDefault="00363E0D" w:rsidP="00094D8C">
      <w:pPr>
        <w:rPr>
          <w:b/>
        </w:rPr>
      </w:pPr>
    </w:p>
    <w:p w14:paraId="01FC8409" w14:textId="44A7D616" w:rsidR="00363E0D" w:rsidRPr="00B92096" w:rsidRDefault="00094D8C" w:rsidP="00F353B0">
      <w:pPr>
        <w:outlineLvl w:val="0"/>
        <w:rPr>
          <w:b/>
        </w:rPr>
      </w:pPr>
      <w:bookmarkStart w:id="306" w:name="_Toc216972916"/>
      <w:r>
        <w:rPr>
          <w:b/>
        </w:rPr>
        <w:t>7</w:t>
      </w:r>
      <w:r w:rsidR="00363E0D" w:rsidRPr="00B92096">
        <w:rPr>
          <w:b/>
        </w:rPr>
        <w:t>. Контрольные соотношения для внутридокументного контроля</w:t>
      </w:r>
      <w:r w:rsidR="00F353B0">
        <w:rPr>
          <w:b/>
        </w:rPr>
        <w:t xml:space="preserve"> </w:t>
      </w:r>
      <w:bookmarkStart w:id="307" w:name="ф_0503725"/>
      <w:r w:rsidR="00363E0D" w:rsidRPr="00B92096">
        <w:rPr>
          <w:b/>
        </w:rPr>
        <w:t xml:space="preserve">ф. 0503725 </w:t>
      </w:r>
      <w:bookmarkEnd w:id="307"/>
      <w:r w:rsidR="00363E0D" w:rsidRPr="00B92096">
        <w:rPr>
          <w:b/>
        </w:rPr>
        <w:t>«Справка по консолидируемым расчетам учреждения»</w:t>
      </w:r>
      <w:bookmarkEnd w:id="306"/>
    </w:p>
    <w:p w14:paraId="4F61F0EF" w14:textId="77777777" w:rsidR="00363E0D" w:rsidRPr="00B92096" w:rsidRDefault="00363E0D" w:rsidP="00094D8C">
      <w:pPr>
        <w:rPr>
          <w:b/>
        </w:rPr>
      </w:pPr>
    </w:p>
    <w:tbl>
      <w:tblPr>
        <w:tblW w:w="9468" w:type="dxa"/>
        <w:tblLayout w:type="fixed"/>
        <w:tblLook w:val="0000" w:firstRow="0" w:lastRow="0" w:firstColumn="0" w:lastColumn="0" w:noHBand="0" w:noVBand="0"/>
      </w:tblPr>
      <w:tblGrid>
        <w:gridCol w:w="674"/>
        <w:gridCol w:w="1704"/>
        <w:gridCol w:w="777"/>
        <w:gridCol w:w="1350"/>
        <w:gridCol w:w="2083"/>
        <w:gridCol w:w="900"/>
        <w:gridCol w:w="1980"/>
      </w:tblGrid>
      <w:tr w:rsidR="00C650B1" w:rsidRPr="00B92096" w14:paraId="3C6CAF87" w14:textId="77777777" w:rsidTr="005B57FA">
        <w:trPr>
          <w:trHeight w:val="795"/>
          <w:tblHeader/>
        </w:trPr>
        <w:tc>
          <w:tcPr>
            <w:tcW w:w="674" w:type="dxa"/>
            <w:tcBorders>
              <w:top w:val="single" w:sz="4" w:space="0" w:color="auto"/>
              <w:left w:val="single" w:sz="4" w:space="0" w:color="auto"/>
              <w:bottom w:val="single" w:sz="4" w:space="0" w:color="auto"/>
              <w:right w:val="single" w:sz="4" w:space="0" w:color="auto"/>
            </w:tcBorders>
            <w:vAlign w:val="center"/>
          </w:tcPr>
          <w:p w14:paraId="7B64EC58" w14:textId="77777777" w:rsidR="00C650B1" w:rsidRPr="00B92096" w:rsidRDefault="00C650B1" w:rsidP="001974FE">
            <w:pPr>
              <w:rPr>
                <w:b/>
              </w:rPr>
            </w:pPr>
            <w:r w:rsidRPr="00B92096">
              <w:rPr>
                <w:b/>
              </w:rPr>
              <w:lastRenderedPageBreak/>
              <w:t>№ п\п</w:t>
            </w:r>
          </w:p>
        </w:tc>
        <w:tc>
          <w:tcPr>
            <w:tcW w:w="1704" w:type="dxa"/>
            <w:tcBorders>
              <w:top w:val="single" w:sz="4" w:space="0" w:color="auto"/>
              <w:left w:val="nil"/>
              <w:bottom w:val="single" w:sz="4" w:space="0" w:color="auto"/>
              <w:right w:val="single" w:sz="4" w:space="0" w:color="auto"/>
            </w:tcBorders>
            <w:vAlign w:val="center"/>
          </w:tcPr>
          <w:p w14:paraId="69CBF5E9" w14:textId="77777777" w:rsidR="00C650B1" w:rsidRPr="00B92096" w:rsidRDefault="00C650B1" w:rsidP="001974FE">
            <w:pPr>
              <w:rPr>
                <w:b/>
              </w:rPr>
            </w:pPr>
            <w:r w:rsidRPr="00B92096">
              <w:rPr>
                <w:b/>
              </w:rPr>
              <w:t>Строка</w:t>
            </w:r>
          </w:p>
        </w:tc>
        <w:tc>
          <w:tcPr>
            <w:tcW w:w="777" w:type="dxa"/>
            <w:tcBorders>
              <w:top w:val="single" w:sz="4" w:space="0" w:color="auto"/>
              <w:left w:val="nil"/>
              <w:bottom w:val="single" w:sz="4" w:space="0" w:color="auto"/>
              <w:right w:val="single" w:sz="4" w:space="0" w:color="auto"/>
            </w:tcBorders>
            <w:vAlign w:val="center"/>
          </w:tcPr>
          <w:p w14:paraId="50A5D4EB" w14:textId="77777777" w:rsidR="00C650B1" w:rsidRPr="00B92096" w:rsidRDefault="00C650B1" w:rsidP="001974FE">
            <w:pPr>
              <w:rPr>
                <w:b/>
              </w:rPr>
            </w:pPr>
            <w:r w:rsidRPr="00B92096">
              <w:rPr>
                <w:b/>
              </w:rPr>
              <w:t>Графа</w:t>
            </w:r>
          </w:p>
        </w:tc>
        <w:tc>
          <w:tcPr>
            <w:tcW w:w="1350" w:type="dxa"/>
            <w:tcBorders>
              <w:top w:val="single" w:sz="4" w:space="0" w:color="auto"/>
              <w:left w:val="nil"/>
              <w:bottom w:val="single" w:sz="4" w:space="0" w:color="auto"/>
              <w:right w:val="single" w:sz="4" w:space="0" w:color="auto"/>
            </w:tcBorders>
            <w:vAlign w:val="center"/>
          </w:tcPr>
          <w:p w14:paraId="04E61D15" w14:textId="77777777" w:rsidR="00C650B1" w:rsidRPr="00B92096" w:rsidRDefault="00C650B1" w:rsidP="00A105D7">
            <w:pPr>
              <w:rPr>
                <w:b/>
              </w:rPr>
            </w:pPr>
            <w:r w:rsidRPr="00B92096">
              <w:rPr>
                <w:b/>
              </w:rPr>
              <w:t>Соотношение</w:t>
            </w:r>
          </w:p>
        </w:tc>
        <w:tc>
          <w:tcPr>
            <w:tcW w:w="2083" w:type="dxa"/>
            <w:tcBorders>
              <w:top w:val="single" w:sz="4" w:space="0" w:color="auto"/>
              <w:left w:val="nil"/>
              <w:bottom w:val="single" w:sz="4" w:space="0" w:color="auto"/>
              <w:right w:val="single" w:sz="4" w:space="0" w:color="auto"/>
            </w:tcBorders>
            <w:vAlign w:val="center"/>
          </w:tcPr>
          <w:p w14:paraId="0AF65CB7" w14:textId="77777777" w:rsidR="00C650B1" w:rsidRPr="00B92096" w:rsidRDefault="00C650B1" w:rsidP="001974FE">
            <w:pPr>
              <w:rPr>
                <w:b/>
              </w:rPr>
            </w:pPr>
            <w:r w:rsidRPr="00B92096">
              <w:rPr>
                <w:b/>
              </w:rPr>
              <w:t>Показатель</w:t>
            </w:r>
          </w:p>
        </w:tc>
        <w:tc>
          <w:tcPr>
            <w:tcW w:w="900" w:type="dxa"/>
            <w:tcBorders>
              <w:top w:val="single" w:sz="4" w:space="0" w:color="auto"/>
              <w:left w:val="nil"/>
              <w:bottom w:val="single" w:sz="4" w:space="0" w:color="auto"/>
              <w:right w:val="single" w:sz="4" w:space="0" w:color="000000"/>
            </w:tcBorders>
            <w:vAlign w:val="center"/>
          </w:tcPr>
          <w:p w14:paraId="284F80CB" w14:textId="77777777" w:rsidR="00C650B1" w:rsidRPr="00B92096" w:rsidRDefault="00C650B1" w:rsidP="001974FE">
            <w:pPr>
              <w:rPr>
                <w:b/>
              </w:rPr>
            </w:pPr>
            <w:r w:rsidRPr="00B92096">
              <w:rPr>
                <w:b/>
              </w:rPr>
              <w:t>Графа</w:t>
            </w:r>
          </w:p>
        </w:tc>
        <w:tc>
          <w:tcPr>
            <w:tcW w:w="1980" w:type="dxa"/>
            <w:tcBorders>
              <w:top w:val="single" w:sz="4" w:space="0" w:color="auto"/>
              <w:left w:val="nil"/>
              <w:bottom w:val="single" w:sz="4" w:space="0" w:color="auto"/>
              <w:right w:val="single" w:sz="4" w:space="0" w:color="auto"/>
            </w:tcBorders>
            <w:vAlign w:val="center"/>
          </w:tcPr>
          <w:p w14:paraId="0D0CBAF3" w14:textId="77777777" w:rsidR="00C650B1" w:rsidRPr="00B92096" w:rsidRDefault="00C650B1" w:rsidP="001974FE">
            <w:pPr>
              <w:rPr>
                <w:b/>
              </w:rPr>
            </w:pPr>
            <w:r w:rsidRPr="00B92096">
              <w:rPr>
                <w:b/>
              </w:rPr>
              <w:t>Контроль показателей</w:t>
            </w:r>
          </w:p>
        </w:tc>
      </w:tr>
      <w:tr w:rsidR="00C650B1" w:rsidRPr="00B92096" w14:paraId="52B27369"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3096B12D" w14:textId="77777777" w:rsidR="00C650B1" w:rsidRPr="00B92096" w:rsidRDefault="00EB0946" w:rsidP="001974FE">
            <w:r w:rsidRPr="00B92096">
              <w:t>1</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2017CABD" w14:textId="77777777" w:rsidR="00C650B1" w:rsidRPr="00B92096" w:rsidRDefault="00C650B1" w:rsidP="001974FE">
            <w:r w:rsidRPr="00B92096">
              <w:t>«Итого»</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4BC981C3" w14:textId="77777777" w:rsidR="00C650B1" w:rsidRPr="00B92096" w:rsidRDefault="00C650B1" w:rsidP="001974FE">
            <w:r w:rsidRPr="00B92096">
              <w:t>4</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0C83EC29"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3C079DF6" w14:textId="77777777" w:rsidR="00C650B1" w:rsidRPr="00B92096" w:rsidRDefault="00C650B1" w:rsidP="001974FE">
            <w:r w:rsidRPr="00B92096">
              <w:t>Сумма показателей по строк</w:t>
            </w:r>
            <w:r w:rsidR="004F29ED" w:rsidRPr="00B92096">
              <w:t>ам «в том числе по номеру</w:t>
            </w:r>
            <w:r w:rsidRPr="00B92096">
              <w:t xml:space="preserve"> счета»</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0B43C1A2"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41682078" w14:textId="77777777" w:rsidR="00C650B1" w:rsidRPr="00B92096" w:rsidRDefault="00C650B1" w:rsidP="001974FE">
            <w:r w:rsidRPr="00B92096">
              <w:t>Показатель строки «Итого» не соответствует сумме показателей по строкам «в том числе по номеру счета» в гр. 4</w:t>
            </w:r>
          </w:p>
        </w:tc>
      </w:tr>
      <w:tr w:rsidR="00C650B1" w:rsidRPr="00B92096" w14:paraId="36270AB1"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2302587D" w14:textId="77777777" w:rsidR="00C650B1" w:rsidRPr="00B92096" w:rsidRDefault="00EB0946" w:rsidP="001974FE">
            <w:r w:rsidRPr="00B92096">
              <w:t>2</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2C0988FB" w14:textId="77777777" w:rsidR="00C650B1" w:rsidRPr="00B92096" w:rsidRDefault="00C650B1" w:rsidP="001974FE">
            <w:r w:rsidRPr="00B92096">
              <w:t>«Итого»</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04D8C94C" w14:textId="77777777" w:rsidR="00C650B1" w:rsidRPr="00B92096" w:rsidRDefault="00C650B1" w:rsidP="001974FE">
            <w:r w:rsidRPr="00B92096">
              <w:t>5</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0BAF205C"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5879224B" w14:textId="77777777" w:rsidR="00C650B1" w:rsidRPr="00B92096" w:rsidRDefault="00C650B1" w:rsidP="001974FE">
            <w:r w:rsidRPr="00B92096">
              <w:t>Сумма показателей по строк</w:t>
            </w:r>
            <w:r w:rsidR="004F29ED" w:rsidRPr="00B92096">
              <w:t>ам «в том числе по номеру</w:t>
            </w:r>
            <w:r w:rsidRPr="00B92096">
              <w:t xml:space="preserve"> счета»</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3A256BEA"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48A9D396" w14:textId="2E5E40CC" w:rsidR="00C650B1" w:rsidRPr="00B92096" w:rsidRDefault="00C650B1" w:rsidP="00153A3C">
            <w:r w:rsidRPr="00B92096">
              <w:t>Показатель строки «Итого» не соответствует сумме показателей по строкам «в том числе по номеру счета» в гр. 5</w:t>
            </w:r>
          </w:p>
        </w:tc>
      </w:tr>
      <w:tr w:rsidR="00C650B1" w:rsidRPr="00B92096" w14:paraId="0E8FA870"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12D2030B" w14:textId="77777777" w:rsidR="00C650B1" w:rsidRPr="00B92096" w:rsidRDefault="00EB0946" w:rsidP="001974FE">
            <w:r w:rsidRPr="00B92096">
              <w:t>3</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1DCB6F33" w14:textId="77777777" w:rsidR="00C650B1" w:rsidRPr="00B92096" w:rsidRDefault="00C650B1" w:rsidP="001974FE">
            <w:r w:rsidRPr="00B92096">
              <w:t>Сумма показателей по строкам «в том числе по номеру счета»</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2075C5D4" w14:textId="77777777" w:rsidR="00C650B1" w:rsidRPr="00B92096" w:rsidRDefault="00C650B1" w:rsidP="001974FE">
            <w:r w:rsidRPr="00B92096">
              <w:t>4</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613328BC"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02AEA285" w14:textId="77777777" w:rsidR="00C650B1" w:rsidRPr="00B92096" w:rsidRDefault="00C650B1" w:rsidP="001974FE">
            <w:r w:rsidRPr="00B92096">
              <w:t>Сумма показателей строк «денежные расчеты», «неденежные расчеты»</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009D8337"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35BF7F9E" w14:textId="77777777" w:rsidR="00C650B1" w:rsidRPr="00B92096" w:rsidRDefault="00C650B1" w:rsidP="001974FE">
            <w:r w:rsidRPr="00B92096">
              <w:t>Сумма показателей по строкам «в том числе по номеру (коду) счета» не соответствует сумме показателей по строкам «денежные расчеты», «неденежные расчеты» в гр. 4</w:t>
            </w:r>
          </w:p>
        </w:tc>
      </w:tr>
      <w:tr w:rsidR="00C650B1" w:rsidRPr="00B92096" w14:paraId="21D713AA"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383D8177" w14:textId="77777777" w:rsidR="00C650B1" w:rsidRPr="00B92096" w:rsidRDefault="00EB0946" w:rsidP="001974FE">
            <w:r w:rsidRPr="00B92096">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2A9C9596" w14:textId="77777777" w:rsidR="00C650B1" w:rsidRPr="00B92096" w:rsidRDefault="00C650B1" w:rsidP="001974FE">
            <w:r w:rsidRPr="00B92096">
              <w:t>Сумма показателей по строкам «в том числе по номеру (коду) счета»</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54236FC9" w14:textId="77777777" w:rsidR="00C650B1" w:rsidRPr="00B92096" w:rsidRDefault="00C650B1" w:rsidP="001974FE">
            <w:r w:rsidRPr="00B92096">
              <w:t>5</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6E84591E"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665BD1B3" w14:textId="77777777" w:rsidR="00C650B1" w:rsidRPr="00B92096" w:rsidRDefault="00C650B1" w:rsidP="001974FE">
            <w:r w:rsidRPr="00B92096">
              <w:t>Сумма показателей строк «денежные расчеты», «неденежные расчеты»</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6B88BF54"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7820EAA7" w14:textId="77777777" w:rsidR="00C650B1" w:rsidRPr="00B92096" w:rsidRDefault="00C650B1" w:rsidP="001974FE">
            <w:r w:rsidRPr="00B92096">
              <w:t>Сумма показателей по строкам «в том числе по номеру (коду) счета» не соответствует сумме показателей по строкам «денежные расчеты», «неденежные расчеты» в гр. 5</w:t>
            </w:r>
          </w:p>
        </w:tc>
      </w:tr>
    </w:tbl>
    <w:p w14:paraId="2A369717" w14:textId="77777777" w:rsidR="00CA0A92" w:rsidRDefault="00CA0A92" w:rsidP="00094D8C">
      <w:pPr>
        <w:rPr>
          <w:b/>
        </w:rPr>
      </w:pPr>
    </w:p>
    <w:p w14:paraId="0B4F270C" w14:textId="77777777" w:rsidR="00CA0A92" w:rsidRPr="00B92096" w:rsidRDefault="00CA0A92" w:rsidP="00094D8C">
      <w:pPr>
        <w:rPr>
          <w:b/>
        </w:rPr>
      </w:pPr>
      <w:r w:rsidRPr="00B92096">
        <w:rPr>
          <w:b/>
        </w:rPr>
        <w:t>Таблица допустимости показателей КБК в 1-17 разрядах номеров счетов Отчета ф. 05037</w:t>
      </w:r>
      <w:r>
        <w:rPr>
          <w:b/>
        </w:rPr>
        <w:t>25</w:t>
      </w:r>
    </w:p>
    <w:p w14:paraId="7699BB17" w14:textId="77777777" w:rsidR="00CA0A92" w:rsidRPr="00B92096" w:rsidRDefault="00CA0A92" w:rsidP="00094D8C">
      <w:pPr>
        <w:rPr>
          <w:b/>
        </w:rPr>
      </w:pPr>
    </w:p>
    <w:tbl>
      <w:tblPr>
        <w:tblW w:w="108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2190"/>
        <w:gridCol w:w="2190"/>
        <w:gridCol w:w="2114"/>
        <w:gridCol w:w="2127"/>
      </w:tblGrid>
      <w:tr w:rsidR="00CA0A92" w:rsidRPr="00B92096" w14:paraId="04F56F40" w14:textId="77777777" w:rsidTr="00CA0A92">
        <w:trPr>
          <w:tblHeader/>
        </w:trPr>
        <w:tc>
          <w:tcPr>
            <w:tcW w:w="10812" w:type="dxa"/>
            <w:gridSpan w:val="5"/>
          </w:tcPr>
          <w:p w14:paraId="02AB695B" w14:textId="77777777" w:rsidR="00CA0A92" w:rsidRPr="00B92096" w:rsidRDefault="00CA0A92" w:rsidP="00CA0A92">
            <w:pPr>
              <w:jc w:val="center"/>
              <w:rPr>
                <w:b/>
              </w:rPr>
            </w:pPr>
            <w:r w:rsidRPr="00B92096">
              <w:rPr>
                <w:b/>
              </w:rPr>
              <w:t>Вид деятельности</w:t>
            </w:r>
          </w:p>
        </w:tc>
      </w:tr>
      <w:tr w:rsidR="00CA0A92" w:rsidRPr="00B92096" w14:paraId="3DDEDCA7" w14:textId="77777777" w:rsidTr="00CA0A92">
        <w:trPr>
          <w:tblHeader/>
        </w:trPr>
        <w:tc>
          <w:tcPr>
            <w:tcW w:w="2191" w:type="dxa"/>
          </w:tcPr>
          <w:p w14:paraId="56B99DA7" w14:textId="77777777" w:rsidR="00CA0A92" w:rsidRPr="00B92096" w:rsidRDefault="00CA0A92" w:rsidP="00CA0A92">
            <w:pPr>
              <w:rPr>
                <w:b/>
              </w:rPr>
            </w:pPr>
            <w:r w:rsidRPr="00B92096">
              <w:rPr>
                <w:b/>
              </w:rPr>
              <w:t xml:space="preserve">Собственные средства </w:t>
            </w:r>
          </w:p>
        </w:tc>
        <w:tc>
          <w:tcPr>
            <w:tcW w:w="2190" w:type="dxa"/>
          </w:tcPr>
          <w:p w14:paraId="29E1F15E" w14:textId="77777777" w:rsidR="00CA0A92" w:rsidRPr="00B92096" w:rsidRDefault="00CA0A92" w:rsidP="00CA0A92">
            <w:pPr>
              <w:rPr>
                <w:b/>
              </w:rPr>
            </w:pPr>
            <w:r w:rsidRPr="00B92096">
              <w:rPr>
                <w:b/>
              </w:rPr>
              <w:t>Субсидии на выполнение государственного (муниципального) задания</w:t>
            </w:r>
          </w:p>
        </w:tc>
        <w:tc>
          <w:tcPr>
            <w:tcW w:w="2190" w:type="dxa"/>
          </w:tcPr>
          <w:p w14:paraId="5BF5684E" w14:textId="77777777" w:rsidR="00CA0A92" w:rsidRPr="00B92096" w:rsidRDefault="00CA0A92" w:rsidP="00CA0A92">
            <w:pPr>
              <w:rPr>
                <w:b/>
              </w:rPr>
            </w:pPr>
            <w:r w:rsidRPr="00B92096">
              <w:rPr>
                <w:b/>
              </w:rPr>
              <w:t>Субсидии на иные цели</w:t>
            </w:r>
            <w:r w:rsidRPr="00B92096">
              <w:rPr>
                <w:b/>
                <w:lang w:val="en-US"/>
              </w:rPr>
              <w:t xml:space="preserve"> </w:t>
            </w:r>
          </w:p>
        </w:tc>
        <w:tc>
          <w:tcPr>
            <w:tcW w:w="2114" w:type="dxa"/>
          </w:tcPr>
          <w:p w14:paraId="70AF6B46" w14:textId="70E899E3" w:rsidR="00CA0A92" w:rsidRPr="00B92096" w:rsidRDefault="00CA0A92" w:rsidP="00153A3C">
            <w:pPr>
              <w:rPr>
                <w:b/>
              </w:rPr>
            </w:pPr>
            <w:r w:rsidRPr="00B92096">
              <w:rPr>
                <w:b/>
              </w:rPr>
              <w:t>Субсидии на капитальное строительство</w:t>
            </w:r>
          </w:p>
        </w:tc>
        <w:tc>
          <w:tcPr>
            <w:tcW w:w="2127" w:type="dxa"/>
          </w:tcPr>
          <w:p w14:paraId="14B34EB3" w14:textId="77777777" w:rsidR="00CA0A92" w:rsidRPr="00B92096" w:rsidRDefault="00CA0A92" w:rsidP="00CA0A92">
            <w:pPr>
              <w:rPr>
                <w:b/>
              </w:rPr>
            </w:pPr>
            <w:r w:rsidRPr="00B92096">
              <w:rPr>
                <w:b/>
              </w:rPr>
              <w:t>Средства ОМС</w:t>
            </w:r>
          </w:p>
        </w:tc>
      </w:tr>
      <w:tr w:rsidR="00CA0A92" w:rsidRPr="00B92096" w14:paraId="2129D6BA" w14:textId="77777777" w:rsidTr="00CA0A92">
        <w:tc>
          <w:tcPr>
            <w:tcW w:w="2191" w:type="dxa"/>
          </w:tcPr>
          <w:p w14:paraId="29C3D247" w14:textId="77777777" w:rsidR="00CA0A92" w:rsidRPr="00B92096" w:rsidRDefault="00CA0A92" w:rsidP="00CA0A92">
            <w:r w:rsidRPr="00B92096">
              <w:t xml:space="preserve">Для </w:t>
            </w:r>
            <w:r>
              <w:t>всех счетов</w:t>
            </w:r>
            <w:r w:rsidRPr="00B92096">
              <w:t xml:space="preserve">: </w:t>
            </w:r>
            <w:r w:rsidRPr="00B92096">
              <w:rPr>
                <w:lang w:val="en-US"/>
              </w:rPr>
              <w:t>YYYY</w:t>
            </w:r>
            <w:r w:rsidRPr="00B92096">
              <w:t>0000000000</w:t>
            </w:r>
            <w:r w:rsidRPr="00B92096">
              <w:rPr>
                <w:lang w:val="en-US"/>
              </w:rPr>
              <w:t>XXX</w:t>
            </w:r>
          </w:p>
        </w:tc>
        <w:tc>
          <w:tcPr>
            <w:tcW w:w="2190" w:type="dxa"/>
          </w:tcPr>
          <w:p w14:paraId="5866BEF0" w14:textId="77777777" w:rsidR="00CA0A92" w:rsidRPr="00B92096" w:rsidRDefault="00CA0A92" w:rsidP="00CA0A92">
            <w:r w:rsidRPr="00B92096">
              <w:t xml:space="preserve">Для всех счетов: </w:t>
            </w:r>
            <w:r w:rsidRPr="00B92096">
              <w:rPr>
                <w:lang w:val="en-US"/>
              </w:rPr>
              <w:t>YYYY</w:t>
            </w:r>
            <w:r w:rsidRPr="00B92096">
              <w:t>0000000000</w:t>
            </w:r>
            <w:r w:rsidRPr="00B92096">
              <w:rPr>
                <w:lang w:val="en-US"/>
              </w:rPr>
              <w:t>XXX</w:t>
            </w:r>
          </w:p>
        </w:tc>
        <w:tc>
          <w:tcPr>
            <w:tcW w:w="2190" w:type="dxa"/>
          </w:tcPr>
          <w:p w14:paraId="78B7F286" w14:textId="77777777" w:rsidR="00CA0A92" w:rsidRPr="00B92096" w:rsidRDefault="00CA0A92" w:rsidP="00CA0A92">
            <w:r w:rsidRPr="00B92096">
              <w:t xml:space="preserve">Для всех счетов: </w:t>
            </w:r>
            <w:r w:rsidRPr="00B92096">
              <w:rPr>
                <w:lang w:val="en-US"/>
              </w:rPr>
              <w:t>YYYY</w:t>
            </w:r>
            <w:r w:rsidRPr="00B92096">
              <w:t>0000000000</w:t>
            </w:r>
            <w:r w:rsidRPr="00B92096">
              <w:rPr>
                <w:lang w:val="en-US"/>
              </w:rPr>
              <w:t>XXX</w:t>
            </w:r>
          </w:p>
        </w:tc>
        <w:tc>
          <w:tcPr>
            <w:tcW w:w="2114" w:type="dxa"/>
          </w:tcPr>
          <w:p w14:paraId="43DFE9C1" w14:textId="77777777" w:rsidR="00CA0A92" w:rsidRPr="00B92096" w:rsidRDefault="00CA0A92" w:rsidP="00CA0A92">
            <w:r w:rsidRPr="00B92096">
              <w:t xml:space="preserve">Для всех счетов: </w:t>
            </w:r>
            <w:r w:rsidRPr="00B92096">
              <w:rPr>
                <w:lang w:val="en-US"/>
              </w:rPr>
              <w:t>YYYY</w:t>
            </w:r>
            <w:r w:rsidRPr="00B92096">
              <w:t>0000000000</w:t>
            </w:r>
            <w:r w:rsidRPr="00B92096">
              <w:rPr>
                <w:lang w:val="en-US"/>
              </w:rPr>
              <w:t>XXX</w:t>
            </w:r>
          </w:p>
        </w:tc>
        <w:tc>
          <w:tcPr>
            <w:tcW w:w="2127" w:type="dxa"/>
          </w:tcPr>
          <w:p w14:paraId="00175A53" w14:textId="77777777" w:rsidR="00CA0A92" w:rsidRDefault="00CA0A92" w:rsidP="00CA0A92">
            <w:r w:rsidRPr="00B92096">
              <w:t>Для всех счетов: 09010000000000</w:t>
            </w:r>
            <w:r w:rsidRPr="00B92096">
              <w:rPr>
                <w:lang w:val="en-US"/>
              </w:rPr>
              <w:t>XXX</w:t>
            </w:r>
            <w:r>
              <w:t xml:space="preserve"> </w:t>
            </w:r>
            <w:r w:rsidRPr="00B92096">
              <w:t xml:space="preserve"> 09020000000000</w:t>
            </w:r>
            <w:r w:rsidRPr="00B92096">
              <w:rPr>
                <w:lang w:val="en-US"/>
              </w:rPr>
              <w:t>XXX</w:t>
            </w:r>
            <w:r>
              <w:t xml:space="preserve"> </w:t>
            </w:r>
            <w:r w:rsidRPr="00B92096">
              <w:t xml:space="preserve"> 09030000000000</w:t>
            </w:r>
            <w:r w:rsidRPr="00B92096">
              <w:rPr>
                <w:lang w:val="en-US"/>
              </w:rPr>
              <w:t>XXX</w:t>
            </w:r>
            <w:r>
              <w:t xml:space="preserve"> </w:t>
            </w:r>
            <w:r w:rsidRPr="00B92096">
              <w:t xml:space="preserve"> 09040000000000</w:t>
            </w:r>
            <w:r w:rsidRPr="00B92096">
              <w:rPr>
                <w:lang w:val="en-US"/>
              </w:rPr>
              <w:t>XXX</w:t>
            </w:r>
            <w:r>
              <w:t xml:space="preserve"> </w:t>
            </w:r>
            <w:r w:rsidRPr="00B92096">
              <w:t xml:space="preserve"> 09050000000000</w:t>
            </w:r>
            <w:r w:rsidRPr="00B92096">
              <w:rPr>
                <w:lang w:val="en-US"/>
              </w:rPr>
              <w:t>XXX</w:t>
            </w:r>
            <w:r>
              <w:t xml:space="preserve"> </w:t>
            </w:r>
          </w:p>
          <w:p w14:paraId="1AF0C107" w14:textId="570087E8" w:rsidR="00CA0A92" w:rsidRPr="00BA4D1A" w:rsidRDefault="00A916A3" w:rsidP="00A916A3">
            <w:r w:rsidRPr="00B92096">
              <w:t>090</w:t>
            </w:r>
            <w:r>
              <w:t>6</w:t>
            </w:r>
            <w:r w:rsidRPr="00B92096">
              <w:t>0000000000</w:t>
            </w:r>
            <w:r w:rsidRPr="00B92096">
              <w:rPr>
                <w:lang w:val="en-US"/>
              </w:rPr>
              <w:t>XXX</w:t>
            </w:r>
            <w:r w:rsidRPr="00B92096">
              <w:t xml:space="preserve"> </w:t>
            </w:r>
            <w:r w:rsidR="00CA0A92" w:rsidRPr="00B92096">
              <w:t>090</w:t>
            </w:r>
            <w:r w:rsidR="00CA0A92">
              <w:t>7</w:t>
            </w:r>
            <w:r w:rsidR="00CA0A92" w:rsidRPr="00B92096">
              <w:t>0000000000</w:t>
            </w:r>
            <w:r w:rsidR="00CA0A92" w:rsidRPr="00B92096">
              <w:rPr>
                <w:lang w:val="en-US"/>
              </w:rPr>
              <w:t>XXX</w:t>
            </w:r>
            <w:r w:rsidR="00CA0A92" w:rsidRPr="00B92096">
              <w:t>090</w:t>
            </w:r>
            <w:r w:rsidR="00CA0A92">
              <w:t>8</w:t>
            </w:r>
            <w:r w:rsidR="00CA0A92" w:rsidRPr="00B92096">
              <w:t>0000000000</w:t>
            </w:r>
            <w:r w:rsidR="00CA0A92" w:rsidRPr="00B92096">
              <w:rPr>
                <w:lang w:val="en-US"/>
              </w:rPr>
              <w:t>XXX</w:t>
            </w:r>
            <w:r w:rsidR="00CA0A92" w:rsidRPr="00B92096">
              <w:t xml:space="preserve"> 09090000000000</w:t>
            </w:r>
            <w:r w:rsidR="00CA0A92" w:rsidRPr="00B92096">
              <w:rPr>
                <w:lang w:val="en-US"/>
              </w:rPr>
              <w:t>XXX</w:t>
            </w:r>
            <w:r w:rsidR="00CA0A92">
              <w:t xml:space="preserve"> </w:t>
            </w:r>
          </w:p>
        </w:tc>
      </w:tr>
      <w:tr w:rsidR="00CA0A92" w:rsidRPr="00B92096" w14:paraId="51FB31BB" w14:textId="77777777" w:rsidTr="00CA0A92">
        <w:tc>
          <w:tcPr>
            <w:tcW w:w="10812" w:type="dxa"/>
            <w:gridSpan w:val="5"/>
          </w:tcPr>
          <w:p w14:paraId="5D1F72FD" w14:textId="0C73E738" w:rsidR="00CA0A92" w:rsidRPr="00B92096" w:rsidRDefault="00CA0A92" w:rsidP="00CA0A92">
            <w:pPr>
              <w:rPr>
                <w:b/>
              </w:rPr>
            </w:pPr>
            <w:r w:rsidRPr="00B92096">
              <w:rPr>
                <w:b/>
              </w:rPr>
              <w:t xml:space="preserve">Где </w:t>
            </w:r>
            <w:r w:rsidRPr="00B92096">
              <w:rPr>
                <w:b/>
                <w:lang w:val="en-US"/>
              </w:rPr>
              <w:t>YYYY</w:t>
            </w:r>
            <w:r w:rsidRPr="00B92096">
              <w:rPr>
                <w:b/>
              </w:rPr>
              <w:t xml:space="preserve"> –коды разделов, подразделов в соответствии </w:t>
            </w:r>
            <w:ins w:id="308" w:author="Зайцев Павел Борисович" w:date="2025-12-25T17:49:00Z">
              <w:r w:rsidR="00962ADA" w:rsidRPr="00962ADA">
                <w:rPr>
                  <w:b/>
                </w:rPr>
                <w:t>с указаниями о порядке применения кодов бюджетной классификации, актуальными на отчетную дату</w:t>
              </w:r>
            </w:ins>
            <w:del w:id="309" w:author="Зайцев Павел Борисович" w:date="2025-12-25T17:49:00Z">
              <w:r w:rsidRPr="00B92096" w:rsidDel="00962ADA">
                <w:rPr>
                  <w:b/>
                </w:rPr>
                <w:delText xml:space="preserve">с Указаниями </w:delText>
              </w:r>
              <w:r w:rsidDel="00962ADA">
                <w:rPr>
                  <w:b/>
                </w:rPr>
                <w:delText>85</w:delText>
              </w:r>
              <w:r w:rsidRPr="00B92096" w:rsidDel="00962ADA">
                <w:rPr>
                  <w:b/>
                </w:rPr>
                <w:delText>н</w:delText>
              </w:r>
            </w:del>
            <w:r w:rsidRPr="00B92096">
              <w:rPr>
                <w:b/>
              </w:rPr>
              <w:t>.</w:t>
            </w:r>
          </w:p>
          <w:p w14:paraId="1A8B3073" w14:textId="3B82EADD" w:rsidR="00B91B09" w:rsidRDefault="00CA0A92" w:rsidP="00CA0A92">
            <w:pPr>
              <w:rPr>
                <w:b/>
              </w:rPr>
            </w:pPr>
            <w:r w:rsidRPr="00B92096">
              <w:rPr>
                <w:b/>
              </w:rPr>
              <w:t xml:space="preserve">ХХХ: </w:t>
            </w:r>
            <w:r w:rsidRPr="00591878">
              <w:rPr>
                <w:b/>
              </w:rPr>
              <w:t xml:space="preserve">в соответствии с </w:t>
            </w:r>
            <w:ins w:id="310" w:author="Зайцев Павел Борисович" w:date="2025-12-25T17:49:00Z">
              <w:r w:rsidR="00962ADA" w:rsidRPr="00962ADA">
                <w:rPr>
                  <w:b/>
                </w:rPr>
                <w:t>указаниями о порядке применения кодов бюджетной классификации, актуальными на отчетную дату</w:t>
              </w:r>
            </w:ins>
            <w:del w:id="311" w:author="Зайцев Павел Борисович" w:date="2025-12-25T17:49:00Z">
              <w:r w:rsidRPr="00591878" w:rsidDel="00962ADA">
                <w:rPr>
                  <w:b/>
                </w:rPr>
                <w:delText xml:space="preserve">Указаниями </w:delText>
              </w:r>
              <w:r w:rsidDel="00962ADA">
                <w:rPr>
                  <w:b/>
                </w:rPr>
                <w:delText>85</w:delText>
              </w:r>
              <w:r w:rsidRPr="00591878" w:rsidDel="00962ADA">
                <w:rPr>
                  <w:b/>
                </w:rPr>
                <w:delText>н</w:delText>
              </w:r>
            </w:del>
            <w:r>
              <w:rPr>
                <w:b/>
              </w:rPr>
              <w:t xml:space="preserve"> </w:t>
            </w:r>
            <w:r w:rsidRPr="00B92096">
              <w:rPr>
                <w:b/>
              </w:rPr>
              <w:t>в части доходов – коды аналитических групп подвидов доходов бюджета, в части расходов – коды видов расходов бюджета</w:t>
            </w:r>
            <w:r w:rsidR="00B91B09">
              <w:rPr>
                <w:b/>
              </w:rPr>
              <w:t xml:space="preserve"> (допустимо отражение 000</w:t>
            </w:r>
            <w:r w:rsidR="00D039F2">
              <w:rPr>
                <w:b/>
              </w:rPr>
              <w:t xml:space="preserve"> в Справке по счету 30406</w:t>
            </w:r>
            <w:r w:rsidR="00B91B09">
              <w:rPr>
                <w:b/>
              </w:rPr>
              <w:t>)</w:t>
            </w:r>
            <w:r w:rsidRPr="00B92096">
              <w:rPr>
                <w:b/>
              </w:rPr>
              <w:t>.</w:t>
            </w:r>
          </w:p>
          <w:p w14:paraId="68CE6BC4" w14:textId="35DD24B7" w:rsidR="00F43A6D" w:rsidRDefault="00F43A6D" w:rsidP="00CA0A92">
            <w:pPr>
              <w:rPr>
                <w:b/>
              </w:rPr>
            </w:pPr>
            <w:r>
              <w:rPr>
                <w:b/>
              </w:rPr>
              <w:t xml:space="preserve">Допускается отражение в 8-14 разрядах кодов, содержащих в 4,5 разряде целевой статьи расходов коды согласно </w:t>
            </w:r>
            <w:ins w:id="312" w:author="Зайцев Павел Борисович" w:date="2025-12-25T17:50:00Z">
              <w:r w:rsidR="00962ADA" w:rsidRPr="00962ADA">
                <w:rPr>
                  <w:b/>
                </w:rPr>
                <w:t>кодам бюджетной классификации Российской Федерации, применяемым для кодирования национальных (федеральных) проектов в соответствии с указаниями о порядке применения кодов бюджетной классификации, актуальными на отчетную дату</w:t>
              </w:r>
            </w:ins>
            <w:del w:id="313" w:author="Зайцев Павел Борисович" w:date="2025-12-25T17:50:00Z">
              <w:r w:rsidDel="00962ADA">
                <w:rPr>
                  <w:b/>
                </w:rPr>
                <w:delText>приложению 3 к приказу №85н</w:delText>
              </w:r>
            </w:del>
            <w:r w:rsidR="007C59E7" w:rsidRPr="007C59E7">
              <w:rPr>
                <w:b/>
              </w:rPr>
              <w:t>, в 6-10 разряде – код направления расходов</w:t>
            </w:r>
          </w:p>
          <w:p w14:paraId="52091CB0" w14:textId="77777777" w:rsidR="00D039F2" w:rsidRDefault="00B5344B" w:rsidP="00DE0DA0">
            <w:pPr>
              <w:rPr>
                <w:b/>
              </w:rPr>
            </w:pPr>
            <w:r>
              <w:rPr>
                <w:b/>
              </w:rPr>
              <w:t>Д</w:t>
            </w:r>
            <w:r w:rsidRPr="00B5344B">
              <w:rPr>
                <w:b/>
              </w:rPr>
              <w:t>опустимо указание «00000000000000000»</w:t>
            </w:r>
            <w:r w:rsidR="00D039F2">
              <w:rPr>
                <w:b/>
              </w:rPr>
              <w:t xml:space="preserve"> в Справке по счету 30406</w:t>
            </w:r>
          </w:p>
          <w:p w14:paraId="429E67A6" w14:textId="77777777" w:rsidR="00B5344B" w:rsidRPr="008B5626" w:rsidRDefault="00D039F2" w:rsidP="00DE0DA0">
            <w:pPr>
              <w:rPr>
                <w:b/>
              </w:rPr>
            </w:pPr>
            <w:r>
              <w:rPr>
                <w:b/>
              </w:rPr>
              <w:lastRenderedPageBreak/>
              <w:t>В Справке по счету 30404</w:t>
            </w:r>
            <w:r w:rsidRPr="00B5344B">
              <w:rPr>
                <w:b/>
              </w:rPr>
              <w:t xml:space="preserve"> </w:t>
            </w:r>
            <w:r>
              <w:rPr>
                <w:b/>
              </w:rPr>
              <w:t>д</w:t>
            </w:r>
            <w:r w:rsidRPr="00B5344B">
              <w:rPr>
                <w:b/>
              </w:rPr>
              <w:t>опустимо указание «00000000000000</w:t>
            </w:r>
            <w:r>
              <w:rPr>
                <w:b/>
              </w:rPr>
              <w:t>801</w:t>
            </w:r>
            <w:r w:rsidRPr="00B5344B">
              <w:rPr>
                <w:b/>
              </w:rPr>
              <w:t>»</w:t>
            </w:r>
            <w:r>
              <w:rPr>
                <w:b/>
              </w:rPr>
              <w:t xml:space="preserve">, </w:t>
            </w:r>
            <w:r w:rsidRPr="00B5344B">
              <w:rPr>
                <w:b/>
              </w:rPr>
              <w:t>«00000000000000</w:t>
            </w:r>
            <w:r>
              <w:rPr>
                <w:b/>
              </w:rPr>
              <w:t>191</w:t>
            </w:r>
            <w:r w:rsidRPr="00B5344B">
              <w:rPr>
                <w:b/>
              </w:rPr>
              <w:t>»</w:t>
            </w:r>
            <w:r>
              <w:rPr>
                <w:b/>
              </w:rPr>
              <w:t>; отражение в 15-17 разрядах кодов 802-809, 192-199 недопустимо.</w:t>
            </w:r>
          </w:p>
        </w:tc>
      </w:tr>
      <w:tr w:rsidR="00CA0A92" w:rsidRPr="00B92096" w14:paraId="6C41858E" w14:textId="77777777" w:rsidTr="00CA0A92">
        <w:tc>
          <w:tcPr>
            <w:tcW w:w="10812" w:type="dxa"/>
            <w:gridSpan w:val="5"/>
            <w:tcBorders>
              <w:top w:val="single" w:sz="4" w:space="0" w:color="auto"/>
              <w:left w:val="single" w:sz="4" w:space="0" w:color="auto"/>
              <w:bottom w:val="single" w:sz="4" w:space="0" w:color="auto"/>
              <w:right w:val="single" w:sz="4" w:space="0" w:color="auto"/>
            </w:tcBorders>
          </w:tcPr>
          <w:p w14:paraId="2CAFB863" w14:textId="77777777" w:rsidR="00CA0A92" w:rsidRPr="008B5626" w:rsidRDefault="00CA0A92" w:rsidP="008B5626">
            <w:pPr>
              <w:rPr>
                <w:b/>
                <w:szCs w:val="18"/>
              </w:rPr>
            </w:pPr>
            <w:r w:rsidRPr="008B5626">
              <w:rPr>
                <w:b/>
                <w:sz w:val="18"/>
                <w:szCs w:val="18"/>
              </w:rPr>
              <w:lastRenderedPageBreak/>
              <w:t>В 24 - 26 разрядах номеров счетов (КОСГУ), отраж</w:t>
            </w:r>
            <w:r w:rsidR="00A848DF" w:rsidRPr="008B5626">
              <w:rPr>
                <w:b/>
                <w:sz w:val="18"/>
                <w:szCs w:val="18"/>
              </w:rPr>
              <w:t>ение</w:t>
            </w:r>
            <w:r w:rsidRPr="008B5626">
              <w:rPr>
                <w:b/>
                <w:sz w:val="18"/>
                <w:szCs w:val="18"/>
              </w:rPr>
              <w:t xml:space="preserve"> 000</w:t>
            </w:r>
            <w:r w:rsidR="00A848DF" w:rsidRPr="008B5626">
              <w:rPr>
                <w:b/>
                <w:sz w:val="18"/>
                <w:szCs w:val="18"/>
              </w:rPr>
              <w:t xml:space="preserve"> недопустимо</w:t>
            </w:r>
          </w:p>
        </w:tc>
      </w:tr>
    </w:tbl>
    <w:p w14:paraId="28AD7F64" w14:textId="77777777" w:rsidR="00CA0A92" w:rsidRDefault="00CA0A92" w:rsidP="00094D8C">
      <w:pPr>
        <w:rPr>
          <w:b/>
        </w:rPr>
      </w:pPr>
    </w:p>
    <w:p w14:paraId="22FCDAE6" w14:textId="509510D1" w:rsidR="00ED69F7" w:rsidRPr="00B92096" w:rsidRDefault="00094D8C" w:rsidP="00F353B0">
      <w:pPr>
        <w:outlineLvl w:val="0"/>
        <w:rPr>
          <w:b/>
        </w:rPr>
      </w:pPr>
      <w:bookmarkStart w:id="314" w:name="_Toc216972917"/>
      <w:r>
        <w:rPr>
          <w:b/>
        </w:rPr>
        <w:t>8</w:t>
      </w:r>
      <w:r w:rsidR="00ED69F7" w:rsidRPr="00B92096">
        <w:rPr>
          <w:b/>
        </w:rPr>
        <w:t>. Контрольные соотношения для внутридокументного контроля</w:t>
      </w:r>
      <w:r w:rsidR="00F353B0">
        <w:rPr>
          <w:b/>
        </w:rPr>
        <w:t xml:space="preserve"> </w:t>
      </w:r>
      <w:bookmarkStart w:id="315" w:name="ф_0503768"/>
      <w:r w:rsidR="00ED69F7" w:rsidRPr="00B92096">
        <w:rPr>
          <w:b/>
        </w:rPr>
        <w:t xml:space="preserve">ф. 0503768 </w:t>
      </w:r>
      <w:bookmarkEnd w:id="315"/>
      <w:r w:rsidR="00ED69F7" w:rsidRPr="00B92096">
        <w:rPr>
          <w:b/>
        </w:rPr>
        <w:t>«Сведения о движении нефинансовых активов</w:t>
      </w:r>
      <w:r w:rsidR="002D56E4" w:rsidRPr="00B92096">
        <w:rPr>
          <w:b/>
        </w:rPr>
        <w:t xml:space="preserve"> учреждения</w:t>
      </w:r>
      <w:r w:rsidR="00ED69F7" w:rsidRPr="00B92096">
        <w:rPr>
          <w:b/>
        </w:rPr>
        <w:t>»</w:t>
      </w:r>
      <w:bookmarkEnd w:id="314"/>
    </w:p>
    <w:p w14:paraId="59666C8A" w14:textId="77777777" w:rsidR="00ED69F7" w:rsidRPr="00B92096" w:rsidRDefault="00ED69F7" w:rsidP="00094D8C">
      <w:pPr>
        <w:rPr>
          <w:b/>
        </w:rPr>
      </w:pPr>
    </w:p>
    <w:tbl>
      <w:tblPr>
        <w:tblW w:w="10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17"/>
        <w:gridCol w:w="1194"/>
        <w:gridCol w:w="888"/>
        <w:gridCol w:w="948"/>
        <w:gridCol w:w="1012"/>
        <w:gridCol w:w="1251"/>
        <w:gridCol w:w="3354"/>
      </w:tblGrid>
      <w:tr w:rsidR="0066506E" w:rsidRPr="00B92096" w14:paraId="59330363" w14:textId="77777777" w:rsidTr="00FE4DC1">
        <w:trPr>
          <w:tblHeader/>
          <w:jc w:val="center"/>
        </w:trPr>
        <w:tc>
          <w:tcPr>
            <w:tcW w:w="710" w:type="dxa"/>
          </w:tcPr>
          <w:p w14:paraId="495ED2CF" w14:textId="77777777" w:rsidR="0066506E" w:rsidRPr="00B92096" w:rsidRDefault="0066506E" w:rsidP="001974FE">
            <w:pPr>
              <w:rPr>
                <w:b/>
              </w:rPr>
            </w:pPr>
            <w:r w:rsidRPr="00B92096">
              <w:rPr>
                <w:b/>
              </w:rPr>
              <w:t>№ п/п</w:t>
            </w:r>
          </w:p>
        </w:tc>
        <w:tc>
          <w:tcPr>
            <w:tcW w:w="717" w:type="dxa"/>
          </w:tcPr>
          <w:p w14:paraId="55CA1F85" w14:textId="77777777" w:rsidR="0066506E" w:rsidRPr="00B92096" w:rsidRDefault="0066506E" w:rsidP="001974FE">
            <w:pPr>
              <w:rPr>
                <w:b/>
              </w:rPr>
            </w:pPr>
            <w:r w:rsidRPr="00B92096">
              <w:rPr>
                <w:b/>
              </w:rPr>
              <w:t>Уровень ошибки</w:t>
            </w:r>
          </w:p>
        </w:tc>
        <w:tc>
          <w:tcPr>
            <w:tcW w:w="1194" w:type="dxa"/>
          </w:tcPr>
          <w:p w14:paraId="462826BB" w14:textId="77777777" w:rsidR="0066506E" w:rsidRPr="00B92096" w:rsidRDefault="0066506E" w:rsidP="001974FE">
            <w:pPr>
              <w:rPr>
                <w:b/>
              </w:rPr>
            </w:pPr>
            <w:r w:rsidRPr="00B92096">
              <w:rPr>
                <w:b/>
              </w:rPr>
              <w:t>Строка</w:t>
            </w:r>
          </w:p>
        </w:tc>
        <w:tc>
          <w:tcPr>
            <w:tcW w:w="888" w:type="dxa"/>
          </w:tcPr>
          <w:p w14:paraId="0D629F9D" w14:textId="77777777" w:rsidR="0066506E" w:rsidRPr="00B92096" w:rsidRDefault="0066506E" w:rsidP="001974FE">
            <w:pPr>
              <w:rPr>
                <w:b/>
              </w:rPr>
            </w:pPr>
            <w:r w:rsidRPr="00B92096">
              <w:rPr>
                <w:b/>
              </w:rPr>
              <w:t>Графа</w:t>
            </w:r>
          </w:p>
        </w:tc>
        <w:tc>
          <w:tcPr>
            <w:tcW w:w="948" w:type="dxa"/>
          </w:tcPr>
          <w:p w14:paraId="1B920F0C" w14:textId="77777777" w:rsidR="0066506E" w:rsidRPr="00B92096" w:rsidRDefault="0066506E" w:rsidP="001974FE">
            <w:pPr>
              <w:rPr>
                <w:b/>
              </w:rPr>
            </w:pPr>
            <w:r w:rsidRPr="00B92096">
              <w:rPr>
                <w:b/>
              </w:rPr>
              <w:t>Соотношение</w:t>
            </w:r>
          </w:p>
        </w:tc>
        <w:tc>
          <w:tcPr>
            <w:tcW w:w="1012" w:type="dxa"/>
          </w:tcPr>
          <w:p w14:paraId="4D57FE00" w14:textId="77777777" w:rsidR="0066506E" w:rsidRPr="00B92096" w:rsidRDefault="0066506E" w:rsidP="001974FE">
            <w:pPr>
              <w:rPr>
                <w:b/>
              </w:rPr>
            </w:pPr>
            <w:r w:rsidRPr="00B92096">
              <w:rPr>
                <w:b/>
              </w:rPr>
              <w:t>Строка</w:t>
            </w:r>
          </w:p>
        </w:tc>
        <w:tc>
          <w:tcPr>
            <w:tcW w:w="1251" w:type="dxa"/>
          </w:tcPr>
          <w:p w14:paraId="43B81A25" w14:textId="77777777" w:rsidR="0066506E" w:rsidRPr="00B92096" w:rsidRDefault="0066506E" w:rsidP="001974FE">
            <w:pPr>
              <w:rPr>
                <w:b/>
              </w:rPr>
            </w:pPr>
            <w:r w:rsidRPr="00B92096">
              <w:rPr>
                <w:b/>
              </w:rPr>
              <w:t>Графа</w:t>
            </w:r>
          </w:p>
        </w:tc>
        <w:tc>
          <w:tcPr>
            <w:tcW w:w="3354" w:type="dxa"/>
          </w:tcPr>
          <w:p w14:paraId="08CFD69C" w14:textId="77777777" w:rsidR="0066506E" w:rsidRPr="00B92096" w:rsidRDefault="0066506E" w:rsidP="001974FE">
            <w:pPr>
              <w:rPr>
                <w:b/>
              </w:rPr>
            </w:pPr>
            <w:r w:rsidRPr="00B92096">
              <w:rPr>
                <w:b/>
              </w:rPr>
              <w:t>Контроль показателя</w:t>
            </w:r>
          </w:p>
          <w:p w14:paraId="2868D7FE" w14:textId="77777777" w:rsidR="0066506E" w:rsidRPr="00B92096" w:rsidRDefault="0066506E" w:rsidP="001974FE">
            <w:pPr>
              <w:rPr>
                <w:b/>
              </w:rPr>
            </w:pPr>
          </w:p>
        </w:tc>
      </w:tr>
      <w:tr w:rsidR="0066506E" w:rsidRPr="00B92096" w14:paraId="3B1EE9C2" w14:textId="77777777" w:rsidTr="00FE4DC1">
        <w:trPr>
          <w:jc w:val="center"/>
        </w:trPr>
        <w:tc>
          <w:tcPr>
            <w:tcW w:w="710" w:type="dxa"/>
          </w:tcPr>
          <w:p w14:paraId="1515DE2F" w14:textId="77777777" w:rsidR="0066506E" w:rsidRPr="00B92096" w:rsidRDefault="0066506E" w:rsidP="001974FE">
            <w:pPr>
              <w:jc w:val="center"/>
            </w:pPr>
            <w:r w:rsidRPr="00B92096">
              <w:t>1</w:t>
            </w:r>
          </w:p>
        </w:tc>
        <w:tc>
          <w:tcPr>
            <w:tcW w:w="717" w:type="dxa"/>
          </w:tcPr>
          <w:p w14:paraId="02F9762A" w14:textId="77777777" w:rsidR="0066506E" w:rsidRPr="00B92096" w:rsidRDefault="0066506E" w:rsidP="001974FE">
            <w:r w:rsidRPr="005D649A">
              <w:t>Б</w:t>
            </w:r>
          </w:p>
        </w:tc>
        <w:tc>
          <w:tcPr>
            <w:tcW w:w="1194" w:type="dxa"/>
          </w:tcPr>
          <w:p w14:paraId="3736C881" w14:textId="77777777" w:rsidR="00CA585A" w:rsidRPr="00CA585A" w:rsidRDefault="0066506E" w:rsidP="001974FE">
            <w:r w:rsidRPr="00B92096">
              <w:t>*, кроме строк 050-058, 120</w:t>
            </w:r>
            <w:r w:rsidR="00CA585A">
              <w:rPr>
                <w:lang w:val="en-US"/>
              </w:rPr>
              <w:t>-124</w:t>
            </w:r>
            <w:r w:rsidRPr="00B92096">
              <w:t xml:space="preserve">, </w:t>
            </w:r>
            <w:r w:rsidR="00CA585A">
              <w:rPr>
                <w:lang w:val="en-US"/>
              </w:rPr>
              <w:t>270-278</w:t>
            </w:r>
            <w:r w:rsidR="00CA585A">
              <w:t>,</w:t>
            </w:r>
          </w:p>
          <w:p w14:paraId="4BB6CCE3" w14:textId="77777777" w:rsidR="00CA585A" w:rsidRDefault="00CA585A" w:rsidP="001974FE">
            <w:r>
              <w:rPr>
                <w:lang w:val="en-US"/>
              </w:rPr>
              <w:t>300-304</w:t>
            </w:r>
            <w:r>
              <w:t>,</w:t>
            </w:r>
          </w:p>
          <w:p w14:paraId="3EDF1102" w14:textId="77777777" w:rsidR="00CA585A" w:rsidRDefault="00CA585A" w:rsidP="001974FE">
            <w:r>
              <w:t>610-612,</w:t>
            </w:r>
          </w:p>
          <w:p w14:paraId="0E9C4CD3" w14:textId="77777777" w:rsidR="00CA585A" w:rsidRDefault="00CA585A" w:rsidP="001974FE">
            <w:r>
              <w:t>680-682,</w:t>
            </w:r>
          </w:p>
          <w:p w14:paraId="1D3BFEFD" w14:textId="37D532E6" w:rsidR="0066506E" w:rsidRPr="00B92096" w:rsidRDefault="00710235" w:rsidP="002B67FE">
            <w:r w:rsidRPr="00653724">
              <w:t>060-068,</w:t>
            </w:r>
            <w:r>
              <w:t xml:space="preserve"> </w:t>
            </w:r>
            <w:r w:rsidRPr="00653724">
              <w:t>130,</w:t>
            </w:r>
            <w:r>
              <w:t xml:space="preserve"> </w:t>
            </w:r>
            <w:r w:rsidRPr="00653724">
              <w:t>160-163,</w:t>
            </w:r>
            <w:r>
              <w:t xml:space="preserve"> </w:t>
            </w:r>
            <w:r w:rsidR="00F0743B">
              <w:t>280,</w:t>
            </w:r>
            <w:r w:rsidR="002B67FE">
              <w:t xml:space="preserve"> </w:t>
            </w:r>
            <w:r w:rsidR="00F0743B">
              <w:t>310,</w:t>
            </w:r>
            <w:r w:rsidR="002B67FE">
              <w:t xml:space="preserve"> </w:t>
            </w:r>
            <w:r w:rsidR="0058311F">
              <w:t xml:space="preserve">340, </w:t>
            </w:r>
            <w:r w:rsidR="00F0743B">
              <w:t>620</w:t>
            </w:r>
            <w:r w:rsidR="00007A0A">
              <w:t>-622</w:t>
            </w:r>
            <w:r w:rsidR="00F0743B">
              <w:t>,</w:t>
            </w:r>
            <w:r w:rsidR="002B67FE">
              <w:t xml:space="preserve"> </w:t>
            </w:r>
            <w:r w:rsidR="00F0743B">
              <w:t>690,</w:t>
            </w:r>
            <w:r w:rsidR="002B67FE">
              <w:t xml:space="preserve"> </w:t>
            </w:r>
            <w:r w:rsidR="00007A0A">
              <w:t xml:space="preserve">692, </w:t>
            </w:r>
            <w:r w:rsidR="00F0743B">
              <w:t>720</w:t>
            </w:r>
            <w:r w:rsidR="0058311F">
              <w:t>, 780</w:t>
            </w:r>
          </w:p>
        </w:tc>
        <w:tc>
          <w:tcPr>
            <w:tcW w:w="888" w:type="dxa"/>
          </w:tcPr>
          <w:p w14:paraId="21B1FC90" w14:textId="77777777" w:rsidR="0066506E" w:rsidRPr="00B92096" w:rsidRDefault="0066506E" w:rsidP="001974FE">
            <w:r w:rsidRPr="00B92096">
              <w:t>11</w:t>
            </w:r>
          </w:p>
        </w:tc>
        <w:tc>
          <w:tcPr>
            <w:tcW w:w="948" w:type="dxa"/>
          </w:tcPr>
          <w:p w14:paraId="4432F32F" w14:textId="77777777" w:rsidR="0066506E" w:rsidRPr="00B92096" w:rsidRDefault="0066506E" w:rsidP="001974FE">
            <w:r w:rsidRPr="00B92096">
              <w:t>=</w:t>
            </w:r>
          </w:p>
        </w:tc>
        <w:tc>
          <w:tcPr>
            <w:tcW w:w="1012" w:type="dxa"/>
          </w:tcPr>
          <w:p w14:paraId="71A827DD" w14:textId="77777777" w:rsidR="00F0743B" w:rsidRPr="00CA585A" w:rsidRDefault="0066506E" w:rsidP="00F0743B">
            <w:r w:rsidRPr="00B92096">
              <w:t>*, кроме строк 050-058, 120</w:t>
            </w:r>
            <w:r w:rsidR="00CA585A">
              <w:t>-124</w:t>
            </w:r>
            <w:r w:rsidRPr="00B92096">
              <w:t xml:space="preserve">, </w:t>
            </w:r>
            <w:r w:rsidR="00F0743B">
              <w:rPr>
                <w:lang w:val="en-US"/>
              </w:rPr>
              <w:t>270-278</w:t>
            </w:r>
            <w:r w:rsidR="00F0743B">
              <w:t>,</w:t>
            </w:r>
          </w:p>
          <w:p w14:paraId="5B0E48A9" w14:textId="77777777" w:rsidR="00F0743B" w:rsidRDefault="00F0743B" w:rsidP="00F0743B">
            <w:r>
              <w:rPr>
                <w:lang w:val="en-US"/>
              </w:rPr>
              <w:t>300-304</w:t>
            </w:r>
            <w:r>
              <w:t>,</w:t>
            </w:r>
          </w:p>
          <w:p w14:paraId="4E067381" w14:textId="77777777" w:rsidR="00F0743B" w:rsidRDefault="00F0743B" w:rsidP="00F0743B">
            <w:r>
              <w:t>610-612,</w:t>
            </w:r>
          </w:p>
          <w:p w14:paraId="6889FC38" w14:textId="2B0FD28B" w:rsidR="0066506E" w:rsidRPr="00B92096" w:rsidRDefault="00F0743B" w:rsidP="002B67FE">
            <w:r>
              <w:t xml:space="preserve">680-682, </w:t>
            </w:r>
            <w:r w:rsidR="00710235" w:rsidRPr="00653724">
              <w:t>060-068,</w:t>
            </w:r>
            <w:r w:rsidR="00710235">
              <w:t xml:space="preserve"> </w:t>
            </w:r>
            <w:r w:rsidR="00710235" w:rsidRPr="00653724">
              <w:t>130,</w:t>
            </w:r>
            <w:r w:rsidR="00710235">
              <w:t xml:space="preserve"> </w:t>
            </w:r>
            <w:r w:rsidR="00710235" w:rsidRPr="00653724">
              <w:t>160-163,</w:t>
            </w:r>
            <w:r w:rsidR="00710235">
              <w:t xml:space="preserve"> </w:t>
            </w:r>
            <w:r>
              <w:t xml:space="preserve">280, 310, </w:t>
            </w:r>
            <w:r w:rsidR="0058311F">
              <w:t xml:space="preserve">340, </w:t>
            </w:r>
            <w:r>
              <w:t>620</w:t>
            </w:r>
            <w:r w:rsidR="00007A0A">
              <w:t>-622</w:t>
            </w:r>
            <w:r>
              <w:t xml:space="preserve">, 690, </w:t>
            </w:r>
            <w:r w:rsidR="00007A0A">
              <w:t xml:space="preserve">692, </w:t>
            </w:r>
            <w:r>
              <w:t>720</w:t>
            </w:r>
            <w:r w:rsidR="0058311F">
              <w:t>, 780</w:t>
            </w:r>
          </w:p>
        </w:tc>
        <w:tc>
          <w:tcPr>
            <w:tcW w:w="1251" w:type="dxa"/>
          </w:tcPr>
          <w:p w14:paraId="109DE0D0" w14:textId="4A5B1E36" w:rsidR="0066506E" w:rsidRPr="00B92096" w:rsidRDefault="0066506E" w:rsidP="001974FE">
            <w:r w:rsidRPr="00B92096">
              <w:t xml:space="preserve">4 + 5 </w:t>
            </w:r>
            <w:r w:rsidR="0058311F" w:rsidRPr="00B92096">
              <w:t>–</w:t>
            </w:r>
            <w:r w:rsidRPr="00B92096">
              <w:t xml:space="preserve"> 8</w:t>
            </w:r>
          </w:p>
        </w:tc>
        <w:tc>
          <w:tcPr>
            <w:tcW w:w="3354" w:type="dxa"/>
          </w:tcPr>
          <w:p w14:paraId="13C657B1" w14:textId="14D784B3" w:rsidR="0066506E" w:rsidRPr="00B92096" w:rsidRDefault="0066506E" w:rsidP="001974FE">
            <w:r w:rsidRPr="00B92096">
              <w:t xml:space="preserve">Гр. 11 &lt;&gt; Гр.4 + Гр.5 </w:t>
            </w:r>
            <w:r w:rsidR="0058311F" w:rsidRPr="00B92096">
              <w:t>–</w:t>
            </w:r>
            <w:r w:rsidRPr="00B92096">
              <w:t xml:space="preserve"> Гр.8 – недопустимо</w:t>
            </w:r>
          </w:p>
        </w:tc>
      </w:tr>
      <w:tr w:rsidR="0066506E" w:rsidRPr="00B92096" w14:paraId="6A47FC64" w14:textId="77777777" w:rsidTr="00FE4DC1">
        <w:trPr>
          <w:jc w:val="center"/>
        </w:trPr>
        <w:tc>
          <w:tcPr>
            <w:tcW w:w="710" w:type="dxa"/>
          </w:tcPr>
          <w:p w14:paraId="2BFA83C1" w14:textId="77777777" w:rsidR="0066506E" w:rsidRPr="00B92096" w:rsidRDefault="0066506E" w:rsidP="001974FE">
            <w:pPr>
              <w:jc w:val="center"/>
            </w:pPr>
            <w:r w:rsidRPr="00B92096">
              <w:t>2</w:t>
            </w:r>
          </w:p>
        </w:tc>
        <w:tc>
          <w:tcPr>
            <w:tcW w:w="717" w:type="dxa"/>
          </w:tcPr>
          <w:p w14:paraId="449D5981" w14:textId="77777777" w:rsidR="0066506E" w:rsidRPr="00B92096" w:rsidRDefault="0066506E" w:rsidP="001974FE">
            <w:r w:rsidRPr="005D649A">
              <w:t>Б</w:t>
            </w:r>
          </w:p>
        </w:tc>
        <w:tc>
          <w:tcPr>
            <w:tcW w:w="1194" w:type="dxa"/>
          </w:tcPr>
          <w:p w14:paraId="637F9442" w14:textId="77777777" w:rsidR="00A04661" w:rsidRPr="00CA585A" w:rsidRDefault="0066506E" w:rsidP="00A04661">
            <w:r w:rsidRPr="00B92096">
              <w:t>050-058, 120</w:t>
            </w:r>
            <w:r w:rsidR="00A04661">
              <w:t>-124</w:t>
            </w:r>
            <w:r w:rsidRPr="00B92096">
              <w:t xml:space="preserve">, </w:t>
            </w:r>
            <w:r w:rsidR="00A04661">
              <w:rPr>
                <w:lang w:val="en-US"/>
              </w:rPr>
              <w:t>270-278</w:t>
            </w:r>
            <w:r w:rsidR="00A04661">
              <w:t>,</w:t>
            </w:r>
          </w:p>
          <w:p w14:paraId="3067A57C" w14:textId="77777777" w:rsidR="00A04661" w:rsidRDefault="00A04661" w:rsidP="00A04661">
            <w:r>
              <w:rPr>
                <w:lang w:val="en-US"/>
              </w:rPr>
              <w:t>300-304</w:t>
            </w:r>
            <w:r>
              <w:t>,</w:t>
            </w:r>
          </w:p>
          <w:p w14:paraId="1344430B" w14:textId="77777777" w:rsidR="00A04661" w:rsidRDefault="00A04661" w:rsidP="00A04661">
            <w:r>
              <w:t>610-612,</w:t>
            </w:r>
          </w:p>
          <w:p w14:paraId="3CCCAAED" w14:textId="77777777" w:rsidR="0066506E" w:rsidRPr="00B92096" w:rsidRDefault="00A04661" w:rsidP="00A04661">
            <w:r>
              <w:t>680-682</w:t>
            </w:r>
          </w:p>
        </w:tc>
        <w:tc>
          <w:tcPr>
            <w:tcW w:w="888" w:type="dxa"/>
          </w:tcPr>
          <w:p w14:paraId="12C62D34" w14:textId="77777777" w:rsidR="0066506E" w:rsidRPr="00B92096" w:rsidRDefault="0066506E" w:rsidP="001974FE">
            <w:r w:rsidRPr="00B92096">
              <w:t>11</w:t>
            </w:r>
          </w:p>
        </w:tc>
        <w:tc>
          <w:tcPr>
            <w:tcW w:w="948" w:type="dxa"/>
          </w:tcPr>
          <w:p w14:paraId="57C0D4F8" w14:textId="77777777" w:rsidR="0066506E" w:rsidRPr="00B92096" w:rsidRDefault="0066506E" w:rsidP="001974FE">
            <w:r w:rsidRPr="00B92096">
              <w:t>=</w:t>
            </w:r>
          </w:p>
        </w:tc>
        <w:tc>
          <w:tcPr>
            <w:tcW w:w="1012" w:type="dxa"/>
          </w:tcPr>
          <w:p w14:paraId="1BB706F6" w14:textId="77777777" w:rsidR="00A04661" w:rsidRPr="00CA585A" w:rsidRDefault="0066506E" w:rsidP="00A04661">
            <w:r w:rsidRPr="00B92096">
              <w:t>050-058, 120</w:t>
            </w:r>
            <w:r w:rsidR="00A04661">
              <w:t>-124</w:t>
            </w:r>
            <w:r w:rsidRPr="00B92096">
              <w:t>,</w:t>
            </w:r>
            <w:r w:rsidR="00A04661">
              <w:t xml:space="preserve"> </w:t>
            </w:r>
            <w:r w:rsidR="00A04661">
              <w:rPr>
                <w:lang w:val="en-US"/>
              </w:rPr>
              <w:t>270-278</w:t>
            </w:r>
            <w:r w:rsidR="00A04661">
              <w:t>,</w:t>
            </w:r>
          </w:p>
          <w:p w14:paraId="5792CF2D" w14:textId="77777777" w:rsidR="00A04661" w:rsidRDefault="00A04661" w:rsidP="00A04661">
            <w:r>
              <w:rPr>
                <w:lang w:val="en-US"/>
              </w:rPr>
              <w:t>300-304</w:t>
            </w:r>
            <w:r>
              <w:t>,</w:t>
            </w:r>
          </w:p>
          <w:p w14:paraId="3622D9F3" w14:textId="77777777" w:rsidR="00A04661" w:rsidRDefault="00A04661" w:rsidP="00A04661">
            <w:r>
              <w:t>610-612,</w:t>
            </w:r>
          </w:p>
          <w:p w14:paraId="721008A1" w14:textId="77777777" w:rsidR="0066506E" w:rsidRPr="00B92096" w:rsidRDefault="00A04661" w:rsidP="00A04661">
            <w:r>
              <w:t>680-682</w:t>
            </w:r>
            <w:r w:rsidR="0066506E" w:rsidRPr="00B92096">
              <w:t xml:space="preserve"> </w:t>
            </w:r>
          </w:p>
        </w:tc>
        <w:tc>
          <w:tcPr>
            <w:tcW w:w="1251" w:type="dxa"/>
          </w:tcPr>
          <w:p w14:paraId="6C280205" w14:textId="77777777" w:rsidR="0066506E" w:rsidRPr="00B92096" w:rsidRDefault="0066506E" w:rsidP="001974FE">
            <w:r w:rsidRPr="00B92096">
              <w:t>4 + 8</w:t>
            </w:r>
          </w:p>
        </w:tc>
        <w:tc>
          <w:tcPr>
            <w:tcW w:w="3354" w:type="dxa"/>
          </w:tcPr>
          <w:p w14:paraId="55E26BA2" w14:textId="2B0A75DC" w:rsidR="0066506E" w:rsidRPr="00B92096" w:rsidRDefault="0066506E" w:rsidP="001974FE">
            <w:r w:rsidRPr="00B92096">
              <w:t>Гр. 11 &lt;&gt; Гр.4 + Гр.8</w:t>
            </w:r>
            <w:r w:rsidR="0058311F">
              <w:t xml:space="preserve"> </w:t>
            </w:r>
            <w:r w:rsidRPr="00B92096">
              <w:t>– недопустимо</w:t>
            </w:r>
          </w:p>
        </w:tc>
      </w:tr>
      <w:tr w:rsidR="00653724" w:rsidRPr="00B92096" w14:paraId="41F18B13" w14:textId="77777777" w:rsidTr="00FE4DC1">
        <w:trPr>
          <w:jc w:val="center"/>
        </w:trPr>
        <w:tc>
          <w:tcPr>
            <w:tcW w:w="710" w:type="dxa"/>
          </w:tcPr>
          <w:p w14:paraId="66AA80A9" w14:textId="77777777" w:rsidR="00653724" w:rsidRPr="00B92096" w:rsidRDefault="009C0F8D" w:rsidP="001974FE">
            <w:pPr>
              <w:jc w:val="center"/>
            </w:pPr>
            <w:r>
              <w:t>2.1</w:t>
            </w:r>
          </w:p>
        </w:tc>
        <w:tc>
          <w:tcPr>
            <w:tcW w:w="717" w:type="dxa"/>
          </w:tcPr>
          <w:p w14:paraId="3616C8A9" w14:textId="77777777" w:rsidR="00653724" w:rsidRPr="005D649A" w:rsidRDefault="009C0F8D" w:rsidP="001974FE">
            <w:r>
              <w:t>Б</w:t>
            </w:r>
          </w:p>
        </w:tc>
        <w:tc>
          <w:tcPr>
            <w:tcW w:w="1194" w:type="dxa"/>
          </w:tcPr>
          <w:p w14:paraId="231CB923" w14:textId="17A04130" w:rsidR="00653724" w:rsidRPr="00B92096" w:rsidRDefault="00653724" w:rsidP="002B67FE">
            <w:r w:rsidRPr="00653724">
              <w:t>060-068,</w:t>
            </w:r>
            <w:r>
              <w:t xml:space="preserve"> </w:t>
            </w:r>
            <w:r w:rsidRPr="00653724">
              <w:t>130,</w:t>
            </w:r>
            <w:r>
              <w:t xml:space="preserve"> </w:t>
            </w:r>
            <w:r w:rsidRPr="00653724">
              <w:t>160-163,</w:t>
            </w:r>
            <w:r>
              <w:t xml:space="preserve"> </w:t>
            </w:r>
            <w:r w:rsidR="00A04661">
              <w:t xml:space="preserve">280, 310, </w:t>
            </w:r>
            <w:r w:rsidR="0058311F">
              <w:t xml:space="preserve">340, </w:t>
            </w:r>
            <w:r w:rsidR="00A04661">
              <w:t>620</w:t>
            </w:r>
            <w:r w:rsidR="00007A0A">
              <w:t>-622</w:t>
            </w:r>
            <w:r w:rsidR="00A04661">
              <w:t xml:space="preserve">, 690, </w:t>
            </w:r>
            <w:r w:rsidR="00007A0A">
              <w:t xml:space="preserve">692, </w:t>
            </w:r>
            <w:r w:rsidR="00A04661">
              <w:t>720</w:t>
            </w:r>
            <w:r w:rsidR="0058311F">
              <w:t>, 780</w:t>
            </w:r>
          </w:p>
        </w:tc>
        <w:tc>
          <w:tcPr>
            <w:tcW w:w="888" w:type="dxa"/>
          </w:tcPr>
          <w:p w14:paraId="1FF740F8" w14:textId="77777777" w:rsidR="00653724" w:rsidRPr="00B92096" w:rsidRDefault="00653724" w:rsidP="001974FE">
            <w:r>
              <w:t>11</w:t>
            </w:r>
          </w:p>
        </w:tc>
        <w:tc>
          <w:tcPr>
            <w:tcW w:w="948" w:type="dxa"/>
          </w:tcPr>
          <w:p w14:paraId="6B8427FB" w14:textId="77777777" w:rsidR="00653724" w:rsidRPr="00B92096" w:rsidRDefault="00653724" w:rsidP="001974FE">
            <w:r>
              <w:t>=</w:t>
            </w:r>
          </w:p>
        </w:tc>
        <w:tc>
          <w:tcPr>
            <w:tcW w:w="1012" w:type="dxa"/>
          </w:tcPr>
          <w:p w14:paraId="47FEC9BC" w14:textId="2F8C62B3" w:rsidR="00653724" w:rsidRPr="00B92096" w:rsidRDefault="00653724" w:rsidP="00A04661">
            <w:r w:rsidRPr="00653724">
              <w:t>060-068,</w:t>
            </w:r>
            <w:r>
              <w:t xml:space="preserve"> </w:t>
            </w:r>
            <w:r w:rsidRPr="00653724">
              <w:t>130,</w:t>
            </w:r>
            <w:r>
              <w:t xml:space="preserve"> </w:t>
            </w:r>
            <w:r w:rsidRPr="00653724">
              <w:t>160-163,</w:t>
            </w:r>
            <w:r w:rsidR="00A04661">
              <w:t xml:space="preserve"> 280, 310, </w:t>
            </w:r>
            <w:r w:rsidR="0058311F">
              <w:t xml:space="preserve">340, </w:t>
            </w:r>
            <w:r w:rsidR="00A04661">
              <w:t>620</w:t>
            </w:r>
            <w:r w:rsidR="00007A0A">
              <w:t>-622</w:t>
            </w:r>
            <w:r w:rsidR="00A04661">
              <w:t xml:space="preserve">, 690, </w:t>
            </w:r>
            <w:r w:rsidR="00007A0A">
              <w:t xml:space="preserve">692, </w:t>
            </w:r>
            <w:r w:rsidR="00A04661">
              <w:t>720</w:t>
            </w:r>
            <w:r w:rsidR="0058311F">
              <w:t>,</w:t>
            </w:r>
            <w:r>
              <w:t xml:space="preserve"> </w:t>
            </w:r>
            <w:r w:rsidR="0058311F">
              <w:t>780</w:t>
            </w:r>
          </w:p>
        </w:tc>
        <w:tc>
          <w:tcPr>
            <w:tcW w:w="1251" w:type="dxa"/>
          </w:tcPr>
          <w:p w14:paraId="148E0D63" w14:textId="77777777" w:rsidR="00653724" w:rsidRPr="00B92096" w:rsidRDefault="00653724" w:rsidP="00653724">
            <w:r w:rsidRPr="00653724">
              <w:t>4+5+8</w:t>
            </w:r>
          </w:p>
        </w:tc>
        <w:tc>
          <w:tcPr>
            <w:tcW w:w="3354" w:type="dxa"/>
          </w:tcPr>
          <w:p w14:paraId="28A44B82" w14:textId="77777777" w:rsidR="00653724" w:rsidRPr="00B92096" w:rsidRDefault="00653724" w:rsidP="00D21021">
            <w:r w:rsidRPr="00B92096">
              <w:t>Гр. 11 &lt;&gt; Гр.4 + Гр.5</w:t>
            </w:r>
            <w:r>
              <w:t>+</w:t>
            </w:r>
            <w:r w:rsidRPr="00B92096">
              <w:t xml:space="preserve"> Гр.8 – недопустимо</w:t>
            </w:r>
          </w:p>
        </w:tc>
      </w:tr>
      <w:tr w:rsidR="00653724" w:rsidRPr="00B92096" w14:paraId="3470DFEE" w14:textId="77777777" w:rsidTr="00FE4DC1">
        <w:trPr>
          <w:jc w:val="center"/>
        </w:trPr>
        <w:tc>
          <w:tcPr>
            <w:tcW w:w="710" w:type="dxa"/>
          </w:tcPr>
          <w:p w14:paraId="6A71315D" w14:textId="77777777" w:rsidR="00653724" w:rsidRPr="00B92096" w:rsidRDefault="00653724" w:rsidP="001974FE">
            <w:pPr>
              <w:jc w:val="center"/>
            </w:pPr>
            <w:r w:rsidRPr="00B92096">
              <w:t>3</w:t>
            </w:r>
          </w:p>
        </w:tc>
        <w:tc>
          <w:tcPr>
            <w:tcW w:w="717" w:type="dxa"/>
          </w:tcPr>
          <w:p w14:paraId="137FB858" w14:textId="77777777" w:rsidR="00653724" w:rsidRPr="00B92096" w:rsidRDefault="00653724" w:rsidP="001974FE">
            <w:r w:rsidRPr="005D649A">
              <w:t>Б</w:t>
            </w:r>
          </w:p>
        </w:tc>
        <w:tc>
          <w:tcPr>
            <w:tcW w:w="1194" w:type="dxa"/>
          </w:tcPr>
          <w:p w14:paraId="25CFCF9A" w14:textId="77777777" w:rsidR="00653724" w:rsidRPr="00B92096" w:rsidRDefault="00653724" w:rsidP="001974FE">
            <w:r w:rsidRPr="00B92096">
              <w:t>010</w:t>
            </w:r>
          </w:p>
        </w:tc>
        <w:tc>
          <w:tcPr>
            <w:tcW w:w="888" w:type="dxa"/>
          </w:tcPr>
          <w:p w14:paraId="305C134C" w14:textId="77777777" w:rsidR="00653724" w:rsidRPr="00B92096" w:rsidRDefault="0009523C" w:rsidP="006E56F8">
            <w:r>
              <w:t>4</w:t>
            </w:r>
            <w:r w:rsidR="006E56F8">
              <w:t>, 5, 6, 7, 8, 9, 10, 11</w:t>
            </w:r>
          </w:p>
        </w:tc>
        <w:tc>
          <w:tcPr>
            <w:tcW w:w="948" w:type="dxa"/>
          </w:tcPr>
          <w:p w14:paraId="575D27F8" w14:textId="77777777" w:rsidR="00653724" w:rsidRPr="00B92096" w:rsidRDefault="00653724" w:rsidP="001974FE">
            <w:r w:rsidRPr="00B92096">
              <w:t>=</w:t>
            </w:r>
          </w:p>
        </w:tc>
        <w:tc>
          <w:tcPr>
            <w:tcW w:w="1012" w:type="dxa"/>
          </w:tcPr>
          <w:p w14:paraId="2BD33B5F" w14:textId="77777777" w:rsidR="00653724" w:rsidRPr="00B92096" w:rsidRDefault="00653724" w:rsidP="001974FE">
            <w:r w:rsidRPr="00B92096">
              <w:t>011+012+ 013+014 + 015+016 + 017+018</w:t>
            </w:r>
          </w:p>
        </w:tc>
        <w:tc>
          <w:tcPr>
            <w:tcW w:w="1251" w:type="dxa"/>
          </w:tcPr>
          <w:p w14:paraId="61998307" w14:textId="77777777" w:rsidR="00653724" w:rsidRPr="00B92096" w:rsidRDefault="006E56F8" w:rsidP="006E56F8">
            <w:r>
              <w:t>4, 5, 6, 7, 8, 9, 10 и 11 соответственно</w:t>
            </w:r>
          </w:p>
        </w:tc>
        <w:tc>
          <w:tcPr>
            <w:tcW w:w="3354" w:type="dxa"/>
          </w:tcPr>
          <w:p w14:paraId="59448360" w14:textId="77777777" w:rsidR="00653724" w:rsidRPr="00B92096" w:rsidRDefault="00653724" w:rsidP="001974FE">
            <w:r w:rsidRPr="00B92096">
              <w:t>Стр. 010 &lt;&gt; Стр.011 + Стр.012 + Стр.013 + Стр.014 + Стр.015 + Стр.016 + Стр.017 + Стр.018 – недопустимо</w:t>
            </w:r>
          </w:p>
        </w:tc>
      </w:tr>
      <w:tr w:rsidR="00653724" w:rsidRPr="00B92096" w14:paraId="3CFA8EAC" w14:textId="77777777" w:rsidTr="00FE4DC1">
        <w:trPr>
          <w:jc w:val="center"/>
        </w:trPr>
        <w:tc>
          <w:tcPr>
            <w:tcW w:w="710" w:type="dxa"/>
          </w:tcPr>
          <w:p w14:paraId="694B7012" w14:textId="77777777" w:rsidR="00653724" w:rsidRPr="00B92096" w:rsidRDefault="00653724" w:rsidP="001974FE">
            <w:pPr>
              <w:jc w:val="center"/>
            </w:pPr>
            <w:r w:rsidRPr="00B92096">
              <w:t>4</w:t>
            </w:r>
          </w:p>
        </w:tc>
        <w:tc>
          <w:tcPr>
            <w:tcW w:w="717" w:type="dxa"/>
          </w:tcPr>
          <w:p w14:paraId="0E174EBD" w14:textId="77777777" w:rsidR="00653724" w:rsidRPr="00B92096" w:rsidRDefault="00653724" w:rsidP="001974FE">
            <w:r w:rsidRPr="005D649A">
              <w:t>Б</w:t>
            </w:r>
          </w:p>
        </w:tc>
        <w:tc>
          <w:tcPr>
            <w:tcW w:w="1194" w:type="dxa"/>
          </w:tcPr>
          <w:p w14:paraId="2F34673A" w14:textId="77777777" w:rsidR="00653724" w:rsidRPr="00B92096" w:rsidRDefault="00653724" w:rsidP="001974FE">
            <w:r w:rsidRPr="00B92096">
              <w:t>050</w:t>
            </w:r>
          </w:p>
        </w:tc>
        <w:tc>
          <w:tcPr>
            <w:tcW w:w="888" w:type="dxa"/>
          </w:tcPr>
          <w:p w14:paraId="0868E940" w14:textId="77777777" w:rsidR="00653724" w:rsidRPr="00B92096" w:rsidRDefault="00653724" w:rsidP="001974FE">
            <w:r w:rsidRPr="00B92096">
              <w:t>4</w:t>
            </w:r>
          </w:p>
        </w:tc>
        <w:tc>
          <w:tcPr>
            <w:tcW w:w="948" w:type="dxa"/>
          </w:tcPr>
          <w:p w14:paraId="3BC8F32C" w14:textId="77777777" w:rsidR="00653724" w:rsidRPr="00B92096" w:rsidRDefault="00653724" w:rsidP="001974FE">
            <w:r w:rsidRPr="00B92096">
              <w:t>=</w:t>
            </w:r>
          </w:p>
        </w:tc>
        <w:tc>
          <w:tcPr>
            <w:tcW w:w="1012" w:type="dxa"/>
          </w:tcPr>
          <w:p w14:paraId="2725BE4C" w14:textId="77777777" w:rsidR="00653724" w:rsidRPr="00B92096" w:rsidRDefault="00653724" w:rsidP="001974FE">
            <w:r w:rsidRPr="00B92096">
              <w:t>051+052+ 053+054+ 055+056+ 057+058</w:t>
            </w:r>
          </w:p>
        </w:tc>
        <w:tc>
          <w:tcPr>
            <w:tcW w:w="1251" w:type="dxa"/>
          </w:tcPr>
          <w:p w14:paraId="6E021EE2" w14:textId="77777777" w:rsidR="00653724" w:rsidRPr="00B92096" w:rsidRDefault="00653724" w:rsidP="00F10766">
            <w:r w:rsidRPr="00B92096">
              <w:t>4</w:t>
            </w:r>
          </w:p>
        </w:tc>
        <w:tc>
          <w:tcPr>
            <w:tcW w:w="3354" w:type="dxa"/>
          </w:tcPr>
          <w:p w14:paraId="6267A38F" w14:textId="02F033EF" w:rsidR="00653724" w:rsidRPr="00B92096" w:rsidRDefault="00653724" w:rsidP="001974FE">
            <w:r w:rsidRPr="00B92096">
              <w:t>Стр. 050 &lt;&gt; Стр.051 + Стр.052 + Стр.053 + Стр.054 + Стр.055 + Стр.056 + Стр.057 + Стр.058</w:t>
            </w:r>
            <w:r w:rsidR="0058311F">
              <w:t xml:space="preserve"> </w:t>
            </w:r>
            <w:r w:rsidRPr="00B92096">
              <w:t>– недопустимо</w:t>
            </w:r>
          </w:p>
        </w:tc>
      </w:tr>
      <w:tr w:rsidR="00653724" w:rsidRPr="00B92096" w14:paraId="5A843FC5" w14:textId="77777777" w:rsidTr="00FE4DC1">
        <w:trPr>
          <w:jc w:val="center"/>
        </w:trPr>
        <w:tc>
          <w:tcPr>
            <w:tcW w:w="710" w:type="dxa"/>
          </w:tcPr>
          <w:p w14:paraId="734041A2" w14:textId="77777777" w:rsidR="00653724" w:rsidRPr="00B92096" w:rsidRDefault="00653724" w:rsidP="001974FE">
            <w:pPr>
              <w:jc w:val="center"/>
            </w:pPr>
            <w:r w:rsidRPr="00B92096">
              <w:t>5</w:t>
            </w:r>
          </w:p>
        </w:tc>
        <w:tc>
          <w:tcPr>
            <w:tcW w:w="717" w:type="dxa"/>
          </w:tcPr>
          <w:p w14:paraId="0322EC4D" w14:textId="77777777" w:rsidR="00653724" w:rsidRPr="00B92096" w:rsidRDefault="00653724" w:rsidP="001974FE">
            <w:r w:rsidRPr="005D649A">
              <w:t>Б</w:t>
            </w:r>
          </w:p>
        </w:tc>
        <w:tc>
          <w:tcPr>
            <w:tcW w:w="1194" w:type="dxa"/>
          </w:tcPr>
          <w:p w14:paraId="6DCFF09B" w14:textId="77777777" w:rsidR="00653724" w:rsidRPr="00B92096" w:rsidRDefault="00653724" w:rsidP="001974FE">
            <w:r w:rsidRPr="00B92096">
              <w:t>050</w:t>
            </w:r>
          </w:p>
        </w:tc>
        <w:tc>
          <w:tcPr>
            <w:tcW w:w="888" w:type="dxa"/>
          </w:tcPr>
          <w:p w14:paraId="5D4E51B6" w14:textId="77777777" w:rsidR="00653724" w:rsidRPr="00B92096" w:rsidRDefault="00653724" w:rsidP="001974FE">
            <w:r w:rsidRPr="00B92096">
              <w:t>8</w:t>
            </w:r>
          </w:p>
        </w:tc>
        <w:tc>
          <w:tcPr>
            <w:tcW w:w="948" w:type="dxa"/>
          </w:tcPr>
          <w:p w14:paraId="20A19726" w14:textId="77777777" w:rsidR="00653724" w:rsidRPr="00B92096" w:rsidRDefault="00653724" w:rsidP="001974FE">
            <w:r w:rsidRPr="00B92096">
              <w:t>=</w:t>
            </w:r>
          </w:p>
        </w:tc>
        <w:tc>
          <w:tcPr>
            <w:tcW w:w="1012" w:type="dxa"/>
          </w:tcPr>
          <w:p w14:paraId="72305316" w14:textId="77777777" w:rsidR="00653724" w:rsidRPr="00B92096" w:rsidRDefault="00653724" w:rsidP="001974FE">
            <w:r w:rsidRPr="00B92096">
              <w:t>051+052+ 053+054+ 055+056</w:t>
            </w:r>
            <w:r w:rsidRPr="00B92096">
              <w:lastRenderedPageBreak/>
              <w:t>+ 057+058</w:t>
            </w:r>
          </w:p>
        </w:tc>
        <w:tc>
          <w:tcPr>
            <w:tcW w:w="1251" w:type="dxa"/>
          </w:tcPr>
          <w:p w14:paraId="42F05B5E" w14:textId="77777777" w:rsidR="00653724" w:rsidRPr="00B92096" w:rsidRDefault="00653724" w:rsidP="001974FE">
            <w:r w:rsidRPr="00B92096">
              <w:lastRenderedPageBreak/>
              <w:t>8</w:t>
            </w:r>
          </w:p>
        </w:tc>
        <w:tc>
          <w:tcPr>
            <w:tcW w:w="3354" w:type="dxa"/>
          </w:tcPr>
          <w:p w14:paraId="19EE000A" w14:textId="2BBAAF03" w:rsidR="00653724" w:rsidRPr="00B92096" w:rsidRDefault="00653724" w:rsidP="001974FE">
            <w:r w:rsidRPr="00B92096">
              <w:t>Стр. 050 &lt;&gt; Стр.051 + Стр.052 + Стр.053 + Стр.054 + Стр.055 + Стр.056 + Стр.057 + Стр.058</w:t>
            </w:r>
            <w:r w:rsidR="0058311F">
              <w:t xml:space="preserve"> </w:t>
            </w:r>
            <w:r w:rsidRPr="00B92096">
              <w:t>– недопустимо</w:t>
            </w:r>
          </w:p>
        </w:tc>
      </w:tr>
      <w:tr w:rsidR="00653724" w:rsidRPr="00B92096" w14:paraId="0FFA0F46" w14:textId="77777777" w:rsidTr="00FE4DC1">
        <w:trPr>
          <w:jc w:val="center"/>
        </w:trPr>
        <w:tc>
          <w:tcPr>
            <w:tcW w:w="710" w:type="dxa"/>
          </w:tcPr>
          <w:p w14:paraId="1E8F54FD" w14:textId="77777777" w:rsidR="00653724" w:rsidRPr="00B92096" w:rsidRDefault="00653724" w:rsidP="001974FE">
            <w:pPr>
              <w:jc w:val="center"/>
            </w:pPr>
            <w:r w:rsidRPr="00B92096">
              <w:lastRenderedPageBreak/>
              <w:t>6</w:t>
            </w:r>
          </w:p>
        </w:tc>
        <w:tc>
          <w:tcPr>
            <w:tcW w:w="717" w:type="dxa"/>
          </w:tcPr>
          <w:p w14:paraId="7BBC4161" w14:textId="77777777" w:rsidR="00653724" w:rsidRPr="00B92096" w:rsidRDefault="00653724" w:rsidP="001974FE">
            <w:r w:rsidRPr="005D649A">
              <w:t>Б</w:t>
            </w:r>
          </w:p>
        </w:tc>
        <w:tc>
          <w:tcPr>
            <w:tcW w:w="1194" w:type="dxa"/>
          </w:tcPr>
          <w:p w14:paraId="00250D6B" w14:textId="77777777" w:rsidR="00653724" w:rsidRPr="00B92096" w:rsidRDefault="00653724" w:rsidP="001974FE">
            <w:r w:rsidRPr="00B92096">
              <w:t>050</w:t>
            </w:r>
          </w:p>
        </w:tc>
        <w:tc>
          <w:tcPr>
            <w:tcW w:w="888" w:type="dxa"/>
          </w:tcPr>
          <w:p w14:paraId="288079FF" w14:textId="77777777" w:rsidR="00653724" w:rsidRPr="00B92096" w:rsidRDefault="00653724" w:rsidP="001974FE">
            <w:r w:rsidRPr="00B92096">
              <w:t>9</w:t>
            </w:r>
          </w:p>
        </w:tc>
        <w:tc>
          <w:tcPr>
            <w:tcW w:w="948" w:type="dxa"/>
          </w:tcPr>
          <w:p w14:paraId="63D4E0FC" w14:textId="77777777" w:rsidR="00653724" w:rsidRPr="00B92096" w:rsidRDefault="00653724" w:rsidP="001974FE">
            <w:r w:rsidRPr="00B92096">
              <w:t>=</w:t>
            </w:r>
          </w:p>
        </w:tc>
        <w:tc>
          <w:tcPr>
            <w:tcW w:w="1012" w:type="dxa"/>
          </w:tcPr>
          <w:p w14:paraId="78C8185B" w14:textId="77777777" w:rsidR="00653724" w:rsidRPr="00B92096" w:rsidRDefault="00653724" w:rsidP="001974FE">
            <w:r w:rsidRPr="00B92096">
              <w:t>051+052+ 053+054+ 055+056+ 057+058</w:t>
            </w:r>
          </w:p>
        </w:tc>
        <w:tc>
          <w:tcPr>
            <w:tcW w:w="1251" w:type="dxa"/>
          </w:tcPr>
          <w:p w14:paraId="2F5B6215" w14:textId="77777777" w:rsidR="00653724" w:rsidRPr="00B92096" w:rsidRDefault="00653724" w:rsidP="001974FE">
            <w:r w:rsidRPr="00B92096">
              <w:t>9</w:t>
            </w:r>
          </w:p>
        </w:tc>
        <w:tc>
          <w:tcPr>
            <w:tcW w:w="3354" w:type="dxa"/>
          </w:tcPr>
          <w:p w14:paraId="5FCE7F64" w14:textId="382EBAE6" w:rsidR="00653724" w:rsidRPr="00B92096" w:rsidRDefault="00653724" w:rsidP="001974FE">
            <w:r w:rsidRPr="00B92096">
              <w:t>Стр. 050 &lt;&gt; Стр.051 + Стр.052 + Стр.053 + Стр.054 + Стр.055 + Стр.056 + Стр.057 + Стр.058</w:t>
            </w:r>
            <w:r w:rsidR="0058311F">
              <w:t xml:space="preserve"> </w:t>
            </w:r>
            <w:r w:rsidRPr="00B92096">
              <w:t>– недопустимо</w:t>
            </w:r>
          </w:p>
        </w:tc>
      </w:tr>
      <w:tr w:rsidR="00653724" w:rsidRPr="00B92096" w14:paraId="618026EB" w14:textId="77777777" w:rsidTr="00FE4DC1">
        <w:trPr>
          <w:jc w:val="center"/>
        </w:trPr>
        <w:tc>
          <w:tcPr>
            <w:tcW w:w="710" w:type="dxa"/>
          </w:tcPr>
          <w:p w14:paraId="0728B225" w14:textId="77777777" w:rsidR="00653724" w:rsidRPr="00B92096" w:rsidRDefault="00653724" w:rsidP="001974FE">
            <w:pPr>
              <w:jc w:val="center"/>
            </w:pPr>
            <w:r w:rsidRPr="00B92096">
              <w:t>6.1</w:t>
            </w:r>
          </w:p>
        </w:tc>
        <w:tc>
          <w:tcPr>
            <w:tcW w:w="717" w:type="dxa"/>
          </w:tcPr>
          <w:p w14:paraId="3F46F462" w14:textId="77777777" w:rsidR="00653724" w:rsidRPr="00B92096" w:rsidRDefault="00653724" w:rsidP="001974FE">
            <w:r w:rsidRPr="005D649A">
              <w:t>Б</w:t>
            </w:r>
          </w:p>
        </w:tc>
        <w:tc>
          <w:tcPr>
            <w:tcW w:w="1194" w:type="dxa"/>
          </w:tcPr>
          <w:p w14:paraId="201A1D42" w14:textId="77777777" w:rsidR="00653724" w:rsidRPr="00B92096" w:rsidRDefault="00653724" w:rsidP="001974FE">
            <w:r w:rsidRPr="00B92096">
              <w:t>050</w:t>
            </w:r>
          </w:p>
        </w:tc>
        <w:tc>
          <w:tcPr>
            <w:tcW w:w="888" w:type="dxa"/>
          </w:tcPr>
          <w:p w14:paraId="24E135A9" w14:textId="77777777" w:rsidR="00653724" w:rsidRPr="00B92096" w:rsidDel="00357B93" w:rsidRDefault="00653724" w:rsidP="001974FE">
            <w:r w:rsidRPr="00B92096">
              <w:t>10</w:t>
            </w:r>
          </w:p>
        </w:tc>
        <w:tc>
          <w:tcPr>
            <w:tcW w:w="948" w:type="dxa"/>
          </w:tcPr>
          <w:p w14:paraId="6ED44F36" w14:textId="77777777" w:rsidR="00653724" w:rsidRPr="00B92096" w:rsidRDefault="00653724" w:rsidP="001974FE">
            <w:r w:rsidRPr="00B92096">
              <w:t>=</w:t>
            </w:r>
          </w:p>
        </w:tc>
        <w:tc>
          <w:tcPr>
            <w:tcW w:w="1012" w:type="dxa"/>
          </w:tcPr>
          <w:p w14:paraId="61EFBB02" w14:textId="77777777" w:rsidR="00653724" w:rsidRPr="00B92096" w:rsidRDefault="00653724" w:rsidP="001974FE">
            <w:r w:rsidRPr="00B92096">
              <w:t>051+052+ 053+054+ 055+056+ 057+058</w:t>
            </w:r>
          </w:p>
        </w:tc>
        <w:tc>
          <w:tcPr>
            <w:tcW w:w="1251" w:type="dxa"/>
          </w:tcPr>
          <w:p w14:paraId="44E62740" w14:textId="77777777" w:rsidR="00653724" w:rsidRPr="00B92096" w:rsidDel="00357B93" w:rsidRDefault="00653724" w:rsidP="001974FE">
            <w:r w:rsidRPr="00B92096">
              <w:t>10</w:t>
            </w:r>
          </w:p>
        </w:tc>
        <w:tc>
          <w:tcPr>
            <w:tcW w:w="3354" w:type="dxa"/>
          </w:tcPr>
          <w:p w14:paraId="4C7C8ED4" w14:textId="3AB70BB0" w:rsidR="00653724" w:rsidRPr="00B92096" w:rsidRDefault="00653724" w:rsidP="001974FE">
            <w:r w:rsidRPr="00B92096">
              <w:t>Стр. 050 &lt;&gt; Стр.051 + Стр.052 + Стр.053 + Стр.054 + Стр.055 + Стр.056 + Стр.057 + Стр.058</w:t>
            </w:r>
            <w:r w:rsidR="0058311F">
              <w:t xml:space="preserve"> </w:t>
            </w:r>
            <w:r w:rsidRPr="00B92096">
              <w:t>– недопустимо</w:t>
            </w:r>
          </w:p>
        </w:tc>
      </w:tr>
      <w:tr w:rsidR="00653724" w:rsidRPr="00B92096" w14:paraId="08109B30" w14:textId="77777777" w:rsidTr="00FE4DC1">
        <w:trPr>
          <w:jc w:val="center"/>
        </w:trPr>
        <w:tc>
          <w:tcPr>
            <w:tcW w:w="710" w:type="dxa"/>
          </w:tcPr>
          <w:p w14:paraId="0C61DF4A" w14:textId="77777777" w:rsidR="00653724" w:rsidRPr="00B92096" w:rsidRDefault="00653724" w:rsidP="001974FE">
            <w:pPr>
              <w:jc w:val="center"/>
            </w:pPr>
            <w:r w:rsidRPr="00B92096">
              <w:t>6.2</w:t>
            </w:r>
          </w:p>
        </w:tc>
        <w:tc>
          <w:tcPr>
            <w:tcW w:w="717" w:type="dxa"/>
          </w:tcPr>
          <w:p w14:paraId="21BFCC29" w14:textId="77777777" w:rsidR="00653724" w:rsidRPr="00B92096" w:rsidRDefault="00653724" w:rsidP="001974FE">
            <w:r w:rsidRPr="005D649A">
              <w:t>Б</w:t>
            </w:r>
          </w:p>
        </w:tc>
        <w:tc>
          <w:tcPr>
            <w:tcW w:w="1194" w:type="dxa"/>
          </w:tcPr>
          <w:p w14:paraId="56081629" w14:textId="77777777" w:rsidR="00653724" w:rsidRPr="00B92096" w:rsidRDefault="00653724" w:rsidP="001974FE">
            <w:r w:rsidRPr="00B92096">
              <w:t>050</w:t>
            </w:r>
          </w:p>
        </w:tc>
        <w:tc>
          <w:tcPr>
            <w:tcW w:w="888" w:type="dxa"/>
          </w:tcPr>
          <w:p w14:paraId="0F4717DC" w14:textId="77777777" w:rsidR="00653724" w:rsidRPr="00B92096" w:rsidDel="00357B93" w:rsidRDefault="00653724" w:rsidP="001974FE">
            <w:r w:rsidRPr="00B92096">
              <w:t>11</w:t>
            </w:r>
          </w:p>
        </w:tc>
        <w:tc>
          <w:tcPr>
            <w:tcW w:w="948" w:type="dxa"/>
          </w:tcPr>
          <w:p w14:paraId="356B1B27" w14:textId="77777777" w:rsidR="00653724" w:rsidRPr="00B92096" w:rsidRDefault="00653724" w:rsidP="001974FE">
            <w:r w:rsidRPr="00B92096">
              <w:t>=</w:t>
            </w:r>
          </w:p>
        </w:tc>
        <w:tc>
          <w:tcPr>
            <w:tcW w:w="1012" w:type="dxa"/>
          </w:tcPr>
          <w:p w14:paraId="68FD84E7" w14:textId="77777777" w:rsidR="00653724" w:rsidRPr="00B92096" w:rsidRDefault="00653724" w:rsidP="001974FE">
            <w:r w:rsidRPr="00B92096">
              <w:t>051+052+ 053+054+ 055+056+ 057+058</w:t>
            </w:r>
          </w:p>
        </w:tc>
        <w:tc>
          <w:tcPr>
            <w:tcW w:w="1251" w:type="dxa"/>
          </w:tcPr>
          <w:p w14:paraId="60E074AC" w14:textId="77777777" w:rsidR="00653724" w:rsidRPr="00B92096" w:rsidDel="00357B93" w:rsidRDefault="00653724" w:rsidP="001974FE">
            <w:r w:rsidRPr="00B92096">
              <w:t>11</w:t>
            </w:r>
          </w:p>
        </w:tc>
        <w:tc>
          <w:tcPr>
            <w:tcW w:w="3354" w:type="dxa"/>
          </w:tcPr>
          <w:p w14:paraId="1DE8D3C3" w14:textId="4A0E8780" w:rsidR="00653724" w:rsidRPr="00B92096" w:rsidRDefault="00653724" w:rsidP="001974FE">
            <w:r w:rsidRPr="00B92096">
              <w:t>Стр. 050 &lt;&gt; Стр.051 + Стр.052 + Стр.053 + Стр.054 + Стр.055 + Стр.056 + Стр.057 + Стр.058</w:t>
            </w:r>
            <w:r w:rsidR="0058311F">
              <w:t xml:space="preserve"> </w:t>
            </w:r>
            <w:r w:rsidRPr="00B92096">
              <w:t>– недопустимо</w:t>
            </w:r>
          </w:p>
        </w:tc>
      </w:tr>
      <w:tr w:rsidR="00E83E1E" w:rsidRPr="00B92096" w14:paraId="51C2672E" w14:textId="77777777" w:rsidTr="00FE4DC1">
        <w:trPr>
          <w:jc w:val="center"/>
        </w:trPr>
        <w:tc>
          <w:tcPr>
            <w:tcW w:w="710" w:type="dxa"/>
          </w:tcPr>
          <w:p w14:paraId="001E2E86" w14:textId="77777777" w:rsidR="00E83E1E" w:rsidRPr="00B92096" w:rsidRDefault="008E3577" w:rsidP="001974FE">
            <w:pPr>
              <w:jc w:val="center"/>
            </w:pPr>
            <w:r>
              <w:t>6.3</w:t>
            </w:r>
          </w:p>
        </w:tc>
        <w:tc>
          <w:tcPr>
            <w:tcW w:w="717" w:type="dxa"/>
          </w:tcPr>
          <w:p w14:paraId="20EB72FE" w14:textId="77777777" w:rsidR="00E83E1E" w:rsidRPr="005D649A" w:rsidRDefault="00E83E1E" w:rsidP="001974FE">
            <w:r>
              <w:t>Б</w:t>
            </w:r>
          </w:p>
        </w:tc>
        <w:tc>
          <w:tcPr>
            <w:tcW w:w="1194" w:type="dxa"/>
          </w:tcPr>
          <w:p w14:paraId="03A7497A" w14:textId="77777777" w:rsidR="00E83E1E" w:rsidRPr="00FE4DC1" w:rsidRDefault="00E83E1E" w:rsidP="001974FE">
            <w:pPr>
              <w:rPr>
                <w:lang w:val="en-US"/>
              </w:rPr>
            </w:pPr>
            <w:r>
              <w:t>051</w:t>
            </w:r>
            <w:r w:rsidR="00FE4DC1">
              <w:rPr>
                <w:lang w:val="en-US"/>
              </w:rPr>
              <w:t>+061</w:t>
            </w:r>
          </w:p>
        </w:tc>
        <w:tc>
          <w:tcPr>
            <w:tcW w:w="888" w:type="dxa"/>
          </w:tcPr>
          <w:p w14:paraId="43BA8EF5" w14:textId="77777777" w:rsidR="00E83E1E" w:rsidRPr="00B92096" w:rsidRDefault="00E83E1E" w:rsidP="001974FE">
            <w:r>
              <w:t>4, 11</w:t>
            </w:r>
          </w:p>
        </w:tc>
        <w:tc>
          <w:tcPr>
            <w:tcW w:w="948" w:type="dxa"/>
          </w:tcPr>
          <w:p w14:paraId="670B2B56" w14:textId="77777777" w:rsidR="00E83E1E" w:rsidRPr="0009523C" w:rsidRDefault="00E83E1E" w:rsidP="001974FE">
            <w:pPr>
              <w:rPr>
                <w:lang w:val="en-US"/>
              </w:rPr>
            </w:pPr>
            <w:r>
              <w:rPr>
                <w:lang w:val="en-US"/>
              </w:rPr>
              <w:t>&lt;=</w:t>
            </w:r>
          </w:p>
        </w:tc>
        <w:tc>
          <w:tcPr>
            <w:tcW w:w="1012" w:type="dxa"/>
          </w:tcPr>
          <w:p w14:paraId="328A7662" w14:textId="77777777" w:rsidR="00E83E1E" w:rsidRPr="0009523C" w:rsidRDefault="00E83E1E" w:rsidP="001974FE">
            <w:pPr>
              <w:rPr>
                <w:lang w:val="en-US"/>
              </w:rPr>
            </w:pPr>
            <w:r>
              <w:rPr>
                <w:lang w:val="en-US"/>
              </w:rPr>
              <w:t>011</w:t>
            </w:r>
          </w:p>
        </w:tc>
        <w:tc>
          <w:tcPr>
            <w:tcW w:w="1251" w:type="dxa"/>
          </w:tcPr>
          <w:p w14:paraId="04EC55E9" w14:textId="77777777" w:rsidR="00E83E1E" w:rsidRPr="0009523C" w:rsidRDefault="00E83E1E" w:rsidP="0009523C">
            <w:r>
              <w:rPr>
                <w:lang w:val="en-US"/>
              </w:rPr>
              <w:t>4</w:t>
            </w:r>
            <w:r w:rsidR="0009523C">
              <w:t xml:space="preserve"> и</w:t>
            </w:r>
            <w:r>
              <w:t xml:space="preserve"> </w:t>
            </w:r>
            <w:r>
              <w:rPr>
                <w:lang w:val="en-US"/>
              </w:rPr>
              <w:t>11</w:t>
            </w:r>
            <w:r w:rsidR="0009523C">
              <w:t xml:space="preserve"> соответственно</w:t>
            </w:r>
          </w:p>
        </w:tc>
        <w:tc>
          <w:tcPr>
            <w:tcW w:w="3354" w:type="dxa"/>
          </w:tcPr>
          <w:p w14:paraId="79A889FB" w14:textId="3C3AACE2" w:rsidR="00E83E1E" w:rsidRPr="009C744E" w:rsidRDefault="00E83E1E" w:rsidP="00E83E1E">
            <w:r>
              <w:t>Стр. 051</w:t>
            </w:r>
            <w:r w:rsidR="009C744E">
              <w:t xml:space="preserve"> + Стр. 061</w:t>
            </w:r>
            <w:r>
              <w:t xml:space="preserve"> </w:t>
            </w:r>
            <w:r w:rsidRPr="009C744E">
              <w:t>&gt;</w:t>
            </w:r>
            <w:r w:rsidRPr="0009523C">
              <w:t xml:space="preserve"> </w:t>
            </w:r>
            <w:r>
              <w:t>Стр. 011</w:t>
            </w:r>
            <w:r w:rsidRPr="009C744E">
              <w:t xml:space="preserve"> </w:t>
            </w:r>
            <w:r w:rsidR="0058311F" w:rsidRPr="00B92096">
              <w:t>–</w:t>
            </w:r>
            <w:r w:rsidRPr="009C744E">
              <w:t xml:space="preserve"> </w:t>
            </w:r>
            <w:r w:rsidRPr="00B92096">
              <w:t>недопустимо</w:t>
            </w:r>
          </w:p>
        </w:tc>
      </w:tr>
      <w:tr w:rsidR="0009523C" w:rsidRPr="00B92096" w14:paraId="59F0D809" w14:textId="77777777" w:rsidTr="00FE4DC1">
        <w:trPr>
          <w:jc w:val="center"/>
        </w:trPr>
        <w:tc>
          <w:tcPr>
            <w:tcW w:w="710" w:type="dxa"/>
          </w:tcPr>
          <w:p w14:paraId="29FD3970" w14:textId="77777777" w:rsidR="0009523C" w:rsidRPr="00B92096" w:rsidRDefault="008E3577" w:rsidP="0009523C">
            <w:pPr>
              <w:jc w:val="center"/>
            </w:pPr>
            <w:r>
              <w:t>6.4</w:t>
            </w:r>
          </w:p>
        </w:tc>
        <w:tc>
          <w:tcPr>
            <w:tcW w:w="717" w:type="dxa"/>
          </w:tcPr>
          <w:p w14:paraId="72913C7A" w14:textId="77777777" w:rsidR="0009523C" w:rsidRDefault="0009523C" w:rsidP="0009523C">
            <w:r>
              <w:t>Б</w:t>
            </w:r>
          </w:p>
        </w:tc>
        <w:tc>
          <w:tcPr>
            <w:tcW w:w="1194" w:type="dxa"/>
          </w:tcPr>
          <w:p w14:paraId="48C9F667" w14:textId="77777777" w:rsidR="0009523C" w:rsidRPr="009C744E" w:rsidRDefault="0009523C" w:rsidP="0009523C">
            <w:r>
              <w:t>05</w:t>
            </w:r>
            <w:r w:rsidRPr="009C744E">
              <w:t>2</w:t>
            </w:r>
            <w:r w:rsidR="00FE4DC1" w:rsidRPr="009C744E">
              <w:t>+062</w:t>
            </w:r>
          </w:p>
        </w:tc>
        <w:tc>
          <w:tcPr>
            <w:tcW w:w="888" w:type="dxa"/>
          </w:tcPr>
          <w:p w14:paraId="06FE9E6B" w14:textId="77777777" w:rsidR="0009523C" w:rsidRDefault="0009523C" w:rsidP="0009523C">
            <w:r>
              <w:t>4, 11</w:t>
            </w:r>
          </w:p>
        </w:tc>
        <w:tc>
          <w:tcPr>
            <w:tcW w:w="948" w:type="dxa"/>
          </w:tcPr>
          <w:p w14:paraId="71102FE8" w14:textId="77777777" w:rsidR="0009523C" w:rsidRPr="009C744E" w:rsidRDefault="0009523C" w:rsidP="0009523C">
            <w:r w:rsidRPr="009C744E">
              <w:t>&lt;=</w:t>
            </w:r>
          </w:p>
        </w:tc>
        <w:tc>
          <w:tcPr>
            <w:tcW w:w="1012" w:type="dxa"/>
          </w:tcPr>
          <w:p w14:paraId="150ACA99" w14:textId="77777777" w:rsidR="0009523C" w:rsidRPr="009C744E" w:rsidRDefault="0009523C" w:rsidP="0009523C">
            <w:r w:rsidRPr="009C744E">
              <w:t>012</w:t>
            </w:r>
          </w:p>
        </w:tc>
        <w:tc>
          <w:tcPr>
            <w:tcW w:w="1251" w:type="dxa"/>
          </w:tcPr>
          <w:p w14:paraId="5A0B1809" w14:textId="77777777" w:rsidR="0009523C" w:rsidRPr="009C744E" w:rsidRDefault="0009523C" w:rsidP="0009523C">
            <w:r w:rsidRPr="009C744E">
              <w:t>4</w:t>
            </w:r>
            <w:r w:rsidRPr="00545F77">
              <w:t xml:space="preserve"> и </w:t>
            </w:r>
            <w:r w:rsidRPr="009C744E">
              <w:t>11</w:t>
            </w:r>
            <w:r w:rsidRPr="00545F77">
              <w:t xml:space="preserve"> соответственно</w:t>
            </w:r>
          </w:p>
        </w:tc>
        <w:tc>
          <w:tcPr>
            <w:tcW w:w="3354" w:type="dxa"/>
          </w:tcPr>
          <w:p w14:paraId="76A603E8" w14:textId="571BD058" w:rsidR="0009523C" w:rsidRDefault="0009523C" w:rsidP="00153A3C">
            <w:r>
              <w:t>Стр. 05</w:t>
            </w:r>
            <w:r w:rsidRPr="009C744E">
              <w:t>2</w:t>
            </w:r>
            <w:r w:rsidR="009C744E">
              <w:t xml:space="preserve"> + Стр. 062 </w:t>
            </w:r>
            <w:r w:rsidRPr="009C744E">
              <w:t>&gt;</w:t>
            </w:r>
            <w:r w:rsidRPr="007D3C06">
              <w:t xml:space="preserve"> </w:t>
            </w:r>
            <w:r>
              <w:t>Стр. 01</w:t>
            </w:r>
            <w:r w:rsidRPr="009C744E">
              <w:t xml:space="preserve">2 </w:t>
            </w:r>
            <w:r w:rsidR="0058311F" w:rsidRPr="00B92096">
              <w:t>–</w:t>
            </w:r>
            <w:r w:rsidRPr="009C744E">
              <w:t xml:space="preserve"> </w:t>
            </w:r>
            <w:r w:rsidRPr="00B92096">
              <w:t>недопустимо</w:t>
            </w:r>
          </w:p>
        </w:tc>
      </w:tr>
      <w:tr w:rsidR="0009523C" w:rsidRPr="00B92096" w14:paraId="693D4826" w14:textId="77777777" w:rsidTr="00FE4DC1">
        <w:trPr>
          <w:jc w:val="center"/>
        </w:trPr>
        <w:tc>
          <w:tcPr>
            <w:tcW w:w="710" w:type="dxa"/>
          </w:tcPr>
          <w:p w14:paraId="079CBBBF" w14:textId="77777777" w:rsidR="0009523C" w:rsidRPr="00B92096" w:rsidRDefault="008E3577" w:rsidP="0009523C">
            <w:pPr>
              <w:jc w:val="center"/>
            </w:pPr>
            <w:r>
              <w:t>6.5</w:t>
            </w:r>
          </w:p>
        </w:tc>
        <w:tc>
          <w:tcPr>
            <w:tcW w:w="717" w:type="dxa"/>
          </w:tcPr>
          <w:p w14:paraId="22DB4623" w14:textId="77777777" w:rsidR="0009523C" w:rsidRDefault="0009523C" w:rsidP="0009523C">
            <w:r>
              <w:t>Б</w:t>
            </w:r>
          </w:p>
        </w:tc>
        <w:tc>
          <w:tcPr>
            <w:tcW w:w="1194" w:type="dxa"/>
          </w:tcPr>
          <w:p w14:paraId="511E6596" w14:textId="77777777" w:rsidR="0009523C" w:rsidRPr="009C744E" w:rsidRDefault="0009523C" w:rsidP="0009523C">
            <w:r>
              <w:t>05</w:t>
            </w:r>
            <w:r w:rsidRPr="009C744E">
              <w:t>3</w:t>
            </w:r>
            <w:r w:rsidR="00FE4DC1" w:rsidRPr="009C744E">
              <w:t>+063</w:t>
            </w:r>
          </w:p>
        </w:tc>
        <w:tc>
          <w:tcPr>
            <w:tcW w:w="888" w:type="dxa"/>
          </w:tcPr>
          <w:p w14:paraId="162C002A" w14:textId="77777777" w:rsidR="0009523C" w:rsidRDefault="0009523C" w:rsidP="0009523C">
            <w:r>
              <w:t>4, 11</w:t>
            </w:r>
          </w:p>
        </w:tc>
        <w:tc>
          <w:tcPr>
            <w:tcW w:w="948" w:type="dxa"/>
          </w:tcPr>
          <w:p w14:paraId="310F087A" w14:textId="77777777" w:rsidR="0009523C" w:rsidRPr="009C744E" w:rsidRDefault="0009523C" w:rsidP="0009523C">
            <w:r w:rsidRPr="009C744E">
              <w:t>&lt;=</w:t>
            </w:r>
          </w:p>
        </w:tc>
        <w:tc>
          <w:tcPr>
            <w:tcW w:w="1012" w:type="dxa"/>
          </w:tcPr>
          <w:p w14:paraId="28C4F328" w14:textId="77777777" w:rsidR="0009523C" w:rsidRPr="009C744E" w:rsidRDefault="0009523C" w:rsidP="0009523C">
            <w:r w:rsidRPr="009C744E">
              <w:t>013</w:t>
            </w:r>
          </w:p>
        </w:tc>
        <w:tc>
          <w:tcPr>
            <w:tcW w:w="1251" w:type="dxa"/>
          </w:tcPr>
          <w:p w14:paraId="26B12045" w14:textId="77777777" w:rsidR="0009523C" w:rsidRDefault="0009523C" w:rsidP="0009523C">
            <w:pPr>
              <w:rPr>
                <w:lang w:val="en-US"/>
              </w:rPr>
            </w:pPr>
            <w:r w:rsidRPr="009C744E">
              <w:t>4</w:t>
            </w:r>
            <w:r w:rsidRPr="00545F77">
              <w:t xml:space="preserve"> и </w:t>
            </w:r>
            <w:r w:rsidRPr="009C744E">
              <w:t>11</w:t>
            </w:r>
            <w:r w:rsidRPr="00545F77">
              <w:t xml:space="preserve"> соответственно</w:t>
            </w:r>
          </w:p>
        </w:tc>
        <w:tc>
          <w:tcPr>
            <w:tcW w:w="3354" w:type="dxa"/>
          </w:tcPr>
          <w:p w14:paraId="742FCFA1" w14:textId="72513E58" w:rsidR="0009523C" w:rsidRDefault="0009523C" w:rsidP="009C744E">
            <w:r>
              <w:t xml:space="preserve">Стр. 053 </w:t>
            </w:r>
            <w:r w:rsidR="009C744E">
              <w:t xml:space="preserve">+ Стр. 063 </w:t>
            </w:r>
            <w:r>
              <w:rPr>
                <w:lang w:val="en-US"/>
              </w:rPr>
              <w:t>&gt;</w:t>
            </w:r>
            <w:r w:rsidRPr="007D3C06">
              <w:t xml:space="preserve"> </w:t>
            </w:r>
            <w:r>
              <w:t>Стр. 013</w:t>
            </w:r>
            <w:r>
              <w:rPr>
                <w:lang w:val="en-US"/>
              </w:rPr>
              <w:t xml:space="preserve"> </w:t>
            </w:r>
            <w:r w:rsidR="0058311F" w:rsidRPr="00B92096">
              <w:t>–</w:t>
            </w:r>
            <w:r>
              <w:rPr>
                <w:lang w:val="en-US"/>
              </w:rPr>
              <w:t xml:space="preserve"> </w:t>
            </w:r>
            <w:r w:rsidRPr="00B92096">
              <w:t>недопустимо</w:t>
            </w:r>
          </w:p>
        </w:tc>
      </w:tr>
      <w:tr w:rsidR="0009523C" w:rsidRPr="00B92096" w14:paraId="47402ED6" w14:textId="77777777" w:rsidTr="00FE4DC1">
        <w:trPr>
          <w:jc w:val="center"/>
        </w:trPr>
        <w:tc>
          <w:tcPr>
            <w:tcW w:w="710" w:type="dxa"/>
          </w:tcPr>
          <w:p w14:paraId="6F05D2F6" w14:textId="77777777" w:rsidR="0009523C" w:rsidRPr="00B92096" w:rsidRDefault="008E3577" w:rsidP="0009523C">
            <w:pPr>
              <w:jc w:val="center"/>
            </w:pPr>
            <w:r>
              <w:t>6.6</w:t>
            </w:r>
          </w:p>
        </w:tc>
        <w:tc>
          <w:tcPr>
            <w:tcW w:w="717" w:type="dxa"/>
          </w:tcPr>
          <w:p w14:paraId="4D7B1C8E" w14:textId="77777777" w:rsidR="0009523C" w:rsidRDefault="0009523C" w:rsidP="0009523C">
            <w:r>
              <w:t>Б</w:t>
            </w:r>
          </w:p>
        </w:tc>
        <w:tc>
          <w:tcPr>
            <w:tcW w:w="1194" w:type="dxa"/>
          </w:tcPr>
          <w:p w14:paraId="070350BA" w14:textId="77777777" w:rsidR="0009523C" w:rsidRPr="0009523C" w:rsidRDefault="0009523C" w:rsidP="0009523C">
            <w:pPr>
              <w:rPr>
                <w:lang w:val="en-US"/>
              </w:rPr>
            </w:pPr>
            <w:r>
              <w:t>05</w:t>
            </w:r>
            <w:r>
              <w:rPr>
                <w:lang w:val="en-US"/>
              </w:rPr>
              <w:t>4</w:t>
            </w:r>
            <w:r w:rsidR="00FE4DC1">
              <w:rPr>
                <w:lang w:val="en-US"/>
              </w:rPr>
              <w:t>+064</w:t>
            </w:r>
          </w:p>
        </w:tc>
        <w:tc>
          <w:tcPr>
            <w:tcW w:w="888" w:type="dxa"/>
          </w:tcPr>
          <w:p w14:paraId="253C9A95" w14:textId="77777777" w:rsidR="0009523C" w:rsidRDefault="0009523C" w:rsidP="0009523C">
            <w:r>
              <w:t>4, 11</w:t>
            </w:r>
          </w:p>
        </w:tc>
        <w:tc>
          <w:tcPr>
            <w:tcW w:w="948" w:type="dxa"/>
          </w:tcPr>
          <w:p w14:paraId="210303A6" w14:textId="77777777" w:rsidR="0009523C" w:rsidRDefault="0009523C" w:rsidP="0009523C">
            <w:pPr>
              <w:rPr>
                <w:lang w:val="en-US"/>
              </w:rPr>
            </w:pPr>
            <w:r>
              <w:rPr>
                <w:lang w:val="en-US"/>
              </w:rPr>
              <w:t>&lt;=</w:t>
            </w:r>
          </w:p>
        </w:tc>
        <w:tc>
          <w:tcPr>
            <w:tcW w:w="1012" w:type="dxa"/>
          </w:tcPr>
          <w:p w14:paraId="0BAFAFA7" w14:textId="77777777" w:rsidR="0009523C" w:rsidRDefault="0009523C" w:rsidP="0009523C">
            <w:pPr>
              <w:rPr>
                <w:lang w:val="en-US"/>
              </w:rPr>
            </w:pPr>
            <w:r>
              <w:rPr>
                <w:lang w:val="en-US"/>
              </w:rPr>
              <w:t>014</w:t>
            </w:r>
          </w:p>
        </w:tc>
        <w:tc>
          <w:tcPr>
            <w:tcW w:w="1251" w:type="dxa"/>
          </w:tcPr>
          <w:p w14:paraId="6DF263EB" w14:textId="77777777" w:rsidR="0009523C" w:rsidRDefault="0009523C" w:rsidP="0009523C">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06F02ECD" w14:textId="56493C17" w:rsidR="0009523C" w:rsidRDefault="0009523C" w:rsidP="0009523C">
            <w:r>
              <w:t xml:space="preserve">Стр. 054 </w:t>
            </w:r>
            <w:r w:rsidR="009C744E">
              <w:t xml:space="preserve">+ Стр. 064 </w:t>
            </w:r>
            <w:r>
              <w:rPr>
                <w:lang w:val="en-US"/>
              </w:rPr>
              <w:t>&gt;</w:t>
            </w:r>
            <w:r w:rsidRPr="007D3C06">
              <w:t xml:space="preserve"> </w:t>
            </w:r>
            <w:r>
              <w:t>Стр. 014</w:t>
            </w:r>
            <w:r>
              <w:rPr>
                <w:lang w:val="en-US"/>
              </w:rPr>
              <w:t xml:space="preserve"> </w:t>
            </w:r>
            <w:r w:rsidR="0058311F" w:rsidRPr="00B92096">
              <w:t>–</w:t>
            </w:r>
            <w:r>
              <w:rPr>
                <w:lang w:val="en-US"/>
              </w:rPr>
              <w:t xml:space="preserve"> </w:t>
            </w:r>
            <w:r w:rsidRPr="00B92096">
              <w:t>недопустимо</w:t>
            </w:r>
          </w:p>
        </w:tc>
      </w:tr>
      <w:tr w:rsidR="0009523C" w:rsidRPr="00B92096" w14:paraId="31966978" w14:textId="77777777" w:rsidTr="00FE4DC1">
        <w:trPr>
          <w:jc w:val="center"/>
        </w:trPr>
        <w:tc>
          <w:tcPr>
            <w:tcW w:w="710" w:type="dxa"/>
          </w:tcPr>
          <w:p w14:paraId="0451A2B6" w14:textId="77777777" w:rsidR="0009523C" w:rsidRPr="00B92096" w:rsidRDefault="008E3577" w:rsidP="0009523C">
            <w:pPr>
              <w:jc w:val="center"/>
            </w:pPr>
            <w:r>
              <w:t>6.7</w:t>
            </w:r>
          </w:p>
        </w:tc>
        <w:tc>
          <w:tcPr>
            <w:tcW w:w="717" w:type="dxa"/>
          </w:tcPr>
          <w:p w14:paraId="4ADBC0DC" w14:textId="77777777" w:rsidR="0009523C" w:rsidRDefault="0009523C" w:rsidP="0009523C">
            <w:r>
              <w:t>Б</w:t>
            </w:r>
          </w:p>
        </w:tc>
        <w:tc>
          <w:tcPr>
            <w:tcW w:w="1194" w:type="dxa"/>
          </w:tcPr>
          <w:p w14:paraId="6B82A038" w14:textId="77777777" w:rsidR="0009523C" w:rsidRDefault="0009523C" w:rsidP="0009523C">
            <w:r>
              <w:t>05</w:t>
            </w:r>
            <w:r>
              <w:rPr>
                <w:lang w:val="en-US"/>
              </w:rPr>
              <w:t>5</w:t>
            </w:r>
            <w:r w:rsidR="00FE4DC1">
              <w:rPr>
                <w:lang w:val="en-US"/>
              </w:rPr>
              <w:t>+065</w:t>
            </w:r>
          </w:p>
        </w:tc>
        <w:tc>
          <w:tcPr>
            <w:tcW w:w="888" w:type="dxa"/>
          </w:tcPr>
          <w:p w14:paraId="0D497E8E" w14:textId="77777777" w:rsidR="0009523C" w:rsidRDefault="0009523C" w:rsidP="0009523C">
            <w:r>
              <w:t>4, 11</w:t>
            </w:r>
          </w:p>
        </w:tc>
        <w:tc>
          <w:tcPr>
            <w:tcW w:w="948" w:type="dxa"/>
          </w:tcPr>
          <w:p w14:paraId="5788CAF3" w14:textId="77777777" w:rsidR="0009523C" w:rsidRDefault="0009523C" w:rsidP="0009523C">
            <w:pPr>
              <w:rPr>
                <w:lang w:val="en-US"/>
              </w:rPr>
            </w:pPr>
            <w:r>
              <w:rPr>
                <w:lang w:val="en-US"/>
              </w:rPr>
              <w:t>&lt;=</w:t>
            </w:r>
          </w:p>
        </w:tc>
        <w:tc>
          <w:tcPr>
            <w:tcW w:w="1012" w:type="dxa"/>
          </w:tcPr>
          <w:p w14:paraId="35DEC36A" w14:textId="77777777" w:rsidR="0009523C" w:rsidRDefault="0009523C" w:rsidP="0009523C">
            <w:pPr>
              <w:rPr>
                <w:lang w:val="en-US"/>
              </w:rPr>
            </w:pPr>
            <w:r>
              <w:rPr>
                <w:lang w:val="en-US"/>
              </w:rPr>
              <w:t>015</w:t>
            </w:r>
          </w:p>
        </w:tc>
        <w:tc>
          <w:tcPr>
            <w:tcW w:w="1251" w:type="dxa"/>
          </w:tcPr>
          <w:p w14:paraId="3DFB8C01" w14:textId="77777777" w:rsidR="0009523C" w:rsidRDefault="0009523C" w:rsidP="0009523C">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7636DBAD" w14:textId="72F6C699" w:rsidR="0009523C" w:rsidRDefault="0009523C" w:rsidP="009C744E">
            <w:r>
              <w:t xml:space="preserve">Стр. 055 </w:t>
            </w:r>
            <w:r w:rsidR="009C744E">
              <w:t xml:space="preserve">+ Стр. 065 </w:t>
            </w:r>
            <w:r>
              <w:rPr>
                <w:lang w:val="en-US"/>
              </w:rPr>
              <w:t>&gt;</w:t>
            </w:r>
            <w:r w:rsidRPr="007D3C06">
              <w:t xml:space="preserve"> </w:t>
            </w:r>
            <w:r>
              <w:t>Стр. 01</w:t>
            </w:r>
            <w:r>
              <w:rPr>
                <w:lang w:val="en-US"/>
              </w:rPr>
              <w:t xml:space="preserve">5 </w:t>
            </w:r>
            <w:r w:rsidR="0058311F" w:rsidRPr="00B92096">
              <w:t>–</w:t>
            </w:r>
            <w:r>
              <w:rPr>
                <w:lang w:val="en-US"/>
              </w:rPr>
              <w:t xml:space="preserve"> </w:t>
            </w:r>
            <w:r w:rsidRPr="00B92096">
              <w:t>недопустимо</w:t>
            </w:r>
          </w:p>
        </w:tc>
      </w:tr>
      <w:tr w:rsidR="0009523C" w:rsidRPr="00B92096" w14:paraId="63B5EE2B" w14:textId="77777777" w:rsidTr="00FE4DC1">
        <w:trPr>
          <w:jc w:val="center"/>
        </w:trPr>
        <w:tc>
          <w:tcPr>
            <w:tcW w:w="710" w:type="dxa"/>
          </w:tcPr>
          <w:p w14:paraId="7258F08A" w14:textId="77777777" w:rsidR="0009523C" w:rsidRPr="00B92096" w:rsidRDefault="008E3577" w:rsidP="0009523C">
            <w:pPr>
              <w:jc w:val="center"/>
            </w:pPr>
            <w:r>
              <w:t>6.8</w:t>
            </w:r>
          </w:p>
        </w:tc>
        <w:tc>
          <w:tcPr>
            <w:tcW w:w="717" w:type="dxa"/>
          </w:tcPr>
          <w:p w14:paraId="5910D711" w14:textId="77777777" w:rsidR="0009523C" w:rsidRDefault="0009523C" w:rsidP="0009523C">
            <w:r>
              <w:t>Б</w:t>
            </w:r>
          </w:p>
        </w:tc>
        <w:tc>
          <w:tcPr>
            <w:tcW w:w="1194" w:type="dxa"/>
          </w:tcPr>
          <w:p w14:paraId="7617879B" w14:textId="77777777" w:rsidR="0009523C" w:rsidRDefault="0009523C" w:rsidP="0009523C">
            <w:r>
              <w:t>05</w:t>
            </w:r>
            <w:r>
              <w:rPr>
                <w:lang w:val="en-US"/>
              </w:rPr>
              <w:t>6</w:t>
            </w:r>
            <w:r w:rsidR="00FE4DC1">
              <w:rPr>
                <w:lang w:val="en-US"/>
              </w:rPr>
              <w:t>+066</w:t>
            </w:r>
          </w:p>
        </w:tc>
        <w:tc>
          <w:tcPr>
            <w:tcW w:w="888" w:type="dxa"/>
          </w:tcPr>
          <w:p w14:paraId="7FBA3CBE" w14:textId="77777777" w:rsidR="0009523C" w:rsidRDefault="0009523C" w:rsidP="0009523C">
            <w:r>
              <w:t>4, 11</w:t>
            </w:r>
          </w:p>
        </w:tc>
        <w:tc>
          <w:tcPr>
            <w:tcW w:w="948" w:type="dxa"/>
          </w:tcPr>
          <w:p w14:paraId="26B9338B" w14:textId="77777777" w:rsidR="0009523C" w:rsidRDefault="0009523C" w:rsidP="0009523C">
            <w:pPr>
              <w:rPr>
                <w:lang w:val="en-US"/>
              </w:rPr>
            </w:pPr>
            <w:r>
              <w:rPr>
                <w:lang w:val="en-US"/>
              </w:rPr>
              <w:t>&lt;=</w:t>
            </w:r>
          </w:p>
        </w:tc>
        <w:tc>
          <w:tcPr>
            <w:tcW w:w="1012" w:type="dxa"/>
          </w:tcPr>
          <w:p w14:paraId="29FB3257" w14:textId="77777777" w:rsidR="0009523C" w:rsidRDefault="0009523C" w:rsidP="0009523C">
            <w:pPr>
              <w:rPr>
                <w:lang w:val="en-US"/>
              </w:rPr>
            </w:pPr>
            <w:r>
              <w:rPr>
                <w:lang w:val="en-US"/>
              </w:rPr>
              <w:t>016</w:t>
            </w:r>
          </w:p>
        </w:tc>
        <w:tc>
          <w:tcPr>
            <w:tcW w:w="1251" w:type="dxa"/>
          </w:tcPr>
          <w:p w14:paraId="24C6FB17" w14:textId="77777777" w:rsidR="0009523C" w:rsidRDefault="0009523C" w:rsidP="0009523C">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009B5FC6" w14:textId="76C648D6" w:rsidR="0009523C" w:rsidRDefault="0009523C" w:rsidP="0009523C">
            <w:r>
              <w:t xml:space="preserve">Стр. 056 </w:t>
            </w:r>
            <w:r w:rsidR="009C744E">
              <w:t xml:space="preserve">+ Стр. 066 </w:t>
            </w:r>
            <w:r>
              <w:rPr>
                <w:lang w:val="en-US"/>
              </w:rPr>
              <w:t>&gt;</w:t>
            </w:r>
            <w:r w:rsidRPr="007D3C06">
              <w:t xml:space="preserve"> </w:t>
            </w:r>
            <w:r>
              <w:t>Стр. 016</w:t>
            </w:r>
            <w:r>
              <w:rPr>
                <w:lang w:val="en-US"/>
              </w:rPr>
              <w:t xml:space="preserve"> </w:t>
            </w:r>
            <w:r w:rsidR="0058311F" w:rsidRPr="00B92096">
              <w:t>–</w:t>
            </w:r>
            <w:r>
              <w:rPr>
                <w:lang w:val="en-US"/>
              </w:rPr>
              <w:t xml:space="preserve"> </w:t>
            </w:r>
            <w:r w:rsidRPr="00B92096">
              <w:t>недопустимо</w:t>
            </w:r>
          </w:p>
        </w:tc>
      </w:tr>
      <w:tr w:rsidR="0009523C" w:rsidRPr="00B92096" w14:paraId="7E69474A" w14:textId="77777777" w:rsidTr="00FE4DC1">
        <w:trPr>
          <w:jc w:val="center"/>
        </w:trPr>
        <w:tc>
          <w:tcPr>
            <w:tcW w:w="710" w:type="dxa"/>
          </w:tcPr>
          <w:p w14:paraId="557ECD26" w14:textId="77777777" w:rsidR="0009523C" w:rsidRPr="00B92096" w:rsidRDefault="008E3577" w:rsidP="0009523C">
            <w:pPr>
              <w:jc w:val="center"/>
            </w:pPr>
            <w:r>
              <w:t>6.9</w:t>
            </w:r>
          </w:p>
        </w:tc>
        <w:tc>
          <w:tcPr>
            <w:tcW w:w="717" w:type="dxa"/>
          </w:tcPr>
          <w:p w14:paraId="7C9114D3" w14:textId="77777777" w:rsidR="0009523C" w:rsidRDefault="0009523C" w:rsidP="0009523C">
            <w:r>
              <w:t>Б</w:t>
            </w:r>
          </w:p>
        </w:tc>
        <w:tc>
          <w:tcPr>
            <w:tcW w:w="1194" w:type="dxa"/>
          </w:tcPr>
          <w:p w14:paraId="64D8E3AD" w14:textId="77777777" w:rsidR="0009523C" w:rsidRDefault="0009523C" w:rsidP="0009523C">
            <w:r>
              <w:t>05</w:t>
            </w:r>
            <w:r>
              <w:rPr>
                <w:lang w:val="en-US"/>
              </w:rPr>
              <w:t>7</w:t>
            </w:r>
            <w:r w:rsidR="00FE4DC1">
              <w:rPr>
                <w:lang w:val="en-US"/>
              </w:rPr>
              <w:t>+067</w:t>
            </w:r>
          </w:p>
        </w:tc>
        <w:tc>
          <w:tcPr>
            <w:tcW w:w="888" w:type="dxa"/>
          </w:tcPr>
          <w:p w14:paraId="6FA35BF5" w14:textId="77777777" w:rsidR="0009523C" w:rsidRDefault="0009523C" w:rsidP="0009523C">
            <w:r>
              <w:t>4, 11</w:t>
            </w:r>
          </w:p>
        </w:tc>
        <w:tc>
          <w:tcPr>
            <w:tcW w:w="948" w:type="dxa"/>
          </w:tcPr>
          <w:p w14:paraId="690BA65C" w14:textId="77777777" w:rsidR="0009523C" w:rsidRDefault="0009523C" w:rsidP="0009523C">
            <w:pPr>
              <w:rPr>
                <w:lang w:val="en-US"/>
              </w:rPr>
            </w:pPr>
            <w:r>
              <w:rPr>
                <w:lang w:val="en-US"/>
              </w:rPr>
              <w:t>&lt;=</w:t>
            </w:r>
          </w:p>
        </w:tc>
        <w:tc>
          <w:tcPr>
            <w:tcW w:w="1012" w:type="dxa"/>
          </w:tcPr>
          <w:p w14:paraId="7EFA0809" w14:textId="77777777" w:rsidR="0009523C" w:rsidRDefault="0009523C" w:rsidP="0009523C">
            <w:pPr>
              <w:rPr>
                <w:lang w:val="en-US"/>
              </w:rPr>
            </w:pPr>
            <w:r>
              <w:rPr>
                <w:lang w:val="en-US"/>
              </w:rPr>
              <w:t>017</w:t>
            </w:r>
          </w:p>
        </w:tc>
        <w:tc>
          <w:tcPr>
            <w:tcW w:w="1251" w:type="dxa"/>
          </w:tcPr>
          <w:p w14:paraId="591341B2" w14:textId="77777777" w:rsidR="0009523C" w:rsidRDefault="0009523C" w:rsidP="0009523C">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52CC3064" w14:textId="486E1E6B" w:rsidR="0009523C" w:rsidRDefault="0009523C" w:rsidP="00B42579">
            <w:r>
              <w:t>Стр. 057</w:t>
            </w:r>
            <w:r w:rsidR="009C744E">
              <w:t xml:space="preserve"> + Стр. 067 </w:t>
            </w:r>
            <w:r>
              <w:rPr>
                <w:lang w:val="en-US"/>
              </w:rPr>
              <w:t>&gt;</w:t>
            </w:r>
            <w:r w:rsidRPr="007D3C06">
              <w:t xml:space="preserve"> </w:t>
            </w:r>
            <w:r>
              <w:t>Стр. 017</w:t>
            </w:r>
            <w:r>
              <w:rPr>
                <w:lang w:val="en-US"/>
              </w:rPr>
              <w:t xml:space="preserve"> </w:t>
            </w:r>
            <w:r w:rsidR="0058311F" w:rsidRPr="00B92096">
              <w:t>–</w:t>
            </w:r>
            <w:r>
              <w:rPr>
                <w:lang w:val="en-US"/>
              </w:rPr>
              <w:t xml:space="preserve"> </w:t>
            </w:r>
            <w:r w:rsidRPr="00B92096">
              <w:t>недопустимо</w:t>
            </w:r>
          </w:p>
        </w:tc>
      </w:tr>
      <w:tr w:rsidR="0009523C" w:rsidRPr="00B92096" w14:paraId="0538DEBC" w14:textId="77777777" w:rsidTr="00FE4DC1">
        <w:trPr>
          <w:jc w:val="center"/>
        </w:trPr>
        <w:tc>
          <w:tcPr>
            <w:tcW w:w="710" w:type="dxa"/>
          </w:tcPr>
          <w:p w14:paraId="27E0CF5B" w14:textId="77777777" w:rsidR="0009523C" w:rsidRPr="00B92096" w:rsidRDefault="008E3577" w:rsidP="0009523C">
            <w:pPr>
              <w:jc w:val="center"/>
            </w:pPr>
            <w:r>
              <w:t>6.10</w:t>
            </w:r>
          </w:p>
        </w:tc>
        <w:tc>
          <w:tcPr>
            <w:tcW w:w="717" w:type="dxa"/>
          </w:tcPr>
          <w:p w14:paraId="767F9811" w14:textId="77777777" w:rsidR="0009523C" w:rsidRDefault="0009523C" w:rsidP="0009523C">
            <w:r>
              <w:t>Б</w:t>
            </w:r>
          </w:p>
        </w:tc>
        <w:tc>
          <w:tcPr>
            <w:tcW w:w="1194" w:type="dxa"/>
          </w:tcPr>
          <w:p w14:paraId="17F9C55B" w14:textId="77777777" w:rsidR="0009523C" w:rsidRDefault="0009523C" w:rsidP="0009523C">
            <w:r>
              <w:t>05</w:t>
            </w:r>
            <w:r>
              <w:rPr>
                <w:lang w:val="en-US"/>
              </w:rPr>
              <w:t>8</w:t>
            </w:r>
            <w:r w:rsidR="00FE4DC1">
              <w:rPr>
                <w:lang w:val="en-US"/>
              </w:rPr>
              <w:t>+068</w:t>
            </w:r>
          </w:p>
        </w:tc>
        <w:tc>
          <w:tcPr>
            <w:tcW w:w="888" w:type="dxa"/>
          </w:tcPr>
          <w:p w14:paraId="6414ED3A" w14:textId="77777777" w:rsidR="0009523C" w:rsidRDefault="0009523C" w:rsidP="0009523C">
            <w:r>
              <w:t>4, 11</w:t>
            </w:r>
          </w:p>
        </w:tc>
        <w:tc>
          <w:tcPr>
            <w:tcW w:w="948" w:type="dxa"/>
          </w:tcPr>
          <w:p w14:paraId="11DDBA9E" w14:textId="77777777" w:rsidR="0009523C" w:rsidRDefault="0009523C" w:rsidP="0009523C">
            <w:pPr>
              <w:rPr>
                <w:lang w:val="en-US"/>
              </w:rPr>
            </w:pPr>
            <w:r>
              <w:rPr>
                <w:lang w:val="en-US"/>
              </w:rPr>
              <w:t>&lt;=</w:t>
            </w:r>
          </w:p>
        </w:tc>
        <w:tc>
          <w:tcPr>
            <w:tcW w:w="1012" w:type="dxa"/>
          </w:tcPr>
          <w:p w14:paraId="024CEC22" w14:textId="77777777" w:rsidR="0009523C" w:rsidRDefault="0009523C" w:rsidP="0009523C">
            <w:pPr>
              <w:rPr>
                <w:lang w:val="en-US"/>
              </w:rPr>
            </w:pPr>
            <w:r>
              <w:rPr>
                <w:lang w:val="en-US"/>
              </w:rPr>
              <w:t>018</w:t>
            </w:r>
          </w:p>
        </w:tc>
        <w:tc>
          <w:tcPr>
            <w:tcW w:w="1251" w:type="dxa"/>
          </w:tcPr>
          <w:p w14:paraId="5C0B98AF" w14:textId="77777777" w:rsidR="0009523C" w:rsidRDefault="0009523C" w:rsidP="0009523C">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43ED6497" w14:textId="3C464A7E" w:rsidR="0009523C" w:rsidRDefault="0009523C" w:rsidP="0009523C">
            <w:r>
              <w:t xml:space="preserve">Стр. 058 </w:t>
            </w:r>
            <w:r w:rsidR="009C744E">
              <w:t xml:space="preserve">+ Стр. 068 </w:t>
            </w:r>
            <w:r>
              <w:rPr>
                <w:lang w:val="en-US"/>
              </w:rPr>
              <w:t>&gt;</w:t>
            </w:r>
            <w:r w:rsidRPr="007D3C06">
              <w:t xml:space="preserve"> </w:t>
            </w:r>
            <w:r>
              <w:t>Стр. 018</w:t>
            </w:r>
            <w:r>
              <w:rPr>
                <w:lang w:val="en-US"/>
              </w:rPr>
              <w:t xml:space="preserve"> </w:t>
            </w:r>
            <w:r w:rsidR="0058311F" w:rsidRPr="00B92096">
              <w:t>–</w:t>
            </w:r>
            <w:r>
              <w:rPr>
                <w:lang w:val="en-US"/>
              </w:rPr>
              <w:t xml:space="preserve"> </w:t>
            </w:r>
            <w:r w:rsidRPr="00B92096">
              <w:t>недопустимо</w:t>
            </w:r>
          </w:p>
        </w:tc>
      </w:tr>
      <w:tr w:rsidR="009C744E" w:rsidRPr="00B92096" w14:paraId="738F7F6D" w14:textId="77777777" w:rsidTr="00FE4DC1">
        <w:trPr>
          <w:jc w:val="center"/>
        </w:trPr>
        <w:tc>
          <w:tcPr>
            <w:tcW w:w="710" w:type="dxa"/>
          </w:tcPr>
          <w:p w14:paraId="71C578A8" w14:textId="77777777" w:rsidR="009C744E" w:rsidRPr="00B92096" w:rsidRDefault="008E3577" w:rsidP="009C744E">
            <w:pPr>
              <w:jc w:val="center"/>
            </w:pPr>
            <w:r>
              <w:t>6.11</w:t>
            </w:r>
          </w:p>
        </w:tc>
        <w:tc>
          <w:tcPr>
            <w:tcW w:w="717" w:type="dxa"/>
          </w:tcPr>
          <w:p w14:paraId="3FB2C53C" w14:textId="77777777" w:rsidR="009C744E" w:rsidRDefault="009C744E" w:rsidP="009C744E">
            <w:r>
              <w:t>Б</w:t>
            </w:r>
          </w:p>
        </w:tc>
        <w:tc>
          <w:tcPr>
            <w:tcW w:w="1194" w:type="dxa"/>
          </w:tcPr>
          <w:p w14:paraId="4845608B" w14:textId="77777777" w:rsidR="009C744E" w:rsidRDefault="009C744E" w:rsidP="009C744E">
            <w:r>
              <w:t>120+130</w:t>
            </w:r>
          </w:p>
        </w:tc>
        <w:tc>
          <w:tcPr>
            <w:tcW w:w="888" w:type="dxa"/>
          </w:tcPr>
          <w:p w14:paraId="289594DB" w14:textId="77777777" w:rsidR="009C744E" w:rsidRDefault="009C744E" w:rsidP="009C744E">
            <w:r>
              <w:t>4, 11</w:t>
            </w:r>
          </w:p>
        </w:tc>
        <w:tc>
          <w:tcPr>
            <w:tcW w:w="948" w:type="dxa"/>
          </w:tcPr>
          <w:p w14:paraId="0D7C5FAB" w14:textId="77777777" w:rsidR="009C744E" w:rsidRDefault="009C744E" w:rsidP="009C744E">
            <w:pPr>
              <w:rPr>
                <w:lang w:val="en-US"/>
              </w:rPr>
            </w:pPr>
            <w:r>
              <w:rPr>
                <w:lang w:val="en-US"/>
              </w:rPr>
              <w:t>&lt;=</w:t>
            </w:r>
          </w:p>
        </w:tc>
        <w:tc>
          <w:tcPr>
            <w:tcW w:w="1012" w:type="dxa"/>
          </w:tcPr>
          <w:p w14:paraId="776EC8E2" w14:textId="77777777" w:rsidR="009C744E" w:rsidRPr="009C744E" w:rsidRDefault="009C744E" w:rsidP="009C744E">
            <w:r>
              <w:t>110</w:t>
            </w:r>
          </w:p>
        </w:tc>
        <w:tc>
          <w:tcPr>
            <w:tcW w:w="1251" w:type="dxa"/>
          </w:tcPr>
          <w:p w14:paraId="701D74EB" w14:textId="77777777" w:rsidR="009C744E" w:rsidRPr="00545F77" w:rsidRDefault="009C744E" w:rsidP="009C744E">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351B4E16" w14:textId="1668226E" w:rsidR="009C744E" w:rsidRDefault="009C744E" w:rsidP="009C744E">
            <w:r>
              <w:t xml:space="preserve">Стр. 120 + Стр. 130 </w:t>
            </w:r>
            <w:r>
              <w:rPr>
                <w:lang w:val="en-US"/>
              </w:rPr>
              <w:t>&gt;</w:t>
            </w:r>
            <w:r w:rsidRPr="007D3C06">
              <w:t xml:space="preserve"> </w:t>
            </w:r>
            <w:r>
              <w:t>Стр. 110</w:t>
            </w:r>
            <w:r>
              <w:rPr>
                <w:lang w:val="en-US"/>
              </w:rPr>
              <w:t xml:space="preserve"> </w:t>
            </w:r>
            <w:r w:rsidR="0058311F" w:rsidRPr="00B92096">
              <w:t>–</w:t>
            </w:r>
            <w:r>
              <w:rPr>
                <w:lang w:val="en-US"/>
              </w:rPr>
              <w:t xml:space="preserve"> </w:t>
            </w:r>
            <w:r w:rsidRPr="00B92096">
              <w:t>недопустимо</w:t>
            </w:r>
          </w:p>
        </w:tc>
      </w:tr>
      <w:tr w:rsidR="009C744E" w:rsidRPr="00B92096" w14:paraId="3AF0F459" w14:textId="77777777" w:rsidTr="00FE4DC1">
        <w:trPr>
          <w:jc w:val="center"/>
        </w:trPr>
        <w:tc>
          <w:tcPr>
            <w:tcW w:w="710" w:type="dxa"/>
          </w:tcPr>
          <w:p w14:paraId="631865D7" w14:textId="77777777" w:rsidR="009C744E" w:rsidRPr="00B92096" w:rsidRDefault="008E3577" w:rsidP="009C744E">
            <w:pPr>
              <w:jc w:val="center"/>
            </w:pPr>
            <w:r>
              <w:t>6.12</w:t>
            </w:r>
          </w:p>
        </w:tc>
        <w:tc>
          <w:tcPr>
            <w:tcW w:w="717" w:type="dxa"/>
          </w:tcPr>
          <w:p w14:paraId="3A07E304" w14:textId="77777777" w:rsidR="009C744E" w:rsidRDefault="009C744E" w:rsidP="009C744E">
            <w:r>
              <w:t>Б</w:t>
            </w:r>
          </w:p>
        </w:tc>
        <w:tc>
          <w:tcPr>
            <w:tcW w:w="1194" w:type="dxa"/>
          </w:tcPr>
          <w:p w14:paraId="5B9CD83C" w14:textId="77777777" w:rsidR="009C744E" w:rsidRDefault="009C744E" w:rsidP="009C744E">
            <w:r>
              <w:t>121</w:t>
            </w:r>
          </w:p>
        </w:tc>
        <w:tc>
          <w:tcPr>
            <w:tcW w:w="888" w:type="dxa"/>
          </w:tcPr>
          <w:p w14:paraId="2B205016" w14:textId="77777777" w:rsidR="009C744E" w:rsidRDefault="009C744E" w:rsidP="009C744E">
            <w:r>
              <w:t>4, 11</w:t>
            </w:r>
          </w:p>
        </w:tc>
        <w:tc>
          <w:tcPr>
            <w:tcW w:w="948" w:type="dxa"/>
          </w:tcPr>
          <w:p w14:paraId="11AD311D" w14:textId="77777777" w:rsidR="009C744E" w:rsidRDefault="009C744E" w:rsidP="009C744E">
            <w:pPr>
              <w:rPr>
                <w:lang w:val="en-US"/>
              </w:rPr>
            </w:pPr>
            <w:r>
              <w:rPr>
                <w:lang w:val="en-US"/>
              </w:rPr>
              <w:t>&lt;=</w:t>
            </w:r>
          </w:p>
        </w:tc>
        <w:tc>
          <w:tcPr>
            <w:tcW w:w="1012" w:type="dxa"/>
          </w:tcPr>
          <w:p w14:paraId="3C41E633" w14:textId="77777777" w:rsidR="009C744E" w:rsidRPr="0009523C" w:rsidRDefault="009C744E" w:rsidP="009C744E">
            <w:r>
              <w:t>111</w:t>
            </w:r>
          </w:p>
        </w:tc>
        <w:tc>
          <w:tcPr>
            <w:tcW w:w="1251" w:type="dxa"/>
          </w:tcPr>
          <w:p w14:paraId="47290300" w14:textId="77777777" w:rsidR="009C744E" w:rsidRDefault="009C744E" w:rsidP="009C744E">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0B64F3FD" w14:textId="23314147" w:rsidR="009C744E" w:rsidRDefault="009C744E" w:rsidP="009C744E">
            <w:r>
              <w:t xml:space="preserve">Стр. 121 </w:t>
            </w:r>
            <w:r>
              <w:rPr>
                <w:lang w:val="en-US"/>
              </w:rPr>
              <w:t>&gt;</w:t>
            </w:r>
            <w:r w:rsidRPr="007D3C06">
              <w:t xml:space="preserve"> </w:t>
            </w:r>
            <w:r>
              <w:t>Стр. 111</w:t>
            </w:r>
            <w:r>
              <w:rPr>
                <w:lang w:val="en-US"/>
              </w:rPr>
              <w:t xml:space="preserve"> </w:t>
            </w:r>
            <w:r w:rsidR="00B42579" w:rsidRPr="00B92096">
              <w:t>–</w:t>
            </w:r>
            <w:r>
              <w:rPr>
                <w:lang w:val="en-US"/>
              </w:rPr>
              <w:t xml:space="preserve"> </w:t>
            </w:r>
            <w:r w:rsidRPr="00B92096">
              <w:t>недопустимо</w:t>
            </w:r>
          </w:p>
        </w:tc>
      </w:tr>
      <w:tr w:rsidR="009C744E" w:rsidRPr="00B92096" w14:paraId="5547960F" w14:textId="77777777" w:rsidTr="00FE4DC1">
        <w:trPr>
          <w:jc w:val="center"/>
        </w:trPr>
        <w:tc>
          <w:tcPr>
            <w:tcW w:w="710" w:type="dxa"/>
          </w:tcPr>
          <w:p w14:paraId="48DAC017" w14:textId="77777777" w:rsidR="009C744E" w:rsidRPr="00B92096" w:rsidRDefault="008E3577" w:rsidP="009C744E">
            <w:pPr>
              <w:jc w:val="center"/>
            </w:pPr>
            <w:r>
              <w:t>6.13</w:t>
            </w:r>
          </w:p>
        </w:tc>
        <w:tc>
          <w:tcPr>
            <w:tcW w:w="717" w:type="dxa"/>
          </w:tcPr>
          <w:p w14:paraId="0B081052" w14:textId="77777777" w:rsidR="009C744E" w:rsidRDefault="009C744E" w:rsidP="009C744E">
            <w:r>
              <w:t>Б</w:t>
            </w:r>
          </w:p>
        </w:tc>
        <w:tc>
          <w:tcPr>
            <w:tcW w:w="1194" w:type="dxa"/>
          </w:tcPr>
          <w:p w14:paraId="4F66C4B9" w14:textId="77777777" w:rsidR="009C744E" w:rsidRDefault="009C744E" w:rsidP="009C744E">
            <w:r>
              <w:t>122</w:t>
            </w:r>
          </w:p>
        </w:tc>
        <w:tc>
          <w:tcPr>
            <w:tcW w:w="888" w:type="dxa"/>
          </w:tcPr>
          <w:p w14:paraId="3495CA1E" w14:textId="77777777" w:rsidR="009C744E" w:rsidRDefault="009C744E" w:rsidP="009C744E">
            <w:r>
              <w:t>4, 11</w:t>
            </w:r>
          </w:p>
        </w:tc>
        <w:tc>
          <w:tcPr>
            <w:tcW w:w="948" w:type="dxa"/>
          </w:tcPr>
          <w:p w14:paraId="7177C3BA" w14:textId="77777777" w:rsidR="009C744E" w:rsidRDefault="009C744E" w:rsidP="009C744E">
            <w:pPr>
              <w:rPr>
                <w:lang w:val="en-US"/>
              </w:rPr>
            </w:pPr>
            <w:r>
              <w:rPr>
                <w:lang w:val="en-US"/>
              </w:rPr>
              <w:t>&lt;=</w:t>
            </w:r>
          </w:p>
        </w:tc>
        <w:tc>
          <w:tcPr>
            <w:tcW w:w="1012" w:type="dxa"/>
          </w:tcPr>
          <w:p w14:paraId="1A9CA6D1" w14:textId="77777777" w:rsidR="009C744E" w:rsidRPr="0009523C" w:rsidRDefault="009C744E" w:rsidP="009C744E">
            <w:r>
              <w:t>112</w:t>
            </w:r>
          </w:p>
        </w:tc>
        <w:tc>
          <w:tcPr>
            <w:tcW w:w="1251" w:type="dxa"/>
          </w:tcPr>
          <w:p w14:paraId="06B8574D" w14:textId="77777777" w:rsidR="009C744E" w:rsidRDefault="009C744E" w:rsidP="009C744E">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68F9E15D" w14:textId="68D6D935" w:rsidR="009C744E" w:rsidRDefault="009C744E" w:rsidP="009C744E">
            <w:r>
              <w:t xml:space="preserve">Стр. 122 </w:t>
            </w:r>
            <w:r>
              <w:rPr>
                <w:lang w:val="en-US"/>
              </w:rPr>
              <w:t>&gt;</w:t>
            </w:r>
            <w:r w:rsidRPr="007D3C06">
              <w:t xml:space="preserve"> </w:t>
            </w:r>
            <w:r>
              <w:t>Стр. 112</w:t>
            </w:r>
            <w:r>
              <w:rPr>
                <w:lang w:val="en-US"/>
              </w:rPr>
              <w:t xml:space="preserve"> </w:t>
            </w:r>
            <w:r w:rsidR="00B42579" w:rsidRPr="00B92096">
              <w:t>–</w:t>
            </w:r>
            <w:r>
              <w:rPr>
                <w:lang w:val="en-US"/>
              </w:rPr>
              <w:t xml:space="preserve"> </w:t>
            </w:r>
            <w:r w:rsidRPr="00B92096">
              <w:t>недопустимо</w:t>
            </w:r>
          </w:p>
        </w:tc>
      </w:tr>
      <w:tr w:rsidR="009C744E" w:rsidRPr="00B92096" w14:paraId="4128DD1D" w14:textId="77777777" w:rsidTr="00FE4DC1">
        <w:trPr>
          <w:jc w:val="center"/>
        </w:trPr>
        <w:tc>
          <w:tcPr>
            <w:tcW w:w="710" w:type="dxa"/>
          </w:tcPr>
          <w:p w14:paraId="36549F28" w14:textId="77777777" w:rsidR="009C744E" w:rsidRPr="00B92096" w:rsidRDefault="008E3577" w:rsidP="009C744E">
            <w:pPr>
              <w:jc w:val="center"/>
            </w:pPr>
            <w:r>
              <w:t>6.14</w:t>
            </w:r>
          </w:p>
        </w:tc>
        <w:tc>
          <w:tcPr>
            <w:tcW w:w="717" w:type="dxa"/>
          </w:tcPr>
          <w:p w14:paraId="676A95F9" w14:textId="77777777" w:rsidR="009C744E" w:rsidRDefault="009C744E" w:rsidP="009C744E">
            <w:r>
              <w:t>Б</w:t>
            </w:r>
          </w:p>
        </w:tc>
        <w:tc>
          <w:tcPr>
            <w:tcW w:w="1194" w:type="dxa"/>
          </w:tcPr>
          <w:p w14:paraId="7F08667E" w14:textId="77777777" w:rsidR="009C744E" w:rsidRDefault="009C744E" w:rsidP="009C744E">
            <w:r>
              <w:t>123</w:t>
            </w:r>
          </w:p>
        </w:tc>
        <w:tc>
          <w:tcPr>
            <w:tcW w:w="888" w:type="dxa"/>
          </w:tcPr>
          <w:p w14:paraId="0050E557" w14:textId="77777777" w:rsidR="009C744E" w:rsidRDefault="009C744E" w:rsidP="009C744E">
            <w:r>
              <w:t>4, 11</w:t>
            </w:r>
          </w:p>
        </w:tc>
        <w:tc>
          <w:tcPr>
            <w:tcW w:w="948" w:type="dxa"/>
          </w:tcPr>
          <w:p w14:paraId="3A7AEDEF" w14:textId="77777777" w:rsidR="009C744E" w:rsidRDefault="009C744E" w:rsidP="009C744E">
            <w:pPr>
              <w:rPr>
                <w:lang w:val="en-US"/>
              </w:rPr>
            </w:pPr>
            <w:r>
              <w:rPr>
                <w:lang w:val="en-US"/>
              </w:rPr>
              <w:t>&lt;=</w:t>
            </w:r>
          </w:p>
        </w:tc>
        <w:tc>
          <w:tcPr>
            <w:tcW w:w="1012" w:type="dxa"/>
          </w:tcPr>
          <w:p w14:paraId="1906AD90" w14:textId="77777777" w:rsidR="009C744E" w:rsidRDefault="009C744E" w:rsidP="009C744E">
            <w:pPr>
              <w:rPr>
                <w:lang w:val="en-US"/>
              </w:rPr>
            </w:pPr>
            <w:r>
              <w:rPr>
                <w:lang w:val="en-US"/>
              </w:rPr>
              <w:t>113</w:t>
            </w:r>
          </w:p>
        </w:tc>
        <w:tc>
          <w:tcPr>
            <w:tcW w:w="1251" w:type="dxa"/>
          </w:tcPr>
          <w:p w14:paraId="303D36F8" w14:textId="77777777" w:rsidR="009C744E" w:rsidRDefault="009C744E" w:rsidP="009C744E">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377290C6" w14:textId="620F3790" w:rsidR="009C744E" w:rsidRDefault="009C744E" w:rsidP="009C744E">
            <w:r>
              <w:t xml:space="preserve">Стр. 123 </w:t>
            </w:r>
            <w:r>
              <w:rPr>
                <w:lang w:val="en-US"/>
              </w:rPr>
              <w:t>&gt;</w:t>
            </w:r>
            <w:r w:rsidRPr="007D3C06">
              <w:t xml:space="preserve"> </w:t>
            </w:r>
            <w:r>
              <w:t>Стр. 113</w:t>
            </w:r>
            <w:r>
              <w:rPr>
                <w:lang w:val="en-US"/>
              </w:rPr>
              <w:t xml:space="preserve"> </w:t>
            </w:r>
            <w:r w:rsidR="00B42579" w:rsidRPr="00B92096">
              <w:t>–</w:t>
            </w:r>
            <w:r>
              <w:rPr>
                <w:lang w:val="en-US"/>
              </w:rPr>
              <w:t xml:space="preserve"> </w:t>
            </w:r>
            <w:r w:rsidRPr="00B92096">
              <w:t>недопустимо</w:t>
            </w:r>
          </w:p>
        </w:tc>
      </w:tr>
      <w:tr w:rsidR="009C744E" w:rsidRPr="00B92096" w14:paraId="5856F488" w14:textId="77777777" w:rsidTr="00FE4DC1">
        <w:trPr>
          <w:jc w:val="center"/>
        </w:trPr>
        <w:tc>
          <w:tcPr>
            <w:tcW w:w="710" w:type="dxa"/>
          </w:tcPr>
          <w:p w14:paraId="57B76B90" w14:textId="77777777" w:rsidR="009C744E" w:rsidRPr="00B92096" w:rsidRDefault="008E3577" w:rsidP="009C744E">
            <w:pPr>
              <w:jc w:val="center"/>
            </w:pPr>
            <w:r>
              <w:t>6.15</w:t>
            </w:r>
          </w:p>
        </w:tc>
        <w:tc>
          <w:tcPr>
            <w:tcW w:w="717" w:type="dxa"/>
          </w:tcPr>
          <w:p w14:paraId="32A65ED6" w14:textId="77777777" w:rsidR="009C744E" w:rsidRDefault="009C744E" w:rsidP="009C744E">
            <w:r>
              <w:t>Б</w:t>
            </w:r>
          </w:p>
        </w:tc>
        <w:tc>
          <w:tcPr>
            <w:tcW w:w="1194" w:type="dxa"/>
          </w:tcPr>
          <w:p w14:paraId="33910452" w14:textId="77777777" w:rsidR="009C744E" w:rsidRDefault="009C744E" w:rsidP="009C744E">
            <w:r>
              <w:t>124</w:t>
            </w:r>
          </w:p>
        </w:tc>
        <w:tc>
          <w:tcPr>
            <w:tcW w:w="888" w:type="dxa"/>
          </w:tcPr>
          <w:p w14:paraId="5D5F89B1" w14:textId="77777777" w:rsidR="009C744E" w:rsidRDefault="009C744E" w:rsidP="009C744E">
            <w:r>
              <w:t>4, 11</w:t>
            </w:r>
          </w:p>
        </w:tc>
        <w:tc>
          <w:tcPr>
            <w:tcW w:w="948" w:type="dxa"/>
          </w:tcPr>
          <w:p w14:paraId="35322537" w14:textId="77777777" w:rsidR="009C744E" w:rsidRDefault="009C744E" w:rsidP="009C744E">
            <w:pPr>
              <w:rPr>
                <w:lang w:val="en-US"/>
              </w:rPr>
            </w:pPr>
            <w:r>
              <w:rPr>
                <w:lang w:val="en-US"/>
              </w:rPr>
              <w:t>&lt;=</w:t>
            </w:r>
          </w:p>
        </w:tc>
        <w:tc>
          <w:tcPr>
            <w:tcW w:w="1012" w:type="dxa"/>
          </w:tcPr>
          <w:p w14:paraId="5FCA879E" w14:textId="77777777" w:rsidR="009C744E" w:rsidRDefault="009C744E" w:rsidP="009C744E">
            <w:pPr>
              <w:rPr>
                <w:lang w:val="en-US"/>
              </w:rPr>
            </w:pPr>
            <w:r>
              <w:rPr>
                <w:lang w:val="en-US"/>
              </w:rPr>
              <w:t>114</w:t>
            </w:r>
          </w:p>
        </w:tc>
        <w:tc>
          <w:tcPr>
            <w:tcW w:w="1251" w:type="dxa"/>
          </w:tcPr>
          <w:p w14:paraId="77C1B407" w14:textId="77777777" w:rsidR="009C744E" w:rsidRDefault="009C744E" w:rsidP="009C744E">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5D246581" w14:textId="59E53BC1" w:rsidR="009C744E" w:rsidRDefault="009C744E" w:rsidP="009C744E">
            <w:r>
              <w:t xml:space="preserve">Стр. 124 </w:t>
            </w:r>
            <w:r>
              <w:rPr>
                <w:lang w:val="en-US"/>
              </w:rPr>
              <w:t>&gt;</w:t>
            </w:r>
            <w:r w:rsidRPr="007D3C06">
              <w:t xml:space="preserve"> </w:t>
            </w:r>
            <w:r>
              <w:t>Стр. 114</w:t>
            </w:r>
            <w:r>
              <w:rPr>
                <w:lang w:val="en-US"/>
              </w:rPr>
              <w:t xml:space="preserve"> </w:t>
            </w:r>
            <w:r w:rsidR="00B42579" w:rsidRPr="00B92096">
              <w:t>–</w:t>
            </w:r>
            <w:r>
              <w:rPr>
                <w:lang w:val="en-US"/>
              </w:rPr>
              <w:t xml:space="preserve"> </w:t>
            </w:r>
            <w:r w:rsidRPr="00B92096">
              <w:t>недопустимо</w:t>
            </w:r>
          </w:p>
        </w:tc>
      </w:tr>
      <w:tr w:rsidR="00023296" w:rsidRPr="00B92096" w14:paraId="43E93330" w14:textId="77777777" w:rsidTr="00FE4DC1">
        <w:trPr>
          <w:jc w:val="center"/>
        </w:trPr>
        <w:tc>
          <w:tcPr>
            <w:tcW w:w="710" w:type="dxa"/>
          </w:tcPr>
          <w:p w14:paraId="1AEFEA1D" w14:textId="77777777" w:rsidR="00023296" w:rsidRPr="00B92096" w:rsidRDefault="008E3577" w:rsidP="00023296">
            <w:pPr>
              <w:jc w:val="center"/>
            </w:pPr>
            <w:r>
              <w:t>6.16</w:t>
            </w:r>
          </w:p>
        </w:tc>
        <w:tc>
          <w:tcPr>
            <w:tcW w:w="717" w:type="dxa"/>
          </w:tcPr>
          <w:p w14:paraId="00F512CF" w14:textId="77777777" w:rsidR="00023296" w:rsidRDefault="00023296" w:rsidP="00023296">
            <w:r>
              <w:t>Б</w:t>
            </w:r>
          </w:p>
        </w:tc>
        <w:tc>
          <w:tcPr>
            <w:tcW w:w="1194" w:type="dxa"/>
          </w:tcPr>
          <w:p w14:paraId="54DF527C" w14:textId="77777777" w:rsidR="00023296" w:rsidRDefault="00023296" w:rsidP="00023296">
            <w:r>
              <w:t>161</w:t>
            </w:r>
          </w:p>
        </w:tc>
        <w:tc>
          <w:tcPr>
            <w:tcW w:w="888" w:type="dxa"/>
          </w:tcPr>
          <w:p w14:paraId="166C3D3C" w14:textId="77777777" w:rsidR="00023296" w:rsidRDefault="00023296" w:rsidP="00023296">
            <w:r>
              <w:t>4, 11</w:t>
            </w:r>
          </w:p>
        </w:tc>
        <w:tc>
          <w:tcPr>
            <w:tcW w:w="948" w:type="dxa"/>
          </w:tcPr>
          <w:p w14:paraId="5175F219" w14:textId="77777777" w:rsidR="00023296" w:rsidRDefault="00023296" w:rsidP="00023296">
            <w:pPr>
              <w:rPr>
                <w:lang w:val="en-US"/>
              </w:rPr>
            </w:pPr>
            <w:r>
              <w:rPr>
                <w:lang w:val="en-US"/>
              </w:rPr>
              <w:t>&lt;=</w:t>
            </w:r>
          </w:p>
        </w:tc>
        <w:tc>
          <w:tcPr>
            <w:tcW w:w="1012" w:type="dxa"/>
          </w:tcPr>
          <w:p w14:paraId="34D597FA" w14:textId="77777777" w:rsidR="00023296" w:rsidRPr="00023296" w:rsidRDefault="00023296" w:rsidP="00023296">
            <w:r>
              <w:t>151</w:t>
            </w:r>
          </w:p>
        </w:tc>
        <w:tc>
          <w:tcPr>
            <w:tcW w:w="1251" w:type="dxa"/>
          </w:tcPr>
          <w:p w14:paraId="01342512" w14:textId="77777777" w:rsidR="00023296" w:rsidRPr="00545F77" w:rsidRDefault="00023296" w:rsidP="00023296">
            <w:pPr>
              <w:rPr>
                <w:lang w:val="en-US"/>
              </w:rPr>
            </w:pPr>
            <w:r w:rsidRPr="00104E9F">
              <w:rPr>
                <w:lang w:val="en-US"/>
              </w:rPr>
              <w:t>4</w:t>
            </w:r>
            <w:r w:rsidRPr="00104E9F">
              <w:t xml:space="preserve"> и </w:t>
            </w:r>
            <w:r w:rsidRPr="00104E9F">
              <w:rPr>
                <w:lang w:val="en-US"/>
              </w:rPr>
              <w:t>11</w:t>
            </w:r>
            <w:r w:rsidRPr="00104E9F">
              <w:t xml:space="preserve"> соответственно</w:t>
            </w:r>
          </w:p>
        </w:tc>
        <w:tc>
          <w:tcPr>
            <w:tcW w:w="3354" w:type="dxa"/>
          </w:tcPr>
          <w:p w14:paraId="487ECF72" w14:textId="065C6154" w:rsidR="00023296" w:rsidRDefault="00023296" w:rsidP="00023296">
            <w:r>
              <w:t xml:space="preserve">Стр. 161 </w:t>
            </w:r>
            <w:r>
              <w:rPr>
                <w:lang w:val="en-US"/>
              </w:rPr>
              <w:t>&gt;</w:t>
            </w:r>
            <w:r w:rsidRPr="007D3C06">
              <w:t xml:space="preserve"> </w:t>
            </w:r>
            <w:r>
              <w:t>Стр. 151</w:t>
            </w:r>
            <w:r>
              <w:rPr>
                <w:lang w:val="en-US"/>
              </w:rPr>
              <w:t xml:space="preserve"> </w:t>
            </w:r>
            <w:r w:rsidR="00B42579" w:rsidRPr="00B92096">
              <w:t>–</w:t>
            </w:r>
            <w:r>
              <w:rPr>
                <w:lang w:val="en-US"/>
              </w:rPr>
              <w:t xml:space="preserve"> </w:t>
            </w:r>
            <w:r w:rsidRPr="00B92096">
              <w:t>недопустимо</w:t>
            </w:r>
          </w:p>
        </w:tc>
      </w:tr>
      <w:tr w:rsidR="00023296" w:rsidRPr="00B92096" w14:paraId="65CBC3D4" w14:textId="77777777" w:rsidTr="00FE4DC1">
        <w:trPr>
          <w:jc w:val="center"/>
        </w:trPr>
        <w:tc>
          <w:tcPr>
            <w:tcW w:w="710" w:type="dxa"/>
          </w:tcPr>
          <w:p w14:paraId="645D9785" w14:textId="77777777" w:rsidR="00023296" w:rsidRPr="00B92096" w:rsidRDefault="008E3577" w:rsidP="00023296">
            <w:pPr>
              <w:jc w:val="center"/>
            </w:pPr>
            <w:r>
              <w:t>6.17</w:t>
            </w:r>
          </w:p>
        </w:tc>
        <w:tc>
          <w:tcPr>
            <w:tcW w:w="717" w:type="dxa"/>
          </w:tcPr>
          <w:p w14:paraId="758AB669" w14:textId="77777777" w:rsidR="00023296" w:rsidRDefault="00023296" w:rsidP="00023296">
            <w:r>
              <w:t>Б</w:t>
            </w:r>
          </w:p>
        </w:tc>
        <w:tc>
          <w:tcPr>
            <w:tcW w:w="1194" w:type="dxa"/>
          </w:tcPr>
          <w:p w14:paraId="6584C5F7" w14:textId="77777777" w:rsidR="00023296" w:rsidRDefault="00023296" w:rsidP="00023296">
            <w:r>
              <w:t>162</w:t>
            </w:r>
          </w:p>
        </w:tc>
        <w:tc>
          <w:tcPr>
            <w:tcW w:w="888" w:type="dxa"/>
          </w:tcPr>
          <w:p w14:paraId="31AB7D42" w14:textId="77777777" w:rsidR="00023296" w:rsidRDefault="00023296" w:rsidP="00023296">
            <w:r>
              <w:t>4, 11</w:t>
            </w:r>
          </w:p>
        </w:tc>
        <w:tc>
          <w:tcPr>
            <w:tcW w:w="948" w:type="dxa"/>
          </w:tcPr>
          <w:p w14:paraId="1AF10F5E" w14:textId="77777777" w:rsidR="00023296" w:rsidRDefault="00023296" w:rsidP="00023296">
            <w:pPr>
              <w:rPr>
                <w:lang w:val="en-US"/>
              </w:rPr>
            </w:pPr>
            <w:r>
              <w:rPr>
                <w:lang w:val="en-US"/>
              </w:rPr>
              <w:t>&lt;=</w:t>
            </w:r>
          </w:p>
        </w:tc>
        <w:tc>
          <w:tcPr>
            <w:tcW w:w="1012" w:type="dxa"/>
          </w:tcPr>
          <w:p w14:paraId="2CE73A14" w14:textId="77777777" w:rsidR="00023296" w:rsidRPr="00023296" w:rsidRDefault="00023296" w:rsidP="00023296">
            <w:r>
              <w:t>152</w:t>
            </w:r>
          </w:p>
        </w:tc>
        <w:tc>
          <w:tcPr>
            <w:tcW w:w="1251" w:type="dxa"/>
          </w:tcPr>
          <w:p w14:paraId="3DABDC32" w14:textId="77777777" w:rsidR="00023296" w:rsidRPr="00545F77" w:rsidRDefault="00023296" w:rsidP="00023296">
            <w:pPr>
              <w:rPr>
                <w:lang w:val="en-US"/>
              </w:rPr>
            </w:pPr>
            <w:r w:rsidRPr="00104E9F">
              <w:rPr>
                <w:lang w:val="en-US"/>
              </w:rPr>
              <w:t>4</w:t>
            </w:r>
            <w:r w:rsidRPr="00104E9F">
              <w:t xml:space="preserve"> и </w:t>
            </w:r>
            <w:r w:rsidRPr="00104E9F">
              <w:rPr>
                <w:lang w:val="en-US"/>
              </w:rPr>
              <w:t>11</w:t>
            </w:r>
            <w:r w:rsidRPr="00104E9F">
              <w:t xml:space="preserve"> соответственно</w:t>
            </w:r>
          </w:p>
        </w:tc>
        <w:tc>
          <w:tcPr>
            <w:tcW w:w="3354" w:type="dxa"/>
          </w:tcPr>
          <w:p w14:paraId="052B3638" w14:textId="46E47E5B" w:rsidR="00023296" w:rsidRDefault="00023296" w:rsidP="00023296">
            <w:r>
              <w:t xml:space="preserve">Стр. 162 </w:t>
            </w:r>
            <w:r>
              <w:rPr>
                <w:lang w:val="en-US"/>
              </w:rPr>
              <w:t>&gt;</w:t>
            </w:r>
            <w:r w:rsidRPr="007D3C06">
              <w:t xml:space="preserve"> </w:t>
            </w:r>
            <w:r>
              <w:t>Стр. 152</w:t>
            </w:r>
            <w:r>
              <w:rPr>
                <w:lang w:val="en-US"/>
              </w:rPr>
              <w:t xml:space="preserve"> </w:t>
            </w:r>
            <w:r w:rsidR="00B42579" w:rsidRPr="00B92096">
              <w:t>–</w:t>
            </w:r>
            <w:r>
              <w:rPr>
                <w:lang w:val="en-US"/>
              </w:rPr>
              <w:t xml:space="preserve"> </w:t>
            </w:r>
            <w:r w:rsidRPr="00B92096">
              <w:t>недопустимо</w:t>
            </w:r>
          </w:p>
        </w:tc>
      </w:tr>
      <w:tr w:rsidR="00023296" w:rsidRPr="00B92096" w14:paraId="2E4BD5EA" w14:textId="77777777" w:rsidTr="00FE4DC1">
        <w:trPr>
          <w:jc w:val="center"/>
        </w:trPr>
        <w:tc>
          <w:tcPr>
            <w:tcW w:w="710" w:type="dxa"/>
          </w:tcPr>
          <w:p w14:paraId="552492C7" w14:textId="77777777" w:rsidR="00023296" w:rsidRPr="00B92096" w:rsidRDefault="008E3577" w:rsidP="00023296">
            <w:pPr>
              <w:jc w:val="center"/>
            </w:pPr>
            <w:r>
              <w:t>6.18</w:t>
            </w:r>
          </w:p>
        </w:tc>
        <w:tc>
          <w:tcPr>
            <w:tcW w:w="717" w:type="dxa"/>
          </w:tcPr>
          <w:p w14:paraId="771FB24F" w14:textId="77777777" w:rsidR="00023296" w:rsidRDefault="00023296" w:rsidP="00023296">
            <w:r>
              <w:t>Б</w:t>
            </w:r>
          </w:p>
        </w:tc>
        <w:tc>
          <w:tcPr>
            <w:tcW w:w="1194" w:type="dxa"/>
          </w:tcPr>
          <w:p w14:paraId="16086E9F" w14:textId="77777777" w:rsidR="00023296" w:rsidRDefault="00023296" w:rsidP="00023296">
            <w:r>
              <w:t>163</w:t>
            </w:r>
          </w:p>
        </w:tc>
        <w:tc>
          <w:tcPr>
            <w:tcW w:w="888" w:type="dxa"/>
          </w:tcPr>
          <w:p w14:paraId="5C888F38" w14:textId="77777777" w:rsidR="00023296" w:rsidRDefault="00023296" w:rsidP="00023296">
            <w:r>
              <w:t>4, 11</w:t>
            </w:r>
          </w:p>
        </w:tc>
        <w:tc>
          <w:tcPr>
            <w:tcW w:w="948" w:type="dxa"/>
          </w:tcPr>
          <w:p w14:paraId="7DEB3FCA" w14:textId="77777777" w:rsidR="00023296" w:rsidRDefault="00023296" w:rsidP="00023296">
            <w:pPr>
              <w:rPr>
                <w:lang w:val="en-US"/>
              </w:rPr>
            </w:pPr>
            <w:r>
              <w:rPr>
                <w:lang w:val="en-US"/>
              </w:rPr>
              <w:t>&lt;=</w:t>
            </w:r>
          </w:p>
        </w:tc>
        <w:tc>
          <w:tcPr>
            <w:tcW w:w="1012" w:type="dxa"/>
          </w:tcPr>
          <w:p w14:paraId="44FB3087" w14:textId="77777777" w:rsidR="00023296" w:rsidRPr="00023296" w:rsidRDefault="00023296" w:rsidP="00023296">
            <w:r>
              <w:t>153</w:t>
            </w:r>
          </w:p>
        </w:tc>
        <w:tc>
          <w:tcPr>
            <w:tcW w:w="1251" w:type="dxa"/>
          </w:tcPr>
          <w:p w14:paraId="73818687" w14:textId="77777777" w:rsidR="00023296" w:rsidRPr="00545F77" w:rsidRDefault="00023296" w:rsidP="00023296">
            <w:pPr>
              <w:rPr>
                <w:lang w:val="en-US"/>
              </w:rPr>
            </w:pPr>
            <w:r w:rsidRPr="00104E9F">
              <w:rPr>
                <w:lang w:val="en-US"/>
              </w:rPr>
              <w:t>4</w:t>
            </w:r>
            <w:r w:rsidRPr="00104E9F">
              <w:t xml:space="preserve"> и </w:t>
            </w:r>
            <w:r w:rsidRPr="00104E9F">
              <w:rPr>
                <w:lang w:val="en-US"/>
              </w:rPr>
              <w:t>11</w:t>
            </w:r>
            <w:r w:rsidRPr="00104E9F">
              <w:t xml:space="preserve"> соответственно</w:t>
            </w:r>
          </w:p>
        </w:tc>
        <w:tc>
          <w:tcPr>
            <w:tcW w:w="3354" w:type="dxa"/>
          </w:tcPr>
          <w:p w14:paraId="4B12E0EE" w14:textId="40D0EA23" w:rsidR="00023296" w:rsidRDefault="00023296" w:rsidP="00023296">
            <w:r>
              <w:t xml:space="preserve">Стр. 163 </w:t>
            </w:r>
            <w:r>
              <w:rPr>
                <w:lang w:val="en-US"/>
              </w:rPr>
              <w:t>&gt;</w:t>
            </w:r>
            <w:r w:rsidRPr="007D3C06">
              <w:t xml:space="preserve"> </w:t>
            </w:r>
            <w:r>
              <w:t>Стр. 153</w:t>
            </w:r>
            <w:r>
              <w:rPr>
                <w:lang w:val="en-US"/>
              </w:rPr>
              <w:t xml:space="preserve"> </w:t>
            </w:r>
            <w:r w:rsidR="00B42579" w:rsidRPr="00B92096">
              <w:t>–</w:t>
            </w:r>
            <w:r>
              <w:rPr>
                <w:lang w:val="en-US"/>
              </w:rPr>
              <w:t xml:space="preserve"> </w:t>
            </w:r>
            <w:r w:rsidRPr="00B92096">
              <w:t>недопустимо</w:t>
            </w:r>
          </w:p>
        </w:tc>
      </w:tr>
      <w:tr w:rsidR="008C0D31" w:rsidRPr="00B92096" w14:paraId="21F04200" w14:textId="77777777" w:rsidTr="00FE4DC1">
        <w:trPr>
          <w:jc w:val="center"/>
        </w:trPr>
        <w:tc>
          <w:tcPr>
            <w:tcW w:w="710" w:type="dxa"/>
          </w:tcPr>
          <w:p w14:paraId="2E5A487A" w14:textId="77777777" w:rsidR="008C0D31" w:rsidRPr="00B92096" w:rsidRDefault="008E3577" w:rsidP="008C0D31">
            <w:pPr>
              <w:jc w:val="center"/>
            </w:pPr>
            <w:r>
              <w:t>6.19</w:t>
            </w:r>
          </w:p>
        </w:tc>
        <w:tc>
          <w:tcPr>
            <w:tcW w:w="717" w:type="dxa"/>
          </w:tcPr>
          <w:p w14:paraId="589B3B53" w14:textId="77777777" w:rsidR="008C0D31" w:rsidRDefault="008C0D31" w:rsidP="008C0D31">
            <w:r>
              <w:t>Б</w:t>
            </w:r>
          </w:p>
        </w:tc>
        <w:tc>
          <w:tcPr>
            <w:tcW w:w="1194" w:type="dxa"/>
          </w:tcPr>
          <w:p w14:paraId="563FB22C" w14:textId="77777777" w:rsidR="008C0D31" w:rsidRDefault="008C0D31" w:rsidP="008C0D31">
            <w:r>
              <w:t>270+280</w:t>
            </w:r>
          </w:p>
        </w:tc>
        <w:tc>
          <w:tcPr>
            <w:tcW w:w="888" w:type="dxa"/>
          </w:tcPr>
          <w:p w14:paraId="64A325B6" w14:textId="77777777" w:rsidR="008C0D31" w:rsidRDefault="008C0D31" w:rsidP="008C0D31">
            <w:r>
              <w:t>4, 11</w:t>
            </w:r>
          </w:p>
        </w:tc>
        <w:tc>
          <w:tcPr>
            <w:tcW w:w="948" w:type="dxa"/>
          </w:tcPr>
          <w:p w14:paraId="61EAAE40" w14:textId="77777777" w:rsidR="008C0D31" w:rsidRDefault="008C0D31" w:rsidP="008C0D31">
            <w:pPr>
              <w:rPr>
                <w:lang w:val="en-US"/>
              </w:rPr>
            </w:pPr>
            <w:r>
              <w:rPr>
                <w:lang w:val="en-US"/>
              </w:rPr>
              <w:t>&lt;=</w:t>
            </w:r>
          </w:p>
        </w:tc>
        <w:tc>
          <w:tcPr>
            <w:tcW w:w="1012" w:type="dxa"/>
          </w:tcPr>
          <w:p w14:paraId="032BC61D" w14:textId="77777777" w:rsidR="008C0D31" w:rsidRDefault="008C0D31" w:rsidP="008C0D31">
            <w:r>
              <w:t>260</w:t>
            </w:r>
          </w:p>
        </w:tc>
        <w:tc>
          <w:tcPr>
            <w:tcW w:w="1251" w:type="dxa"/>
          </w:tcPr>
          <w:p w14:paraId="415BF97D" w14:textId="77777777" w:rsidR="008C0D31" w:rsidRPr="00104E9F" w:rsidRDefault="008C0D31" w:rsidP="008C0D31">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007EF7AC" w14:textId="191D7FC9" w:rsidR="008C0D31" w:rsidRDefault="008C0D31" w:rsidP="008C0D31">
            <w:r>
              <w:t xml:space="preserve">Стр. 270 + Стр. 280 </w:t>
            </w:r>
            <w:r>
              <w:rPr>
                <w:lang w:val="en-US"/>
              </w:rPr>
              <w:t>&gt;</w:t>
            </w:r>
            <w:r w:rsidRPr="007D3C06">
              <w:t xml:space="preserve"> </w:t>
            </w:r>
            <w:r>
              <w:t>Стр. 260</w:t>
            </w:r>
            <w:r>
              <w:rPr>
                <w:lang w:val="en-US"/>
              </w:rPr>
              <w:t xml:space="preserve"> </w:t>
            </w:r>
            <w:r w:rsidR="00B42579" w:rsidRPr="00B92096">
              <w:t>–</w:t>
            </w:r>
            <w:r>
              <w:rPr>
                <w:lang w:val="en-US"/>
              </w:rPr>
              <w:t xml:space="preserve"> </w:t>
            </w:r>
            <w:r w:rsidRPr="00B92096">
              <w:t>недопустимо</w:t>
            </w:r>
          </w:p>
        </w:tc>
      </w:tr>
      <w:tr w:rsidR="008C0D31" w:rsidRPr="00B92096" w14:paraId="0491431D" w14:textId="77777777" w:rsidTr="00FE4DC1">
        <w:trPr>
          <w:jc w:val="center"/>
        </w:trPr>
        <w:tc>
          <w:tcPr>
            <w:tcW w:w="710" w:type="dxa"/>
          </w:tcPr>
          <w:p w14:paraId="1920BC8A" w14:textId="77777777" w:rsidR="008C0D31" w:rsidRPr="00B92096" w:rsidRDefault="008E3577" w:rsidP="008C0D31">
            <w:pPr>
              <w:jc w:val="center"/>
            </w:pPr>
            <w:r>
              <w:t>6.20</w:t>
            </w:r>
          </w:p>
        </w:tc>
        <w:tc>
          <w:tcPr>
            <w:tcW w:w="717" w:type="dxa"/>
          </w:tcPr>
          <w:p w14:paraId="17EDC480" w14:textId="77777777" w:rsidR="008C0D31" w:rsidRDefault="008C0D31" w:rsidP="008C0D31">
            <w:r>
              <w:t>Б</w:t>
            </w:r>
          </w:p>
        </w:tc>
        <w:tc>
          <w:tcPr>
            <w:tcW w:w="1194" w:type="dxa"/>
          </w:tcPr>
          <w:p w14:paraId="179833D6" w14:textId="77777777" w:rsidR="008C0D31" w:rsidRDefault="008C0D31" w:rsidP="008C0D31">
            <w:r>
              <w:t>271</w:t>
            </w:r>
          </w:p>
        </w:tc>
        <w:tc>
          <w:tcPr>
            <w:tcW w:w="888" w:type="dxa"/>
          </w:tcPr>
          <w:p w14:paraId="450965F5" w14:textId="77777777" w:rsidR="008C0D31" w:rsidRDefault="008C0D31" w:rsidP="008C0D31">
            <w:r w:rsidRPr="00211FE7">
              <w:t>4, 11</w:t>
            </w:r>
          </w:p>
        </w:tc>
        <w:tc>
          <w:tcPr>
            <w:tcW w:w="948" w:type="dxa"/>
          </w:tcPr>
          <w:p w14:paraId="14993598" w14:textId="77777777" w:rsidR="008C0D31" w:rsidRDefault="008C0D31" w:rsidP="008C0D31">
            <w:pPr>
              <w:rPr>
                <w:lang w:val="en-US"/>
              </w:rPr>
            </w:pPr>
            <w:r w:rsidRPr="00B47BD1">
              <w:rPr>
                <w:lang w:val="en-US"/>
              </w:rPr>
              <w:t>&lt;=</w:t>
            </w:r>
          </w:p>
        </w:tc>
        <w:tc>
          <w:tcPr>
            <w:tcW w:w="1012" w:type="dxa"/>
          </w:tcPr>
          <w:p w14:paraId="54A9D23F" w14:textId="77777777" w:rsidR="008C0D31" w:rsidRPr="00131E51" w:rsidRDefault="008C0D31" w:rsidP="008C0D31">
            <w:r>
              <w:t>261</w:t>
            </w:r>
          </w:p>
        </w:tc>
        <w:tc>
          <w:tcPr>
            <w:tcW w:w="1251" w:type="dxa"/>
          </w:tcPr>
          <w:p w14:paraId="11F3A669" w14:textId="77777777" w:rsidR="008C0D31" w:rsidRPr="00545F77" w:rsidRDefault="008C0D31" w:rsidP="008C0D31">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4B43D6B9" w14:textId="57E9016E" w:rsidR="008C0D31" w:rsidRDefault="008C0D31" w:rsidP="008C0D31">
            <w:r>
              <w:t xml:space="preserve">Стр. 271 </w:t>
            </w:r>
            <w:r>
              <w:rPr>
                <w:lang w:val="en-US"/>
              </w:rPr>
              <w:t>&gt;</w:t>
            </w:r>
            <w:r w:rsidRPr="007D3C06">
              <w:t xml:space="preserve"> </w:t>
            </w:r>
            <w:r>
              <w:t xml:space="preserve">Стр. 261 </w:t>
            </w:r>
            <w:r w:rsidR="00B42579" w:rsidRPr="00B92096">
              <w:t>–</w:t>
            </w:r>
            <w:r>
              <w:rPr>
                <w:lang w:val="en-US"/>
              </w:rPr>
              <w:t xml:space="preserve"> </w:t>
            </w:r>
            <w:r w:rsidRPr="00B92096">
              <w:t>недопустимо</w:t>
            </w:r>
          </w:p>
        </w:tc>
      </w:tr>
      <w:tr w:rsidR="008C0D31" w:rsidRPr="00B92096" w14:paraId="1AA72E5A" w14:textId="77777777" w:rsidTr="00FE4DC1">
        <w:trPr>
          <w:jc w:val="center"/>
        </w:trPr>
        <w:tc>
          <w:tcPr>
            <w:tcW w:w="710" w:type="dxa"/>
          </w:tcPr>
          <w:p w14:paraId="53C86316" w14:textId="77777777" w:rsidR="008C0D31" w:rsidRPr="00B92096" w:rsidRDefault="008E3577" w:rsidP="008C0D31">
            <w:pPr>
              <w:jc w:val="center"/>
            </w:pPr>
            <w:r>
              <w:lastRenderedPageBreak/>
              <w:t>6.21</w:t>
            </w:r>
          </w:p>
        </w:tc>
        <w:tc>
          <w:tcPr>
            <w:tcW w:w="717" w:type="dxa"/>
          </w:tcPr>
          <w:p w14:paraId="498E1BA2" w14:textId="77777777" w:rsidR="008C0D31" w:rsidRDefault="008C0D31" w:rsidP="008C0D31">
            <w:r>
              <w:t>Б</w:t>
            </w:r>
          </w:p>
        </w:tc>
        <w:tc>
          <w:tcPr>
            <w:tcW w:w="1194" w:type="dxa"/>
          </w:tcPr>
          <w:p w14:paraId="6BC6EB1E" w14:textId="77777777" w:rsidR="008C0D31" w:rsidRDefault="008C0D31" w:rsidP="008C0D31">
            <w:r>
              <w:t>272</w:t>
            </w:r>
          </w:p>
        </w:tc>
        <w:tc>
          <w:tcPr>
            <w:tcW w:w="888" w:type="dxa"/>
          </w:tcPr>
          <w:p w14:paraId="4936D2DC" w14:textId="77777777" w:rsidR="008C0D31" w:rsidRDefault="008C0D31" w:rsidP="008C0D31">
            <w:r w:rsidRPr="00211FE7">
              <w:t>4, 11</w:t>
            </w:r>
          </w:p>
        </w:tc>
        <w:tc>
          <w:tcPr>
            <w:tcW w:w="948" w:type="dxa"/>
          </w:tcPr>
          <w:p w14:paraId="57443097" w14:textId="77777777" w:rsidR="008C0D31" w:rsidRDefault="008C0D31" w:rsidP="008C0D31">
            <w:pPr>
              <w:rPr>
                <w:lang w:val="en-US"/>
              </w:rPr>
            </w:pPr>
            <w:r w:rsidRPr="00B47BD1">
              <w:rPr>
                <w:lang w:val="en-US"/>
              </w:rPr>
              <w:t>&lt;=</w:t>
            </w:r>
          </w:p>
        </w:tc>
        <w:tc>
          <w:tcPr>
            <w:tcW w:w="1012" w:type="dxa"/>
          </w:tcPr>
          <w:p w14:paraId="6E08F58E" w14:textId="77777777" w:rsidR="008C0D31" w:rsidRPr="00131E51" w:rsidRDefault="008C0D31" w:rsidP="008C0D31">
            <w:r>
              <w:t>262</w:t>
            </w:r>
          </w:p>
        </w:tc>
        <w:tc>
          <w:tcPr>
            <w:tcW w:w="1251" w:type="dxa"/>
          </w:tcPr>
          <w:p w14:paraId="68C14D95" w14:textId="77777777" w:rsidR="008C0D31" w:rsidRPr="00545F77" w:rsidRDefault="008C0D31" w:rsidP="008C0D31">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5ACA36DA" w14:textId="188BAF5C" w:rsidR="008C0D31" w:rsidRDefault="008C0D31" w:rsidP="008C0D31">
            <w:r>
              <w:t xml:space="preserve">Стр. 272 </w:t>
            </w:r>
            <w:r>
              <w:rPr>
                <w:lang w:val="en-US"/>
              </w:rPr>
              <w:t>&gt;</w:t>
            </w:r>
            <w:r w:rsidRPr="007D3C06">
              <w:t xml:space="preserve"> </w:t>
            </w:r>
            <w:r>
              <w:t>Стр. 262</w:t>
            </w:r>
            <w:r>
              <w:rPr>
                <w:lang w:val="en-US"/>
              </w:rPr>
              <w:t xml:space="preserve"> </w:t>
            </w:r>
            <w:r w:rsidR="00B42579" w:rsidRPr="00B92096">
              <w:t>–</w:t>
            </w:r>
            <w:r>
              <w:rPr>
                <w:lang w:val="en-US"/>
              </w:rPr>
              <w:t xml:space="preserve"> </w:t>
            </w:r>
            <w:r w:rsidRPr="00B92096">
              <w:t>недопустимо</w:t>
            </w:r>
          </w:p>
        </w:tc>
      </w:tr>
      <w:tr w:rsidR="008C0D31" w:rsidRPr="00B92096" w14:paraId="5E5063DB" w14:textId="77777777" w:rsidTr="00FE4DC1">
        <w:trPr>
          <w:jc w:val="center"/>
        </w:trPr>
        <w:tc>
          <w:tcPr>
            <w:tcW w:w="710" w:type="dxa"/>
          </w:tcPr>
          <w:p w14:paraId="1AA9EE6A" w14:textId="77777777" w:rsidR="008C0D31" w:rsidRPr="00B92096" w:rsidRDefault="008E3577" w:rsidP="008C0D31">
            <w:pPr>
              <w:jc w:val="center"/>
            </w:pPr>
            <w:r>
              <w:t>6.22</w:t>
            </w:r>
          </w:p>
        </w:tc>
        <w:tc>
          <w:tcPr>
            <w:tcW w:w="717" w:type="dxa"/>
          </w:tcPr>
          <w:p w14:paraId="042C296F" w14:textId="77777777" w:rsidR="008C0D31" w:rsidRDefault="008C0D31" w:rsidP="008C0D31">
            <w:r>
              <w:t>Б</w:t>
            </w:r>
          </w:p>
        </w:tc>
        <w:tc>
          <w:tcPr>
            <w:tcW w:w="1194" w:type="dxa"/>
          </w:tcPr>
          <w:p w14:paraId="2D3E4165" w14:textId="77777777" w:rsidR="008C0D31" w:rsidRDefault="008C0D31" w:rsidP="008C0D31">
            <w:r>
              <w:t>273</w:t>
            </w:r>
          </w:p>
        </w:tc>
        <w:tc>
          <w:tcPr>
            <w:tcW w:w="888" w:type="dxa"/>
          </w:tcPr>
          <w:p w14:paraId="485F90C3" w14:textId="77777777" w:rsidR="008C0D31" w:rsidRDefault="008C0D31" w:rsidP="008C0D31">
            <w:r w:rsidRPr="00211FE7">
              <w:t>4, 11</w:t>
            </w:r>
          </w:p>
        </w:tc>
        <w:tc>
          <w:tcPr>
            <w:tcW w:w="948" w:type="dxa"/>
          </w:tcPr>
          <w:p w14:paraId="15417736" w14:textId="77777777" w:rsidR="008C0D31" w:rsidRDefault="008C0D31" w:rsidP="008C0D31">
            <w:pPr>
              <w:rPr>
                <w:lang w:val="en-US"/>
              </w:rPr>
            </w:pPr>
            <w:r w:rsidRPr="00B47BD1">
              <w:rPr>
                <w:lang w:val="en-US"/>
              </w:rPr>
              <w:t>&lt;=</w:t>
            </w:r>
          </w:p>
        </w:tc>
        <w:tc>
          <w:tcPr>
            <w:tcW w:w="1012" w:type="dxa"/>
          </w:tcPr>
          <w:p w14:paraId="0B871B73" w14:textId="77777777" w:rsidR="008C0D31" w:rsidRDefault="008C0D31" w:rsidP="008C0D31">
            <w:pPr>
              <w:rPr>
                <w:lang w:val="en-US"/>
              </w:rPr>
            </w:pPr>
            <w:r>
              <w:t>263</w:t>
            </w:r>
          </w:p>
        </w:tc>
        <w:tc>
          <w:tcPr>
            <w:tcW w:w="1251" w:type="dxa"/>
          </w:tcPr>
          <w:p w14:paraId="5934D388" w14:textId="77777777" w:rsidR="008C0D31" w:rsidRPr="00545F77" w:rsidRDefault="008C0D31" w:rsidP="008C0D31">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5AA3F08E" w14:textId="587A8335" w:rsidR="008C0D31" w:rsidRDefault="008C0D31" w:rsidP="008C0D31">
            <w:r>
              <w:t xml:space="preserve">Стр. 273 </w:t>
            </w:r>
            <w:r>
              <w:rPr>
                <w:lang w:val="en-US"/>
              </w:rPr>
              <w:t>&gt;</w:t>
            </w:r>
            <w:r w:rsidRPr="007D3C06">
              <w:t xml:space="preserve"> </w:t>
            </w:r>
            <w:r>
              <w:t>Стр. 263</w:t>
            </w:r>
            <w:r>
              <w:rPr>
                <w:lang w:val="en-US"/>
              </w:rPr>
              <w:t xml:space="preserve"> </w:t>
            </w:r>
            <w:r w:rsidR="00B42579" w:rsidRPr="00B92096">
              <w:t>–</w:t>
            </w:r>
            <w:r>
              <w:rPr>
                <w:lang w:val="en-US"/>
              </w:rPr>
              <w:t xml:space="preserve"> </w:t>
            </w:r>
            <w:r w:rsidRPr="00B92096">
              <w:t>недопустимо</w:t>
            </w:r>
          </w:p>
        </w:tc>
      </w:tr>
      <w:tr w:rsidR="008C0D31" w:rsidRPr="00B92096" w14:paraId="37544BDA" w14:textId="77777777" w:rsidTr="00FE4DC1">
        <w:trPr>
          <w:jc w:val="center"/>
        </w:trPr>
        <w:tc>
          <w:tcPr>
            <w:tcW w:w="710" w:type="dxa"/>
          </w:tcPr>
          <w:p w14:paraId="4D13B474" w14:textId="77777777" w:rsidR="008C0D31" w:rsidRPr="00B92096" w:rsidRDefault="008E3577" w:rsidP="008C0D31">
            <w:pPr>
              <w:jc w:val="center"/>
            </w:pPr>
            <w:r>
              <w:t>6.23</w:t>
            </w:r>
          </w:p>
        </w:tc>
        <w:tc>
          <w:tcPr>
            <w:tcW w:w="717" w:type="dxa"/>
          </w:tcPr>
          <w:p w14:paraId="07FEB590" w14:textId="77777777" w:rsidR="008C0D31" w:rsidRDefault="008C0D31" w:rsidP="008C0D31">
            <w:r>
              <w:t>Б</w:t>
            </w:r>
          </w:p>
        </w:tc>
        <w:tc>
          <w:tcPr>
            <w:tcW w:w="1194" w:type="dxa"/>
          </w:tcPr>
          <w:p w14:paraId="51880C9C" w14:textId="77777777" w:rsidR="008C0D31" w:rsidRDefault="008C0D31" w:rsidP="008C0D31">
            <w:r>
              <w:t>274</w:t>
            </w:r>
          </w:p>
        </w:tc>
        <w:tc>
          <w:tcPr>
            <w:tcW w:w="888" w:type="dxa"/>
          </w:tcPr>
          <w:p w14:paraId="6B589875" w14:textId="77777777" w:rsidR="008C0D31" w:rsidRDefault="008C0D31" w:rsidP="008C0D31">
            <w:r w:rsidRPr="00211FE7">
              <w:t>4, 11</w:t>
            </w:r>
          </w:p>
        </w:tc>
        <w:tc>
          <w:tcPr>
            <w:tcW w:w="948" w:type="dxa"/>
          </w:tcPr>
          <w:p w14:paraId="40DDADE6" w14:textId="77777777" w:rsidR="008C0D31" w:rsidRDefault="008C0D31" w:rsidP="008C0D31">
            <w:pPr>
              <w:rPr>
                <w:lang w:val="en-US"/>
              </w:rPr>
            </w:pPr>
            <w:r w:rsidRPr="00B47BD1">
              <w:rPr>
                <w:lang w:val="en-US"/>
              </w:rPr>
              <w:t>&lt;=</w:t>
            </w:r>
          </w:p>
        </w:tc>
        <w:tc>
          <w:tcPr>
            <w:tcW w:w="1012" w:type="dxa"/>
          </w:tcPr>
          <w:p w14:paraId="136531E4" w14:textId="77777777" w:rsidR="008C0D31" w:rsidRDefault="008C0D31" w:rsidP="008C0D31">
            <w:pPr>
              <w:rPr>
                <w:lang w:val="en-US"/>
              </w:rPr>
            </w:pPr>
            <w:r w:rsidRPr="00BC6719">
              <w:t>26</w:t>
            </w:r>
            <w:r>
              <w:t>4</w:t>
            </w:r>
          </w:p>
        </w:tc>
        <w:tc>
          <w:tcPr>
            <w:tcW w:w="1251" w:type="dxa"/>
          </w:tcPr>
          <w:p w14:paraId="2C37A96F" w14:textId="77777777" w:rsidR="008C0D31" w:rsidRPr="00545F77" w:rsidRDefault="008C0D31" w:rsidP="008C0D31">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6E6BC43D" w14:textId="34315025" w:rsidR="008C0D31" w:rsidRDefault="008C0D31" w:rsidP="008C0D31">
            <w:r>
              <w:t xml:space="preserve">Стр. 274 </w:t>
            </w:r>
            <w:r>
              <w:rPr>
                <w:lang w:val="en-US"/>
              </w:rPr>
              <w:t>&gt;</w:t>
            </w:r>
            <w:r w:rsidRPr="007D3C06">
              <w:t xml:space="preserve"> </w:t>
            </w:r>
            <w:r>
              <w:t>Стр. 264</w:t>
            </w:r>
            <w:r>
              <w:rPr>
                <w:lang w:val="en-US"/>
              </w:rPr>
              <w:t xml:space="preserve"> </w:t>
            </w:r>
            <w:r w:rsidR="00B42579" w:rsidRPr="00B92096">
              <w:t>–</w:t>
            </w:r>
            <w:r>
              <w:rPr>
                <w:lang w:val="en-US"/>
              </w:rPr>
              <w:t xml:space="preserve"> </w:t>
            </w:r>
            <w:r w:rsidRPr="00B92096">
              <w:t>недопустимо</w:t>
            </w:r>
          </w:p>
        </w:tc>
      </w:tr>
      <w:tr w:rsidR="008C0D31" w:rsidRPr="00B92096" w14:paraId="05AE227A" w14:textId="77777777" w:rsidTr="00FE4DC1">
        <w:trPr>
          <w:jc w:val="center"/>
        </w:trPr>
        <w:tc>
          <w:tcPr>
            <w:tcW w:w="710" w:type="dxa"/>
          </w:tcPr>
          <w:p w14:paraId="37EEAF0E" w14:textId="77777777" w:rsidR="008C0D31" w:rsidRPr="00B92096" w:rsidRDefault="008E3577" w:rsidP="008C0D31">
            <w:pPr>
              <w:jc w:val="center"/>
            </w:pPr>
            <w:r>
              <w:t>6.24</w:t>
            </w:r>
          </w:p>
        </w:tc>
        <w:tc>
          <w:tcPr>
            <w:tcW w:w="717" w:type="dxa"/>
          </w:tcPr>
          <w:p w14:paraId="5ABE8327" w14:textId="77777777" w:rsidR="008C0D31" w:rsidRDefault="008C0D31" w:rsidP="008C0D31">
            <w:r>
              <w:t>Б</w:t>
            </w:r>
          </w:p>
        </w:tc>
        <w:tc>
          <w:tcPr>
            <w:tcW w:w="1194" w:type="dxa"/>
          </w:tcPr>
          <w:p w14:paraId="59BA4B8E" w14:textId="77777777" w:rsidR="008C0D31" w:rsidRDefault="008C0D31" w:rsidP="008C0D31">
            <w:r>
              <w:t>275</w:t>
            </w:r>
          </w:p>
        </w:tc>
        <w:tc>
          <w:tcPr>
            <w:tcW w:w="888" w:type="dxa"/>
          </w:tcPr>
          <w:p w14:paraId="5AF15F00" w14:textId="77777777" w:rsidR="008C0D31" w:rsidRDefault="008C0D31" w:rsidP="008C0D31">
            <w:r w:rsidRPr="00211FE7">
              <w:t>4, 11</w:t>
            </w:r>
          </w:p>
        </w:tc>
        <w:tc>
          <w:tcPr>
            <w:tcW w:w="948" w:type="dxa"/>
          </w:tcPr>
          <w:p w14:paraId="78D669B9" w14:textId="77777777" w:rsidR="008C0D31" w:rsidRDefault="008C0D31" w:rsidP="008C0D31">
            <w:pPr>
              <w:rPr>
                <w:lang w:val="en-US"/>
              </w:rPr>
            </w:pPr>
            <w:r w:rsidRPr="00B47BD1">
              <w:rPr>
                <w:lang w:val="en-US"/>
              </w:rPr>
              <w:t>&lt;=</w:t>
            </w:r>
          </w:p>
        </w:tc>
        <w:tc>
          <w:tcPr>
            <w:tcW w:w="1012" w:type="dxa"/>
          </w:tcPr>
          <w:p w14:paraId="54A2DF88" w14:textId="77777777" w:rsidR="008C0D31" w:rsidRDefault="008C0D31" w:rsidP="008C0D31">
            <w:pPr>
              <w:rPr>
                <w:lang w:val="en-US"/>
              </w:rPr>
            </w:pPr>
            <w:r w:rsidRPr="00BC6719">
              <w:t>26</w:t>
            </w:r>
            <w:r>
              <w:t>5</w:t>
            </w:r>
          </w:p>
        </w:tc>
        <w:tc>
          <w:tcPr>
            <w:tcW w:w="1251" w:type="dxa"/>
          </w:tcPr>
          <w:p w14:paraId="07665208" w14:textId="77777777" w:rsidR="008C0D31" w:rsidRPr="00545F77" w:rsidRDefault="008C0D31" w:rsidP="008C0D31">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7B65A66A" w14:textId="3C3637BA" w:rsidR="008C0D31" w:rsidRDefault="008C0D31" w:rsidP="008C0D31">
            <w:r>
              <w:t xml:space="preserve">Стр. 275 </w:t>
            </w:r>
            <w:r>
              <w:rPr>
                <w:lang w:val="en-US"/>
              </w:rPr>
              <w:t>&gt;</w:t>
            </w:r>
            <w:r w:rsidRPr="007D3C06">
              <w:t xml:space="preserve"> </w:t>
            </w:r>
            <w:r>
              <w:t>Стр. 265</w:t>
            </w:r>
            <w:r>
              <w:rPr>
                <w:lang w:val="en-US"/>
              </w:rPr>
              <w:t xml:space="preserve"> </w:t>
            </w:r>
            <w:r w:rsidR="00B42579" w:rsidRPr="00B92096">
              <w:t>–</w:t>
            </w:r>
            <w:r>
              <w:rPr>
                <w:lang w:val="en-US"/>
              </w:rPr>
              <w:t xml:space="preserve"> </w:t>
            </w:r>
            <w:r w:rsidRPr="00B92096">
              <w:t>недопустимо</w:t>
            </w:r>
          </w:p>
        </w:tc>
      </w:tr>
      <w:tr w:rsidR="008C0D31" w:rsidRPr="00B92096" w14:paraId="51A9F411" w14:textId="77777777" w:rsidTr="00FE4DC1">
        <w:trPr>
          <w:jc w:val="center"/>
        </w:trPr>
        <w:tc>
          <w:tcPr>
            <w:tcW w:w="710" w:type="dxa"/>
          </w:tcPr>
          <w:p w14:paraId="046D6071" w14:textId="77777777" w:rsidR="008C0D31" w:rsidRPr="00B92096" w:rsidRDefault="008E3577" w:rsidP="008C0D31">
            <w:pPr>
              <w:jc w:val="center"/>
            </w:pPr>
            <w:r>
              <w:t>6.25</w:t>
            </w:r>
          </w:p>
        </w:tc>
        <w:tc>
          <w:tcPr>
            <w:tcW w:w="717" w:type="dxa"/>
          </w:tcPr>
          <w:p w14:paraId="7319726A" w14:textId="77777777" w:rsidR="008C0D31" w:rsidRDefault="008C0D31" w:rsidP="008C0D31">
            <w:r>
              <w:t>Б</w:t>
            </w:r>
          </w:p>
        </w:tc>
        <w:tc>
          <w:tcPr>
            <w:tcW w:w="1194" w:type="dxa"/>
          </w:tcPr>
          <w:p w14:paraId="32474285" w14:textId="77777777" w:rsidR="008C0D31" w:rsidRDefault="008C0D31" w:rsidP="008C0D31">
            <w:r>
              <w:t>276</w:t>
            </w:r>
          </w:p>
        </w:tc>
        <w:tc>
          <w:tcPr>
            <w:tcW w:w="888" w:type="dxa"/>
          </w:tcPr>
          <w:p w14:paraId="72CFC573" w14:textId="77777777" w:rsidR="008C0D31" w:rsidRDefault="008C0D31" w:rsidP="008C0D31">
            <w:r w:rsidRPr="00211FE7">
              <w:t>4, 11</w:t>
            </w:r>
          </w:p>
        </w:tc>
        <w:tc>
          <w:tcPr>
            <w:tcW w:w="948" w:type="dxa"/>
          </w:tcPr>
          <w:p w14:paraId="27D6C484" w14:textId="77777777" w:rsidR="008C0D31" w:rsidRDefault="008C0D31" w:rsidP="008C0D31">
            <w:pPr>
              <w:rPr>
                <w:lang w:val="en-US"/>
              </w:rPr>
            </w:pPr>
            <w:r w:rsidRPr="00B47BD1">
              <w:rPr>
                <w:lang w:val="en-US"/>
              </w:rPr>
              <w:t>&lt;=</w:t>
            </w:r>
          </w:p>
        </w:tc>
        <w:tc>
          <w:tcPr>
            <w:tcW w:w="1012" w:type="dxa"/>
          </w:tcPr>
          <w:p w14:paraId="753DB99E" w14:textId="77777777" w:rsidR="008C0D31" w:rsidRDefault="008C0D31" w:rsidP="008C0D31">
            <w:pPr>
              <w:rPr>
                <w:lang w:val="en-US"/>
              </w:rPr>
            </w:pPr>
            <w:r w:rsidRPr="00BC6719">
              <w:t>26</w:t>
            </w:r>
            <w:r>
              <w:t>6</w:t>
            </w:r>
          </w:p>
        </w:tc>
        <w:tc>
          <w:tcPr>
            <w:tcW w:w="1251" w:type="dxa"/>
          </w:tcPr>
          <w:p w14:paraId="5C06CF0B" w14:textId="77777777" w:rsidR="008C0D31" w:rsidRPr="00545F77" w:rsidRDefault="008C0D31" w:rsidP="008C0D31">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0C41C186" w14:textId="5C729BD4" w:rsidR="008C0D31" w:rsidRDefault="008C0D31" w:rsidP="008C0D31">
            <w:r>
              <w:t xml:space="preserve">Стр. 276 </w:t>
            </w:r>
            <w:r>
              <w:rPr>
                <w:lang w:val="en-US"/>
              </w:rPr>
              <w:t>&gt;</w:t>
            </w:r>
            <w:r w:rsidRPr="007D3C06">
              <w:t xml:space="preserve"> </w:t>
            </w:r>
            <w:r>
              <w:t>Стр. 266</w:t>
            </w:r>
            <w:r>
              <w:rPr>
                <w:lang w:val="en-US"/>
              </w:rPr>
              <w:t xml:space="preserve"> </w:t>
            </w:r>
            <w:r w:rsidR="00B42579" w:rsidRPr="00B92096">
              <w:t>–</w:t>
            </w:r>
            <w:r>
              <w:rPr>
                <w:lang w:val="en-US"/>
              </w:rPr>
              <w:t xml:space="preserve"> </w:t>
            </w:r>
            <w:r w:rsidRPr="00B92096">
              <w:t>недопустимо</w:t>
            </w:r>
          </w:p>
        </w:tc>
      </w:tr>
      <w:tr w:rsidR="008C0D31" w:rsidRPr="00B92096" w14:paraId="21CDD087" w14:textId="77777777" w:rsidTr="00FE4DC1">
        <w:trPr>
          <w:jc w:val="center"/>
        </w:trPr>
        <w:tc>
          <w:tcPr>
            <w:tcW w:w="710" w:type="dxa"/>
          </w:tcPr>
          <w:p w14:paraId="00050779" w14:textId="77777777" w:rsidR="008C0D31" w:rsidRPr="00B92096" w:rsidRDefault="008E3577" w:rsidP="008C0D31">
            <w:pPr>
              <w:jc w:val="center"/>
            </w:pPr>
            <w:r>
              <w:t>6.26</w:t>
            </w:r>
          </w:p>
        </w:tc>
        <w:tc>
          <w:tcPr>
            <w:tcW w:w="717" w:type="dxa"/>
          </w:tcPr>
          <w:p w14:paraId="5BFC5185" w14:textId="77777777" w:rsidR="008C0D31" w:rsidRDefault="008C0D31" w:rsidP="008C0D31">
            <w:r>
              <w:t>Б</w:t>
            </w:r>
          </w:p>
        </w:tc>
        <w:tc>
          <w:tcPr>
            <w:tcW w:w="1194" w:type="dxa"/>
          </w:tcPr>
          <w:p w14:paraId="79D04DBB" w14:textId="77777777" w:rsidR="008C0D31" w:rsidRDefault="008C0D31" w:rsidP="008C0D31">
            <w:r>
              <w:t>277</w:t>
            </w:r>
          </w:p>
        </w:tc>
        <w:tc>
          <w:tcPr>
            <w:tcW w:w="888" w:type="dxa"/>
          </w:tcPr>
          <w:p w14:paraId="4742F4A5" w14:textId="77777777" w:rsidR="008C0D31" w:rsidRDefault="008C0D31" w:rsidP="008C0D31">
            <w:r w:rsidRPr="00211FE7">
              <w:t>4, 11</w:t>
            </w:r>
          </w:p>
        </w:tc>
        <w:tc>
          <w:tcPr>
            <w:tcW w:w="948" w:type="dxa"/>
          </w:tcPr>
          <w:p w14:paraId="6EB04591" w14:textId="77777777" w:rsidR="008C0D31" w:rsidRDefault="008C0D31" w:rsidP="008C0D31">
            <w:pPr>
              <w:rPr>
                <w:lang w:val="en-US"/>
              </w:rPr>
            </w:pPr>
            <w:r w:rsidRPr="00B47BD1">
              <w:rPr>
                <w:lang w:val="en-US"/>
              </w:rPr>
              <w:t>&lt;=</w:t>
            </w:r>
          </w:p>
        </w:tc>
        <w:tc>
          <w:tcPr>
            <w:tcW w:w="1012" w:type="dxa"/>
          </w:tcPr>
          <w:p w14:paraId="7B69AD87" w14:textId="77777777" w:rsidR="008C0D31" w:rsidRDefault="008C0D31" w:rsidP="008C0D31">
            <w:pPr>
              <w:rPr>
                <w:lang w:val="en-US"/>
              </w:rPr>
            </w:pPr>
            <w:r w:rsidRPr="00BC6719">
              <w:t>26</w:t>
            </w:r>
            <w:r>
              <w:t>7</w:t>
            </w:r>
          </w:p>
        </w:tc>
        <w:tc>
          <w:tcPr>
            <w:tcW w:w="1251" w:type="dxa"/>
          </w:tcPr>
          <w:p w14:paraId="20331CF0" w14:textId="77777777" w:rsidR="008C0D31" w:rsidRPr="00545F77" w:rsidRDefault="008C0D31" w:rsidP="008C0D31">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63E9F7A1" w14:textId="756F0C1E" w:rsidR="008C0D31" w:rsidRDefault="008C0D31" w:rsidP="008C0D31">
            <w:r>
              <w:t xml:space="preserve">Стр. 277 </w:t>
            </w:r>
            <w:r>
              <w:rPr>
                <w:lang w:val="en-US"/>
              </w:rPr>
              <w:t>&gt;</w:t>
            </w:r>
            <w:r w:rsidRPr="007D3C06">
              <w:t xml:space="preserve"> </w:t>
            </w:r>
            <w:r>
              <w:t>Стр. 267</w:t>
            </w:r>
            <w:r>
              <w:rPr>
                <w:lang w:val="en-US"/>
              </w:rPr>
              <w:t xml:space="preserve"> </w:t>
            </w:r>
            <w:r w:rsidR="00B42579" w:rsidRPr="00B92096">
              <w:t>–</w:t>
            </w:r>
            <w:r>
              <w:rPr>
                <w:lang w:val="en-US"/>
              </w:rPr>
              <w:t xml:space="preserve"> </w:t>
            </w:r>
            <w:r w:rsidRPr="00B92096">
              <w:t>недопустимо</w:t>
            </w:r>
          </w:p>
        </w:tc>
      </w:tr>
      <w:tr w:rsidR="008C0D31" w:rsidRPr="00B92096" w14:paraId="2980AF44" w14:textId="77777777" w:rsidTr="00FE4DC1">
        <w:trPr>
          <w:jc w:val="center"/>
        </w:trPr>
        <w:tc>
          <w:tcPr>
            <w:tcW w:w="710" w:type="dxa"/>
          </w:tcPr>
          <w:p w14:paraId="6FC59A3D" w14:textId="77777777" w:rsidR="008C0D31" w:rsidRPr="00B92096" w:rsidRDefault="008E3577" w:rsidP="008C0D31">
            <w:pPr>
              <w:jc w:val="center"/>
            </w:pPr>
            <w:r>
              <w:t>6.27</w:t>
            </w:r>
          </w:p>
        </w:tc>
        <w:tc>
          <w:tcPr>
            <w:tcW w:w="717" w:type="dxa"/>
          </w:tcPr>
          <w:p w14:paraId="0ABB1624" w14:textId="77777777" w:rsidR="008C0D31" w:rsidRDefault="008C0D31" w:rsidP="008C0D31">
            <w:r>
              <w:t>Б</w:t>
            </w:r>
          </w:p>
        </w:tc>
        <w:tc>
          <w:tcPr>
            <w:tcW w:w="1194" w:type="dxa"/>
          </w:tcPr>
          <w:p w14:paraId="464D1FD8" w14:textId="77777777" w:rsidR="008C0D31" w:rsidRDefault="008C0D31" w:rsidP="008C0D31">
            <w:r>
              <w:t>278</w:t>
            </w:r>
          </w:p>
        </w:tc>
        <w:tc>
          <w:tcPr>
            <w:tcW w:w="888" w:type="dxa"/>
          </w:tcPr>
          <w:p w14:paraId="17CB8739" w14:textId="77777777" w:rsidR="008C0D31" w:rsidRDefault="008C0D31" w:rsidP="008C0D31">
            <w:r w:rsidRPr="00211FE7">
              <w:t>4, 11</w:t>
            </w:r>
          </w:p>
        </w:tc>
        <w:tc>
          <w:tcPr>
            <w:tcW w:w="948" w:type="dxa"/>
          </w:tcPr>
          <w:p w14:paraId="760F62CE" w14:textId="77777777" w:rsidR="008C0D31" w:rsidRDefault="008C0D31" w:rsidP="008C0D31">
            <w:pPr>
              <w:rPr>
                <w:lang w:val="en-US"/>
              </w:rPr>
            </w:pPr>
            <w:r w:rsidRPr="00B47BD1">
              <w:rPr>
                <w:lang w:val="en-US"/>
              </w:rPr>
              <w:t>&lt;=</w:t>
            </w:r>
          </w:p>
        </w:tc>
        <w:tc>
          <w:tcPr>
            <w:tcW w:w="1012" w:type="dxa"/>
          </w:tcPr>
          <w:p w14:paraId="474E7584" w14:textId="77777777" w:rsidR="008C0D31" w:rsidRDefault="008C0D31" w:rsidP="008C0D31">
            <w:pPr>
              <w:rPr>
                <w:lang w:val="en-US"/>
              </w:rPr>
            </w:pPr>
            <w:r w:rsidRPr="00BC6719">
              <w:t>26</w:t>
            </w:r>
            <w:r>
              <w:t>8</w:t>
            </w:r>
          </w:p>
        </w:tc>
        <w:tc>
          <w:tcPr>
            <w:tcW w:w="1251" w:type="dxa"/>
          </w:tcPr>
          <w:p w14:paraId="27FF2C62" w14:textId="77777777" w:rsidR="008C0D31" w:rsidRPr="00545F77" w:rsidRDefault="008C0D31" w:rsidP="008C0D31">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035686DE" w14:textId="2D7A8462" w:rsidR="008C0D31" w:rsidRDefault="008C0D31" w:rsidP="008C0D31">
            <w:r>
              <w:t xml:space="preserve">Стр. 278 </w:t>
            </w:r>
            <w:r>
              <w:rPr>
                <w:lang w:val="en-US"/>
              </w:rPr>
              <w:t>&gt;</w:t>
            </w:r>
            <w:r w:rsidRPr="007D3C06">
              <w:t xml:space="preserve"> </w:t>
            </w:r>
            <w:r>
              <w:t>Стр. 268</w:t>
            </w:r>
            <w:r>
              <w:rPr>
                <w:lang w:val="en-US"/>
              </w:rPr>
              <w:t xml:space="preserve"> </w:t>
            </w:r>
            <w:r w:rsidR="00B42579" w:rsidRPr="00B92096">
              <w:t>–</w:t>
            </w:r>
            <w:r>
              <w:rPr>
                <w:lang w:val="en-US"/>
              </w:rPr>
              <w:t xml:space="preserve"> </w:t>
            </w:r>
            <w:r w:rsidRPr="00B92096">
              <w:t>недопустимо</w:t>
            </w:r>
          </w:p>
        </w:tc>
      </w:tr>
      <w:tr w:rsidR="00B81CF6" w:rsidRPr="00B92096" w14:paraId="46B1E44D" w14:textId="77777777" w:rsidTr="00FE4DC1">
        <w:trPr>
          <w:jc w:val="center"/>
        </w:trPr>
        <w:tc>
          <w:tcPr>
            <w:tcW w:w="710" w:type="dxa"/>
          </w:tcPr>
          <w:p w14:paraId="48D09B85" w14:textId="77777777" w:rsidR="00B81CF6" w:rsidRPr="00B92096" w:rsidRDefault="008E3577" w:rsidP="00B81CF6">
            <w:pPr>
              <w:jc w:val="center"/>
            </w:pPr>
            <w:r>
              <w:t>6.28</w:t>
            </w:r>
          </w:p>
        </w:tc>
        <w:tc>
          <w:tcPr>
            <w:tcW w:w="717" w:type="dxa"/>
          </w:tcPr>
          <w:p w14:paraId="05EB12AA" w14:textId="77777777" w:rsidR="00B81CF6" w:rsidRDefault="00B81CF6" w:rsidP="00B81CF6">
            <w:r>
              <w:t>Б</w:t>
            </w:r>
          </w:p>
        </w:tc>
        <w:tc>
          <w:tcPr>
            <w:tcW w:w="1194" w:type="dxa"/>
          </w:tcPr>
          <w:p w14:paraId="2637B2F7" w14:textId="77777777" w:rsidR="00B81CF6" w:rsidRDefault="00B81CF6" w:rsidP="00B81CF6">
            <w:r>
              <w:t>300+310</w:t>
            </w:r>
          </w:p>
        </w:tc>
        <w:tc>
          <w:tcPr>
            <w:tcW w:w="888" w:type="dxa"/>
          </w:tcPr>
          <w:p w14:paraId="41D971D7" w14:textId="77777777" w:rsidR="00B81CF6" w:rsidRPr="00211FE7" w:rsidRDefault="00B81CF6" w:rsidP="00B81CF6">
            <w:r>
              <w:t>4, 11</w:t>
            </w:r>
          </w:p>
        </w:tc>
        <w:tc>
          <w:tcPr>
            <w:tcW w:w="948" w:type="dxa"/>
          </w:tcPr>
          <w:p w14:paraId="4DF12337" w14:textId="77777777" w:rsidR="00B81CF6" w:rsidRPr="00B47BD1" w:rsidRDefault="00B81CF6" w:rsidP="00B81CF6">
            <w:pPr>
              <w:rPr>
                <w:lang w:val="en-US"/>
              </w:rPr>
            </w:pPr>
            <w:r>
              <w:rPr>
                <w:lang w:val="en-US"/>
              </w:rPr>
              <w:t>&lt;=</w:t>
            </w:r>
          </w:p>
        </w:tc>
        <w:tc>
          <w:tcPr>
            <w:tcW w:w="1012" w:type="dxa"/>
          </w:tcPr>
          <w:p w14:paraId="36E0D437" w14:textId="77777777" w:rsidR="00B81CF6" w:rsidRPr="00BC6719" w:rsidRDefault="00B81CF6" w:rsidP="00B81CF6">
            <w:r>
              <w:t>290</w:t>
            </w:r>
          </w:p>
        </w:tc>
        <w:tc>
          <w:tcPr>
            <w:tcW w:w="1251" w:type="dxa"/>
          </w:tcPr>
          <w:p w14:paraId="6A3A16A6" w14:textId="77777777" w:rsidR="00B81CF6" w:rsidRPr="00A476D3" w:rsidRDefault="00B81CF6" w:rsidP="00B81CF6">
            <w:pPr>
              <w:rPr>
                <w:lang w:val="en-US"/>
              </w:rPr>
            </w:pPr>
            <w:r w:rsidRPr="00545F77">
              <w:rPr>
                <w:lang w:val="en-US"/>
              </w:rPr>
              <w:t>4</w:t>
            </w:r>
            <w:r w:rsidRPr="00545F77">
              <w:t xml:space="preserve"> и </w:t>
            </w:r>
            <w:r w:rsidRPr="00545F77">
              <w:rPr>
                <w:lang w:val="en-US"/>
              </w:rPr>
              <w:t>11</w:t>
            </w:r>
            <w:r w:rsidRPr="00545F77">
              <w:t xml:space="preserve"> соответственно</w:t>
            </w:r>
          </w:p>
        </w:tc>
        <w:tc>
          <w:tcPr>
            <w:tcW w:w="3354" w:type="dxa"/>
          </w:tcPr>
          <w:p w14:paraId="5183C1E2" w14:textId="2D626423" w:rsidR="00B81CF6" w:rsidRDefault="00B81CF6" w:rsidP="00B81CF6">
            <w:r>
              <w:t xml:space="preserve">Стр. 300 + Стр. 310 </w:t>
            </w:r>
            <w:r>
              <w:rPr>
                <w:lang w:val="en-US"/>
              </w:rPr>
              <w:t>&gt;</w:t>
            </w:r>
            <w:r w:rsidRPr="007D3C06">
              <w:t xml:space="preserve"> </w:t>
            </w:r>
            <w:r>
              <w:t>Стр. 290</w:t>
            </w:r>
            <w:r>
              <w:rPr>
                <w:lang w:val="en-US"/>
              </w:rPr>
              <w:t xml:space="preserve"> </w:t>
            </w:r>
            <w:r w:rsidR="00B42579" w:rsidRPr="00B92096">
              <w:t>–</w:t>
            </w:r>
            <w:r>
              <w:rPr>
                <w:lang w:val="en-US"/>
              </w:rPr>
              <w:t xml:space="preserve"> </w:t>
            </w:r>
            <w:r w:rsidRPr="00B92096">
              <w:t>недопустимо</w:t>
            </w:r>
          </w:p>
        </w:tc>
      </w:tr>
      <w:tr w:rsidR="00B81CF6" w:rsidRPr="00B92096" w14:paraId="048023D1" w14:textId="77777777" w:rsidTr="00FE4DC1">
        <w:trPr>
          <w:jc w:val="center"/>
        </w:trPr>
        <w:tc>
          <w:tcPr>
            <w:tcW w:w="710" w:type="dxa"/>
          </w:tcPr>
          <w:p w14:paraId="319038B6" w14:textId="77777777" w:rsidR="00B81CF6" w:rsidRPr="00B92096" w:rsidRDefault="008E3577" w:rsidP="00B81CF6">
            <w:pPr>
              <w:jc w:val="center"/>
            </w:pPr>
            <w:r>
              <w:t>6.29</w:t>
            </w:r>
          </w:p>
        </w:tc>
        <w:tc>
          <w:tcPr>
            <w:tcW w:w="717" w:type="dxa"/>
          </w:tcPr>
          <w:p w14:paraId="04DC76B0" w14:textId="77777777" w:rsidR="00B81CF6" w:rsidRDefault="00B81CF6" w:rsidP="00B81CF6">
            <w:r w:rsidRPr="00685C38">
              <w:t>Б</w:t>
            </w:r>
          </w:p>
        </w:tc>
        <w:tc>
          <w:tcPr>
            <w:tcW w:w="1194" w:type="dxa"/>
          </w:tcPr>
          <w:p w14:paraId="18C1E5E1" w14:textId="77777777" w:rsidR="00B81CF6" w:rsidRDefault="00B81CF6" w:rsidP="00B81CF6">
            <w:r>
              <w:t>301</w:t>
            </w:r>
          </w:p>
        </w:tc>
        <w:tc>
          <w:tcPr>
            <w:tcW w:w="888" w:type="dxa"/>
          </w:tcPr>
          <w:p w14:paraId="619C9518" w14:textId="77777777" w:rsidR="00B81CF6" w:rsidRPr="00211FE7" w:rsidRDefault="00B81CF6" w:rsidP="00B81CF6">
            <w:r w:rsidRPr="00FA432F">
              <w:t>4, 11</w:t>
            </w:r>
          </w:p>
        </w:tc>
        <w:tc>
          <w:tcPr>
            <w:tcW w:w="948" w:type="dxa"/>
          </w:tcPr>
          <w:p w14:paraId="4F10A7F0" w14:textId="77777777" w:rsidR="00B81CF6" w:rsidRPr="00B47BD1" w:rsidRDefault="00B81CF6" w:rsidP="00B81CF6">
            <w:pPr>
              <w:rPr>
                <w:lang w:val="en-US"/>
              </w:rPr>
            </w:pPr>
            <w:r w:rsidRPr="001F3E9B">
              <w:rPr>
                <w:lang w:val="en-US"/>
              </w:rPr>
              <w:t>&lt;=</w:t>
            </w:r>
          </w:p>
        </w:tc>
        <w:tc>
          <w:tcPr>
            <w:tcW w:w="1012" w:type="dxa"/>
          </w:tcPr>
          <w:p w14:paraId="4D078372" w14:textId="77777777" w:rsidR="00B81CF6" w:rsidRPr="00BC6719" w:rsidRDefault="00B81CF6" w:rsidP="00B81CF6">
            <w:r>
              <w:t>291</w:t>
            </w:r>
          </w:p>
        </w:tc>
        <w:tc>
          <w:tcPr>
            <w:tcW w:w="1251" w:type="dxa"/>
          </w:tcPr>
          <w:p w14:paraId="344A7D6A" w14:textId="77777777" w:rsidR="00B81CF6" w:rsidRPr="00A476D3" w:rsidRDefault="00B81CF6" w:rsidP="00B81CF6">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28BA0C8C" w14:textId="2D2E9FD7" w:rsidR="00B81CF6" w:rsidRDefault="00B81CF6" w:rsidP="004301E9">
            <w:r>
              <w:t xml:space="preserve">Стр. 301 </w:t>
            </w:r>
            <w:r>
              <w:rPr>
                <w:lang w:val="en-US"/>
              </w:rPr>
              <w:t>&gt;</w:t>
            </w:r>
            <w:r w:rsidRPr="007D3C06">
              <w:t xml:space="preserve"> </w:t>
            </w:r>
            <w:r>
              <w:t>Стр. 29</w:t>
            </w:r>
            <w:r w:rsidR="004301E9">
              <w:t>1</w:t>
            </w:r>
            <w:r>
              <w:rPr>
                <w:lang w:val="en-US"/>
              </w:rPr>
              <w:t xml:space="preserve"> </w:t>
            </w:r>
            <w:r w:rsidR="00B42579" w:rsidRPr="00B92096">
              <w:t>–</w:t>
            </w:r>
            <w:r>
              <w:rPr>
                <w:lang w:val="en-US"/>
              </w:rPr>
              <w:t xml:space="preserve"> </w:t>
            </w:r>
            <w:r w:rsidRPr="00B92096">
              <w:t>недопустимо</w:t>
            </w:r>
          </w:p>
        </w:tc>
      </w:tr>
      <w:tr w:rsidR="00B81CF6" w:rsidRPr="00B92096" w14:paraId="5EE4194F" w14:textId="77777777" w:rsidTr="00FE4DC1">
        <w:trPr>
          <w:jc w:val="center"/>
        </w:trPr>
        <w:tc>
          <w:tcPr>
            <w:tcW w:w="710" w:type="dxa"/>
          </w:tcPr>
          <w:p w14:paraId="42EAAAF2" w14:textId="77777777" w:rsidR="00B81CF6" w:rsidRPr="00B92096" w:rsidRDefault="008E3577" w:rsidP="00B81CF6">
            <w:pPr>
              <w:jc w:val="center"/>
            </w:pPr>
            <w:r>
              <w:t>6.30</w:t>
            </w:r>
          </w:p>
        </w:tc>
        <w:tc>
          <w:tcPr>
            <w:tcW w:w="717" w:type="dxa"/>
          </w:tcPr>
          <w:p w14:paraId="3FACCB39" w14:textId="77777777" w:rsidR="00B81CF6" w:rsidRDefault="00B81CF6" w:rsidP="00B81CF6">
            <w:r w:rsidRPr="00685C38">
              <w:t>Б</w:t>
            </w:r>
          </w:p>
        </w:tc>
        <w:tc>
          <w:tcPr>
            <w:tcW w:w="1194" w:type="dxa"/>
          </w:tcPr>
          <w:p w14:paraId="62FD2438" w14:textId="77777777" w:rsidR="00B81CF6" w:rsidRDefault="00B81CF6" w:rsidP="00B81CF6">
            <w:r>
              <w:t>302</w:t>
            </w:r>
          </w:p>
        </w:tc>
        <w:tc>
          <w:tcPr>
            <w:tcW w:w="888" w:type="dxa"/>
          </w:tcPr>
          <w:p w14:paraId="2463625F" w14:textId="77777777" w:rsidR="00B81CF6" w:rsidRPr="00211FE7" w:rsidRDefault="00B81CF6" w:rsidP="00B81CF6">
            <w:r w:rsidRPr="00FA432F">
              <w:t>4, 11</w:t>
            </w:r>
          </w:p>
        </w:tc>
        <w:tc>
          <w:tcPr>
            <w:tcW w:w="948" w:type="dxa"/>
          </w:tcPr>
          <w:p w14:paraId="13C18AD1" w14:textId="77777777" w:rsidR="00B81CF6" w:rsidRPr="00B47BD1" w:rsidRDefault="00B81CF6" w:rsidP="00B81CF6">
            <w:pPr>
              <w:rPr>
                <w:lang w:val="en-US"/>
              </w:rPr>
            </w:pPr>
            <w:r w:rsidRPr="001F3E9B">
              <w:rPr>
                <w:lang w:val="en-US"/>
              </w:rPr>
              <w:t>&lt;=</w:t>
            </w:r>
          </w:p>
        </w:tc>
        <w:tc>
          <w:tcPr>
            <w:tcW w:w="1012" w:type="dxa"/>
          </w:tcPr>
          <w:p w14:paraId="02F71F2A" w14:textId="77777777" w:rsidR="00B81CF6" w:rsidRPr="00BC6719" w:rsidRDefault="00B81CF6" w:rsidP="00B81CF6">
            <w:r>
              <w:t>292</w:t>
            </w:r>
          </w:p>
        </w:tc>
        <w:tc>
          <w:tcPr>
            <w:tcW w:w="1251" w:type="dxa"/>
          </w:tcPr>
          <w:p w14:paraId="5D733A50" w14:textId="77777777" w:rsidR="00B81CF6" w:rsidRPr="00A476D3" w:rsidRDefault="00B81CF6" w:rsidP="00B81CF6">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289107C7" w14:textId="7E82417C" w:rsidR="00B81CF6" w:rsidRDefault="00B81CF6" w:rsidP="00B81CF6">
            <w:r>
              <w:t xml:space="preserve">Стр. 302 </w:t>
            </w:r>
            <w:r>
              <w:rPr>
                <w:lang w:val="en-US"/>
              </w:rPr>
              <w:t>&gt;</w:t>
            </w:r>
            <w:r w:rsidRPr="007D3C06">
              <w:t xml:space="preserve"> </w:t>
            </w:r>
            <w:r>
              <w:t>Стр. 292</w:t>
            </w:r>
            <w:r>
              <w:rPr>
                <w:lang w:val="en-US"/>
              </w:rPr>
              <w:t xml:space="preserve"> </w:t>
            </w:r>
            <w:r w:rsidR="00B42579" w:rsidRPr="00B92096">
              <w:t>–</w:t>
            </w:r>
            <w:r>
              <w:rPr>
                <w:lang w:val="en-US"/>
              </w:rPr>
              <w:t xml:space="preserve"> </w:t>
            </w:r>
            <w:r w:rsidRPr="00B92096">
              <w:t>недопустимо</w:t>
            </w:r>
          </w:p>
        </w:tc>
      </w:tr>
      <w:tr w:rsidR="00B81CF6" w:rsidRPr="00B92096" w14:paraId="099C4B39" w14:textId="77777777" w:rsidTr="00FE4DC1">
        <w:trPr>
          <w:jc w:val="center"/>
        </w:trPr>
        <w:tc>
          <w:tcPr>
            <w:tcW w:w="710" w:type="dxa"/>
          </w:tcPr>
          <w:p w14:paraId="6FABD87E" w14:textId="77777777" w:rsidR="00B81CF6" w:rsidRPr="00B92096" w:rsidRDefault="008E3577" w:rsidP="00B81CF6">
            <w:pPr>
              <w:jc w:val="center"/>
            </w:pPr>
            <w:r>
              <w:t>6.31</w:t>
            </w:r>
          </w:p>
        </w:tc>
        <w:tc>
          <w:tcPr>
            <w:tcW w:w="717" w:type="dxa"/>
          </w:tcPr>
          <w:p w14:paraId="2E9D5016" w14:textId="77777777" w:rsidR="00B81CF6" w:rsidRDefault="00B81CF6" w:rsidP="00B81CF6">
            <w:r w:rsidRPr="00685C38">
              <w:t>Б</w:t>
            </w:r>
          </w:p>
        </w:tc>
        <w:tc>
          <w:tcPr>
            <w:tcW w:w="1194" w:type="dxa"/>
          </w:tcPr>
          <w:p w14:paraId="64162EA3" w14:textId="77777777" w:rsidR="00B81CF6" w:rsidRDefault="00B81CF6" w:rsidP="00B81CF6">
            <w:r>
              <w:t>303</w:t>
            </w:r>
          </w:p>
        </w:tc>
        <w:tc>
          <w:tcPr>
            <w:tcW w:w="888" w:type="dxa"/>
          </w:tcPr>
          <w:p w14:paraId="42080A77" w14:textId="77777777" w:rsidR="00B81CF6" w:rsidRPr="00211FE7" w:rsidRDefault="00B81CF6" w:rsidP="00B81CF6">
            <w:r w:rsidRPr="00FA432F">
              <w:t>4, 11</w:t>
            </w:r>
          </w:p>
        </w:tc>
        <w:tc>
          <w:tcPr>
            <w:tcW w:w="948" w:type="dxa"/>
          </w:tcPr>
          <w:p w14:paraId="49865C9C" w14:textId="77777777" w:rsidR="00B81CF6" w:rsidRPr="00B47BD1" w:rsidRDefault="00B81CF6" w:rsidP="00B81CF6">
            <w:pPr>
              <w:rPr>
                <w:lang w:val="en-US"/>
              </w:rPr>
            </w:pPr>
            <w:r w:rsidRPr="001F3E9B">
              <w:rPr>
                <w:lang w:val="en-US"/>
              </w:rPr>
              <w:t>&lt;=</w:t>
            </w:r>
          </w:p>
        </w:tc>
        <w:tc>
          <w:tcPr>
            <w:tcW w:w="1012" w:type="dxa"/>
          </w:tcPr>
          <w:p w14:paraId="429B9D4B" w14:textId="77777777" w:rsidR="00B81CF6" w:rsidRPr="00BC6719" w:rsidRDefault="00B81CF6" w:rsidP="00B81CF6">
            <w:r>
              <w:t>293</w:t>
            </w:r>
          </w:p>
        </w:tc>
        <w:tc>
          <w:tcPr>
            <w:tcW w:w="1251" w:type="dxa"/>
          </w:tcPr>
          <w:p w14:paraId="66EE312B" w14:textId="77777777" w:rsidR="00B81CF6" w:rsidRPr="00A476D3" w:rsidRDefault="00B81CF6" w:rsidP="00B81CF6">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5AE1202D" w14:textId="215D251B" w:rsidR="00B81CF6" w:rsidRDefault="00B81CF6" w:rsidP="00B81CF6">
            <w:r>
              <w:t xml:space="preserve">Стр. 303 </w:t>
            </w:r>
            <w:r>
              <w:rPr>
                <w:lang w:val="en-US"/>
              </w:rPr>
              <w:t>&gt;</w:t>
            </w:r>
            <w:r w:rsidRPr="007D3C06">
              <w:t xml:space="preserve"> </w:t>
            </w:r>
            <w:r>
              <w:t>Стр. 293</w:t>
            </w:r>
            <w:r>
              <w:rPr>
                <w:lang w:val="en-US"/>
              </w:rPr>
              <w:t xml:space="preserve"> </w:t>
            </w:r>
            <w:r w:rsidR="00B42579" w:rsidRPr="00B92096">
              <w:t>–</w:t>
            </w:r>
            <w:r>
              <w:rPr>
                <w:lang w:val="en-US"/>
              </w:rPr>
              <w:t xml:space="preserve"> </w:t>
            </w:r>
            <w:r w:rsidRPr="00B92096">
              <w:t>недопустимо</w:t>
            </w:r>
          </w:p>
        </w:tc>
      </w:tr>
      <w:tr w:rsidR="00B81CF6" w:rsidRPr="00B92096" w14:paraId="03B3AAAF" w14:textId="77777777" w:rsidTr="00FE4DC1">
        <w:trPr>
          <w:jc w:val="center"/>
        </w:trPr>
        <w:tc>
          <w:tcPr>
            <w:tcW w:w="710" w:type="dxa"/>
          </w:tcPr>
          <w:p w14:paraId="4BFE7A43" w14:textId="77777777" w:rsidR="00B81CF6" w:rsidRPr="00B92096" w:rsidRDefault="008E3577" w:rsidP="00B81CF6">
            <w:pPr>
              <w:jc w:val="center"/>
            </w:pPr>
            <w:r>
              <w:t>6.32</w:t>
            </w:r>
          </w:p>
        </w:tc>
        <w:tc>
          <w:tcPr>
            <w:tcW w:w="717" w:type="dxa"/>
          </w:tcPr>
          <w:p w14:paraId="7CA52AC9" w14:textId="77777777" w:rsidR="00B81CF6" w:rsidRDefault="00B81CF6" w:rsidP="00B81CF6">
            <w:r w:rsidRPr="00685C38">
              <w:t>Б</w:t>
            </w:r>
          </w:p>
        </w:tc>
        <w:tc>
          <w:tcPr>
            <w:tcW w:w="1194" w:type="dxa"/>
          </w:tcPr>
          <w:p w14:paraId="6767680A" w14:textId="77777777" w:rsidR="00B81CF6" w:rsidRDefault="00B81CF6" w:rsidP="00B81CF6">
            <w:r>
              <w:t>304</w:t>
            </w:r>
          </w:p>
        </w:tc>
        <w:tc>
          <w:tcPr>
            <w:tcW w:w="888" w:type="dxa"/>
          </w:tcPr>
          <w:p w14:paraId="050F2DC4" w14:textId="77777777" w:rsidR="00B81CF6" w:rsidRPr="00211FE7" w:rsidRDefault="00B81CF6" w:rsidP="00B81CF6">
            <w:r w:rsidRPr="00FA432F">
              <w:t>4, 11</w:t>
            </w:r>
          </w:p>
        </w:tc>
        <w:tc>
          <w:tcPr>
            <w:tcW w:w="948" w:type="dxa"/>
          </w:tcPr>
          <w:p w14:paraId="325B5B6C" w14:textId="77777777" w:rsidR="00B81CF6" w:rsidRPr="00B47BD1" w:rsidRDefault="00B81CF6" w:rsidP="00B81CF6">
            <w:pPr>
              <w:rPr>
                <w:lang w:val="en-US"/>
              </w:rPr>
            </w:pPr>
            <w:r w:rsidRPr="001F3E9B">
              <w:rPr>
                <w:lang w:val="en-US"/>
              </w:rPr>
              <w:t>&lt;=</w:t>
            </w:r>
          </w:p>
        </w:tc>
        <w:tc>
          <w:tcPr>
            <w:tcW w:w="1012" w:type="dxa"/>
          </w:tcPr>
          <w:p w14:paraId="75CEFFF2" w14:textId="77777777" w:rsidR="00B81CF6" w:rsidRPr="00BC6719" w:rsidRDefault="00B81CF6" w:rsidP="00B81CF6">
            <w:r>
              <w:t>294</w:t>
            </w:r>
          </w:p>
        </w:tc>
        <w:tc>
          <w:tcPr>
            <w:tcW w:w="1251" w:type="dxa"/>
          </w:tcPr>
          <w:p w14:paraId="213DCC38" w14:textId="77777777" w:rsidR="00B81CF6" w:rsidRPr="00A476D3" w:rsidRDefault="00B81CF6" w:rsidP="00B81CF6">
            <w:pPr>
              <w:rPr>
                <w:lang w:val="en-US"/>
              </w:rPr>
            </w:pPr>
            <w:r w:rsidRPr="00A476D3">
              <w:rPr>
                <w:lang w:val="en-US"/>
              </w:rPr>
              <w:t>4</w:t>
            </w:r>
            <w:r w:rsidRPr="00A476D3">
              <w:t xml:space="preserve"> и </w:t>
            </w:r>
            <w:r w:rsidRPr="00A476D3">
              <w:rPr>
                <w:lang w:val="en-US"/>
              </w:rPr>
              <w:t>11</w:t>
            </w:r>
            <w:r w:rsidRPr="00A476D3">
              <w:t xml:space="preserve"> соответственно</w:t>
            </w:r>
          </w:p>
        </w:tc>
        <w:tc>
          <w:tcPr>
            <w:tcW w:w="3354" w:type="dxa"/>
          </w:tcPr>
          <w:p w14:paraId="5AD049FF" w14:textId="7F2DC45A" w:rsidR="00B81CF6" w:rsidRDefault="00B81CF6" w:rsidP="00B81CF6">
            <w:r>
              <w:t xml:space="preserve">Стр. 304 </w:t>
            </w:r>
            <w:r>
              <w:rPr>
                <w:lang w:val="en-US"/>
              </w:rPr>
              <w:t>&gt;</w:t>
            </w:r>
            <w:r w:rsidRPr="007D3C06">
              <w:t xml:space="preserve"> </w:t>
            </w:r>
            <w:r>
              <w:t>Стр. 294</w:t>
            </w:r>
            <w:r>
              <w:rPr>
                <w:lang w:val="en-US"/>
              </w:rPr>
              <w:t xml:space="preserve"> </w:t>
            </w:r>
            <w:r w:rsidR="00B42579" w:rsidRPr="00B92096">
              <w:t>–</w:t>
            </w:r>
            <w:r>
              <w:rPr>
                <w:lang w:val="en-US"/>
              </w:rPr>
              <w:t xml:space="preserve"> </w:t>
            </w:r>
            <w:r w:rsidRPr="00B92096">
              <w:t>недопустимо</w:t>
            </w:r>
          </w:p>
        </w:tc>
      </w:tr>
      <w:tr w:rsidR="00CC2150" w:rsidRPr="00B92096" w14:paraId="4A3D36E8" w14:textId="77777777" w:rsidTr="00FE4DC1">
        <w:trPr>
          <w:jc w:val="center"/>
        </w:trPr>
        <w:tc>
          <w:tcPr>
            <w:tcW w:w="710" w:type="dxa"/>
          </w:tcPr>
          <w:p w14:paraId="691E4789" w14:textId="534789F1" w:rsidR="00CC2150" w:rsidRDefault="00CC2150" w:rsidP="00B81CF6">
            <w:pPr>
              <w:jc w:val="center"/>
            </w:pPr>
            <w:r>
              <w:t>7</w:t>
            </w:r>
          </w:p>
        </w:tc>
        <w:tc>
          <w:tcPr>
            <w:tcW w:w="717" w:type="dxa"/>
          </w:tcPr>
          <w:p w14:paraId="49AB4A94" w14:textId="33478164" w:rsidR="00CC2150" w:rsidRPr="00685C38" w:rsidRDefault="00CC2150" w:rsidP="00CC2150">
            <w:pPr>
              <w:jc w:val="center"/>
            </w:pPr>
            <w:r>
              <w:t>Б</w:t>
            </w:r>
          </w:p>
        </w:tc>
        <w:tc>
          <w:tcPr>
            <w:tcW w:w="1194" w:type="dxa"/>
          </w:tcPr>
          <w:p w14:paraId="4B58FA9D" w14:textId="469E6FC7" w:rsidR="00CC2150" w:rsidRDefault="00CC2150" w:rsidP="00CC2150">
            <w:pPr>
              <w:jc w:val="center"/>
            </w:pPr>
            <w:r>
              <w:t>330</w:t>
            </w:r>
          </w:p>
        </w:tc>
        <w:tc>
          <w:tcPr>
            <w:tcW w:w="888" w:type="dxa"/>
          </w:tcPr>
          <w:p w14:paraId="2F9333A0" w14:textId="492B4466" w:rsidR="00CC2150" w:rsidRPr="00FA432F" w:rsidRDefault="00CC2150" w:rsidP="00CC2150">
            <w:pPr>
              <w:jc w:val="center"/>
            </w:pPr>
            <w:r>
              <w:t>4, 5, 6, 7, 8, 9, 10, 11</w:t>
            </w:r>
          </w:p>
        </w:tc>
        <w:tc>
          <w:tcPr>
            <w:tcW w:w="948" w:type="dxa"/>
          </w:tcPr>
          <w:p w14:paraId="3D304BC1" w14:textId="174259C8" w:rsidR="00CC2150" w:rsidRPr="00CC2150" w:rsidRDefault="00CC2150" w:rsidP="00CC2150">
            <w:pPr>
              <w:jc w:val="center"/>
            </w:pPr>
            <w:r>
              <w:t>=</w:t>
            </w:r>
          </w:p>
        </w:tc>
        <w:tc>
          <w:tcPr>
            <w:tcW w:w="1012" w:type="dxa"/>
          </w:tcPr>
          <w:p w14:paraId="00D701A9" w14:textId="5C3FA00C" w:rsidR="00CC2150" w:rsidRDefault="00CC2150" w:rsidP="00CC2150">
            <w:pPr>
              <w:jc w:val="center"/>
            </w:pPr>
            <w:r w:rsidRPr="00CC2150">
              <w:t>331 + 332 + 333 + 334 + 335 + 336 + 337 + 338 + 339</w:t>
            </w:r>
          </w:p>
        </w:tc>
        <w:tc>
          <w:tcPr>
            <w:tcW w:w="1251" w:type="dxa"/>
          </w:tcPr>
          <w:p w14:paraId="53675C00" w14:textId="33BBF893" w:rsidR="00CC2150" w:rsidRPr="00CC2150" w:rsidRDefault="00CC2150" w:rsidP="00CC2150">
            <w:pPr>
              <w:jc w:val="center"/>
            </w:pPr>
            <w:r>
              <w:t xml:space="preserve">4, 5, 6, 7, 8, 9, 10, 11 </w:t>
            </w:r>
            <w:r w:rsidRPr="00A476D3">
              <w:t>соответственно</w:t>
            </w:r>
          </w:p>
        </w:tc>
        <w:tc>
          <w:tcPr>
            <w:tcW w:w="3354" w:type="dxa"/>
          </w:tcPr>
          <w:p w14:paraId="3F416144" w14:textId="483492F0" w:rsidR="00CC2150" w:rsidRDefault="00CC2150" w:rsidP="00CC2150">
            <w:pPr>
              <w:jc w:val="center"/>
            </w:pPr>
            <w:r w:rsidRPr="00CC2150">
              <w:t>Стр.330 &lt;&gt; Стр. 331 + Стр.332 + Стр.333 + Стр.334 + Стр.335 + Стр.336 + Стр.337 + Стр.338 + Стр.339 – недопустимо</w:t>
            </w:r>
          </w:p>
        </w:tc>
      </w:tr>
      <w:tr w:rsidR="00CC2150" w:rsidRPr="00B92096" w14:paraId="66EFA143" w14:textId="77777777" w:rsidTr="00CC2150">
        <w:trPr>
          <w:jc w:val="center"/>
        </w:trPr>
        <w:tc>
          <w:tcPr>
            <w:tcW w:w="710" w:type="dxa"/>
            <w:tcBorders>
              <w:top w:val="single" w:sz="4" w:space="0" w:color="auto"/>
              <w:left w:val="single" w:sz="4" w:space="0" w:color="auto"/>
              <w:bottom w:val="single" w:sz="4" w:space="0" w:color="auto"/>
              <w:right w:val="single" w:sz="4" w:space="0" w:color="auto"/>
            </w:tcBorders>
          </w:tcPr>
          <w:p w14:paraId="29EBE4C7" w14:textId="4C0FE9AD" w:rsidR="00CC2150" w:rsidRPr="00B92096" w:rsidRDefault="00CC2150" w:rsidP="00752F6B">
            <w:pPr>
              <w:jc w:val="center"/>
            </w:pPr>
            <w:r>
              <w:t>7.1</w:t>
            </w:r>
          </w:p>
        </w:tc>
        <w:tc>
          <w:tcPr>
            <w:tcW w:w="717" w:type="dxa"/>
            <w:tcBorders>
              <w:top w:val="single" w:sz="4" w:space="0" w:color="auto"/>
              <w:left w:val="single" w:sz="4" w:space="0" w:color="auto"/>
              <w:bottom w:val="single" w:sz="4" w:space="0" w:color="auto"/>
              <w:right w:val="single" w:sz="4" w:space="0" w:color="auto"/>
            </w:tcBorders>
          </w:tcPr>
          <w:p w14:paraId="59B464C8" w14:textId="77777777" w:rsidR="00CC2150" w:rsidRDefault="00CC2150" w:rsidP="00CC2150">
            <w:pPr>
              <w:jc w:val="center"/>
            </w:pPr>
            <w:r w:rsidRPr="00685C38">
              <w:t>Б</w:t>
            </w:r>
          </w:p>
        </w:tc>
        <w:tc>
          <w:tcPr>
            <w:tcW w:w="1194" w:type="dxa"/>
            <w:tcBorders>
              <w:top w:val="single" w:sz="4" w:space="0" w:color="auto"/>
              <w:left w:val="single" w:sz="4" w:space="0" w:color="auto"/>
              <w:bottom w:val="single" w:sz="4" w:space="0" w:color="auto"/>
              <w:right w:val="single" w:sz="4" w:space="0" w:color="auto"/>
            </w:tcBorders>
          </w:tcPr>
          <w:p w14:paraId="788B3939" w14:textId="213B297B" w:rsidR="00CC2150" w:rsidRDefault="00CC2150" w:rsidP="00CC2150">
            <w:pPr>
              <w:jc w:val="center"/>
            </w:pPr>
            <w:r>
              <w:t>340</w:t>
            </w:r>
          </w:p>
        </w:tc>
        <w:tc>
          <w:tcPr>
            <w:tcW w:w="888" w:type="dxa"/>
            <w:tcBorders>
              <w:top w:val="single" w:sz="4" w:space="0" w:color="auto"/>
              <w:left w:val="single" w:sz="4" w:space="0" w:color="auto"/>
              <w:bottom w:val="single" w:sz="4" w:space="0" w:color="auto"/>
              <w:right w:val="single" w:sz="4" w:space="0" w:color="auto"/>
            </w:tcBorders>
          </w:tcPr>
          <w:p w14:paraId="101F477B" w14:textId="77777777" w:rsidR="00CC2150" w:rsidRPr="00211FE7" w:rsidRDefault="00CC2150" w:rsidP="00CC2150">
            <w:pPr>
              <w:jc w:val="center"/>
            </w:pPr>
            <w:r w:rsidRPr="00FA432F">
              <w:t>4, 11</w:t>
            </w:r>
          </w:p>
        </w:tc>
        <w:tc>
          <w:tcPr>
            <w:tcW w:w="948" w:type="dxa"/>
            <w:tcBorders>
              <w:top w:val="single" w:sz="4" w:space="0" w:color="auto"/>
              <w:left w:val="single" w:sz="4" w:space="0" w:color="auto"/>
              <w:bottom w:val="single" w:sz="4" w:space="0" w:color="auto"/>
              <w:right w:val="single" w:sz="4" w:space="0" w:color="auto"/>
            </w:tcBorders>
          </w:tcPr>
          <w:p w14:paraId="1B05F242" w14:textId="77777777" w:rsidR="00CC2150" w:rsidRPr="00CC2150" w:rsidRDefault="00CC2150" w:rsidP="00CC2150">
            <w:pPr>
              <w:jc w:val="center"/>
            </w:pPr>
            <w:r w:rsidRPr="00CC2150">
              <w:t>&lt;=</w:t>
            </w:r>
          </w:p>
        </w:tc>
        <w:tc>
          <w:tcPr>
            <w:tcW w:w="1012" w:type="dxa"/>
            <w:tcBorders>
              <w:top w:val="single" w:sz="4" w:space="0" w:color="auto"/>
              <w:left w:val="single" w:sz="4" w:space="0" w:color="auto"/>
              <w:bottom w:val="single" w:sz="4" w:space="0" w:color="auto"/>
              <w:right w:val="single" w:sz="4" w:space="0" w:color="auto"/>
            </w:tcBorders>
          </w:tcPr>
          <w:p w14:paraId="4E2B86C6" w14:textId="315029AE" w:rsidR="00CC2150" w:rsidRPr="00BC6719" w:rsidRDefault="00CC2150" w:rsidP="00CC2150">
            <w:pPr>
              <w:jc w:val="center"/>
            </w:pPr>
            <w:r>
              <w:t>330</w:t>
            </w:r>
          </w:p>
        </w:tc>
        <w:tc>
          <w:tcPr>
            <w:tcW w:w="1251" w:type="dxa"/>
            <w:tcBorders>
              <w:top w:val="single" w:sz="4" w:space="0" w:color="auto"/>
              <w:left w:val="single" w:sz="4" w:space="0" w:color="auto"/>
              <w:bottom w:val="single" w:sz="4" w:space="0" w:color="auto"/>
              <w:right w:val="single" w:sz="4" w:space="0" w:color="auto"/>
            </w:tcBorders>
          </w:tcPr>
          <w:p w14:paraId="76DE27A1" w14:textId="77777777" w:rsidR="00CC2150" w:rsidRPr="00CC2150" w:rsidRDefault="00CC2150" w:rsidP="00CC2150">
            <w:pPr>
              <w:jc w:val="center"/>
            </w:pPr>
            <w:r w:rsidRPr="00CC2150">
              <w:t>4</w:t>
            </w:r>
            <w:r w:rsidRPr="00A476D3">
              <w:t xml:space="preserve"> и </w:t>
            </w:r>
            <w:r w:rsidRPr="00CC2150">
              <w:t>11</w:t>
            </w:r>
            <w:r w:rsidRPr="00A476D3">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43A33330" w14:textId="2425BBD2" w:rsidR="00CC2150" w:rsidRDefault="00CC2150" w:rsidP="00CC2150">
            <w:pPr>
              <w:jc w:val="center"/>
            </w:pPr>
            <w:r>
              <w:t xml:space="preserve">Стр. 340 </w:t>
            </w:r>
            <w:r w:rsidRPr="00CC2150">
              <w:t>&gt;</w:t>
            </w:r>
            <w:r w:rsidRPr="007D3C06">
              <w:t xml:space="preserve"> </w:t>
            </w:r>
            <w:r>
              <w:t>Стр. 330</w:t>
            </w:r>
            <w:r w:rsidRPr="00CC2150">
              <w:t xml:space="preserve"> </w:t>
            </w:r>
            <w:r w:rsidRPr="00B92096">
              <w:t>–</w:t>
            </w:r>
            <w:r w:rsidRPr="00CC2150">
              <w:t xml:space="preserve"> </w:t>
            </w:r>
            <w:r w:rsidRPr="00B92096">
              <w:t>недопустимо</w:t>
            </w:r>
          </w:p>
        </w:tc>
      </w:tr>
      <w:tr w:rsidR="00B81CF6" w:rsidRPr="00B92096" w14:paraId="7347CBC9" w14:textId="77777777" w:rsidTr="00FE4DC1">
        <w:trPr>
          <w:jc w:val="center"/>
        </w:trPr>
        <w:tc>
          <w:tcPr>
            <w:tcW w:w="710" w:type="dxa"/>
          </w:tcPr>
          <w:p w14:paraId="1EA7B665" w14:textId="77777777" w:rsidR="00B81CF6" w:rsidRPr="00B92096" w:rsidRDefault="00B81CF6" w:rsidP="00B81CF6">
            <w:pPr>
              <w:jc w:val="center"/>
            </w:pPr>
            <w:r w:rsidRPr="00B92096">
              <w:t>14</w:t>
            </w:r>
          </w:p>
        </w:tc>
        <w:tc>
          <w:tcPr>
            <w:tcW w:w="717" w:type="dxa"/>
          </w:tcPr>
          <w:p w14:paraId="230D0AB9" w14:textId="77777777" w:rsidR="00B81CF6" w:rsidRPr="00B92096" w:rsidRDefault="00B81CF6" w:rsidP="00B81CF6">
            <w:r w:rsidRPr="005D649A">
              <w:t>Б</w:t>
            </w:r>
          </w:p>
        </w:tc>
        <w:tc>
          <w:tcPr>
            <w:tcW w:w="1194" w:type="dxa"/>
          </w:tcPr>
          <w:p w14:paraId="4661205E" w14:textId="77777777" w:rsidR="00B81CF6" w:rsidRPr="00B92096" w:rsidRDefault="00B81CF6" w:rsidP="00B81CF6">
            <w:r w:rsidRPr="00B92096">
              <w:t>150</w:t>
            </w:r>
          </w:p>
        </w:tc>
        <w:tc>
          <w:tcPr>
            <w:tcW w:w="888" w:type="dxa"/>
          </w:tcPr>
          <w:p w14:paraId="172382BA" w14:textId="77777777" w:rsidR="00B81CF6" w:rsidRPr="00B92096" w:rsidRDefault="00B81CF6" w:rsidP="00B81CF6">
            <w:r>
              <w:t>4, 5, 8, 9, 10, 11</w:t>
            </w:r>
          </w:p>
        </w:tc>
        <w:tc>
          <w:tcPr>
            <w:tcW w:w="948" w:type="dxa"/>
          </w:tcPr>
          <w:p w14:paraId="485AE579" w14:textId="77777777" w:rsidR="00B81CF6" w:rsidRPr="00B92096" w:rsidRDefault="00B81CF6" w:rsidP="00B81CF6">
            <w:r w:rsidRPr="00B92096">
              <w:t>=</w:t>
            </w:r>
          </w:p>
        </w:tc>
        <w:tc>
          <w:tcPr>
            <w:tcW w:w="1012" w:type="dxa"/>
          </w:tcPr>
          <w:p w14:paraId="62222CDF" w14:textId="77777777" w:rsidR="00B81CF6" w:rsidRPr="00B92096" w:rsidRDefault="00B81CF6" w:rsidP="00B81CF6">
            <w:r w:rsidRPr="00B92096">
              <w:t>151+152+153</w:t>
            </w:r>
          </w:p>
        </w:tc>
        <w:tc>
          <w:tcPr>
            <w:tcW w:w="1251" w:type="dxa"/>
          </w:tcPr>
          <w:p w14:paraId="54203FA7" w14:textId="77777777" w:rsidR="00B81CF6" w:rsidRPr="00B92096" w:rsidRDefault="00B81CF6" w:rsidP="00B81CF6">
            <w:r>
              <w:t>4, 5, 8, 9, 10, и 11 соответственно</w:t>
            </w:r>
          </w:p>
        </w:tc>
        <w:tc>
          <w:tcPr>
            <w:tcW w:w="3354" w:type="dxa"/>
          </w:tcPr>
          <w:p w14:paraId="7436BEEF" w14:textId="3FF0BAB9" w:rsidR="00B81CF6" w:rsidRPr="00B92096" w:rsidRDefault="00B81CF6" w:rsidP="00B81CF6">
            <w:r w:rsidRPr="00B92096">
              <w:t xml:space="preserve">Стр.150 &lt;&gt; Стр.151+Стр.152+Стр.153 </w:t>
            </w:r>
            <w:r w:rsidR="00B42579" w:rsidRPr="00B92096">
              <w:t>–</w:t>
            </w:r>
            <w:r w:rsidRPr="00B92096">
              <w:t xml:space="preserve"> недопустимо  </w:t>
            </w:r>
          </w:p>
        </w:tc>
      </w:tr>
      <w:tr w:rsidR="00B81CF6" w:rsidRPr="00B92096" w14:paraId="120E3E82" w14:textId="77777777" w:rsidTr="00FE4DC1">
        <w:trPr>
          <w:jc w:val="center"/>
        </w:trPr>
        <w:tc>
          <w:tcPr>
            <w:tcW w:w="710" w:type="dxa"/>
          </w:tcPr>
          <w:p w14:paraId="2461CCB1" w14:textId="77777777" w:rsidR="00B81CF6" w:rsidRPr="00B92096" w:rsidRDefault="00B81CF6" w:rsidP="00B81CF6">
            <w:pPr>
              <w:jc w:val="center"/>
            </w:pPr>
            <w:r w:rsidRPr="00B92096">
              <w:t>15</w:t>
            </w:r>
          </w:p>
        </w:tc>
        <w:tc>
          <w:tcPr>
            <w:tcW w:w="717" w:type="dxa"/>
          </w:tcPr>
          <w:p w14:paraId="56F660B7" w14:textId="77777777" w:rsidR="00B81CF6" w:rsidRPr="00B92096" w:rsidRDefault="00B81CF6" w:rsidP="00B81CF6">
            <w:r w:rsidRPr="005D649A">
              <w:t>Б</w:t>
            </w:r>
          </w:p>
        </w:tc>
        <w:tc>
          <w:tcPr>
            <w:tcW w:w="1194" w:type="dxa"/>
          </w:tcPr>
          <w:p w14:paraId="44E93215" w14:textId="77777777" w:rsidR="00B81CF6" w:rsidRPr="00577B00" w:rsidRDefault="00B81CF6" w:rsidP="00B81CF6">
            <w:pPr>
              <w:rPr>
                <w:lang w:val="en-US"/>
              </w:rPr>
            </w:pPr>
            <w:r>
              <w:rPr>
                <w:lang w:val="en-US"/>
              </w:rPr>
              <w:t>600</w:t>
            </w:r>
          </w:p>
        </w:tc>
        <w:tc>
          <w:tcPr>
            <w:tcW w:w="888" w:type="dxa"/>
          </w:tcPr>
          <w:p w14:paraId="41333528" w14:textId="77777777" w:rsidR="00B81CF6" w:rsidRPr="00B92096" w:rsidRDefault="00B81CF6" w:rsidP="00B81CF6">
            <w:r>
              <w:t>4, 5, 6, 7, 8, 9, 10, 11</w:t>
            </w:r>
          </w:p>
        </w:tc>
        <w:tc>
          <w:tcPr>
            <w:tcW w:w="948" w:type="dxa"/>
          </w:tcPr>
          <w:p w14:paraId="648B1E17" w14:textId="77777777" w:rsidR="00B81CF6" w:rsidRPr="00B92096" w:rsidRDefault="00B81CF6" w:rsidP="00B81CF6">
            <w:r w:rsidRPr="00B92096">
              <w:t>=</w:t>
            </w:r>
          </w:p>
        </w:tc>
        <w:tc>
          <w:tcPr>
            <w:tcW w:w="1012" w:type="dxa"/>
          </w:tcPr>
          <w:p w14:paraId="480E3B09" w14:textId="77777777" w:rsidR="00B81CF6" w:rsidRPr="00B92096" w:rsidRDefault="00B81CF6" w:rsidP="00B81CF6">
            <w:r w:rsidRPr="00B92096">
              <w:t>010</w:t>
            </w:r>
          </w:p>
        </w:tc>
        <w:tc>
          <w:tcPr>
            <w:tcW w:w="1251" w:type="dxa"/>
          </w:tcPr>
          <w:p w14:paraId="64FBAA93" w14:textId="77777777" w:rsidR="00B81CF6" w:rsidRPr="00B92096" w:rsidRDefault="00B81CF6" w:rsidP="00B81CF6">
            <w:r>
              <w:t>4, 5, 6, 7, 8, 9, 10 и 11 соответственно</w:t>
            </w:r>
          </w:p>
        </w:tc>
        <w:tc>
          <w:tcPr>
            <w:tcW w:w="3354" w:type="dxa"/>
          </w:tcPr>
          <w:p w14:paraId="25CBAF3B" w14:textId="30DB3B94" w:rsidR="00B81CF6" w:rsidRPr="00B92096" w:rsidRDefault="00B81CF6" w:rsidP="00B81CF6">
            <w:r w:rsidRPr="00B92096">
              <w:t xml:space="preserve">Стр. </w:t>
            </w:r>
            <w:r>
              <w:rPr>
                <w:lang w:val="en-US"/>
              </w:rPr>
              <w:t>60</w:t>
            </w:r>
            <w:r w:rsidRPr="00B92096">
              <w:t xml:space="preserve">0 &lt;&gt; Стр. 010 </w:t>
            </w:r>
            <w:r w:rsidR="00B42579" w:rsidRPr="00B92096">
              <w:t>–</w:t>
            </w:r>
            <w:r w:rsidRPr="00B92096">
              <w:t xml:space="preserve"> недопустимо</w:t>
            </w:r>
          </w:p>
        </w:tc>
      </w:tr>
      <w:tr w:rsidR="00B81CF6" w:rsidRPr="00B92096" w14:paraId="6804BA3F" w14:textId="77777777" w:rsidTr="00FE4DC1">
        <w:trPr>
          <w:jc w:val="center"/>
        </w:trPr>
        <w:tc>
          <w:tcPr>
            <w:tcW w:w="710" w:type="dxa"/>
          </w:tcPr>
          <w:p w14:paraId="4780AD0F" w14:textId="77777777" w:rsidR="00B81CF6" w:rsidRPr="00B92096" w:rsidRDefault="00B81CF6" w:rsidP="00B81CF6">
            <w:pPr>
              <w:jc w:val="center"/>
            </w:pPr>
            <w:r w:rsidRPr="00B92096">
              <w:t>16</w:t>
            </w:r>
          </w:p>
        </w:tc>
        <w:tc>
          <w:tcPr>
            <w:tcW w:w="717" w:type="dxa"/>
          </w:tcPr>
          <w:p w14:paraId="2E7BFC41" w14:textId="77777777" w:rsidR="00B81CF6" w:rsidRPr="00B92096" w:rsidRDefault="00B81CF6" w:rsidP="00B81CF6">
            <w:r w:rsidRPr="005D649A">
              <w:t>Б</w:t>
            </w:r>
          </w:p>
        </w:tc>
        <w:tc>
          <w:tcPr>
            <w:tcW w:w="1194" w:type="dxa"/>
          </w:tcPr>
          <w:p w14:paraId="6589215A" w14:textId="77777777" w:rsidR="00B81CF6" w:rsidRPr="00B92096" w:rsidRDefault="00B81CF6" w:rsidP="00B81CF6">
            <w:r>
              <w:rPr>
                <w:lang w:val="en-US"/>
              </w:rPr>
              <w:t>610</w:t>
            </w:r>
          </w:p>
        </w:tc>
        <w:tc>
          <w:tcPr>
            <w:tcW w:w="888" w:type="dxa"/>
          </w:tcPr>
          <w:p w14:paraId="58D16E6F" w14:textId="77777777" w:rsidR="00B81CF6" w:rsidRPr="00B92096" w:rsidRDefault="00B81CF6" w:rsidP="00B81CF6">
            <w:r>
              <w:t>4, 8, 9, 10, 11</w:t>
            </w:r>
          </w:p>
        </w:tc>
        <w:tc>
          <w:tcPr>
            <w:tcW w:w="948" w:type="dxa"/>
          </w:tcPr>
          <w:p w14:paraId="75867203" w14:textId="77777777" w:rsidR="00B81CF6" w:rsidRPr="00B92096" w:rsidRDefault="00B81CF6" w:rsidP="00B81CF6">
            <w:r w:rsidRPr="00B92096">
              <w:t>=</w:t>
            </w:r>
          </w:p>
        </w:tc>
        <w:tc>
          <w:tcPr>
            <w:tcW w:w="1012" w:type="dxa"/>
          </w:tcPr>
          <w:p w14:paraId="41D0C730" w14:textId="77777777" w:rsidR="00B81CF6" w:rsidRPr="00B92096" w:rsidRDefault="00B81CF6" w:rsidP="00B81CF6">
            <w:r w:rsidRPr="00B92096">
              <w:t>050</w:t>
            </w:r>
          </w:p>
        </w:tc>
        <w:tc>
          <w:tcPr>
            <w:tcW w:w="1251" w:type="dxa"/>
          </w:tcPr>
          <w:p w14:paraId="01765E13" w14:textId="77777777" w:rsidR="00B81CF6" w:rsidRPr="00B92096" w:rsidRDefault="00B81CF6" w:rsidP="00B81CF6">
            <w:r>
              <w:t>4, 8, 9, 10, и 11 соответственно</w:t>
            </w:r>
          </w:p>
        </w:tc>
        <w:tc>
          <w:tcPr>
            <w:tcW w:w="3354" w:type="dxa"/>
          </w:tcPr>
          <w:p w14:paraId="3503A604" w14:textId="6230F12A" w:rsidR="00B81CF6" w:rsidRPr="00B92096" w:rsidRDefault="00B81CF6" w:rsidP="00B81CF6">
            <w:r w:rsidRPr="00B92096">
              <w:t xml:space="preserve">Стр. </w:t>
            </w:r>
            <w:r>
              <w:rPr>
                <w:lang w:val="en-US"/>
              </w:rPr>
              <w:t>610</w:t>
            </w:r>
            <w:r w:rsidRPr="00B92096">
              <w:t xml:space="preserve">0 &lt;&gt; Стр. 050 </w:t>
            </w:r>
            <w:r w:rsidR="00B42579" w:rsidRPr="00B92096">
              <w:t>–</w:t>
            </w:r>
            <w:r w:rsidRPr="00B92096">
              <w:t xml:space="preserve"> недопустимо</w:t>
            </w:r>
          </w:p>
        </w:tc>
      </w:tr>
      <w:tr w:rsidR="00B81CF6" w:rsidRPr="00B92096" w14:paraId="50251D1D" w14:textId="77777777" w:rsidTr="00FE4DC1">
        <w:trPr>
          <w:jc w:val="center"/>
        </w:trPr>
        <w:tc>
          <w:tcPr>
            <w:tcW w:w="710" w:type="dxa"/>
          </w:tcPr>
          <w:p w14:paraId="186A0394" w14:textId="77777777" w:rsidR="00B81CF6" w:rsidRPr="00B92096" w:rsidRDefault="006B4B08" w:rsidP="00B81CF6">
            <w:pPr>
              <w:jc w:val="center"/>
            </w:pPr>
            <w:r>
              <w:t>16.1</w:t>
            </w:r>
          </w:p>
        </w:tc>
        <w:tc>
          <w:tcPr>
            <w:tcW w:w="717" w:type="dxa"/>
          </w:tcPr>
          <w:p w14:paraId="36180A26" w14:textId="77777777" w:rsidR="00B81CF6" w:rsidRPr="005D649A" w:rsidRDefault="00B81CF6" w:rsidP="00B81CF6">
            <w:r w:rsidRPr="005D649A">
              <w:t>Б</w:t>
            </w:r>
          </w:p>
        </w:tc>
        <w:tc>
          <w:tcPr>
            <w:tcW w:w="1194" w:type="dxa"/>
          </w:tcPr>
          <w:p w14:paraId="534A3549" w14:textId="77777777" w:rsidR="00B81CF6" w:rsidRDefault="00B81CF6" w:rsidP="00B81CF6">
            <w:pPr>
              <w:rPr>
                <w:lang w:val="en-US"/>
              </w:rPr>
            </w:pPr>
            <w:r>
              <w:rPr>
                <w:lang w:val="en-US"/>
              </w:rPr>
              <w:t>620</w:t>
            </w:r>
          </w:p>
        </w:tc>
        <w:tc>
          <w:tcPr>
            <w:tcW w:w="888" w:type="dxa"/>
          </w:tcPr>
          <w:p w14:paraId="60EB176C" w14:textId="77777777" w:rsidR="00B81CF6" w:rsidRPr="00B92096" w:rsidRDefault="00B81CF6" w:rsidP="00B81CF6">
            <w:r>
              <w:t>4, 5, 8, 9, 10, 11</w:t>
            </w:r>
          </w:p>
        </w:tc>
        <w:tc>
          <w:tcPr>
            <w:tcW w:w="948" w:type="dxa"/>
          </w:tcPr>
          <w:p w14:paraId="35EE6546" w14:textId="77777777" w:rsidR="00B81CF6" w:rsidRPr="00F0712B" w:rsidRDefault="00B81CF6" w:rsidP="00B81CF6">
            <w:pPr>
              <w:rPr>
                <w:lang w:val="en-US"/>
              </w:rPr>
            </w:pPr>
            <w:r w:rsidRPr="00B92096">
              <w:t>=</w:t>
            </w:r>
          </w:p>
        </w:tc>
        <w:tc>
          <w:tcPr>
            <w:tcW w:w="1012" w:type="dxa"/>
          </w:tcPr>
          <w:p w14:paraId="15AFFC82" w14:textId="77777777" w:rsidR="00B81CF6" w:rsidRPr="00577B00" w:rsidRDefault="00B81CF6" w:rsidP="00B81CF6">
            <w:pPr>
              <w:rPr>
                <w:lang w:val="en-US"/>
              </w:rPr>
            </w:pPr>
            <w:r>
              <w:rPr>
                <w:lang w:val="en-US"/>
              </w:rPr>
              <w:t>060</w:t>
            </w:r>
          </w:p>
        </w:tc>
        <w:tc>
          <w:tcPr>
            <w:tcW w:w="1251" w:type="dxa"/>
          </w:tcPr>
          <w:p w14:paraId="1B76C50C" w14:textId="77777777" w:rsidR="00B81CF6" w:rsidRPr="00B92096" w:rsidRDefault="00B81CF6" w:rsidP="00B81CF6">
            <w:r>
              <w:t>4, 5, 8, 9, 10, и 11 соответственно</w:t>
            </w:r>
          </w:p>
        </w:tc>
        <w:tc>
          <w:tcPr>
            <w:tcW w:w="3354" w:type="dxa"/>
          </w:tcPr>
          <w:p w14:paraId="36720B37" w14:textId="77777777" w:rsidR="00B81CF6" w:rsidRPr="00B92096" w:rsidRDefault="00B81CF6" w:rsidP="00B81CF6">
            <w:r w:rsidRPr="00B92096">
              <w:t xml:space="preserve">Стр. </w:t>
            </w:r>
            <w:r>
              <w:rPr>
                <w:lang w:val="en-US"/>
              </w:rPr>
              <w:t>620</w:t>
            </w:r>
            <w:r w:rsidRPr="00B92096">
              <w:t xml:space="preserve"> &lt;&gt; Стр. 0</w:t>
            </w:r>
            <w:r>
              <w:rPr>
                <w:lang w:val="en-US"/>
              </w:rPr>
              <w:t>6</w:t>
            </w:r>
            <w:r w:rsidRPr="00B92096">
              <w:t>0 – недопустимо</w:t>
            </w:r>
          </w:p>
        </w:tc>
      </w:tr>
      <w:tr w:rsidR="00B81CF6" w:rsidRPr="00B92096" w14:paraId="746C4126" w14:textId="77777777" w:rsidTr="00FE4DC1">
        <w:trPr>
          <w:jc w:val="center"/>
        </w:trPr>
        <w:tc>
          <w:tcPr>
            <w:tcW w:w="710" w:type="dxa"/>
          </w:tcPr>
          <w:p w14:paraId="3ADABD19" w14:textId="77777777" w:rsidR="00B81CF6" w:rsidRPr="00B92096" w:rsidRDefault="00B81CF6" w:rsidP="00B81CF6">
            <w:pPr>
              <w:jc w:val="center"/>
            </w:pPr>
            <w:r w:rsidRPr="00B92096">
              <w:t>17</w:t>
            </w:r>
          </w:p>
        </w:tc>
        <w:tc>
          <w:tcPr>
            <w:tcW w:w="717" w:type="dxa"/>
          </w:tcPr>
          <w:p w14:paraId="74954092" w14:textId="77777777" w:rsidR="00B81CF6" w:rsidRPr="00B92096" w:rsidRDefault="00B81CF6" w:rsidP="00B81CF6">
            <w:r w:rsidRPr="005D649A">
              <w:t>Б</w:t>
            </w:r>
          </w:p>
        </w:tc>
        <w:tc>
          <w:tcPr>
            <w:tcW w:w="1194" w:type="dxa"/>
          </w:tcPr>
          <w:p w14:paraId="1CDB0EBD" w14:textId="77777777" w:rsidR="00B81CF6" w:rsidRPr="00B92096" w:rsidRDefault="00B81CF6" w:rsidP="00B81CF6">
            <w:r>
              <w:rPr>
                <w:lang w:val="en-US"/>
              </w:rPr>
              <w:t>6</w:t>
            </w:r>
            <w:r w:rsidRPr="00B92096">
              <w:t>30</w:t>
            </w:r>
          </w:p>
        </w:tc>
        <w:tc>
          <w:tcPr>
            <w:tcW w:w="888" w:type="dxa"/>
          </w:tcPr>
          <w:p w14:paraId="1AD11924" w14:textId="77777777" w:rsidR="00B81CF6" w:rsidRPr="00B92096" w:rsidRDefault="00B81CF6" w:rsidP="00B81CF6">
            <w:r>
              <w:t>4, 5, 6, 7, 8, 9, 10, 11</w:t>
            </w:r>
          </w:p>
        </w:tc>
        <w:tc>
          <w:tcPr>
            <w:tcW w:w="948" w:type="dxa"/>
          </w:tcPr>
          <w:p w14:paraId="62BE418F" w14:textId="77777777" w:rsidR="00B81CF6" w:rsidRPr="00B92096" w:rsidRDefault="00B81CF6" w:rsidP="00B81CF6">
            <w:r w:rsidRPr="00B92096">
              <w:t>=</w:t>
            </w:r>
          </w:p>
        </w:tc>
        <w:tc>
          <w:tcPr>
            <w:tcW w:w="1012" w:type="dxa"/>
          </w:tcPr>
          <w:p w14:paraId="37E5EFBB" w14:textId="77777777" w:rsidR="00B81CF6" w:rsidRPr="00B92096" w:rsidRDefault="00B81CF6" w:rsidP="00B81CF6">
            <w:r w:rsidRPr="00B92096">
              <w:t>070</w:t>
            </w:r>
          </w:p>
        </w:tc>
        <w:tc>
          <w:tcPr>
            <w:tcW w:w="1251" w:type="dxa"/>
          </w:tcPr>
          <w:p w14:paraId="0B2A982D" w14:textId="77777777" w:rsidR="00B81CF6" w:rsidRPr="00B92096" w:rsidRDefault="00B81CF6" w:rsidP="00B81CF6">
            <w:r>
              <w:t>4, 5, 6, 7, 8, 9, 10 и 11 соответственно</w:t>
            </w:r>
          </w:p>
        </w:tc>
        <w:tc>
          <w:tcPr>
            <w:tcW w:w="3354" w:type="dxa"/>
          </w:tcPr>
          <w:p w14:paraId="7C1CB582" w14:textId="77777777" w:rsidR="00B81CF6" w:rsidRPr="00B92096" w:rsidRDefault="00B81CF6" w:rsidP="00B81CF6">
            <w:r w:rsidRPr="00B92096">
              <w:t xml:space="preserve">Стр. </w:t>
            </w:r>
            <w:r>
              <w:rPr>
                <w:lang w:val="en-US"/>
              </w:rPr>
              <w:t>630</w:t>
            </w:r>
            <w:r w:rsidRPr="00B92096">
              <w:t xml:space="preserve"> &lt;&gt; Стр. 070 – недопустимо</w:t>
            </w:r>
          </w:p>
        </w:tc>
      </w:tr>
      <w:tr w:rsidR="00B81CF6" w:rsidRPr="00B92096" w14:paraId="7E0B90E1" w14:textId="77777777" w:rsidTr="00FE4DC1">
        <w:trPr>
          <w:jc w:val="center"/>
        </w:trPr>
        <w:tc>
          <w:tcPr>
            <w:tcW w:w="710" w:type="dxa"/>
          </w:tcPr>
          <w:p w14:paraId="780C31A2" w14:textId="77777777" w:rsidR="00B81CF6" w:rsidRPr="00B92096" w:rsidRDefault="00B81CF6" w:rsidP="00B81CF6">
            <w:pPr>
              <w:jc w:val="center"/>
            </w:pPr>
            <w:r w:rsidRPr="00B92096">
              <w:t>18</w:t>
            </w:r>
          </w:p>
        </w:tc>
        <w:tc>
          <w:tcPr>
            <w:tcW w:w="717" w:type="dxa"/>
          </w:tcPr>
          <w:p w14:paraId="06D9042C" w14:textId="77777777" w:rsidR="00B81CF6" w:rsidRPr="00B92096" w:rsidRDefault="00B81CF6" w:rsidP="00B81CF6">
            <w:r w:rsidRPr="005D649A">
              <w:t>Б</w:t>
            </w:r>
          </w:p>
        </w:tc>
        <w:tc>
          <w:tcPr>
            <w:tcW w:w="1194" w:type="dxa"/>
          </w:tcPr>
          <w:p w14:paraId="4E81CA40" w14:textId="77777777" w:rsidR="00B81CF6" w:rsidRPr="00B92096" w:rsidRDefault="00B81CF6" w:rsidP="00B81CF6">
            <w:r>
              <w:rPr>
                <w:lang w:val="en-US"/>
              </w:rPr>
              <w:t>6</w:t>
            </w:r>
            <w:r w:rsidRPr="00B92096">
              <w:t>40</w:t>
            </w:r>
          </w:p>
        </w:tc>
        <w:tc>
          <w:tcPr>
            <w:tcW w:w="888" w:type="dxa"/>
          </w:tcPr>
          <w:p w14:paraId="6438D0EA" w14:textId="77777777" w:rsidR="00B81CF6" w:rsidRPr="00B92096" w:rsidRDefault="00B81CF6" w:rsidP="00B81CF6">
            <w:r>
              <w:t>4, 5, 6, 7, 8, 9, 10, 11</w:t>
            </w:r>
          </w:p>
        </w:tc>
        <w:tc>
          <w:tcPr>
            <w:tcW w:w="948" w:type="dxa"/>
          </w:tcPr>
          <w:p w14:paraId="72B38EC6" w14:textId="77777777" w:rsidR="00B81CF6" w:rsidRPr="00B92096" w:rsidRDefault="00B81CF6" w:rsidP="00B81CF6">
            <w:r w:rsidRPr="00B92096">
              <w:t>=</w:t>
            </w:r>
          </w:p>
        </w:tc>
        <w:tc>
          <w:tcPr>
            <w:tcW w:w="1012" w:type="dxa"/>
          </w:tcPr>
          <w:p w14:paraId="6D79461A" w14:textId="77777777" w:rsidR="00B81CF6" w:rsidRPr="00B92096" w:rsidRDefault="00B81CF6" w:rsidP="00B81CF6">
            <w:r w:rsidRPr="00B92096">
              <w:t>080</w:t>
            </w:r>
          </w:p>
        </w:tc>
        <w:tc>
          <w:tcPr>
            <w:tcW w:w="1251" w:type="dxa"/>
          </w:tcPr>
          <w:p w14:paraId="60833D2B" w14:textId="77777777" w:rsidR="00B81CF6" w:rsidRPr="00B92096" w:rsidRDefault="00B81CF6" w:rsidP="00B81CF6">
            <w:r>
              <w:t>4, 5, 6, 7, 8, 9, 10 и 11 соответственно</w:t>
            </w:r>
          </w:p>
        </w:tc>
        <w:tc>
          <w:tcPr>
            <w:tcW w:w="3354" w:type="dxa"/>
          </w:tcPr>
          <w:p w14:paraId="25CE7FDA" w14:textId="77777777" w:rsidR="00B81CF6" w:rsidRPr="00B92096" w:rsidRDefault="00B81CF6" w:rsidP="00B81CF6">
            <w:r w:rsidRPr="00B92096">
              <w:t xml:space="preserve">Стр. </w:t>
            </w:r>
            <w:r>
              <w:rPr>
                <w:lang w:val="en-US"/>
              </w:rPr>
              <w:t>6</w:t>
            </w:r>
            <w:r w:rsidRPr="00B92096">
              <w:t>40 &lt;&gt; Стр. 080 – недопустимо</w:t>
            </w:r>
          </w:p>
        </w:tc>
      </w:tr>
      <w:tr w:rsidR="00B81CF6" w:rsidRPr="00B92096" w14:paraId="6879972A" w14:textId="77777777" w:rsidTr="00FE4DC1">
        <w:trPr>
          <w:jc w:val="center"/>
        </w:trPr>
        <w:tc>
          <w:tcPr>
            <w:tcW w:w="710" w:type="dxa"/>
          </w:tcPr>
          <w:p w14:paraId="1CC1FAE8" w14:textId="77777777" w:rsidR="00B81CF6" w:rsidRPr="00B92096" w:rsidRDefault="00B81CF6" w:rsidP="00B81CF6">
            <w:pPr>
              <w:jc w:val="center"/>
            </w:pPr>
            <w:r w:rsidRPr="00B92096">
              <w:lastRenderedPageBreak/>
              <w:t>19</w:t>
            </w:r>
          </w:p>
        </w:tc>
        <w:tc>
          <w:tcPr>
            <w:tcW w:w="717" w:type="dxa"/>
          </w:tcPr>
          <w:p w14:paraId="58C350CD" w14:textId="77777777" w:rsidR="00B81CF6" w:rsidRPr="00B92096" w:rsidRDefault="00B81CF6" w:rsidP="00B81CF6">
            <w:r w:rsidRPr="005D649A">
              <w:t>Б</w:t>
            </w:r>
          </w:p>
        </w:tc>
        <w:tc>
          <w:tcPr>
            <w:tcW w:w="1194" w:type="dxa"/>
          </w:tcPr>
          <w:p w14:paraId="57FF9CFE" w14:textId="77777777" w:rsidR="00B81CF6" w:rsidRPr="00B92096" w:rsidRDefault="00B81CF6" w:rsidP="00B81CF6">
            <w:r>
              <w:rPr>
                <w:lang w:val="en-US"/>
              </w:rPr>
              <w:t>67</w:t>
            </w:r>
            <w:r w:rsidRPr="00B92096">
              <w:t>0</w:t>
            </w:r>
          </w:p>
        </w:tc>
        <w:tc>
          <w:tcPr>
            <w:tcW w:w="888" w:type="dxa"/>
          </w:tcPr>
          <w:p w14:paraId="043691EC" w14:textId="77777777" w:rsidR="00B81CF6" w:rsidRPr="00B92096" w:rsidRDefault="00B81CF6" w:rsidP="00B81CF6">
            <w:r>
              <w:t>4, 5, 6, 7, 8, 9, 10, 11</w:t>
            </w:r>
          </w:p>
        </w:tc>
        <w:tc>
          <w:tcPr>
            <w:tcW w:w="948" w:type="dxa"/>
          </w:tcPr>
          <w:p w14:paraId="3C88AF73" w14:textId="77777777" w:rsidR="00B81CF6" w:rsidRPr="00B92096" w:rsidRDefault="00B81CF6" w:rsidP="00B81CF6">
            <w:r w:rsidRPr="00B92096">
              <w:t>=</w:t>
            </w:r>
          </w:p>
        </w:tc>
        <w:tc>
          <w:tcPr>
            <w:tcW w:w="1012" w:type="dxa"/>
          </w:tcPr>
          <w:p w14:paraId="62BFA8C4" w14:textId="77777777" w:rsidR="00B81CF6" w:rsidRPr="00B92096" w:rsidRDefault="00B81CF6" w:rsidP="00B81CF6">
            <w:r w:rsidRPr="00B92096">
              <w:t>110</w:t>
            </w:r>
          </w:p>
        </w:tc>
        <w:tc>
          <w:tcPr>
            <w:tcW w:w="1251" w:type="dxa"/>
          </w:tcPr>
          <w:p w14:paraId="6DBA46CF" w14:textId="77777777" w:rsidR="00B81CF6" w:rsidRPr="00B92096" w:rsidRDefault="00B81CF6" w:rsidP="00B81CF6">
            <w:r>
              <w:t>4, 5, 6, 7, 8, 9, 10 и 11 соответственно</w:t>
            </w:r>
          </w:p>
        </w:tc>
        <w:tc>
          <w:tcPr>
            <w:tcW w:w="3354" w:type="dxa"/>
          </w:tcPr>
          <w:p w14:paraId="1E3B6AB6" w14:textId="77777777" w:rsidR="00B81CF6" w:rsidRPr="00B92096" w:rsidRDefault="00B81CF6" w:rsidP="00B81CF6">
            <w:r w:rsidRPr="00B92096">
              <w:t xml:space="preserve">Стр. </w:t>
            </w:r>
            <w:r>
              <w:rPr>
                <w:lang w:val="en-US"/>
              </w:rPr>
              <w:t>67</w:t>
            </w:r>
            <w:r w:rsidRPr="00B92096">
              <w:t>0 &lt;&gt; Стр. 110 – недопустимо</w:t>
            </w:r>
          </w:p>
        </w:tc>
      </w:tr>
      <w:tr w:rsidR="00B81CF6" w:rsidRPr="00B92096" w14:paraId="269646BD" w14:textId="77777777" w:rsidTr="00FE4DC1">
        <w:trPr>
          <w:jc w:val="center"/>
        </w:trPr>
        <w:tc>
          <w:tcPr>
            <w:tcW w:w="710" w:type="dxa"/>
          </w:tcPr>
          <w:p w14:paraId="1BA9184D" w14:textId="77777777" w:rsidR="00B81CF6" w:rsidRPr="00B92096" w:rsidRDefault="00B81CF6" w:rsidP="00B81CF6">
            <w:pPr>
              <w:jc w:val="center"/>
            </w:pPr>
            <w:r w:rsidRPr="00B92096">
              <w:t>20</w:t>
            </w:r>
          </w:p>
        </w:tc>
        <w:tc>
          <w:tcPr>
            <w:tcW w:w="717" w:type="dxa"/>
          </w:tcPr>
          <w:p w14:paraId="411606FB" w14:textId="77777777" w:rsidR="00B81CF6" w:rsidRPr="00B92096" w:rsidRDefault="00B81CF6" w:rsidP="00B81CF6">
            <w:r w:rsidRPr="005D649A">
              <w:t>Б</w:t>
            </w:r>
          </w:p>
        </w:tc>
        <w:tc>
          <w:tcPr>
            <w:tcW w:w="1194" w:type="dxa"/>
          </w:tcPr>
          <w:p w14:paraId="0516B031" w14:textId="77777777" w:rsidR="00B81CF6" w:rsidRPr="00B92096" w:rsidRDefault="00B81CF6" w:rsidP="00B81CF6">
            <w:r w:rsidRPr="00B92096">
              <w:t>6</w:t>
            </w:r>
            <w:r>
              <w:rPr>
                <w:lang w:val="en-US"/>
              </w:rPr>
              <w:t>8</w:t>
            </w:r>
            <w:r w:rsidRPr="00B92096">
              <w:t>0</w:t>
            </w:r>
          </w:p>
        </w:tc>
        <w:tc>
          <w:tcPr>
            <w:tcW w:w="888" w:type="dxa"/>
          </w:tcPr>
          <w:p w14:paraId="5271F595" w14:textId="77777777" w:rsidR="00B81CF6" w:rsidRPr="00B92096" w:rsidRDefault="00B81CF6" w:rsidP="00B81CF6">
            <w:r>
              <w:t>4, 8, 9, 10, 11</w:t>
            </w:r>
          </w:p>
        </w:tc>
        <w:tc>
          <w:tcPr>
            <w:tcW w:w="948" w:type="dxa"/>
          </w:tcPr>
          <w:p w14:paraId="78E72E4A" w14:textId="77777777" w:rsidR="00B81CF6" w:rsidRPr="00B92096" w:rsidRDefault="00B81CF6" w:rsidP="00B81CF6">
            <w:r w:rsidRPr="00B92096">
              <w:t>=</w:t>
            </w:r>
          </w:p>
        </w:tc>
        <w:tc>
          <w:tcPr>
            <w:tcW w:w="1012" w:type="dxa"/>
          </w:tcPr>
          <w:p w14:paraId="57E7D2EE" w14:textId="77777777" w:rsidR="00B81CF6" w:rsidRPr="00B92096" w:rsidRDefault="00B81CF6" w:rsidP="00B81CF6">
            <w:r w:rsidRPr="00B92096">
              <w:t>120</w:t>
            </w:r>
          </w:p>
        </w:tc>
        <w:tc>
          <w:tcPr>
            <w:tcW w:w="1251" w:type="dxa"/>
          </w:tcPr>
          <w:p w14:paraId="7393CCA6" w14:textId="77777777" w:rsidR="00B81CF6" w:rsidRPr="00B92096" w:rsidRDefault="00B81CF6" w:rsidP="00B81CF6">
            <w:r>
              <w:t>4, 8, 9, 10 и 11 соответственно</w:t>
            </w:r>
          </w:p>
        </w:tc>
        <w:tc>
          <w:tcPr>
            <w:tcW w:w="3354" w:type="dxa"/>
          </w:tcPr>
          <w:p w14:paraId="081EF47E" w14:textId="77777777" w:rsidR="00B81CF6" w:rsidRPr="00B92096" w:rsidRDefault="00B81CF6" w:rsidP="00B81CF6">
            <w:r w:rsidRPr="00B92096">
              <w:t xml:space="preserve">Стр. </w:t>
            </w:r>
            <w:r>
              <w:rPr>
                <w:lang w:val="en-US"/>
              </w:rPr>
              <w:t>68</w:t>
            </w:r>
            <w:r w:rsidRPr="00B92096">
              <w:t>0 &lt;&gt; Стр. 120 – недопустимо</w:t>
            </w:r>
          </w:p>
        </w:tc>
      </w:tr>
      <w:tr w:rsidR="00B81CF6" w:rsidRPr="00B92096" w14:paraId="4D47CB16" w14:textId="77777777" w:rsidTr="00FE4DC1">
        <w:trPr>
          <w:jc w:val="center"/>
        </w:trPr>
        <w:tc>
          <w:tcPr>
            <w:tcW w:w="710" w:type="dxa"/>
          </w:tcPr>
          <w:p w14:paraId="6E2486A4" w14:textId="77777777" w:rsidR="00B81CF6" w:rsidRPr="00B92096" w:rsidRDefault="006B4B08" w:rsidP="00B81CF6">
            <w:pPr>
              <w:jc w:val="center"/>
            </w:pPr>
            <w:r>
              <w:t>20.1</w:t>
            </w:r>
          </w:p>
        </w:tc>
        <w:tc>
          <w:tcPr>
            <w:tcW w:w="717" w:type="dxa"/>
          </w:tcPr>
          <w:p w14:paraId="0A4E3472" w14:textId="77777777" w:rsidR="00B81CF6" w:rsidRPr="005D649A" w:rsidRDefault="00B81CF6" w:rsidP="00B81CF6">
            <w:r w:rsidRPr="005D649A">
              <w:t>Б</w:t>
            </w:r>
          </w:p>
        </w:tc>
        <w:tc>
          <w:tcPr>
            <w:tcW w:w="1194" w:type="dxa"/>
          </w:tcPr>
          <w:p w14:paraId="753EBE6C" w14:textId="77777777" w:rsidR="00B81CF6" w:rsidRPr="00F0712B" w:rsidDel="00577B00" w:rsidRDefault="00B81CF6" w:rsidP="00B81CF6">
            <w:pPr>
              <w:rPr>
                <w:lang w:val="en-US"/>
              </w:rPr>
            </w:pPr>
            <w:r>
              <w:rPr>
                <w:lang w:val="en-US"/>
              </w:rPr>
              <w:t>690</w:t>
            </w:r>
          </w:p>
        </w:tc>
        <w:tc>
          <w:tcPr>
            <w:tcW w:w="888" w:type="dxa"/>
          </w:tcPr>
          <w:p w14:paraId="031C1A3E" w14:textId="77777777" w:rsidR="00B81CF6" w:rsidRPr="00B92096" w:rsidRDefault="00B81CF6" w:rsidP="00B81CF6">
            <w:r>
              <w:t>4, 5, 8, 9, 10, 11</w:t>
            </w:r>
          </w:p>
        </w:tc>
        <w:tc>
          <w:tcPr>
            <w:tcW w:w="948" w:type="dxa"/>
          </w:tcPr>
          <w:p w14:paraId="68276A4D" w14:textId="77777777" w:rsidR="00B81CF6" w:rsidRPr="00B92096" w:rsidRDefault="00B81CF6" w:rsidP="00B81CF6">
            <w:r w:rsidRPr="00B92096">
              <w:t>=</w:t>
            </w:r>
          </w:p>
        </w:tc>
        <w:tc>
          <w:tcPr>
            <w:tcW w:w="1012" w:type="dxa"/>
          </w:tcPr>
          <w:p w14:paraId="4B260B81" w14:textId="77777777" w:rsidR="00B81CF6" w:rsidRPr="00577B00" w:rsidRDefault="00B81CF6" w:rsidP="00B81CF6">
            <w:pPr>
              <w:rPr>
                <w:lang w:val="en-US"/>
              </w:rPr>
            </w:pPr>
            <w:r>
              <w:rPr>
                <w:lang w:val="en-US"/>
              </w:rPr>
              <w:t>130</w:t>
            </w:r>
          </w:p>
        </w:tc>
        <w:tc>
          <w:tcPr>
            <w:tcW w:w="1251" w:type="dxa"/>
          </w:tcPr>
          <w:p w14:paraId="0D942431" w14:textId="77777777" w:rsidR="00B81CF6" w:rsidRPr="00B92096" w:rsidRDefault="00B81CF6" w:rsidP="00B81CF6">
            <w:r>
              <w:t>4, 5, 8, 9, 10 и 11 соответственно</w:t>
            </w:r>
          </w:p>
        </w:tc>
        <w:tc>
          <w:tcPr>
            <w:tcW w:w="3354" w:type="dxa"/>
          </w:tcPr>
          <w:p w14:paraId="073D147E" w14:textId="77777777" w:rsidR="00B81CF6" w:rsidRPr="00B92096" w:rsidRDefault="00B81CF6" w:rsidP="00B81CF6">
            <w:r w:rsidRPr="00B92096">
              <w:t xml:space="preserve">Стр. </w:t>
            </w:r>
            <w:r>
              <w:rPr>
                <w:lang w:val="en-US"/>
              </w:rPr>
              <w:t>690</w:t>
            </w:r>
            <w:r w:rsidRPr="00B92096">
              <w:t xml:space="preserve"> &lt;&gt; Стр. 1</w:t>
            </w:r>
            <w:r>
              <w:rPr>
                <w:lang w:val="en-US"/>
              </w:rPr>
              <w:t>3</w:t>
            </w:r>
            <w:r w:rsidRPr="00B92096">
              <w:t>0 – недопустимо</w:t>
            </w:r>
          </w:p>
        </w:tc>
      </w:tr>
      <w:tr w:rsidR="00B81CF6" w:rsidRPr="00B92096" w14:paraId="6811B5FA" w14:textId="77777777" w:rsidTr="00FE4DC1">
        <w:trPr>
          <w:jc w:val="center"/>
        </w:trPr>
        <w:tc>
          <w:tcPr>
            <w:tcW w:w="710" w:type="dxa"/>
          </w:tcPr>
          <w:p w14:paraId="5646F65D" w14:textId="77777777" w:rsidR="00B81CF6" w:rsidRPr="00B92096" w:rsidRDefault="00B81CF6" w:rsidP="00B81CF6">
            <w:pPr>
              <w:jc w:val="center"/>
            </w:pPr>
            <w:r w:rsidRPr="00B92096">
              <w:t>21</w:t>
            </w:r>
          </w:p>
        </w:tc>
        <w:tc>
          <w:tcPr>
            <w:tcW w:w="717" w:type="dxa"/>
          </w:tcPr>
          <w:p w14:paraId="7B6632C9" w14:textId="77777777" w:rsidR="00B81CF6" w:rsidRPr="00B92096" w:rsidRDefault="00B81CF6" w:rsidP="00B81CF6">
            <w:r w:rsidRPr="005D649A">
              <w:t>Б</w:t>
            </w:r>
          </w:p>
        </w:tc>
        <w:tc>
          <w:tcPr>
            <w:tcW w:w="1194" w:type="dxa"/>
          </w:tcPr>
          <w:p w14:paraId="1AB74388" w14:textId="77777777" w:rsidR="00B81CF6" w:rsidRPr="00F0712B" w:rsidRDefault="00B81CF6" w:rsidP="00B81CF6">
            <w:pPr>
              <w:rPr>
                <w:lang w:val="en-US"/>
              </w:rPr>
            </w:pPr>
            <w:r>
              <w:rPr>
                <w:lang w:val="en-US"/>
              </w:rPr>
              <w:t>700</w:t>
            </w:r>
          </w:p>
        </w:tc>
        <w:tc>
          <w:tcPr>
            <w:tcW w:w="888" w:type="dxa"/>
          </w:tcPr>
          <w:p w14:paraId="03A66B49" w14:textId="77777777" w:rsidR="00B81CF6" w:rsidRPr="00B92096" w:rsidRDefault="00B81CF6" w:rsidP="00B81CF6">
            <w:r>
              <w:t>4, 5, 6, 7, 8, 9, 10, 11</w:t>
            </w:r>
          </w:p>
        </w:tc>
        <w:tc>
          <w:tcPr>
            <w:tcW w:w="948" w:type="dxa"/>
          </w:tcPr>
          <w:p w14:paraId="226E8FCF" w14:textId="77777777" w:rsidR="00B81CF6" w:rsidRPr="00B92096" w:rsidRDefault="00B81CF6" w:rsidP="00B81CF6">
            <w:r w:rsidRPr="00B92096">
              <w:t>=</w:t>
            </w:r>
          </w:p>
        </w:tc>
        <w:tc>
          <w:tcPr>
            <w:tcW w:w="1012" w:type="dxa"/>
          </w:tcPr>
          <w:p w14:paraId="068FCC33" w14:textId="77777777" w:rsidR="00B81CF6" w:rsidRPr="00B92096" w:rsidRDefault="00B81CF6" w:rsidP="00B81CF6">
            <w:r w:rsidRPr="00B92096">
              <w:t>1</w:t>
            </w:r>
            <w:r>
              <w:t>4</w:t>
            </w:r>
            <w:r w:rsidRPr="00B92096">
              <w:t>0</w:t>
            </w:r>
          </w:p>
        </w:tc>
        <w:tc>
          <w:tcPr>
            <w:tcW w:w="1251" w:type="dxa"/>
          </w:tcPr>
          <w:p w14:paraId="55996564" w14:textId="77777777" w:rsidR="00B81CF6" w:rsidRPr="00B92096" w:rsidRDefault="00B81CF6" w:rsidP="00B81CF6">
            <w:r>
              <w:t>4, 5, 6, 7, 8, 9, 10 и 11 соответственно</w:t>
            </w:r>
          </w:p>
        </w:tc>
        <w:tc>
          <w:tcPr>
            <w:tcW w:w="3354" w:type="dxa"/>
          </w:tcPr>
          <w:p w14:paraId="78D39540" w14:textId="77777777" w:rsidR="00B81CF6" w:rsidRPr="00B92096" w:rsidRDefault="00B81CF6" w:rsidP="00B81CF6">
            <w:r w:rsidRPr="00B92096">
              <w:t xml:space="preserve">Стр. </w:t>
            </w:r>
            <w:r>
              <w:rPr>
                <w:lang w:val="en-US"/>
              </w:rPr>
              <w:t>70</w:t>
            </w:r>
            <w:r w:rsidRPr="00B92096">
              <w:t>0 &lt;&gt; Стр. 1</w:t>
            </w:r>
            <w:r>
              <w:t>4</w:t>
            </w:r>
            <w:r w:rsidRPr="00B92096">
              <w:t>0 – недопустимо</w:t>
            </w:r>
          </w:p>
        </w:tc>
      </w:tr>
      <w:tr w:rsidR="00B81CF6" w:rsidRPr="00B92096" w14:paraId="2DAAB53A" w14:textId="77777777" w:rsidTr="00FE4DC1">
        <w:trPr>
          <w:jc w:val="center"/>
        </w:trPr>
        <w:tc>
          <w:tcPr>
            <w:tcW w:w="710" w:type="dxa"/>
          </w:tcPr>
          <w:p w14:paraId="0A7F303C" w14:textId="77777777" w:rsidR="00B81CF6" w:rsidRPr="00B92096" w:rsidRDefault="00B81CF6" w:rsidP="00B81CF6">
            <w:pPr>
              <w:jc w:val="center"/>
            </w:pPr>
            <w:r w:rsidRPr="00B92096">
              <w:t>22</w:t>
            </w:r>
          </w:p>
        </w:tc>
        <w:tc>
          <w:tcPr>
            <w:tcW w:w="717" w:type="dxa"/>
          </w:tcPr>
          <w:p w14:paraId="4C6A1D4D" w14:textId="77777777" w:rsidR="00B81CF6" w:rsidRPr="00B92096" w:rsidRDefault="00B81CF6" w:rsidP="00B81CF6">
            <w:r w:rsidRPr="005D649A">
              <w:t>Б</w:t>
            </w:r>
          </w:p>
        </w:tc>
        <w:tc>
          <w:tcPr>
            <w:tcW w:w="1194" w:type="dxa"/>
          </w:tcPr>
          <w:p w14:paraId="1DF2F2F5" w14:textId="77777777" w:rsidR="00B81CF6" w:rsidRPr="00F0712B" w:rsidRDefault="00B81CF6" w:rsidP="00B81CF6">
            <w:pPr>
              <w:rPr>
                <w:lang w:val="en-US"/>
              </w:rPr>
            </w:pPr>
            <w:r>
              <w:rPr>
                <w:lang w:val="en-US"/>
              </w:rPr>
              <w:t>710</w:t>
            </w:r>
          </w:p>
        </w:tc>
        <w:tc>
          <w:tcPr>
            <w:tcW w:w="888" w:type="dxa"/>
          </w:tcPr>
          <w:p w14:paraId="0C5F6EA2" w14:textId="77777777" w:rsidR="00B81CF6" w:rsidRPr="00B92096" w:rsidRDefault="00B81CF6" w:rsidP="00B81CF6">
            <w:r>
              <w:t>4, 5, 6, 7, 8, 9, 10, 11</w:t>
            </w:r>
          </w:p>
        </w:tc>
        <w:tc>
          <w:tcPr>
            <w:tcW w:w="948" w:type="dxa"/>
          </w:tcPr>
          <w:p w14:paraId="4423F739" w14:textId="77777777" w:rsidR="00B81CF6" w:rsidRPr="00B92096" w:rsidRDefault="00B81CF6" w:rsidP="00B81CF6">
            <w:r w:rsidRPr="00B92096">
              <w:t>=</w:t>
            </w:r>
          </w:p>
        </w:tc>
        <w:tc>
          <w:tcPr>
            <w:tcW w:w="1012" w:type="dxa"/>
          </w:tcPr>
          <w:p w14:paraId="32D00C4A" w14:textId="77777777" w:rsidR="00B81CF6" w:rsidRPr="00B92096" w:rsidRDefault="00B81CF6" w:rsidP="00B81CF6">
            <w:r w:rsidRPr="00B92096">
              <w:t>150</w:t>
            </w:r>
          </w:p>
        </w:tc>
        <w:tc>
          <w:tcPr>
            <w:tcW w:w="1251" w:type="dxa"/>
          </w:tcPr>
          <w:p w14:paraId="727450C4" w14:textId="77777777" w:rsidR="00B81CF6" w:rsidRPr="00B92096" w:rsidRDefault="00B81CF6" w:rsidP="00B81CF6">
            <w:r>
              <w:t>4, 5, 6, 7, 8, 9, 10 и 11 соответственно</w:t>
            </w:r>
          </w:p>
        </w:tc>
        <w:tc>
          <w:tcPr>
            <w:tcW w:w="3354" w:type="dxa"/>
          </w:tcPr>
          <w:p w14:paraId="734B5FE4" w14:textId="77777777" w:rsidR="00B81CF6" w:rsidRPr="00B92096" w:rsidRDefault="00B81CF6" w:rsidP="00B81CF6">
            <w:r w:rsidRPr="00B92096">
              <w:t xml:space="preserve">Стр. </w:t>
            </w:r>
            <w:r>
              <w:rPr>
                <w:lang w:val="en-US"/>
              </w:rPr>
              <w:t>71</w:t>
            </w:r>
            <w:r w:rsidRPr="00B92096">
              <w:t>0 &lt;&gt; Стр. 150 – недопустимо</w:t>
            </w:r>
          </w:p>
        </w:tc>
      </w:tr>
      <w:tr w:rsidR="00B81CF6" w:rsidRPr="00B92096" w14:paraId="017875CE" w14:textId="77777777" w:rsidTr="00FE4DC1">
        <w:trPr>
          <w:jc w:val="center"/>
        </w:trPr>
        <w:tc>
          <w:tcPr>
            <w:tcW w:w="710" w:type="dxa"/>
          </w:tcPr>
          <w:p w14:paraId="08F72E3E" w14:textId="77777777" w:rsidR="00B81CF6" w:rsidRPr="00B92096" w:rsidRDefault="006B4B08" w:rsidP="00B81CF6">
            <w:pPr>
              <w:jc w:val="center"/>
            </w:pPr>
            <w:r>
              <w:t>22.1</w:t>
            </w:r>
          </w:p>
        </w:tc>
        <w:tc>
          <w:tcPr>
            <w:tcW w:w="717" w:type="dxa"/>
          </w:tcPr>
          <w:p w14:paraId="0DB5AE88" w14:textId="77777777" w:rsidR="00B81CF6" w:rsidRPr="005D649A" w:rsidRDefault="00B81CF6" w:rsidP="00B81CF6">
            <w:r w:rsidRPr="005D649A">
              <w:t>Б</w:t>
            </w:r>
          </w:p>
        </w:tc>
        <w:tc>
          <w:tcPr>
            <w:tcW w:w="1194" w:type="dxa"/>
          </w:tcPr>
          <w:p w14:paraId="0DF55F1E" w14:textId="77777777" w:rsidR="00B81CF6" w:rsidRPr="00F0712B" w:rsidRDefault="00B81CF6" w:rsidP="00B81CF6">
            <w:pPr>
              <w:rPr>
                <w:lang w:val="en-US"/>
              </w:rPr>
            </w:pPr>
            <w:r>
              <w:rPr>
                <w:lang w:val="en-US"/>
              </w:rPr>
              <w:t>720</w:t>
            </w:r>
          </w:p>
        </w:tc>
        <w:tc>
          <w:tcPr>
            <w:tcW w:w="888" w:type="dxa"/>
          </w:tcPr>
          <w:p w14:paraId="194EAEDC" w14:textId="77777777" w:rsidR="00B81CF6" w:rsidRPr="00B92096" w:rsidRDefault="00B81CF6" w:rsidP="00B81CF6">
            <w:r>
              <w:t>4, 5, 8, 9, 10, 11</w:t>
            </w:r>
          </w:p>
        </w:tc>
        <w:tc>
          <w:tcPr>
            <w:tcW w:w="948" w:type="dxa"/>
          </w:tcPr>
          <w:p w14:paraId="7A96E0CC" w14:textId="77777777" w:rsidR="00B81CF6" w:rsidRPr="00B92096" w:rsidRDefault="00B81CF6" w:rsidP="00B81CF6">
            <w:r w:rsidRPr="00B92096">
              <w:t>=</w:t>
            </w:r>
          </w:p>
        </w:tc>
        <w:tc>
          <w:tcPr>
            <w:tcW w:w="1012" w:type="dxa"/>
          </w:tcPr>
          <w:p w14:paraId="093AD8C4" w14:textId="77777777" w:rsidR="00B81CF6" w:rsidRPr="00F0712B" w:rsidRDefault="00B81CF6" w:rsidP="00B81CF6">
            <w:pPr>
              <w:rPr>
                <w:lang w:val="en-US"/>
              </w:rPr>
            </w:pPr>
            <w:r>
              <w:rPr>
                <w:lang w:val="en-US"/>
              </w:rPr>
              <w:t>160</w:t>
            </w:r>
          </w:p>
        </w:tc>
        <w:tc>
          <w:tcPr>
            <w:tcW w:w="1251" w:type="dxa"/>
          </w:tcPr>
          <w:p w14:paraId="319A84FC" w14:textId="77777777" w:rsidR="00B81CF6" w:rsidRPr="00B92096" w:rsidRDefault="00B81CF6" w:rsidP="00B81CF6">
            <w:r>
              <w:t>4, 5, 8, 9, 10 и 11 соответственно</w:t>
            </w:r>
          </w:p>
        </w:tc>
        <w:tc>
          <w:tcPr>
            <w:tcW w:w="3354" w:type="dxa"/>
          </w:tcPr>
          <w:p w14:paraId="0FEC90B7" w14:textId="77777777" w:rsidR="00B81CF6" w:rsidRPr="00B92096" w:rsidRDefault="00B81CF6" w:rsidP="00B81CF6">
            <w:r w:rsidRPr="00B92096">
              <w:t xml:space="preserve">Стр. </w:t>
            </w:r>
            <w:r>
              <w:rPr>
                <w:lang w:val="en-US"/>
              </w:rPr>
              <w:t>720</w:t>
            </w:r>
            <w:r w:rsidRPr="00B92096">
              <w:t xml:space="preserve"> &lt;&gt; Стр. 1</w:t>
            </w:r>
            <w:r>
              <w:rPr>
                <w:lang w:val="en-US"/>
              </w:rPr>
              <w:t>6</w:t>
            </w:r>
            <w:r w:rsidRPr="00B92096">
              <w:t>0 – недопустимо</w:t>
            </w:r>
          </w:p>
        </w:tc>
      </w:tr>
      <w:tr w:rsidR="00B81CF6" w:rsidRPr="00B92096" w14:paraId="7585A4FE" w14:textId="77777777" w:rsidTr="00FE4DC1">
        <w:trPr>
          <w:jc w:val="center"/>
        </w:trPr>
        <w:tc>
          <w:tcPr>
            <w:tcW w:w="710" w:type="dxa"/>
          </w:tcPr>
          <w:p w14:paraId="054C1198" w14:textId="77777777" w:rsidR="00B81CF6" w:rsidRPr="00B92096" w:rsidRDefault="00B81CF6" w:rsidP="00B81CF6">
            <w:pPr>
              <w:jc w:val="center"/>
            </w:pPr>
            <w:r w:rsidRPr="00B92096">
              <w:t>23</w:t>
            </w:r>
          </w:p>
        </w:tc>
        <w:tc>
          <w:tcPr>
            <w:tcW w:w="717" w:type="dxa"/>
          </w:tcPr>
          <w:p w14:paraId="524B98B6" w14:textId="77777777" w:rsidR="00B81CF6" w:rsidRPr="00B92096" w:rsidRDefault="00B81CF6" w:rsidP="00B81CF6">
            <w:r w:rsidRPr="005D649A">
              <w:t>Б</w:t>
            </w:r>
          </w:p>
        </w:tc>
        <w:tc>
          <w:tcPr>
            <w:tcW w:w="1194" w:type="dxa"/>
          </w:tcPr>
          <w:p w14:paraId="392E4EB3" w14:textId="77777777" w:rsidR="00B81CF6" w:rsidRPr="00F0712B" w:rsidRDefault="00B81CF6" w:rsidP="00B81CF6">
            <w:pPr>
              <w:rPr>
                <w:lang w:val="en-US"/>
              </w:rPr>
            </w:pPr>
            <w:r>
              <w:rPr>
                <w:lang w:val="en-US"/>
              </w:rPr>
              <w:t>730</w:t>
            </w:r>
          </w:p>
        </w:tc>
        <w:tc>
          <w:tcPr>
            <w:tcW w:w="888" w:type="dxa"/>
          </w:tcPr>
          <w:p w14:paraId="408DF5AE" w14:textId="77777777" w:rsidR="00B81CF6" w:rsidRPr="00B92096" w:rsidRDefault="00B81CF6" w:rsidP="00B81CF6">
            <w:r>
              <w:t>4, 5, 6, 7, 8, 9, 10, 11</w:t>
            </w:r>
          </w:p>
        </w:tc>
        <w:tc>
          <w:tcPr>
            <w:tcW w:w="948" w:type="dxa"/>
          </w:tcPr>
          <w:p w14:paraId="2116E715" w14:textId="77777777" w:rsidR="00B81CF6" w:rsidRPr="00B92096" w:rsidRDefault="00B81CF6" w:rsidP="00B81CF6">
            <w:r w:rsidRPr="00B92096">
              <w:t>=</w:t>
            </w:r>
          </w:p>
        </w:tc>
        <w:tc>
          <w:tcPr>
            <w:tcW w:w="1012" w:type="dxa"/>
          </w:tcPr>
          <w:p w14:paraId="06ABE66D" w14:textId="77777777" w:rsidR="00B81CF6" w:rsidRPr="00B92096" w:rsidRDefault="00B81CF6" w:rsidP="00B81CF6">
            <w:r w:rsidRPr="00B92096">
              <w:t>170</w:t>
            </w:r>
          </w:p>
        </w:tc>
        <w:tc>
          <w:tcPr>
            <w:tcW w:w="1251" w:type="dxa"/>
          </w:tcPr>
          <w:p w14:paraId="0BB39641" w14:textId="77777777" w:rsidR="00B81CF6" w:rsidRPr="00B92096" w:rsidRDefault="00B81CF6" w:rsidP="00B81CF6">
            <w:r>
              <w:t>4, 5, 6, 7, 8, 9, 10 и 11 соответственно</w:t>
            </w:r>
          </w:p>
        </w:tc>
        <w:tc>
          <w:tcPr>
            <w:tcW w:w="3354" w:type="dxa"/>
          </w:tcPr>
          <w:p w14:paraId="0397E700" w14:textId="77777777" w:rsidR="00B81CF6" w:rsidRPr="00B92096" w:rsidRDefault="00B81CF6" w:rsidP="00B81CF6">
            <w:r w:rsidRPr="00B92096">
              <w:t xml:space="preserve">Стр. </w:t>
            </w:r>
            <w:r>
              <w:rPr>
                <w:lang w:val="en-US"/>
              </w:rPr>
              <w:t>73</w:t>
            </w:r>
            <w:r w:rsidRPr="00B92096">
              <w:t>0 &lt;&gt; Стр. 170 – недопустимо</w:t>
            </w:r>
          </w:p>
        </w:tc>
      </w:tr>
      <w:tr w:rsidR="00B81CF6" w:rsidRPr="00B92096" w14:paraId="55D4B066" w14:textId="77777777" w:rsidTr="00FE4DC1">
        <w:trPr>
          <w:jc w:val="center"/>
        </w:trPr>
        <w:tc>
          <w:tcPr>
            <w:tcW w:w="710" w:type="dxa"/>
          </w:tcPr>
          <w:p w14:paraId="231794BE" w14:textId="77777777" w:rsidR="00B81CF6" w:rsidRPr="00B92096" w:rsidRDefault="00B81CF6" w:rsidP="00B81CF6">
            <w:pPr>
              <w:jc w:val="center"/>
            </w:pPr>
            <w:r w:rsidRPr="00B92096">
              <w:t>24</w:t>
            </w:r>
          </w:p>
        </w:tc>
        <w:tc>
          <w:tcPr>
            <w:tcW w:w="717" w:type="dxa"/>
          </w:tcPr>
          <w:p w14:paraId="5AB20939" w14:textId="77777777" w:rsidR="00B81CF6" w:rsidRPr="00B92096" w:rsidRDefault="00B81CF6" w:rsidP="00B81CF6">
            <w:r w:rsidRPr="005D649A">
              <w:t>Б</w:t>
            </w:r>
          </w:p>
        </w:tc>
        <w:tc>
          <w:tcPr>
            <w:tcW w:w="1194" w:type="dxa"/>
          </w:tcPr>
          <w:p w14:paraId="7B18C57E" w14:textId="77777777" w:rsidR="00B81CF6" w:rsidRPr="00F0712B" w:rsidRDefault="00B81CF6" w:rsidP="00B81CF6">
            <w:pPr>
              <w:rPr>
                <w:lang w:val="en-US"/>
              </w:rPr>
            </w:pPr>
            <w:r>
              <w:rPr>
                <w:lang w:val="en-US"/>
              </w:rPr>
              <w:t>740</w:t>
            </w:r>
          </w:p>
        </w:tc>
        <w:tc>
          <w:tcPr>
            <w:tcW w:w="888" w:type="dxa"/>
          </w:tcPr>
          <w:p w14:paraId="005D614C" w14:textId="77777777" w:rsidR="00B81CF6" w:rsidRPr="00B92096" w:rsidRDefault="00B81CF6" w:rsidP="00B81CF6">
            <w:r>
              <w:t>4, 5, 6, 7, 8, 9, 10, 11</w:t>
            </w:r>
          </w:p>
        </w:tc>
        <w:tc>
          <w:tcPr>
            <w:tcW w:w="948" w:type="dxa"/>
          </w:tcPr>
          <w:p w14:paraId="196A5117" w14:textId="77777777" w:rsidR="00B81CF6" w:rsidRPr="00B92096" w:rsidRDefault="00B81CF6" w:rsidP="00B81CF6">
            <w:r w:rsidRPr="00B92096">
              <w:t>=</w:t>
            </w:r>
          </w:p>
        </w:tc>
        <w:tc>
          <w:tcPr>
            <w:tcW w:w="1012" w:type="dxa"/>
          </w:tcPr>
          <w:p w14:paraId="1EB5A6D7" w14:textId="77777777" w:rsidR="00B81CF6" w:rsidRPr="00B92096" w:rsidRDefault="00B81CF6" w:rsidP="00B81CF6">
            <w:r w:rsidRPr="00B92096">
              <w:t>190</w:t>
            </w:r>
          </w:p>
        </w:tc>
        <w:tc>
          <w:tcPr>
            <w:tcW w:w="1251" w:type="dxa"/>
          </w:tcPr>
          <w:p w14:paraId="39CE52E4" w14:textId="77777777" w:rsidR="00B81CF6" w:rsidRPr="00B92096" w:rsidRDefault="00B81CF6" w:rsidP="00B81CF6">
            <w:r>
              <w:t>4, 5, 6, 7, 8, 9, 10 и 11 соответственно</w:t>
            </w:r>
          </w:p>
        </w:tc>
        <w:tc>
          <w:tcPr>
            <w:tcW w:w="3354" w:type="dxa"/>
          </w:tcPr>
          <w:p w14:paraId="3B4EB724" w14:textId="77777777" w:rsidR="00B81CF6" w:rsidRPr="00B92096" w:rsidRDefault="00B81CF6" w:rsidP="00B81CF6">
            <w:r w:rsidRPr="00B92096">
              <w:t xml:space="preserve">Стр. </w:t>
            </w:r>
            <w:r>
              <w:rPr>
                <w:lang w:val="en-US"/>
              </w:rPr>
              <w:t>74</w:t>
            </w:r>
            <w:r w:rsidRPr="00B92096">
              <w:t>0 &lt;&gt; Стр. 190 – недопустимо</w:t>
            </w:r>
          </w:p>
        </w:tc>
      </w:tr>
      <w:tr w:rsidR="00B81CF6" w:rsidRPr="00B92096" w14:paraId="5BAF340B" w14:textId="77777777" w:rsidTr="00FE4DC1">
        <w:trPr>
          <w:jc w:val="center"/>
        </w:trPr>
        <w:tc>
          <w:tcPr>
            <w:tcW w:w="710" w:type="dxa"/>
          </w:tcPr>
          <w:p w14:paraId="5B802E77" w14:textId="77777777" w:rsidR="00B81CF6" w:rsidRPr="00B92096" w:rsidRDefault="00B81CF6" w:rsidP="00B81CF6">
            <w:pPr>
              <w:jc w:val="center"/>
            </w:pPr>
            <w:r w:rsidRPr="00B92096">
              <w:t>25</w:t>
            </w:r>
          </w:p>
        </w:tc>
        <w:tc>
          <w:tcPr>
            <w:tcW w:w="717" w:type="dxa"/>
          </w:tcPr>
          <w:p w14:paraId="5F837D45" w14:textId="77777777" w:rsidR="00B81CF6" w:rsidRPr="00B92096" w:rsidRDefault="00B81CF6" w:rsidP="00B81CF6">
            <w:r w:rsidRPr="005D649A">
              <w:t>Б</w:t>
            </w:r>
          </w:p>
        </w:tc>
        <w:tc>
          <w:tcPr>
            <w:tcW w:w="1194" w:type="dxa"/>
          </w:tcPr>
          <w:p w14:paraId="5269AB70" w14:textId="77777777" w:rsidR="00B81CF6" w:rsidRPr="00F0712B" w:rsidRDefault="00B81CF6" w:rsidP="00B81CF6">
            <w:pPr>
              <w:rPr>
                <w:lang w:val="en-US"/>
              </w:rPr>
            </w:pPr>
            <w:r>
              <w:rPr>
                <w:lang w:val="en-US"/>
              </w:rPr>
              <w:t>750</w:t>
            </w:r>
          </w:p>
        </w:tc>
        <w:tc>
          <w:tcPr>
            <w:tcW w:w="888" w:type="dxa"/>
          </w:tcPr>
          <w:p w14:paraId="3AE2CCB1" w14:textId="77777777" w:rsidR="00B81CF6" w:rsidRPr="00B92096" w:rsidRDefault="00B81CF6" w:rsidP="00B81CF6">
            <w:r>
              <w:t>4, 5, 6, 7, 8, 9, 10, 11</w:t>
            </w:r>
          </w:p>
        </w:tc>
        <w:tc>
          <w:tcPr>
            <w:tcW w:w="948" w:type="dxa"/>
          </w:tcPr>
          <w:p w14:paraId="29D37672" w14:textId="77777777" w:rsidR="00B81CF6" w:rsidRPr="00B92096" w:rsidRDefault="00B81CF6" w:rsidP="00B81CF6">
            <w:r w:rsidRPr="00B92096">
              <w:t>=</w:t>
            </w:r>
          </w:p>
        </w:tc>
        <w:tc>
          <w:tcPr>
            <w:tcW w:w="1012" w:type="dxa"/>
          </w:tcPr>
          <w:p w14:paraId="3073CC94" w14:textId="77777777" w:rsidR="00B81CF6" w:rsidRPr="00B92096" w:rsidRDefault="00B81CF6" w:rsidP="00B81CF6">
            <w:r w:rsidRPr="00B92096">
              <w:t>230</w:t>
            </w:r>
          </w:p>
        </w:tc>
        <w:tc>
          <w:tcPr>
            <w:tcW w:w="1251" w:type="dxa"/>
          </w:tcPr>
          <w:p w14:paraId="657C2972" w14:textId="77777777" w:rsidR="00B81CF6" w:rsidRPr="00B92096" w:rsidRDefault="00B81CF6" w:rsidP="00B81CF6">
            <w:r>
              <w:t>4, 5, 6, 7, 8, 9, 10 и 11 соответственно</w:t>
            </w:r>
          </w:p>
        </w:tc>
        <w:tc>
          <w:tcPr>
            <w:tcW w:w="3354" w:type="dxa"/>
          </w:tcPr>
          <w:p w14:paraId="674EF8E4" w14:textId="77777777" w:rsidR="00B81CF6" w:rsidRPr="00B92096" w:rsidRDefault="00B81CF6" w:rsidP="00B81CF6">
            <w:r w:rsidRPr="00B92096">
              <w:t xml:space="preserve">Стр. </w:t>
            </w:r>
            <w:r>
              <w:rPr>
                <w:lang w:val="en-US"/>
              </w:rPr>
              <w:t>75</w:t>
            </w:r>
            <w:r w:rsidRPr="00B92096">
              <w:t>0 &lt;&gt; Стр. 230 – недопустимо</w:t>
            </w:r>
          </w:p>
        </w:tc>
      </w:tr>
      <w:tr w:rsidR="00B81CF6" w:rsidRPr="00B92096" w14:paraId="6C8020DB" w14:textId="77777777" w:rsidTr="00FE4DC1">
        <w:trPr>
          <w:jc w:val="center"/>
        </w:trPr>
        <w:tc>
          <w:tcPr>
            <w:tcW w:w="710" w:type="dxa"/>
          </w:tcPr>
          <w:p w14:paraId="6B6C7571" w14:textId="77777777" w:rsidR="00B81CF6" w:rsidRPr="00B92096" w:rsidRDefault="00B81CF6" w:rsidP="00B81CF6">
            <w:pPr>
              <w:jc w:val="center"/>
            </w:pPr>
            <w:r w:rsidRPr="00B92096">
              <w:t>26</w:t>
            </w:r>
          </w:p>
        </w:tc>
        <w:tc>
          <w:tcPr>
            <w:tcW w:w="717" w:type="dxa"/>
          </w:tcPr>
          <w:p w14:paraId="3AE25C06" w14:textId="77777777" w:rsidR="00B81CF6" w:rsidRPr="00B92096" w:rsidRDefault="00B81CF6" w:rsidP="00B81CF6">
            <w:r w:rsidRPr="005D649A">
              <w:t>Б</w:t>
            </w:r>
          </w:p>
        </w:tc>
        <w:tc>
          <w:tcPr>
            <w:tcW w:w="1194" w:type="dxa"/>
          </w:tcPr>
          <w:p w14:paraId="18F12248" w14:textId="77777777" w:rsidR="00B81CF6" w:rsidRPr="00F0712B" w:rsidRDefault="00B81CF6" w:rsidP="00B81CF6">
            <w:pPr>
              <w:rPr>
                <w:lang w:val="en-US"/>
              </w:rPr>
            </w:pPr>
            <w:r>
              <w:rPr>
                <w:lang w:val="en-US"/>
              </w:rPr>
              <w:t>760</w:t>
            </w:r>
          </w:p>
        </w:tc>
        <w:tc>
          <w:tcPr>
            <w:tcW w:w="888" w:type="dxa"/>
          </w:tcPr>
          <w:p w14:paraId="75BCDE4C" w14:textId="77777777" w:rsidR="00B81CF6" w:rsidRPr="00B92096" w:rsidRDefault="00B81CF6" w:rsidP="00B81CF6">
            <w:r>
              <w:t>4, 5, 6, 7, 8, 9, 10, 11</w:t>
            </w:r>
          </w:p>
        </w:tc>
        <w:tc>
          <w:tcPr>
            <w:tcW w:w="948" w:type="dxa"/>
          </w:tcPr>
          <w:p w14:paraId="69A90803" w14:textId="77777777" w:rsidR="00B81CF6" w:rsidRPr="00B92096" w:rsidRDefault="00B81CF6" w:rsidP="00B81CF6">
            <w:r w:rsidRPr="00B92096">
              <w:t>=</w:t>
            </w:r>
          </w:p>
        </w:tc>
        <w:tc>
          <w:tcPr>
            <w:tcW w:w="1012" w:type="dxa"/>
          </w:tcPr>
          <w:p w14:paraId="14A5456B" w14:textId="77777777" w:rsidR="00B81CF6" w:rsidRPr="00B92096" w:rsidRDefault="00B81CF6" w:rsidP="00B81CF6">
            <w:r w:rsidRPr="00B92096">
              <w:t>250</w:t>
            </w:r>
          </w:p>
        </w:tc>
        <w:tc>
          <w:tcPr>
            <w:tcW w:w="1251" w:type="dxa"/>
          </w:tcPr>
          <w:p w14:paraId="2364C3AF" w14:textId="77777777" w:rsidR="00B81CF6" w:rsidRPr="00B92096" w:rsidRDefault="00B81CF6" w:rsidP="00B81CF6">
            <w:r>
              <w:t>4, 5, 6, 7, 8, 9, 10 и 11 соответственно</w:t>
            </w:r>
            <w:r w:rsidRPr="00B92096" w:rsidDel="00D66880">
              <w:t xml:space="preserve"> </w:t>
            </w:r>
          </w:p>
        </w:tc>
        <w:tc>
          <w:tcPr>
            <w:tcW w:w="3354" w:type="dxa"/>
          </w:tcPr>
          <w:p w14:paraId="6BB3D1AF" w14:textId="77777777" w:rsidR="00B81CF6" w:rsidRPr="00B92096" w:rsidRDefault="00B81CF6" w:rsidP="00B81CF6">
            <w:r w:rsidRPr="00B92096">
              <w:t xml:space="preserve">Стр. </w:t>
            </w:r>
            <w:r>
              <w:rPr>
                <w:lang w:val="en-US"/>
              </w:rPr>
              <w:t>76</w:t>
            </w:r>
            <w:r w:rsidRPr="00B92096">
              <w:t>0 &lt;&gt; Стр. 250 – недопустимо</w:t>
            </w:r>
          </w:p>
        </w:tc>
      </w:tr>
      <w:tr w:rsidR="00B81CF6" w:rsidRPr="00B92096" w14:paraId="07D2EEEB" w14:textId="77777777" w:rsidTr="00FE4DC1">
        <w:trPr>
          <w:jc w:val="center"/>
        </w:trPr>
        <w:tc>
          <w:tcPr>
            <w:tcW w:w="710" w:type="dxa"/>
          </w:tcPr>
          <w:p w14:paraId="0A795C2F" w14:textId="77777777" w:rsidR="00B81CF6" w:rsidRPr="00B92096" w:rsidRDefault="006B4B08" w:rsidP="00B81CF6">
            <w:pPr>
              <w:jc w:val="center"/>
            </w:pPr>
            <w:r>
              <w:t>26.1</w:t>
            </w:r>
          </w:p>
        </w:tc>
        <w:tc>
          <w:tcPr>
            <w:tcW w:w="717" w:type="dxa"/>
          </w:tcPr>
          <w:p w14:paraId="6CD23CD4" w14:textId="6EA6674C" w:rsidR="00B81CF6" w:rsidRPr="005D649A" w:rsidRDefault="000C143C" w:rsidP="00B81CF6">
            <w:r>
              <w:t>Б</w:t>
            </w:r>
          </w:p>
        </w:tc>
        <w:tc>
          <w:tcPr>
            <w:tcW w:w="1194" w:type="dxa"/>
          </w:tcPr>
          <w:p w14:paraId="58749556" w14:textId="77777777" w:rsidR="00B81CF6" w:rsidRPr="00F0712B" w:rsidDel="00F0712B" w:rsidRDefault="00B81CF6" w:rsidP="00B81CF6">
            <w:pPr>
              <w:rPr>
                <w:lang w:val="en-US"/>
              </w:rPr>
            </w:pPr>
            <w:r>
              <w:rPr>
                <w:lang w:val="en-US"/>
              </w:rPr>
              <w:t>765</w:t>
            </w:r>
          </w:p>
        </w:tc>
        <w:tc>
          <w:tcPr>
            <w:tcW w:w="888" w:type="dxa"/>
          </w:tcPr>
          <w:p w14:paraId="0B91FC0E" w14:textId="77777777" w:rsidR="00B81CF6" w:rsidRPr="00B92096" w:rsidRDefault="00B81CF6" w:rsidP="00B81CF6">
            <w:r>
              <w:t>4, 5, 6, 7, 8, 9, 10, 11</w:t>
            </w:r>
          </w:p>
        </w:tc>
        <w:tc>
          <w:tcPr>
            <w:tcW w:w="948" w:type="dxa"/>
          </w:tcPr>
          <w:p w14:paraId="7A7F6991" w14:textId="77777777" w:rsidR="00B81CF6" w:rsidRPr="00B92096" w:rsidRDefault="00B81CF6" w:rsidP="00B81CF6">
            <w:r w:rsidRPr="00B92096">
              <w:t>=</w:t>
            </w:r>
          </w:p>
        </w:tc>
        <w:tc>
          <w:tcPr>
            <w:tcW w:w="1012" w:type="dxa"/>
          </w:tcPr>
          <w:p w14:paraId="0501E0A2" w14:textId="77777777" w:rsidR="00B81CF6" w:rsidRPr="00F0712B" w:rsidRDefault="00B81CF6" w:rsidP="00B81CF6">
            <w:pPr>
              <w:rPr>
                <w:lang w:val="en-US"/>
              </w:rPr>
            </w:pPr>
            <w:r>
              <w:rPr>
                <w:lang w:val="en-US"/>
              </w:rPr>
              <w:t>255</w:t>
            </w:r>
          </w:p>
        </w:tc>
        <w:tc>
          <w:tcPr>
            <w:tcW w:w="1251" w:type="dxa"/>
          </w:tcPr>
          <w:p w14:paraId="34134B31" w14:textId="77777777" w:rsidR="00B81CF6" w:rsidRPr="00B92096" w:rsidRDefault="00B81CF6" w:rsidP="00B81CF6">
            <w:r>
              <w:t>4, 5, 6, 7, 8, 9, 10 и 11 соответственно</w:t>
            </w:r>
          </w:p>
        </w:tc>
        <w:tc>
          <w:tcPr>
            <w:tcW w:w="3354" w:type="dxa"/>
          </w:tcPr>
          <w:p w14:paraId="6338744F" w14:textId="77777777" w:rsidR="00B81CF6" w:rsidRPr="00B92096" w:rsidRDefault="00B81CF6" w:rsidP="00B81CF6">
            <w:r w:rsidRPr="00B92096">
              <w:t xml:space="preserve">Стр. </w:t>
            </w:r>
            <w:r>
              <w:rPr>
                <w:lang w:val="en-US"/>
              </w:rPr>
              <w:t>765</w:t>
            </w:r>
            <w:r w:rsidRPr="00B92096">
              <w:t xml:space="preserve"> &lt;&gt; Стр. </w:t>
            </w:r>
            <w:r>
              <w:rPr>
                <w:lang w:val="en-US"/>
              </w:rPr>
              <w:t>255</w:t>
            </w:r>
            <w:r w:rsidRPr="00B92096">
              <w:t xml:space="preserve"> – недопустимо</w:t>
            </w:r>
          </w:p>
        </w:tc>
      </w:tr>
      <w:tr w:rsidR="00CC2150" w:rsidRPr="00B92096" w14:paraId="5731F290" w14:textId="77777777" w:rsidTr="00CC2150">
        <w:trPr>
          <w:jc w:val="center"/>
        </w:trPr>
        <w:tc>
          <w:tcPr>
            <w:tcW w:w="710" w:type="dxa"/>
            <w:tcBorders>
              <w:top w:val="single" w:sz="4" w:space="0" w:color="auto"/>
              <w:left w:val="single" w:sz="4" w:space="0" w:color="auto"/>
              <w:bottom w:val="single" w:sz="4" w:space="0" w:color="auto"/>
              <w:right w:val="single" w:sz="4" w:space="0" w:color="auto"/>
            </w:tcBorders>
          </w:tcPr>
          <w:p w14:paraId="186C9579" w14:textId="6A0E61DA" w:rsidR="00CC2150" w:rsidRPr="00B92096" w:rsidRDefault="00CC2150" w:rsidP="00752F6B">
            <w:pPr>
              <w:jc w:val="center"/>
            </w:pPr>
            <w:r>
              <w:t>27.1</w:t>
            </w:r>
          </w:p>
        </w:tc>
        <w:tc>
          <w:tcPr>
            <w:tcW w:w="717" w:type="dxa"/>
            <w:tcBorders>
              <w:top w:val="single" w:sz="4" w:space="0" w:color="auto"/>
              <w:left w:val="single" w:sz="4" w:space="0" w:color="auto"/>
              <w:bottom w:val="single" w:sz="4" w:space="0" w:color="auto"/>
              <w:right w:val="single" w:sz="4" w:space="0" w:color="auto"/>
            </w:tcBorders>
          </w:tcPr>
          <w:p w14:paraId="18AEF5D6" w14:textId="1D97FB28" w:rsidR="00CC2150" w:rsidRPr="005D649A" w:rsidRDefault="000C143C" w:rsidP="00752F6B">
            <w:r>
              <w:t>Б</w:t>
            </w:r>
          </w:p>
        </w:tc>
        <w:tc>
          <w:tcPr>
            <w:tcW w:w="1194" w:type="dxa"/>
            <w:tcBorders>
              <w:top w:val="single" w:sz="4" w:space="0" w:color="auto"/>
              <w:left w:val="single" w:sz="4" w:space="0" w:color="auto"/>
              <w:bottom w:val="single" w:sz="4" w:space="0" w:color="auto"/>
              <w:right w:val="single" w:sz="4" w:space="0" w:color="auto"/>
            </w:tcBorders>
          </w:tcPr>
          <w:p w14:paraId="0B19D309" w14:textId="6531C5C3" w:rsidR="00CC2150" w:rsidRPr="0057503E" w:rsidDel="00F0712B" w:rsidRDefault="00CC2150" w:rsidP="00CC2150">
            <w:r>
              <w:rPr>
                <w:lang w:val="en-US"/>
              </w:rPr>
              <w:t>7</w:t>
            </w:r>
            <w:r>
              <w:t>70</w:t>
            </w:r>
          </w:p>
        </w:tc>
        <w:tc>
          <w:tcPr>
            <w:tcW w:w="888" w:type="dxa"/>
            <w:tcBorders>
              <w:top w:val="single" w:sz="4" w:space="0" w:color="auto"/>
              <w:left w:val="single" w:sz="4" w:space="0" w:color="auto"/>
              <w:bottom w:val="single" w:sz="4" w:space="0" w:color="auto"/>
              <w:right w:val="single" w:sz="4" w:space="0" w:color="auto"/>
            </w:tcBorders>
          </w:tcPr>
          <w:p w14:paraId="78C1ADE6" w14:textId="77777777" w:rsidR="00CC2150" w:rsidRPr="00B92096" w:rsidRDefault="00CC2150"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39394226" w14:textId="77777777" w:rsidR="00CC2150" w:rsidRPr="00B92096" w:rsidRDefault="00CC2150" w:rsidP="00752F6B">
            <w:r w:rsidRPr="00B92096">
              <w:t>=</w:t>
            </w:r>
          </w:p>
        </w:tc>
        <w:tc>
          <w:tcPr>
            <w:tcW w:w="1012" w:type="dxa"/>
            <w:tcBorders>
              <w:top w:val="single" w:sz="4" w:space="0" w:color="auto"/>
              <w:left w:val="single" w:sz="4" w:space="0" w:color="auto"/>
              <w:bottom w:val="single" w:sz="4" w:space="0" w:color="auto"/>
              <w:right w:val="single" w:sz="4" w:space="0" w:color="auto"/>
            </w:tcBorders>
          </w:tcPr>
          <w:p w14:paraId="64AB6D5D" w14:textId="3B288CA4" w:rsidR="00CC2150" w:rsidRPr="0057503E" w:rsidRDefault="00CC2150" w:rsidP="00752F6B">
            <w:r>
              <w:t>330</w:t>
            </w:r>
          </w:p>
        </w:tc>
        <w:tc>
          <w:tcPr>
            <w:tcW w:w="1251" w:type="dxa"/>
            <w:tcBorders>
              <w:top w:val="single" w:sz="4" w:space="0" w:color="auto"/>
              <w:left w:val="single" w:sz="4" w:space="0" w:color="auto"/>
              <w:bottom w:val="single" w:sz="4" w:space="0" w:color="auto"/>
              <w:right w:val="single" w:sz="4" w:space="0" w:color="auto"/>
            </w:tcBorders>
          </w:tcPr>
          <w:p w14:paraId="1F8F8684" w14:textId="77777777" w:rsidR="00CC2150" w:rsidRPr="00B92096" w:rsidRDefault="00CC2150" w:rsidP="00752F6B">
            <w:r>
              <w:t>4, 5, 6, 7, 8, 9, 10 и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602847D9" w14:textId="6E70A480" w:rsidR="00CC2150" w:rsidRPr="00B92096" w:rsidRDefault="00CC2150" w:rsidP="00CC2150">
            <w:r w:rsidRPr="00B92096">
              <w:t xml:space="preserve">Стр. </w:t>
            </w:r>
            <w:r w:rsidRPr="00CC2150">
              <w:t>7</w:t>
            </w:r>
            <w:r>
              <w:t>70</w:t>
            </w:r>
            <w:r w:rsidRPr="00B92096">
              <w:t xml:space="preserve"> &lt;&gt; Стр. </w:t>
            </w:r>
            <w:r>
              <w:t>330</w:t>
            </w:r>
            <w:r w:rsidRPr="00B92096">
              <w:t xml:space="preserve"> – недопустимо</w:t>
            </w:r>
          </w:p>
        </w:tc>
      </w:tr>
      <w:tr w:rsidR="00CC2150" w:rsidRPr="00B92096" w14:paraId="3D887683"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327314DF" w14:textId="03A07DB8" w:rsidR="00CC2150" w:rsidRPr="00B92096" w:rsidRDefault="00CC2150" w:rsidP="00752F6B">
            <w:pPr>
              <w:jc w:val="center"/>
            </w:pPr>
            <w:r>
              <w:t>27.2</w:t>
            </w:r>
          </w:p>
        </w:tc>
        <w:tc>
          <w:tcPr>
            <w:tcW w:w="717" w:type="dxa"/>
            <w:tcBorders>
              <w:top w:val="single" w:sz="4" w:space="0" w:color="auto"/>
              <w:left w:val="single" w:sz="4" w:space="0" w:color="auto"/>
              <w:bottom w:val="single" w:sz="4" w:space="0" w:color="auto"/>
              <w:right w:val="single" w:sz="4" w:space="0" w:color="auto"/>
            </w:tcBorders>
          </w:tcPr>
          <w:p w14:paraId="03F47333" w14:textId="2AC0CD61" w:rsidR="00CC2150" w:rsidRPr="005D649A" w:rsidRDefault="000C143C" w:rsidP="00752F6B">
            <w:r>
              <w:t>Б</w:t>
            </w:r>
          </w:p>
        </w:tc>
        <w:tc>
          <w:tcPr>
            <w:tcW w:w="1194" w:type="dxa"/>
            <w:tcBorders>
              <w:top w:val="single" w:sz="4" w:space="0" w:color="auto"/>
              <w:left w:val="single" w:sz="4" w:space="0" w:color="auto"/>
              <w:bottom w:val="single" w:sz="4" w:space="0" w:color="auto"/>
              <w:right w:val="single" w:sz="4" w:space="0" w:color="auto"/>
            </w:tcBorders>
          </w:tcPr>
          <w:p w14:paraId="53F42A3E" w14:textId="658CB478" w:rsidR="00CC2150" w:rsidRPr="00A046D1" w:rsidDel="00F0712B" w:rsidRDefault="00CC2150" w:rsidP="00CC2150">
            <w:r>
              <w:rPr>
                <w:lang w:val="en-US"/>
              </w:rPr>
              <w:t>7</w:t>
            </w:r>
            <w:r>
              <w:t>80</w:t>
            </w:r>
          </w:p>
        </w:tc>
        <w:tc>
          <w:tcPr>
            <w:tcW w:w="888" w:type="dxa"/>
            <w:tcBorders>
              <w:top w:val="single" w:sz="4" w:space="0" w:color="auto"/>
              <w:left w:val="single" w:sz="4" w:space="0" w:color="auto"/>
              <w:bottom w:val="single" w:sz="4" w:space="0" w:color="auto"/>
              <w:right w:val="single" w:sz="4" w:space="0" w:color="auto"/>
            </w:tcBorders>
          </w:tcPr>
          <w:p w14:paraId="590567A3" w14:textId="77777777" w:rsidR="00CC2150" w:rsidRPr="00B92096" w:rsidRDefault="00CC2150"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3F65AD42" w14:textId="77777777" w:rsidR="00CC2150" w:rsidRPr="00B92096" w:rsidRDefault="00CC2150" w:rsidP="00752F6B">
            <w:r w:rsidRPr="00B92096">
              <w:t>=</w:t>
            </w:r>
          </w:p>
        </w:tc>
        <w:tc>
          <w:tcPr>
            <w:tcW w:w="1012" w:type="dxa"/>
            <w:tcBorders>
              <w:top w:val="single" w:sz="4" w:space="0" w:color="auto"/>
              <w:left w:val="single" w:sz="4" w:space="0" w:color="auto"/>
              <w:bottom w:val="single" w:sz="4" w:space="0" w:color="auto"/>
              <w:right w:val="single" w:sz="4" w:space="0" w:color="auto"/>
            </w:tcBorders>
          </w:tcPr>
          <w:p w14:paraId="3AB49D09" w14:textId="1D4BFEA8" w:rsidR="00CC2150" w:rsidRPr="00A046D1" w:rsidRDefault="00CC2150" w:rsidP="00CC2150">
            <w:r>
              <w:t>340</w:t>
            </w:r>
          </w:p>
        </w:tc>
        <w:tc>
          <w:tcPr>
            <w:tcW w:w="1251" w:type="dxa"/>
            <w:tcBorders>
              <w:top w:val="single" w:sz="4" w:space="0" w:color="auto"/>
              <w:left w:val="single" w:sz="4" w:space="0" w:color="auto"/>
              <w:bottom w:val="single" w:sz="4" w:space="0" w:color="auto"/>
              <w:right w:val="single" w:sz="4" w:space="0" w:color="auto"/>
            </w:tcBorders>
          </w:tcPr>
          <w:p w14:paraId="3DF936DD" w14:textId="77777777" w:rsidR="00CC2150" w:rsidRPr="00B92096" w:rsidRDefault="00CC2150" w:rsidP="00752F6B">
            <w:r>
              <w:t>4, 5, 6, 7, 8, 9, 10 и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1CBA98E6" w14:textId="3527766C" w:rsidR="00CC2150" w:rsidRPr="00B92096" w:rsidRDefault="00CC2150" w:rsidP="00CC2150">
            <w:r w:rsidRPr="00B92096">
              <w:t xml:space="preserve">Стр. </w:t>
            </w:r>
            <w:r w:rsidRPr="00CC2150">
              <w:t>7</w:t>
            </w:r>
            <w:r>
              <w:t>80</w:t>
            </w:r>
            <w:r w:rsidRPr="00B92096">
              <w:t xml:space="preserve"> &lt;&gt; Стр. </w:t>
            </w:r>
            <w:r>
              <w:t>340</w:t>
            </w:r>
            <w:r w:rsidRPr="00B92096">
              <w:t xml:space="preserve"> – недопустимо</w:t>
            </w:r>
          </w:p>
        </w:tc>
      </w:tr>
      <w:tr w:rsidR="00CC2150" w:rsidRPr="00B92096" w14:paraId="1DD3989A"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7EFB58D0" w14:textId="250412CB" w:rsidR="00CC2150" w:rsidRPr="00B92096" w:rsidRDefault="00CC2150" w:rsidP="00752F6B">
            <w:pPr>
              <w:jc w:val="center"/>
            </w:pPr>
            <w:r>
              <w:t>27.3</w:t>
            </w:r>
          </w:p>
        </w:tc>
        <w:tc>
          <w:tcPr>
            <w:tcW w:w="717" w:type="dxa"/>
            <w:tcBorders>
              <w:top w:val="single" w:sz="4" w:space="0" w:color="auto"/>
              <w:left w:val="single" w:sz="4" w:space="0" w:color="auto"/>
              <w:bottom w:val="single" w:sz="4" w:space="0" w:color="auto"/>
              <w:right w:val="single" w:sz="4" w:space="0" w:color="auto"/>
            </w:tcBorders>
          </w:tcPr>
          <w:p w14:paraId="0B8B0F17" w14:textId="5A9FD522" w:rsidR="00CC2150" w:rsidRPr="005D649A" w:rsidRDefault="000C143C" w:rsidP="00752F6B">
            <w:r>
              <w:t>Б</w:t>
            </w:r>
          </w:p>
        </w:tc>
        <w:tc>
          <w:tcPr>
            <w:tcW w:w="1194" w:type="dxa"/>
            <w:tcBorders>
              <w:top w:val="single" w:sz="4" w:space="0" w:color="auto"/>
              <w:left w:val="single" w:sz="4" w:space="0" w:color="auto"/>
              <w:bottom w:val="single" w:sz="4" w:space="0" w:color="auto"/>
              <w:right w:val="single" w:sz="4" w:space="0" w:color="auto"/>
            </w:tcBorders>
          </w:tcPr>
          <w:p w14:paraId="70CE8BA4" w14:textId="3ED07915" w:rsidR="00CC2150" w:rsidRPr="00A046D1" w:rsidDel="00F0712B" w:rsidRDefault="00CC2150" w:rsidP="00CC2150">
            <w:r>
              <w:rPr>
                <w:lang w:val="en-US"/>
              </w:rPr>
              <w:t>7</w:t>
            </w:r>
            <w:r>
              <w:t>90</w:t>
            </w:r>
          </w:p>
        </w:tc>
        <w:tc>
          <w:tcPr>
            <w:tcW w:w="888" w:type="dxa"/>
            <w:tcBorders>
              <w:top w:val="single" w:sz="4" w:space="0" w:color="auto"/>
              <w:left w:val="single" w:sz="4" w:space="0" w:color="auto"/>
              <w:bottom w:val="single" w:sz="4" w:space="0" w:color="auto"/>
              <w:right w:val="single" w:sz="4" w:space="0" w:color="auto"/>
            </w:tcBorders>
          </w:tcPr>
          <w:p w14:paraId="3ED00BD0" w14:textId="77777777" w:rsidR="00CC2150" w:rsidRPr="00B92096" w:rsidRDefault="00CC2150"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4E620081" w14:textId="77777777" w:rsidR="00CC2150" w:rsidRPr="00B92096" w:rsidRDefault="00CC2150" w:rsidP="00752F6B">
            <w:r w:rsidRPr="00B92096">
              <w:t>=</w:t>
            </w:r>
          </w:p>
        </w:tc>
        <w:tc>
          <w:tcPr>
            <w:tcW w:w="1012" w:type="dxa"/>
            <w:tcBorders>
              <w:top w:val="single" w:sz="4" w:space="0" w:color="auto"/>
              <w:left w:val="single" w:sz="4" w:space="0" w:color="auto"/>
              <w:bottom w:val="single" w:sz="4" w:space="0" w:color="auto"/>
              <w:right w:val="single" w:sz="4" w:space="0" w:color="auto"/>
            </w:tcBorders>
          </w:tcPr>
          <w:p w14:paraId="20BA3BD1" w14:textId="18F6D557" w:rsidR="00CC2150" w:rsidRPr="00A046D1" w:rsidRDefault="00CC2150" w:rsidP="00CC2150">
            <w:r>
              <w:t>360</w:t>
            </w:r>
          </w:p>
        </w:tc>
        <w:tc>
          <w:tcPr>
            <w:tcW w:w="1251" w:type="dxa"/>
            <w:tcBorders>
              <w:top w:val="single" w:sz="4" w:space="0" w:color="auto"/>
              <w:left w:val="single" w:sz="4" w:space="0" w:color="auto"/>
              <w:bottom w:val="single" w:sz="4" w:space="0" w:color="auto"/>
              <w:right w:val="single" w:sz="4" w:space="0" w:color="auto"/>
            </w:tcBorders>
          </w:tcPr>
          <w:p w14:paraId="23958A6F" w14:textId="77777777" w:rsidR="00CC2150" w:rsidRPr="00B92096" w:rsidRDefault="00CC2150" w:rsidP="00752F6B">
            <w:r>
              <w:t>4, 5, 6, 7, 8, 9, 10 и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3AEC7F12" w14:textId="624BBB67" w:rsidR="00CC2150" w:rsidRPr="00B92096" w:rsidRDefault="00CC2150" w:rsidP="00CC2150">
            <w:r w:rsidRPr="00B92096">
              <w:t xml:space="preserve">Стр. </w:t>
            </w:r>
            <w:r w:rsidRPr="00CC2150">
              <w:t>7</w:t>
            </w:r>
            <w:r>
              <w:t>90</w:t>
            </w:r>
            <w:r w:rsidRPr="00B92096">
              <w:t xml:space="preserve"> &lt;&gt; Стр. </w:t>
            </w:r>
            <w:r>
              <w:t>360</w:t>
            </w:r>
            <w:r w:rsidRPr="00B92096">
              <w:t xml:space="preserve"> – недопустимо</w:t>
            </w:r>
          </w:p>
        </w:tc>
      </w:tr>
      <w:tr w:rsidR="000C143C" w:rsidRPr="00B92096" w14:paraId="0206446D" w14:textId="77777777" w:rsidTr="00CC2150">
        <w:trPr>
          <w:jc w:val="center"/>
        </w:trPr>
        <w:tc>
          <w:tcPr>
            <w:tcW w:w="710" w:type="dxa"/>
            <w:tcBorders>
              <w:top w:val="single" w:sz="4" w:space="0" w:color="auto"/>
              <w:left w:val="single" w:sz="4" w:space="0" w:color="auto"/>
              <w:bottom w:val="single" w:sz="4" w:space="0" w:color="auto"/>
              <w:right w:val="single" w:sz="4" w:space="0" w:color="auto"/>
            </w:tcBorders>
          </w:tcPr>
          <w:p w14:paraId="2AF8DE45" w14:textId="62F9E4F9" w:rsidR="000C143C" w:rsidRDefault="000C143C" w:rsidP="000C143C">
            <w:pPr>
              <w:jc w:val="center"/>
            </w:pPr>
            <w:r>
              <w:t>28.1</w:t>
            </w:r>
          </w:p>
        </w:tc>
        <w:tc>
          <w:tcPr>
            <w:tcW w:w="717" w:type="dxa"/>
            <w:tcBorders>
              <w:top w:val="single" w:sz="4" w:space="0" w:color="auto"/>
              <w:left w:val="single" w:sz="4" w:space="0" w:color="auto"/>
              <w:bottom w:val="single" w:sz="4" w:space="0" w:color="auto"/>
              <w:right w:val="single" w:sz="4" w:space="0" w:color="auto"/>
            </w:tcBorders>
          </w:tcPr>
          <w:p w14:paraId="2873BD35" w14:textId="6D96070E" w:rsidR="000C143C" w:rsidRPr="005D649A" w:rsidRDefault="000C143C" w:rsidP="000C143C">
            <w:r>
              <w:t>Б</w:t>
            </w:r>
          </w:p>
        </w:tc>
        <w:tc>
          <w:tcPr>
            <w:tcW w:w="1194" w:type="dxa"/>
            <w:tcBorders>
              <w:top w:val="single" w:sz="4" w:space="0" w:color="auto"/>
              <w:left w:val="single" w:sz="4" w:space="0" w:color="auto"/>
              <w:bottom w:val="single" w:sz="4" w:space="0" w:color="auto"/>
              <w:right w:val="single" w:sz="4" w:space="0" w:color="auto"/>
            </w:tcBorders>
          </w:tcPr>
          <w:p w14:paraId="7B2E604F" w14:textId="1E6F29E2" w:rsidR="000C143C" w:rsidRPr="000C143C" w:rsidRDefault="000C143C" w:rsidP="000C143C">
            <w:r>
              <w:t>600</w:t>
            </w:r>
          </w:p>
        </w:tc>
        <w:tc>
          <w:tcPr>
            <w:tcW w:w="888" w:type="dxa"/>
            <w:tcBorders>
              <w:top w:val="single" w:sz="4" w:space="0" w:color="auto"/>
              <w:left w:val="single" w:sz="4" w:space="0" w:color="auto"/>
              <w:bottom w:val="single" w:sz="4" w:space="0" w:color="auto"/>
              <w:right w:val="single" w:sz="4" w:space="0" w:color="auto"/>
            </w:tcBorders>
          </w:tcPr>
          <w:p w14:paraId="3D31B088" w14:textId="62FD224E" w:rsidR="000C143C" w:rsidRDefault="000C143C" w:rsidP="000C143C">
            <w:r>
              <w:t>4, 5, 6, 7, 8, 9, 10, 11</w:t>
            </w:r>
          </w:p>
        </w:tc>
        <w:tc>
          <w:tcPr>
            <w:tcW w:w="948" w:type="dxa"/>
            <w:tcBorders>
              <w:top w:val="single" w:sz="4" w:space="0" w:color="auto"/>
              <w:left w:val="single" w:sz="4" w:space="0" w:color="auto"/>
              <w:bottom w:val="single" w:sz="4" w:space="0" w:color="auto"/>
              <w:right w:val="single" w:sz="4" w:space="0" w:color="auto"/>
            </w:tcBorders>
          </w:tcPr>
          <w:p w14:paraId="364E38BC" w14:textId="794AF560" w:rsidR="000C143C" w:rsidRPr="00B92096" w:rsidRDefault="000C143C" w:rsidP="000C143C">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71E34A47" w14:textId="1B31EA5B" w:rsidR="000C143C" w:rsidRDefault="000C143C" w:rsidP="000C143C">
            <w:r>
              <w:t>601 + 602</w:t>
            </w:r>
          </w:p>
        </w:tc>
        <w:tc>
          <w:tcPr>
            <w:tcW w:w="1251" w:type="dxa"/>
            <w:tcBorders>
              <w:top w:val="single" w:sz="4" w:space="0" w:color="auto"/>
              <w:left w:val="single" w:sz="4" w:space="0" w:color="auto"/>
              <w:bottom w:val="single" w:sz="4" w:space="0" w:color="auto"/>
              <w:right w:val="single" w:sz="4" w:space="0" w:color="auto"/>
            </w:tcBorders>
          </w:tcPr>
          <w:p w14:paraId="37A578A9" w14:textId="1E2BA8ED" w:rsidR="000C143C" w:rsidRDefault="000C143C" w:rsidP="000C143C">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6212B067" w14:textId="722AE689" w:rsidR="000C143C" w:rsidRPr="00B92096" w:rsidRDefault="000C143C" w:rsidP="000C143C">
            <w:r w:rsidRPr="00B92096">
              <w:t xml:space="preserve">Стр. </w:t>
            </w:r>
            <w:r>
              <w:t>600</w:t>
            </w:r>
            <w:r w:rsidRPr="00B92096">
              <w:t xml:space="preserve"> &lt; Стр. </w:t>
            </w:r>
            <w:r>
              <w:t>601</w:t>
            </w:r>
            <w:r w:rsidRPr="00B92096">
              <w:t xml:space="preserve"> </w:t>
            </w:r>
            <w:r>
              <w:t xml:space="preserve">+ </w:t>
            </w:r>
            <w:r w:rsidRPr="00B92096">
              <w:t xml:space="preserve">Стр. </w:t>
            </w:r>
            <w:r>
              <w:t>602</w:t>
            </w:r>
            <w:r w:rsidRPr="00B92096">
              <w:t xml:space="preserve"> – недопустимо</w:t>
            </w:r>
          </w:p>
        </w:tc>
      </w:tr>
      <w:tr w:rsidR="000C143C" w:rsidRPr="00B92096" w14:paraId="25A4A596" w14:textId="77777777" w:rsidTr="000C143C">
        <w:trPr>
          <w:jc w:val="center"/>
        </w:trPr>
        <w:tc>
          <w:tcPr>
            <w:tcW w:w="710" w:type="dxa"/>
            <w:tcBorders>
              <w:top w:val="single" w:sz="4" w:space="0" w:color="auto"/>
              <w:left w:val="single" w:sz="4" w:space="0" w:color="auto"/>
              <w:bottom w:val="single" w:sz="4" w:space="0" w:color="auto"/>
              <w:right w:val="single" w:sz="4" w:space="0" w:color="auto"/>
            </w:tcBorders>
          </w:tcPr>
          <w:p w14:paraId="61C8B014" w14:textId="6F732ED2" w:rsidR="000C143C" w:rsidRDefault="000C143C" w:rsidP="000C143C">
            <w:pPr>
              <w:jc w:val="center"/>
            </w:pPr>
            <w:r>
              <w:t>28.2</w:t>
            </w:r>
          </w:p>
        </w:tc>
        <w:tc>
          <w:tcPr>
            <w:tcW w:w="717" w:type="dxa"/>
            <w:tcBorders>
              <w:top w:val="single" w:sz="4" w:space="0" w:color="auto"/>
              <w:left w:val="single" w:sz="4" w:space="0" w:color="auto"/>
              <w:bottom w:val="single" w:sz="4" w:space="0" w:color="auto"/>
              <w:right w:val="single" w:sz="4" w:space="0" w:color="auto"/>
            </w:tcBorders>
          </w:tcPr>
          <w:p w14:paraId="6B17CDE6" w14:textId="77777777" w:rsidR="000C143C" w:rsidRPr="005D649A" w:rsidRDefault="000C143C" w:rsidP="00752F6B">
            <w:r>
              <w:t>Б</w:t>
            </w:r>
          </w:p>
        </w:tc>
        <w:tc>
          <w:tcPr>
            <w:tcW w:w="1194" w:type="dxa"/>
            <w:tcBorders>
              <w:top w:val="single" w:sz="4" w:space="0" w:color="auto"/>
              <w:left w:val="single" w:sz="4" w:space="0" w:color="auto"/>
              <w:bottom w:val="single" w:sz="4" w:space="0" w:color="auto"/>
              <w:right w:val="single" w:sz="4" w:space="0" w:color="auto"/>
            </w:tcBorders>
          </w:tcPr>
          <w:p w14:paraId="0B42DA35" w14:textId="35FA15E3" w:rsidR="000C143C" w:rsidRPr="000C143C" w:rsidRDefault="000C143C" w:rsidP="000C143C">
            <w:r>
              <w:t>610</w:t>
            </w:r>
          </w:p>
        </w:tc>
        <w:tc>
          <w:tcPr>
            <w:tcW w:w="888" w:type="dxa"/>
            <w:tcBorders>
              <w:top w:val="single" w:sz="4" w:space="0" w:color="auto"/>
              <w:left w:val="single" w:sz="4" w:space="0" w:color="auto"/>
              <w:bottom w:val="single" w:sz="4" w:space="0" w:color="auto"/>
              <w:right w:val="single" w:sz="4" w:space="0" w:color="auto"/>
            </w:tcBorders>
          </w:tcPr>
          <w:p w14:paraId="1EB9DB3A" w14:textId="5942281B" w:rsidR="000C143C" w:rsidRDefault="000C143C" w:rsidP="0012283E">
            <w:r>
              <w:t>4, 11</w:t>
            </w:r>
          </w:p>
        </w:tc>
        <w:tc>
          <w:tcPr>
            <w:tcW w:w="948" w:type="dxa"/>
            <w:tcBorders>
              <w:top w:val="single" w:sz="4" w:space="0" w:color="auto"/>
              <w:left w:val="single" w:sz="4" w:space="0" w:color="auto"/>
              <w:bottom w:val="single" w:sz="4" w:space="0" w:color="auto"/>
              <w:right w:val="single" w:sz="4" w:space="0" w:color="auto"/>
            </w:tcBorders>
          </w:tcPr>
          <w:p w14:paraId="5B1C0DD8" w14:textId="77777777" w:rsidR="000C143C" w:rsidRPr="000C143C" w:rsidRDefault="000C143C"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5E4C0623" w14:textId="4571F1FA" w:rsidR="000C143C" w:rsidRDefault="000C143C" w:rsidP="000C143C">
            <w:r>
              <w:t>611 + 612</w:t>
            </w:r>
          </w:p>
        </w:tc>
        <w:tc>
          <w:tcPr>
            <w:tcW w:w="1251" w:type="dxa"/>
            <w:tcBorders>
              <w:top w:val="single" w:sz="4" w:space="0" w:color="auto"/>
              <w:left w:val="single" w:sz="4" w:space="0" w:color="auto"/>
              <w:bottom w:val="single" w:sz="4" w:space="0" w:color="auto"/>
              <w:right w:val="single" w:sz="4" w:space="0" w:color="auto"/>
            </w:tcBorders>
          </w:tcPr>
          <w:p w14:paraId="2594516C" w14:textId="5A097451" w:rsidR="000C143C" w:rsidRDefault="000C143C" w:rsidP="0012283E">
            <w:r>
              <w:t>4,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46045481" w14:textId="2FBB2B98" w:rsidR="000C143C" w:rsidRPr="00B92096" w:rsidRDefault="000C143C" w:rsidP="000C143C">
            <w:r w:rsidRPr="00B92096">
              <w:t xml:space="preserve">Стр. </w:t>
            </w:r>
            <w:r>
              <w:t>610</w:t>
            </w:r>
            <w:r w:rsidRPr="00B92096">
              <w:t xml:space="preserve"> &lt; Стр. </w:t>
            </w:r>
            <w:r>
              <w:t>611</w:t>
            </w:r>
            <w:r w:rsidRPr="00B92096">
              <w:t xml:space="preserve"> </w:t>
            </w:r>
            <w:r>
              <w:t xml:space="preserve">+ </w:t>
            </w:r>
            <w:r w:rsidRPr="00B92096">
              <w:t xml:space="preserve">Стр. </w:t>
            </w:r>
            <w:r>
              <w:t>612</w:t>
            </w:r>
            <w:r w:rsidRPr="00B92096">
              <w:t xml:space="preserve"> – недопустимо</w:t>
            </w:r>
          </w:p>
        </w:tc>
      </w:tr>
      <w:tr w:rsidR="000C143C" w:rsidRPr="00B92096" w14:paraId="6DE42B8D" w14:textId="77777777" w:rsidTr="000C143C">
        <w:trPr>
          <w:jc w:val="center"/>
        </w:trPr>
        <w:tc>
          <w:tcPr>
            <w:tcW w:w="710" w:type="dxa"/>
            <w:tcBorders>
              <w:top w:val="single" w:sz="4" w:space="0" w:color="auto"/>
              <w:left w:val="single" w:sz="4" w:space="0" w:color="auto"/>
              <w:bottom w:val="single" w:sz="4" w:space="0" w:color="auto"/>
              <w:right w:val="single" w:sz="4" w:space="0" w:color="auto"/>
            </w:tcBorders>
          </w:tcPr>
          <w:p w14:paraId="02F8D4C4" w14:textId="00497DFA" w:rsidR="000C143C" w:rsidRDefault="000C143C" w:rsidP="000C143C">
            <w:pPr>
              <w:jc w:val="center"/>
            </w:pPr>
            <w:r>
              <w:lastRenderedPageBreak/>
              <w:t>28.3</w:t>
            </w:r>
          </w:p>
        </w:tc>
        <w:tc>
          <w:tcPr>
            <w:tcW w:w="717" w:type="dxa"/>
            <w:tcBorders>
              <w:top w:val="single" w:sz="4" w:space="0" w:color="auto"/>
              <w:left w:val="single" w:sz="4" w:space="0" w:color="auto"/>
              <w:bottom w:val="single" w:sz="4" w:space="0" w:color="auto"/>
              <w:right w:val="single" w:sz="4" w:space="0" w:color="auto"/>
            </w:tcBorders>
          </w:tcPr>
          <w:p w14:paraId="1F071D6D" w14:textId="77777777" w:rsidR="000C143C" w:rsidRPr="005D649A" w:rsidRDefault="000C143C" w:rsidP="00752F6B">
            <w:r>
              <w:t>Б</w:t>
            </w:r>
          </w:p>
        </w:tc>
        <w:tc>
          <w:tcPr>
            <w:tcW w:w="1194" w:type="dxa"/>
            <w:tcBorders>
              <w:top w:val="single" w:sz="4" w:space="0" w:color="auto"/>
              <w:left w:val="single" w:sz="4" w:space="0" w:color="auto"/>
              <w:bottom w:val="single" w:sz="4" w:space="0" w:color="auto"/>
              <w:right w:val="single" w:sz="4" w:space="0" w:color="auto"/>
            </w:tcBorders>
          </w:tcPr>
          <w:p w14:paraId="6F00973E" w14:textId="58A48524" w:rsidR="000C143C" w:rsidRPr="000C143C" w:rsidRDefault="000C143C" w:rsidP="000C143C">
            <w:r>
              <w:t>620</w:t>
            </w:r>
          </w:p>
        </w:tc>
        <w:tc>
          <w:tcPr>
            <w:tcW w:w="888" w:type="dxa"/>
            <w:tcBorders>
              <w:top w:val="single" w:sz="4" w:space="0" w:color="auto"/>
              <w:left w:val="single" w:sz="4" w:space="0" w:color="auto"/>
              <w:bottom w:val="single" w:sz="4" w:space="0" w:color="auto"/>
              <w:right w:val="single" w:sz="4" w:space="0" w:color="auto"/>
            </w:tcBorders>
          </w:tcPr>
          <w:p w14:paraId="04B722A8" w14:textId="37C01F78" w:rsidR="000C143C" w:rsidRDefault="000C143C" w:rsidP="0012283E">
            <w:r>
              <w:t>4, 11</w:t>
            </w:r>
          </w:p>
        </w:tc>
        <w:tc>
          <w:tcPr>
            <w:tcW w:w="948" w:type="dxa"/>
            <w:tcBorders>
              <w:top w:val="single" w:sz="4" w:space="0" w:color="auto"/>
              <w:left w:val="single" w:sz="4" w:space="0" w:color="auto"/>
              <w:bottom w:val="single" w:sz="4" w:space="0" w:color="auto"/>
              <w:right w:val="single" w:sz="4" w:space="0" w:color="auto"/>
            </w:tcBorders>
          </w:tcPr>
          <w:p w14:paraId="00B947B3" w14:textId="77777777" w:rsidR="000C143C" w:rsidRPr="000C143C" w:rsidRDefault="000C143C"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5F004823" w14:textId="4CACFEFF" w:rsidR="000C143C" w:rsidRDefault="000C143C" w:rsidP="00752F6B">
            <w:r>
              <w:t>6</w:t>
            </w:r>
            <w:r w:rsidR="00752F6B">
              <w:t>2</w:t>
            </w:r>
            <w:r>
              <w:t>1 + 6</w:t>
            </w:r>
            <w:r w:rsidR="00752F6B">
              <w:t>2</w:t>
            </w:r>
            <w:r>
              <w:t>2</w:t>
            </w:r>
          </w:p>
        </w:tc>
        <w:tc>
          <w:tcPr>
            <w:tcW w:w="1251" w:type="dxa"/>
            <w:tcBorders>
              <w:top w:val="single" w:sz="4" w:space="0" w:color="auto"/>
              <w:left w:val="single" w:sz="4" w:space="0" w:color="auto"/>
              <w:bottom w:val="single" w:sz="4" w:space="0" w:color="auto"/>
              <w:right w:val="single" w:sz="4" w:space="0" w:color="auto"/>
            </w:tcBorders>
          </w:tcPr>
          <w:p w14:paraId="28DC43B4" w14:textId="6084027A" w:rsidR="000C143C" w:rsidRDefault="000C143C" w:rsidP="0012283E">
            <w:r>
              <w:t>4,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251E1F4B" w14:textId="77777777" w:rsidR="000C143C" w:rsidRPr="00B92096" w:rsidRDefault="000C143C" w:rsidP="00752F6B">
            <w:r w:rsidRPr="00B92096">
              <w:t xml:space="preserve">Стр. </w:t>
            </w:r>
            <w:r>
              <w:t>600</w:t>
            </w:r>
            <w:r w:rsidRPr="00B92096">
              <w:t xml:space="preserve"> &lt; Стр. </w:t>
            </w:r>
            <w:r>
              <w:t>601</w:t>
            </w:r>
            <w:r w:rsidRPr="00B92096">
              <w:t xml:space="preserve"> </w:t>
            </w:r>
            <w:r>
              <w:t xml:space="preserve">+ </w:t>
            </w:r>
            <w:r w:rsidRPr="00B92096">
              <w:t xml:space="preserve">Стр. </w:t>
            </w:r>
            <w:r>
              <w:t>602</w:t>
            </w:r>
            <w:r w:rsidRPr="00B92096">
              <w:t xml:space="preserve"> – недопустимо</w:t>
            </w:r>
          </w:p>
        </w:tc>
      </w:tr>
      <w:tr w:rsidR="00752F6B" w:rsidRPr="00B92096" w14:paraId="62175770"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556F8D00" w14:textId="0A16A7B2" w:rsidR="00752F6B" w:rsidRDefault="00752F6B" w:rsidP="00752F6B">
            <w:pPr>
              <w:jc w:val="center"/>
            </w:pPr>
            <w:r>
              <w:t>28.4</w:t>
            </w:r>
          </w:p>
        </w:tc>
        <w:tc>
          <w:tcPr>
            <w:tcW w:w="717" w:type="dxa"/>
            <w:tcBorders>
              <w:top w:val="single" w:sz="4" w:space="0" w:color="auto"/>
              <w:left w:val="single" w:sz="4" w:space="0" w:color="auto"/>
              <w:bottom w:val="single" w:sz="4" w:space="0" w:color="auto"/>
              <w:right w:val="single" w:sz="4" w:space="0" w:color="auto"/>
            </w:tcBorders>
          </w:tcPr>
          <w:p w14:paraId="3381257F"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7C885392" w14:textId="46D3416C" w:rsidR="00752F6B" w:rsidRPr="000C143C" w:rsidRDefault="00752F6B" w:rsidP="00752F6B">
            <w:r>
              <w:t>630</w:t>
            </w:r>
          </w:p>
        </w:tc>
        <w:tc>
          <w:tcPr>
            <w:tcW w:w="888" w:type="dxa"/>
            <w:tcBorders>
              <w:top w:val="single" w:sz="4" w:space="0" w:color="auto"/>
              <w:left w:val="single" w:sz="4" w:space="0" w:color="auto"/>
              <w:bottom w:val="single" w:sz="4" w:space="0" w:color="auto"/>
              <w:right w:val="single" w:sz="4" w:space="0" w:color="auto"/>
            </w:tcBorders>
          </w:tcPr>
          <w:p w14:paraId="14FB1176" w14:textId="77777777" w:rsidR="00752F6B" w:rsidRDefault="00752F6B"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7ED9946F"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7C206BD8" w14:textId="4D17BA1A" w:rsidR="00752F6B" w:rsidRDefault="00752F6B" w:rsidP="00752F6B">
            <w:r>
              <w:t>631 + 632</w:t>
            </w:r>
          </w:p>
        </w:tc>
        <w:tc>
          <w:tcPr>
            <w:tcW w:w="1251" w:type="dxa"/>
            <w:tcBorders>
              <w:top w:val="single" w:sz="4" w:space="0" w:color="auto"/>
              <w:left w:val="single" w:sz="4" w:space="0" w:color="auto"/>
              <w:bottom w:val="single" w:sz="4" w:space="0" w:color="auto"/>
              <w:right w:val="single" w:sz="4" w:space="0" w:color="auto"/>
            </w:tcBorders>
          </w:tcPr>
          <w:p w14:paraId="02D631B0" w14:textId="77777777" w:rsidR="00752F6B" w:rsidRDefault="00752F6B" w:rsidP="00752F6B">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6E3CD5EC" w14:textId="5F681D63" w:rsidR="00752F6B" w:rsidRPr="00B92096" w:rsidRDefault="00752F6B" w:rsidP="00752F6B">
            <w:r w:rsidRPr="00B92096">
              <w:t xml:space="preserve">Стр. </w:t>
            </w:r>
            <w:r>
              <w:t>630</w:t>
            </w:r>
            <w:r w:rsidRPr="00B92096">
              <w:t xml:space="preserve"> &lt; Стр. </w:t>
            </w:r>
            <w:r>
              <w:t>631</w:t>
            </w:r>
            <w:r w:rsidRPr="00B92096">
              <w:t xml:space="preserve"> </w:t>
            </w:r>
            <w:r>
              <w:t xml:space="preserve">+ </w:t>
            </w:r>
            <w:r w:rsidRPr="00B92096">
              <w:t xml:space="preserve">Стр. </w:t>
            </w:r>
            <w:r>
              <w:t>632</w:t>
            </w:r>
            <w:r w:rsidRPr="00B92096">
              <w:t xml:space="preserve"> – недопустимо</w:t>
            </w:r>
          </w:p>
        </w:tc>
      </w:tr>
      <w:tr w:rsidR="00752F6B" w:rsidRPr="00B92096" w14:paraId="17D8B144"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2BAADCF1" w14:textId="23CC9682" w:rsidR="00752F6B" w:rsidRDefault="00752F6B" w:rsidP="00752F6B">
            <w:pPr>
              <w:jc w:val="center"/>
            </w:pPr>
            <w:r>
              <w:t>28.5</w:t>
            </w:r>
          </w:p>
        </w:tc>
        <w:tc>
          <w:tcPr>
            <w:tcW w:w="717" w:type="dxa"/>
            <w:tcBorders>
              <w:top w:val="single" w:sz="4" w:space="0" w:color="auto"/>
              <w:left w:val="single" w:sz="4" w:space="0" w:color="auto"/>
              <w:bottom w:val="single" w:sz="4" w:space="0" w:color="auto"/>
              <w:right w:val="single" w:sz="4" w:space="0" w:color="auto"/>
            </w:tcBorders>
          </w:tcPr>
          <w:p w14:paraId="54EAE02B"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51A6AA8F" w14:textId="0C09E6B2" w:rsidR="00752F6B" w:rsidRPr="000C143C" w:rsidRDefault="00752F6B" w:rsidP="00752F6B">
            <w:r>
              <w:t>640</w:t>
            </w:r>
          </w:p>
        </w:tc>
        <w:tc>
          <w:tcPr>
            <w:tcW w:w="888" w:type="dxa"/>
            <w:tcBorders>
              <w:top w:val="single" w:sz="4" w:space="0" w:color="auto"/>
              <w:left w:val="single" w:sz="4" w:space="0" w:color="auto"/>
              <w:bottom w:val="single" w:sz="4" w:space="0" w:color="auto"/>
              <w:right w:val="single" w:sz="4" w:space="0" w:color="auto"/>
            </w:tcBorders>
          </w:tcPr>
          <w:p w14:paraId="01EA2118" w14:textId="77777777" w:rsidR="00752F6B" w:rsidRDefault="00752F6B"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0E0453D6"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57110279" w14:textId="3E6BF094" w:rsidR="00752F6B" w:rsidRDefault="00752F6B" w:rsidP="00752F6B">
            <w:r>
              <w:t>641 + 642</w:t>
            </w:r>
          </w:p>
        </w:tc>
        <w:tc>
          <w:tcPr>
            <w:tcW w:w="1251" w:type="dxa"/>
            <w:tcBorders>
              <w:top w:val="single" w:sz="4" w:space="0" w:color="auto"/>
              <w:left w:val="single" w:sz="4" w:space="0" w:color="auto"/>
              <w:bottom w:val="single" w:sz="4" w:space="0" w:color="auto"/>
              <w:right w:val="single" w:sz="4" w:space="0" w:color="auto"/>
            </w:tcBorders>
          </w:tcPr>
          <w:p w14:paraId="4298C29C" w14:textId="77777777" w:rsidR="00752F6B" w:rsidRDefault="00752F6B" w:rsidP="00752F6B">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796EAEAA" w14:textId="719D4D1B" w:rsidR="00752F6B" w:rsidRPr="00B92096" w:rsidRDefault="00752F6B" w:rsidP="00752F6B">
            <w:r w:rsidRPr="00B92096">
              <w:t xml:space="preserve">Стр. </w:t>
            </w:r>
            <w:r>
              <w:t>640</w:t>
            </w:r>
            <w:r w:rsidRPr="00B92096">
              <w:t xml:space="preserve"> &lt; Стр. </w:t>
            </w:r>
            <w:r>
              <w:t>641</w:t>
            </w:r>
            <w:r w:rsidRPr="00B92096">
              <w:t xml:space="preserve"> </w:t>
            </w:r>
            <w:r>
              <w:t xml:space="preserve">+ </w:t>
            </w:r>
            <w:r w:rsidRPr="00B92096">
              <w:t xml:space="preserve">Стр. </w:t>
            </w:r>
            <w:r>
              <w:t>642</w:t>
            </w:r>
            <w:r w:rsidRPr="00B92096">
              <w:t xml:space="preserve"> – недопустимо</w:t>
            </w:r>
          </w:p>
        </w:tc>
      </w:tr>
      <w:tr w:rsidR="00752F6B" w:rsidRPr="00B92096" w14:paraId="4A509147"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6DCE2065" w14:textId="26D53DC7" w:rsidR="00752F6B" w:rsidRDefault="00752F6B" w:rsidP="00752F6B">
            <w:pPr>
              <w:jc w:val="center"/>
            </w:pPr>
            <w:r>
              <w:t>28.6</w:t>
            </w:r>
          </w:p>
        </w:tc>
        <w:tc>
          <w:tcPr>
            <w:tcW w:w="717" w:type="dxa"/>
            <w:tcBorders>
              <w:top w:val="single" w:sz="4" w:space="0" w:color="auto"/>
              <w:left w:val="single" w:sz="4" w:space="0" w:color="auto"/>
              <w:bottom w:val="single" w:sz="4" w:space="0" w:color="auto"/>
              <w:right w:val="single" w:sz="4" w:space="0" w:color="auto"/>
            </w:tcBorders>
          </w:tcPr>
          <w:p w14:paraId="17BDC585"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664F387C" w14:textId="5D64472C" w:rsidR="00752F6B" w:rsidRPr="000C143C" w:rsidRDefault="00752F6B" w:rsidP="00752F6B">
            <w:r>
              <w:t>670</w:t>
            </w:r>
          </w:p>
        </w:tc>
        <w:tc>
          <w:tcPr>
            <w:tcW w:w="888" w:type="dxa"/>
            <w:tcBorders>
              <w:top w:val="single" w:sz="4" w:space="0" w:color="auto"/>
              <w:left w:val="single" w:sz="4" w:space="0" w:color="auto"/>
              <w:bottom w:val="single" w:sz="4" w:space="0" w:color="auto"/>
              <w:right w:val="single" w:sz="4" w:space="0" w:color="auto"/>
            </w:tcBorders>
          </w:tcPr>
          <w:p w14:paraId="0836DD98" w14:textId="77777777" w:rsidR="00752F6B" w:rsidRDefault="00752F6B"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3BDFBCF4"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1160A0FA" w14:textId="6AEFCB02" w:rsidR="00752F6B" w:rsidRDefault="00752F6B" w:rsidP="00752F6B">
            <w:r>
              <w:t>672</w:t>
            </w:r>
          </w:p>
        </w:tc>
        <w:tc>
          <w:tcPr>
            <w:tcW w:w="1251" w:type="dxa"/>
            <w:tcBorders>
              <w:top w:val="single" w:sz="4" w:space="0" w:color="auto"/>
              <w:left w:val="single" w:sz="4" w:space="0" w:color="auto"/>
              <w:bottom w:val="single" w:sz="4" w:space="0" w:color="auto"/>
              <w:right w:val="single" w:sz="4" w:space="0" w:color="auto"/>
            </w:tcBorders>
          </w:tcPr>
          <w:p w14:paraId="430C6379" w14:textId="77777777" w:rsidR="00752F6B" w:rsidRDefault="00752F6B" w:rsidP="00752F6B">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4D50EBD4" w14:textId="68686A9D" w:rsidR="00752F6B" w:rsidRPr="00B92096" w:rsidRDefault="00752F6B" w:rsidP="00752F6B">
            <w:r w:rsidRPr="00B92096">
              <w:t xml:space="preserve">Стр. </w:t>
            </w:r>
            <w:r>
              <w:t>670</w:t>
            </w:r>
            <w:r w:rsidRPr="00B92096">
              <w:t xml:space="preserve"> &lt; Стр. </w:t>
            </w:r>
            <w:r>
              <w:t>672</w:t>
            </w:r>
            <w:r w:rsidRPr="00B92096">
              <w:t xml:space="preserve"> – недопустимо</w:t>
            </w:r>
          </w:p>
        </w:tc>
      </w:tr>
      <w:tr w:rsidR="00752F6B" w:rsidRPr="00B92096" w14:paraId="60BCCEB3"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4BDE8CFF" w14:textId="0DDBB08A" w:rsidR="00752F6B" w:rsidRDefault="00752F6B" w:rsidP="00752F6B">
            <w:pPr>
              <w:jc w:val="center"/>
            </w:pPr>
            <w:r>
              <w:t>28.7</w:t>
            </w:r>
          </w:p>
        </w:tc>
        <w:tc>
          <w:tcPr>
            <w:tcW w:w="717" w:type="dxa"/>
            <w:tcBorders>
              <w:top w:val="single" w:sz="4" w:space="0" w:color="auto"/>
              <w:left w:val="single" w:sz="4" w:space="0" w:color="auto"/>
              <w:bottom w:val="single" w:sz="4" w:space="0" w:color="auto"/>
              <w:right w:val="single" w:sz="4" w:space="0" w:color="auto"/>
            </w:tcBorders>
          </w:tcPr>
          <w:p w14:paraId="33D3E522"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630A22AA" w14:textId="33EE7B26" w:rsidR="00752F6B" w:rsidRPr="000C143C" w:rsidRDefault="00752F6B" w:rsidP="00752F6B">
            <w:r>
              <w:t>680</w:t>
            </w:r>
          </w:p>
        </w:tc>
        <w:tc>
          <w:tcPr>
            <w:tcW w:w="888" w:type="dxa"/>
            <w:tcBorders>
              <w:top w:val="single" w:sz="4" w:space="0" w:color="auto"/>
              <w:left w:val="single" w:sz="4" w:space="0" w:color="auto"/>
              <w:bottom w:val="single" w:sz="4" w:space="0" w:color="auto"/>
              <w:right w:val="single" w:sz="4" w:space="0" w:color="auto"/>
            </w:tcBorders>
          </w:tcPr>
          <w:p w14:paraId="16E0C161" w14:textId="435FF1E3" w:rsidR="00752F6B" w:rsidRDefault="00752F6B" w:rsidP="0012283E">
            <w:r>
              <w:t>4, 11</w:t>
            </w:r>
          </w:p>
        </w:tc>
        <w:tc>
          <w:tcPr>
            <w:tcW w:w="948" w:type="dxa"/>
            <w:tcBorders>
              <w:top w:val="single" w:sz="4" w:space="0" w:color="auto"/>
              <w:left w:val="single" w:sz="4" w:space="0" w:color="auto"/>
              <w:bottom w:val="single" w:sz="4" w:space="0" w:color="auto"/>
              <w:right w:val="single" w:sz="4" w:space="0" w:color="auto"/>
            </w:tcBorders>
          </w:tcPr>
          <w:p w14:paraId="4767761D"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672B0223" w14:textId="72D03FA8" w:rsidR="00752F6B" w:rsidRDefault="00752F6B" w:rsidP="00752F6B">
            <w:r>
              <w:t>682</w:t>
            </w:r>
          </w:p>
        </w:tc>
        <w:tc>
          <w:tcPr>
            <w:tcW w:w="1251" w:type="dxa"/>
            <w:tcBorders>
              <w:top w:val="single" w:sz="4" w:space="0" w:color="auto"/>
              <w:left w:val="single" w:sz="4" w:space="0" w:color="auto"/>
              <w:bottom w:val="single" w:sz="4" w:space="0" w:color="auto"/>
              <w:right w:val="single" w:sz="4" w:space="0" w:color="auto"/>
            </w:tcBorders>
          </w:tcPr>
          <w:p w14:paraId="77FDDD1E" w14:textId="52CF7D10" w:rsidR="00752F6B" w:rsidRDefault="00752F6B" w:rsidP="0012283E">
            <w:r>
              <w:t>4,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6118B105" w14:textId="62F75E8C" w:rsidR="00752F6B" w:rsidRPr="00B92096" w:rsidRDefault="00752F6B" w:rsidP="00752F6B">
            <w:r w:rsidRPr="00B92096">
              <w:t xml:space="preserve">Стр. </w:t>
            </w:r>
            <w:r>
              <w:t>680</w:t>
            </w:r>
            <w:r w:rsidRPr="00B92096">
              <w:t xml:space="preserve"> &lt; Стр. </w:t>
            </w:r>
            <w:r>
              <w:t>682</w:t>
            </w:r>
            <w:r w:rsidRPr="00B92096">
              <w:t xml:space="preserve"> – недопустимо</w:t>
            </w:r>
          </w:p>
        </w:tc>
      </w:tr>
      <w:tr w:rsidR="00752F6B" w:rsidRPr="00B92096" w14:paraId="2959FEC8"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2361EF32" w14:textId="4DA28B84" w:rsidR="00752F6B" w:rsidRDefault="00752F6B" w:rsidP="00752F6B">
            <w:pPr>
              <w:jc w:val="center"/>
            </w:pPr>
            <w:r>
              <w:t>28.8</w:t>
            </w:r>
          </w:p>
        </w:tc>
        <w:tc>
          <w:tcPr>
            <w:tcW w:w="717" w:type="dxa"/>
            <w:tcBorders>
              <w:top w:val="single" w:sz="4" w:space="0" w:color="auto"/>
              <w:left w:val="single" w:sz="4" w:space="0" w:color="auto"/>
              <w:bottom w:val="single" w:sz="4" w:space="0" w:color="auto"/>
              <w:right w:val="single" w:sz="4" w:space="0" w:color="auto"/>
            </w:tcBorders>
          </w:tcPr>
          <w:p w14:paraId="7F220888"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57AE5286" w14:textId="2EFD8D71" w:rsidR="00752F6B" w:rsidRPr="000C143C" w:rsidRDefault="00752F6B" w:rsidP="00752F6B">
            <w:r>
              <w:t>690</w:t>
            </w:r>
          </w:p>
        </w:tc>
        <w:tc>
          <w:tcPr>
            <w:tcW w:w="888" w:type="dxa"/>
            <w:tcBorders>
              <w:top w:val="single" w:sz="4" w:space="0" w:color="auto"/>
              <w:left w:val="single" w:sz="4" w:space="0" w:color="auto"/>
              <w:bottom w:val="single" w:sz="4" w:space="0" w:color="auto"/>
              <w:right w:val="single" w:sz="4" w:space="0" w:color="auto"/>
            </w:tcBorders>
          </w:tcPr>
          <w:p w14:paraId="55A0C81A" w14:textId="7CFDA25B" w:rsidR="00752F6B" w:rsidRDefault="00752F6B" w:rsidP="0012283E">
            <w:r>
              <w:t>4, 11</w:t>
            </w:r>
          </w:p>
        </w:tc>
        <w:tc>
          <w:tcPr>
            <w:tcW w:w="948" w:type="dxa"/>
            <w:tcBorders>
              <w:top w:val="single" w:sz="4" w:space="0" w:color="auto"/>
              <w:left w:val="single" w:sz="4" w:space="0" w:color="auto"/>
              <w:bottom w:val="single" w:sz="4" w:space="0" w:color="auto"/>
              <w:right w:val="single" w:sz="4" w:space="0" w:color="auto"/>
            </w:tcBorders>
          </w:tcPr>
          <w:p w14:paraId="14297D17"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16B0A78F" w14:textId="20B8FE66" w:rsidR="00752F6B" w:rsidRDefault="00752F6B" w:rsidP="00752F6B">
            <w:r>
              <w:t>692</w:t>
            </w:r>
          </w:p>
        </w:tc>
        <w:tc>
          <w:tcPr>
            <w:tcW w:w="1251" w:type="dxa"/>
            <w:tcBorders>
              <w:top w:val="single" w:sz="4" w:space="0" w:color="auto"/>
              <w:left w:val="single" w:sz="4" w:space="0" w:color="auto"/>
              <w:bottom w:val="single" w:sz="4" w:space="0" w:color="auto"/>
              <w:right w:val="single" w:sz="4" w:space="0" w:color="auto"/>
            </w:tcBorders>
          </w:tcPr>
          <w:p w14:paraId="1218E860" w14:textId="294A6B34" w:rsidR="00752F6B" w:rsidRDefault="00752F6B" w:rsidP="0012283E">
            <w:r>
              <w:t>4,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60977307" w14:textId="6A65E870" w:rsidR="00752F6B" w:rsidRPr="00B92096" w:rsidRDefault="00752F6B" w:rsidP="00752F6B">
            <w:r w:rsidRPr="00B92096">
              <w:t xml:space="preserve">Стр. </w:t>
            </w:r>
            <w:r>
              <w:t>690</w:t>
            </w:r>
            <w:r w:rsidRPr="00B92096">
              <w:t xml:space="preserve"> &lt; Стр. </w:t>
            </w:r>
            <w:r>
              <w:t>692</w:t>
            </w:r>
            <w:r w:rsidRPr="00B92096">
              <w:t xml:space="preserve"> – недопустимо</w:t>
            </w:r>
          </w:p>
        </w:tc>
      </w:tr>
      <w:tr w:rsidR="00752F6B" w:rsidRPr="00B92096" w14:paraId="00A04DDA"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49D40277" w14:textId="315BC1DE" w:rsidR="00752F6B" w:rsidRDefault="00752F6B" w:rsidP="00752F6B">
            <w:pPr>
              <w:jc w:val="center"/>
            </w:pPr>
            <w:r>
              <w:t>28.9</w:t>
            </w:r>
          </w:p>
        </w:tc>
        <w:tc>
          <w:tcPr>
            <w:tcW w:w="717" w:type="dxa"/>
            <w:tcBorders>
              <w:top w:val="single" w:sz="4" w:space="0" w:color="auto"/>
              <w:left w:val="single" w:sz="4" w:space="0" w:color="auto"/>
              <w:bottom w:val="single" w:sz="4" w:space="0" w:color="auto"/>
              <w:right w:val="single" w:sz="4" w:space="0" w:color="auto"/>
            </w:tcBorders>
          </w:tcPr>
          <w:p w14:paraId="656F7282"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7F88D8EA" w14:textId="1542CE11" w:rsidR="00752F6B" w:rsidRPr="000C143C" w:rsidRDefault="00752F6B" w:rsidP="00752F6B">
            <w:r>
              <w:t>700</w:t>
            </w:r>
          </w:p>
        </w:tc>
        <w:tc>
          <w:tcPr>
            <w:tcW w:w="888" w:type="dxa"/>
            <w:tcBorders>
              <w:top w:val="single" w:sz="4" w:space="0" w:color="auto"/>
              <w:left w:val="single" w:sz="4" w:space="0" w:color="auto"/>
              <w:bottom w:val="single" w:sz="4" w:space="0" w:color="auto"/>
              <w:right w:val="single" w:sz="4" w:space="0" w:color="auto"/>
            </w:tcBorders>
          </w:tcPr>
          <w:p w14:paraId="3FF6743B" w14:textId="0E0B4A65" w:rsidR="00752F6B" w:rsidRDefault="00752F6B"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6CD5D293"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61FC34C1" w14:textId="567B685E" w:rsidR="00752F6B" w:rsidRDefault="00752F6B" w:rsidP="00752F6B">
            <w:r>
              <w:t>702</w:t>
            </w:r>
          </w:p>
        </w:tc>
        <w:tc>
          <w:tcPr>
            <w:tcW w:w="1251" w:type="dxa"/>
            <w:tcBorders>
              <w:top w:val="single" w:sz="4" w:space="0" w:color="auto"/>
              <w:left w:val="single" w:sz="4" w:space="0" w:color="auto"/>
              <w:bottom w:val="single" w:sz="4" w:space="0" w:color="auto"/>
              <w:right w:val="single" w:sz="4" w:space="0" w:color="auto"/>
            </w:tcBorders>
          </w:tcPr>
          <w:p w14:paraId="2380CAEC" w14:textId="5273A6E7" w:rsidR="00752F6B" w:rsidRDefault="00752F6B" w:rsidP="00752F6B">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1EF58E69" w14:textId="4B2E391C" w:rsidR="00752F6B" w:rsidRPr="00B92096" w:rsidRDefault="00752F6B" w:rsidP="00752F6B">
            <w:r w:rsidRPr="00B92096">
              <w:t xml:space="preserve">Стр. </w:t>
            </w:r>
            <w:r>
              <w:t>700</w:t>
            </w:r>
            <w:r w:rsidRPr="00B92096">
              <w:t xml:space="preserve"> &lt; Стр. </w:t>
            </w:r>
            <w:r>
              <w:t>702</w:t>
            </w:r>
            <w:r w:rsidRPr="00B92096">
              <w:t xml:space="preserve"> – недопустимо</w:t>
            </w:r>
          </w:p>
        </w:tc>
      </w:tr>
      <w:tr w:rsidR="00752F6B" w:rsidRPr="00B92096" w14:paraId="66311A2C"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35222CED" w14:textId="382351A6" w:rsidR="00752F6B" w:rsidRDefault="00752F6B" w:rsidP="00752F6B">
            <w:pPr>
              <w:jc w:val="center"/>
            </w:pPr>
            <w:r>
              <w:t>28.10</w:t>
            </w:r>
          </w:p>
        </w:tc>
        <w:tc>
          <w:tcPr>
            <w:tcW w:w="717" w:type="dxa"/>
            <w:tcBorders>
              <w:top w:val="single" w:sz="4" w:space="0" w:color="auto"/>
              <w:left w:val="single" w:sz="4" w:space="0" w:color="auto"/>
              <w:bottom w:val="single" w:sz="4" w:space="0" w:color="auto"/>
              <w:right w:val="single" w:sz="4" w:space="0" w:color="auto"/>
            </w:tcBorders>
          </w:tcPr>
          <w:p w14:paraId="7B224AF3"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6DA237B9" w14:textId="5FD960A0" w:rsidR="00752F6B" w:rsidRPr="000C143C" w:rsidRDefault="00752F6B" w:rsidP="00752F6B">
            <w:r>
              <w:t>710</w:t>
            </w:r>
          </w:p>
        </w:tc>
        <w:tc>
          <w:tcPr>
            <w:tcW w:w="888" w:type="dxa"/>
            <w:tcBorders>
              <w:top w:val="single" w:sz="4" w:space="0" w:color="auto"/>
              <w:left w:val="single" w:sz="4" w:space="0" w:color="auto"/>
              <w:bottom w:val="single" w:sz="4" w:space="0" w:color="auto"/>
              <w:right w:val="single" w:sz="4" w:space="0" w:color="auto"/>
            </w:tcBorders>
          </w:tcPr>
          <w:p w14:paraId="0340A055" w14:textId="77777777" w:rsidR="00752F6B" w:rsidRDefault="00752F6B"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6153948D"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5E76BD7D" w14:textId="34F3715B" w:rsidR="00752F6B" w:rsidRDefault="00752F6B" w:rsidP="00752F6B">
            <w:r>
              <w:t>711</w:t>
            </w:r>
          </w:p>
        </w:tc>
        <w:tc>
          <w:tcPr>
            <w:tcW w:w="1251" w:type="dxa"/>
            <w:tcBorders>
              <w:top w:val="single" w:sz="4" w:space="0" w:color="auto"/>
              <w:left w:val="single" w:sz="4" w:space="0" w:color="auto"/>
              <w:bottom w:val="single" w:sz="4" w:space="0" w:color="auto"/>
              <w:right w:val="single" w:sz="4" w:space="0" w:color="auto"/>
            </w:tcBorders>
          </w:tcPr>
          <w:p w14:paraId="0C505435" w14:textId="77777777" w:rsidR="00752F6B" w:rsidRDefault="00752F6B" w:rsidP="00752F6B">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00BB2909" w14:textId="36B386A5" w:rsidR="00752F6B" w:rsidRPr="00B92096" w:rsidRDefault="00752F6B" w:rsidP="00752F6B">
            <w:r w:rsidRPr="00B92096">
              <w:t xml:space="preserve">Стр. </w:t>
            </w:r>
            <w:r>
              <w:t>710</w:t>
            </w:r>
            <w:r w:rsidRPr="00B92096">
              <w:t xml:space="preserve"> &lt; Стр. </w:t>
            </w:r>
            <w:r>
              <w:t>711</w:t>
            </w:r>
            <w:r w:rsidRPr="00B92096">
              <w:t xml:space="preserve"> – недопустимо</w:t>
            </w:r>
          </w:p>
        </w:tc>
      </w:tr>
      <w:tr w:rsidR="00752F6B" w:rsidRPr="00B92096" w14:paraId="703C18C8"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63992954" w14:textId="44C27B72" w:rsidR="00752F6B" w:rsidRDefault="00752F6B" w:rsidP="00752F6B">
            <w:pPr>
              <w:jc w:val="center"/>
            </w:pPr>
            <w:r>
              <w:t>28.11</w:t>
            </w:r>
          </w:p>
        </w:tc>
        <w:tc>
          <w:tcPr>
            <w:tcW w:w="717" w:type="dxa"/>
            <w:tcBorders>
              <w:top w:val="single" w:sz="4" w:space="0" w:color="auto"/>
              <w:left w:val="single" w:sz="4" w:space="0" w:color="auto"/>
              <w:bottom w:val="single" w:sz="4" w:space="0" w:color="auto"/>
              <w:right w:val="single" w:sz="4" w:space="0" w:color="auto"/>
            </w:tcBorders>
          </w:tcPr>
          <w:p w14:paraId="05D3658B"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19EB39CC" w14:textId="206F7B66" w:rsidR="00752F6B" w:rsidRPr="000C143C" w:rsidRDefault="00752F6B" w:rsidP="00752F6B">
            <w:r>
              <w:t>730</w:t>
            </w:r>
          </w:p>
        </w:tc>
        <w:tc>
          <w:tcPr>
            <w:tcW w:w="888" w:type="dxa"/>
            <w:tcBorders>
              <w:top w:val="single" w:sz="4" w:space="0" w:color="auto"/>
              <w:left w:val="single" w:sz="4" w:space="0" w:color="auto"/>
              <w:bottom w:val="single" w:sz="4" w:space="0" w:color="auto"/>
              <w:right w:val="single" w:sz="4" w:space="0" w:color="auto"/>
            </w:tcBorders>
          </w:tcPr>
          <w:p w14:paraId="701518B4" w14:textId="77777777" w:rsidR="00752F6B" w:rsidRDefault="00752F6B"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7461AA2C"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61CA52B1" w14:textId="74B44496" w:rsidR="00752F6B" w:rsidRDefault="00752F6B" w:rsidP="00752F6B">
            <w:r>
              <w:t>731</w:t>
            </w:r>
          </w:p>
        </w:tc>
        <w:tc>
          <w:tcPr>
            <w:tcW w:w="1251" w:type="dxa"/>
            <w:tcBorders>
              <w:top w:val="single" w:sz="4" w:space="0" w:color="auto"/>
              <w:left w:val="single" w:sz="4" w:space="0" w:color="auto"/>
              <w:bottom w:val="single" w:sz="4" w:space="0" w:color="auto"/>
              <w:right w:val="single" w:sz="4" w:space="0" w:color="auto"/>
            </w:tcBorders>
          </w:tcPr>
          <w:p w14:paraId="29D3421E" w14:textId="77777777" w:rsidR="00752F6B" w:rsidRDefault="00752F6B" w:rsidP="00752F6B">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289C4F5E" w14:textId="704790A5" w:rsidR="00752F6B" w:rsidRPr="00B92096" w:rsidRDefault="00752F6B" w:rsidP="00752F6B">
            <w:r w:rsidRPr="00B92096">
              <w:t xml:space="preserve">Стр. </w:t>
            </w:r>
            <w:r>
              <w:t>730</w:t>
            </w:r>
            <w:r w:rsidRPr="00B92096">
              <w:t xml:space="preserve"> &lt; Стр. </w:t>
            </w:r>
            <w:r>
              <w:t>731</w:t>
            </w:r>
            <w:r w:rsidRPr="00B92096">
              <w:t xml:space="preserve"> – недопустимо</w:t>
            </w:r>
          </w:p>
        </w:tc>
      </w:tr>
      <w:tr w:rsidR="00752F6B" w:rsidRPr="00B92096" w14:paraId="17FEDA80"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4CDAD55F" w14:textId="1508D278" w:rsidR="00752F6B" w:rsidRDefault="00752F6B" w:rsidP="00752F6B">
            <w:pPr>
              <w:jc w:val="center"/>
            </w:pPr>
            <w:r>
              <w:t>28.12</w:t>
            </w:r>
          </w:p>
        </w:tc>
        <w:tc>
          <w:tcPr>
            <w:tcW w:w="717" w:type="dxa"/>
            <w:tcBorders>
              <w:top w:val="single" w:sz="4" w:space="0" w:color="auto"/>
              <w:left w:val="single" w:sz="4" w:space="0" w:color="auto"/>
              <w:bottom w:val="single" w:sz="4" w:space="0" w:color="auto"/>
              <w:right w:val="single" w:sz="4" w:space="0" w:color="auto"/>
            </w:tcBorders>
          </w:tcPr>
          <w:p w14:paraId="02387E2C"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4C4D1D99" w14:textId="38DC631D" w:rsidR="00752F6B" w:rsidRPr="000C143C" w:rsidRDefault="00752F6B" w:rsidP="00752F6B">
            <w:r>
              <w:t>740</w:t>
            </w:r>
          </w:p>
        </w:tc>
        <w:tc>
          <w:tcPr>
            <w:tcW w:w="888" w:type="dxa"/>
            <w:tcBorders>
              <w:top w:val="single" w:sz="4" w:space="0" w:color="auto"/>
              <w:left w:val="single" w:sz="4" w:space="0" w:color="auto"/>
              <w:bottom w:val="single" w:sz="4" w:space="0" w:color="auto"/>
              <w:right w:val="single" w:sz="4" w:space="0" w:color="auto"/>
            </w:tcBorders>
          </w:tcPr>
          <w:p w14:paraId="45755897" w14:textId="77777777" w:rsidR="00752F6B" w:rsidRDefault="00752F6B"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41D479D0"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0F51FC0E" w14:textId="1D05D985" w:rsidR="00752F6B" w:rsidRDefault="00752F6B" w:rsidP="00752F6B">
            <w:r>
              <w:t>742</w:t>
            </w:r>
          </w:p>
        </w:tc>
        <w:tc>
          <w:tcPr>
            <w:tcW w:w="1251" w:type="dxa"/>
            <w:tcBorders>
              <w:top w:val="single" w:sz="4" w:space="0" w:color="auto"/>
              <w:left w:val="single" w:sz="4" w:space="0" w:color="auto"/>
              <w:bottom w:val="single" w:sz="4" w:space="0" w:color="auto"/>
              <w:right w:val="single" w:sz="4" w:space="0" w:color="auto"/>
            </w:tcBorders>
          </w:tcPr>
          <w:p w14:paraId="573F503E" w14:textId="77777777" w:rsidR="00752F6B" w:rsidRDefault="00752F6B" w:rsidP="00752F6B">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32F64C57" w14:textId="103F2132" w:rsidR="00752F6B" w:rsidRPr="00B92096" w:rsidRDefault="00752F6B" w:rsidP="00752F6B">
            <w:r w:rsidRPr="00B92096">
              <w:t xml:space="preserve">Стр. </w:t>
            </w:r>
            <w:r>
              <w:t>740</w:t>
            </w:r>
            <w:r w:rsidRPr="00B92096">
              <w:t xml:space="preserve"> &lt; Стр. </w:t>
            </w:r>
            <w:r>
              <w:t>742</w:t>
            </w:r>
            <w:r w:rsidRPr="00B92096">
              <w:t xml:space="preserve"> – недопустимо</w:t>
            </w:r>
          </w:p>
        </w:tc>
      </w:tr>
      <w:tr w:rsidR="00752F6B" w:rsidRPr="00B92096" w14:paraId="584CD2FF"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50113C5B" w14:textId="01BCB044" w:rsidR="00752F6B" w:rsidRDefault="00752F6B" w:rsidP="00752F6B">
            <w:pPr>
              <w:jc w:val="center"/>
            </w:pPr>
            <w:r>
              <w:t>28.13</w:t>
            </w:r>
          </w:p>
        </w:tc>
        <w:tc>
          <w:tcPr>
            <w:tcW w:w="717" w:type="dxa"/>
            <w:tcBorders>
              <w:top w:val="single" w:sz="4" w:space="0" w:color="auto"/>
              <w:left w:val="single" w:sz="4" w:space="0" w:color="auto"/>
              <w:bottom w:val="single" w:sz="4" w:space="0" w:color="auto"/>
              <w:right w:val="single" w:sz="4" w:space="0" w:color="auto"/>
            </w:tcBorders>
          </w:tcPr>
          <w:p w14:paraId="404553B0"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3EA85E9B" w14:textId="159C2E74" w:rsidR="00752F6B" w:rsidRPr="000C143C" w:rsidRDefault="00752F6B" w:rsidP="00752F6B">
            <w:r>
              <w:t>750</w:t>
            </w:r>
          </w:p>
        </w:tc>
        <w:tc>
          <w:tcPr>
            <w:tcW w:w="888" w:type="dxa"/>
            <w:tcBorders>
              <w:top w:val="single" w:sz="4" w:space="0" w:color="auto"/>
              <w:left w:val="single" w:sz="4" w:space="0" w:color="auto"/>
              <w:bottom w:val="single" w:sz="4" w:space="0" w:color="auto"/>
              <w:right w:val="single" w:sz="4" w:space="0" w:color="auto"/>
            </w:tcBorders>
          </w:tcPr>
          <w:p w14:paraId="5C4227B7" w14:textId="77777777" w:rsidR="00752F6B" w:rsidRDefault="00752F6B"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70FA754A"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5372819B" w14:textId="51D8E810" w:rsidR="00752F6B" w:rsidRDefault="00752F6B" w:rsidP="00752F6B">
            <w:r>
              <w:t>752</w:t>
            </w:r>
          </w:p>
        </w:tc>
        <w:tc>
          <w:tcPr>
            <w:tcW w:w="1251" w:type="dxa"/>
            <w:tcBorders>
              <w:top w:val="single" w:sz="4" w:space="0" w:color="auto"/>
              <w:left w:val="single" w:sz="4" w:space="0" w:color="auto"/>
              <w:bottom w:val="single" w:sz="4" w:space="0" w:color="auto"/>
              <w:right w:val="single" w:sz="4" w:space="0" w:color="auto"/>
            </w:tcBorders>
          </w:tcPr>
          <w:p w14:paraId="6AE2FC89" w14:textId="77777777" w:rsidR="00752F6B" w:rsidRDefault="00752F6B" w:rsidP="00752F6B">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20FEFCD2" w14:textId="5C4632D8" w:rsidR="00752F6B" w:rsidRPr="00B92096" w:rsidRDefault="00752F6B" w:rsidP="00752F6B">
            <w:r w:rsidRPr="00B92096">
              <w:t xml:space="preserve">Стр. </w:t>
            </w:r>
            <w:r>
              <w:t>750</w:t>
            </w:r>
            <w:r w:rsidRPr="00B92096">
              <w:t xml:space="preserve"> &lt; Стр. </w:t>
            </w:r>
            <w:r>
              <w:t>752</w:t>
            </w:r>
            <w:r w:rsidRPr="00B92096">
              <w:t xml:space="preserve"> – недопустимо</w:t>
            </w:r>
          </w:p>
        </w:tc>
      </w:tr>
      <w:tr w:rsidR="00752F6B" w:rsidRPr="00B92096" w14:paraId="72BAF97B"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3FAC1092" w14:textId="25028121" w:rsidR="00752F6B" w:rsidRDefault="00752F6B" w:rsidP="00752F6B">
            <w:pPr>
              <w:jc w:val="center"/>
            </w:pPr>
            <w:r>
              <w:t>28.14</w:t>
            </w:r>
          </w:p>
        </w:tc>
        <w:tc>
          <w:tcPr>
            <w:tcW w:w="717" w:type="dxa"/>
            <w:tcBorders>
              <w:top w:val="single" w:sz="4" w:space="0" w:color="auto"/>
              <w:left w:val="single" w:sz="4" w:space="0" w:color="auto"/>
              <w:bottom w:val="single" w:sz="4" w:space="0" w:color="auto"/>
              <w:right w:val="single" w:sz="4" w:space="0" w:color="auto"/>
            </w:tcBorders>
          </w:tcPr>
          <w:p w14:paraId="470495F8"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15FA1846" w14:textId="73AF117E" w:rsidR="00752F6B" w:rsidRPr="000C143C" w:rsidRDefault="00752F6B" w:rsidP="00752F6B">
            <w:r>
              <w:t>760</w:t>
            </w:r>
          </w:p>
        </w:tc>
        <w:tc>
          <w:tcPr>
            <w:tcW w:w="888" w:type="dxa"/>
            <w:tcBorders>
              <w:top w:val="single" w:sz="4" w:space="0" w:color="auto"/>
              <w:left w:val="single" w:sz="4" w:space="0" w:color="auto"/>
              <w:bottom w:val="single" w:sz="4" w:space="0" w:color="auto"/>
              <w:right w:val="single" w:sz="4" w:space="0" w:color="auto"/>
            </w:tcBorders>
          </w:tcPr>
          <w:p w14:paraId="3681EC5A" w14:textId="77777777" w:rsidR="00752F6B" w:rsidRDefault="00752F6B"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31551801"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2886BA01" w14:textId="3051E45E" w:rsidR="00752F6B" w:rsidRDefault="00752F6B" w:rsidP="00752F6B">
            <w:r>
              <w:t>762</w:t>
            </w:r>
          </w:p>
        </w:tc>
        <w:tc>
          <w:tcPr>
            <w:tcW w:w="1251" w:type="dxa"/>
            <w:tcBorders>
              <w:top w:val="single" w:sz="4" w:space="0" w:color="auto"/>
              <w:left w:val="single" w:sz="4" w:space="0" w:color="auto"/>
              <w:bottom w:val="single" w:sz="4" w:space="0" w:color="auto"/>
              <w:right w:val="single" w:sz="4" w:space="0" w:color="auto"/>
            </w:tcBorders>
          </w:tcPr>
          <w:p w14:paraId="539A7175" w14:textId="77777777" w:rsidR="00752F6B" w:rsidRDefault="00752F6B" w:rsidP="00752F6B">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66FF7F13" w14:textId="022FBAC9" w:rsidR="00752F6B" w:rsidRPr="00B92096" w:rsidRDefault="00752F6B" w:rsidP="00752F6B">
            <w:r w:rsidRPr="00B92096">
              <w:t xml:space="preserve">Стр. </w:t>
            </w:r>
            <w:r>
              <w:t>760</w:t>
            </w:r>
            <w:r w:rsidRPr="00B92096">
              <w:t xml:space="preserve"> &lt; Стр. </w:t>
            </w:r>
            <w:r>
              <w:t>762</w:t>
            </w:r>
            <w:r w:rsidRPr="00B92096">
              <w:t xml:space="preserve"> – недопустимо</w:t>
            </w:r>
          </w:p>
        </w:tc>
      </w:tr>
      <w:tr w:rsidR="00752F6B" w:rsidRPr="00B92096" w14:paraId="7106DDF0"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39A1F635" w14:textId="338D5232" w:rsidR="00752F6B" w:rsidRDefault="00752F6B" w:rsidP="00752F6B">
            <w:pPr>
              <w:jc w:val="center"/>
            </w:pPr>
            <w:r>
              <w:t>28.15</w:t>
            </w:r>
          </w:p>
        </w:tc>
        <w:tc>
          <w:tcPr>
            <w:tcW w:w="717" w:type="dxa"/>
            <w:tcBorders>
              <w:top w:val="single" w:sz="4" w:space="0" w:color="auto"/>
              <w:left w:val="single" w:sz="4" w:space="0" w:color="auto"/>
              <w:bottom w:val="single" w:sz="4" w:space="0" w:color="auto"/>
              <w:right w:val="single" w:sz="4" w:space="0" w:color="auto"/>
            </w:tcBorders>
          </w:tcPr>
          <w:p w14:paraId="156F22F4"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639C99FE" w14:textId="18984785" w:rsidR="00752F6B" w:rsidRPr="000C143C" w:rsidRDefault="00752F6B" w:rsidP="00752F6B">
            <w:r>
              <w:t>770</w:t>
            </w:r>
          </w:p>
        </w:tc>
        <w:tc>
          <w:tcPr>
            <w:tcW w:w="888" w:type="dxa"/>
            <w:tcBorders>
              <w:top w:val="single" w:sz="4" w:space="0" w:color="auto"/>
              <w:left w:val="single" w:sz="4" w:space="0" w:color="auto"/>
              <w:bottom w:val="single" w:sz="4" w:space="0" w:color="auto"/>
              <w:right w:val="single" w:sz="4" w:space="0" w:color="auto"/>
            </w:tcBorders>
          </w:tcPr>
          <w:p w14:paraId="09CC9DB0" w14:textId="77777777" w:rsidR="00752F6B" w:rsidRDefault="00752F6B"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09CA1872"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29188709" w14:textId="6D8D2478" w:rsidR="00752F6B" w:rsidRDefault="00752F6B" w:rsidP="00752F6B">
            <w:r>
              <w:t>771</w:t>
            </w:r>
          </w:p>
        </w:tc>
        <w:tc>
          <w:tcPr>
            <w:tcW w:w="1251" w:type="dxa"/>
            <w:tcBorders>
              <w:top w:val="single" w:sz="4" w:space="0" w:color="auto"/>
              <w:left w:val="single" w:sz="4" w:space="0" w:color="auto"/>
              <w:bottom w:val="single" w:sz="4" w:space="0" w:color="auto"/>
              <w:right w:val="single" w:sz="4" w:space="0" w:color="auto"/>
            </w:tcBorders>
          </w:tcPr>
          <w:p w14:paraId="2D0131E6" w14:textId="77777777" w:rsidR="00752F6B" w:rsidRDefault="00752F6B" w:rsidP="00752F6B">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21E3FEED" w14:textId="5C4DC9E9" w:rsidR="00752F6B" w:rsidRPr="00B92096" w:rsidRDefault="00752F6B" w:rsidP="00752F6B">
            <w:r w:rsidRPr="00B92096">
              <w:t xml:space="preserve">Стр. </w:t>
            </w:r>
            <w:r>
              <w:t>770</w:t>
            </w:r>
            <w:r w:rsidRPr="00B92096">
              <w:t xml:space="preserve"> &lt; Стр. </w:t>
            </w:r>
            <w:r>
              <w:t>771</w:t>
            </w:r>
            <w:r w:rsidRPr="00B92096">
              <w:t xml:space="preserve"> – недопустимо</w:t>
            </w:r>
          </w:p>
        </w:tc>
      </w:tr>
      <w:tr w:rsidR="00752F6B" w:rsidRPr="00B92096" w14:paraId="03D262CB" w14:textId="77777777" w:rsidTr="00752F6B">
        <w:trPr>
          <w:jc w:val="center"/>
        </w:trPr>
        <w:tc>
          <w:tcPr>
            <w:tcW w:w="710" w:type="dxa"/>
            <w:tcBorders>
              <w:top w:val="single" w:sz="4" w:space="0" w:color="auto"/>
              <w:left w:val="single" w:sz="4" w:space="0" w:color="auto"/>
              <w:bottom w:val="single" w:sz="4" w:space="0" w:color="auto"/>
              <w:right w:val="single" w:sz="4" w:space="0" w:color="auto"/>
            </w:tcBorders>
          </w:tcPr>
          <w:p w14:paraId="1932EA7D" w14:textId="66179F90" w:rsidR="00752F6B" w:rsidRDefault="00752F6B" w:rsidP="00752F6B">
            <w:pPr>
              <w:jc w:val="center"/>
            </w:pPr>
            <w:r>
              <w:t>28.16</w:t>
            </w:r>
          </w:p>
        </w:tc>
        <w:tc>
          <w:tcPr>
            <w:tcW w:w="717" w:type="dxa"/>
            <w:tcBorders>
              <w:top w:val="single" w:sz="4" w:space="0" w:color="auto"/>
              <w:left w:val="single" w:sz="4" w:space="0" w:color="auto"/>
              <w:bottom w:val="single" w:sz="4" w:space="0" w:color="auto"/>
              <w:right w:val="single" w:sz="4" w:space="0" w:color="auto"/>
            </w:tcBorders>
          </w:tcPr>
          <w:p w14:paraId="515A72D5" w14:textId="77777777" w:rsidR="00752F6B" w:rsidRPr="005D649A" w:rsidRDefault="00752F6B" w:rsidP="00752F6B">
            <w:r>
              <w:t>Б</w:t>
            </w:r>
          </w:p>
        </w:tc>
        <w:tc>
          <w:tcPr>
            <w:tcW w:w="1194" w:type="dxa"/>
            <w:tcBorders>
              <w:top w:val="single" w:sz="4" w:space="0" w:color="auto"/>
              <w:left w:val="single" w:sz="4" w:space="0" w:color="auto"/>
              <w:bottom w:val="single" w:sz="4" w:space="0" w:color="auto"/>
              <w:right w:val="single" w:sz="4" w:space="0" w:color="auto"/>
            </w:tcBorders>
          </w:tcPr>
          <w:p w14:paraId="15F442C7" w14:textId="60BE9F81" w:rsidR="00752F6B" w:rsidRPr="000C143C" w:rsidRDefault="00752F6B" w:rsidP="00752F6B">
            <w:r>
              <w:t>790</w:t>
            </w:r>
          </w:p>
        </w:tc>
        <w:tc>
          <w:tcPr>
            <w:tcW w:w="888" w:type="dxa"/>
            <w:tcBorders>
              <w:top w:val="single" w:sz="4" w:space="0" w:color="auto"/>
              <w:left w:val="single" w:sz="4" w:space="0" w:color="auto"/>
              <w:bottom w:val="single" w:sz="4" w:space="0" w:color="auto"/>
              <w:right w:val="single" w:sz="4" w:space="0" w:color="auto"/>
            </w:tcBorders>
          </w:tcPr>
          <w:p w14:paraId="56B28743" w14:textId="77777777" w:rsidR="00752F6B" w:rsidRDefault="00752F6B" w:rsidP="00752F6B">
            <w:r>
              <w:t>4, 5, 6, 7, 8, 9, 10, 11</w:t>
            </w:r>
          </w:p>
        </w:tc>
        <w:tc>
          <w:tcPr>
            <w:tcW w:w="948" w:type="dxa"/>
            <w:tcBorders>
              <w:top w:val="single" w:sz="4" w:space="0" w:color="auto"/>
              <w:left w:val="single" w:sz="4" w:space="0" w:color="auto"/>
              <w:bottom w:val="single" w:sz="4" w:space="0" w:color="auto"/>
              <w:right w:val="single" w:sz="4" w:space="0" w:color="auto"/>
            </w:tcBorders>
          </w:tcPr>
          <w:p w14:paraId="19FBED4F" w14:textId="77777777" w:rsidR="00752F6B" w:rsidRPr="00752F6B" w:rsidRDefault="00752F6B" w:rsidP="00752F6B">
            <w:pPr>
              <w:rPr>
                <w:lang w:val="en-US"/>
              </w:rPr>
            </w:pPr>
            <w:r w:rsidRPr="00B92096">
              <w:rPr>
                <w:lang w:val="en-US"/>
              </w:rPr>
              <w:t>&gt;=</w:t>
            </w:r>
          </w:p>
        </w:tc>
        <w:tc>
          <w:tcPr>
            <w:tcW w:w="1012" w:type="dxa"/>
            <w:tcBorders>
              <w:top w:val="single" w:sz="4" w:space="0" w:color="auto"/>
              <w:left w:val="single" w:sz="4" w:space="0" w:color="auto"/>
              <w:bottom w:val="single" w:sz="4" w:space="0" w:color="auto"/>
              <w:right w:val="single" w:sz="4" w:space="0" w:color="auto"/>
            </w:tcBorders>
          </w:tcPr>
          <w:p w14:paraId="70CBAC9D" w14:textId="2E17519A" w:rsidR="00752F6B" w:rsidRDefault="00752F6B" w:rsidP="00752F6B">
            <w:r>
              <w:t>791</w:t>
            </w:r>
          </w:p>
        </w:tc>
        <w:tc>
          <w:tcPr>
            <w:tcW w:w="1251" w:type="dxa"/>
            <w:tcBorders>
              <w:top w:val="single" w:sz="4" w:space="0" w:color="auto"/>
              <w:left w:val="single" w:sz="4" w:space="0" w:color="auto"/>
              <w:bottom w:val="single" w:sz="4" w:space="0" w:color="auto"/>
              <w:right w:val="single" w:sz="4" w:space="0" w:color="auto"/>
            </w:tcBorders>
          </w:tcPr>
          <w:p w14:paraId="50A9F6B9" w14:textId="77777777" w:rsidR="00752F6B" w:rsidRDefault="00752F6B" w:rsidP="00752F6B">
            <w:r>
              <w:t>4, 5, 6, 7, 8, 9, 10, 11 соответственно</w:t>
            </w:r>
          </w:p>
        </w:tc>
        <w:tc>
          <w:tcPr>
            <w:tcW w:w="3354" w:type="dxa"/>
            <w:tcBorders>
              <w:top w:val="single" w:sz="4" w:space="0" w:color="auto"/>
              <w:left w:val="single" w:sz="4" w:space="0" w:color="auto"/>
              <w:bottom w:val="single" w:sz="4" w:space="0" w:color="auto"/>
              <w:right w:val="single" w:sz="4" w:space="0" w:color="auto"/>
            </w:tcBorders>
          </w:tcPr>
          <w:p w14:paraId="236B026E" w14:textId="6D589DE6" w:rsidR="00752F6B" w:rsidRPr="00B92096" w:rsidRDefault="00752F6B" w:rsidP="00752F6B">
            <w:r w:rsidRPr="00B92096">
              <w:t xml:space="preserve">Стр. </w:t>
            </w:r>
            <w:r>
              <w:t>790</w:t>
            </w:r>
            <w:r w:rsidRPr="00B92096">
              <w:t xml:space="preserve"> &lt; Стр. </w:t>
            </w:r>
            <w:r>
              <w:t>791</w:t>
            </w:r>
            <w:r w:rsidRPr="00B92096">
              <w:t xml:space="preserve"> – недопустимо</w:t>
            </w:r>
          </w:p>
        </w:tc>
      </w:tr>
      <w:tr w:rsidR="00752F6B" w:rsidRPr="00B92096" w14:paraId="2E2F9D4C" w14:textId="77777777" w:rsidTr="00FE4DC1">
        <w:trPr>
          <w:jc w:val="center"/>
        </w:trPr>
        <w:tc>
          <w:tcPr>
            <w:tcW w:w="710" w:type="dxa"/>
          </w:tcPr>
          <w:p w14:paraId="42245648" w14:textId="77777777" w:rsidR="00752F6B" w:rsidRPr="00B92096" w:rsidRDefault="00752F6B" w:rsidP="00752F6B">
            <w:pPr>
              <w:jc w:val="center"/>
            </w:pPr>
            <w:r w:rsidRPr="00B92096">
              <w:t>37</w:t>
            </w:r>
          </w:p>
        </w:tc>
        <w:tc>
          <w:tcPr>
            <w:tcW w:w="717" w:type="dxa"/>
          </w:tcPr>
          <w:p w14:paraId="070EE8BE" w14:textId="77777777" w:rsidR="00752F6B" w:rsidRPr="00B92096" w:rsidRDefault="00752F6B" w:rsidP="00752F6B">
            <w:r>
              <w:t>П</w:t>
            </w:r>
          </w:p>
        </w:tc>
        <w:tc>
          <w:tcPr>
            <w:tcW w:w="1194" w:type="dxa"/>
          </w:tcPr>
          <w:p w14:paraId="620379AB" w14:textId="46942039" w:rsidR="00752F6B" w:rsidRPr="00B92096" w:rsidRDefault="00752F6B" w:rsidP="00752F6B">
            <w:r w:rsidRPr="00B92096">
              <w:t>*</w:t>
            </w:r>
            <w:r>
              <w:t>, кроме строк 050-058, 120-124, 270-278, 300-304, 610-612, 680-682, 060-068, 160-</w:t>
            </w:r>
            <w:r>
              <w:lastRenderedPageBreak/>
              <w:t>163, 280, 310, 340, 620-622, 690-692, 720, 780</w:t>
            </w:r>
          </w:p>
        </w:tc>
        <w:tc>
          <w:tcPr>
            <w:tcW w:w="888" w:type="dxa"/>
          </w:tcPr>
          <w:p w14:paraId="3A5F7B40" w14:textId="77777777" w:rsidR="00752F6B" w:rsidRPr="00B92096" w:rsidRDefault="00752F6B" w:rsidP="00752F6B">
            <w:r w:rsidRPr="00B92096">
              <w:lastRenderedPageBreak/>
              <w:t>5</w:t>
            </w:r>
          </w:p>
        </w:tc>
        <w:tc>
          <w:tcPr>
            <w:tcW w:w="948" w:type="dxa"/>
          </w:tcPr>
          <w:p w14:paraId="7C080FD4" w14:textId="77777777" w:rsidR="00752F6B" w:rsidRPr="00B92096" w:rsidRDefault="00752F6B" w:rsidP="00752F6B">
            <w:pPr>
              <w:rPr>
                <w:lang w:val="en-US"/>
              </w:rPr>
            </w:pPr>
            <w:r w:rsidRPr="00B92096">
              <w:rPr>
                <w:lang w:val="en-US"/>
              </w:rPr>
              <w:t>&gt;=</w:t>
            </w:r>
          </w:p>
        </w:tc>
        <w:tc>
          <w:tcPr>
            <w:tcW w:w="1012" w:type="dxa"/>
          </w:tcPr>
          <w:p w14:paraId="5C542017" w14:textId="77777777" w:rsidR="00752F6B" w:rsidRPr="00B92096" w:rsidRDefault="00752F6B" w:rsidP="00752F6B">
            <w:r w:rsidRPr="00B92096">
              <w:rPr>
                <w:lang w:val="en-US"/>
              </w:rPr>
              <w:t>6+7</w:t>
            </w:r>
          </w:p>
        </w:tc>
        <w:tc>
          <w:tcPr>
            <w:tcW w:w="1251" w:type="dxa"/>
          </w:tcPr>
          <w:p w14:paraId="225FF7BC" w14:textId="1828F5B0" w:rsidR="00752F6B" w:rsidRPr="00B92096" w:rsidRDefault="00752F6B" w:rsidP="00752F6B">
            <w:pPr>
              <w:rPr>
                <w:lang w:val="en-US"/>
              </w:rPr>
            </w:pPr>
            <w:r w:rsidRPr="00B92096">
              <w:t>*</w:t>
            </w:r>
            <w:r>
              <w:t>, кроме строк 050-058, 120-124, 270-278, 300-304, 610-612, 680-682, 060-068, 160-</w:t>
            </w:r>
            <w:r>
              <w:lastRenderedPageBreak/>
              <w:t>163, 280, 310, 340, 620-622, 690-692, 720, 780</w:t>
            </w:r>
          </w:p>
        </w:tc>
        <w:tc>
          <w:tcPr>
            <w:tcW w:w="3354" w:type="dxa"/>
          </w:tcPr>
          <w:p w14:paraId="56AFB7EB" w14:textId="77777777" w:rsidR="00752F6B" w:rsidRPr="00B92096" w:rsidRDefault="00752F6B" w:rsidP="00752F6B">
            <w:r w:rsidRPr="00B92096">
              <w:lastRenderedPageBreak/>
              <w:t>Графа 5 меньше показателей граф 6 + 7 – требует пояснения</w:t>
            </w:r>
          </w:p>
        </w:tc>
      </w:tr>
      <w:tr w:rsidR="00752F6B" w:rsidRPr="00B92096" w14:paraId="05B46176" w14:textId="77777777" w:rsidTr="00FE4DC1">
        <w:trPr>
          <w:jc w:val="center"/>
        </w:trPr>
        <w:tc>
          <w:tcPr>
            <w:tcW w:w="710" w:type="dxa"/>
          </w:tcPr>
          <w:p w14:paraId="73B227CD" w14:textId="77777777" w:rsidR="00752F6B" w:rsidRPr="00B92096" w:rsidRDefault="00752F6B" w:rsidP="00752F6B">
            <w:pPr>
              <w:jc w:val="center"/>
            </w:pPr>
            <w:r w:rsidRPr="00B92096">
              <w:lastRenderedPageBreak/>
              <w:t>38</w:t>
            </w:r>
          </w:p>
        </w:tc>
        <w:tc>
          <w:tcPr>
            <w:tcW w:w="717" w:type="dxa"/>
          </w:tcPr>
          <w:p w14:paraId="14ADD059" w14:textId="77777777" w:rsidR="00752F6B" w:rsidRPr="00B92096" w:rsidRDefault="00752F6B" w:rsidP="00752F6B">
            <w:r w:rsidRPr="005D649A">
              <w:t>Б</w:t>
            </w:r>
          </w:p>
        </w:tc>
        <w:tc>
          <w:tcPr>
            <w:tcW w:w="1194" w:type="dxa"/>
          </w:tcPr>
          <w:p w14:paraId="0F9230CA" w14:textId="1D13FC7B" w:rsidR="00752F6B" w:rsidRPr="00B92096" w:rsidRDefault="00752F6B" w:rsidP="00275B98">
            <w:r w:rsidRPr="00B92096">
              <w:t xml:space="preserve">*, кроме строк 050 – 058, </w:t>
            </w:r>
            <w:r>
              <w:t>120-124, 270-278, 300-304, 610-612, 680-682, 060-068, 160-163, 280, 310, 340, 620-622, 690-692, 720, 780</w:t>
            </w:r>
          </w:p>
        </w:tc>
        <w:tc>
          <w:tcPr>
            <w:tcW w:w="888" w:type="dxa"/>
          </w:tcPr>
          <w:p w14:paraId="76666B8E" w14:textId="77777777" w:rsidR="00752F6B" w:rsidRPr="00B92096" w:rsidRDefault="00752F6B" w:rsidP="00752F6B">
            <w:r w:rsidRPr="00B92096">
              <w:t>8</w:t>
            </w:r>
          </w:p>
        </w:tc>
        <w:tc>
          <w:tcPr>
            <w:tcW w:w="948" w:type="dxa"/>
          </w:tcPr>
          <w:p w14:paraId="52390CF0" w14:textId="77777777" w:rsidR="00752F6B" w:rsidRPr="00B92096" w:rsidRDefault="00752F6B" w:rsidP="00752F6B">
            <w:pPr>
              <w:rPr>
                <w:lang w:val="en-US"/>
              </w:rPr>
            </w:pPr>
            <w:r w:rsidRPr="00B92096">
              <w:rPr>
                <w:lang w:val="en-US"/>
              </w:rPr>
              <w:t>&gt;=</w:t>
            </w:r>
          </w:p>
        </w:tc>
        <w:tc>
          <w:tcPr>
            <w:tcW w:w="1012" w:type="dxa"/>
          </w:tcPr>
          <w:p w14:paraId="71B231D2" w14:textId="77777777" w:rsidR="00752F6B" w:rsidRPr="00B92096" w:rsidRDefault="00752F6B" w:rsidP="00752F6B">
            <w:r w:rsidRPr="00B92096">
              <w:rPr>
                <w:lang w:val="en-US"/>
              </w:rPr>
              <w:t>9+10</w:t>
            </w:r>
          </w:p>
        </w:tc>
        <w:tc>
          <w:tcPr>
            <w:tcW w:w="1251" w:type="dxa"/>
          </w:tcPr>
          <w:p w14:paraId="5C2E2EF0" w14:textId="07A96D68" w:rsidR="00752F6B" w:rsidRPr="00B92096" w:rsidRDefault="00752F6B" w:rsidP="00752F6B">
            <w:pPr>
              <w:rPr>
                <w:lang w:val="en-US"/>
              </w:rPr>
            </w:pPr>
            <w:r w:rsidRPr="00B92096">
              <w:rPr>
                <w:lang w:val="en-US"/>
              </w:rPr>
              <w:t>*</w:t>
            </w:r>
            <w:r w:rsidRPr="00B92096">
              <w:t xml:space="preserve">, кроме строк 050 – 058, </w:t>
            </w:r>
            <w:r>
              <w:t>120-124, 270-278, 300-304, 610-612, 680-682, 060-068, 160-163, 280, 310, 340, 620-622, 690-692, 720, 780</w:t>
            </w:r>
          </w:p>
        </w:tc>
        <w:tc>
          <w:tcPr>
            <w:tcW w:w="3354" w:type="dxa"/>
          </w:tcPr>
          <w:p w14:paraId="72CB8B85" w14:textId="54F3B730" w:rsidR="00752F6B" w:rsidRPr="00B92096" w:rsidRDefault="00752F6B" w:rsidP="00752F6B">
            <w:r w:rsidRPr="00B92096">
              <w:t>Графа 8 меньше показателей граф 9 + 10 – недопустимо</w:t>
            </w:r>
          </w:p>
        </w:tc>
      </w:tr>
      <w:tr w:rsidR="00752F6B" w:rsidRPr="00B92096" w14:paraId="6FC3BCE2" w14:textId="77777777" w:rsidTr="00FE4DC1">
        <w:trPr>
          <w:jc w:val="center"/>
        </w:trPr>
        <w:tc>
          <w:tcPr>
            <w:tcW w:w="710" w:type="dxa"/>
          </w:tcPr>
          <w:p w14:paraId="740B8DF5" w14:textId="77777777" w:rsidR="00752F6B" w:rsidRPr="00B92096" w:rsidRDefault="00752F6B" w:rsidP="00752F6B">
            <w:pPr>
              <w:jc w:val="center"/>
            </w:pPr>
            <w:r>
              <w:t>39</w:t>
            </w:r>
          </w:p>
        </w:tc>
        <w:tc>
          <w:tcPr>
            <w:tcW w:w="717" w:type="dxa"/>
          </w:tcPr>
          <w:p w14:paraId="7A51E2A4" w14:textId="77777777" w:rsidR="00752F6B" w:rsidRPr="00B92096" w:rsidRDefault="00752F6B" w:rsidP="00752F6B">
            <w:r>
              <w:t>П</w:t>
            </w:r>
          </w:p>
        </w:tc>
        <w:tc>
          <w:tcPr>
            <w:tcW w:w="1194" w:type="dxa"/>
          </w:tcPr>
          <w:p w14:paraId="3270AA7C" w14:textId="77777777" w:rsidR="00752F6B" w:rsidRPr="00B92096" w:rsidRDefault="00752F6B" w:rsidP="00752F6B">
            <w:r>
              <w:rPr>
                <w:sz w:val="18"/>
                <w:szCs w:val="18"/>
              </w:rPr>
              <w:t>*, кроме строк 151,150,153, 710, 711</w:t>
            </w:r>
          </w:p>
        </w:tc>
        <w:tc>
          <w:tcPr>
            <w:tcW w:w="888" w:type="dxa"/>
          </w:tcPr>
          <w:p w14:paraId="27492918" w14:textId="77777777" w:rsidR="00752F6B" w:rsidRPr="00B92096" w:rsidRDefault="00752F6B" w:rsidP="00752F6B">
            <w:r>
              <w:rPr>
                <w:sz w:val="18"/>
                <w:szCs w:val="18"/>
              </w:rPr>
              <w:t>5</w:t>
            </w:r>
          </w:p>
        </w:tc>
        <w:tc>
          <w:tcPr>
            <w:tcW w:w="948" w:type="dxa"/>
          </w:tcPr>
          <w:p w14:paraId="3CBA5396" w14:textId="77777777" w:rsidR="00752F6B" w:rsidRPr="008B47A9" w:rsidRDefault="00752F6B" w:rsidP="00752F6B">
            <w:pPr>
              <w:rPr>
                <w:lang w:val="en-US"/>
              </w:rPr>
            </w:pPr>
            <w:r>
              <w:rPr>
                <w:sz w:val="18"/>
                <w:szCs w:val="18"/>
                <w:lang w:val="en-US"/>
              </w:rPr>
              <w:t>&gt;=0</w:t>
            </w:r>
          </w:p>
        </w:tc>
        <w:tc>
          <w:tcPr>
            <w:tcW w:w="1012" w:type="dxa"/>
          </w:tcPr>
          <w:p w14:paraId="53258179" w14:textId="77777777" w:rsidR="00752F6B" w:rsidRPr="00B92096" w:rsidRDefault="00752F6B" w:rsidP="00752F6B">
            <w:pPr>
              <w:rPr>
                <w:lang w:val="en-US"/>
              </w:rPr>
            </w:pPr>
          </w:p>
        </w:tc>
        <w:tc>
          <w:tcPr>
            <w:tcW w:w="1251" w:type="dxa"/>
          </w:tcPr>
          <w:p w14:paraId="60E4F2F2" w14:textId="77777777" w:rsidR="00752F6B" w:rsidRPr="00B92096" w:rsidRDefault="00752F6B" w:rsidP="00752F6B">
            <w:pPr>
              <w:rPr>
                <w:lang w:val="en-US"/>
              </w:rPr>
            </w:pPr>
          </w:p>
        </w:tc>
        <w:tc>
          <w:tcPr>
            <w:tcW w:w="3354" w:type="dxa"/>
          </w:tcPr>
          <w:p w14:paraId="4A490EA5" w14:textId="180965DA" w:rsidR="00752F6B" w:rsidRPr="00B92096" w:rsidRDefault="00752F6B" w:rsidP="00752F6B">
            <w:r>
              <w:rPr>
                <w:sz w:val="18"/>
                <w:szCs w:val="18"/>
              </w:rPr>
              <w:t xml:space="preserve">Значение гр. 5 </w:t>
            </w:r>
            <w:r>
              <w:rPr>
                <w:sz w:val="18"/>
                <w:szCs w:val="18"/>
                <w:lang w:val="en-US"/>
              </w:rPr>
              <w:t>&lt;</w:t>
            </w:r>
            <w:r>
              <w:rPr>
                <w:sz w:val="18"/>
                <w:szCs w:val="18"/>
              </w:rPr>
              <w:t xml:space="preserve">0 </w:t>
            </w:r>
            <w:r w:rsidRPr="00B92096">
              <w:t>–</w:t>
            </w:r>
            <w:r>
              <w:rPr>
                <w:sz w:val="18"/>
                <w:szCs w:val="18"/>
              </w:rPr>
              <w:t xml:space="preserve"> требуется пояснение </w:t>
            </w:r>
          </w:p>
        </w:tc>
      </w:tr>
      <w:tr w:rsidR="00752F6B" w:rsidRPr="00B92096" w14:paraId="23FC7D0F" w14:textId="77777777" w:rsidTr="00FE4DC1">
        <w:trPr>
          <w:jc w:val="center"/>
        </w:trPr>
        <w:tc>
          <w:tcPr>
            <w:tcW w:w="710" w:type="dxa"/>
          </w:tcPr>
          <w:p w14:paraId="43322E5A" w14:textId="77777777" w:rsidR="00752F6B" w:rsidRPr="00B92096" w:rsidRDefault="00752F6B" w:rsidP="00752F6B">
            <w:pPr>
              <w:jc w:val="center"/>
            </w:pPr>
            <w:r>
              <w:t>40</w:t>
            </w:r>
          </w:p>
        </w:tc>
        <w:tc>
          <w:tcPr>
            <w:tcW w:w="717" w:type="dxa"/>
          </w:tcPr>
          <w:p w14:paraId="7728FD19" w14:textId="77777777" w:rsidR="00752F6B" w:rsidRPr="00B92096" w:rsidRDefault="00752F6B" w:rsidP="00752F6B">
            <w:r>
              <w:t>П</w:t>
            </w:r>
          </w:p>
        </w:tc>
        <w:tc>
          <w:tcPr>
            <w:tcW w:w="1194" w:type="dxa"/>
          </w:tcPr>
          <w:p w14:paraId="7A829014" w14:textId="1627F5B7" w:rsidR="00752F6B" w:rsidRPr="00B92096" w:rsidRDefault="00752F6B" w:rsidP="00752F6B">
            <w:r>
              <w:rPr>
                <w:sz w:val="18"/>
                <w:szCs w:val="18"/>
              </w:rPr>
              <w:t xml:space="preserve">*, </w:t>
            </w:r>
            <w:r w:rsidRPr="00B92096">
              <w:t xml:space="preserve">кроме строк 050 – 058, </w:t>
            </w:r>
            <w:r>
              <w:t>120-124, 270-278, 300-304, 610-612, 680-682, 060-068, 160-163, 280, 310, 340, 620-622, 690-692, 720, 780</w:t>
            </w:r>
          </w:p>
        </w:tc>
        <w:tc>
          <w:tcPr>
            <w:tcW w:w="888" w:type="dxa"/>
          </w:tcPr>
          <w:p w14:paraId="7DDE53F6" w14:textId="77777777" w:rsidR="00752F6B" w:rsidRPr="00B92096" w:rsidRDefault="00752F6B" w:rsidP="00752F6B">
            <w:r>
              <w:rPr>
                <w:sz w:val="18"/>
                <w:szCs w:val="18"/>
              </w:rPr>
              <w:t>7</w:t>
            </w:r>
          </w:p>
        </w:tc>
        <w:tc>
          <w:tcPr>
            <w:tcW w:w="948" w:type="dxa"/>
          </w:tcPr>
          <w:p w14:paraId="5547F894" w14:textId="77777777" w:rsidR="00752F6B" w:rsidRPr="00B92096" w:rsidRDefault="00752F6B" w:rsidP="00752F6B">
            <w:pPr>
              <w:rPr>
                <w:lang w:val="en-US"/>
              </w:rPr>
            </w:pPr>
            <w:r>
              <w:rPr>
                <w:sz w:val="18"/>
                <w:szCs w:val="18"/>
                <w:lang w:val="en-US"/>
              </w:rPr>
              <w:t>&gt;=</w:t>
            </w:r>
            <w:r>
              <w:rPr>
                <w:sz w:val="18"/>
                <w:szCs w:val="18"/>
              </w:rPr>
              <w:t>0</w:t>
            </w:r>
          </w:p>
        </w:tc>
        <w:tc>
          <w:tcPr>
            <w:tcW w:w="1012" w:type="dxa"/>
          </w:tcPr>
          <w:p w14:paraId="45183B7A" w14:textId="77777777" w:rsidR="00752F6B" w:rsidRPr="00B92096" w:rsidRDefault="00752F6B" w:rsidP="00752F6B">
            <w:pPr>
              <w:rPr>
                <w:lang w:val="en-US"/>
              </w:rPr>
            </w:pPr>
          </w:p>
        </w:tc>
        <w:tc>
          <w:tcPr>
            <w:tcW w:w="1251" w:type="dxa"/>
          </w:tcPr>
          <w:p w14:paraId="4DAE9EDF" w14:textId="77777777" w:rsidR="00752F6B" w:rsidRPr="00B92096" w:rsidRDefault="00752F6B" w:rsidP="00752F6B">
            <w:pPr>
              <w:rPr>
                <w:lang w:val="en-US"/>
              </w:rPr>
            </w:pPr>
          </w:p>
        </w:tc>
        <w:tc>
          <w:tcPr>
            <w:tcW w:w="3354" w:type="dxa"/>
          </w:tcPr>
          <w:p w14:paraId="3F11ABE6" w14:textId="77777777" w:rsidR="00752F6B" w:rsidRPr="00B92096" w:rsidRDefault="00752F6B" w:rsidP="00752F6B">
            <w:r>
              <w:rPr>
                <w:sz w:val="18"/>
                <w:szCs w:val="18"/>
              </w:rPr>
              <w:t xml:space="preserve">Значение гр. 7 </w:t>
            </w:r>
            <w:r>
              <w:rPr>
                <w:sz w:val="18"/>
                <w:szCs w:val="18"/>
                <w:lang w:val="en-US"/>
              </w:rPr>
              <w:t>&lt;</w:t>
            </w:r>
            <w:r>
              <w:rPr>
                <w:sz w:val="18"/>
                <w:szCs w:val="18"/>
              </w:rPr>
              <w:t>0 – требуется пояснение</w:t>
            </w:r>
          </w:p>
        </w:tc>
      </w:tr>
      <w:tr w:rsidR="00752F6B" w:rsidRPr="00B92096" w14:paraId="6C510A34" w14:textId="77777777" w:rsidTr="00FE4DC1">
        <w:trPr>
          <w:jc w:val="center"/>
        </w:trPr>
        <w:tc>
          <w:tcPr>
            <w:tcW w:w="710" w:type="dxa"/>
          </w:tcPr>
          <w:p w14:paraId="28566E82" w14:textId="77777777" w:rsidR="00752F6B" w:rsidRDefault="00752F6B" w:rsidP="00752F6B">
            <w:pPr>
              <w:jc w:val="center"/>
            </w:pPr>
            <w:r>
              <w:t>41</w:t>
            </w:r>
          </w:p>
        </w:tc>
        <w:tc>
          <w:tcPr>
            <w:tcW w:w="717" w:type="dxa"/>
          </w:tcPr>
          <w:p w14:paraId="16DA44B3" w14:textId="77777777" w:rsidR="00752F6B" w:rsidRPr="00B92096" w:rsidRDefault="00752F6B" w:rsidP="00752F6B">
            <w:r w:rsidRPr="005D649A">
              <w:t>Б</w:t>
            </w:r>
          </w:p>
        </w:tc>
        <w:tc>
          <w:tcPr>
            <w:tcW w:w="1194" w:type="dxa"/>
          </w:tcPr>
          <w:p w14:paraId="4E8A47D7" w14:textId="77777777" w:rsidR="00752F6B" w:rsidRDefault="00752F6B" w:rsidP="00752F6B">
            <w:pPr>
              <w:rPr>
                <w:sz w:val="18"/>
                <w:szCs w:val="18"/>
              </w:rPr>
            </w:pPr>
            <w:r>
              <w:rPr>
                <w:sz w:val="18"/>
                <w:szCs w:val="18"/>
              </w:rPr>
              <w:t>060</w:t>
            </w:r>
          </w:p>
        </w:tc>
        <w:tc>
          <w:tcPr>
            <w:tcW w:w="888" w:type="dxa"/>
          </w:tcPr>
          <w:p w14:paraId="29F2E184" w14:textId="77777777" w:rsidR="00752F6B" w:rsidRDefault="00752F6B" w:rsidP="00752F6B">
            <w:pPr>
              <w:rPr>
                <w:sz w:val="18"/>
                <w:szCs w:val="18"/>
              </w:rPr>
            </w:pPr>
            <w:r>
              <w:t>4, 5, 8, 9, 10, 11</w:t>
            </w:r>
          </w:p>
        </w:tc>
        <w:tc>
          <w:tcPr>
            <w:tcW w:w="948" w:type="dxa"/>
          </w:tcPr>
          <w:p w14:paraId="65C259B2" w14:textId="77777777" w:rsidR="00752F6B" w:rsidRPr="00E10AA5" w:rsidRDefault="00752F6B" w:rsidP="00752F6B">
            <w:pPr>
              <w:rPr>
                <w:sz w:val="18"/>
                <w:szCs w:val="18"/>
              </w:rPr>
            </w:pPr>
            <w:r>
              <w:rPr>
                <w:sz w:val="18"/>
                <w:szCs w:val="18"/>
              </w:rPr>
              <w:t>=</w:t>
            </w:r>
          </w:p>
        </w:tc>
        <w:tc>
          <w:tcPr>
            <w:tcW w:w="1012" w:type="dxa"/>
          </w:tcPr>
          <w:p w14:paraId="6BF7EC36" w14:textId="77777777" w:rsidR="00752F6B" w:rsidRPr="00E10AA5" w:rsidRDefault="00752F6B" w:rsidP="00752F6B">
            <w:r>
              <w:t>061+062+063+064+065+066+067+068</w:t>
            </w:r>
          </w:p>
        </w:tc>
        <w:tc>
          <w:tcPr>
            <w:tcW w:w="1251" w:type="dxa"/>
          </w:tcPr>
          <w:p w14:paraId="212DB8B3" w14:textId="77777777" w:rsidR="00752F6B" w:rsidRPr="00E10AA5" w:rsidRDefault="00752F6B" w:rsidP="00752F6B">
            <w:r>
              <w:t>4, 5, 8, 9, 10, и 11 соответственно</w:t>
            </w:r>
          </w:p>
        </w:tc>
        <w:tc>
          <w:tcPr>
            <w:tcW w:w="3354" w:type="dxa"/>
          </w:tcPr>
          <w:p w14:paraId="72135FD9" w14:textId="77777777" w:rsidR="00752F6B" w:rsidRDefault="00752F6B" w:rsidP="00752F6B">
            <w:pPr>
              <w:rPr>
                <w:sz w:val="18"/>
                <w:szCs w:val="18"/>
              </w:rPr>
            </w:pPr>
            <w:r w:rsidRPr="00B92096">
              <w:t xml:space="preserve">Стр. </w:t>
            </w:r>
            <w:r>
              <w:t>060</w:t>
            </w:r>
            <w:r w:rsidRPr="00B92096">
              <w:t xml:space="preserve"> &lt;&gt; Стр.</w:t>
            </w:r>
            <w:r>
              <w:t>061</w:t>
            </w:r>
            <w:r w:rsidRPr="00B92096">
              <w:t xml:space="preserve"> + Стр.</w:t>
            </w:r>
            <w:r>
              <w:t>062</w:t>
            </w:r>
            <w:r w:rsidRPr="00B92096">
              <w:t xml:space="preserve"> + Стр.0</w:t>
            </w:r>
            <w:r>
              <w:t>63</w:t>
            </w:r>
            <w:r w:rsidRPr="00B92096">
              <w:t xml:space="preserve"> + Стр.0</w:t>
            </w:r>
            <w:r>
              <w:t>6</w:t>
            </w:r>
            <w:r w:rsidRPr="00B92096">
              <w:t>4 + Стр.0</w:t>
            </w:r>
            <w:r>
              <w:t>6</w:t>
            </w:r>
            <w:r w:rsidRPr="00B92096">
              <w:t>5 + Стр.0</w:t>
            </w:r>
            <w:r>
              <w:t>6</w:t>
            </w:r>
            <w:r w:rsidRPr="00B92096">
              <w:t>6 + Стр.0</w:t>
            </w:r>
            <w:r>
              <w:t>6</w:t>
            </w:r>
            <w:r w:rsidRPr="00B92096">
              <w:t>7 + Стр.0</w:t>
            </w:r>
            <w:r>
              <w:t>6</w:t>
            </w:r>
            <w:r w:rsidRPr="00B92096">
              <w:t>8 – недопустимо</w:t>
            </w:r>
          </w:p>
        </w:tc>
      </w:tr>
      <w:tr w:rsidR="00752F6B" w:rsidRPr="00B92096" w14:paraId="64A22FEF" w14:textId="77777777" w:rsidTr="00FE4DC1">
        <w:trPr>
          <w:jc w:val="center"/>
        </w:trPr>
        <w:tc>
          <w:tcPr>
            <w:tcW w:w="710" w:type="dxa"/>
          </w:tcPr>
          <w:p w14:paraId="7C016F30" w14:textId="77777777" w:rsidR="00752F6B" w:rsidRPr="00B92096" w:rsidRDefault="00752F6B" w:rsidP="00752F6B">
            <w:pPr>
              <w:jc w:val="center"/>
            </w:pPr>
            <w:r>
              <w:t>42</w:t>
            </w:r>
          </w:p>
        </w:tc>
        <w:tc>
          <w:tcPr>
            <w:tcW w:w="717" w:type="dxa"/>
          </w:tcPr>
          <w:p w14:paraId="5E137FD8" w14:textId="77777777" w:rsidR="00752F6B" w:rsidRPr="00B92096" w:rsidRDefault="00752F6B" w:rsidP="00752F6B">
            <w:r w:rsidRPr="005D649A">
              <w:t>Б</w:t>
            </w:r>
          </w:p>
        </w:tc>
        <w:tc>
          <w:tcPr>
            <w:tcW w:w="1194" w:type="dxa"/>
          </w:tcPr>
          <w:p w14:paraId="2D1C619A" w14:textId="77777777" w:rsidR="00752F6B" w:rsidRPr="00B92096" w:rsidRDefault="00752F6B" w:rsidP="00752F6B">
            <w:r>
              <w:t>070</w:t>
            </w:r>
          </w:p>
        </w:tc>
        <w:tc>
          <w:tcPr>
            <w:tcW w:w="888" w:type="dxa"/>
          </w:tcPr>
          <w:p w14:paraId="34D92C82" w14:textId="77777777" w:rsidR="00752F6B" w:rsidRPr="00B92096" w:rsidRDefault="00752F6B" w:rsidP="00752F6B">
            <w:r>
              <w:t>4, 5, 6, 7, 8, 9, 10, 11</w:t>
            </w:r>
          </w:p>
        </w:tc>
        <w:tc>
          <w:tcPr>
            <w:tcW w:w="948" w:type="dxa"/>
          </w:tcPr>
          <w:p w14:paraId="0A8D4FB8" w14:textId="77777777" w:rsidR="00752F6B" w:rsidRPr="00B92096" w:rsidRDefault="00752F6B" w:rsidP="00752F6B">
            <w:r>
              <w:t>=</w:t>
            </w:r>
          </w:p>
        </w:tc>
        <w:tc>
          <w:tcPr>
            <w:tcW w:w="1012" w:type="dxa"/>
          </w:tcPr>
          <w:p w14:paraId="6A380D2C" w14:textId="77777777" w:rsidR="00752F6B" w:rsidRPr="00B92096" w:rsidRDefault="00752F6B" w:rsidP="00752F6B">
            <w:r>
              <w:t>071+072+073+074+075+076</w:t>
            </w:r>
          </w:p>
        </w:tc>
        <w:tc>
          <w:tcPr>
            <w:tcW w:w="1251" w:type="dxa"/>
          </w:tcPr>
          <w:p w14:paraId="035E4E32" w14:textId="77777777" w:rsidR="00752F6B" w:rsidRPr="00B92096" w:rsidRDefault="00752F6B" w:rsidP="00752F6B">
            <w:r>
              <w:t>4, 5, 6, 7, 8, 9, 10, и 11 соответственно</w:t>
            </w:r>
          </w:p>
        </w:tc>
        <w:tc>
          <w:tcPr>
            <w:tcW w:w="3354" w:type="dxa"/>
          </w:tcPr>
          <w:p w14:paraId="53EA7548" w14:textId="77777777" w:rsidR="00752F6B" w:rsidRPr="00B92096" w:rsidRDefault="00752F6B" w:rsidP="00752F6B">
            <w:r w:rsidRPr="00B92096">
              <w:t xml:space="preserve">Стр. </w:t>
            </w:r>
            <w:r>
              <w:t>070</w:t>
            </w:r>
            <w:r w:rsidRPr="00B92096">
              <w:t xml:space="preserve"> &lt;&gt; Стр.</w:t>
            </w:r>
            <w:r>
              <w:t>071</w:t>
            </w:r>
            <w:r w:rsidRPr="00B92096">
              <w:t xml:space="preserve"> + Стр.</w:t>
            </w:r>
            <w:r>
              <w:t>072</w:t>
            </w:r>
            <w:r w:rsidRPr="00B92096">
              <w:t xml:space="preserve"> + Стр.0</w:t>
            </w:r>
            <w:r>
              <w:t>73</w:t>
            </w:r>
            <w:r w:rsidRPr="00B92096">
              <w:t xml:space="preserve"> + Стр.0</w:t>
            </w:r>
            <w:r>
              <w:t>7</w:t>
            </w:r>
            <w:r w:rsidRPr="00B92096">
              <w:t>4 + Стр.0</w:t>
            </w:r>
            <w:r>
              <w:t>7</w:t>
            </w:r>
            <w:r w:rsidRPr="00B92096">
              <w:t>5</w:t>
            </w:r>
            <w:r>
              <w:t xml:space="preserve"> </w:t>
            </w:r>
            <w:r w:rsidRPr="00B92096">
              <w:t>+ Стр.0</w:t>
            </w:r>
            <w:r>
              <w:t>76</w:t>
            </w:r>
            <w:r w:rsidRPr="00B92096">
              <w:t xml:space="preserve"> – недопустимо</w:t>
            </w:r>
          </w:p>
        </w:tc>
      </w:tr>
      <w:tr w:rsidR="00752F6B" w:rsidRPr="00B92096" w14:paraId="27D16A99" w14:textId="77777777" w:rsidTr="00FE4DC1">
        <w:trPr>
          <w:jc w:val="center"/>
        </w:trPr>
        <w:tc>
          <w:tcPr>
            <w:tcW w:w="710" w:type="dxa"/>
          </w:tcPr>
          <w:p w14:paraId="3D15C96D" w14:textId="77777777" w:rsidR="00752F6B" w:rsidRDefault="00752F6B" w:rsidP="00752F6B">
            <w:pPr>
              <w:jc w:val="center"/>
            </w:pPr>
            <w:r>
              <w:t>43</w:t>
            </w:r>
          </w:p>
        </w:tc>
        <w:tc>
          <w:tcPr>
            <w:tcW w:w="717" w:type="dxa"/>
          </w:tcPr>
          <w:p w14:paraId="07DD4021" w14:textId="77777777" w:rsidR="00752F6B" w:rsidRPr="00B92096" w:rsidRDefault="00752F6B" w:rsidP="00752F6B">
            <w:r w:rsidRPr="005D649A">
              <w:t>Б</w:t>
            </w:r>
          </w:p>
        </w:tc>
        <w:tc>
          <w:tcPr>
            <w:tcW w:w="1194" w:type="dxa"/>
          </w:tcPr>
          <w:p w14:paraId="4DF1EA2F" w14:textId="77777777" w:rsidR="00752F6B" w:rsidRDefault="00752F6B" w:rsidP="00752F6B">
            <w:pPr>
              <w:rPr>
                <w:sz w:val="18"/>
                <w:szCs w:val="18"/>
              </w:rPr>
            </w:pPr>
            <w:r>
              <w:t>080</w:t>
            </w:r>
          </w:p>
        </w:tc>
        <w:tc>
          <w:tcPr>
            <w:tcW w:w="888" w:type="dxa"/>
          </w:tcPr>
          <w:p w14:paraId="54B1EFC1" w14:textId="77777777" w:rsidR="00752F6B" w:rsidRDefault="00752F6B" w:rsidP="00752F6B">
            <w:pPr>
              <w:rPr>
                <w:sz w:val="18"/>
                <w:szCs w:val="18"/>
              </w:rPr>
            </w:pPr>
            <w:r>
              <w:t>4, 5, 6, 7, 8, 9, 10, 11</w:t>
            </w:r>
          </w:p>
        </w:tc>
        <w:tc>
          <w:tcPr>
            <w:tcW w:w="948" w:type="dxa"/>
          </w:tcPr>
          <w:p w14:paraId="4947A16B" w14:textId="77777777" w:rsidR="00752F6B" w:rsidRDefault="00752F6B" w:rsidP="00752F6B">
            <w:pPr>
              <w:rPr>
                <w:sz w:val="18"/>
                <w:szCs w:val="18"/>
                <w:lang w:val="en-US"/>
              </w:rPr>
            </w:pPr>
            <w:r>
              <w:t>=</w:t>
            </w:r>
          </w:p>
        </w:tc>
        <w:tc>
          <w:tcPr>
            <w:tcW w:w="1012" w:type="dxa"/>
          </w:tcPr>
          <w:p w14:paraId="5C086BB2" w14:textId="77777777" w:rsidR="00752F6B" w:rsidRPr="00B92096" w:rsidRDefault="00752F6B" w:rsidP="00752F6B">
            <w:pPr>
              <w:rPr>
                <w:lang w:val="en-US"/>
              </w:rPr>
            </w:pPr>
            <w:r>
              <w:t>081+082+083</w:t>
            </w:r>
          </w:p>
        </w:tc>
        <w:tc>
          <w:tcPr>
            <w:tcW w:w="1251" w:type="dxa"/>
          </w:tcPr>
          <w:p w14:paraId="4A188619" w14:textId="77777777" w:rsidR="00752F6B" w:rsidRPr="00B92096" w:rsidRDefault="00752F6B" w:rsidP="00752F6B">
            <w:pPr>
              <w:rPr>
                <w:lang w:val="en-US"/>
              </w:rPr>
            </w:pPr>
            <w:r w:rsidRPr="00782661">
              <w:t>4, 5, 6, 7, 8, 9, 10, и 11 соответственно</w:t>
            </w:r>
          </w:p>
        </w:tc>
        <w:tc>
          <w:tcPr>
            <w:tcW w:w="3354" w:type="dxa"/>
          </w:tcPr>
          <w:p w14:paraId="29DD3F48" w14:textId="77777777" w:rsidR="00752F6B" w:rsidRDefault="00752F6B" w:rsidP="00752F6B">
            <w:pPr>
              <w:rPr>
                <w:sz w:val="18"/>
                <w:szCs w:val="18"/>
              </w:rPr>
            </w:pPr>
            <w:r w:rsidRPr="00B92096">
              <w:t xml:space="preserve">Стр. </w:t>
            </w:r>
            <w:r>
              <w:t>080</w:t>
            </w:r>
            <w:r w:rsidRPr="00B92096">
              <w:t xml:space="preserve"> &lt;&gt; Стр.</w:t>
            </w:r>
            <w:r>
              <w:t>081</w:t>
            </w:r>
            <w:r w:rsidRPr="00B92096">
              <w:t xml:space="preserve"> + Стр.</w:t>
            </w:r>
            <w:r>
              <w:t>082</w:t>
            </w:r>
            <w:r w:rsidRPr="00B92096">
              <w:t xml:space="preserve"> + Стр.0</w:t>
            </w:r>
            <w:r>
              <w:t xml:space="preserve">83 </w:t>
            </w:r>
            <w:r w:rsidRPr="00B92096">
              <w:t>– недопустимо</w:t>
            </w:r>
          </w:p>
        </w:tc>
      </w:tr>
      <w:tr w:rsidR="00752F6B" w:rsidRPr="00B92096" w14:paraId="4464CEF4" w14:textId="77777777" w:rsidTr="00FE4DC1">
        <w:trPr>
          <w:jc w:val="center"/>
        </w:trPr>
        <w:tc>
          <w:tcPr>
            <w:tcW w:w="710" w:type="dxa"/>
          </w:tcPr>
          <w:p w14:paraId="27F34753" w14:textId="77777777" w:rsidR="00752F6B" w:rsidRDefault="00752F6B" w:rsidP="00752F6B">
            <w:pPr>
              <w:jc w:val="center"/>
            </w:pPr>
            <w:r>
              <w:t>43.1</w:t>
            </w:r>
          </w:p>
        </w:tc>
        <w:tc>
          <w:tcPr>
            <w:tcW w:w="717" w:type="dxa"/>
          </w:tcPr>
          <w:p w14:paraId="3B040987" w14:textId="77777777" w:rsidR="00752F6B" w:rsidRPr="005D649A" w:rsidRDefault="00752F6B" w:rsidP="00752F6B">
            <w:r>
              <w:t>Б</w:t>
            </w:r>
          </w:p>
        </w:tc>
        <w:tc>
          <w:tcPr>
            <w:tcW w:w="1194" w:type="dxa"/>
          </w:tcPr>
          <w:p w14:paraId="24EE59BC" w14:textId="77777777" w:rsidR="00752F6B" w:rsidRDefault="00752F6B" w:rsidP="00752F6B">
            <w:r>
              <w:t>110</w:t>
            </w:r>
          </w:p>
        </w:tc>
        <w:tc>
          <w:tcPr>
            <w:tcW w:w="888" w:type="dxa"/>
          </w:tcPr>
          <w:p w14:paraId="66F54508" w14:textId="77777777" w:rsidR="00752F6B" w:rsidRDefault="00752F6B" w:rsidP="00752F6B">
            <w:r>
              <w:t>4, 5, 6, 7, 8, 9, 10, 11</w:t>
            </w:r>
          </w:p>
        </w:tc>
        <w:tc>
          <w:tcPr>
            <w:tcW w:w="948" w:type="dxa"/>
          </w:tcPr>
          <w:p w14:paraId="6A662589" w14:textId="77777777" w:rsidR="00752F6B" w:rsidRDefault="00752F6B" w:rsidP="00752F6B">
            <w:r>
              <w:t>=</w:t>
            </w:r>
          </w:p>
        </w:tc>
        <w:tc>
          <w:tcPr>
            <w:tcW w:w="1012" w:type="dxa"/>
          </w:tcPr>
          <w:p w14:paraId="6BBAEC9B" w14:textId="77777777" w:rsidR="00752F6B" w:rsidRDefault="00752F6B" w:rsidP="00752F6B">
            <w:r>
              <w:t>111+112+113+114</w:t>
            </w:r>
          </w:p>
        </w:tc>
        <w:tc>
          <w:tcPr>
            <w:tcW w:w="1251" w:type="dxa"/>
          </w:tcPr>
          <w:p w14:paraId="7D13EF77" w14:textId="77777777" w:rsidR="00752F6B" w:rsidRPr="00782661" w:rsidRDefault="00752F6B" w:rsidP="00752F6B">
            <w:r>
              <w:t>4, 5, 6, 7, 8, 9, 10, и 11 соответственно</w:t>
            </w:r>
          </w:p>
        </w:tc>
        <w:tc>
          <w:tcPr>
            <w:tcW w:w="3354" w:type="dxa"/>
          </w:tcPr>
          <w:p w14:paraId="00D69D7F" w14:textId="7C794617" w:rsidR="00752F6B" w:rsidRPr="00B92096" w:rsidRDefault="00752F6B" w:rsidP="00752F6B">
            <w:r w:rsidRPr="00B92096">
              <w:t xml:space="preserve">Стр. </w:t>
            </w:r>
            <w:r>
              <w:t>110</w:t>
            </w:r>
            <w:r w:rsidRPr="00B92096">
              <w:t xml:space="preserve"> &lt;&gt; Стр.</w:t>
            </w:r>
            <w:r>
              <w:t>111</w:t>
            </w:r>
            <w:r w:rsidRPr="00B92096">
              <w:t xml:space="preserve"> + Стр.</w:t>
            </w:r>
            <w:r>
              <w:t>112</w:t>
            </w:r>
            <w:r w:rsidRPr="00B92096">
              <w:t xml:space="preserve"> + Стр.</w:t>
            </w:r>
            <w:r>
              <w:t xml:space="preserve">113 + </w:t>
            </w:r>
            <w:r w:rsidRPr="00B92096">
              <w:t>Стр.</w:t>
            </w:r>
            <w:r>
              <w:t xml:space="preserve">114 </w:t>
            </w:r>
            <w:r w:rsidRPr="00B92096">
              <w:t>– недопустимо</w:t>
            </w:r>
          </w:p>
        </w:tc>
      </w:tr>
      <w:tr w:rsidR="00752F6B" w:rsidRPr="00B92096" w14:paraId="7669202D" w14:textId="77777777" w:rsidTr="00FE4DC1">
        <w:trPr>
          <w:jc w:val="center"/>
        </w:trPr>
        <w:tc>
          <w:tcPr>
            <w:tcW w:w="710" w:type="dxa"/>
          </w:tcPr>
          <w:p w14:paraId="6A643ADC" w14:textId="77777777" w:rsidR="00752F6B" w:rsidRDefault="00752F6B" w:rsidP="00752F6B">
            <w:pPr>
              <w:jc w:val="center"/>
            </w:pPr>
            <w:r>
              <w:t>43.2</w:t>
            </w:r>
          </w:p>
        </w:tc>
        <w:tc>
          <w:tcPr>
            <w:tcW w:w="717" w:type="dxa"/>
          </w:tcPr>
          <w:p w14:paraId="2232F585" w14:textId="77777777" w:rsidR="00752F6B" w:rsidRPr="005D649A" w:rsidRDefault="00752F6B" w:rsidP="00752F6B">
            <w:r>
              <w:t>Б</w:t>
            </w:r>
          </w:p>
        </w:tc>
        <w:tc>
          <w:tcPr>
            <w:tcW w:w="1194" w:type="dxa"/>
          </w:tcPr>
          <w:p w14:paraId="1801C2DD" w14:textId="77777777" w:rsidR="00752F6B" w:rsidRDefault="00752F6B" w:rsidP="00752F6B">
            <w:r>
              <w:t>120</w:t>
            </w:r>
          </w:p>
        </w:tc>
        <w:tc>
          <w:tcPr>
            <w:tcW w:w="888" w:type="dxa"/>
          </w:tcPr>
          <w:p w14:paraId="169D6012" w14:textId="77777777" w:rsidR="00752F6B" w:rsidRDefault="00752F6B" w:rsidP="00752F6B">
            <w:r>
              <w:t>4, 8, 9, 10, 11</w:t>
            </w:r>
          </w:p>
        </w:tc>
        <w:tc>
          <w:tcPr>
            <w:tcW w:w="948" w:type="dxa"/>
          </w:tcPr>
          <w:p w14:paraId="2E7B4677" w14:textId="77777777" w:rsidR="00752F6B" w:rsidRDefault="00752F6B" w:rsidP="00752F6B">
            <w:r>
              <w:t>=</w:t>
            </w:r>
          </w:p>
        </w:tc>
        <w:tc>
          <w:tcPr>
            <w:tcW w:w="1012" w:type="dxa"/>
          </w:tcPr>
          <w:p w14:paraId="4A4B1859" w14:textId="77777777" w:rsidR="00752F6B" w:rsidRDefault="00752F6B" w:rsidP="00752F6B">
            <w:r>
              <w:t>121+122+123+124</w:t>
            </w:r>
          </w:p>
        </w:tc>
        <w:tc>
          <w:tcPr>
            <w:tcW w:w="1251" w:type="dxa"/>
          </w:tcPr>
          <w:p w14:paraId="3DF1F55C" w14:textId="77777777" w:rsidR="00752F6B" w:rsidRDefault="00752F6B" w:rsidP="00752F6B">
            <w:r>
              <w:t>4, 8, 9, 10, и 11 соответственно</w:t>
            </w:r>
          </w:p>
        </w:tc>
        <w:tc>
          <w:tcPr>
            <w:tcW w:w="3354" w:type="dxa"/>
          </w:tcPr>
          <w:p w14:paraId="065E9AE6" w14:textId="5382CE59" w:rsidR="00752F6B" w:rsidRPr="00B92096" w:rsidRDefault="00752F6B" w:rsidP="00752F6B">
            <w:r w:rsidRPr="00B92096">
              <w:t xml:space="preserve">Стр. </w:t>
            </w:r>
            <w:r>
              <w:t>120</w:t>
            </w:r>
            <w:r w:rsidRPr="00B92096">
              <w:t xml:space="preserve"> &lt;&gt; Стр.</w:t>
            </w:r>
            <w:r>
              <w:t>121</w:t>
            </w:r>
            <w:r w:rsidRPr="00B92096">
              <w:t xml:space="preserve"> + Стр.</w:t>
            </w:r>
            <w:r>
              <w:t>122</w:t>
            </w:r>
            <w:r w:rsidRPr="00B92096">
              <w:t xml:space="preserve"> + Стр.</w:t>
            </w:r>
            <w:r>
              <w:t xml:space="preserve">123 + </w:t>
            </w:r>
            <w:r w:rsidRPr="00B92096">
              <w:t>Стр.</w:t>
            </w:r>
            <w:r>
              <w:t xml:space="preserve">124 </w:t>
            </w:r>
            <w:r w:rsidRPr="00B92096">
              <w:t>– недопустимо</w:t>
            </w:r>
          </w:p>
        </w:tc>
      </w:tr>
      <w:tr w:rsidR="00752F6B" w:rsidRPr="00B92096" w14:paraId="1815CD8D" w14:textId="77777777" w:rsidTr="00FE4DC1">
        <w:trPr>
          <w:jc w:val="center"/>
        </w:trPr>
        <w:tc>
          <w:tcPr>
            <w:tcW w:w="710" w:type="dxa"/>
          </w:tcPr>
          <w:p w14:paraId="3A044826" w14:textId="77777777" w:rsidR="00752F6B" w:rsidRDefault="00752F6B" w:rsidP="00752F6B">
            <w:pPr>
              <w:jc w:val="center"/>
            </w:pPr>
            <w:r>
              <w:lastRenderedPageBreak/>
              <w:t>44</w:t>
            </w:r>
          </w:p>
        </w:tc>
        <w:tc>
          <w:tcPr>
            <w:tcW w:w="717" w:type="dxa"/>
          </w:tcPr>
          <w:p w14:paraId="51509F90" w14:textId="77777777" w:rsidR="00752F6B" w:rsidRPr="00B92096" w:rsidRDefault="00752F6B" w:rsidP="00752F6B">
            <w:r w:rsidRPr="005D649A">
              <w:t>Б</w:t>
            </w:r>
          </w:p>
        </w:tc>
        <w:tc>
          <w:tcPr>
            <w:tcW w:w="1194" w:type="dxa"/>
          </w:tcPr>
          <w:p w14:paraId="1D063546" w14:textId="77777777" w:rsidR="00752F6B" w:rsidRDefault="00752F6B" w:rsidP="00752F6B">
            <w:r>
              <w:t>160</w:t>
            </w:r>
          </w:p>
        </w:tc>
        <w:tc>
          <w:tcPr>
            <w:tcW w:w="888" w:type="dxa"/>
          </w:tcPr>
          <w:p w14:paraId="12368FBB" w14:textId="77777777" w:rsidR="00752F6B" w:rsidRDefault="00752F6B" w:rsidP="00752F6B">
            <w:r>
              <w:t>4, 5, 8, 9, 10, 11</w:t>
            </w:r>
          </w:p>
        </w:tc>
        <w:tc>
          <w:tcPr>
            <w:tcW w:w="948" w:type="dxa"/>
          </w:tcPr>
          <w:p w14:paraId="5234AF7B" w14:textId="77777777" w:rsidR="00752F6B" w:rsidRDefault="00752F6B" w:rsidP="00752F6B">
            <w:r>
              <w:t>=</w:t>
            </w:r>
          </w:p>
        </w:tc>
        <w:tc>
          <w:tcPr>
            <w:tcW w:w="1012" w:type="dxa"/>
          </w:tcPr>
          <w:p w14:paraId="4A3CE484" w14:textId="77777777" w:rsidR="00752F6B" w:rsidRDefault="00752F6B" w:rsidP="00752F6B">
            <w:r>
              <w:t>161+162+163</w:t>
            </w:r>
          </w:p>
        </w:tc>
        <w:tc>
          <w:tcPr>
            <w:tcW w:w="1251" w:type="dxa"/>
          </w:tcPr>
          <w:p w14:paraId="1D1765D6" w14:textId="77777777" w:rsidR="00752F6B" w:rsidRDefault="00752F6B" w:rsidP="00752F6B">
            <w:r w:rsidRPr="00782661">
              <w:t>4, 5, 8, 9, 10, и 11 соответственно</w:t>
            </w:r>
          </w:p>
        </w:tc>
        <w:tc>
          <w:tcPr>
            <w:tcW w:w="3354" w:type="dxa"/>
          </w:tcPr>
          <w:p w14:paraId="25AA79F7" w14:textId="62C3116B" w:rsidR="00752F6B" w:rsidRPr="00B92096" w:rsidRDefault="00752F6B" w:rsidP="00752F6B">
            <w:r>
              <w:t xml:space="preserve">Стр.160 </w:t>
            </w:r>
            <w:r w:rsidRPr="00800B47">
              <w:t>&lt;&gt;</w:t>
            </w:r>
            <w:r>
              <w:t xml:space="preserve"> Стр.161+Стр.162+Стр.163 </w:t>
            </w:r>
            <w:r w:rsidRPr="00B92096">
              <w:t>–</w:t>
            </w:r>
            <w:r>
              <w:t xml:space="preserve"> недопустимо</w:t>
            </w:r>
          </w:p>
        </w:tc>
      </w:tr>
      <w:tr w:rsidR="00752F6B" w:rsidRPr="00B92096" w14:paraId="35B8FEE9" w14:textId="77777777" w:rsidTr="00FE4DC1">
        <w:trPr>
          <w:jc w:val="center"/>
        </w:trPr>
        <w:tc>
          <w:tcPr>
            <w:tcW w:w="710" w:type="dxa"/>
          </w:tcPr>
          <w:p w14:paraId="177B6561" w14:textId="77777777" w:rsidR="00752F6B" w:rsidRDefault="00752F6B" w:rsidP="00752F6B">
            <w:pPr>
              <w:jc w:val="center"/>
            </w:pPr>
            <w:r>
              <w:t>45</w:t>
            </w:r>
          </w:p>
        </w:tc>
        <w:tc>
          <w:tcPr>
            <w:tcW w:w="717" w:type="dxa"/>
          </w:tcPr>
          <w:p w14:paraId="73ECF4D4" w14:textId="77777777" w:rsidR="00752F6B" w:rsidRPr="00B92096" w:rsidRDefault="00752F6B" w:rsidP="00752F6B">
            <w:r w:rsidRPr="005D649A">
              <w:t>Б</w:t>
            </w:r>
          </w:p>
        </w:tc>
        <w:tc>
          <w:tcPr>
            <w:tcW w:w="1194" w:type="dxa"/>
          </w:tcPr>
          <w:p w14:paraId="64796ADD" w14:textId="77777777" w:rsidR="00752F6B" w:rsidRDefault="00752F6B" w:rsidP="00752F6B">
            <w:r>
              <w:t>260</w:t>
            </w:r>
          </w:p>
        </w:tc>
        <w:tc>
          <w:tcPr>
            <w:tcW w:w="888" w:type="dxa"/>
          </w:tcPr>
          <w:p w14:paraId="2105983F" w14:textId="77777777" w:rsidR="00752F6B" w:rsidRDefault="00752F6B" w:rsidP="00752F6B">
            <w:r>
              <w:t>4, 5, 6, 7, 8, 9, 10, 11</w:t>
            </w:r>
          </w:p>
        </w:tc>
        <w:tc>
          <w:tcPr>
            <w:tcW w:w="948" w:type="dxa"/>
          </w:tcPr>
          <w:p w14:paraId="6EAE7B4E" w14:textId="77777777" w:rsidR="00752F6B" w:rsidRDefault="00752F6B" w:rsidP="00752F6B">
            <w:r>
              <w:t>=</w:t>
            </w:r>
          </w:p>
        </w:tc>
        <w:tc>
          <w:tcPr>
            <w:tcW w:w="1012" w:type="dxa"/>
          </w:tcPr>
          <w:p w14:paraId="36BD580C" w14:textId="77777777" w:rsidR="00752F6B" w:rsidRDefault="00752F6B" w:rsidP="00752F6B">
            <w:r>
              <w:t>261+262+263+264+265+266+267+268</w:t>
            </w:r>
          </w:p>
        </w:tc>
        <w:tc>
          <w:tcPr>
            <w:tcW w:w="1251" w:type="dxa"/>
          </w:tcPr>
          <w:p w14:paraId="18E78FD1" w14:textId="77777777" w:rsidR="00752F6B" w:rsidRDefault="00752F6B" w:rsidP="00752F6B">
            <w:r w:rsidRPr="00782661">
              <w:t>4, 5, 6, 7, 8, 9, 10, и 11 соответственно</w:t>
            </w:r>
          </w:p>
        </w:tc>
        <w:tc>
          <w:tcPr>
            <w:tcW w:w="3354" w:type="dxa"/>
          </w:tcPr>
          <w:p w14:paraId="0684F509" w14:textId="7F6B424E" w:rsidR="00752F6B" w:rsidRDefault="00752F6B" w:rsidP="00752F6B">
            <w:r w:rsidRPr="00B03332">
              <w:t>Стр.</w:t>
            </w:r>
            <w:r>
              <w:t xml:space="preserve">260 </w:t>
            </w:r>
            <w:r w:rsidRPr="00B03332">
              <w:t>&lt;&gt;</w:t>
            </w:r>
            <w:r>
              <w:t xml:space="preserve"> </w:t>
            </w:r>
            <w:r w:rsidRPr="00B03332">
              <w:t>Стр.</w:t>
            </w:r>
            <w:r>
              <w:t>26</w:t>
            </w:r>
            <w:r w:rsidRPr="00B03332">
              <w:t>1+Стр.</w:t>
            </w:r>
            <w:r>
              <w:t>26</w:t>
            </w:r>
            <w:r w:rsidRPr="00B03332">
              <w:t>2+Стр.</w:t>
            </w:r>
            <w:r>
              <w:t>26</w:t>
            </w:r>
            <w:r w:rsidRPr="00B03332">
              <w:t>3+Стр.</w:t>
            </w:r>
            <w:r>
              <w:t>26</w:t>
            </w:r>
            <w:r w:rsidRPr="00B03332">
              <w:t>4+Стр.</w:t>
            </w:r>
            <w:r>
              <w:t>26</w:t>
            </w:r>
            <w:r w:rsidRPr="00B03332">
              <w:t>5</w:t>
            </w:r>
            <w:r>
              <w:t xml:space="preserve">+Стр.266+Стр.267+Стр.268 </w:t>
            </w:r>
            <w:r w:rsidRPr="00B92096">
              <w:t>–</w:t>
            </w:r>
            <w:r>
              <w:t xml:space="preserve"> недопустимо</w:t>
            </w:r>
          </w:p>
        </w:tc>
      </w:tr>
      <w:tr w:rsidR="00752F6B" w:rsidRPr="00B92096" w14:paraId="7B1E0C8B" w14:textId="77777777" w:rsidTr="00FE4DC1">
        <w:trPr>
          <w:jc w:val="center"/>
        </w:trPr>
        <w:tc>
          <w:tcPr>
            <w:tcW w:w="710" w:type="dxa"/>
          </w:tcPr>
          <w:p w14:paraId="151803AB" w14:textId="77777777" w:rsidR="00752F6B" w:rsidRDefault="00752F6B" w:rsidP="00752F6B">
            <w:pPr>
              <w:jc w:val="center"/>
            </w:pPr>
            <w:r>
              <w:t>46</w:t>
            </w:r>
          </w:p>
        </w:tc>
        <w:tc>
          <w:tcPr>
            <w:tcW w:w="717" w:type="dxa"/>
          </w:tcPr>
          <w:p w14:paraId="5551747D" w14:textId="77777777" w:rsidR="00752F6B" w:rsidRPr="00B92096" w:rsidRDefault="00752F6B" w:rsidP="00752F6B">
            <w:r w:rsidRPr="005D649A">
              <w:t>Б</w:t>
            </w:r>
          </w:p>
        </w:tc>
        <w:tc>
          <w:tcPr>
            <w:tcW w:w="1194" w:type="dxa"/>
          </w:tcPr>
          <w:p w14:paraId="30EEB02F" w14:textId="77777777" w:rsidR="00752F6B" w:rsidRDefault="00752F6B" w:rsidP="00752F6B">
            <w:r>
              <w:t>270</w:t>
            </w:r>
          </w:p>
        </w:tc>
        <w:tc>
          <w:tcPr>
            <w:tcW w:w="888" w:type="dxa"/>
          </w:tcPr>
          <w:p w14:paraId="4FE9CD92" w14:textId="77777777" w:rsidR="00752F6B" w:rsidRDefault="00752F6B" w:rsidP="00752F6B">
            <w:r>
              <w:t>4, 8, 9, 10, 11</w:t>
            </w:r>
          </w:p>
        </w:tc>
        <w:tc>
          <w:tcPr>
            <w:tcW w:w="948" w:type="dxa"/>
          </w:tcPr>
          <w:p w14:paraId="5780335A" w14:textId="77777777" w:rsidR="00752F6B" w:rsidRDefault="00752F6B" w:rsidP="00752F6B">
            <w:r>
              <w:t>=</w:t>
            </w:r>
          </w:p>
        </w:tc>
        <w:tc>
          <w:tcPr>
            <w:tcW w:w="1012" w:type="dxa"/>
          </w:tcPr>
          <w:p w14:paraId="6C3EF150" w14:textId="77777777" w:rsidR="00752F6B" w:rsidRDefault="00752F6B" w:rsidP="00752F6B">
            <w:r>
              <w:t>271+272+273+274+275+276+277+278</w:t>
            </w:r>
          </w:p>
        </w:tc>
        <w:tc>
          <w:tcPr>
            <w:tcW w:w="1251" w:type="dxa"/>
          </w:tcPr>
          <w:p w14:paraId="45BC804D" w14:textId="77777777" w:rsidR="00752F6B" w:rsidRDefault="00752F6B" w:rsidP="00752F6B">
            <w:r>
              <w:t>4, 8, 9, 10, и 11 соответственно</w:t>
            </w:r>
          </w:p>
        </w:tc>
        <w:tc>
          <w:tcPr>
            <w:tcW w:w="3354" w:type="dxa"/>
          </w:tcPr>
          <w:p w14:paraId="6B92D5B9" w14:textId="1846A992" w:rsidR="00752F6B" w:rsidRPr="00B03332" w:rsidRDefault="00752F6B" w:rsidP="00752F6B">
            <w:r>
              <w:t>Стр.27</w:t>
            </w:r>
            <w:r w:rsidRPr="00B03332">
              <w:t>0</w:t>
            </w:r>
            <w:r>
              <w:t xml:space="preserve"> </w:t>
            </w:r>
            <w:r w:rsidRPr="00B03332">
              <w:t>&lt;&gt;</w:t>
            </w:r>
            <w:r>
              <w:t xml:space="preserve"> </w:t>
            </w:r>
            <w:r w:rsidRPr="00B03332">
              <w:t>Стр.2</w:t>
            </w:r>
            <w:r>
              <w:t>7</w:t>
            </w:r>
            <w:r w:rsidRPr="00B03332">
              <w:t>1+Стр.2</w:t>
            </w:r>
            <w:r>
              <w:t>7</w:t>
            </w:r>
            <w:r w:rsidRPr="00B03332">
              <w:t>2+Стр.2</w:t>
            </w:r>
            <w:r>
              <w:t>7</w:t>
            </w:r>
            <w:r w:rsidRPr="00B03332">
              <w:t>3+Стр.2</w:t>
            </w:r>
            <w:r>
              <w:t>7</w:t>
            </w:r>
            <w:r w:rsidRPr="00B03332">
              <w:t>4+Стр.2</w:t>
            </w:r>
            <w:r>
              <w:t>7</w:t>
            </w:r>
            <w:r w:rsidRPr="00B03332">
              <w:t>5+Стр.2</w:t>
            </w:r>
            <w:r>
              <w:t>7</w:t>
            </w:r>
            <w:r w:rsidRPr="00B03332">
              <w:t>6+Стр.2</w:t>
            </w:r>
            <w:r>
              <w:t>7</w:t>
            </w:r>
            <w:r w:rsidRPr="00B03332">
              <w:t>7+Стр.2</w:t>
            </w:r>
            <w:r>
              <w:t>7</w:t>
            </w:r>
            <w:r w:rsidRPr="00B03332">
              <w:t>8</w:t>
            </w:r>
            <w:r>
              <w:t xml:space="preserve"> </w:t>
            </w:r>
            <w:r w:rsidRPr="00B92096">
              <w:t>–</w:t>
            </w:r>
            <w:r>
              <w:t xml:space="preserve"> недопустимо</w:t>
            </w:r>
          </w:p>
        </w:tc>
      </w:tr>
      <w:tr w:rsidR="00752F6B" w:rsidRPr="00B92096" w14:paraId="16561DE3" w14:textId="77777777" w:rsidTr="00FE4DC1">
        <w:trPr>
          <w:jc w:val="center"/>
        </w:trPr>
        <w:tc>
          <w:tcPr>
            <w:tcW w:w="710" w:type="dxa"/>
          </w:tcPr>
          <w:p w14:paraId="4AD437E4" w14:textId="77777777" w:rsidR="00752F6B" w:rsidRDefault="00752F6B" w:rsidP="00752F6B">
            <w:pPr>
              <w:jc w:val="center"/>
            </w:pPr>
            <w:r>
              <w:t>46.1</w:t>
            </w:r>
          </w:p>
        </w:tc>
        <w:tc>
          <w:tcPr>
            <w:tcW w:w="717" w:type="dxa"/>
          </w:tcPr>
          <w:p w14:paraId="4A71085C" w14:textId="77777777" w:rsidR="00752F6B" w:rsidRPr="005D649A" w:rsidRDefault="00752F6B" w:rsidP="00752F6B">
            <w:r>
              <w:t>Б</w:t>
            </w:r>
          </w:p>
        </w:tc>
        <w:tc>
          <w:tcPr>
            <w:tcW w:w="1194" w:type="dxa"/>
          </w:tcPr>
          <w:p w14:paraId="6D5A85CA" w14:textId="77777777" w:rsidR="00752F6B" w:rsidRDefault="00752F6B" w:rsidP="00752F6B">
            <w:r>
              <w:t>290</w:t>
            </w:r>
          </w:p>
        </w:tc>
        <w:tc>
          <w:tcPr>
            <w:tcW w:w="888" w:type="dxa"/>
          </w:tcPr>
          <w:p w14:paraId="44CB8474" w14:textId="77777777" w:rsidR="00752F6B" w:rsidRDefault="00752F6B" w:rsidP="00752F6B">
            <w:r>
              <w:t>4, 5, 6, 7, 8, 9, 10, 11</w:t>
            </w:r>
          </w:p>
        </w:tc>
        <w:tc>
          <w:tcPr>
            <w:tcW w:w="948" w:type="dxa"/>
          </w:tcPr>
          <w:p w14:paraId="4EA52989" w14:textId="77777777" w:rsidR="00752F6B" w:rsidRDefault="00752F6B" w:rsidP="00752F6B">
            <w:r>
              <w:t>=</w:t>
            </w:r>
          </w:p>
        </w:tc>
        <w:tc>
          <w:tcPr>
            <w:tcW w:w="1012" w:type="dxa"/>
          </w:tcPr>
          <w:p w14:paraId="31374CFB" w14:textId="77777777" w:rsidR="00752F6B" w:rsidRDefault="00752F6B" w:rsidP="00752F6B">
            <w:r>
              <w:t>291+292+293+294</w:t>
            </w:r>
          </w:p>
        </w:tc>
        <w:tc>
          <w:tcPr>
            <w:tcW w:w="1251" w:type="dxa"/>
          </w:tcPr>
          <w:p w14:paraId="3190F55A" w14:textId="77777777" w:rsidR="00752F6B" w:rsidRDefault="00752F6B" w:rsidP="00752F6B">
            <w:r w:rsidRPr="00782661">
              <w:t>4, 5, 6, 7, 8, 9, 10, и 11 соответственно</w:t>
            </w:r>
          </w:p>
        </w:tc>
        <w:tc>
          <w:tcPr>
            <w:tcW w:w="3354" w:type="dxa"/>
          </w:tcPr>
          <w:p w14:paraId="21215211" w14:textId="69C2B04E" w:rsidR="00752F6B" w:rsidRDefault="00752F6B" w:rsidP="00752F6B">
            <w:r w:rsidRPr="00B03332">
              <w:t>Стр.</w:t>
            </w:r>
            <w:r>
              <w:t xml:space="preserve">290 </w:t>
            </w:r>
            <w:r w:rsidRPr="00B03332">
              <w:t>&lt;&gt;</w:t>
            </w:r>
            <w:r>
              <w:t xml:space="preserve"> </w:t>
            </w:r>
            <w:r w:rsidRPr="00B03332">
              <w:t>Стр.</w:t>
            </w:r>
            <w:r>
              <w:t>29</w:t>
            </w:r>
            <w:r w:rsidRPr="00B03332">
              <w:t>1+Стр.</w:t>
            </w:r>
            <w:r>
              <w:t>29</w:t>
            </w:r>
            <w:r w:rsidRPr="00B03332">
              <w:t>2+Стр.</w:t>
            </w:r>
            <w:r>
              <w:t>29</w:t>
            </w:r>
            <w:r w:rsidRPr="00B03332">
              <w:t>3+Стр.</w:t>
            </w:r>
            <w:r>
              <w:t>29</w:t>
            </w:r>
            <w:r w:rsidRPr="00B03332">
              <w:t>4</w:t>
            </w:r>
            <w:r>
              <w:t xml:space="preserve"> </w:t>
            </w:r>
            <w:r w:rsidRPr="00B92096">
              <w:t>–</w:t>
            </w:r>
            <w:r>
              <w:t xml:space="preserve"> недопустимо</w:t>
            </w:r>
          </w:p>
        </w:tc>
      </w:tr>
      <w:tr w:rsidR="00752F6B" w:rsidRPr="00B92096" w14:paraId="40BC6567" w14:textId="77777777" w:rsidTr="00FE4DC1">
        <w:trPr>
          <w:jc w:val="center"/>
        </w:trPr>
        <w:tc>
          <w:tcPr>
            <w:tcW w:w="710" w:type="dxa"/>
          </w:tcPr>
          <w:p w14:paraId="00C53A6D" w14:textId="77777777" w:rsidR="00752F6B" w:rsidRDefault="00752F6B" w:rsidP="00752F6B">
            <w:pPr>
              <w:jc w:val="center"/>
            </w:pPr>
            <w:r>
              <w:t>46.2</w:t>
            </w:r>
          </w:p>
        </w:tc>
        <w:tc>
          <w:tcPr>
            <w:tcW w:w="717" w:type="dxa"/>
          </w:tcPr>
          <w:p w14:paraId="295F1A7A" w14:textId="77777777" w:rsidR="00752F6B" w:rsidRPr="005D649A" w:rsidRDefault="00752F6B" w:rsidP="00752F6B">
            <w:r>
              <w:t>Б</w:t>
            </w:r>
          </w:p>
        </w:tc>
        <w:tc>
          <w:tcPr>
            <w:tcW w:w="1194" w:type="dxa"/>
          </w:tcPr>
          <w:p w14:paraId="40877A9C" w14:textId="77777777" w:rsidR="00752F6B" w:rsidRDefault="00752F6B" w:rsidP="00752F6B">
            <w:r>
              <w:t>300</w:t>
            </w:r>
          </w:p>
        </w:tc>
        <w:tc>
          <w:tcPr>
            <w:tcW w:w="888" w:type="dxa"/>
          </w:tcPr>
          <w:p w14:paraId="2877922B" w14:textId="77777777" w:rsidR="00752F6B" w:rsidRDefault="00752F6B" w:rsidP="00752F6B">
            <w:r>
              <w:t>4, 8, 9, 10, 11</w:t>
            </w:r>
          </w:p>
        </w:tc>
        <w:tc>
          <w:tcPr>
            <w:tcW w:w="948" w:type="dxa"/>
          </w:tcPr>
          <w:p w14:paraId="0E2F558A" w14:textId="77777777" w:rsidR="00752F6B" w:rsidRDefault="00752F6B" w:rsidP="00752F6B"/>
        </w:tc>
        <w:tc>
          <w:tcPr>
            <w:tcW w:w="1012" w:type="dxa"/>
          </w:tcPr>
          <w:p w14:paraId="48F14169" w14:textId="77777777" w:rsidR="00752F6B" w:rsidRDefault="00752F6B" w:rsidP="00752F6B">
            <w:r>
              <w:t>301+302+303+304</w:t>
            </w:r>
          </w:p>
        </w:tc>
        <w:tc>
          <w:tcPr>
            <w:tcW w:w="1251" w:type="dxa"/>
          </w:tcPr>
          <w:p w14:paraId="6A672E69" w14:textId="77777777" w:rsidR="00752F6B" w:rsidRPr="00782661" w:rsidRDefault="00752F6B" w:rsidP="00752F6B">
            <w:r>
              <w:t>4, 8, 9, 10, и 11 соответственно</w:t>
            </w:r>
          </w:p>
        </w:tc>
        <w:tc>
          <w:tcPr>
            <w:tcW w:w="3354" w:type="dxa"/>
          </w:tcPr>
          <w:p w14:paraId="136C671C" w14:textId="2F7C288B" w:rsidR="00752F6B" w:rsidRPr="00B03332" w:rsidRDefault="00752F6B" w:rsidP="00752F6B">
            <w:r w:rsidRPr="00B03332">
              <w:t>Стр.</w:t>
            </w:r>
            <w:r>
              <w:t xml:space="preserve">300 </w:t>
            </w:r>
            <w:r w:rsidRPr="00B03332">
              <w:t>&lt;&gt;</w:t>
            </w:r>
            <w:r>
              <w:t xml:space="preserve"> </w:t>
            </w:r>
            <w:r w:rsidRPr="00B03332">
              <w:t>Стр.</w:t>
            </w:r>
            <w:r>
              <w:t>30</w:t>
            </w:r>
            <w:r w:rsidRPr="00B03332">
              <w:t>1+Стр.</w:t>
            </w:r>
            <w:r>
              <w:t>30</w:t>
            </w:r>
            <w:r w:rsidRPr="00B03332">
              <w:t>2+Стр.</w:t>
            </w:r>
            <w:r>
              <w:t>30</w:t>
            </w:r>
            <w:r w:rsidRPr="00B03332">
              <w:t>3+Стр.</w:t>
            </w:r>
            <w:r>
              <w:t>30</w:t>
            </w:r>
            <w:r w:rsidRPr="00B03332">
              <w:t>4</w:t>
            </w:r>
            <w:r>
              <w:t xml:space="preserve"> </w:t>
            </w:r>
            <w:r w:rsidRPr="00B92096">
              <w:t>–</w:t>
            </w:r>
            <w:r>
              <w:t xml:space="preserve"> недопустимо</w:t>
            </w:r>
          </w:p>
        </w:tc>
      </w:tr>
      <w:tr w:rsidR="00752F6B" w:rsidRPr="00B92096" w14:paraId="0DDE5727" w14:textId="77777777" w:rsidTr="00FE4DC1">
        <w:trPr>
          <w:jc w:val="center"/>
        </w:trPr>
        <w:tc>
          <w:tcPr>
            <w:tcW w:w="710" w:type="dxa"/>
          </w:tcPr>
          <w:p w14:paraId="168AFE28" w14:textId="77777777" w:rsidR="00752F6B" w:rsidRDefault="00752F6B" w:rsidP="00752F6B">
            <w:pPr>
              <w:jc w:val="center"/>
            </w:pPr>
            <w:r>
              <w:t>50</w:t>
            </w:r>
          </w:p>
        </w:tc>
        <w:tc>
          <w:tcPr>
            <w:tcW w:w="717" w:type="dxa"/>
          </w:tcPr>
          <w:p w14:paraId="6D4500EC" w14:textId="77777777" w:rsidR="00752F6B" w:rsidRPr="005D649A" w:rsidRDefault="00752F6B" w:rsidP="00752F6B">
            <w:r>
              <w:t>Б</w:t>
            </w:r>
          </w:p>
        </w:tc>
        <w:tc>
          <w:tcPr>
            <w:tcW w:w="1194" w:type="dxa"/>
          </w:tcPr>
          <w:p w14:paraId="624DF982" w14:textId="77777777" w:rsidR="00752F6B" w:rsidRDefault="00752F6B" w:rsidP="00752F6B">
            <w:r>
              <w:t>800-804, 810-812, 820, 830-834, 840, 850-852, 860-864, 880-889, 890-898, 900-909, 910-918</w:t>
            </w:r>
          </w:p>
        </w:tc>
        <w:tc>
          <w:tcPr>
            <w:tcW w:w="888" w:type="dxa"/>
          </w:tcPr>
          <w:p w14:paraId="6469CBA3" w14:textId="77777777" w:rsidR="00752F6B" w:rsidRDefault="00752F6B" w:rsidP="00752F6B">
            <w:r>
              <w:t>7</w:t>
            </w:r>
          </w:p>
        </w:tc>
        <w:tc>
          <w:tcPr>
            <w:tcW w:w="948" w:type="dxa"/>
          </w:tcPr>
          <w:p w14:paraId="49B61D22" w14:textId="77777777" w:rsidR="00752F6B" w:rsidRDefault="00752F6B" w:rsidP="00752F6B">
            <w:r>
              <w:t>=</w:t>
            </w:r>
          </w:p>
        </w:tc>
        <w:tc>
          <w:tcPr>
            <w:tcW w:w="1012" w:type="dxa"/>
          </w:tcPr>
          <w:p w14:paraId="0F610A32" w14:textId="77777777" w:rsidR="00752F6B" w:rsidRDefault="00752F6B" w:rsidP="00752F6B">
            <w:r>
              <w:t>800-804, 810-812, 820, 830-834, 840, 850-852, 860-864, 880-889, 890-898, 900-909, 910-918</w:t>
            </w:r>
          </w:p>
        </w:tc>
        <w:tc>
          <w:tcPr>
            <w:tcW w:w="1251" w:type="dxa"/>
          </w:tcPr>
          <w:p w14:paraId="18D0C854" w14:textId="77777777" w:rsidR="00752F6B" w:rsidRDefault="00752F6B" w:rsidP="00752F6B">
            <w:r>
              <w:t>4+5-6</w:t>
            </w:r>
          </w:p>
        </w:tc>
        <w:tc>
          <w:tcPr>
            <w:tcW w:w="3354" w:type="dxa"/>
          </w:tcPr>
          <w:p w14:paraId="1CA1FFC8" w14:textId="65BF3C6F" w:rsidR="00752F6B" w:rsidRPr="00D21021" w:rsidRDefault="00752F6B" w:rsidP="00752F6B">
            <w:r>
              <w:t xml:space="preserve">Гр7 </w:t>
            </w:r>
            <w:r w:rsidRPr="00B42579">
              <w:t>&lt;&gt;</w:t>
            </w:r>
            <w:r>
              <w:t xml:space="preserve"> гр. 4 + гр. 5 – гр. 6 </w:t>
            </w:r>
            <w:r w:rsidRPr="00B92096">
              <w:t>–</w:t>
            </w:r>
            <w:r>
              <w:t xml:space="preserve"> недопустимо</w:t>
            </w:r>
          </w:p>
        </w:tc>
      </w:tr>
      <w:tr w:rsidR="00752F6B" w:rsidRPr="00B92096" w14:paraId="4EBD4DE2" w14:textId="77777777" w:rsidTr="00FE4DC1">
        <w:trPr>
          <w:jc w:val="center"/>
        </w:trPr>
        <w:tc>
          <w:tcPr>
            <w:tcW w:w="710" w:type="dxa"/>
          </w:tcPr>
          <w:p w14:paraId="25C22F30" w14:textId="77777777" w:rsidR="00752F6B" w:rsidRDefault="00752F6B" w:rsidP="00752F6B">
            <w:pPr>
              <w:jc w:val="center"/>
            </w:pPr>
            <w:r>
              <w:t>50.1</w:t>
            </w:r>
          </w:p>
        </w:tc>
        <w:tc>
          <w:tcPr>
            <w:tcW w:w="717" w:type="dxa"/>
          </w:tcPr>
          <w:p w14:paraId="25990ADF" w14:textId="77777777" w:rsidR="00752F6B" w:rsidRDefault="00752F6B" w:rsidP="00752F6B">
            <w:r>
              <w:t>Б</w:t>
            </w:r>
          </w:p>
        </w:tc>
        <w:tc>
          <w:tcPr>
            <w:tcW w:w="1194" w:type="dxa"/>
          </w:tcPr>
          <w:p w14:paraId="7B42DCF5" w14:textId="77777777" w:rsidR="00752F6B" w:rsidRDefault="00752F6B" w:rsidP="00752F6B">
            <w:r>
              <w:t>611</w:t>
            </w:r>
          </w:p>
        </w:tc>
        <w:tc>
          <w:tcPr>
            <w:tcW w:w="888" w:type="dxa"/>
          </w:tcPr>
          <w:p w14:paraId="4F239BF0" w14:textId="77777777" w:rsidR="00752F6B" w:rsidRDefault="00752F6B" w:rsidP="00752F6B">
            <w:r>
              <w:t>4, 11</w:t>
            </w:r>
          </w:p>
        </w:tc>
        <w:tc>
          <w:tcPr>
            <w:tcW w:w="948" w:type="dxa"/>
          </w:tcPr>
          <w:p w14:paraId="2422269F" w14:textId="77777777" w:rsidR="00752F6B" w:rsidRDefault="00752F6B" w:rsidP="00752F6B">
            <w:r>
              <w:rPr>
                <w:lang w:val="en-US"/>
              </w:rPr>
              <w:t>&lt;=</w:t>
            </w:r>
          </w:p>
        </w:tc>
        <w:tc>
          <w:tcPr>
            <w:tcW w:w="1012" w:type="dxa"/>
          </w:tcPr>
          <w:p w14:paraId="4D3072D5" w14:textId="77777777" w:rsidR="00752F6B" w:rsidRDefault="00752F6B" w:rsidP="00752F6B">
            <w:r>
              <w:t>601</w:t>
            </w:r>
          </w:p>
        </w:tc>
        <w:tc>
          <w:tcPr>
            <w:tcW w:w="1251" w:type="dxa"/>
          </w:tcPr>
          <w:p w14:paraId="56B243BF" w14:textId="77777777" w:rsidR="00752F6B" w:rsidRDefault="00752F6B" w:rsidP="00752F6B">
            <w:r w:rsidRPr="00E1527A">
              <w:rPr>
                <w:lang w:val="en-US"/>
              </w:rPr>
              <w:t>4</w:t>
            </w:r>
            <w:r w:rsidRPr="00E1527A">
              <w:t xml:space="preserve"> и </w:t>
            </w:r>
            <w:r w:rsidRPr="00E1527A">
              <w:rPr>
                <w:lang w:val="en-US"/>
              </w:rPr>
              <w:t>11</w:t>
            </w:r>
            <w:r w:rsidRPr="00E1527A">
              <w:t xml:space="preserve"> соответственно</w:t>
            </w:r>
          </w:p>
        </w:tc>
        <w:tc>
          <w:tcPr>
            <w:tcW w:w="3354" w:type="dxa"/>
          </w:tcPr>
          <w:p w14:paraId="0FDDE595" w14:textId="31FA923F" w:rsidR="00752F6B" w:rsidRDefault="00752F6B" w:rsidP="00752F6B">
            <w:r>
              <w:t xml:space="preserve">Стр. 611 </w:t>
            </w:r>
            <w:r>
              <w:rPr>
                <w:lang w:val="en-US"/>
              </w:rPr>
              <w:t>&gt;</w:t>
            </w:r>
            <w:r w:rsidRPr="007D3C06">
              <w:t xml:space="preserve"> </w:t>
            </w:r>
            <w:r>
              <w:t>Стр. 601</w:t>
            </w:r>
            <w:r>
              <w:rPr>
                <w:lang w:val="en-US"/>
              </w:rPr>
              <w:t xml:space="preserve"> </w:t>
            </w:r>
            <w:r w:rsidRPr="00B92096">
              <w:t>–</w:t>
            </w:r>
            <w:r>
              <w:rPr>
                <w:lang w:val="en-US"/>
              </w:rPr>
              <w:t xml:space="preserve"> </w:t>
            </w:r>
            <w:r w:rsidRPr="00B92096">
              <w:t>недопустимо</w:t>
            </w:r>
          </w:p>
        </w:tc>
      </w:tr>
      <w:tr w:rsidR="00752F6B" w:rsidRPr="00B92096" w14:paraId="27DED761" w14:textId="77777777" w:rsidTr="00FE4DC1">
        <w:trPr>
          <w:jc w:val="center"/>
        </w:trPr>
        <w:tc>
          <w:tcPr>
            <w:tcW w:w="710" w:type="dxa"/>
          </w:tcPr>
          <w:p w14:paraId="4F61BF40" w14:textId="77777777" w:rsidR="00752F6B" w:rsidRDefault="00752F6B" w:rsidP="00752F6B">
            <w:pPr>
              <w:jc w:val="center"/>
            </w:pPr>
            <w:r>
              <w:t>50.2</w:t>
            </w:r>
          </w:p>
        </w:tc>
        <w:tc>
          <w:tcPr>
            <w:tcW w:w="717" w:type="dxa"/>
          </w:tcPr>
          <w:p w14:paraId="73F2E685" w14:textId="77777777" w:rsidR="00752F6B" w:rsidRDefault="00752F6B" w:rsidP="00752F6B">
            <w:r>
              <w:t>Б</w:t>
            </w:r>
          </w:p>
        </w:tc>
        <w:tc>
          <w:tcPr>
            <w:tcW w:w="1194" w:type="dxa"/>
          </w:tcPr>
          <w:p w14:paraId="48826837" w14:textId="77777777" w:rsidR="00752F6B" w:rsidRDefault="00752F6B" w:rsidP="00752F6B">
            <w:r>
              <w:t>612</w:t>
            </w:r>
          </w:p>
        </w:tc>
        <w:tc>
          <w:tcPr>
            <w:tcW w:w="888" w:type="dxa"/>
          </w:tcPr>
          <w:p w14:paraId="4DE4CF09" w14:textId="77777777" w:rsidR="00752F6B" w:rsidRDefault="00752F6B" w:rsidP="00752F6B">
            <w:r>
              <w:t>4, 11</w:t>
            </w:r>
          </w:p>
        </w:tc>
        <w:tc>
          <w:tcPr>
            <w:tcW w:w="948" w:type="dxa"/>
          </w:tcPr>
          <w:p w14:paraId="5DE769EE" w14:textId="77777777" w:rsidR="00752F6B" w:rsidRDefault="00752F6B" w:rsidP="00752F6B">
            <w:pPr>
              <w:rPr>
                <w:lang w:val="en-US"/>
              </w:rPr>
            </w:pPr>
            <w:r>
              <w:rPr>
                <w:lang w:val="en-US"/>
              </w:rPr>
              <w:t>&lt;=</w:t>
            </w:r>
          </w:p>
        </w:tc>
        <w:tc>
          <w:tcPr>
            <w:tcW w:w="1012" w:type="dxa"/>
          </w:tcPr>
          <w:p w14:paraId="11D7AB40" w14:textId="77777777" w:rsidR="00752F6B" w:rsidRPr="005343FA" w:rsidRDefault="00752F6B" w:rsidP="00752F6B">
            <w:r>
              <w:t>602</w:t>
            </w:r>
          </w:p>
        </w:tc>
        <w:tc>
          <w:tcPr>
            <w:tcW w:w="1251" w:type="dxa"/>
          </w:tcPr>
          <w:p w14:paraId="19D17D49" w14:textId="77777777" w:rsidR="00752F6B" w:rsidRDefault="00752F6B" w:rsidP="00752F6B">
            <w:pPr>
              <w:rPr>
                <w:lang w:val="en-US"/>
              </w:rPr>
            </w:pPr>
            <w:r w:rsidRPr="00E1527A">
              <w:rPr>
                <w:lang w:val="en-US"/>
              </w:rPr>
              <w:t>4</w:t>
            </w:r>
            <w:r w:rsidRPr="00E1527A">
              <w:t xml:space="preserve"> и </w:t>
            </w:r>
            <w:r w:rsidRPr="00E1527A">
              <w:rPr>
                <w:lang w:val="en-US"/>
              </w:rPr>
              <w:t>11</w:t>
            </w:r>
            <w:r w:rsidRPr="00E1527A">
              <w:t xml:space="preserve"> соответственно</w:t>
            </w:r>
          </w:p>
        </w:tc>
        <w:tc>
          <w:tcPr>
            <w:tcW w:w="3354" w:type="dxa"/>
          </w:tcPr>
          <w:p w14:paraId="14C0147E" w14:textId="69C180E1" w:rsidR="00752F6B" w:rsidRDefault="00752F6B" w:rsidP="00752F6B">
            <w:r>
              <w:t xml:space="preserve">Стр. 612 </w:t>
            </w:r>
            <w:r>
              <w:rPr>
                <w:lang w:val="en-US"/>
              </w:rPr>
              <w:t>&gt;</w:t>
            </w:r>
            <w:r w:rsidRPr="007D3C06">
              <w:t xml:space="preserve"> </w:t>
            </w:r>
            <w:r>
              <w:t>Стр. 602</w:t>
            </w:r>
            <w:r>
              <w:rPr>
                <w:lang w:val="en-US"/>
              </w:rPr>
              <w:t xml:space="preserve"> </w:t>
            </w:r>
            <w:r w:rsidRPr="00B92096">
              <w:t>–</w:t>
            </w:r>
            <w:r>
              <w:rPr>
                <w:lang w:val="en-US"/>
              </w:rPr>
              <w:t xml:space="preserve"> </w:t>
            </w:r>
            <w:r w:rsidRPr="00B92096">
              <w:t>недопустимо</w:t>
            </w:r>
          </w:p>
        </w:tc>
      </w:tr>
      <w:tr w:rsidR="00752F6B" w:rsidRPr="00B92096" w14:paraId="0CC92FBA" w14:textId="77777777" w:rsidTr="00FE4DC1">
        <w:trPr>
          <w:jc w:val="center"/>
        </w:trPr>
        <w:tc>
          <w:tcPr>
            <w:tcW w:w="710" w:type="dxa"/>
          </w:tcPr>
          <w:p w14:paraId="2AF96128" w14:textId="77777777" w:rsidR="00752F6B" w:rsidRDefault="00752F6B" w:rsidP="00752F6B">
            <w:pPr>
              <w:jc w:val="center"/>
            </w:pPr>
            <w:r>
              <w:t>50.3</w:t>
            </w:r>
          </w:p>
        </w:tc>
        <w:tc>
          <w:tcPr>
            <w:tcW w:w="717" w:type="dxa"/>
          </w:tcPr>
          <w:p w14:paraId="3C1108DC" w14:textId="77777777" w:rsidR="00752F6B" w:rsidRDefault="00752F6B" w:rsidP="00752F6B">
            <w:r w:rsidRPr="008B4873">
              <w:t>Б</w:t>
            </w:r>
          </w:p>
        </w:tc>
        <w:tc>
          <w:tcPr>
            <w:tcW w:w="1194" w:type="dxa"/>
          </w:tcPr>
          <w:p w14:paraId="748DA4C7" w14:textId="77777777" w:rsidR="00752F6B" w:rsidRDefault="00752F6B" w:rsidP="00752F6B">
            <w:r w:rsidRPr="008B4873">
              <w:t>6</w:t>
            </w:r>
            <w:r>
              <w:t>8</w:t>
            </w:r>
            <w:r w:rsidRPr="008B4873">
              <w:t>2</w:t>
            </w:r>
          </w:p>
        </w:tc>
        <w:tc>
          <w:tcPr>
            <w:tcW w:w="888" w:type="dxa"/>
          </w:tcPr>
          <w:p w14:paraId="78F763B8" w14:textId="77777777" w:rsidR="00752F6B" w:rsidRDefault="00752F6B" w:rsidP="00752F6B">
            <w:r w:rsidRPr="008B4873">
              <w:t>4, 11</w:t>
            </w:r>
          </w:p>
        </w:tc>
        <w:tc>
          <w:tcPr>
            <w:tcW w:w="948" w:type="dxa"/>
          </w:tcPr>
          <w:p w14:paraId="45B98CBE" w14:textId="77777777" w:rsidR="00752F6B" w:rsidRDefault="00752F6B" w:rsidP="00752F6B">
            <w:pPr>
              <w:rPr>
                <w:lang w:val="en-US"/>
              </w:rPr>
            </w:pPr>
            <w:r w:rsidRPr="008B4873">
              <w:t>&lt;=</w:t>
            </w:r>
          </w:p>
        </w:tc>
        <w:tc>
          <w:tcPr>
            <w:tcW w:w="1012" w:type="dxa"/>
          </w:tcPr>
          <w:p w14:paraId="7A593B72" w14:textId="77777777" w:rsidR="00752F6B" w:rsidRDefault="00752F6B" w:rsidP="00752F6B">
            <w:r w:rsidRPr="008B4873">
              <w:t>6</w:t>
            </w:r>
            <w:r>
              <w:t>7</w:t>
            </w:r>
            <w:r w:rsidRPr="008B4873">
              <w:t>2</w:t>
            </w:r>
          </w:p>
        </w:tc>
        <w:tc>
          <w:tcPr>
            <w:tcW w:w="1251" w:type="dxa"/>
          </w:tcPr>
          <w:p w14:paraId="4C4A903B" w14:textId="77777777" w:rsidR="00752F6B" w:rsidRDefault="00752F6B" w:rsidP="00752F6B">
            <w:pPr>
              <w:rPr>
                <w:lang w:val="en-US"/>
              </w:rPr>
            </w:pPr>
            <w:r w:rsidRPr="00E1527A">
              <w:rPr>
                <w:lang w:val="en-US"/>
              </w:rPr>
              <w:t>4</w:t>
            </w:r>
            <w:r w:rsidRPr="00E1527A">
              <w:t xml:space="preserve"> и </w:t>
            </w:r>
            <w:r w:rsidRPr="00E1527A">
              <w:rPr>
                <w:lang w:val="en-US"/>
              </w:rPr>
              <w:t>11</w:t>
            </w:r>
            <w:r w:rsidRPr="00E1527A">
              <w:t xml:space="preserve"> соответственно</w:t>
            </w:r>
          </w:p>
        </w:tc>
        <w:tc>
          <w:tcPr>
            <w:tcW w:w="3354" w:type="dxa"/>
          </w:tcPr>
          <w:p w14:paraId="638BFF2C" w14:textId="4CC700FC" w:rsidR="00752F6B" w:rsidRDefault="00752F6B" w:rsidP="00752F6B">
            <w:r w:rsidRPr="008B4873">
              <w:t xml:space="preserve">Стр. </w:t>
            </w:r>
            <w:r>
              <w:t>682</w:t>
            </w:r>
            <w:r w:rsidRPr="008B4873">
              <w:t xml:space="preserve"> &gt; Стр. 6</w:t>
            </w:r>
            <w:r>
              <w:t>7</w:t>
            </w:r>
            <w:r w:rsidRPr="008B4873">
              <w:t xml:space="preserve">2 </w:t>
            </w:r>
            <w:r w:rsidRPr="00B92096">
              <w:t>–</w:t>
            </w:r>
            <w:r w:rsidRPr="008B4873">
              <w:t xml:space="preserve"> недопустимо</w:t>
            </w:r>
          </w:p>
        </w:tc>
      </w:tr>
      <w:tr w:rsidR="00752F6B" w:rsidRPr="00B92096" w14:paraId="18378687"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1D38A5E6" w14:textId="77777777" w:rsidR="00752F6B" w:rsidRDefault="00752F6B" w:rsidP="00752F6B">
            <w:pPr>
              <w:jc w:val="center"/>
            </w:pPr>
            <w:r>
              <w:rPr>
                <w:color w:val="000000"/>
                <w:sz w:val="18"/>
                <w:szCs w:val="18"/>
              </w:rPr>
              <w:t>51</w:t>
            </w:r>
          </w:p>
        </w:tc>
        <w:tc>
          <w:tcPr>
            <w:tcW w:w="717" w:type="dxa"/>
            <w:tcBorders>
              <w:top w:val="single" w:sz="4" w:space="0" w:color="auto"/>
              <w:left w:val="single" w:sz="4" w:space="0" w:color="auto"/>
              <w:bottom w:val="single" w:sz="4" w:space="0" w:color="auto"/>
              <w:right w:val="single" w:sz="4" w:space="0" w:color="auto"/>
            </w:tcBorders>
          </w:tcPr>
          <w:p w14:paraId="21412C4B" w14:textId="77777777" w:rsidR="00752F6B" w:rsidRDefault="00752F6B" w:rsidP="00752F6B">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5C4CF483" w14:textId="77777777" w:rsidR="00752F6B" w:rsidRDefault="00752F6B" w:rsidP="00752F6B">
            <w:r>
              <w:rPr>
                <w:sz w:val="18"/>
                <w:szCs w:val="18"/>
              </w:rPr>
              <w:t>800</w:t>
            </w:r>
          </w:p>
        </w:tc>
        <w:tc>
          <w:tcPr>
            <w:tcW w:w="888" w:type="dxa"/>
            <w:tcBorders>
              <w:top w:val="single" w:sz="4" w:space="0" w:color="auto"/>
              <w:left w:val="single" w:sz="4" w:space="0" w:color="auto"/>
              <w:bottom w:val="single" w:sz="4" w:space="0" w:color="auto"/>
              <w:right w:val="single" w:sz="4" w:space="0" w:color="auto"/>
            </w:tcBorders>
          </w:tcPr>
          <w:p w14:paraId="0F4D396F" w14:textId="77777777" w:rsidR="00752F6B" w:rsidRDefault="00752F6B" w:rsidP="00752F6B">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20A103C2" w14:textId="77777777" w:rsidR="00752F6B" w:rsidRPr="00F4399C" w:rsidRDefault="00752F6B" w:rsidP="00752F6B">
            <w:r w:rsidRPr="009818B0">
              <w:rPr>
                <w:sz w:val="18"/>
                <w:szCs w:val="18"/>
              </w:rPr>
              <w:t>=</w:t>
            </w:r>
          </w:p>
        </w:tc>
        <w:tc>
          <w:tcPr>
            <w:tcW w:w="1012" w:type="dxa"/>
            <w:tcBorders>
              <w:top w:val="single" w:sz="4" w:space="0" w:color="auto"/>
              <w:left w:val="single" w:sz="4" w:space="0" w:color="auto"/>
              <w:bottom w:val="single" w:sz="4" w:space="0" w:color="auto"/>
              <w:right w:val="single" w:sz="4" w:space="0" w:color="auto"/>
            </w:tcBorders>
          </w:tcPr>
          <w:p w14:paraId="5C19F84D" w14:textId="77777777" w:rsidR="00752F6B" w:rsidRDefault="00752F6B" w:rsidP="00752F6B">
            <w:r>
              <w:rPr>
                <w:sz w:val="18"/>
                <w:szCs w:val="18"/>
              </w:rPr>
              <w:t>801+803</w:t>
            </w:r>
          </w:p>
        </w:tc>
        <w:tc>
          <w:tcPr>
            <w:tcW w:w="1251" w:type="dxa"/>
            <w:tcBorders>
              <w:top w:val="single" w:sz="4" w:space="0" w:color="auto"/>
              <w:left w:val="single" w:sz="4" w:space="0" w:color="auto"/>
              <w:bottom w:val="single" w:sz="4" w:space="0" w:color="auto"/>
              <w:right w:val="single" w:sz="4" w:space="0" w:color="auto"/>
            </w:tcBorders>
          </w:tcPr>
          <w:p w14:paraId="6B577F1B" w14:textId="77777777" w:rsidR="00752F6B" w:rsidRDefault="00752F6B" w:rsidP="00752F6B">
            <w:pPr>
              <w:rPr>
                <w:lang w:val="en-US"/>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16B4268C" w14:textId="3270779F" w:rsidR="00752F6B" w:rsidRDefault="00752F6B" w:rsidP="00752F6B">
            <w:r w:rsidRPr="00F0334B">
              <w:rPr>
                <w:sz w:val="18"/>
                <w:szCs w:val="18"/>
              </w:rPr>
              <w:t xml:space="preserve">Стр. </w:t>
            </w:r>
            <w:r>
              <w:rPr>
                <w:sz w:val="18"/>
                <w:szCs w:val="18"/>
              </w:rPr>
              <w:t>800</w:t>
            </w:r>
            <w:r w:rsidRPr="00F0334B">
              <w:rPr>
                <w:sz w:val="18"/>
                <w:szCs w:val="18"/>
              </w:rPr>
              <w:t xml:space="preserve"> </w:t>
            </w:r>
            <w:r>
              <w:rPr>
                <w:sz w:val="18"/>
                <w:szCs w:val="18"/>
                <w:lang w:val="en-US"/>
              </w:rPr>
              <w:t>&lt;</w:t>
            </w:r>
            <w:r w:rsidRPr="00F0334B">
              <w:rPr>
                <w:sz w:val="18"/>
                <w:szCs w:val="18"/>
              </w:rPr>
              <w:t xml:space="preserve">&gt; Стр. </w:t>
            </w:r>
            <w:r>
              <w:rPr>
                <w:sz w:val="18"/>
                <w:szCs w:val="18"/>
                <w:lang w:val="en-US"/>
              </w:rPr>
              <w:t xml:space="preserve">801 + </w:t>
            </w:r>
            <w:r w:rsidRPr="00F0334B">
              <w:rPr>
                <w:sz w:val="18"/>
                <w:szCs w:val="18"/>
              </w:rPr>
              <w:t xml:space="preserve">Стр. </w:t>
            </w:r>
            <w:r>
              <w:rPr>
                <w:sz w:val="18"/>
                <w:szCs w:val="18"/>
                <w:lang w:val="en-US"/>
              </w:rPr>
              <w:t>803</w:t>
            </w:r>
            <w:r w:rsidRPr="00F0334B">
              <w:rPr>
                <w:sz w:val="18"/>
                <w:szCs w:val="18"/>
              </w:rPr>
              <w:t xml:space="preserve"> </w:t>
            </w:r>
            <w:r w:rsidRPr="00B92096">
              <w:t>–</w:t>
            </w:r>
            <w:r w:rsidRPr="00F0334B">
              <w:rPr>
                <w:sz w:val="18"/>
                <w:szCs w:val="18"/>
              </w:rPr>
              <w:t xml:space="preserve"> недопустимо</w:t>
            </w:r>
          </w:p>
        </w:tc>
      </w:tr>
      <w:tr w:rsidR="00752F6B" w:rsidRPr="00B92096" w14:paraId="44A092B1"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2530AF54" w14:textId="77777777" w:rsidR="00752F6B" w:rsidRDefault="00752F6B" w:rsidP="00752F6B">
            <w:pPr>
              <w:jc w:val="center"/>
              <w:rPr>
                <w:color w:val="000000"/>
                <w:sz w:val="18"/>
                <w:szCs w:val="18"/>
              </w:rPr>
            </w:pPr>
            <w:r>
              <w:rPr>
                <w:color w:val="000000"/>
                <w:sz w:val="18"/>
                <w:szCs w:val="18"/>
              </w:rPr>
              <w:t>52</w:t>
            </w:r>
          </w:p>
        </w:tc>
        <w:tc>
          <w:tcPr>
            <w:tcW w:w="717" w:type="dxa"/>
            <w:tcBorders>
              <w:top w:val="single" w:sz="4" w:space="0" w:color="auto"/>
              <w:left w:val="single" w:sz="4" w:space="0" w:color="auto"/>
              <w:bottom w:val="single" w:sz="4" w:space="0" w:color="auto"/>
              <w:right w:val="single" w:sz="4" w:space="0" w:color="auto"/>
            </w:tcBorders>
          </w:tcPr>
          <w:p w14:paraId="57C2EB87"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6BD274DB" w14:textId="77777777" w:rsidR="00752F6B" w:rsidRDefault="00752F6B" w:rsidP="00752F6B">
            <w:pPr>
              <w:rPr>
                <w:sz w:val="18"/>
                <w:szCs w:val="18"/>
              </w:rPr>
            </w:pPr>
            <w:r>
              <w:rPr>
                <w:sz w:val="18"/>
                <w:szCs w:val="18"/>
              </w:rPr>
              <w:t>802</w:t>
            </w:r>
          </w:p>
        </w:tc>
        <w:tc>
          <w:tcPr>
            <w:tcW w:w="888" w:type="dxa"/>
            <w:tcBorders>
              <w:top w:val="single" w:sz="4" w:space="0" w:color="auto"/>
              <w:left w:val="single" w:sz="4" w:space="0" w:color="auto"/>
              <w:bottom w:val="single" w:sz="4" w:space="0" w:color="auto"/>
              <w:right w:val="single" w:sz="4" w:space="0" w:color="auto"/>
            </w:tcBorders>
          </w:tcPr>
          <w:p w14:paraId="03D9D519"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56D0C3F9"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21FB0186" w14:textId="77777777" w:rsidR="00752F6B" w:rsidRDefault="00752F6B" w:rsidP="00752F6B">
            <w:pPr>
              <w:rPr>
                <w:sz w:val="18"/>
                <w:szCs w:val="18"/>
              </w:rPr>
            </w:pPr>
            <w:r>
              <w:rPr>
                <w:sz w:val="18"/>
                <w:szCs w:val="18"/>
              </w:rPr>
              <w:t>801</w:t>
            </w:r>
          </w:p>
        </w:tc>
        <w:tc>
          <w:tcPr>
            <w:tcW w:w="1251" w:type="dxa"/>
            <w:tcBorders>
              <w:top w:val="single" w:sz="4" w:space="0" w:color="auto"/>
              <w:left w:val="single" w:sz="4" w:space="0" w:color="auto"/>
              <w:bottom w:val="single" w:sz="4" w:space="0" w:color="auto"/>
              <w:right w:val="single" w:sz="4" w:space="0" w:color="auto"/>
            </w:tcBorders>
          </w:tcPr>
          <w:p w14:paraId="357631E5"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1264EB39" w14:textId="77777777" w:rsidR="00752F6B" w:rsidRPr="00F0334B" w:rsidRDefault="00752F6B" w:rsidP="00752F6B">
            <w:pPr>
              <w:rPr>
                <w:sz w:val="18"/>
                <w:szCs w:val="18"/>
              </w:rPr>
            </w:pPr>
            <w:r w:rsidRPr="00F0334B">
              <w:rPr>
                <w:sz w:val="18"/>
                <w:szCs w:val="18"/>
              </w:rPr>
              <w:t xml:space="preserve">Стр. </w:t>
            </w:r>
            <w:r>
              <w:rPr>
                <w:sz w:val="18"/>
                <w:szCs w:val="18"/>
              </w:rPr>
              <w:t>802</w:t>
            </w:r>
            <w:r w:rsidRPr="00F0334B">
              <w:rPr>
                <w:sz w:val="18"/>
                <w:szCs w:val="18"/>
              </w:rPr>
              <w:t xml:space="preserve"> &gt; Стр. </w:t>
            </w:r>
            <w:r w:rsidRPr="008D038B">
              <w:rPr>
                <w:sz w:val="18"/>
                <w:szCs w:val="18"/>
              </w:rPr>
              <w:t xml:space="preserve">801 </w:t>
            </w:r>
            <w:r>
              <w:rPr>
                <w:sz w:val="18"/>
                <w:szCs w:val="18"/>
              </w:rPr>
              <w:t>–</w:t>
            </w:r>
            <w:r w:rsidRPr="00F0334B">
              <w:rPr>
                <w:sz w:val="18"/>
                <w:szCs w:val="18"/>
              </w:rPr>
              <w:t xml:space="preserve"> недопустимо</w:t>
            </w:r>
          </w:p>
        </w:tc>
      </w:tr>
      <w:tr w:rsidR="00752F6B" w:rsidRPr="00B92096" w14:paraId="0CF02A12"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5F2877DA" w14:textId="77777777" w:rsidR="00752F6B" w:rsidRDefault="00752F6B" w:rsidP="00752F6B">
            <w:pPr>
              <w:jc w:val="center"/>
              <w:rPr>
                <w:color w:val="000000"/>
                <w:sz w:val="18"/>
                <w:szCs w:val="18"/>
              </w:rPr>
            </w:pPr>
            <w:r>
              <w:rPr>
                <w:color w:val="000000"/>
                <w:sz w:val="18"/>
                <w:szCs w:val="18"/>
              </w:rPr>
              <w:t>53</w:t>
            </w:r>
          </w:p>
        </w:tc>
        <w:tc>
          <w:tcPr>
            <w:tcW w:w="717" w:type="dxa"/>
            <w:tcBorders>
              <w:top w:val="single" w:sz="4" w:space="0" w:color="auto"/>
              <w:left w:val="single" w:sz="4" w:space="0" w:color="auto"/>
              <w:bottom w:val="single" w:sz="4" w:space="0" w:color="auto"/>
              <w:right w:val="single" w:sz="4" w:space="0" w:color="auto"/>
            </w:tcBorders>
          </w:tcPr>
          <w:p w14:paraId="2E8AC116"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1C1E2922" w14:textId="77777777" w:rsidR="00752F6B" w:rsidRDefault="00752F6B" w:rsidP="00752F6B">
            <w:pPr>
              <w:rPr>
                <w:sz w:val="18"/>
                <w:szCs w:val="18"/>
              </w:rPr>
            </w:pPr>
            <w:r>
              <w:rPr>
                <w:sz w:val="18"/>
                <w:szCs w:val="18"/>
              </w:rPr>
              <w:t>804</w:t>
            </w:r>
          </w:p>
        </w:tc>
        <w:tc>
          <w:tcPr>
            <w:tcW w:w="888" w:type="dxa"/>
            <w:tcBorders>
              <w:top w:val="single" w:sz="4" w:space="0" w:color="auto"/>
              <w:left w:val="single" w:sz="4" w:space="0" w:color="auto"/>
              <w:bottom w:val="single" w:sz="4" w:space="0" w:color="auto"/>
              <w:right w:val="single" w:sz="4" w:space="0" w:color="auto"/>
            </w:tcBorders>
          </w:tcPr>
          <w:p w14:paraId="4C1CC369"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0681669E"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2D4A7C36" w14:textId="77777777" w:rsidR="00752F6B" w:rsidRDefault="00752F6B" w:rsidP="00752F6B">
            <w:pPr>
              <w:rPr>
                <w:sz w:val="18"/>
                <w:szCs w:val="18"/>
              </w:rPr>
            </w:pPr>
            <w:r>
              <w:rPr>
                <w:sz w:val="18"/>
                <w:szCs w:val="18"/>
              </w:rPr>
              <w:t>803</w:t>
            </w:r>
          </w:p>
        </w:tc>
        <w:tc>
          <w:tcPr>
            <w:tcW w:w="1251" w:type="dxa"/>
            <w:tcBorders>
              <w:top w:val="single" w:sz="4" w:space="0" w:color="auto"/>
              <w:left w:val="single" w:sz="4" w:space="0" w:color="auto"/>
              <w:bottom w:val="single" w:sz="4" w:space="0" w:color="auto"/>
              <w:right w:val="single" w:sz="4" w:space="0" w:color="auto"/>
            </w:tcBorders>
          </w:tcPr>
          <w:p w14:paraId="1D8C0207"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1F369B4A" w14:textId="77777777" w:rsidR="00752F6B" w:rsidRPr="00F0334B" w:rsidRDefault="00752F6B" w:rsidP="00752F6B">
            <w:pPr>
              <w:rPr>
                <w:sz w:val="18"/>
                <w:szCs w:val="18"/>
              </w:rPr>
            </w:pPr>
            <w:r w:rsidRPr="00F0334B">
              <w:rPr>
                <w:sz w:val="18"/>
                <w:szCs w:val="18"/>
              </w:rPr>
              <w:t xml:space="preserve">Стр. </w:t>
            </w:r>
            <w:r>
              <w:rPr>
                <w:sz w:val="18"/>
                <w:szCs w:val="18"/>
              </w:rPr>
              <w:t>804</w:t>
            </w:r>
            <w:r w:rsidRPr="00F0334B">
              <w:rPr>
                <w:sz w:val="18"/>
                <w:szCs w:val="18"/>
              </w:rPr>
              <w:t xml:space="preserve"> &gt; Стр. </w:t>
            </w:r>
            <w:r w:rsidRPr="008D038B">
              <w:rPr>
                <w:sz w:val="18"/>
                <w:szCs w:val="18"/>
              </w:rPr>
              <w:t>80</w:t>
            </w:r>
            <w:r>
              <w:rPr>
                <w:sz w:val="18"/>
                <w:szCs w:val="18"/>
              </w:rPr>
              <w:t>3</w:t>
            </w:r>
            <w:r w:rsidRPr="008D038B">
              <w:rPr>
                <w:sz w:val="18"/>
                <w:szCs w:val="18"/>
              </w:rPr>
              <w:t xml:space="preserve"> </w:t>
            </w:r>
            <w:r>
              <w:rPr>
                <w:sz w:val="18"/>
                <w:szCs w:val="18"/>
              </w:rPr>
              <w:t>–</w:t>
            </w:r>
            <w:r w:rsidRPr="00F0334B">
              <w:rPr>
                <w:sz w:val="18"/>
                <w:szCs w:val="18"/>
              </w:rPr>
              <w:t xml:space="preserve"> недопустимо</w:t>
            </w:r>
          </w:p>
        </w:tc>
      </w:tr>
      <w:tr w:rsidR="00752F6B" w:rsidRPr="00B92096" w14:paraId="62D4749D"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748AB340" w14:textId="77777777" w:rsidR="00752F6B" w:rsidRDefault="00752F6B" w:rsidP="00752F6B">
            <w:pPr>
              <w:jc w:val="center"/>
              <w:rPr>
                <w:color w:val="000000"/>
                <w:sz w:val="18"/>
                <w:szCs w:val="18"/>
              </w:rPr>
            </w:pPr>
            <w:r>
              <w:rPr>
                <w:color w:val="000000"/>
                <w:sz w:val="18"/>
                <w:szCs w:val="18"/>
              </w:rPr>
              <w:t>54</w:t>
            </w:r>
          </w:p>
        </w:tc>
        <w:tc>
          <w:tcPr>
            <w:tcW w:w="717" w:type="dxa"/>
            <w:tcBorders>
              <w:top w:val="single" w:sz="4" w:space="0" w:color="auto"/>
              <w:left w:val="single" w:sz="4" w:space="0" w:color="auto"/>
              <w:bottom w:val="single" w:sz="4" w:space="0" w:color="auto"/>
              <w:right w:val="single" w:sz="4" w:space="0" w:color="auto"/>
            </w:tcBorders>
          </w:tcPr>
          <w:p w14:paraId="080B9FBB"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40FB779D" w14:textId="77777777" w:rsidR="00752F6B" w:rsidRDefault="00752F6B" w:rsidP="00752F6B">
            <w:pPr>
              <w:rPr>
                <w:sz w:val="18"/>
                <w:szCs w:val="18"/>
              </w:rPr>
            </w:pPr>
            <w:r>
              <w:rPr>
                <w:sz w:val="18"/>
                <w:szCs w:val="18"/>
              </w:rPr>
              <w:t>811+812</w:t>
            </w:r>
          </w:p>
        </w:tc>
        <w:tc>
          <w:tcPr>
            <w:tcW w:w="888" w:type="dxa"/>
            <w:tcBorders>
              <w:top w:val="single" w:sz="4" w:space="0" w:color="auto"/>
              <w:left w:val="single" w:sz="4" w:space="0" w:color="auto"/>
              <w:bottom w:val="single" w:sz="4" w:space="0" w:color="auto"/>
              <w:right w:val="single" w:sz="4" w:space="0" w:color="auto"/>
            </w:tcBorders>
          </w:tcPr>
          <w:p w14:paraId="0A28A219"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53DF4750"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37BFA4AD" w14:textId="77777777" w:rsidR="00752F6B" w:rsidRDefault="00752F6B" w:rsidP="00752F6B">
            <w:pPr>
              <w:rPr>
                <w:sz w:val="18"/>
                <w:szCs w:val="18"/>
              </w:rPr>
            </w:pPr>
            <w:r>
              <w:rPr>
                <w:sz w:val="18"/>
                <w:szCs w:val="18"/>
              </w:rPr>
              <w:t>810</w:t>
            </w:r>
          </w:p>
        </w:tc>
        <w:tc>
          <w:tcPr>
            <w:tcW w:w="1251" w:type="dxa"/>
            <w:tcBorders>
              <w:top w:val="single" w:sz="4" w:space="0" w:color="auto"/>
              <w:left w:val="single" w:sz="4" w:space="0" w:color="auto"/>
              <w:bottom w:val="single" w:sz="4" w:space="0" w:color="auto"/>
              <w:right w:val="single" w:sz="4" w:space="0" w:color="auto"/>
            </w:tcBorders>
          </w:tcPr>
          <w:p w14:paraId="4E1D47CE"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54588433" w14:textId="77777777" w:rsidR="00752F6B" w:rsidRPr="00F0334B" w:rsidRDefault="00752F6B" w:rsidP="00752F6B">
            <w:pPr>
              <w:rPr>
                <w:sz w:val="18"/>
                <w:szCs w:val="18"/>
              </w:rPr>
            </w:pPr>
            <w:r w:rsidRPr="00F0334B">
              <w:rPr>
                <w:sz w:val="18"/>
                <w:szCs w:val="18"/>
              </w:rPr>
              <w:t xml:space="preserve">Стр. </w:t>
            </w:r>
            <w:r>
              <w:rPr>
                <w:sz w:val="18"/>
                <w:szCs w:val="18"/>
              </w:rPr>
              <w:t xml:space="preserve">811 + </w:t>
            </w:r>
            <w:r w:rsidRPr="00F0334B">
              <w:rPr>
                <w:sz w:val="18"/>
                <w:szCs w:val="18"/>
              </w:rPr>
              <w:t xml:space="preserve">Стр. </w:t>
            </w:r>
            <w:r>
              <w:rPr>
                <w:sz w:val="18"/>
                <w:szCs w:val="18"/>
              </w:rPr>
              <w:t xml:space="preserve">812 </w:t>
            </w:r>
            <w:r w:rsidRPr="00F0334B">
              <w:rPr>
                <w:sz w:val="18"/>
                <w:szCs w:val="18"/>
              </w:rPr>
              <w:t xml:space="preserve">&gt; Стр. </w:t>
            </w:r>
            <w:r w:rsidRPr="005006A3">
              <w:rPr>
                <w:sz w:val="18"/>
                <w:szCs w:val="18"/>
              </w:rPr>
              <w:t>8</w:t>
            </w:r>
            <w:r>
              <w:rPr>
                <w:sz w:val="18"/>
                <w:szCs w:val="18"/>
              </w:rPr>
              <w:t>10</w:t>
            </w:r>
            <w:r w:rsidRPr="005006A3">
              <w:rPr>
                <w:sz w:val="18"/>
                <w:szCs w:val="18"/>
              </w:rPr>
              <w:t xml:space="preserve"> </w:t>
            </w:r>
            <w:r>
              <w:rPr>
                <w:sz w:val="18"/>
                <w:szCs w:val="18"/>
              </w:rPr>
              <w:t>–</w:t>
            </w:r>
            <w:r w:rsidRPr="00F0334B">
              <w:rPr>
                <w:sz w:val="18"/>
                <w:szCs w:val="18"/>
              </w:rPr>
              <w:t xml:space="preserve"> недопустимо</w:t>
            </w:r>
          </w:p>
        </w:tc>
      </w:tr>
      <w:tr w:rsidR="00752F6B" w:rsidRPr="00B92096" w14:paraId="54545CBA"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0B8A8DF2" w14:textId="77777777" w:rsidR="00752F6B" w:rsidRDefault="00752F6B" w:rsidP="00752F6B">
            <w:pPr>
              <w:jc w:val="center"/>
              <w:rPr>
                <w:color w:val="000000"/>
                <w:sz w:val="18"/>
                <w:szCs w:val="18"/>
              </w:rPr>
            </w:pPr>
            <w:r>
              <w:rPr>
                <w:color w:val="000000"/>
                <w:sz w:val="18"/>
                <w:szCs w:val="18"/>
              </w:rPr>
              <w:t>55</w:t>
            </w:r>
          </w:p>
        </w:tc>
        <w:tc>
          <w:tcPr>
            <w:tcW w:w="717" w:type="dxa"/>
            <w:tcBorders>
              <w:top w:val="single" w:sz="4" w:space="0" w:color="auto"/>
              <w:left w:val="single" w:sz="4" w:space="0" w:color="auto"/>
              <w:bottom w:val="single" w:sz="4" w:space="0" w:color="auto"/>
              <w:right w:val="single" w:sz="4" w:space="0" w:color="auto"/>
            </w:tcBorders>
          </w:tcPr>
          <w:p w14:paraId="5D742766"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4C184D85" w14:textId="77777777" w:rsidR="00752F6B" w:rsidRDefault="00752F6B" w:rsidP="00752F6B">
            <w:pPr>
              <w:rPr>
                <w:sz w:val="18"/>
                <w:szCs w:val="18"/>
              </w:rPr>
            </w:pPr>
            <w:r>
              <w:rPr>
                <w:sz w:val="18"/>
                <w:szCs w:val="18"/>
              </w:rPr>
              <w:t>831+833</w:t>
            </w:r>
          </w:p>
        </w:tc>
        <w:tc>
          <w:tcPr>
            <w:tcW w:w="888" w:type="dxa"/>
            <w:tcBorders>
              <w:top w:val="single" w:sz="4" w:space="0" w:color="auto"/>
              <w:left w:val="single" w:sz="4" w:space="0" w:color="auto"/>
              <w:bottom w:val="single" w:sz="4" w:space="0" w:color="auto"/>
              <w:right w:val="single" w:sz="4" w:space="0" w:color="auto"/>
            </w:tcBorders>
          </w:tcPr>
          <w:p w14:paraId="5B62BC82"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75E6B538" w14:textId="77777777" w:rsidR="00752F6B" w:rsidRPr="009818B0" w:rsidRDefault="00752F6B" w:rsidP="00752F6B">
            <w:pPr>
              <w:rPr>
                <w:sz w:val="18"/>
                <w:szCs w:val="18"/>
              </w:rPr>
            </w:pPr>
            <w:r w:rsidRPr="009818B0">
              <w:rPr>
                <w:sz w:val="18"/>
                <w:szCs w:val="18"/>
              </w:rPr>
              <w:t>=</w:t>
            </w:r>
          </w:p>
        </w:tc>
        <w:tc>
          <w:tcPr>
            <w:tcW w:w="1012" w:type="dxa"/>
            <w:tcBorders>
              <w:top w:val="single" w:sz="4" w:space="0" w:color="auto"/>
              <w:left w:val="single" w:sz="4" w:space="0" w:color="auto"/>
              <w:bottom w:val="single" w:sz="4" w:space="0" w:color="auto"/>
              <w:right w:val="single" w:sz="4" w:space="0" w:color="auto"/>
            </w:tcBorders>
          </w:tcPr>
          <w:p w14:paraId="2EC3180F" w14:textId="77777777" w:rsidR="00752F6B" w:rsidRDefault="00752F6B" w:rsidP="00752F6B">
            <w:pPr>
              <w:rPr>
                <w:sz w:val="18"/>
                <w:szCs w:val="18"/>
              </w:rPr>
            </w:pPr>
            <w:r>
              <w:rPr>
                <w:sz w:val="18"/>
                <w:szCs w:val="18"/>
              </w:rPr>
              <w:t>830</w:t>
            </w:r>
          </w:p>
        </w:tc>
        <w:tc>
          <w:tcPr>
            <w:tcW w:w="1251" w:type="dxa"/>
            <w:tcBorders>
              <w:top w:val="single" w:sz="4" w:space="0" w:color="auto"/>
              <w:left w:val="single" w:sz="4" w:space="0" w:color="auto"/>
              <w:bottom w:val="single" w:sz="4" w:space="0" w:color="auto"/>
              <w:right w:val="single" w:sz="4" w:space="0" w:color="auto"/>
            </w:tcBorders>
          </w:tcPr>
          <w:p w14:paraId="0D7ED4E3"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55B9CF59" w14:textId="77777777" w:rsidR="00752F6B" w:rsidRPr="00F0334B" w:rsidRDefault="00752F6B" w:rsidP="00752F6B">
            <w:pPr>
              <w:rPr>
                <w:sz w:val="18"/>
                <w:szCs w:val="18"/>
              </w:rPr>
            </w:pPr>
            <w:r w:rsidRPr="00F0334B">
              <w:rPr>
                <w:sz w:val="18"/>
                <w:szCs w:val="18"/>
              </w:rPr>
              <w:t xml:space="preserve">Стр. </w:t>
            </w:r>
            <w:r>
              <w:rPr>
                <w:sz w:val="18"/>
                <w:szCs w:val="18"/>
              </w:rPr>
              <w:t xml:space="preserve">831 + </w:t>
            </w:r>
            <w:r w:rsidRPr="00F0334B">
              <w:rPr>
                <w:sz w:val="18"/>
                <w:szCs w:val="18"/>
              </w:rPr>
              <w:t xml:space="preserve">Стр. </w:t>
            </w:r>
            <w:r>
              <w:rPr>
                <w:sz w:val="18"/>
                <w:szCs w:val="18"/>
              </w:rPr>
              <w:t>833</w:t>
            </w:r>
            <w:r>
              <w:rPr>
                <w:sz w:val="18"/>
                <w:szCs w:val="18"/>
                <w:lang w:val="en-US"/>
              </w:rPr>
              <w:t>&lt;</w:t>
            </w:r>
            <w:r w:rsidRPr="00F0334B">
              <w:rPr>
                <w:sz w:val="18"/>
                <w:szCs w:val="18"/>
              </w:rPr>
              <w:t xml:space="preserve">&gt; Стр. </w:t>
            </w:r>
            <w:r w:rsidRPr="005006A3">
              <w:rPr>
                <w:sz w:val="18"/>
                <w:szCs w:val="18"/>
              </w:rPr>
              <w:t>8</w:t>
            </w:r>
            <w:r>
              <w:rPr>
                <w:sz w:val="18"/>
                <w:szCs w:val="18"/>
              </w:rPr>
              <w:t>30</w:t>
            </w:r>
            <w:r w:rsidRPr="005006A3">
              <w:rPr>
                <w:sz w:val="18"/>
                <w:szCs w:val="18"/>
              </w:rPr>
              <w:t xml:space="preserve"> </w:t>
            </w:r>
            <w:r>
              <w:rPr>
                <w:sz w:val="18"/>
                <w:szCs w:val="18"/>
              </w:rPr>
              <w:t>–</w:t>
            </w:r>
            <w:r w:rsidRPr="00F0334B">
              <w:rPr>
                <w:sz w:val="18"/>
                <w:szCs w:val="18"/>
              </w:rPr>
              <w:t xml:space="preserve"> недопустимо</w:t>
            </w:r>
          </w:p>
        </w:tc>
      </w:tr>
      <w:tr w:rsidR="00752F6B" w:rsidRPr="00B92096" w14:paraId="5A423046"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43762BC7" w14:textId="77777777" w:rsidR="00752F6B" w:rsidRDefault="00752F6B" w:rsidP="00752F6B">
            <w:pPr>
              <w:jc w:val="center"/>
              <w:rPr>
                <w:color w:val="000000"/>
                <w:sz w:val="18"/>
                <w:szCs w:val="18"/>
              </w:rPr>
            </w:pPr>
            <w:r>
              <w:rPr>
                <w:color w:val="000000"/>
                <w:sz w:val="18"/>
                <w:szCs w:val="18"/>
              </w:rPr>
              <w:t>5</w:t>
            </w:r>
            <w:r>
              <w:rPr>
                <w:color w:val="000000"/>
                <w:sz w:val="18"/>
                <w:szCs w:val="18"/>
                <w:lang w:val="en-US"/>
              </w:rPr>
              <w:t>6</w:t>
            </w:r>
          </w:p>
        </w:tc>
        <w:tc>
          <w:tcPr>
            <w:tcW w:w="717" w:type="dxa"/>
            <w:tcBorders>
              <w:top w:val="single" w:sz="4" w:space="0" w:color="auto"/>
              <w:left w:val="single" w:sz="4" w:space="0" w:color="auto"/>
              <w:bottom w:val="single" w:sz="4" w:space="0" w:color="auto"/>
              <w:right w:val="single" w:sz="4" w:space="0" w:color="auto"/>
            </w:tcBorders>
          </w:tcPr>
          <w:p w14:paraId="277A53D3"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1AEE9A06" w14:textId="77777777" w:rsidR="00752F6B" w:rsidRDefault="00752F6B" w:rsidP="00752F6B">
            <w:pPr>
              <w:rPr>
                <w:sz w:val="18"/>
                <w:szCs w:val="18"/>
              </w:rPr>
            </w:pPr>
            <w:r>
              <w:rPr>
                <w:sz w:val="18"/>
                <w:szCs w:val="18"/>
              </w:rPr>
              <w:t>8</w:t>
            </w:r>
            <w:r>
              <w:rPr>
                <w:sz w:val="18"/>
                <w:szCs w:val="18"/>
                <w:lang w:val="en-US"/>
              </w:rPr>
              <w:t>3</w:t>
            </w:r>
            <w:r>
              <w:rPr>
                <w:sz w:val="18"/>
                <w:szCs w:val="18"/>
              </w:rPr>
              <w:t>2</w:t>
            </w:r>
          </w:p>
        </w:tc>
        <w:tc>
          <w:tcPr>
            <w:tcW w:w="888" w:type="dxa"/>
            <w:tcBorders>
              <w:top w:val="single" w:sz="4" w:space="0" w:color="auto"/>
              <w:left w:val="single" w:sz="4" w:space="0" w:color="auto"/>
              <w:bottom w:val="single" w:sz="4" w:space="0" w:color="auto"/>
              <w:right w:val="single" w:sz="4" w:space="0" w:color="auto"/>
            </w:tcBorders>
          </w:tcPr>
          <w:p w14:paraId="4E979FE3"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29DD9AC9"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3587EA43" w14:textId="77777777" w:rsidR="00752F6B" w:rsidRDefault="00752F6B" w:rsidP="00752F6B">
            <w:pPr>
              <w:rPr>
                <w:sz w:val="18"/>
                <w:szCs w:val="18"/>
              </w:rPr>
            </w:pPr>
            <w:r>
              <w:rPr>
                <w:sz w:val="18"/>
                <w:szCs w:val="18"/>
              </w:rPr>
              <w:t>8</w:t>
            </w:r>
            <w:r>
              <w:rPr>
                <w:sz w:val="18"/>
                <w:szCs w:val="18"/>
                <w:lang w:val="en-US"/>
              </w:rPr>
              <w:t>3</w:t>
            </w:r>
            <w:r>
              <w:rPr>
                <w:sz w:val="18"/>
                <w:szCs w:val="18"/>
              </w:rPr>
              <w:t>1</w:t>
            </w:r>
          </w:p>
        </w:tc>
        <w:tc>
          <w:tcPr>
            <w:tcW w:w="1251" w:type="dxa"/>
            <w:tcBorders>
              <w:top w:val="single" w:sz="4" w:space="0" w:color="auto"/>
              <w:left w:val="single" w:sz="4" w:space="0" w:color="auto"/>
              <w:bottom w:val="single" w:sz="4" w:space="0" w:color="auto"/>
              <w:right w:val="single" w:sz="4" w:space="0" w:color="auto"/>
            </w:tcBorders>
          </w:tcPr>
          <w:p w14:paraId="3A32CCA1"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49E1107C" w14:textId="77777777" w:rsidR="00752F6B" w:rsidRPr="00F0334B" w:rsidRDefault="00752F6B" w:rsidP="00752F6B">
            <w:pPr>
              <w:rPr>
                <w:sz w:val="18"/>
                <w:szCs w:val="18"/>
              </w:rPr>
            </w:pPr>
            <w:r w:rsidRPr="00F0334B">
              <w:rPr>
                <w:sz w:val="18"/>
                <w:szCs w:val="18"/>
              </w:rPr>
              <w:t xml:space="preserve">Стр. </w:t>
            </w:r>
            <w:r>
              <w:rPr>
                <w:sz w:val="18"/>
                <w:szCs w:val="18"/>
              </w:rPr>
              <w:t>8</w:t>
            </w:r>
            <w:r>
              <w:rPr>
                <w:sz w:val="18"/>
                <w:szCs w:val="18"/>
                <w:lang w:val="en-US"/>
              </w:rPr>
              <w:t>3</w:t>
            </w:r>
            <w:r>
              <w:rPr>
                <w:sz w:val="18"/>
                <w:szCs w:val="18"/>
              </w:rPr>
              <w:t>2</w:t>
            </w:r>
            <w:r w:rsidRPr="00F0334B">
              <w:rPr>
                <w:sz w:val="18"/>
                <w:szCs w:val="18"/>
              </w:rPr>
              <w:t xml:space="preserve"> &gt; Стр. </w:t>
            </w:r>
            <w:r w:rsidRPr="008D038B">
              <w:rPr>
                <w:sz w:val="18"/>
                <w:szCs w:val="18"/>
              </w:rPr>
              <w:t>8</w:t>
            </w:r>
            <w:r>
              <w:rPr>
                <w:sz w:val="18"/>
                <w:szCs w:val="18"/>
                <w:lang w:val="en-US"/>
              </w:rPr>
              <w:t>3</w:t>
            </w:r>
            <w:r w:rsidRPr="008D038B">
              <w:rPr>
                <w:sz w:val="18"/>
                <w:szCs w:val="18"/>
              </w:rPr>
              <w:t xml:space="preserve">1 </w:t>
            </w:r>
            <w:r>
              <w:rPr>
                <w:sz w:val="18"/>
                <w:szCs w:val="18"/>
              </w:rPr>
              <w:t>–</w:t>
            </w:r>
            <w:r w:rsidRPr="00F0334B">
              <w:rPr>
                <w:sz w:val="18"/>
                <w:szCs w:val="18"/>
              </w:rPr>
              <w:t xml:space="preserve"> недопустимо</w:t>
            </w:r>
          </w:p>
        </w:tc>
      </w:tr>
      <w:tr w:rsidR="00752F6B" w:rsidRPr="00B92096" w14:paraId="5EDD9CFD"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3842D55B" w14:textId="77777777" w:rsidR="00752F6B" w:rsidRDefault="00752F6B" w:rsidP="00752F6B">
            <w:pPr>
              <w:jc w:val="center"/>
              <w:rPr>
                <w:color w:val="000000"/>
                <w:sz w:val="18"/>
                <w:szCs w:val="18"/>
              </w:rPr>
            </w:pPr>
            <w:r>
              <w:rPr>
                <w:color w:val="000000"/>
                <w:sz w:val="18"/>
                <w:szCs w:val="18"/>
              </w:rPr>
              <w:t>5</w:t>
            </w:r>
            <w:r>
              <w:rPr>
                <w:color w:val="000000"/>
                <w:sz w:val="18"/>
                <w:szCs w:val="18"/>
                <w:lang w:val="en-US"/>
              </w:rPr>
              <w:t>7</w:t>
            </w:r>
          </w:p>
        </w:tc>
        <w:tc>
          <w:tcPr>
            <w:tcW w:w="717" w:type="dxa"/>
            <w:tcBorders>
              <w:top w:val="single" w:sz="4" w:space="0" w:color="auto"/>
              <w:left w:val="single" w:sz="4" w:space="0" w:color="auto"/>
              <w:bottom w:val="single" w:sz="4" w:space="0" w:color="auto"/>
              <w:right w:val="single" w:sz="4" w:space="0" w:color="auto"/>
            </w:tcBorders>
          </w:tcPr>
          <w:p w14:paraId="76FFDB6C"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5091B67E" w14:textId="77777777" w:rsidR="00752F6B" w:rsidRDefault="00752F6B" w:rsidP="00752F6B">
            <w:pPr>
              <w:rPr>
                <w:sz w:val="18"/>
                <w:szCs w:val="18"/>
              </w:rPr>
            </w:pPr>
            <w:r>
              <w:rPr>
                <w:sz w:val="18"/>
                <w:szCs w:val="18"/>
              </w:rPr>
              <w:t>8</w:t>
            </w:r>
            <w:r>
              <w:rPr>
                <w:sz w:val="18"/>
                <w:szCs w:val="18"/>
                <w:lang w:val="en-US"/>
              </w:rPr>
              <w:t>3</w:t>
            </w:r>
            <w:r>
              <w:rPr>
                <w:sz w:val="18"/>
                <w:szCs w:val="18"/>
              </w:rPr>
              <w:t>4</w:t>
            </w:r>
          </w:p>
        </w:tc>
        <w:tc>
          <w:tcPr>
            <w:tcW w:w="888" w:type="dxa"/>
            <w:tcBorders>
              <w:top w:val="single" w:sz="4" w:space="0" w:color="auto"/>
              <w:left w:val="single" w:sz="4" w:space="0" w:color="auto"/>
              <w:bottom w:val="single" w:sz="4" w:space="0" w:color="auto"/>
              <w:right w:val="single" w:sz="4" w:space="0" w:color="auto"/>
            </w:tcBorders>
          </w:tcPr>
          <w:p w14:paraId="0112EE26"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4E46CA45"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0CCAA831" w14:textId="77777777" w:rsidR="00752F6B" w:rsidRDefault="00752F6B" w:rsidP="00752F6B">
            <w:pPr>
              <w:rPr>
                <w:sz w:val="18"/>
                <w:szCs w:val="18"/>
              </w:rPr>
            </w:pPr>
            <w:r>
              <w:rPr>
                <w:sz w:val="18"/>
                <w:szCs w:val="18"/>
              </w:rPr>
              <w:t>8</w:t>
            </w:r>
            <w:r>
              <w:rPr>
                <w:sz w:val="18"/>
                <w:szCs w:val="18"/>
                <w:lang w:val="en-US"/>
              </w:rPr>
              <w:t>3</w:t>
            </w:r>
            <w:r>
              <w:rPr>
                <w:sz w:val="18"/>
                <w:szCs w:val="18"/>
              </w:rPr>
              <w:t>3</w:t>
            </w:r>
          </w:p>
        </w:tc>
        <w:tc>
          <w:tcPr>
            <w:tcW w:w="1251" w:type="dxa"/>
            <w:tcBorders>
              <w:top w:val="single" w:sz="4" w:space="0" w:color="auto"/>
              <w:left w:val="single" w:sz="4" w:space="0" w:color="auto"/>
              <w:bottom w:val="single" w:sz="4" w:space="0" w:color="auto"/>
              <w:right w:val="single" w:sz="4" w:space="0" w:color="auto"/>
            </w:tcBorders>
          </w:tcPr>
          <w:p w14:paraId="55A306B0"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6A447230" w14:textId="77777777" w:rsidR="00752F6B" w:rsidRPr="00F0334B" w:rsidRDefault="00752F6B" w:rsidP="00752F6B">
            <w:pPr>
              <w:rPr>
                <w:sz w:val="18"/>
                <w:szCs w:val="18"/>
              </w:rPr>
            </w:pPr>
            <w:r w:rsidRPr="00F0334B">
              <w:rPr>
                <w:sz w:val="18"/>
                <w:szCs w:val="18"/>
              </w:rPr>
              <w:t xml:space="preserve">Стр. </w:t>
            </w:r>
            <w:r>
              <w:rPr>
                <w:sz w:val="18"/>
                <w:szCs w:val="18"/>
              </w:rPr>
              <w:t>8</w:t>
            </w:r>
            <w:r>
              <w:rPr>
                <w:sz w:val="18"/>
                <w:szCs w:val="18"/>
                <w:lang w:val="en-US"/>
              </w:rPr>
              <w:t>3</w:t>
            </w:r>
            <w:r>
              <w:rPr>
                <w:sz w:val="18"/>
                <w:szCs w:val="18"/>
              </w:rPr>
              <w:t>4</w:t>
            </w:r>
            <w:r w:rsidRPr="00F0334B">
              <w:rPr>
                <w:sz w:val="18"/>
                <w:szCs w:val="18"/>
              </w:rPr>
              <w:t xml:space="preserve"> &gt; Стр. </w:t>
            </w:r>
            <w:r w:rsidRPr="008D038B">
              <w:rPr>
                <w:sz w:val="18"/>
                <w:szCs w:val="18"/>
              </w:rPr>
              <w:t>8</w:t>
            </w:r>
            <w:r>
              <w:rPr>
                <w:sz w:val="18"/>
                <w:szCs w:val="18"/>
                <w:lang w:val="en-US"/>
              </w:rPr>
              <w:t>3</w:t>
            </w:r>
            <w:r>
              <w:rPr>
                <w:sz w:val="18"/>
                <w:szCs w:val="18"/>
              </w:rPr>
              <w:t>3</w:t>
            </w:r>
            <w:r w:rsidRPr="008D038B">
              <w:rPr>
                <w:sz w:val="18"/>
                <w:szCs w:val="18"/>
              </w:rPr>
              <w:t xml:space="preserve"> </w:t>
            </w:r>
            <w:r>
              <w:rPr>
                <w:sz w:val="18"/>
                <w:szCs w:val="18"/>
              </w:rPr>
              <w:t>–</w:t>
            </w:r>
            <w:r w:rsidRPr="00F0334B">
              <w:rPr>
                <w:sz w:val="18"/>
                <w:szCs w:val="18"/>
              </w:rPr>
              <w:t xml:space="preserve"> недопустимо</w:t>
            </w:r>
          </w:p>
        </w:tc>
      </w:tr>
      <w:tr w:rsidR="00752F6B" w:rsidRPr="00B92096" w14:paraId="252361C1"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76DC71EB" w14:textId="77777777" w:rsidR="00752F6B" w:rsidRDefault="00752F6B" w:rsidP="00752F6B">
            <w:pPr>
              <w:jc w:val="center"/>
              <w:rPr>
                <w:color w:val="000000"/>
                <w:sz w:val="18"/>
                <w:szCs w:val="18"/>
              </w:rPr>
            </w:pPr>
            <w:r>
              <w:rPr>
                <w:color w:val="000000"/>
                <w:sz w:val="18"/>
                <w:szCs w:val="18"/>
              </w:rPr>
              <w:t>5</w:t>
            </w:r>
            <w:r>
              <w:rPr>
                <w:color w:val="000000"/>
                <w:sz w:val="18"/>
                <w:szCs w:val="18"/>
                <w:lang w:val="en-US"/>
              </w:rPr>
              <w:t>8</w:t>
            </w:r>
          </w:p>
        </w:tc>
        <w:tc>
          <w:tcPr>
            <w:tcW w:w="717" w:type="dxa"/>
            <w:tcBorders>
              <w:top w:val="single" w:sz="4" w:space="0" w:color="auto"/>
              <w:left w:val="single" w:sz="4" w:space="0" w:color="auto"/>
              <w:bottom w:val="single" w:sz="4" w:space="0" w:color="auto"/>
              <w:right w:val="single" w:sz="4" w:space="0" w:color="auto"/>
            </w:tcBorders>
          </w:tcPr>
          <w:p w14:paraId="020B46AD"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05A30988" w14:textId="77777777" w:rsidR="00752F6B" w:rsidRDefault="00752F6B" w:rsidP="00752F6B">
            <w:pPr>
              <w:rPr>
                <w:sz w:val="18"/>
                <w:szCs w:val="18"/>
              </w:rPr>
            </w:pPr>
            <w:r>
              <w:rPr>
                <w:sz w:val="18"/>
                <w:szCs w:val="18"/>
                <w:lang w:val="en-US"/>
              </w:rPr>
              <w:t>851+</w:t>
            </w:r>
            <w:r>
              <w:rPr>
                <w:sz w:val="18"/>
                <w:szCs w:val="18"/>
              </w:rPr>
              <w:t>852</w:t>
            </w:r>
          </w:p>
        </w:tc>
        <w:tc>
          <w:tcPr>
            <w:tcW w:w="888" w:type="dxa"/>
            <w:tcBorders>
              <w:top w:val="single" w:sz="4" w:space="0" w:color="auto"/>
              <w:left w:val="single" w:sz="4" w:space="0" w:color="auto"/>
              <w:bottom w:val="single" w:sz="4" w:space="0" w:color="auto"/>
              <w:right w:val="single" w:sz="4" w:space="0" w:color="auto"/>
            </w:tcBorders>
          </w:tcPr>
          <w:p w14:paraId="5AB1601A"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61C0B108" w14:textId="77777777" w:rsidR="00752F6B" w:rsidRPr="009818B0" w:rsidRDefault="00752F6B" w:rsidP="00752F6B">
            <w:pPr>
              <w:rPr>
                <w:sz w:val="18"/>
                <w:szCs w:val="18"/>
              </w:rPr>
            </w:pPr>
            <w:r w:rsidRPr="009818B0">
              <w:rPr>
                <w:sz w:val="18"/>
                <w:szCs w:val="18"/>
              </w:rPr>
              <w:t>=</w:t>
            </w:r>
          </w:p>
        </w:tc>
        <w:tc>
          <w:tcPr>
            <w:tcW w:w="1012" w:type="dxa"/>
            <w:tcBorders>
              <w:top w:val="single" w:sz="4" w:space="0" w:color="auto"/>
              <w:left w:val="single" w:sz="4" w:space="0" w:color="auto"/>
              <w:bottom w:val="single" w:sz="4" w:space="0" w:color="auto"/>
              <w:right w:val="single" w:sz="4" w:space="0" w:color="auto"/>
            </w:tcBorders>
          </w:tcPr>
          <w:p w14:paraId="38546A88" w14:textId="77777777" w:rsidR="00752F6B" w:rsidRDefault="00752F6B" w:rsidP="00752F6B">
            <w:pPr>
              <w:rPr>
                <w:sz w:val="18"/>
                <w:szCs w:val="18"/>
              </w:rPr>
            </w:pPr>
            <w:r>
              <w:rPr>
                <w:sz w:val="18"/>
                <w:szCs w:val="18"/>
              </w:rPr>
              <w:t>850</w:t>
            </w:r>
          </w:p>
        </w:tc>
        <w:tc>
          <w:tcPr>
            <w:tcW w:w="1251" w:type="dxa"/>
            <w:tcBorders>
              <w:top w:val="single" w:sz="4" w:space="0" w:color="auto"/>
              <w:left w:val="single" w:sz="4" w:space="0" w:color="auto"/>
              <w:bottom w:val="single" w:sz="4" w:space="0" w:color="auto"/>
              <w:right w:val="single" w:sz="4" w:space="0" w:color="auto"/>
            </w:tcBorders>
          </w:tcPr>
          <w:p w14:paraId="1987A918"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046EAE5A" w14:textId="77777777" w:rsidR="00752F6B" w:rsidRPr="00F0334B" w:rsidRDefault="00752F6B" w:rsidP="00752F6B">
            <w:pPr>
              <w:rPr>
                <w:sz w:val="18"/>
                <w:szCs w:val="18"/>
              </w:rPr>
            </w:pPr>
            <w:r w:rsidRPr="00F0334B">
              <w:rPr>
                <w:sz w:val="18"/>
                <w:szCs w:val="18"/>
              </w:rPr>
              <w:t xml:space="preserve">Стр. </w:t>
            </w:r>
            <w:r w:rsidRPr="00942CA7">
              <w:rPr>
                <w:sz w:val="18"/>
                <w:szCs w:val="18"/>
              </w:rPr>
              <w:t>851</w:t>
            </w:r>
            <w:r>
              <w:rPr>
                <w:sz w:val="18"/>
                <w:szCs w:val="18"/>
              </w:rPr>
              <w:t xml:space="preserve"> </w:t>
            </w:r>
            <w:r w:rsidRPr="00942CA7">
              <w:rPr>
                <w:sz w:val="18"/>
                <w:szCs w:val="18"/>
              </w:rPr>
              <w:t>+</w:t>
            </w:r>
            <w:r>
              <w:rPr>
                <w:sz w:val="18"/>
                <w:szCs w:val="18"/>
              </w:rPr>
              <w:t xml:space="preserve"> Стр. 852 </w:t>
            </w:r>
            <w:r w:rsidRPr="00942CA7">
              <w:rPr>
                <w:sz w:val="18"/>
                <w:szCs w:val="18"/>
              </w:rPr>
              <w:t>&lt;</w:t>
            </w:r>
            <w:r w:rsidRPr="00F0334B">
              <w:rPr>
                <w:sz w:val="18"/>
                <w:szCs w:val="18"/>
              </w:rPr>
              <w:t xml:space="preserve">&gt; Стр. </w:t>
            </w:r>
            <w:r w:rsidRPr="005006A3">
              <w:rPr>
                <w:sz w:val="18"/>
                <w:szCs w:val="18"/>
              </w:rPr>
              <w:t>8</w:t>
            </w:r>
            <w:r>
              <w:rPr>
                <w:sz w:val="18"/>
                <w:szCs w:val="18"/>
              </w:rPr>
              <w:t>50</w:t>
            </w:r>
            <w:r w:rsidRPr="005006A3">
              <w:rPr>
                <w:sz w:val="18"/>
                <w:szCs w:val="18"/>
              </w:rPr>
              <w:t xml:space="preserve"> </w:t>
            </w:r>
            <w:r>
              <w:rPr>
                <w:sz w:val="18"/>
                <w:szCs w:val="18"/>
              </w:rPr>
              <w:t>–</w:t>
            </w:r>
            <w:r w:rsidRPr="00F0334B">
              <w:rPr>
                <w:sz w:val="18"/>
                <w:szCs w:val="18"/>
              </w:rPr>
              <w:t xml:space="preserve"> недопустимо</w:t>
            </w:r>
          </w:p>
        </w:tc>
      </w:tr>
      <w:tr w:rsidR="00752F6B" w:rsidRPr="00B92096" w14:paraId="624D381C"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5969DF49" w14:textId="77777777" w:rsidR="00752F6B" w:rsidRDefault="00752F6B" w:rsidP="00752F6B">
            <w:pPr>
              <w:jc w:val="center"/>
              <w:rPr>
                <w:color w:val="000000"/>
                <w:sz w:val="18"/>
                <w:szCs w:val="18"/>
              </w:rPr>
            </w:pPr>
            <w:r>
              <w:rPr>
                <w:color w:val="000000"/>
                <w:sz w:val="18"/>
                <w:szCs w:val="18"/>
              </w:rPr>
              <w:t>5</w:t>
            </w:r>
            <w:r w:rsidRPr="00942CA7">
              <w:rPr>
                <w:color w:val="000000"/>
                <w:sz w:val="18"/>
                <w:szCs w:val="18"/>
              </w:rPr>
              <w:t>9</w:t>
            </w:r>
          </w:p>
        </w:tc>
        <w:tc>
          <w:tcPr>
            <w:tcW w:w="717" w:type="dxa"/>
            <w:tcBorders>
              <w:top w:val="single" w:sz="4" w:space="0" w:color="auto"/>
              <w:left w:val="single" w:sz="4" w:space="0" w:color="auto"/>
              <w:bottom w:val="single" w:sz="4" w:space="0" w:color="auto"/>
              <w:right w:val="single" w:sz="4" w:space="0" w:color="auto"/>
            </w:tcBorders>
          </w:tcPr>
          <w:p w14:paraId="4DA7D9DF"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3B5E1E7F" w14:textId="77777777" w:rsidR="00752F6B" w:rsidRDefault="00752F6B" w:rsidP="00752F6B">
            <w:pPr>
              <w:rPr>
                <w:sz w:val="18"/>
                <w:szCs w:val="18"/>
                <w:lang w:val="en-US"/>
              </w:rPr>
            </w:pPr>
            <w:r>
              <w:rPr>
                <w:sz w:val="18"/>
                <w:szCs w:val="18"/>
              </w:rPr>
              <w:t>861+863</w:t>
            </w:r>
          </w:p>
        </w:tc>
        <w:tc>
          <w:tcPr>
            <w:tcW w:w="888" w:type="dxa"/>
            <w:tcBorders>
              <w:top w:val="single" w:sz="4" w:space="0" w:color="auto"/>
              <w:left w:val="single" w:sz="4" w:space="0" w:color="auto"/>
              <w:bottom w:val="single" w:sz="4" w:space="0" w:color="auto"/>
              <w:right w:val="single" w:sz="4" w:space="0" w:color="auto"/>
            </w:tcBorders>
          </w:tcPr>
          <w:p w14:paraId="24C4C9DA" w14:textId="77777777" w:rsidR="00752F6B" w:rsidRDefault="00752F6B" w:rsidP="00752F6B">
            <w:pPr>
              <w:rPr>
                <w:sz w:val="18"/>
                <w:szCs w:val="18"/>
                <w:lang w:val="en-US"/>
              </w:rPr>
            </w:pPr>
            <w:r w:rsidRPr="00942CA7">
              <w:rPr>
                <w:sz w:val="18"/>
                <w:szCs w:val="18"/>
              </w:rPr>
              <w:t>4-7</w:t>
            </w:r>
          </w:p>
        </w:tc>
        <w:tc>
          <w:tcPr>
            <w:tcW w:w="948" w:type="dxa"/>
            <w:tcBorders>
              <w:top w:val="single" w:sz="4" w:space="0" w:color="auto"/>
              <w:left w:val="single" w:sz="4" w:space="0" w:color="auto"/>
              <w:bottom w:val="single" w:sz="4" w:space="0" w:color="auto"/>
              <w:right w:val="single" w:sz="4" w:space="0" w:color="auto"/>
            </w:tcBorders>
          </w:tcPr>
          <w:p w14:paraId="2C807043" w14:textId="77777777" w:rsidR="00752F6B" w:rsidRPr="009818B0" w:rsidRDefault="00752F6B" w:rsidP="00752F6B">
            <w:pPr>
              <w:rPr>
                <w:sz w:val="18"/>
                <w:szCs w:val="18"/>
              </w:rPr>
            </w:pPr>
            <w:r w:rsidRPr="009818B0">
              <w:rPr>
                <w:sz w:val="18"/>
                <w:szCs w:val="18"/>
              </w:rPr>
              <w:t>=</w:t>
            </w:r>
          </w:p>
        </w:tc>
        <w:tc>
          <w:tcPr>
            <w:tcW w:w="1012" w:type="dxa"/>
            <w:tcBorders>
              <w:top w:val="single" w:sz="4" w:space="0" w:color="auto"/>
              <w:left w:val="single" w:sz="4" w:space="0" w:color="auto"/>
              <w:bottom w:val="single" w:sz="4" w:space="0" w:color="auto"/>
              <w:right w:val="single" w:sz="4" w:space="0" w:color="auto"/>
            </w:tcBorders>
          </w:tcPr>
          <w:p w14:paraId="565F796E" w14:textId="77777777" w:rsidR="00752F6B" w:rsidRDefault="00752F6B" w:rsidP="00752F6B">
            <w:pPr>
              <w:rPr>
                <w:sz w:val="18"/>
                <w:szCs w:val="18"/>
              </w:rPr>
            </w:pPr>
            <w:r>
              <w:rPr>
                <w:sz w:val="18"/>
                <w:szCs w:val="18"/>
              </w:rPr>
              <w:t>860</w:t>
            </w:r>
          </w:p>
        </w:tc>
        <w:tc>
          <w:tcPr>
            <w:tcW w:w="1251" w:type="dxa"/>
            <w:tcBorders>
              <w:top w:val="single" w:sz="4" w:space="0" w:color="auto"/>
              <w:left w:val="single" w:sz="4" w:space="0" w:color="auto"/>
              <w:bottom w:val="single" w:sz="4" w:space="0" w:color="auto"/>
              <w:right w:val="single" w:sz="4" w:space="0" w:color="auto"/>
            </w:tcBorders>
          </w:tcPr>
          <w:p w14:paraId="27C2488E"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63663006" w14:textId="77777777" w:rsidR="00752F6B" w:rsidRPr="00F0334B" w:rsidRDefault="00752F6B" w:rsidP="00752F6B">
            <w:pPr>
              <w:rPr>
                <w:sz w:val="18"/>
                <w:szCs w:val="18"/>
              </w:rPr>
            </w:pPr>
            <w:r w:rsidRPr="00F0334B">
              <w:rPr>
                <w:sz w:val="18"/>
                <w:szCs w:val="18"/>
              </w:rPr>
              <w:t xml:space="preserve">Стр. </w:t>
            </w:r>
            <w:r>
              <w:rPr>
                <w:sz w:val="18"/>
                <w:szCs w:val="18"/>
              </w:rPr>
              <w:t xml:space="preserve">861 + </w:t>
            </w:r>
            <w:r w:rsidRPr="00F0334B">
              <w:rPr>
                <w:sz w:val="18"/>
                <w:szCs w:val="18"/>
              </w:rPr>
              <w:t xml:space="preserve">Стр. </w:t>
            </w:r>
            <w:r>
              <w:rPr>
                <w:sz w:val="18"/>
                <w:szCs w:val="18"/>
              </w:rPr>
              <w:t xml:space="preserve">863 </w:t>
            </w:r>
            <w:r w:rsidRPr="00942CA7">
              <w:rPr>
                <w:sz w:val="18"/>
                <w:szCs w:val="18"/>
              </w:rPr>
              <w:t>&lt;</w:t>
            </w:r>
            <w:r w:rsidRPr="00F0334B">
              <w:rPr>
                <w:sz w:val="18"/>
                <w:szCs w:val="18"/>
              </w:rPr>
              <w:t xml:space="preserve">&gt; Стр. </w:t>
            </w:r>
            <w:r w:rsidRPr="005006A3">
              <w:rPr>
                <w:sz w:val="18"/>
                <w:szCs w:val="18"/>
              </w:rPr>
              <w:t>8</w:t>
            </w:r>
            <w:r>
              <w:rPr>
                <w:sz w:val="18"/>
                <w:szCs w:val="18"/>
              </w:rPr>
              <w:t>60</w:t>
            </w:r>
            <w:r w:rsidRPr="005006A3">
              <w:rPr>
                <w:sz w:val="18"/>
                <w:szCs w:val="18"/>
              </w:rPr>
              <w:t xml:space="preserve"> </w:t>
            </w:r>
            <w:r>
              <w:rPr>
                <w:sz w:val="18"/>
                <w:szCs w:val="18"/>
              </w:rPr>
              <w:t>–</w:t>
            </w:r>
            <w:r w:rsidRPr="00F0334B">
              <w:rPr>
                <w:sz w:val="18"/>
                <w:szCs w:val="18"/>
              </w:rPr>
              <w:t xml:space="preserve"> недопустимо</w:t>
            </w:r>
          </w:p>
        </w:tc>
      </w:tr>
      <w:tr w:rsidR="00752F6B" w:rsidRPr="00B92096" w14:paraId="55BACEAC"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476E7385" w14:textId="77777777" w:rsidR="00752F6B" w:rsidRDefault="00752F6B" w:rsidP="00752F6B">
            <w:pPr>
              <w:jc w:val="center"/>
              <w:rPr>
                <w:color w:val="000000"/>
                <w:sz w:val="18"/>
                <w:szCs w:val="18"/>
              </w:rPr>
            </w:pPr>
            <w:r w:rsidRPr="00942CA7">
              <w:rPr>
                <w:color w:val="000000"/>
                <w:sz w:val="18"/>
                <w:szCs w:val="18"/>
              </w:rPr>
              <w:t>60</w:t>
            </w:r>
          </w:p>
        </w:tc>
        <w:tc>
          <w:tcPr>
            <w:tcW w:w="717" w:type="dxa"/>
            <w:tcBorders>
              <w:top w:val="single" w:sz="4" w:space="0" w:color="auto"/>
              <w:left w:val="single" w:sz="4" w:space="0" w:color="auto"/>
              <w:bottom w:val="single" w:sz="4" w:space="0" w:color="auto"/>
              <w:right w:val="single" w:sz="4" w:space="0" w:color="auto"/>
            </w:tcBorders>
          </w:tcPr>
          <w:p w14:paraId="73529DFD"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4383E999" w14:textId="77777777" w:rsidR="00752F6B" w:rsidRDefault="00752F6B" w:rsidP="00752F6B">
            <w:pPr>
              <w:rPr>
                <w:sz w:val="18"/>
                <w:szCs w:val="18"/>
              </w:rPr>
            </w:pPr>
            <w:r>
              <w:rPr>
                <w:sz w:val="18"/>
                <w:szCs w:val="18"/>
              </w:rPr>
              <w:t>8</w:t>
            </w:r>
            <w:r w:rsidRPr="00942CA7">
              <w:rPr>
                <w:sz w:val="18"/>
                <w:szCs w:val="18"/>
              </w:rPr>
              <w:t>6</w:t>
            </w:r>
            <w:r>
              <w:rPr>
                <w:sz w:val="18"/>
                <w:szCs w:val="18"/>
              </w:rPr>
              <w:t>2</w:t>
            </w:r>
          </w:p>
        </w:tc>
        <w:tc>
          <w:tcPr>
            <w:tcW w:w="888" w:type="dxa"/>
            <w:tcBorders>
              <w:top w:val="single" w:sz="4" w:space="0" w:color="auto"/>
              <w:left w:val="single" w:sz="4" w:space="0" w:color="auto"/>
              <w:bottom w:val="single" w:sz="4" w:space="0" w:color="auto"/>
              <w:right w:val="single" w:sz="4" w:space="0" w:color="auto"/>
            </w:tcBorders>
          </w:tcPr>
          <w:p w14:paraId="36A561A2" w14:textId="77777777" w:rsidR="00752F6B" w:rsidRPr="00942CA7" w:rsidRDefault="00752F6B" w:rsidP="00752F6B">
            <w:pPr>
              <w:rPr>
                <w:sz w:val="18"/>
                <w:szCs w:val="18"/>
              </w:rPr>
            </w:pPr>
            <w:r w:rsidRPr="00942CA7">
              <w:rPr>
                <w:sz w:val="18"/>
                <w:szCs w:val="18"/>
              </w:rPr>
              <w:t>4-7</w:t>
            </w:r>
          </w:p>
        </w:tc>
        <w:tc>
          <w:tcPr>
            <w:tcW w:w="948" w:type="dxa"/>
            <w:tcBorders>
              <w:top w:val="single" w:sz="4" w:space="0" w:color="auto"/>
              <w:left w:val="single" w:sz="4" w:space="0" w:color="auto"/>
              <w:bottom w:val="single" w:sz="4" w:space="0" w:color="auto"/>
              <w:right w:val="single" w:sz="4" w:space="0" w:color="auto"/>
            </w:tcBorders>
          </w:tcPr>
          <w:p w14:paraId="019F4F89"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57BAD96A" w14:textId="77777777" w:rsidR="00752F6B" w:rsidRDefault="00752F6B" w:rsidP="00752F6B">
            <w:pPr>
              <w:rPr>
                <w:sz w:val="18"/>
                <w:szCs w:val="18"/>
              </w:rPr>
            </w:pPr>
            <w:r>
              <w:rPr>
                <w:sz w:val="18"/>
                <w:szCs w:val="18"/>
              </w:rPr>
              <w:t>8</w:t>
            </w:r>
            <w:r w:rsidRPr="00942CA7">
              <w:rPr>
                <w:sz w:val="18"/>
                <w:szCs w:val="18"/>
              </w:rPr>
              <w:t>6</w:t>
            </w:r>
            <w:r>
              <w:rPr>
                <w:sz w:val="18"/>
                <w:szCs w:val="18"/>
              </w:rPr>
              <w:t>1</w:t>
            </w:r>
          </w:p>
        </w:tc>
        <w:tc>
          <w:tcPr>
            <w:tcW w:w="1251" w:type="dxa"/>
            <w:tcBorders>
              <w:top w:val="single" w:sz="4" w:space="0" w:color="auto"/>
              <w:left w:val="single" w:sz="4" w:space="0" w:color="auto"/>
              <w:bottom w:val="single" w:sz="4" w:space="0" w:color="auto"/>
              <w:right w:val="single" w:sz="4" w:space="0" w:color="auto"/>
            </w:tcBorders>
          </w:tcPr>
          <w:p w14:paraId="36339C83"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75082D32" w14:textId="77777777" w:rsidR="00752F6B" w:rsidRPr="00F0334B" w:rsidRDefault="00752F6B" w:rsidP="00752F6B">
            <w:pPr>
              <w:rPr>
                <w:sz w:val="18"/>
                <w:szCs w:val="18"/>
              </w:rPr>
            </w:pPr>
            <w:r w:rsidRPr="00F0334B">
              <w:rPr>
                <w:sz w:val="18"/>
                <w:szCs w:val="18"/>
              </w:rPr>
              <w:t xml:space="preserve">Стр. </w:t>
            </w:r>
            <w:r>
              <w:rPr>
                <w:sz w:val="18"/>
                <w:szCs w:val="18"/>
              </w:rPr>
              <w:t>8</w:t>
            </w:r>
            <w:r>
              <w:rPr>
                <w:sz w:val="18"/>
                <w:szCs w:val="18"/>
                <w:lang w:val="en-US"/>
              </w:rPr>
              <w:t>6</w:t>
            </w:r>
            <w:r>
              <w:rPr>
                <w:sz w:val="18"/>
                <w:szCs w:val="18"/>
              </w:rPr>
              <w:t>2</w:t>
            </w:r>
            <w:r w:rsidRPr="00F0334B">
              <w:rPr>
                <w:sz w:val="18"/>
                <w:szCs w:val="18"/>
              </w:rPr>
              <w:t xml:space="preserve"> &gt; Стр. </w:t>
            </w:r>
            <w:r w:rsidRPr="008D038B">
              <w:rPr>
                <w:sz w:val="18"/>
                <w:szCs w:val="18"/>
              </w:rPr>
              <w:t>8</w:t>
            </w:r>
            <w:r>
              <w:rPr>
                <w:sz w:val="18"/>
                <w:szCs w:val="18"/>
                <w:lang w:val="en-US"/>
              </w:rPr>
              <w:t>6</w:t>
            </w:r>
            <w:r w:rsidRPr="008D038B">
              <w:rPr>
                <w:sz w:val="18"/>
                <w:szCs w:val="18"/>
              </w:rPr>
              <w:t xml:space="preserve">1 </w:t>
            </w:r>
            <w:r>
              <w:rPr>
                <w:sz w:val="18"/>
                <w:szCs w:val="18"/>
              </w:rPr>
              <w:t>–</w:t>
            </w:r>
            <w:r w:rsidRPr="00F0334B">
              <w:rPr>
                <w:sz w:val="18"/>
                <w:szCs w:val="18"/>
              </w:rPr>
              <w:t xml:space="preserve"> недопустимо</w:t>
            </w:r>
          </w:p>
        </w:tc>
      </w:tr>
      <w:tr w:rsidR="00752F6B" w:rsidRPr="00B92096" w14:paraId="7EB10C88"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7A9791E5" w14:textId="77777777" w:rsidR="00752F6B" w:rsidRPr="00942CA7" w:rsidRDefault="00752F6B" w:rsidP="00752F6B">
            <w:pPr>
              <w:jc w:val="center"/>
              <w:rPr>
                <w:color w:val="000000"/>
                <w:sz w:val="18"/>
                <w:szCs w:val="18"/>
              </w:rPr>
            </w:pPr>
            <w:r>
              <w:rPr>
                <w:color w:val="000000"/>
                <w:sz w:val="18"/>
                <w:szCs w:val="18"/>
                <w:lang w:val="en-US"/>
              </w:rPr>
              <w:t>61</w:t>
            </w:r>
          </w:p>
        </w:tc>
        <w:tc>
          <w:tcPr>
            <w:tcW w:w="717" w:type="dxa"/>
            <w:tcBorders>
              <w:top w:val="single" w:sz="4" w:space="0" w:color="auto"/>
              <w:left w:val="single" w:sz="4" w:space="0" w:color="auto"/>
              <w:bottom w:val="single" w:sz="4" w:space="0" w:color="auto"/>
              <w:right w:val="single" w:sz="4" w:space="0" w:color="auto"/>
            </w:tcBorders>
          </w:tcPr>
          <w:p w14:paraId="23C4F03C"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5540F2F4" w14:textId="77777777" w:rsidR="00752F6B" w:rsidRDefault="00752F6B" w:rsidP="00752F6B">
            <w:pPr>
              <w:rPr>
                <w:sz w:val="18"/>
                <w:szCs w:val="18"/>
              </w:rPr>
            </w:pPr>
            <w:r>
              <w:rPr>
                <w:sz w:val="18"/>
                <w:szCs w:val="18"/>
              </w:rPr>
              <w:t>8</w:t>
            </w:r>
            <w:r>
              <w:rPr>
                <w:sz w:val="18"/>
                <w:szCs w:val="18"/>
                <w:lang w:val="en-US"/>
              </w:rPr>
              <w:t>6</w:t>
            </w:r>
            <w:r>
              <w:rPr>
                <w:sz w:val="18"/>
                <w:szCs w:val="18"/>
              </w:rPr>
              <w:t>4</w:t>
            </w:r>
          </w:p>
        </w:tc>
        <w:tc>
          <w:tcPr>
            <w:tcW w:w="888" w:type="dxa"/>
            <w:tcBorders>
              <w:top w:val="single" w:sz="4" w:space="0" w:color="auto"/>
              <w:left w:val="single" w:sz="4" w:space="0" w:color="auto"/>
              <w:bottom w:val="single" w:sz="4" w:space="0" w:color="auto"/>
              <w:right w:val="single" w:sz="4" w:space="0" w:color="auto"/>
            </w:tcBorders>
          </w:tcPr>
          <w:p w14:paraId="37B56D95" w14:textId="77777777" w:rsidR="00752F6B" w:rsidRPr="00942CA7" w:rsidRDefault="00752F6B" w:rsidP="00752F6B">
            <w:pPr>
              <w:rPr>
                <w:sz w:val="18"/>
                <w:szCs w:val="18"/>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4639B908"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2F7C41D2" w14:textId="77777777" w:rsidR="00752F6B" w:rsidRDefault="00752F6B" w:rsidP="00752F6B">
            <w:pPr>
              <w:rPr>
                <w:sz w:val="18"/>
                <w:szCs w:val="18"/>
              </w:rPr>
            </w:pPr>
            <w:r>
              <w:rPr>
                <w:sz w:val="18"/>
                <w:szCs w:val="18"/>
              </w:rPr>
              <w:t>8</w:t>
            </w:r>
            <w:r>
              <w:rPr>
                <w:sz w:val="18"/>
                <w:szCs w:val="18"/>
                <w:lang w:val="en-US"/>
              </w:rPr>
              <w:t>6</w:t>
            </w:r>
            <w:r>
              <w:rPr>
                <w:sz w:val="18"/>
                <w:szCs w:val="18"/>
              </w:rPr>
              <w:t>3</w:t>
            </w:r>
          </w:p>
        </w:tc>
        <w:tc>
          <w:tcPr>
            <w:tcW w:w="1251" w:type="dxa"/>
            <w:tcBorders>
              <w:top w:val="single" w:sz="4" w:space="0" w:color="auto"/>
              <w:left w:val="single" w:sz="4" w:space="0" w:color="auto"/>
              <w:bottom w:val="single" w:sz="4" w:space="0" w:color="auto"/>
              <w:right w:val="single" w:sz="4" w:space="0" w:color="auto"/>
            </w:tcBorders>
          </w:tcPr>
          <w:p w14:paraId="4CF5EDEE"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11B598BC" w14:textId="77777777" w:rsidR="00752F6B" w:rsidRPr="00F0334B" w:rsidRDefault="00752F6B" w:rsidP="00752F6B">
            <w:pPr>
              <w:rPr>
                <w:sz w:val="18"/>
                <w:szCs w:val="18"/>
              </w:rPr>
            </w:pPr>
            <w:r w:rsidRPr="00F0334B">
              <w:rPr>
                <w:sz w:val="18"/>
                <w:szCs w:val="18"/>
              </w:rPr>
              <w:t xml:space="preserve">Стр. </w:t>
            </w:r>
            <w:r>
              <w:rPr>
                <w:sz w:val="18"/>
                <w:szCs w:val="18"/>
              </w:rPr>
              <w:t>8</w:t>
            </w:r>
            <w:r>
              <w:rPr>
                <w:sz w:val="18"/>
                <w:szCs w:val="18"/>
                <w:lang w:val="en-US"/>
              </w:rPr>
              <w:t>6</w:t>
            </w:r>
            <w:r>
              <w:rPr>
                <w:sz w:val="18"/>
                <w:szCs w:val="18"/>
              </w:rPr>
              <w:t>4</w:t>
            </w:r>
            <w:r w:rsidRPr="00F0334B">
              <w:rPr>
                <w:sz w:val="18"/>
                <w:szCs w:val="18"/>
              </w:rPr>
              <w:t xml:space="preserve"> &gt; Стр. </w:t>
            </w:r>
            <w:r w:rsidRPr="008D038B">
              <w:rPr>
                <w:sz w:val="18"/>
                <w:szCs w:val="18"/>
              </w:rPr>
              <w:t>8</w:t>
            </w:r>
            <w:r>
              <w:rPr>
                <w:sz w:val="18"/>
                <w:szCs w:val="18"/>
                <w:lang w:val="en-US"/>
              </w:rPr>
              <w:t>6</w:t>
            </w:r>
            <w:r>
              <w:rPr>
                <w:sz w:val="18"/>
                <w:szCs w:val="18"/>
              </w:rPr>
              <w:t>3</w:t>
            </w:r>
            <w:r w:rsidRPr="008D038B">
              <w:rPr>
                <w:sz w:val="18"/>
                <w:szCs w:val="18"/>
              </w:rPr>
              <w:t xml:space="preserve"> </w:t>
            </w:r>
            <w:r>
              <w:rPr>
                <w:sz w:val="18"/>
                <w:szCs w:val="18"/>
              </w:rPr>
              <w:t>–</w:t>
            </w:r>
            <w:r w:rsidRPr="00F0334B">
              <w:rPr>
                <w:sz w:val="18"/>
                <w:szCs w:val="18"/>
              </w:rPr>
              <w:t xml:space="preserve"> недопустимо</w:t>
            </w:r>
          </w:p>
        </w:tc>
      </w:tr>
      <w:tr w:rsidR="00752F6B" w:rsidRPr="00B92096" w14:paraId="1DF270CA"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693AAC00" w14:textId="77777777" w:rsidR="00752F6B" w:rsidRDefault="00752F6B" w:rsidP="00752F6B">
            <w:pPr>
              <w:jc w:val="center"/>
              <w:rPr>
                <w:color w:val="000000"/>
                <w:sz w:val="18"/>
                <w:szCs w:val="18"/>
                <w:lang w:val="en-US"/>
              </w:rPr>
            </w:pPr>
            <w:r>
              <w:rPr>
                <w:color w:val="000000"/>
                <w:sz w:val="18"/>
                <w:szCs w:val="18"/>
                <w:lang w:val="en-US"/>
              </w:rPr>
              <w:lastRenderedPageBreak/>
              <w:t>62</w:t>
            </w:r>
          </w:p>
        </w:tc>
        <w:tc>
          <w:tcPr>
            <w:tcW w:w="717" w:type="dxa"/>
            <w:tcBorders>
              <w:top w:val="single" w:sz="4" w:space="0" w:color="auto"/>
              <w:left w:val="single" w:sz="4" w:space="0" w:color="auto"/>
              <w:bottom w:val="single" w:sz="4" w:space="0" w:color="auto"/>
              <w:right w:val="single" w:sz="4" w:space="0" w:color="auto"/>
            </w:tcBorders>
          </w:tcPr>
          <w:p w14:paraId="0AE559BD"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1BB0640E" w14:textId="77777777" w:rsidR="00752F6B" w:rsidRDefault="00752F6B" w:rsidP="00752F6B">
            <w:pPr>
              <w:rPr>
                <w:sz w:val="18"/>
                <w:szCs w:val="18"/>
              </w:rPr>
            </w:pPr>
            <w:r>
              <w:rPr>
                <w:sz w:val="18"/>
                <w:szCs w:val="18"/>
              </w:rPr>
              <w:t>880</w:t>
            </w:r>
          </w:p>
        </w:tc>
        <w:tc>
          <w:tcPr>
            <w:tcW w:w="888" w:type="dxa"/>
            <w:tcBorders>
              <w:top w:val="single" w:sz="4" w:space="0" w:color="auto"/>
              <w:left w:val="single" w:sz="4" w:space="0" w:color="auto"/>
              <w:bottom w:val="single" w:sz="4" w:space="0" w:color="auto"/>
              <w:right w:val="single" w:sz="4" w:space="0" w:color="auto"/>
            </w:tcBorders>
          </w:tcPr>
          <w:p w14:paraId="58FB2FFF"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376D2B58" w14:textId="77777777" w:rsidR="00752F6B" w:rsidRPr="009818B0" w:rsidRDefault="00752F6B" w:rsidP="00752F6B">
            <w:pPr>
              <w:rPr>
                <w:sz w:val="18"/>
                <w:szCs w:val="18"/>
              </w:rPr>
            </w:pPr>
            <w:r w:rsidRPr="009818B0">
              <w:rPr>
                <w:sz w:val="18"/>
                <w:szCs w:val="18"/>
              </w:rPr>
              <w:t>=</w:t>
            </w:r>
          </w:p>
        </w:tc>
        <w:tc>
          <w:tcPr>
            <w:tcW w:w="1012" w:type="dxa"/>
            <w:tcBorders>
              <w:top w:val="single" w:sz="4" w:space="0" w:color="auto"/>
              <w:left w:val="single" w:sz="4" w:space="0" w:color="auto"/>
              <w:bottom w:val="single" w:sz="4" w:space="0" w:color="auto"/>
              <w:right w:val="single" w:sz="4" w:space="0" w:color="auto"/>
            </w:tcBorders>
          </w:tcPr>
          <w:p w14:paraId="7224A369" w14:textId="77777777" w:rsidR="00752F6B" w:rsidRDefault="00752F6B" w:rsidP="00752F6B">
            <w:pPr>
              <w:rPr>
                <w:sz w:val="18"/>
                <w:szCs w:val="18"/>
              </w:rPr>
            </w:pPr>
            <w:r>
              <w:rPr>
                <w:sz w:val="18"/>
                <w:szCs w:val="18"/>
              </w:rPr>
              <w:t>881+884+886+888+889</w:t>
            </w:r>
          </w:p>
        </w:tc>
        <w:tc>
          <w:tcPr>
            <w:tcW w:w="1251" w:type="dxa"/>
            <w:tcBorders>
              <w:top w:val="single" w:sz="4" w:space="0" w:color="auto"/>
              <w:left w:val="single" w:sz="4" w:space="0" w:color="auto"/>
              <w:bottom w:val="single" w:sz="4" w:space="0" w:color="auto"/>
              <w:right w:val="single" w:sz="4" w:space="0" w:color="auto"/>
            </w:tcBorders>
          </w:tcPr>
          <w:p w14:paraId="029DE830"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7EE1226B" w14:textId="77777777" w:rsidR="00752F6B" w:rsidRPr="00F0334B" w:rsidRDefault="00752F6B" w:rsidP="00752F6B">
            <w:pPr>
              <w:rPr>
                <w:sz w:val="18"/>
                <w:szCs w:val="18"/>
              </w:rPr>
            </w:pPr>
            <w:r w:rsidRPr="00F0334B">
              <w:rPr>
                <w:sz w:val="18"/>
                <w:szCs w:val="18"/>
              </w:rPr>
              <w:t xml:space="preserve">Стр. </w:t>
            </w:r>
            <w:r>
              <w:rPr>
                <w:sz w:val="18"/>
                <w:szCs w:val="18"/>
              </w:rPr>
              <w:t xml:space="preserve">880 </w:t>
            </w:r>
            <w:r w:rsidRPr="00FB57B8">
              <w:rPr>
                <w:sz w:val="18"/>
                <w:szCs w:val="18"/>
              </w:rPr>
              <w:t>&lt;</w:t>
            </w:r>
            <w:r w:rsidRPr="00F0334B">
              <w:rPr>
                <w:sz w:val="18"/>
                <w:szCs w:val="18"/>
              </w:rPr>
              <w:t xml:space="preserve">&gt; Стр. </w:t>
            </w:r>
            <w:r w:rsidRPr="005006A3">
              <w:rPr>
                <w:sz w:val="18"/>
                <w:szCs w:val="18"/>
              </w:rPr>
              <w:t>8</w:t>
            </w:r>
            <w:r>
              <w:rPr>
                <w:sz w:val="18"/>
                <w:szCs w:val="18"/>
              </w:rPr>
              <w:t xml:space="preserve">81 + </w:t>
            </w:r>
            <w:r w:rsidRPr="00F0334B">
              <w:rPr>
                <w:sz w:val="18"/>
                <w:szCs w:val="18"/>
              </w:rPr>
              <w:t xml:space="preserve">Стр. </w:t>
            </w:r>
            <w:r w:rsidRPr="005006A3">
              <w:rPr>
                <w:sz w:val="18"/>
                <w:szCs w:val="18"/>
              </w:rPr>
              <w:t>8</w:t>
            </w:r>
            <w:r>
              <w:rPr>
                <w:sz w:val="18"/>
                <w:szCs w:val="18"/>
              </w:rPr>
              <w:t>84</w:t>
            </w:r>
            <w:r w:rsidRPr="005006A3">
              <w:rPr>
                <w:sz w:val="18"/>
                <w:szCs w:val="18"/>
              </w:rPr>
              <w:t xml:space="preserve"> </w:t>
            </w:r>
            <w:r>
              <w:rPr>
                <w:sz w:val="18"/>
                <w:szCs w:val="18"/>
              </w:rPr>
              <w:t xml:space="preserve">+ </w:t>
            </w:r>
            <w:r w:rsidRPr="00F0334B">
              <w:rPr>
                <w:sz w:val="18"/>
                <w:szCs w:val="18"/>
              </w:rPr>
              <w:t xml:space="preserve">Стр. </w:t>
            </w:r>
            <w:r w:rsidRPr="005006A3">
              <w:rPr>
                <w:sz w:val="18"/>
                <w:szCs w:val="18"/>
              </w:rPr>
              <w:t>8</w:t>
            </w:r>
            <w:r>
              <w:rPr>
                <w:sz w:val="18"/>
                <w:szCs w:val="18"/>
              </w:rPr>
              <w:t>86</w:t>
            </w:r>
            <w:r w:rsidRPr="005006A3">
              <w:rPr>
                <w:sz w:val="18"/>
                <w:szCs w:val="18"/>
              </w:rPr>
              <w:t xml:space="preserve"> </w:t>
            </w:r>
            <w:r>
              <w:rPr>
                <w:sz w:val="18"/>
                <w:szCs w:val="18"/>
              </w:rPr>
              <w:t xml:space="preserve">+ </w:t>
            </w:r>
            <w:r w:rsidRPr="00F0334B">
              <w:rPr>
                <w:sz w:val="18"/>
                <w:szCs w:val="18"/>
              </w:rPr>
              <w:t xml:space="preserve">Стр. </w:t>
            </w:r>
            <w:r w:rsidRPr="005006A3">
              <w:rPr>
                <w:sz w:val="18"/>
                <w:szCs w:val="18"/>
              </w:rPr>
              <w:t>8</w:t>
            </w:r>
            <w:r>
              <w:rPr>
                <w:sz w:val="18"/>
                <w:szCs w:val="18"/>
              </w:rPr>
              <w:t xml:space="preserve">88 + </w:t>
            </w:r>
            <w:r w:rsidRPr="00F0334B">
              <w:rPr>
                <w:sz w:val="18"/>
                <w:szCs w:val="18"/>
              </w:rPr>
              <w:t xml:space="preserve">Стр. </w:t>
            </w:r>
            <w:r w:rsidRPr="005006A3">
              <w:rPr>
                <w:sz w:val="18"/>
                <w:szCs w:val="18"/>
              </w:rPr>
              <w:t>8</w:t>
            </w:r>
            <w:r>
              <w:rPr>
                <w:sz w:val="18"/>
                <w:szCs w:val="18"/>
              </w:rPr>
              <w:t>89</w:t>
            </w:r>
            <w:r w:rsidRPr="005006A3">
              <w:rPr>
                <w:sz w:val="18"/>
                <w:szCs w:val="18"/>
              </w:rPr>
              <w:t xml:space="preserve"> </w:t>
            </w:r>
            <w:r>
              <w:rPr>
                <w:sz w:val="18"/>
                <w:szCs w:val="18"/>
              </w:rPr>
              <w:t>–</w:t>
            </w:r>
            <w:r w:rsidRPr="00F0334B">
              <w:rPr>
                <w:sz w:val="18"/>
                <w:szCs w:val="18"/>
              </w:rPr>
              <w:t xml:space="preserve"> недопустимо</w:t>
            </w:r>
          </w:p>
        </w:tc>
      </w:tr>
      <w:tr w:rsidR="00752F6B" w:rsidRPr="00B92096" w14:paraId="7C17E12C"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78DDC0FB" w14:textId="77777777" w:rsidR="00752F6B" w:rsidRDefault="00752F6B" w:rsidP="00752F6B">
            <w:pPr>
              <w:jc w:val="center"/>
              <w:rPr>
                <w:color w:val="000000"/>
                <w:sz w:val="18"/>
                <w:szCs w:val="18"/>
                <w:lang w:val="en-US"/>
              </w:rPr>
            </w:pPr>
            <w:r>
              <w:rPr>
                <w:color w:val="000000"/>
                <w:sz w:val="18"/>
                <w:szCs w:val="18"/>
                <w:lang w:val="en-US"/>
              </w:rPr>
              <w:t>63</w:t>
            </w:r>
          </w:p>
        </w:tc>
        <w:tc>
          <w:tcPr>
            <w:tcW w:w="717" w:type="dxa"/>
            <w:tcBorders>
              <w:top w:val="single" w:sz="4" w:space="0" w:color="auto"/>
              <w:left w:val="single" w:sz="4" w:space="0" w:color="auto"/>
              <w:bottom w:val="single" w:sz="4" w:space="0" w:color="auto"/>
              <w:right w:val="single" w:sz="4" w:space="0" w:color="auto"/>
            </w:tcBorders>
          </w:tcPr>
          <w:p w14:paraId="6E4167F3"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5E3DBE66" w14:textId="77777777" w:rsidR="00752F6B" w:rsidRDefault="00752F6B" w:rsidP="00752F6B">
            <w:pPr>
              <w:rPr>
                <w:sz w:val="18"/>
                <w:szCs w:val="18"/>
              </w:rPr>
            </w:pPr>
            <w:r>
              <w:rPr>
                <w:sz w:val="18"/>
                <w:szCs w:val="18"/>
              </w:rPr>
              <w:t>8</w:t>
            </w:r>
            <w:r>
              <w:rPr>
                <w:sz w:val="18"/>
                <w:szCs w:val="18"/>
                <w:lang w:val="en-US"/>
              </w:rPr>
              <w:t>82+883</w:t>
            </w:r>
          </w:p>
        </w:tc>
        <w:tc>
          <w:tcPr>
            <w:tcW w:w="888" w:type="dxa"/>
            <w:tcBorders>
              <w:top w:val="single" w:sz="4" w:space="0" w:color="auto"/>
              <w:left w:val="single" w:sz="4" w:space="0" w:color="auto"/>
              <w:bottom w:val="single" w:sz="4" w:space="0" w:color="auto"/>
              <w:right w:val="single" w:sz="4" w:space="0" w:color="auto"/>
            </w:tcBorders>
          </w:tcPr>
          <w:p w14:paraId="01BE4944"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7C0D72FE"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2B016A72" w14:textId="77777777" w:rsidR="00752F6B" w:rsidRDefault="00752F6B" w:rsidP="00752F6B">
            <w:pPr>
              <w:rPr>
                <w:sz w:val="18"/>
                <w:szCs w:val="18"/>
              </w:rPr>
            </w:pPr>
            <w:r>
              <w:rPr>
                <w:sz w:val="18"/>
                <w:szCs w:val="18"/>
              </w:rPr>
              <w:t>8</w:t>
            </w:r>
            <w:r>
              <w:rPr>
                <w:sz w:val="18"/>
                <w:szCs w:val="18"/>
                <w:lang w:val="en-US"/>
              </w:rPr>
              <w:t>8</w:t>
            </w:r>
            <w:r>
              <w:rPr>
                <w:sz w:val="18"/>
                <w:szCs w:val="18"/>
              </w:rPr>
              <w:t>1</w:t>
            </w:r>
          </w:p>
        </w:tc>
        <w:tc>
          <w:tcPr>
            <w:tcW w:w="1251" w:type="dxa"/>
            <w:tcBorders>
              <w:top w:val="single" w:sz="4" w:space="0" w:color="auto"/>
              <w:left w:val="single" w:sz="4" w:space="0" w:color="auto"/>
              <w:bottom w:val="single" w:sz="4" w:space="0" w:color="auto"/>
              <w:right w:val="single" w:sz="4" w:space="0" w:color="auto"/>
            </w:tcBorders>
          </w:tcPr>
          <w:p w14:paraId="705D5EAB"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4905BC5C" w14:textId="77777777" w:rsidR="00752F6B" w:rsidRPr="00F0334B" w:rsidRDefault="00752F6B" w:rsidP="00752F6B">
            <w:pPr>
              <w:rPr>
                <w:sz w:val="18"/>
                <w:szCs w:val="18"/>
              </w:rPr>
            </w:pPr>
            <w:r w:rsidRPr="00F0334B">
              <w:rPr>
                <w:sz w:val="18"/>
                <w:szCs w:val="18"/>
              </w:rPr>
              <w:t xml:space="preserve">Стр. </w:t>
            </w:r>
            <w:r>
              <w:rPr>
                <w:sz w:val="18"/>
                <w:szCs w:val="18"/>
              </w:rPr>
              <w:t>8</w:t>
            </w:r>
            <w:r w:rsidRPr="00942CA7">
              <w:rPr>
                <w:sz w:val="18"/>
                <w:szCs w:val="18"/>
              </w:rPr>
              <w:t>8</w:t>
            </w:r>
            <w:r>
              <w:rPr>
                <w:sz w:val="18"/>
                <w:szCs w:val="18"/>
              </w:rPr>
              <w:t>2</w:t>
            </w:r>
            <w:r w:rsidRPr="00942CA7">
              <w:rPr>
                <w:sz w:val="18"/>
                <w:szCs w:val="18"/>
              </w:rPr>
              <w:t xml:space="preserve"> +</w:t>
            </w:r>
            <w:r w:rsidRPr="00F0334B">
              <w:rPr>
                <w:sz w:val="18"/>
                <w:szCs w:val="18"/>
              </w:rPr>
              <w:t xml:space="preserve"> </w:t>
            </w:r>
            <w:r>
              <w:rPr>
                <w:sz w:val="18"/>
                <w:szCs w:val="18"/>
              </w:rPr>
              <w:t xml:space="preserve">Стр. 883 </w:t>
            </w:r>
            <w:r w:rsidRPr="00F0334B">
              <w:rPr>
                <w:sz w:val="18"/>
                <w:szCs w:val="18"/>
              </w:rPr>
              <w:t xml:space="preserve">&gt; Стр. </w:t>
            </w:r>
            <w:r w:rsidRPr="008D038B">
              <w:rPr>
                <w:sz w:val="18"/>
                <w:szCs w:val="18"/>
              </w:rPr>
              <w:t>8</w:t>
            </w:r>
            <w:r>
              <w:rPr>
                <w:sz w:val="18"/>
                <w:szCs w:val="18"/>
              </w:rPr>
              <w:t>8</w:t>
            </w:r>
            <w:r w:rsidRPr="008D038B">
              <w:rPr>
                <w:sz w:val="18"/>
                <w:szCs w:val="18"/>
              </w:rPr>
              <w:t xml:space="preserve">1 </w:t>
            </w:r>
            <w:r>
              <w:rPr>
                <w:sz w:val="18"/>
                <w:szCs w:val="18"/>
              </w:rPr>
              <w:t>–</w:t>
            </w:r>
            <w:r w:rsidRPr="00F0334B">
              <w:rPr>
                <w:sz w:val="18"/>
                <w:szCs w:val="18"/>
              </w:rPr>
              <w:t xml:space="preserve"> недопустимо</w:t>
            </w:r>
          </w:p>
        </w:tc>
      </w:tr>
      <w:tr w:rsidR="00752F6B" w:rsidRPr="00B92096" w14:paraId="61B420DC"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3B264753" w14:textId="77777777" w:rsidR="00752F6B" w:rsidRDefault="00752F6B" w:rsidP="00752F6B">
            <w:pPr>
              <w:jc w:val="center"/>
              <w:rPr>
                <w:color w:val="000000"/>
                <w:sz w:val="18"/>
                <w:szCs w:val="18"/>
                <w:lang w:val="en-US"/>
              </w:rPr>
            </w:pPr>
            <w:r w:rsidRPr="00942CA7">
              <w:rPr>
                <w:color w:val="000000"/>
                <w:sz w:val="18"/>
                <w:szCs w:val="18"/>
              </w:rPr>
              <w:t>64</w:t>
            </w:r>
          </w:p>
        </w:tc>
        <w:tc>
          <w:tcPr>
            <w:tcW w:w="717" w:type="dxa"/>
            <w:tcBorders>
              <w:top w:val="single" w:sz="4" w:space="0" w:color="auto"/>
              <w:left w:val="single" w:sz="4" w:space="0" w:color="auto"/>
              <w:bottom w:val="single" w:sz="4" w:space="0" w:color="auto"/>
              <w:right w:val="single" w:sz="4" w:space="0" w:color="auto"/>
            </w:tcBorders>
          </w:tcPr>
          <w:p w14:paraId="468B1C2F"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61C51987" w14:textId="77777777" w:rsidR="00752F6B" w:rsidRDefault="00752F6B" w:rsidP="00752F6B">
            <w:pPr>
              <w:rPr>
                <w:sz w:val="18"/>
                <w:szCs w:val="18"/>
              </w:rPr>
            </w:pPr>
            <w:r>
              <w:rPr>
                <w:sz w:val="18"/>
                <w:szCs w:val="18"/>
              </w:rPr>
              <w:t>885</w:t>
            </w:r>
          </w:p>
        </w:tc>
        <w:tc>
          <w:tcPr>
            <w:tcW w:w="888" w:type="dxa"/>
            <w:tcBorders>
              <w:top w:val="single" w:sz="4" w:space="0" w:color="auto"/>
              <w:left w:val="single" w:sz="4" w:space="0" w:color="auto"/>
              <w:bottom w:val="single" w:sz="4" w:space="0" w:color="auto"/>
              <w:right w:val="single" w:sz="4" w:space="0" w:color="auto"/>
            </w:tcBorders>
          </w:tcPr>
          <w:p w14:paraId="617143CE" w14:textId="77777777" w:rsidR="00752F6B" w:rsidRDefault="00752F6B" w:rsidP="00752F6B">
            <w:pPr>
              <w:rPr>
                <w:sz w:val="18"/>
                <w:szCs w:val="18"/>
                <w:lang w:val="en-US"/>
              </w:rPr>
            </w:pPr>
            <w:r w:rsidRPr="00942CA7">
              <w:rPr>
                <w:sz w:val="18"/>
                <w:szCs w:val="18"/>
              </w:rPr>
              <w:t>4-7</w:t>
            </w:r>
          </w:p>
        </w:tc>
        <w:tc>
          <w:tcPr>
            <w:tcW w:w="948" w:type="dxa"/>
            <w:tcBorders>
              <w:top w:val="single" w:sz="4" w:space="0" w:color="auto"/>
              <w:left w:val="single" w:sz="4" w:space="0" w:color="auto"/>
              <w:bottom w:val="single" w:sz="4" w:space="0" w:color="auto"/>
              <w:right w:val="single" w:sz="4" w:space="0" w:color="auto"/>
            </w:tcBorders>
          </w:tcPr>
          <w:p w14:paraId="51432807"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1863677E" w14:textId="77777777" w:rsidR="00752F6B" w:rsidRDefault="00752F6B" w:rsidP="00752F6B">
            <w:pPr>
              <w:rPr>
                <w:sz w:val="18"/>
                <w:szCs w:val="18"/>
              </w:rPr>
            </w:pPr>
            <w:r>
              <w:rPr>
                <w:sz w:val="18"/>
                <w:szCs w:val="18"/>
              </w:rPr>
              <w:t>884</w:t>
            </w:r>
          </w:p>
        </w:tc>
        <w:tc>
          <w:tcPr>
            <w:tcW w:w="1251" w:type="dxa"/>
            <w:tcBorders>
              <w:top w:val="single" w:sz="4" w:space="0" w:color="auto"/>
              <w:left w:val="single" w:sz="4" w:space="0" w:color="auto"/>
              <w:bottom w:val="single" w:sz="4" w:space="0" w:color="auto"/>
              <w:right w:val="single" w:sz="4" w:space="0" w:color="auto"/>
            </w:tcBorders>
          </w:tcPr>
          <w:p w14:paraId="3886032C"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083483E2" w14:textId="77777777" w:rsidR="00752F6B" w:rsidRPr="00F0334B" w:rsidRDefault="00752F6B" w:rsidP="00752F6B">
            <w:pPr>
              <w:rPr>
                <w:sz w:val="18"/>
                <w:szCs w:val="18"/>
              </w:rPr>
            </w:pPr>
            <w:r w:rsidRPr="00F0334B">
              <w:rPr>
                <w:sz w:val="18"/>
                <w:szCs w:val="18"/>
              </w:rPr>
              <w:t xml:space="preserve">Стр. </w:t>
            </w:r>
            <w:r>
              <w:rPr>
                <w:sz w:val="18"/>
                <w:szCs w:val="18"/>
              </w:rPr>
              <w:t xml:space="preserve">885 </w:t>
            </w:r>
            <w:r w:rsidRPr="00F0334B">
              <w:rPr>
                <w:sz w:val="18"/>
                <w:szCs w:val="18"/>
              </w:rPr>
              <w:t xml:space="preserve">&gt; Стр. </w:t>
            </w:r>
            <w:r w:rsidRPr="008D038B">
              <w:rPr>
                <w:sz w:val="18"/>
                <w:szCs w:val="18"/>
              </w:rPr>
              <w:t>8</w:t>
            </w:r>
            <w:r>
              <w:rPr>
                <w:sz w:val="18"/>
                <w:szCs w:val="18"/>
              </w:rPr>
              <w:t>84</w:t>
            </w:r>
            <w:r w:rsidRPr="008D038B">
              <w:rPr>
                <w:sz w:val="18"/>
                <w:szCs w:val="18"/>
              </w:rPr>
              <w:t xml:space="preserve"> </w:t>
            </w:r>
            <w:r>
              <w:rPr>
                <w:sz w:val="18"/>
                <w:szCs w:val="18"/>
              </w:rPr>
              <w:t>–</w:t>
            </w:r>
            <w:r w:rsidRPr="00F0334B">
              <w:rPr>
                <w:sz w:val="18"/>
                <w:szCs w:val="18"/>
              </w:rPr>
              <w:t xml:space="preserve"> недопустимо</w:t>
            </w:r>
          </w:p>
        </w:tc>
      </w:tr>
      <w:tr w:rsidR="00752F6B" w:rsidRPr="00B92096" w14:paraId="1267102E"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565D74C2" w14:textId="77777777" w:rsidR="00752F6B" w:rsidRPr="00942CA7" w:rsidRDefault="00752F6B" w:rsidP="00752F6B">
            <w:pPr>
              <w:jc w:val="center"/>
              <w:rPr>
                <w:color w:val="000000"/>
                <w:sz w:val="18"/>
                <w:szCs w:val="18"/>
              </w:rPr>
            </w:pPr>
            <w:r w:rsidRPr="00942CA7">
              <w:rPr>
                <w:color w:val="000000"/>
                <w:sz w:val="18"/>
                <w:szCs w:val="18"/>
              </w:rPr>
              <w:t>65</w:t>
            </w:r>
          </w:p>
        </w:tc>
        <w:tc>
          <w:tcPr>
            <w:tcW w:w="717" w:type="dxa"/>
            <w:tcBorders>
              <w:top w:val="single" w:sz="4" w:space="0" w:color="auto"/>
              <w:left w:val="single" w:sz="4" w:space="0" w:color="auto"/>
              <w:bottom w:val="single" w:sz="4" w:space="0" w:color="auto"/>
              <w:right w:val="single" w:sz="4" w:space="0" w:color="auto"/>
            </w:tcBorders>
          </w:tcPr>
          <w:p w14:paraId="5A551256"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0CAD619C" w14:textId="77777777" w:rsidR="00752F6B" w:rsidRDefault="00752F6B" w:rsidP="00752F6B">
            <w:pPr>
              <w:rPr>
                <w:sz w:val="18"/>
                <w:szCs w:val="18"/>
              </w:rPr>
            </w:pPr>
            <w:r>
              <w:rPr>
                <w:sz w:val="18"/>
                <w:szCs w:val="18"/>
              </w:rPr>
              <w:t>887</w:t>
            </w:r>
          </w:p>
        </w:tc>
        <w:tc>
          <w:tcPr>
            <w:tcW w:w="888" w:type="dxa"/>
            <w:tcBorders>
              <w:top w:val="single" w:sz="4" w:space="0" w:color="auto"/>
              <w:left w:val="single" w:sz="4" w:space="0" w:color="auto"/>
              <w:bottom w:val="single" w:sz="4" w:space="0" w:color="auto"/>
              <w:right w:val="single" w:sz="4" w:space="0" w:color="auto"/>
            </w:tcBorders>
          </w:tcPr>
          <w:p w14:paraId="72865484" w14:textId="77777777" w:rsidR="00752F6B" w:rsidRPr="00942CA7" w:rsidRDefault="00752F6B" w:rsidP="00752F6B">
            <w:pPr>
              <w:rPr>
                <w:sz w:val="18"/>
                <w:szCs w:val="18"/>
              </w:rPr>
            </w:pPr>
            <w:r w:rsidRPr="00942CA7">
              <w:rPr>
                <w:sz w:val="18"/>
                <w:szCs w:val="18"/>
              </w:rPr>
              <w:t>4-7</w:t>
            </w:r>
          </w:p>
        </w:tc>
        <w:tc>
          <w:tcPr>
            <w:tcW w:w="948" w:type="dxa"/>
            <w:tcBorders>
              <w:top w:val="single" w:sz="4" w:space="0" w:color="auto"/>
              <w:left w:val="single" w:sz="4" w:space="0" w:color="auto"/>
              <w:bottom w:val="single" w:sz="4" w:space="0" w:color="auto"/>
              <w:right w:val="single" w:sz="4" w:space="0" w:color="auto"/>
            </w:tcBorders>
          </w:tcPr>
          <w:p w14:paraId="26654AA9"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16EDEEDE" w14:textId="77777777" w:rsidR="00752F6B" w:rsidRDefault="00752F6B" w:rsidP="00752F6B">
            <w:pPr>
              <w:rPr>
                <w:sz w:val="18"/>
                <w:szCs w:val="18"/>
              </w:rPr>
            </w:pPr>
            <w:r>
              <w:rPr>
                <w:sz w:val="18"/>
                <w:szCs w:val="18"/>
              </w:rPr>
              <w:t>886</w:t>
            </w:r>
          </w:p>
        </w:tc>
        <w:tc>
          <w:tcPr>
            <w:tcW w:w="1251" w:type="dxa"/>
            <w:tcBorders>
              <w:top w:val="single" w:sz="4" w:space="0" w:color="auto"/>
              <w:left w:val="single" w:sz="4" w:space="0" w:color="auto"/>
              <w:bottom w:val="single" w:sz="4" w:space="0" w:color="auto"/>
              <w:right w:val="single" w:sz="4" w:space="0" w:color="auto"/>
            </w:tcBorders>
          </w:tcPr>
          <w:p w14:paraId="40F17A56"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0AEF1E38" w14:textId="77777777" w:rsidR="00752F6B" w:rsidRPr="00F0334B" w:rsidRDefault="00752F6B" w:rsidP="00752F6B">
            <w:pPr>
              <w:rPr>
                <w:sz w:val="18"/>
                <w:szCs w:val="18"/>
              </w:rPr>
            </w:pPr>
            <w:r w:rsidRPr="00F0334B">
              <w:rPr>
                <w:sz w:val="18"/>
                <w:szCs w:val="18"/>
              </w:rPr>
              <w:t xml:space="preserve">Стр. </w:t>
            </w:r>
            <w:r>
              <w:rPr>
                <w:sz w:val="18"/>
                <w:szCs w:val="18"/>
              </w:rPr>
              <w:t>887</w:t>
            </w:r>
            <w:r w:rsidRPr="00F0334B">
              <w:rPr>
                <w:sz w:val="18"/>
                <w:szCs w:val="18"/>
              </w:rPr>
              <w:t xml:space="preserve"> &gt; Стр. </w:t>
            </w:r>
            <w:r w:rsidRPr="008D038B">
              <w:rPr>
                <w:sz w:val="18"/>
                <w:szCs w:val="18"/>
              </w:rPr>
              <w:t>8</w:t>
            </w:r>
            <w:r>
              <w:rPr>
                <w:sz w:val="18"/>
                <w:szCs w:val="18"/>
              </w:rPr>
              <w:t>86</w:t>
            </w:r>
            <w:r w:rsidRPr="008D038B">
              <w:rPr>
                <w:sz w:val="18"/>
                <w:szCs w:val="18"/>
              </w:rPr>
              <w:t xml:space="preserve"> </w:t>
            </w:r>
            <w:r>
              <w:rPr>
                <w:sz w:val="18"/>
                <w:szCs w:val="18"/>
              </w:rPr>
              <w:t>–</w:t>
            </w:r>
            <w:r w:rsidRPr="00F0334B">
              <w:rPr>
                <w:sz w:val="18"/>
                <w:szCs w:val="18"/>
              </w:rPr>
              <w:t xml:space="preserve"> недопустимо</w:t>
            </w:r>
          </w:p>
        </w:tc>
      </w:tr>
      <w:tr w:rsidR="00752F6B" w:rsidRPr="00B92096" w14:paraId="29FDA4B1"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16E47347" w14:textId="77777777" w:rsidR="00752F6B" w:rsidRPr="00942CA7" w:rsidRDefault="00752F6B" w:rsidP="00752F6B">
            <w:pPr>
              <w:jc w:val="center"/>
              <w:rPr>
                <w:color w:val="000000"/>
                <w:sz w:val="18"/>
                <w:szCs w:val="18"/>
              </w:rPr>
            </w:pPr>
            <w:r>
              <w:rPr>
                <w:color w:val="000000"/>
                <w:sz w:val="18"/>
                <w:szCs w:val="18"/>
              </w:rPr>
              <w:t>66</w:t>
            </w:r>
          </w:p>
        </w:tc>
        <w:tc>
          <w:tcPr>
            <w:tcW w:w="717" w:type="dxa"/>
            <w:tcBorders>
              <w:top w:val="single" w:sz="4" w:space="0" w:color="auto"/>
              <w:left w:val="single" w:sz="4" w:space="0" w:color="auto"/>
              <w:bottom w:val="single" w:sz="4" w:space="0" w:color="auto"/>
              <w:right w:val="single" w:sz="4" w:space="0" w:color="auto"/>
            </w:tcBorders>
          </w:tcPr>
          <w:p w14:paraId="552737F8"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5C9B0261" w14:textId="77777777" w:rsidR="00752F6B" w:rsidRDefault="00752F6B" w:rsidP="00752F6B">
            <w:pPr>
              <w:rPr>
                <w:sz w:val="18"/>
                <w:szCs w:val="18"/>
              </w:rPr>
            </w:pPr>
            <w:r>
              <w:rPr>
                <w:sz w:val="18"/>
                <w:szCs w:val="18"/>
              </w:rPr>
              <w:t>890</w:t>
            </w:r>
          </w:p>
        </w:tc>
        <w:tc>
          <w:tcPr>
            <w:tcW w:w="888" w:type="dxa"/>
            <w:tcBorders>
              <w:top w:val="single" w:sz="4" w:space="0" w:color="auto"/>
              <w:left w:val="single" w:sz="4" w:space="0" w:color="auto"/>
              <w:bottom w:val="single" w:sz="4" w:space="0" w:color="auto"/>
              <w:right w:val="single" w:sz="4" w:space="0" w:color="auto"/>
            </w:tcBorders>
          </w:tcPr>
          <w:p w14:paraId="41B7228C" w14:textId="77777777" w:rsidR="00752F6B" w:rsidRPr="00942CA7" w:rsidRDefault="00752F6B" w:rsidP="00752F6B">
            <w:pPr>
              <w:rPr>
                <w:sz w:val="18"/>
                <w:szCs w:val="18"/>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29B53080" w14:textId="77777777" w:rsidR="00752F6B" w:rsidRPr="009818B0" w:rsidRDefault="00752F6B" w:rsidP="00752F6B">
            <w:pPr>
              <w:rPr>
                <w:sz w:val="18"/>
                <w:szCs w:val="18"/>
              </w:rPr>
            </w:pPr>
            <w:r w:rsidRPr="009818B0">
              <w:rPr>
                <w:sz w:val="18"/>
                <w:szCs w:val="18"/>
              </w:rPr>
              <w:t>=</w:t>
            </w:r>
          </w:p>
        </w:tc>
        <w:tc>
          <w:tcPr>
            <w:tcW w:w="1012" w:type="dxa"/>
            <w:tcBorders>
              <w:top w:val="single" w:sz="4" w:space="0" w:color="auto"/>
              <w:left w:val="single" w:sz="4" w:space="0" w:color="auto"/>
              <w:bottom w:val="single" w:sz="4" w:space="0" w:color="auto"/>
              <w:right w:val="single" w:sz="4" w:space="0" w:color="auto"/>
            </w:tcBorders>
          </w:tcPr>
          <w:p w14:paraId="27125799" w14:textId="77777777" w:rsidR="00752F6B" w:rsidRDefault="00752F6B" w:rsidP="00752F6B">
            <w:pPr>
              <w:rPr>
                <w:sz w:val="18"/>
                <w:szCs w:val="18"/>
              </w:rPr>
            </w:pPr>
            <w:r>
              <w:rPr>
                <w:sz w:val="18"/>
                <w:szCs w:val="18"/>
              </w:rPr>
              <w:t>891+894+896+898</w:t>
            </w:r>
          </w:p>
        </w:tc>
        <w:tc>
          <w:tcPr>
            <w:tcW w:w="1251" w:type="dxa"/>
            <w:tcBorders>
              <w:top w:val="single" w:sz="4" w:space="0" w:color="auto"/>
              <w:left w:val="single" w:sz="4" w:space="0" w:color="auto"/>
              <w:bottom w:val="single" w:sz="4" w:space="0" w:color="auto"/>
              <w:right w:val="single" w:sz="4" w:space="0" w:color="auto"/>
            </w:tcBorders>
          </w:tcPr>
          <w:p w14:paraId="05B74BCC"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63E381F6" w14:textId="77777777" w:rsidR="00752F6B" w:rsidRPr="00F0334B" w:rsidRDefault="00752F6B" w:rsidP="00752F6B">
            <w:pPr>
              <w:rPr>
                <w:sz w:val="18"/>
                <w:szCs w:val="18"/>
              </w:rPr>
            </w:pPr>
            <w:r w:rsidRPr="00F0334B">
              <w:rPr>
                <w:sz w:val="18"/>
                <w:szCs w:val="18"/>
              </w:rPr>
              <w:t xml:space="preserve">Стр. </w:t>
            </w:r>
            <w:r>
              <w:rPr>
                <w:sz w:val="18"/>
                <w:szCs w:val="18"/>
              </w:rPr>
              <w:t xml:space="preserve">890 </w:t>
            </w:r>
            <w:r w:rsidRPr="00FB57B8">
              <w:rPr>
                <w:sz w:val="18"/>
                <w:szCs w:val="18"/>
              </w:rPr>
              <w:t>&lt;</w:t>
            </w:r>
            <w:r w:rsidRPr="00F0334B">
              <w:rPr>
                <w:sz w:val="18"/>
                <w:szCs w:val="18"/>
              </w:rPr>
              <w:t xml:space="preserve">&gt; Стр. </w:t>
            </w:r>
            <w:r w:rsidRPr="005006A3">
              <w:rPr>
                <w:sz w:val="18"/>
                <w:szCs w:val="18"/>
              </w:rPr>
              <w:t>8</w:t>
            </w:r>
            <w:r>
              <w:rPr>
                <w:sz w:val="18"/>
                <w:szCs w:val="18"/>
              </w:rPr>
              <w:t xml:space="preserve">91 + </w:t>
            </w:r>
            <w:r w:rsidRPr="00F0334B">
              <w:rPr>
                <w:sz w:val="18"/>
                <w:szCs w:val="18"/>
              </w:rPr>
              <w:t xml:space="preserve">Стр. </w:t>
            </w:r>
            <w:r w:rsidRPr="005006A3">
              <w:rPr>
                <w:sz w:val="18"/>
                <w:szCs w:val="18"/>
              </w:rPr>
              <w:t>8</w:t>
            </w:r>
            <w:r>
              <w:rPr>
                <w:sz w:val="18"/>
                <w:szCs w:val="18"/>
              </w:rPr>
              <w:t>94</w:t>
            </w:r>
            <w:r w:rsidRPr="005006A3">
              <w:rPr>
                <w:sz w:val="18"/>
                <w:szCs w:val="18"/>
              </w:rPr>
              <w:t xml:space="preserve"> </w:t>
            </w:r>
            <w:r>
              <w:rPr>
                <w:sz w:val="18"/>
                <w:szCs w:val="18"/>
              </w:rPr>
              <w:t xml:space="preserve">+ </w:t>
            </w:r>
            <w:r w:rsidRPr="00F0334B">
              <w:rPr>
                <w:sz w:val="18"/>
                <w:szCs w:val="18"/>
              </w:rPr>
              <w:t xml:space="preserve">Стр. </w:t>
            </w:r>
            <w:r w:rsidRPr="005006A3">
              <w:rPr>
                <w:sz w:val="18"/>
                <w:szCs w:val="18"/>
              </w:rPr>
              <w:t>8</w:t>
            </w:r>
            <w:r>
              <w:rPr>
                <w:sz w:val="18"/>
                <w:szCs w:val="18"/>
              </w:rPr>
              <w:t>96</w:t>
            </w:r>
            <w:r w:rsidRPr="005006A3">
              <w:rPr>
                <w:sz w:val="18"/>
                <w:szCs w:val="18"/>
              </w:rPr>
              <w:t xml:space="preserve"> </w:t>
            </w:r>
            <w:r>
              <w:rPr>
                <w:sz w:val="18"/>
                <w:szCs w:val="18"/>
              </w:rPr>
              <w:t xml:space="preserve">+ </w:t>
            </w:r>
            <w:r w:rsidRPr="00F0334B">
              <w:rPr>
                <w:sz w:val="18"/>
                <w:szCs w:val="18"/>
              </w:rPr>
              <w:t xml:space="preserve">Стр. </w:t>
            </w:r>
            <w:r w:rsidRPr="005006A3">
              <w:rPr>
                <w:sz w:val="18"/>
                <w:szCs w:val="18"/>
              </w:rPr>
              <w:t>8</w:t>
            </w:r>
            <w:r>
              <w:rPr>
                <w:sz w:val="18"/>
                <w:szCs w:val="18"/>
              </w:rPr>
              <w:t>98 –</w:t>
            </w:r>
            <w:r w:rsidRPr="00F0334B">
              <w:rPr>
                <w:sz w:val="18"/>
                <w:szCs w:val="18"/>
              </w:rPr>
              <w:t xml:space="preserve"> недопустимо</w:t>
            </w:r>
          </w:p>
        </w:tc>
      </w:tr>
      <w:tr w:rsidR="00752F6B" w:rsidRPr="00B92096" w14:paraId="357C1F6C"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02A3EA7A" w14:textId="77777777" w:rsidR="00752F6B" w:rsidRDefault="00752F6B" w:rsidP="00752F6B">
            <w:pPr>
              <w:jc w:val="center"/>
              <w:rPr>
                <w:color w:val="000000"/>
                <w:sz w:val="18"/>
                <w:szCs w:val="18"/>
              </w:rPr>
            </w:pPr>
            <w:r>
              <w:rPr>
                <w:color w:val="000000"/>
                <w:sz w:val="18"/>
                <w:szCs w:val="18"/>
                <w:lang w:val="en-US"/>
              </w:rPr>
              <w:t>6</w:t>
            </w:r>
            <w:r>
              <w:rPr>
                <w:color w:val="000000"/>
                <w:sz w:val="18"/>
                <w:szCs w:val="18"/>
              </w:rPr>
              <w:t>7</w:t>
            </w:r>
          </w:p>
        </w:tc>
        <w:tc>
          <w:tcPr>
            <w:tcW w:w="717" w:type="dxa"/>
            <w:tcBorders>
              <w:top w:val="single" w:sz="4" w:space="0" w:color="auto"/>
              <w:left w:val="single" w:sz="4" w:space="0" w:color="auto"/>
              <w:bottom w:val="single" w:sz="4" w:space="0" w:color="auto"/>
              <w:right w:val="single" w:sz="4" w:space="0" w:color="auto"/>
            </w:tcBorders>
          </w:tcPr>
          <w:p w14:paraId="65670B6E"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3D2E753F" w14:textId="77777777" w:rsidR="00752F6B" w:rsidRDefault="00752F6B" w:rsidP="00752F6B">
            <w:pPr>
              <w:rPr>
                <w:sz w:val="18"/>
                <w:szCs w:val="18"/>
              </w:rPr>
            </w:pPr>
            <w:r>
              <w:rPr>
                <w:sz w:val="18"/>
                <w:szCs w:val="18"/>
              </w:rPr>
              <w:t>89</w:t>
            </w:r>
            <w:r>
              <w:rPr>
                <w:sz w:val="18"/>
                <w:szCs w:val="18"/>
                <w:lang w:val="en-US"/>
              </w:rPr>
              <w:t>2+8</w:t>
            </w:r>
            <w:r>
              <w:rPr>
                <w:sz w:val="18"/>
                <w:szCs w:val="18"/>
              </w:rPr>
              <w:t>9</w:t>
            </w:r>
            <w:r>
              <w:rPr>
                <w:sz w:val="18"/>
                <w:szCs w:val="18"/>
                <w:lang w:val="en-US"/>
              </w:rPr>
              <w:t>3</w:t>
            </w:r>
          </w:p>
        </w:tc>
        <w:tc>
          <w:tcPr>
            <w:tcW w:w="888" w:type="dxa"/>
            <w:tcBorders>
              <w:top w:val="single" w:sz="4" w:space="0" w:color="auto"/>
              <w:left w:val="single" w:sz="4" w:space="0" w:color="auto"/>
              <w:bottom w:val="single" w:sz="4" w:space="0" w:color="auto"/>
              <w:right w:val="single" w:sz="4" w:space="0" w:color="auto"/>
            </w:tcBorders>
          </w:tcPr>
          <w:p w14:paraId="3A54CD26"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624F0DC8"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0DD0AFD7" w14:textId="77777777" w:rsidR="00752F6B" w:rsidRDefault="00752F6B" w:rsidP="00752F6B">
            <w:pPr>
              <w:rPr>
                <w:sz w:val="18"/>
                <w:szCs w:val="18"/>
              </w:rPr>
            </w:pPr>
            <w:r>
              <w:rPr>
                <w:sz w:val="18"/>
                <w:szCs w:val="18"/>
              </w:rPr>
              <w:t>891</w:t>
            </w:r>
          </w:p>
        </w:tc>
        <w:tc>
          <w:tcPr>
            <w:tcW w:w="1251" w:type="dxa"/>
            <w:tcBorders>
              <w:top w:val="single" w:sz="4" w:space="0" w:color="auto"/>
              <w:left w:val="single" w:sz="4" w:space="0" w:color="auto"/>
              <w:bottom w:val="single" w:sz="4" w:space="0" w:color="auto"/>
              <w:right w:val="single" w:sz="4" w:space="0" w:color="auto"/>
            </w:tcBorders>
          </w:tcPr>
          <w:p w14:paraId="19F67A17"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1FB67390" w14:textId="77777777" w:rsidR="00752F6B" w:rsidRPr="00F0334B" w:rsidRDefault="00752F6B" w:rsidP="00752F6B">
            <w:pPr>
              <w:rPr>
                <w:sz w:val="18"/>
                <w:szCs w:val="18"/>
              </w:rPr>
            </w:pPr>
            <w:r w:rsidRPr="00F0334B">
              <w:rPr>
                <w:sz w:val="18"/>
                <w:szCs w:val="18"/>
              </w:rPr>
              <w:t xml:space="preserve">Стр. </w:t>
            </w:r>
            <w:r>
              <w:rPr>
                <w:sz w:val="18"/>
                <w:szCs w:val="18"/>
              </w:rPr>
              <w:t>892</w:t>
            </w:r>
            <w:r w:rsidRPr="006B0939">
              <w:rPr>
                <w:sz w:val="18"/>
                <w:szCs w:val="18"/>
              </w:rPr>
              <w:t xml:space="preserve"> +</w:t>
            </w:r>
            <w:r w:rsidRPr="00F0334B">
              <w:rPr>
                <w:sz w:val="18"/>
                <w:szCs w:val="18"/>
              </w:rPr>
              <w:t xml:space="preserve"> </w:t>
            </w:r>
            <w:r>
              <w:rPr>
                <w:sz w:val="18"/>
                <w:szCs w:val="18"/>
              </w:rPr>
              <w:t xml:space="preserve">Стр. 893 </w:t>
            </w:r>
            <w:r w:rsidRPr="00F0334B">
              <w:rPr>
                <w:sz w:val="18"/>
                <w:szCs w:val="18"/>
              </w:rPr>
              <w:t xml:space="preserve">&gt; Стр. </w:t>
            </w:r>
            <w:r w:rsidRPr="008D038B">
              <w:rPr>
                <w:sz w:val="18"/>
                <w:szCs w:val="18"/>
              </w:rPr>
              <w:t>8</w:t>
            </w:r>
            <w:r>
              <w:rPr>
                <w:sz w:val="18"/>
                <w:szCs w:val="18"/>
              </w:rPr>
              <w:t>9</w:t>
            </w:r>
            <w:r w:rsidRPr="008D038B">
              <w:rPr>
                <w:sz w:val="18"/>
                <w:szCs w:val="18"/>
              </w:rPr>
              <w:t xml:space="preserve">1 </w:t>
            </w:r>
            <w:r>
              <w:rPr>
                <w:sz w:val="18"/>
                <w:szCs w:val="18"/>
              </w:rPr>
              <w:t>–</w:t>
            </w:r>
            <w:r w:rsidRPr="00F0334B">
              <w:rPr>
                <w:sz w:val="18"/>
                <w:szCs w:val="18"/>
              </w:rPr>
              <w:t xml:space="preserve"> недопустимо</w:t>
            </w:r>
          </w:p>
        </w:tc>
      </w:tr>
      <w:tr w:rsidR="00752F6B" w:rsidRPr="00B92096" w14:paraId="3C578F01"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75CE5057" w14:textId="77777777" w:rsidR="00752F6B" w:rsidRDefault="00752F6B" w:rsidP="00752F6B">
            <w:pPr>
              <w:jc w:val="center"/>
              <w:rPr>
                <w:color w:val="000000"/>
                <w:sz w:val="18"/>
                <w:szCs w:val="18"/>
                <w:lang w:val="en-US"/>
              </w:rPr>
            </w:pPr>
            <w:r w:rsidRPr="006B0939">
              <w:rPr>
                <w:color w:val="000000"/>
                <w:sz w:val="18"/>
                <w:szCs w:val="18"/>
              </w:rPr>
              <w:t>6</w:t>
            </w:r>
            <w:r>
              <w:rPr>
                <w:color w:val="000000"/>
                <w:sz w:val="18"/>
                <w:szCs w:val="18"/>
              </w:rPr>
              <w:t>8</w:t>
            </w:r>
          </w:p>
        </w:tc>
        <w:tc>
          <w:tcPr>
            <w:tcW w:w="717" w:type="dxa"/>
            <w:tcBorders>
              <w:top w:val="single" w:sz="4" w:space="0" w:color="auto"/>
              <w:left w:val="single" w:sz="4" w:space="0" w:color="auto"/>
              <w:bottom w:val="single" w:sz="4" w:space="0" w:color="auto"/>
              <w:right w:val="single" w:sz="4" w:space="0" w:color="auto"/>
            </w:tcBorders>
          </w:tcPr>
          <w:p w14:paraId="06ED1F35"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51D2E2A2" w14:textId="77777777" w:rsidR="00752F6B" w:rsidRDefault="00752F6B" w:rsidP="00752F6B">
            <w:pPr>
              <w:rPr>
                <w:sz w:val="18"/>
                <w:szCs w:val="18"/>
              </w:rPr>
            </w:pPr>
            <w:r>
              <w:rPr>
                <w:sz w:val="18"/>
                <w:szCs w:val="18"/>
              </w:rPr>
              <w:t>895</w:t>
            </w:r>
          </w:p>
        </w:tc>
        <w:tc>
          <w:tcPr>
            <w:tcW w:w="888" w:type="dxa"/>
            <w:tcBorders>
              <w:top w:val="single" w:sz="4" w:space="0" w:color="auto"/>
              <w:left w:val="single" w:sz="4" w:space="0" w:color="auto"/>
              <w:bottom w:val="single" w:sz="4" w:space="0" w:color="auto"/>
              <w:right w:val="single" w:sz="4" w:space="0" w:color="auto"/>
            </w:tcBorders>
          </w:tcPr>
          <w:p w14:paraId="224D4B67" w14:textId="77777777" w:rsidR="00752F6B" w:rsidRDefault="00752F6B" w:rsidP="00752F6B">
            <w:pPr>
              <w:rPr>
                <w:sz w:val="18"/>
                <w:szCs w:val="18"/>
                <w:lang w:val="en-US"/>
              </w:rPr>
            </w:pPr>
            <w:r w:rsidRPr="006B0939">
              <w:rPr>
                <w:sz w:val="18"/>
                <w:szCs w:val="18"/>
              </w:rPr>
              <w:t>4-7</w:t>
            </w:r>
          </w:p>
        </w:tc>
        <w:tc>
          <w:tcPr>
            <w:tcW w:w="948" w:type="dxa"/>
            <w:tcBorders>
              <w:top w:val="single" w:sz="4" w:space="0" w:color="auto"/>
              <w:left w:val="single" w:sz="4" w:space="0" w:color="auto"/>
              <w:bottom w:val="single" w:sz="4" w:space="0" w:color="auto"/>
              <w:right w:val="single" w:sz="4" w:space="0" w:color="auto"/>
            </w:tcBorders>
          </w:tcPr>
          <w:p w14:paraId="0A526D23"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17318C78" w14:textId="77777777" w:rsidR="00752F6B" w:rsidRDefault="00752F6B" w:rsidP="00752F6B">
            <w:pPr>
              <w:rPr>
                <w:sz w:val="18"/>
                <w:szCs w:val="18"/>
              </w:rPr>
            </w:pPr>
            <w:r>
              <w:rPr>
                <w:sz w:val="18"/>
                <w:szCs w:val="18"/>
              </w:rPr>
              <w:t>894</w:t>
            </w:r>
          </w:p>
        </w:tc>
        <w:tc>
          <w:tcPr>
            <w:tcW w:w="1251" w:type="dxa"/>
            <w:tcBorders>
              <w:top w:val="single" w:sz="4" w:space="0" w:color="auto"/>
              <w:left w:val="single" w:sz="4" w:space="0" w:color="auto"/>
              <w:bottom w:val="single" w:sz="4" w:space="0" w:color="auto"/>
              <w:right w:val="single" w:sz="4" w:space="0" w:color="auto"/>
            </w:tcBorders>
          </w:tcPr>
          <w:p w14:paraId="62E68646"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40BA0B7D" w14:textId="77777777" w:rsidR="00752F6B" w:rsidRPr="00F0334B" w:rsidRDefault="00752F6B" w:rsidP="00752F6B">
            <w:pPr>
              <w:rPr>
                <w:sz w:val="18"/>
                <w:szCs w:val="18"/>
              </w:rPr>
            </w:pPr>
            <w:r w:rsidRPr="00F0334B">
              <w:rPr>
                <w:sz w:val="18"/>
                <w:szCs w:val="18"/>
              </w:rPr>
              <w:t xml:space="preserve">Стр. </w:t>
            </w:r>
            <w:r>
              <w:rPr>
                <w:sz w:val="18"/>
                <w:szCs w:val="18"/>
              </w:rPr>
              <w:t xml:space="preserve">895 </w:t>
            </w:r>
            <w:r w:rsidRPr="00F0334B">
              <w:rPr>
                <w:sz w:val="18"/>
                <w:szCs w:val="18"/>
              </w:rPr>
              <w:t xml:space="preserve">&gt; Стр. </w:t>
            </w:r>
            <w:r w:rsidRPr="008D038B">
              <w:rPr>
                <w:sz w:val="18"/>
                <w:szCs w:val="18"/>
              </w:rPr>
              <w:t>8</w:t>
            </w:r>
            <w:r>
              <w:rPr>
                <w:sz w:val="18"/>
                <w:szCs w:val="18"/>
              </w:rPr>
              <w:t>94</w:t>
            </w:r>
            <w:r w:rsidRPr="008D038B">
              <w:rPr>
                <w:sz w:val="18"/>
                <w:szCs w:val="18"/>
              </w:rPr>
              <w:t xml:space="preserve"> </w:t>
            </w:r>
            <w:r>
              <w:rPr>
                <w:sz w:val="18"/>
                <w:szCs w:val="18"/>
              </w:rPr>
              <w:t>–</w:t>
            </w:r>
            <w:r w:rsidRPr="00F0334B">
              <w:rPr>
                <w:sz w:val="18"/>
                <w:szCs w:val="18"/>
              </w:rPr>
              <w:t xml:space="preserve"> недопустимо</w:t>
            </w:r>
          </w:p>
        </w:tc>
      </w:tr>
      <w:tr w:rsidR="00752F6B" w:rsidRPr="00B92096" w14:paraId="258DCEA6"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0615F5FA" w14:textId="77777777" w:rsidR="00752F6B" w:rsidRPr="006B0939" w:rsidRDefault="00752F6B" w:rsidP="00752F6B">
            <w:pPr>
              <w:jc w:val="center"/>
              <w:rPr>
                <w:color w:val="000000"/>
                <w:sz w:val="18"/>
                <w:szCs w:val="18"/>
              </w:rPr>
            </w:pPr>
            <w:r w:rsidRPr="006B0939">
              <w:rPr>
                <w:color w:val="000000"/>
                <w:sz w:val="18"/>
                <w:szCs w:val="18"/>
              </w:rPr>
              <w:t>6</w:t>
            </w:r>
            <w:r>
              <w:rPr>
                <w:color w:val="000000"/>
                <w:sz w:val="18"/>
                <w:szCs w:val="18"/>
              </w:rPr>
              <w:t>9</w:t>
            </w:r>
          </w:p>
        </w:tc>
        <w:tc>
          <w:tcPr>
            <w:tcW w:w="717" w:type="dxa"/>
            <w:tcBorders>
              <w:top w:val="single" w:sz="4" w:space="0" w:color="auto"/>
              <w:left w:val="single" w:sz="4" w:space="0" w:color="auto"/>
              <w:bottom w:val="single" w:sz="4" w:space="0" w:color="auto"/>
              <w:right w:val="single" w:sz="4" w:space="0" w:color="auto"/>
            </w:tcBorders>
          </w:tcPr>
          <w:p w14:paraId="138A3EC8"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399732A8" w14:textId="77777777" w:rsidR="00752F6B" w:rsidRDefault="00752F6B" w:rsidP="00752F6B">
            <w:pPr>
              <w:rPr>
                <w:sz w:val="18"/>
                <w:szCs w:val="18"/>
              </w:rPr>
            </w:pPr>
            <w:r>
              <w:rPr>
                <w:sz w:val="18"/>
                <w:szCs w:val="18"/>
              </w:rPr>
              <w:t>897</w:t>
            </w:r>
          </w:p>
        </w:tc>
        <w:tc>
          <w:tcPr>
            <w:tcW w:w="888" w:type="dxa"/>
            <w:tcBorders>
              <w:top w:val="single" w:sz="4" w:space="0" w:color="auto"/>
              <w:left w:val="single" w:sz="4" w:space="0" w:color="auto"/>
              <w:bottom w:val="single" w:sz="4" w:space="0" w:color="auto"/>
              <w:right w:val="single" w:sz="4" w:space="0" w:color="auto"/>
            </w:tcBorders>
          </w:tcPr>
          <w:p w14:paraId="787F331D" w14:textId="77777777" w:rsidR="00752F6B" w:rsidRPr="006B0939" w:rsidRDefault="00752F6B" w:rsidP="00752F6B">
            <w:pPr>
              <w:rPr>
                <w:sz w:val="18"/>
                <w:szCs w:val="18"/>
              </w:rPr>
            </w:pPr>
            <w:r w:rsidRPr="006B0939">
              <w:rPr>
                <w:sz w:val="18"/>
                <w:szCs w:val="18"/>
              </w:rPr>
              <w:t>4-7</w:t>
            </w:r>
          </w:p>
        </w:tc>
        <w:tc>
          <w:tcPr>
            <w:tcW w:w="948" w:type="dxa"/>
            <w:tcBorders>
              <w:top w:val="single" w:sz="4" w:space="0" w:color="auto"/>
              <w:left w:val="single" w:sz="4" w:space="0" w:color="auto"/>
              <w:bottom w:val="single" w:sz="4" w:space="0" w:color="auto"/>
              <w:right w:val="single" w:sz="4" w:space="0" w:color="auto"/>
            </w:tcBorders>
          </w:tcPr>
          <w:p w14:paraId="42D8E8CE"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1667F7B0" w14:textId="77777777" w:rsidR="00752F6B" w:rsidRDefault="00752F6B" w:rsidP="00752F6B">
            <w:pPr>
              <w:rPr>
                <w:sz w:val="18"/>
                <w:szCs w:val="18"/>
              </w:rPr>
            </w:pPr>
            <w:r>
              <w:rPr>
                <w:sz w:val="18"/>
                <w:szCs w:val="18"/>
              </w:rPr>
              <w:t>896</w:t>
            </w:r>
          </w:p>
        </w:tc>
        <w:tc>
          <w:tcPr>
            <w:tcW w:w="1251" w:type="dxa"/>
            <w:tcBorders>
              <w:top w:val="single" w:sz="4" w:space="0" w:color="auto"/>
              <w:left w:val="single" w:sz="4" w:space="0" w:color="auto"/>
              <w:bottom w:val="single" w:sz="4" w:space="0" w:color="auto"/>
              <w:right w:val="single" w:sz="4" w:space="0" w:color="auto"/>
            </w:tcBorders>
          </w:tcPr>
          <w:p w14:paraId="2D95CE0A"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670E2AD3" w14:textId="77777777" w:rsidR="00752F6B" w:rsidRPr="00F0334B" w:rsidRDefault="00752F6B" w:rsidP="00752F6B">
            <w:pPr>
              <w:rPr>
                <w:sz w:val="18"/>
                <w:szCs w:val="18"/>
              </w:rPr>
            </w:pPr>
            <w:r w:rsidRPr="00F0334B">
              <w:rPr>
                <w:sz w:val="18"/>
                <w:szCs w:val="18"/>
              </w:rPr>
              <w:t xml:space="preserve">Стр. </w:t>
            </w:r>
            <w:r>
              <w:rPr>
                <w:sz w:val="18"/>
                <w:szCs w:val="18"/>
              </w:rPr>
              <w:t>897</w:t>
            </w:r>
            <w:r w:rsidRPr="00F0334B">
              <w:rPr>
                <w:sz w:val="18"/>
                <w:szCs w:val="18"/>
              </w:rPr>
              <w:t xml:space="preserve"> &gt; Стр. </w:t>
            </w:r>
            <w:r w:rsidRPr="008D038B">
              <w:rPr>
                <w:sz w:val="18"/>
                <w:szCs w:val="18"/>
              </w:rPr>
              <w:t>8</w:t>
            </w:r>
            <w:r>
              <w:rPr>
                <w:sz w:val="18"/>
                <w:szCs w:val="18"/>
              </w:rPr>
              <w:t>96</w:t>
            </w:r>
            <w:r w:rsidRPr="008D038B">
              <w:rPr>
                <w:sz w:val="18"/>
                <w:szCs w:val="18"/>
              </w:rPr>
              <w:t xml:space="preserve"> </w:t>
            </w:r>
            <w:r>
              <w:rPr>
                <w:sz w:val="18"/>
                <w:szCs w:val="18"/>
              </w:rPr>
              <w:t>–</w:t>
            </w:r>
            <w:r w:rsidRPr="00F0334B">
              <w:rPr>
                <w:sz w:val="18"/>
                <w:szCs w:val="18"/>
              </w:rPr>
              <w:t xml:space="preserve"> недопустимо</w:t>
            </w:r>
          </w:p>
        </w:tc>
      </w:tr>
      <w:tr w:rsidR="00752F6B" w:rsidRPr="00B92096" w14:paraId="11535312"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4C3D82A8" w14:textId="77777777" w:rsidR="00752F6B" w:rsidRPr="006B0939" w:rsidRDefault="00752F6B" w:rsidP="00752F6B">
            <w:pPr>
              <w:jc w:val="center"/>
              <w:rPr>
                <w:color w:val="000000"/>
                <w:sz w:val="18"/>
                <w:szCs w:val="18"/>
              </w:rPr>
            </w:pPr>
            <w:r>
              <w:rPr>
                <w:color w:val="000000"/>
                <w:sz w:val="18"/>
                <w:szCs w:val="18"/>
              </w:rPr>
              <w:t>70</w:t>
            </w:r>
          </w:p>
        </w:tc>
        <w:tc>
          <w:tcPr>
            <w:tcW w:w="717" w:type="dxa"/>
            <w:tcBorders>
              <w:top w:val="single" w:sz="4" w:space="0" w:color="auto"/>
              <w:left w:val="single" w:sz="4" w:space="0" w:color="auto"/>
              <w:bottom w:val="single" w:sz="4" w:space="0" w:color="auto"/>
              <w:right w:val="single" w:sz="4" w:space="0" w:color="auto"/>
            </w:tcBorders>
          </w:tcPr>
          <w:p w14:paraId="6ECA4464"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60AE969B" w14:textId="77777777" w:rsidR="00752F6B" w:rsidRDefault="00752F6B" w:rsidP="00752F6B">
            <w:pPr>
              <w:rPr>
                <w:sz w:val="18"/>
                <w:szCs w:val="18"/>
              </w:rPr>
            </w:pPr>
            <w:r>
              <w:rPr>
                <w:sz w:val="18"/>
                <w:szCs w:val="18"/>
              </w:rPr>
              <w:t>900</w:t>
            </w:r>
          </w:p>
        </w:tc>
        <w:tc>
          <w:tcPr>
            <w:tcW w:w="888" w:type="dxa"/>
            <w:tcBorders>
              <w:top w:val="single" w:sz="4" w:space="0" w:color="auto"/>
              <w:left w:val="single" w:sz="4" w:space="0" w:color="auto"/>
              <w:bottom w:val="single" w:sz="4" w:space="0" w:color="auto"/>
              <w:right w:val="single" w:sz="4" w:space="0" w:color="auto"/>
            </w:tcBorders>
          </w:tcPr>
          <w:p w14:paraId="24D48FE7" w14:textId="77777777" w:rsidR="00752F6B" w:rsidRPr="006B0939" w:rsidRDefault="00752F6B" w:rsidP="00752F6B">
            <w:pPr>
              <w:rPr>
                <w:sz w:val="18"/>
                <w:szCs w:val="18"/>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09A1515C" w14:textId="77777777" w:rsidR="00752F6B" w:rsidRPr="009818B0" w:rsidRDefault="00752F6B" w:rsidP="00752F6B">
            <w:pPr>
              <w:rPr>
                <w:sz w:val="18"/>
                <w:szCs w:val="18"/>
              </w:rPr>
            </w:pPr>
            <w:r w:rsidRPr="009818B0">
              <w:rPr>
                <w:sz w:val="18"/>
                <w:szCs w:val="18"/>
              </w:rPr>
              <w:t>=</w:t>
            </w:r>
          </w:p>
        </w:tc>
        <w:tc>
          <w:tcPr>
            <w:tcW w:w="1012" w:type="dxa"/>
            <w:tcBorders>
              <w:top w:val="single" w:sz="4" w:space="0" w:color="auto"/>
              <w:left w:val="single" w:sz="4" w:space="0" w:color="auto"/>
              <w:bottom w:val="single" w:sz="4" w:space="0" w:color="auto"/>
              <w:right w:val="single" w:sz="4" w:space="0" w:color="auto"/>
            </w:tcBorders>
          </w:tcPr>
          <w:p w14:paraId="0CBAF1FE" w14:textId="77777777" w:rsidR="00752F6B" w:rsidRDefault="00752F6B" w:rsidP="00752F6B">
            <w:pPr>
              <w:rPr>
                <w:sz w:val="18"/>
                <w:szCs w:val="18"/>
              </w:rPr>
            </w:pPr>
            <w:r>
              <w:rPr>
                <w:sz w:val="18"/>
                <w:szCs w:val="18"/>
              </w:rPr>
              <w:t>901+910</w:t>
            </w:r>
          </w:p>
        </w:tc>
        <w:tc>
          <w:tcPr>
            <w:tcW w:w="1251" w:type="dxa"/>
            <w:tcBorders>
              <w:top w:val="single" w:sz="4" w:space="0" w:color="auto"/>
              <w:left w:val="single" w:sz="4" w:space="0" w:color="auto"/>
              <w:bottom w:val="single" w:sz="4" w:space="0" w:color="auto"/>
              <w:right w:val="single" w:sz="4" w:space="0" w:color="auto"/>
            </w:tcBorders>
          </w:tcPr>
          <w:p w14:paraId="7AE26042"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5993ACA6" w14:textId="77777777" w:rsidR="00752F6B" w:rsidRPr="00F0334B" w:rsidRDefault="00752F6B" w:rsidP="00752F6B">
            <w:pPr>
              <w:rPr>
                <w:sz w:val="18"/>
                <w:szCs w:val="18"/>
              </w:rPr>
            </w:pPr>
            <w:r w:rsidRPr="00F0334B">
              <w:rPr>
                <w:sz w:val="18"/>
                <w:szCs w:val="18"/>
              </w:rPr>
              <w:t xml:space="preserve">Стр. </w:t>
            </w:r>
            <w:r>
              <w:rPr>
                <w:sz w:val="18"/>
                <w:szCs w:val="18"/>
              </w:rPr>
              <w:t xml:space="preserve">900 </w:t>
            </w:r>
            <w:r w:rsidRPr="00FB57B8">
              <w:rPr>
                <w:sz w:val="18"/>
                <w:szCs w:val="18"/>
              </w:rPr>
              <w:t>&lt;</w:t>
            </w:r>
            <w:r w:rsidRPr="00F0334B">
              <w:rPr>
                <w:sz w:val="18"/>
                <w:szCs w:val="18"/>
              </w:rPr>
              <w:t xml:space="preserve">&gt; Стр. </w:t>
            </w:r>
            <w:r>
              <w:rPr>
                <w:sz w:val="18"/>
                <w:szCs w:val="18"/>
              </w:rPr>
              <w:t xml:space="preserve">901 + </w:t>
            </w:r>
            <w:r w:rsidRPr="00F0334B">
              <w:rPr>
                <w:sz w:val="18"/>
                <w:szCs w:val="18"/>
              </w:rPr>
              <w:t xml:space="preserve">Стр. </w:t>
            </w:r>
            <w:r>
              <w:rPr>
                <w:sz w:val="18"/>
                <w:szCs w:val="18"/>
              </w:rPr>
              <w:t>910 –</w:t>
            </w:r>
            <w:r w:rsidRPr="00F0334B">
              <w:rPr>
                <w:sz w:val="18"/>
                <w:szCs w:val="18"/>
              </w:rPr>
              <w:t xml:space="preserve"> недопустимо</w:t>
            </w:r>
          </w:p>
        </w:tc>
      </w:tr>
      <w:tr w:rsidR="00752F6B" w:rsidRPr="00B92096" w14:paraId="49A70C40"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44A68932" w14:textId="77777777" w:rsidR="00752F6B" w:rsidRDefault="00752F6B" w:rsidP="00752F6B">
            <w:pPr>
              <w:jc w:val="center"/>
              <w:rPr>
                <w:color w:val="000000"/>
                <w:sz w:val="18"/>
                <w:szCs w:val="18"/>
              </w:rPr>
            </w:pPr>
            <w:r>
              <w:rPr>
                <w:color w:val="000000"/>
                <w:sz w:val="18"/>
                <w:szCs w:val="18"/>
              </w:rPr>
              <w:t>71</w:t>
            </w:r>
          </w:p>
        </w:tc>
        <w:tc>
          <w:tcPr>
            <w:tcW w:w="717" w:type="dxa"/>
            <w:tcBorders>
              <w:top w:val="single" w:sz="4" w:space="0" w:color="auto"/>
              <w:left w:val="single" w:sz="4" w:space="0" w:color="auto"/>
              <w:bottom w:val="single" w:sz="4" w:space="0" w:color="auto"/>
              <w:right w:val="single" w:sz="4" w:space="0" w:color="auto"/>
            </w:tcBorders>
          </w:tcPr>
          <w:p w14:paraId="43EA0AB8"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04AA2098" w14:textId="77777777" w:rsidR="00752F6B" w:rsidRDefault="00752F6B" w:rsidP="00752F6B">
            <w:pPr>
              <w:rPr>
                <w:sz w:val="18"/>
                <w:szCs w:val="18"/>
              </w:rPr>
            </w:pPr>
            <w:r>
              <w:rPr>
                <w:sz w:val="18"/>
                <w:szCs w:val="18"/>
              </w:rPr>
              <w:t>901</w:t>
            </w:r>
          </w:p>
        </w:tc>
        <w:tc>
          <w:tcPr>
            <w:tcW w:w="888" w:type="dxa"/>
            <w:tcBorders>
              <w:top w:val="single" w:sz="4" w:space="0" w:color="auto"/>
              <w:left w:val="single" w:sz="4" w:space="0" w:color="auto"/>
              <w:bottom w:val="single" w:sz="4" w:space="0" w:color="auto"/>
              <w:right w:val="single" w:sz="4" w:space="0" w:color="auto"/>
            </w:tcBorders>
          </w:tcPr>
          <w:p w14:paraId="0DB12257"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5F7F2325" w14:textId="77777777" w:rsidR="00752F6B" w:rsidRPr="009818B0" w:rsidRDefault="00752F6B" w:rsidP="00752F6B">
            <w:pPr>
              <w:rPr>
                <w:sz w:val="18"/>
                <w:szCs w:val="18"/>
              </w:rPr>
            </w:pPr>
            <w:r w:rsidRPr="009818B0">
              <w:rPr>
                <w:sz w:val="18"/>
                <w:szCs w:val="18"/>
              </w:rPr>
              <w:t>=</w:t>
            </w:r>
          </w:p>
        </w:tc>
        <w:tc>
          <w:tcPr>
            <w:tcW w:w="1012" w:type="dxa"/>
            <w:tcBorders>
              <w:top w:val="single" w:sz="4" w:space="0" w:color="auto"/>
              <w:left w:val="single" w:sz="4" w:space="0" w:color="auto"/>
              <w:bottom w:val="single" w:sz="4" w:space="0" w:color="auto"/>
              <w:right w:val="single" w:sz="4" w:space="0" w:color="auto"/>
            </w:tcBorders>
          </w:tcPr>
          <w:p w14:paraId="2B741D7B" w14:textId="77777777" w:rsidR="00752F6B" w:rsidRDefault="00752F6B" w:rsidP="00752F6B">
            <w:pPr>
              <w:rPr>
                <w:sz w:val="18"/>
                <w:szCs w:val="18"/>
              </w:rPr>
            </w:pPr>
            <w:r>
              <w:rPr>
                <w:sz w:val="18"/>
                <w:szCs w:val="18"/>
              </w:rPr>
              <w:t>902+905+907+909</w:t>
            </w:r>
          </w:p>
        </w:tc>
        <w:tc>
          <w:tcPr>
            <w:tcW w:w="1251" w:type="dxa"/>
            <w:tcBorders>
              <w:top w:val="single" w:sz="4" w:space="0" w:color="auto"/>
              <w:left w:val="single" w:sz="4" w:space="0" w:color="auto"/>
              <w:bottom w:val="single" w:sz="4" w:space="0" w:color="auto"/>
              <w:right w:val="single" w:sz="4" w:space="0" w:color="auto"/>
            </w:tcBorders>
          </w:tcPr>
          <w:p w14:paraId="209BC5C3"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12FE87A9" w14:textId="77777777" w:rsidR="00752F6B" w:rsidRPr="00F0334B" w:rsidRDefault="00752F6B" w:rsidP="00752F6B">
            <w:pPr>
              <w:rPr>
                <w:sz w:val="18"/>
                <w:szCs w:val="18"/>
              </w:rPr>
            </w:pPr>
            <w:r w:rsidRPr="00F0334B">
              <w:rPr>
                <w:sz w:val="18"/>
                <w:szCs w:val="18"/>
              </w:rPr>
              <w:t xml:space="preserve">Стр. </w:t>
            </w:r>
            <w:r>
              <w:rPr>
                <w:sz w:val="18"/>
                <w:szCs w:val="18"/>
              </w:rPr>
              <w:t xml:space="preserve">902 </w:t>
            </w:r>
            <w:r w:rsidRPr="00FB57B8">
              <w:rPr>
                <w:sz w:val="18"/>
                <w:szCs w:val="18"/>
              </w:rPr>
              <w:t>&lt;</w:t>
            </w:r>
            <w:r w:rsidRPr="00F0334B">
              <w:rPr>
                <w:sz w:val="18"/>
                <w:szCs w:val="18"/>
              </w:rPr>
              <w:t xml:space="preserve">&gt; Стр. </w:t>
            </w:r>
            <w:r>
              <w:rPr>
                <w:sz w:val="18"/>
                <w:szCs w:val="18"/>
              </w:rPr>
              <w:t xml:space="preserve">902 + </w:t>
            </w:r>
            <w:r w:rsidRPr="00F0334B">
              <w:rPr>
                <w:sz w:val="18"/>
                <w:szCs w:val="18"/>
              </w:rPr>
              <w:t xml:space="preserve">Стр. </w:t>
            </w:r>
            <w:r>
              <w:rPr>
                <w:sz w:val="18"/>
                <w:szCs w:val="18"/>
              </w:rPr>
              <w:t xml:space="preserve">905 + </w:t>
            </w:r>
            <w:r w:rsidRPr="00F0334B">
              <w:rPr>
                <w:sz w:val="18"/>
                <w:szCs w:val="18"/>
              </w:rPr>
              <w:t xml:space="preserve">Стр. </w:t>
            </w:r>
            <w:r>
              <w:rPr>
                <w:sz w:val="18"/>
                <w:szCs w:val="18"/>
              </w:rPr>
              <w:t xml:space="preserve">907 + </w:t>
            </w:r>
            <w:r w:rsidRPr="00F0334B">
              <w:rPr>
                <w:sz w:val="18"/>
                <w:szCs w:val="18"/>
              </w:rPr>
              <w:t xml:space="preserve">Стр. </w:t>
            </w:r>
            <w:r>
              <w:rPr>
                <w:sz w:val="18"/>
                <w:szCs w:val="18"/>
              </w:rPr>
              <w:t>909 –</w:t>
            </w:r>
            <w:r w:rsidRPr="00F0334B">
              <w:rPr>
                <w:sz w:val="18"/>
                <w:szCs w:val="18"/>
              </w:rPr>
              <w:t xml:space="preserve"> недопустимо</w:t>
            </w:r>
          </w:p>
        </w:tc>
      </w:tr>
      <w:tr w:rsidR="00752F6B" w:rsidRPr="00B92096" w14:paraId="28BE8EE9"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288DD362" w14:textId="77777777" w:rsidR="00752F6B" w:rsidRDefault="00752F6B" w:rsidP="00752F6B">
            <w:pPr>
              <w:jc w:val="center"/>
              <w:rPr>
                <w:color w:val="000000"/>
                <w:sz w:val="18"/>
                <w:szCs w:val="18"/>
              </w:rPr>
            </w:pPr>
            <w:r>
              <w:rPr>
                <w:color w:val="000000"/>
                <w:sz w:val="18"/>
                <w:szCs w:val="18"/>
              </w:rPr>
              <w:t>72</w:t>
            </w:r>
          </w:p>
        </w:tc>
        <w:tc>
          <w:tcPr>
            <w:tcW w:w="717" w:type="dxa"/>
            <w:tcBorders>
              <w:top w:val="single" w:sz="4" w:space="0" w:color="auto"/>
              <w:left w:val="single" w:sz="4" w:space="0" w:color="auto"/>
              <w:bottom w:val="single" w:sz="4" w:space="0" w:color="auto"/>
              <w:right w:val="single" w:sz="4" w:space="0" w:color="auto"/>
            </w:tcBorders>
          </w:tcPr>
          <w:p w14:paraId="63F33229"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03D84DC1" w14:textId="77777777" w:rsidR="00752F6B" w:rsidRDefault="00752F6B" w:rsidP="00752F6B">
            <w:pPr>
              <w:rPr>
                <w:sz w:val="18"/>
                <w:szCs w:val="18"/>
              </w:rPr>
            </w:pPr>
            <w:r>
              <w:rPr>
                <w:sz w:val="18"/>
                <w:szCs w:val="18"/>
              </w:rPr>
              <w:t>903+904</w:t>
            </w:r>
          </w:p>
        </w:tc>
        <w:tc>
          <w:tcPr>
            <w:tcW w:w="888" w:type="dxa"/>
            <w:tcBorders>
              <w:top w:val="single" w:sz="4" w:space="0" w:color="auto"/>
              <w:left w:val="single" w:sz="4" w:space="0" w:color="auto"/>
              <w:bottom w:val="single" w:sz="4" w:space="0" w:color="auto"/>
              <w:right w:val="single" w:sz="4" w:space="0" w:color="auto"/>
            </w:tcBorders>
          </w:tcPr>
          <w:p w14:paraId="1C2B8616" w14:textId="77777777" w:rsidR="00752F6B" w:rsidRDefault="00752F6B" w:rsidP="00752F6B">
            <w:pPr>
              <w:rPr>
                <w:sz w:val="18"/>
                <w:szCs w:val="18"/>
                <w:lang w:val="en-US"/>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4CC3AA78"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096FAB71" w14:textId="77777777" w:rsidR="00752F6B" w:rsidRDefault="00752F6B" w:rsidP="00752F6B">
            <w:pPr>
              <w:rPr>
                <w:sz w:val="18"/>
                <w:szCs w:val="18"/>
              </w:rPr>
            </w:pPr>
            <w:r>
              <w:rPr>
                <w:sz w:val="18"/>
                <w:szCs w:val="18"/>
              </w:rPr>
              <w:t>902</w:t>
            </w:r>
          </w:p>
        </w:tc>
        <w:tc>
          <w:tcPr>
            <w:tcW w:w="1251" w:type="dxa"/>
            <w:tcBorders>
              <w:top w:val="single" w:sz="4" w:space="0" w:color="auto"/>
              <w:left w:val="single" w:sz="4" w:space="0" w:color="auto"/>
              <w:bottom w:val="single" w:sz="4" w:space="0" w:color="auto"/>
              <w:right w:val="single" w:sz="4" w:space="0" w:color="auto"/>
            </w:tcBorders>
          </w:tcPr>
          <w:p w14:paraId="1C10CC78"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4B80D6D5" w14:textId="77777777" w:rsidR="00752F6B" w:rsidRPr="00F0334B" w:rsidRDefault="00752F6B" w:rsidP="00752F6B">
            <w:pPr>
              <w:rPr>
                <w:sz w:val="18"/>
                <w:szCs w:val="18"/>
              </w:rPr>
            </w:pPr>
            <w:r w:rsidRPr="00F0334B">
              <w:rPr>
                <w:sz w:val="18"/>
                <w:szCs w:val="18"/>
              </w:rPr>
              <w:t xml:space="preserve">Стр. </w:t>
            </w:r>
            <w:r>
              <w:rPr>
                <w:sz w:val="18"/>
                <w:szCs w:val="18"/>
              </w:rPr>
              <w:t xml:space="preserve">903 + Стр. 904 </w:t>
            </w:r>
            <w:r w:rsidRPr="00F0334B">
              <w:rPr>
                <w:sz w:val="18"/>
                <w:szCs w:val="18"/>
              </w:rPr>
              <w:t xml:space="preserve">&gt; Стр. </w:t>
            </w:r>
            <w:r>
              <w:rPr>
                <w:sz w:val="18"/>
                <w:szCs w:val="18"/>
              </w:rPr>
              <w:t>902 –</w:t>
            </w:r>
            <w:r w:rsidRPr="00F0334B">
              <w:rPr>
                <w:sz w:val="18"/>
                <w:szCs w:val="18"/>
              </w:rPr>
              <w:t xml:space="preserve"> недопустимо</w:t>
            </w:r>
          </w:p>
        </w:tc>
      </w:tr>
      <w:tr w:rsidR="00752F6B" w:rsidRPr="00B92096" w14:paraId="10664130"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317D38D8" w14:textId="77777777" w:rsidR="00752F6B" w:rsidRDefault="00752F6B" w:rsidP="00752F6B">
            <w:pPr>
              <w:jc w:val="center"/>
              <w:rPr>
                <w:color w:val="000000"/>
                <w:sz w:val="18"/>
                <w:szCs w:val="18"/>
              </w:rPr>
            </w:pPr>
            <w:r>
              <w:rPr>
                <w:color w:val="000000"/>
                <w:sz w:val="18"/>
                <w:szCs w:val="18"/>
              </w:rPr>
              <w:t>73</w:t>
            </w:r>
          </w:p>
        </w:tc>
        <w:tc>
          <w:tcPr>
            <w:tcW w:w="717" w:type="dxa"/>
            <w:tcBorders>
              <w:top w:val="single" w:sz="4" w:space="0" w:color="auto"/>
              <w:left w:val="single" w:sz="4" w:space="0" w:color="auto"/>
              <w:bottom w:val="single" w:sz="4" w:space="0" w:color="auto"/>
              <w:right w:val="single" w:sz="4" w:space="0" w:color="auto"/>
            </w:tcBorders>
          </w:tcPr>
          <w:p w14:paraId="2BFA72CA"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42126B53" w14:textId="77777777" w:rsidR="00752F6B" w:rsidRDefault="00752F6B" w:rsidP="00752F6B">
            <w:pPr>
              <w:rPr>
                <w:sz w:val="18"/>
                <w:szCs w:val="18"/>
              </w:rPr>
            </w:pPr>
            <w:r>
              <w:rPr>
                <w:sz w:val="18"/>
                <w:szCs w:val="18"/>
              </w:rPr>
              <w:t>906</w:t>
            </w:r>
          </w:p>
        </w:tc>
        <w:tc>
          <w:tcPr>
            <w:tcW w:w="888" w:type="dxa"/>
            <w:tcBorders>
              <w:top w:val="single" w:sz="4" w:space="0" w:color="auto"/>
              <w:left w:val="single" w:sz="4" w:space="0" w:color="auto"/>
              <w:bottom w:val="single" w:sz="4" w:space="0" w:color="auto"/>
              <w:right w:val="single" w:sz="4" w:space="0" w:color="auto"/>
            </w:tcBorders>
          </w:tcPr>
          <w:p w14:paraId="57AC34FB" w14:textId="77777777" w:rsidR="00752F6B" w:rsidRDefault="00752F6B" w:rsidP="00752F6B">
            <w:pPr>
              <w:rPr>
                <w:sz w:val="18"/>
                <w:szCs w:val="18"/>
                <w:lang w:val="en-US"/>
              </w:rPr>
            </w:pPr>
            <w:r w:rsidRPr="006B0939">
              <w:rPr>
                <w:sz w:val="18"/>
                <w:szCs w:val="18"/>
              </w:rPr>
              <w:t>4-7</w:t>
            </w:r>
          </w:p>
        </w:tc>
        <w:tc>
          <w:tcPr>
            <w:tcW w:w="948" w:type="dxa"/>
            <w:tcBorders>
              <w:top w:val="single" w:sz="4" w:space="0" w:color="auto"/>
              <w:left w:val="single" w:sz="4" w:space="0" w:color="auto"/>
              <w:bottom w:val="single" w:sz="4" w:space="0" w:color="auto"/>
              <w:right w:val="single" w:sz="4" w:space="0" w:color="auto"/>
            </w:tcBorders>
          </w:tcPr>
          <w:p w14:paraId="04795542"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3DC870CF" w14:textId="77777777" w:rsidR="00752F6B" w:rsidRDefault="00752F6B" w:rsidP="00752F6B">
            <w:pPr>
              <w:rPr>
                <w:sz w:val="18"/>
                <w:szCs w:val="18"/>
              </w:rPr>
            </w:pPr>
            <w:r>
              <w:rPr>
                <w:sz w:val="18"/>
                <w:szCs w:val="18"/>
              </w:rPr>
              <w:t>905</w:t>
            </w:r>
          </w:p>
        </w:tc>
        <w:tc>
          <w:tcPr>
            <w:tcW w:w="1251" w:type="dxa"/>
            <w:tcBorders>
              <w:top w:val="single" w:sz="4" w:space="0" w:color="auto"/>
              <w:left w:val="single" w:sz="4" w:space="0" w:color="auto"/>
              <w:bottom w:val="single" w:sz="4" w:space="0" w:color="auto"/>
              <w:right w:val="single" w:sz="4" w:space="0" w:color="auto"/>
            </w:tcBorders>
          </w:tcPr>
          <w:p w14:paraId="4D9C9901"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0BA6931C" w14:textId="77777777" w:rsidR="00752F6B" w:rsidRPr="00F0334B" w:rsidRDefault="00752F6B" w:rsidP="00752F6B">
            <w:pPr>
              <w:rPr>
                <w:sz w:val="18"/>
                <w:szCs w:val="18"/>
              </w:rPr>
            </w:pPr>
            <w:r w:rsidRPr="00F0334B">
              <w:rPr>
                <w:sz w:val="18"/>
                <w:szCs w:val="18"/>
              </w:rPr>
              <w:t xml:space="preserve">Стр. </w:t>
            </w:r>
            <w:r>
              <w:rPr>
                <w:sz w:val="18"/>
                <w:szCs w:val="18"/>
              </w:rPr>
              <w:t xml:space="preserve">906 </w:t>
            </w:r>
            <w:r w:rsidRPr="00F0334B">
              <w:rPr>
                <w:sz w:val="18"/>
                <w:szCs w:val="18"/>
              </w:rPr>
              <w:t xml:space="preserve">&gt; Стр. </w:t>
            </w:r>
            <w:r>
              <w:rPr>
                <w:sz w:val="18"/>
                <w:szCs w:val="18"/>
              </w:rPr>
              <w:t>905</w:t>
            </w:r>
            <w:r w:rsidRPr="008D038B">
              <w:rPr>
                <w:sz w:val="18"/>
                <w:szCs w:val="18"/>
              </w:rPr>
              <w:t xml:space="preserve"> </w:t>
            </w:r>
            <w:r>
              <w:rPr>
                <w:sz w:val="18"/>
                <w:szCs w:val="18"/>
              </w:rPr>
              <w:t>–</w:t>
            </w:r>
            <w:r w:rsidRPr="00F0334B">
              <w:rPr>
                <w:sz w:val="18"/>
                <w:szCs w:val="18"/>
              </w:rPr>
              <w:t xml:space="preserve"> недопустимо</w:t>
            </w:r>
          </w:p>
        </w:tc>
      </w:tr>
      <w:tr w:rsidR="00752F6B" w:rsidRPr="00B92096" w14:paraId="3CDBFCDD"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3DDF81C4" w14:textId="77777777" w:rsidR="00752F6B" w:rsidRDefault="00752F6B" w:rsidP="00752F6B">
            <w:pPr>
              <w:jc w:val="center"/>
              <w:rPr>
                <w:color w:val="000000"/>
                <w:sz w:val="18"/>
                <w:szCs w:val="18"/>
              </w:rPr>
            </w:pPr>
            <w:r>
              <w:rPr>
                <w:color w:val="000000"/>
                <w:sz w:val="18"/>
                <w:szCs w:val="18"/>
              </w:rPr>
              <w:t>74</w:t>
            </w:r>
          </w:p>
        </w:tc>
        <w:tc>
          <w:tcPr>
            <w:tcW w:w="717" w:type="dxa"/>
            <w:tcBorders>
              <w:top w:val="single" w:sz="4" w:space="0" w:color="auto"/>
              <w:left w:val="single" w:sz="4" w:space="0" w:color="auto"/>
              <w:bottom w:val="single" w:sz="4" w:space="0" w:color="auto"/>
              <w:right w:val="single" w:sz="4" w:space="0" w:color="auto"/>
            </w:tcBorders>
          </w:tcPr>
          <w:p w14:paraId="4281FFF0"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10447BD3" w14:textId="77777777" w:rsidR="00752F6B" w:rsidRDefault="00752F6B" w:rsidP="00752F6B">
            <w:pPr>
              <w:rPr>
                <w:sz w:val="18"/>
                <w:szCs w:val="18"/>
              </w:rPr>
            </w:pPr>
            <w:r>
              <w:rPr>
                <w:sz w:val="18"/>
                <w:szCs w:val="18"/>
              </w:rPr>
              <w:t>908</w:t>
            </w:r>
          </w:p>
        </w:tc>
        <w:tc>
          <w:tcPr>
            <w:tcW w:w="888" w:type="dxa"/>
            <w:tcBorders>
              <w:top w:val="single" w:sz="4" w:space="0" w:color="auto"/>
              <w:left w:val="single" w:sz="4" w:space="0" w:color="auto"/>
              <w:bottom w:val="single" w:sz="4" w:space="0" w:color="auto"/>
              <w:right w:val="single" w:sz="4" w:space="0" w:color="auto"/>
            </w:tcBorders>
          </w:tcPr>
          <w:p w14:paraId="2E4EF4C4" w14:textId="77777777" w:rsidR="00752F6B" w:rsidRPr="006B0939" w:rsidRDefault="00752F6B" w:rsidP="00752F6B">
            <w:pPr>
              <w:rPr>
                <w:sz w:val="18"/>
                <w:szCs w:val="18"/>
              </w:rPr>
            </w:pPr>
            <w:r w:rsidRPr="006B0939">
              <w:rPr>
                <w:sz w:val="18"/>
                <w:szCs w:val="18"/>
              </w:rPr>
              <w:t>4-7</w:t>
            </w:r>
          </w:p>
        </w:tc>
        <w:tc>
          <w:tcPr>
            <w:tcW w:w="948" w:type="dxa"/>
            <w:tcBorders>
              <w:top w:val="single" w:sz="4" w:space="0" w:color="auto"/>
              <w:left w:val="single" w:sz="4" w:space="0" w:color="auto"/>
              <w:bottom w:val="single" w:sz="4" w:space="0" w:color="auto"/>
              <w:right w:val="single" w:sz="4" w:space="0" w:color="auto"/>
            </w:tcBorders>
          </w:tcPr>
          <w:p w14:paraId="2610D600"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6EEE8CD2" w14:textId="77777777" w:rsidR="00752F6B" w:rsidRDefault="00752F6B" w:rsidP="00752F6B">
            <w:pPr>
              <w:rPr>
                <w:sz w:val="18"/>
                <w:szCs w:val="18"/>
              </w:rPr>
            </w:pPr>
            <w:r>
              <w:rPr>
                <w:sz w:val="18"/>
                <w:szCs w:val="18"/>
              </w:rPr>
              <w:t>907</w:t>
            </w:r>
          </w:p>
        </w:tc>
        <w:tc>
          <w:tcPr>
            <w:tcW w:w="1251" w:type="dxa"/>
            <w:tcBorders>
              <w:top w:val="single" w:sz="4" w:space="0" w:color="auto"/>
              <w:left w:val="single" w:sz="4" w:space="0" w:color="auto"/>
              <w:bottom w:val="single" w:sz="4" w:space="0" w:color="auto"/>
              <w:right w:val="single" w:sz="4" w:space="0" w:color="auto"/>
            </w:tcBorders>
          </w:tcPr>
          <w:p w14:paraId="509D57CA"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3F3DB1D5" w14:textId="77777777" w:rsidR="00752F6B" w:rsidRPr="00F0334B" w:rsidRDefault="00752F6B" w:rsidP="00752F6B">
            <w:pPr>
              <w:rPr>
                <w:sz w:val="18"/>
                <w:szCs w:val="18"/>
              </w:rPr>
            </w:pPr>
            <w:r w:rsidRPr="00F0334B">
              <w:rPr>
                <w:sz w:val="18"/>
                <w:szCs w:val="18"/>
              </w:rPr>
              <w:t xml:space="preserve">Стр. </w:t>
            </w:r>
            <w:r>
              <w:rPr>
                <w:sz w:val="18"/>
                <w:szCs w:val="18"/>
              </w:rPr>
              <w:t>908</w:t>
            </w:r>
            <w:r w:rsidRPr="00F0334B">
              <w:rPr>
                <w:sz w:val="18"/>
                <w:szCs w:val="18"/>
              </w:rPr>
              <w:t xml:space="preserve"> &gt; Стр. </w:t>
            </w:r>
            <w:r>
              <w:rPr>
                <w:sz w:val="18"/>
                <w:szCs w:val="18"/>
              </w:rPr>
              <w:t>907</w:t>
            </w:r>
            <w:r w:rsidRPr="008D038B">
              <w:rPr>
                <w:sz w:val="18"/>
                <w:szCs w:val="18"/>
              </w:rPr>
              <w:t xml:space="preserve"> </w:t>
            </w:r>
            <w:r>
              <w:rPr>
                <w:sz w:val="18"/>
                <w:szCs w:val="18"/>
              </w:rPr>
              <w:t>–</w:t>
            </w:r>
            <w:r w:rsidRPr="00F0334B">
              <w:rPr>
                <w:sz w:val="18"/>
                <w:szCs w:val="18"/>
              </w:rPr>
              <w:t xml:space="preserve"> недопустимо</w:t>
            </w:r>
          </w:p>
        </w:tc>
      </w:tr>
      <w:tr w:rsidR="00752F6B" w:rsidRPr="00B92096" w14:paraId="1C5E6524"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5E8084DF" w14:textId="77777777" w:rsidR="00752F6B" w:rsidRDefault="00752F6B" w:rsidP="00752F6B">
            <w:pPr>
              <w:jc w:val="center"/>
              <w:rPr>
                <w:color w:val="000000"/>
                <w:sz w:val="18"/>
                <w:szCs w:val="18"/>
              </w:rPr>
            </w:pPr>
            <w:r>
              <w:rPr>
                <w:color w:val="000000"/>
                <w:sz w:val="18"/>
                <w:szCs w:val="18"/>
              </w:rPr>
              <w:t>75</w:t>
            </w:r>
          </w:p>
        </w:tc>
        <w:tc>
          <w:tcPr>
            <w:tcW w:w="717" w:type="dxa"/>
            <w:tcBorders>
              <w:top w:val="single" w:sz="4" w:space="0" w:color="auto"/>
              <w:left w:val="single" w:sz="4" w:space="0" w:color="auto"/>
              <w:bottom w:val="single" w:sz="4" w:space="0" w:color="auto"/>
              <w:right w:val="single" w:sz="4" w:space="0" w:color="auto"/>
            </w:tcBorders>
          </w:tcPr>
          <w:p w14:paraId="03765002"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6CE80CE7" w14:textId="77777777" w:rsidR="00752F6B" w:rsidRDefault="00752F6B" w:rsidP="00752F6B">
            <w:pPr>
              <w:rPr>
                <w:sz w:val="18"/>
                <w:szCs w:val="18"/>
              </w:rPr>
            </w:pPr>
            <w:r>
              <w:rPr>
                <w:sz w:val="18"/>
                <w:szCs w:val="18"/>
              </w:rPr>
              <w:t>910</w:t>
            </w:r>
          </w:p>
        </w:tc>
        <w:tc>
          <w:tcPr>
            <w:tcW w:w="888" w:type="dxa"/>
            <w:tcBorders>
              <w:top w:val="single" w:sz="4" w:space="0" w:color="auto"/>
              <w:left w:val="single" w:sz="4" w:space="0" w:color="auto"/>
              <w:bottom w:val="single" w:sz="4" w:space="0" w:color="auto"/>
              <w:right w:val="single" w:sz="4" w:space="0" w:color="auto"/>
            </w:tcBorders>
          </w:tcPr>
          <w:p w14:paraId="1D43F241" w14:textId="77777777" w:rsidR="00752F6B" w:rsidRPr="006B0939" w:rsidRDefault="00752F6B" w:rsidP="00752F6B">
            <w:pPr>
              <w:rPr>
                <w:sz w:val="18"/>
                <w:szCs w:val="18"/>
              </w:rPr>
            </w:pPr>
            <w:r w:rsidRPr="00942CA7">
              <w:rPr>
                <w:sz w:val="18"/>
                <w:szCs w:val="18"/>
              </w:rPr>
              <w:t>4-7</w:t>
            </w:r>
          </w:p>
        </w:tc>
        <w:tc>
          <w:tcPr>
            <w:tcW w:w="948" w:type="dxa"/>
            <w:tcBorders>
              <w:top w:val="single" w:sz="4" w:space="0" w:color="auto"/>
              <w:left w:val="single" w:sz="4" w:space="0" w:color="auto"/>
              <w:bottom w:val="single" w:sz="4" w:space="0" w:color="auto"/>
              <w:right w:val="single" w:sz="4" w:space="0" w:color="auto"/>
            </w:tcBorders>
          </w:tcPr>
          <w:p w14:paraId="52B176A9" w14:textId="77777777" w:rsidR="00752F6B" w:rsidRPr="009818B0" w:rsidRDefault="00752F6B" w:rsidP="00752F6B">
            <w:pPr>
              <w:rPr>
                <w:sz w:val="18"/>
                <w:szCs w:val="18"/>
              </w:rPr>
            </w:pPr>
            <w:r w:rsidRPr="009818B0">
              <w:rPr>
                <w:sz w:val="18"/>
                <w:szCs w:val="18"/>
              </w:rPr>
              <w:t>=</w:t>
            </w:r>
          </w:p>
        </w:tc>
        <w:tc>
          <w:tcPr>
            <w:tcW w:w="1012" w:type="dxa"/>
            <w:tcBorders>
              <w:top w:val="single" w:sz="4" w:space="0" w:color="auto"/>
              <w:left w:val="single" w:sz="4" w:space="0" w:color="auto"/>
              <w:bottom w:val="single" w:sz="4" w:space="0" w:color="auto"/>
              <w:right w:val="single" w:sz="4" w:space="0" w:color="auto"/>
            </w:tcBorders>
          </w:tcPr>
          <w:p w14:paraId="7D22236F" w14:textId="77777777" w:rsidR="00752F6B" w:rsidRDefault="00752F6B" w:rsidP="00752F6B">
            <w:pPr>
              <w:rPr>
                <w:sz w:val="18"/>
                <w:szCs w:val="18"/>
              </w:rPr>
            </w:pPr>
            <w:r>
              <w:rPr>
                <w:sz w:val="18"/>
                <w:szCs w:val="18"/>
              </w:rPr>
              <w:t>911+914+916+918</w:t>
            </w:r>
          </w:p>
        </w:tc>
        <w:tc>
          <w:tcPr>
            <w:tcW w:w="1251" w:type="dxa"/>
            <w:tcBorders>
              <w:top w:val="single" w:sz="4" w:space="0" w:color="auto"/>
              <w:left w:val="single" w:sz="4" w:space="0" w:color="auto"/>
              <w:bottom w:val="single" w:sz="4" w:space="0" w:color="auto"/>
              <w:right w:val="single" w:sz="4" w:space="0" w:color="auto"/>
            </w:tcBorders>
          </w:tcPr>
          <w:p w14:paraId="21B644B3"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687645BD" w14:textId="77777777" w:rsidR="00752F6B" w:rsidRPr="00F0334B" w:rsidRDefault="00752F6B" w:rsidP="00752F6B">
            <w:pPr>
              <w:rPr>
                <w:sz w:val="18"/>
                <w:szCs w:val="18"/>
              </w:rPr>
            </w:pPr>
            <w:r w:rsidRPr="00F0334B">
              <w:rPr>
                <w:sz w:val="18"/>
                <w:szCs w:val="18"/>
              </w:rPr>
              <w:t xml:space="preserve">Стр. </w:t>
            </w:r>
            <w:r>
              <w:rPr>
                <w:sz w:val="18"/>
                <w:szCs w:val="18"/>
              </w:rPr>
              <w:t xml:space="preserve">910 </w:t>
            </w:r>
            <w:r w:rsidRPr="00FB57B8">
              <w:rPr>
                <w:sz w:val="18"/>
                <w:szCs w:val="18"/>
              </w:rPr>
              <w:t>&lt;</w:t>
            </w:r>
            <w:r w:rsidRPr="00F0334B">
              <w:rPr>
                <w:sz w:val="18"/>
                <w:szCs w:val="18"/>
              </w:rPr>
              <w:t xml:space="preserve">&gt; Стр. </w:t>
            </w:r>
            <w:r>
              <w:rPr>
                <w:sz w:val="18"/>
                <w:szCs w:val="18"/>
              </w:rPr>
              <w:t xml:space="preserve">911 + </w:t>
            </w:r>
            <w:r w:rsidRPr="00F0334B">
              <w:rPr>
                <w:sz w:val="18"/>
                <w:szCs w:val="18"/>
              </w:rPr>
              <w:t xml:space="preserve">Стр. </w:t>
            </w:r>
            <w:r>
              <w:rPr>
                <w:sz w:val="18"/>
                <w:szCs w:val="18"/>
              </w:rPr>
              <w:t xml:space="preserve">914 + </w:t>
            </w:r>
            <w:r w:rsidRPr="00F0334B">
              <w:rPr>
                <w:sz w:val="18"/>
                <w:szCs w:val="18"/>
              </w:rPr>
              <w:t xml:space="preserve">Стр. </w:t>
            </w:r>
            <w:r>
              <w:rPr>
                <w:sz w:val="18"/>
                <w:szCs w:val="18"/>
              </w:rPr>
              <w:t xml:space="preserve">916 + </w:t>
            </w:r>
            <w:r w:rsidRPr="00F0334B">
              <w:rPr>
                <w:sz w:val="18"/>
                <w:szCs w:val="18"/>
              </w:rPr>
              <w:t xml:space="preserve">Стр. </w:t>
            </w:r>
            <w:r>
              <w:rPr>
                <w:sz w:val="18"/>
                <w:szCs w:val="18"/>
              </w:rPr>
              <w:t>918 –</w:t>
            </w:r>
            <w:r w:rsidRPr="00F0334B">
              <w:rPr>
                <w:sz w:val="18"/>
                <w:szCs w:val="18"/>
              </w:rPr>
              <w:t xml:space="preserve"> недопустимо</w:t>
            </w:r>
          </w:p>
        </w:tc>
      </w:tr>
      <w:tr w:rsidR="00752F6B" w:rsidRPr="00B92096" w14:paraId="18E7A6E3"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6C5AC4C2" w14:textId="77777777" w:rsidR="00752F6B" w:rsidRDefault="00752F6B" w:rsidP="00752F6B">
            <w:pPr>
              <w:jc w:val="center"/>
              <w:rPr>
                <w:color w:val="000000"/>
                <w:sz w:val="18"/>
                <w:szCs w:val="18"/>
              </w:rPr>
            </w:pPr>
            <w:r>
              <w:rPr>
                <w:color w:val="000000"/>
                <w:sz w:val="18"/>
                <w:szCs w:val="18"/>
              </w:rPr>
              <w:t>76</w:t>
            </w:r>
          </w:p>
        </w:tc>
        <w:tc>
          <w:tcPr>
            <w:tcW w:w="717" w:type="dxa"/>
            <w:tcBorders>
              <w:top w:val="single" w:sz="4" w:space="0" w:color="auto"/>
              <w:left w:val="single" w:sz="4" w:space="0" w:color="auto"/>
              <w:bottom w:val="single" w:sz="4" w:space="0" w:color="auto"/>
              <w:right w:val="single" w:sz="4" w:space="0" w:color="auto"/>
            </w:tcBorders>
          </w:tcPr>
          <w:p w14:paraId="713B2688"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05422A84" w14:textId="77777777" w:rsidR="00752F6B" w:rsidRDefault="00752F6B" w:rsidP="00752F6B">
            <w:pPr>
              <w:rPr>
                <w:sz w:val="18"/>
                <w:szCs w:val="18"/>
              </w:rPr>
            </w:pPr>
            <w:r>
              <w:rPr>
                <w:sz w:val="18"/>
                <w:szCs w:val="18"/>
              </w:rPr>
              <w:t>912+913</w:t>
            </w:r>
          </w:p>
        </w:tc>
        <w:tc>
          <w:tcPr>
            <w:tcW w:w="888" w:type="dxa"/>
            <w:tcBorders>
              <w:top w:val="single" w:sz="4" w:space="0" w:color="auto"/>
              <w:left w:val="single" w:sz="4" w:space="0" w:color="auto"/>
              <w:bottom w:val="single" w:sz="4" w:space="0" w:color="auto"/>
              <w:right w:val="single" w:sz="4" w:space="0" w:color="auto"/>
            </w:tcBorders>
          </w:tcPr>
          <w:p w14:paraId="5665CE36" w14:textId="77777777" w:rsidR="00752F6B" w:rsidRPr="00942CA7" w:rsidRDefault="00752F6B" w:rsidP="00752F6B">
            <w:pPr>
              <w:rPr>
                <w:sz w:val="18"/>
                <w:szCs w:val="18"/>
              </w:rPr>
            </w:pPr>
            <w:r>
              <w:rPr>
                <w:sz w:val="18"/>
                <w:szCs w:val="18"/>
                <w:lang w:val="en-US"/>
              </w:rPr>
              <w:t>4-7</w:t>
            </w:r>
          </w:p>
        </w:tc>
        <w:tc>
          <w:tcPr>
            <w:tcW w:w="948" w:type="dxa"/>
            <w:tcBorders>
              <w:top w:val="single" w:sz="4" w:space="0" w:color="auto"/>
              <w:left w:val="single" w:sz="4" w:space="0" w:color="auto"/>
              <w:bottom w:val="single" w:sz="4" w:space="0" w:color="auto"/>
              <w:right w:val="single" w:sz="4" w:space="0" w:color="auto"/>
            </w:tcBorders>
          </w:tcPr>
          <w:p w14:paraId="1AA4D9AB"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413F25C0" w14:textId="77777777" w:rsidR="00752F6B" w:rsidRDefault="00752F6B" w:rsidP="00752F6B">
            <w:pPr>
              <w:rPr>
                <w:sz w:val="18"/>
                <w:szCs w:val="18"/>
              </w:rPr>
            </w:pPr>
            <w:r>
              <w:rPr>
                <w:sz w:val="18"/>
                <w:szCs w:val="18"/>
              </w:rPr>
              <w:t>911</w:t>
            </w:r>
          </w:p>
        </w:tc>
        <w:tc>
          <w:tcPr>
            <w:tcW w:w="1251" w:type="dxa"/>
            <w:tcBorders>
              <w:top w:val="single" w:sz="4" w:space="0" w:color="auto"/>
              <w:left w:val="single" w:sz="4" w:space="0" w:color="auto"/>
              <w:bottom w:val="single" w:sz="4" w:space="0" w:color="auto"/>
              <w:right w:val="single" w:sz="4" w:space="0" w:color="auto"/>
            </w:tcBorders>
          </w:tcPr>
          <w:p w14:paraId="2E980C2B"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1A17AA29" w14:textId="77777777" w:rsidR="00752F6B" w:rsidRPr="00F0334B" w:rsidRDefault="00752F6B" w:rsidP="00752F6B">
            <w:pPr>
              <w:rPr>
                <w:sz w:val="18"/>
                <w:szCs w:val="18"/>
              </w:rPr>
            </w:pPr>
            <w:r w:rsidRPr="00F0334B">
              <w:rPr>
                <w:sz w:val="18"/>
                <w:szCs w:val="18"/>
              </w:rPr>
              <w:t xml:space="preserve">Стр. </w:t>
            </w:r>
            <w:r>
              <w:rPr>
                <w:sz w:val="18"/>
                <w:szCs w:val="18"/>
              </w:rPr>
              <w:t xml:space="preserve">912  + Стр. 913 </w:t>
            </w:r>
            <w:r w:rsidRPr="00F0334B">
              <w:rPr>
                <w:sz w:val="18"/>
                <w:szCs w:val="18"/>
              </w:rPr>
              <w:t xml:space="preserve">&gt; Стр. </w:t>
            </w:r>
            <w:r>
              <w:rPr>
                <w:sz w:val="18"/>
                <w:szCs w:val="18"/>
              </w:rPr>
              <w:t>911 –</w:t>
            </w:r>
            <w:r w:rsidRPr="00F0334B">
              <w:rPr>
                <w:sz w:val="18"/>
                <w:szCs w:val="18"/>
              </w:rPr>
              <w:t xml:space="preserve"> недопустимо</w:t>
            </w:r>
          </w:p>
        </w:tc>
      </w:tr>
      <w:tr w:rsidR="00752F6B" w:rsidRPr="00B92096" w14:paraId="4F976053"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09FA0A97" w14:textId="77777777" w:rsidR="00752F6B" w:rsidRDefault="00752F6B" w:rsidP="00752F6B">
            <w:pPr>
              <w:jc w:val="center"/>
              <w:rPr>
                <w:color w:val="000000"/>
                <w:sz w:val="18"/>
                <w:szCs w:val="18"/>
              </w:rPr>
            </w:pPr>
            <w:r>
              <w:rPr>
                <w:color w:val="000000"/>
                <w:sz w:val="18"/>
                <w:szCs w:val="18"/>
              </w:rPr>
              <w:t>77</w:t>
            </w:r>
          </w:p>
        </w:tc>
        <w:tc>
          <w:tcPr>
            <w:tcW w:w="717" w:type="dxa"/>
            <w:tcBorders>
              <w:top w:val="single" w:sz="4" w:space="0" w:color="auto"/>
              <w:left w:val="single" w:sz="4" w:space="0" w:color="auto"/>
              <w:bottom w:val="single" w:sz="4" w:space="0" w:color="auto"/>
              <w:right w:val="single" w:sz="4" w:space="0" w:color="auto"/>
            </w:tcBorders>
          </w:tcPr>
          <w:p w14:paraId="5874F834"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1A62C952" w14:textId="77777777" w:rsidR="00752F6B" w:rsidRDefault="00752F6B" w:rsidP="00752F6B">
            <w:pPr>
              <w:rPr>
                <w:sz w:val="18"/>
                <w:szCs w:val="18"/>
              </w:rPr>
            </w:pPr>
            <w:r>
              <w:rPr>
                <w:sz w:val="18"/>
                <w:szCs w:val="18"/>
              </w:rPr>
              <w:t>915</w:t>
            </w:r>
          </w:p>
        </w:tc>
        <w:tc>
          <w:tcPr>
            <w:tcW w:w="888" w:type="dxa"/>
            <w:tcBorders>
              <w:top w:val="single" w:sz="4" w:space="0" w:color="auto"/>
              <w:left w:val="single" w:sz="4" w:space="0" w:color="auto"/>
              <w:bottom w:val="single" w:sz="4" w:space="0" w:color="auto"/>
              <w:right w:val="single" w:sz="4" w:space="0" w:color="auto"/>
            </w:tcBorders>
          </w:tcPr>
          <w:p w14:paraId="5AD20DE1" w14:textId="77777777" w:rsidR="00752F6B" w:rsidRDefault="00752F6B" w:rsidP="00752F6B">
            <w:pPr>
              <w:rPr>
                <w:sz w:val="18"/>
                <w:szCs w:val="18"/>
                <w:lang w:val="en-US"/>
              </w:rPr>
            </w:pPr>
            <w:r w:rsidRPr="006B0939">
              <w:rPr>
                <w:sz w:val="18"/>
                <w:szCs w:val="18"/>
              </w:rPr>
              <w:t>4-7</w:t>
            </w:r>
          </w:p>
        </w:tc>
        <w:tc>
          <w:tcPr>
            <w:tcW w:w="948" w:type="dxa"/>
            <w:tcBorders>
              <w:top w:val="single" w:sz="4" w:space="0" w:color="auto"/>
              <w:left w:val="single" w:sz="4" w:space="0" w:color="auto"/>
              <w:bottom w:val="single" w:sz="4" w:space="0" w:color="auto"/>
              <w:right w:val="single" w:sz="4" w:space="0" w:color="auto"/>
            </w:tcBorders>
          </w:tcPr>
          <w:p w14:paraId="476B4854"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79C2A550" w14:textId="77777777" w:rsidR="00752F6B" w:rsidRDefault="00752F6B" w:rsidP="00752F6B">
            <w:pPr>
              <w:rPr>
                <w:sz w:val="18"/>
                <w:szCs w:val="18"/>
              </w:rPr>
            </w:pPr>
            <w:r>
              <w:rPr>
                <w:sz w:val="18"/>
                <w:szCs w:val="18"/>
              </w:rPr>
              <w:t>914</w:t>
            </w:r>
          </w:p>
        </w:tc>
        <w:tc>
          <w:tcPr>
            <w:tcW w:w="1251" w:type="dxa"/>
            <w:tcBorders>
              <w:top w:val="single" w:sz="4" w:space="0" w:color="auto"/>
              <w:left w:val="single" w:sz="4" w:space="0" w:color="auto"/>
              <w:bottom w:val="single" w:sz="4" w:space="0" w:color="auto"/>
              <w:right w:val="single" w:sz="4" w:space="0" w:color="auto"/>
            </w:tcBorders>
          </w:tcPr>
          <w:p w14:paraId="3B4CF65C"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1293EA7C" w14:textId="77777777" w:rsidR="00752F6B" w:rsidRPr="00F0334B" w:rsidRDefault="00752F6B" w:rsidP="00752F6B">
            <w:pPr>
              <w:rPr>
                <w:sz w:val="18"/>
                <w:szCs w:val="18"/>
              </w:rPr>
            </w:pPr>
            <w:r w:rsidRPr="00F0334B">
              <w:rPr>
                <w:sz w:val="18"/>
                <w:szCs w:val="18"/>
              </w:rPr>
              <w:t xml:space="preserve">Стр. </w:t>
            </w:r>
            <w:r>
              <w:rPr>
                <w:sz w:val="18"/>
                <w:szCs w:val="18"/>
              </w:rPr>
              <w:t xml:space="preserve">915 </w:t>
            </w:r>
            <w:r w:rsidRPr="00F0334B">
              <w:rPr>
                <w:sz w:val="18"/>
                <w:szCs w:val="18"/>
              </w:rPr>
              <w:t xml:space="preserve">&gt; Стр. </w:t>
            </w:r>
            <w:r>
              <w:rPr>
                <w:sz w:val="18"/>
                <w:szCs w:val="18"/>
              </w:rPr>
              <w:t>914</w:t>
            </w:r>
            <w:r w:rsidRPr="008D038B">
              <w:rPr>
                <w:sz w:val="18"/>
                <w:szCs w:val="18"/>
              </w:rPr>
              <w:t xml:space="preserve"> </w:t>
            </w:r>
            <w:r>
              <w:rPr>
                <w:sz w:val="18"/>
                <w:szCs w:val="18"/>
              </w:rPr>
              <w:t>–</w:t>
            </w:r>
            <w:r w:rsidRPr="00F0334B">
              <w:rPr>
                <w:sz w:val="18"/>
                <w:szCs w:val="18"/>
              </w:rPr>
              <w:t xml:space="preserve"> недопустимо</w:t>
            </w:r>
          </w:p>
        </w:tc>
      </w:tr>
      <w:tr w:rsidR="00752F6B" w:rsidRPr="00B92096" w14:paraId="1058B674" w14:textId="77777777" w:rsidTr="00F4399C">
        <w:trPr>
          <w:jc w:val="center"/>
        </w:trPr>
        <w:tc>
          <w:tcPr>
            <w:tcW w:w="710" w:type="dxa"/>
            <w:tcBorders>
              <w:top w:val="single" w:sz="4" w:space="0" w:color="auto"/>
              <w:left w:val="single" w:sz="4" w:space="0" w:color="auto"/>
              <w:bottom w:val="single" w:sz="4" w:space="0" w:color="auto"/>
              <w:right w:val="single" w:sz="4" w:space="0" w:color="auto"/>
            </w:tcBorders>
          </w:tcPr>
          <w:p w14:paraId="7D5742B7" w14:textId="77777777" w:rsidR="00752F6B" w:rsidRDefault="00752F6B" w:rsidP="00752F6B">
            <w:pPr>
              <w:jc w:val="center"/>
              <w:rPr>
                <w:color w:val="000000"/>
                <w:sz w:val="18"/>
                <w:szCs w:val="18"/>
              </w:rPr>
            </w:pPr>
            <w:r>
              <w:rPr>
                <w:color w:val="000000"/>
                <w:sz w:val="18"/>
                <w:szCs w:val="18"/>
              </w:rPr>
              <w:t>78</w:t>
            </w:r>
          </w:p>
        </w:tc>
        <w:tc>
          <w:tcPr>
            <w:tcW w:w="717" w:type="dxa"/>
            <w:tcBorders>
              <w:top w:val="single" w:sz="4" w:space="0" w:color="auto"/>
              <w:left w:val="single" w:sz="4" w:space="0" w:color="auto"/>
              <w:bottom w:val="single" w:sz="4" w:space="0" w:color="auto"/>
              <w:right w:val="single" w:sz="4" w:space="0" w:color="auto"/>
            </w:tcBorders>
          </w:tcPr>
          <w:p w14:paraId="17A75C45" w14:textId="77777777" w:rsidR="00752F6B" w:rsidRDefault="00752F6B" w:rsidP="00752F6B">
            <w:pPr>
              <w:rPr>
                <w:sz w:val="18"/>
                <w:szCs w:val="18"/>
              </w:rPr>
            </w:pPr>
            <w:r>
              <w:rPr>
                <w:sz w:val="18"/>
                <w:szCs w:val="18"/>
              </w:rPr>
              <w:t>Б</w:t>
            </w:r>
          </w:p>
        </w:tc>
        <w:tc>
          <w:tcPr>
            <w:tcW w:w="1194" w:type="dxa"/>
            <w:tcBorders>
              <w:top w:val="single" w:sz="4" w:space="0" w:color="auto"/>
              <w:left w:val="single" w:sz="4" w:space="0" w:color="auto"/>
              <w:bottom w:val="single" w:sz="4" w:space="0" w:color="auto"/>
              <w:right w:val="single" w:sz="4" w:space="0" w:color="auto"/>
            </w:tcBorders>
          </w:tcPr>
          <w:p w14:paraId="0A8B8B3A" w14:textId="77777777" w:rsidR="00752F6B" w:rsidRDefault="00752F6B" w:rsidP="00752F6B">
            <w:pPr>
              <w:rPr>
                <w:sz w:val="18"/>
                <w:szCs w:val="18"/>
              </w:rPr>
            </w:pPr>
            <w:r>
              <w:rPr>
                <w:sz w:val="18"/>
                <w:szCs w:val="18"/>
              </w:rPr>
              <w:t>917</w:t>
            </w:r>
          </w:p>
        </w:tc>
        <w:tc>
          <w:tcPr>
            <w:tcW w:w="888" w:type="dxa"/>
            <w:tcBorders>
              <w:top w:val="single" w:sz="4" w:space="0" w:color="auto"/>
              <w:left w:val="single" w:sz="4" w:space="0" w:color="auto"/>
              <w:bottom w:val="single" w:sz="4" w:space="0" w:color="auto"/>
              <w:right w:val="single" w:sz="4" w:space="0" w:color="auto"/>
            </w:tcBorders>
          </w:tcPr>
          <w:p w14:paraId="2668E07A" w14:textId="77777777" w:rsidR="00752F6B" w:rsidRPr="006B0939" w:rsidRDefault="00752F6B" w:rsidP="00752F6B">
            <w:pPr>
              <w:rPr>
                <w:sz w:val="18"/>
                <w:szCs w:val="18"/>
              </w:rPr>
            </w:pPr>
            <w:r w:rsidRPr="006B0939">
              <w:rPr>
                <w:sz w:val="18"/>
                <w:szCs w:val="18"/>
              </w:rPr>
              <w:t>4-7</w:t>
            </w:r>
          </w:p>
        </w:tc>
        <w:tc>
          <w:tcPr>
            <w:tcW w:w="948" w:type="dxa"/>
            <w:tcBorders>
              <w:top w:val="single" w:sz="4" w:space="0" w:color="auto"/>
              <w:left w:val="single" w:sz="4" w:space="0" w:color="auto"/>
              <w:bottom w:val="single" w:sz="4" w:space="0" w:color="auto"/>
              <w:right w:val="single" w:sz="4" w:space="0" w:color="auto"/>
            </w:tcBorders>
          </w:tcPr>
          <w:p w14:paraId="207868D6" w14:textId="77777777" w:rsidR="00752F6B" w:rsidRPr="009818B0" w:rsidRDefault="00752F6B" w:rsidP="00752F6B">
            <w:pPr>
              <w:rPr>
                <w:sz w:val="18"/>
                <w:szCs w:val="18"/>
              </w:rPr>
            </w:pPr>
            <w:r w:rsidRPr="009818B0">
              <w:rPr>
                <w:sz w:val="18"/>
                <w:szCs w:val="18"/>
              </w:rPr>
              <w:t>&lt;=</w:t>
            </w:r>
          </w:p>
        </w:tc>
        <w:tc>
          <w:tcPr>
            <w:tcW w:w="1012" w:type="dxa"/>
            <w:tcBorders>
              <w:top w:val="single" w:sz="4" w:space="0" w:color="auto"/>
              <w:left w:val="single" w:sz="4" w:space="0" w:color="auto"/>
              <w:bottom w:val="single" w:sz="4" w:space="0" w:color="auto"/>
              <w:right w:val="single" w:sz="4" w:space="0" w:color="auto"/>
            </w:tcBorders>
          </w:tcPr>
          <w:p w14:paraId="465A9C47" w14:textId="77777777" w:rsidR="00752F6B" w:rsidRDefault="00752F6B" w:rsidP="00752F6B">
            <w:pPr>
              <w:rPr>
                <w:sz w:val="18"/>
                <w:szCs w:val="18"/>
              </w:rPr>
            </w:pPr>
            <w:r>
              <w:rPr>
                <w:sz w:val="18"/>
                <w:szCs w:val="18"/>
              </w:rPr>
              <w:t>916</w:t>
            </w:r>
          </w:p>
        </w:tc>
        <w:tc>
          <w:tcPr>
            <w:tcW w:w="1251" w:type="dxa"/>
            <w:tcBorders>
              <w:top w:val="single" w:sz="4" w:space="0" w:color="auto"/>
              <w:left w:val="single" w:sz="4" w:space="0" w:color="auto"/>
              <w:bottom w:val="single" w:sz="4" w:space="0" w:color="auto"/>
              <w:right w:val="single" w:sz="4" w:space="0" w:color="auto"/>
            </w:tcBorders>
          </w:tcPr>
          <w:p w14:paraId="1D2A3506" w14:textId="77777777" w:rsidR="00752F6B" w:rsidRDefault="00752F6B" w:rsidP="00752F6B">
            <w:pPr>
              <w:rPr>
                <w:sz w:val="18"/>
                <w:szCs w:val="18"/>
              </w:rPr>
            </w:pPr>
            <w:r>
              <w:rPr>
                <w:sz w:val="18"/>
                <w:szCs w:val="18"/>
              </w:rPr>
              <w:t>4-7</w:t>
            </w:r>
            <w:r w:rsidRPr="00BE5263">
              <w:rPr>
                <w:sz w:val="18"/>
                <w:szCs w:val="18"/>
              </w:rPr>
              <w:t xml:space="preserve"> соответственно</w:t>
            </w:r>
          </w:p>
        </w:tc>
        <w:tc>
          <w:tcPr>
            <w:tcW w:w="3354" w:type="dxa"/>
            <w:tcBorders>
              <w:top w:val="single" w:sz="4" w:space="0" w:color="auto"/>
              <w:left w:val="single" w:sz="4" w:space="0" w:color="auto"/>
              <w:bottom w:val="single" w:sz="4" w:space="0" w:color="auto"/>
              <w:right w:val="single" w:sz="4" w:space="0" w:color="auto"/>
            </w:tcBorders>
          </w:tcPr>
          <w:p w14:paraId="7740E9DD" w14:textId="77777777" w:rsidR="00752F6B" w:rsidRPr="00F0334B" w:rsidRDefault="00752F6B" w:rsidP="00752F6B">
            <w:pPr>
              <w:rPr>
                <w:sz w:val="18"/>
                <w:szCs w:val="18"/>
              </w:rPr>
            </w:pPr>
            <w:r w:rsidRPr="00F0334B">
              <w:rPr>
                <w:sz w:val="18"/>
                <w:szCs w:val="18"/>
              </w:rPr>
              <w:t xml:space="preserve">Стр. </w:t>
            </w:r>
            <w:r>
              <w:rPr>
                <w:sz w:val="18"/>
                <w:szCs w:val="18"/>
              </w:rPr>
              <w:t>917</w:t>
            </w:r>
            <w:r w:rsidRPr="00F0334B">
              <w:rPr>
                <w:sz w:val="18"/>
                <w:szCs w:val="18"/>
              </w:rPr>
              <w:t xml:space="preserve"> &gt; Стр. </w:t>
            </w:r>
            <w:r>
              <w:rPr>
                <w:sz w:val="18"/>
                <w:szCs w:val="18"/>
              </w:rPr>
              <w:t>916</w:t>
            </w:r>
            <w:r w:rsidRPr="008D038B">
              <w:rPr>
                <w:sz w:val="18"/>
                <w:szCs w:val="18"/>
              </w:rPr>
              <w:t xml:space="preserve"> </w:t>
            </w:r>
            <w:r>
              <w:rPr>
                <w:sz w:val="18"/>
                <w:szCs w:val="18"/>
              </w:rPr>
              <w:t>–</w:t>
            </w:r>
            <w:r w:rsidRPr="00F0334B">
              <w:rPr>
                <w:sz w:val="18"/>
                <w:szCs w:val="18"/>
              </w:rPr>
              <w:t xml:space="preserve"> недопустимо</w:t>
            </w:r>
          </w:p>
        </w:tc>
      </w:tr>
    </w:tbl>
    <w:p w14:paraId="365C3AA9" w14:textId="77777777" w:rsidR="00B25321" w:rsidRPr="00B92096" w:rsidRDefault="00B25321" w:rsidP="00B25321">
      <w:pPr>
        <w:jc w:val="center"/>
        <w:rPr>
          <w:b/>
        </w:rPr>
      </w:pPr>
    </w:p>
    <w:p w14:paraId="0B4339EB" w14:textId="77777777" w:rsidR="00474FBD" w:rsidRPr="00B92096" w:rsidRDefault="00474FBD" w:rsidP="00B25321">
      <w:pPr>
        <w:jc w:val="center"/>
        <w:rPr>
          <w:b/>
        </w:rPr>
      </w:pPr>
    </w:p>
    <w:p w14:paraId="2D119BA7" w14:textId="77777777" w:rsidR="00474FBD" w:rsidRPr="00B92096" w:rsidRDefault="00474FBD" w:rsidP="00B25321">
      <w:pPr>
        <w:jc w:val="center"/>
        <w:rPr>
          <w:b/>
        </w:rPr>
      </w:pPr>
    </w:p>
    <w:p w14:paraId="178D20C0" w14:textId="4C31CBB3" w:rsidR="004A11F2" w:rsidRDefault="00094D8C" w:rsidP="00F353B0">
      <w:pPr>
        <w:outlineLvl w:val="0"/>
        <w:rPr>
          <w:b/>
        </w:rPr>
      </w:pPr>
      <w:bookmarkStart w:id="316" w:name="_Toc310429022"/>
      <w:bookmarkStart w:id="317" w:name="_Toc216972918"/>
      <w:r>
        <w:rPr>
          <w:b/>
        </w:rPr>
        <w:t>9</w:t>
      </w:r>
      <w:r w:rsidR="00B25321" w:rsidRPr="00B92096">
        <w:rPr>
          <w:b/>
        </w:rPr>
        <w:t>. Контрольные соотношения для внутридокументного контроля</w:t>
      </w:r>
      <w:r w:rsidR="00F353B0">
        <w:rPr>
          <w:b/>
        </w:rPr>
        <w:t xml:space="preserve"> </w:t>
      </w:r>
      <w:bookmarkStart w:id="318" w:name="ф_0503769"/>
      <w:r w:rsidR="00B25321" w:rsidRPr="00B92096">
        <w:rPr>
          <w:b/>
        </w:rPr>
        <w:t>ф. 0503769</w:t>
      </w:r>
      <w:r w:rsidR="001F7D7E" w:rsidRPr="00B92096">
        <w:rPr>
          <w:b/>
        </w:rPr>
        <w:t xml:space="preserve"> </w:t>
      </w:r>
      <w:bookmarkEnd w:id="318"/>
      <w:r w:rsidR="001F7D7E" w:rsidRPr="00B92096">
        <w:rPr>
          <w:b/>
        </w:rPr>
        <w:t>«Сведения по кредиторской и дебиторской задолженности</w:t>
      </w:r>
      <w:r w:rsidR="004A11F2" w:rsidRPr="00B92096">
        <w:rPr>
          <w:b/>
        </w:rPr>
        <w:t xml:space="preserve"> учреждения</w:t>
      </w:r>
      <w:r w:rsidR="001F7D7E" w:rsidRPr="00B92096">
        <w:rPr>
          <w:b/>
        </w:rPr>
        <w:t>»</w:t>
      </w:r>
      <w:bookmarkEnd w:id="316"/>
      <w:bookmarkEnd w:id="317"/>
      <w:r w:rsidR="001A2C44" w:rsidRPr="00B92096">
        <w:rPr>
          <w:b/>
        </w:rPr>
        <w:t xml:space="preserve"> </w:t>
      </w:r>
    </w:p>
    <w:p w14:paraId="25CE1C5D" w14:textId="4359AF1A" w:rsidR="00275B98" w:rsidRDefault="00275B98" w:rsidP="00094D8C">
      <w:pPr>
        <w:rPr>
          <w:sz w:val="18"/>
          <w:szCs w:val="18"/>
        </w:rPr>
      </w:pPr>
      <w:r>
        <w:rPr>
          <w:sz w:val="18"/>
          <w:szCs w:val="18"/>
        </w:rPr>
        <w:t xml:space="preserve">Отражение в детализированных строках раздела 1 Сведений по дебиторской задолженности счетов, отличных от </w:t>
      </w:r>
      <w:r w:rsidR="000041CE">
        <w:rPr>
          <w:sz w:val="18"/>
          <w:szCs w:val="18"/>
        </w:rPr>
        <w:t>Х</w:t>
      </w:r>
      <w:r>
        <w:rPr>
          <w:sz w:val="18"/>
          <w:szCs w:val="18"/>
        </w:rPr>
        <w:t xml:space="preserve"> 205 ХХ 00Х, </w:t>
      </w:r>
      <w:r w:rsidR="000041CE">
        <w:rPr>
          <w:sz w:val="18"/>
          <w:szCs w:val="18"/>
        </w:rPr>
        <w:t>Х</w:t>
      </w:r>
      <w:r>
        <w:rPr>
          <w:sz w:val="18"/>
          <w:szCs w:val="18"/>
        </w:rPr>
        <w:t xml:space="preserve"> 206 ХХ 00Х, </w:t>
      </w:r>
      <w:r w:rsidR="000041CE">
        <w:rPr>
          <w:sz w:val="18"/>
          <w:szCs w:val="18"/>
        </w:rPr>
        <w:t>Х</w:t>
      </w:r>
      <w:r>
        <w:rPr>
          <w:sz w:val="18"/>
          <w:szCs w:val="18"/>
        </w:rPr>
        <w:t xml:space="preserve"> 208 ХХ 00Х, </w:t>
      </w:r>
      <w:r w:rsidR="000041CE">
        <w:rPr>
          <w:sz w:val="18"/>
          <w:szCs w:val="18"/>
        </w:rPr>
        <w:t>Х</w:t>
      </w:r>
      <w:r>
        <w:rPr>
          <w:sz w:val="18"/>
          <w:szCs w:val="18"/>
        </w:rPr>
        <w:t xml:space="preserve"> 209 ХХ 00Х, </w:t>
      </w:r>
      <w:r w:rsidR="000041CE">
        <w:rPr>
          <w:sz w:val="18"/>
          <w:szCs w:val="18"/>
        </w:rPr>
        <w:t>Х</w:t>
      </w:r>
      <w:r>
        <w:rPr>
          <w:sz w:val="18"/>
          <w:szCs w:val="18"/>
        </w:rPr>
        <w:t xml:space="preserve"> 210 05 00Х, </w:t>
      </w:r>
      <w:r w:rsidR="000041CE">
        <w:rPr>
          <w:sz w:val="18"/>
          <w:szCs w:val="18"/>
        </w:rPr>
        <w:t>Х</w:t>
      </w:r>
      <w:r>
        <w:rPr>
          <w:sz w:val="18"/>
          <w:szCs w:val="18"/>
        </w:rPr>
        <w:t xml:space="preserve"> 210 1Х 00Х, </w:t>
      </w:r>
      <w:r w:rsidR="000041CE">
        <w:rPr>
          <w:sz w:val="18"/>
          <w:szCs w:val="18"/>
        </w:rPr>
        <w:t>Х</w:t>
      </w:r>
      <w:r>
        <w:rPr>
          <w:sz w:val="18"/>
          <w:szCs w:val="18"/>
        </w:rPr>
        <w:t> 210 </w:t>
      </w:r>
      <w:r>
        <w:rPr>
          <w:sz w:val="18"/>
          <w:szCs w:val="18"/>
          <w:lang w:val="en-US"/>
        </w:rPr>
        <w:t>T</w:t>
      </w:r>
      <w:r w:rsidRPr="00AC13C6">
        <w:rPr>
          <w:sz w:val="18"/>
          <w:szCs w:val="18"/>
        </w:rPr>
        <w:t>5</w:t>
      </w:r>
      <w:r>
        <w:rPr>
          <w:sz w:val="18"/>
          <w:szCs w:val="18"/>
        </w:rPr>
        <w:t xml:space="preserve"> 00Х, </w:t>
      </w:r>
      <w:r w:rsidR="000041CE">
        <w:rPr>
          <w:sz w:val="18"/>
          <w:szCs w:val="18"/>
        </w:rPr>
        <w:t>Х</w:t>
      </w:r>
      <w:r>
        <w:rPr>
          <w:sz w:val="18"/>
          <w:szCs w:val="18"/>
        </w:rPr>
        <w:t> 303 ХХ 00Х, недопустимо.</w:t>
      </w:r>
    </w:p>
    <w:p w14:paraId="39962EEF" w14:textId="4FCBC6C7" w:rsidR="00275B98" w:rsidRDefault="00275B98" w:rsidP="00094D8C">
      <w:pPr>
        <w:rPr>
          <w:sz w:val="18"/>
          <w:szCs w:val="18"/>
        </w:rPr>
      </w:pPr>
      <w:r>
        <w:rPr>
          <w:sz w:val="18"/>
          <w:szCs w:val="18"/>
        </w:rPr>
        <w:t xml:space="preserve">Отражение в детализированных строках раздела 1 Сведений по кредиторской задолженности счетов, отличных от </w:t>
      </w:r>
      <w:r w:rsidR="000041CE">
        <w:rPr>
          <w:sz w:val="18"/>
          <w:szCs w:val="18"/>
        </w:rPr>
        <w:t>Х</w:t>
      </w:r>
      <w:r>
        <w:rPr>
          <w:sz w:val="18"/>
          <w:szCs w:val="18"/>
        </w:rPr>
        <w:t xml:space="preserve"> 205 ХХ 00Х, </w:t>
      </w:r>
      <w:r w:rsidR="000041CE">
        <w:rPr>
          <w:sz w:val="18"/>
          <w:szCs w:val="18"/>
        </w:rPr>
        <w:t>Х</w:t>
      </w:r>
      <w:r>
        <w:rPr>
          <w:sz w:val="18"/>
          <w:szCs w:val="18"/>
        </w:rPr>
        <w:t xml:space="preserve"> 208 ХХ 00Х, </w:t>
      </w:r>
      <w:r w:rsidR="000041CE">
        <w:rPr>
          <w:sz w:val="18"/>
          <w:szCs w:val="18"/>
        </w:rPr>
        <w:t>Х</w:t>
      </w:r>
      <w:r>
        <w:rPr>
          <w:sz w:val="18"/>
          <w:szCs w:val="18"/>
        </w:rPr>
        <w:t xml:space="preserve"> 209 ХХ 00Х, </w:t>
      </w:r>
      <w:r w:rsidR="000041CE">
        <w:rPr>
          <w:sz w:val="18"/>
          <w:szCs w:val="18"/>
        </w:rPr>
        <w:t>Х</w:t>
      </w:r>
      <w:r>
        <w:rPr>
          <w:sz w:val="18"/>
          <w:szCs w:val="18"/>
        </w:rPr>
        <w:t xml:space="preserve"> 210 1Х 00Х, </w:t>
      </w:r>
      <w:r w:rsidR="000041CE">
        <w:rPr>
          <w:sz w:val="18"/>
          <w:szCs w:val="18"/>
        </w:rPr>
        <w:t>Х</w:t>
      </w:r>
      <w:r>
        <w:rPr>
          <w:sz w:val="18"/>
          <w:szCs w:val="18"/>
        </w:rPr>
        <w:t xml:space="preserve"> 302 ХХ 00Х, </w:t>
      </w:r>
      <w:r w:rsidR="000041CE">
        <w:rPr>
          <w:sz w:val="18"/>
          <w:szCs w:val="18"/>
        </w:rPr>
        <w:t>Х</w:t>
      </w:r>
      <w:r>
        <w:rPr>
          <w:sz w:val="18"/>
          <w:szCs w:val="18"/>
        </w:rPr>
        <w:t xml:space="preserve"> 303 ХХ 00Х, </w:t>
      </w:r>
      <w:r w:rsidR="000041CE">
        <w:rPr>
          <w:sz w:val="18"/>
          <w:szCs w:val="18"/>
        </w:rPr>
        <w:t>Х</w:t>
      </w:r>
      <w:r>
        <w:rPr>
          <w:sz w:val="18"/>
          <w:szCs w:val="18"/>
        </w:rPr>
        <w:t xml:space="preserve"> 304 02 007, </w:t>
      </w:r>
      <w:r w:rsidR="000041CE">
        <w:rPr>
          <w:sz w:val="18"/>
          <w:szCs w:val="18"/>
        </w:rPr>
        <w:t>Х</w:t>
      </w:r>
      <w:r>
        <w:rPr>
          <w:sz w:val="18"/>
          <w:szCs w:val="18"/>
        </w:rPr>
        <w:t xml:space="preserve"> 304 03 007, </w:t>
      </w:r>
      <w:r w:rsidR="000041CE">
        <w:rPr>
          <w:sz w:val="18"/>
          <w:szCs w:val="18"/>
        </w:rPr>
        <w:t>Х</w:t>
      </w:r>
      <w:r>
        <w:rPr>
          <w:sz w:val="18"/>
          <w:szCs w:val="18"/>
        </w:rPr>
        <w:t xml:space="preserve"> 304 06 00Х, </w:t>
      </w:r>
      <w:r w:rsidR="00E77BBB">
        <w:rPr>
          <w:sz w:val="18"/>
          <w:szCs w:val="18"/>
        </w:rPr>
        <w:t>Х 304 </w:t>
      </w:r>
      <w:r w:rsidR="00E77BBB">
        <w:rPr>
          <w:sz w:val="18"/>
          <w:szCs w:val="18"/>
          <w:lang w:val="en-US"/>
        </w:rPr>
        <w:t>T</w:t>
      </w:r>
      <w:r w:rsidR="00E77BBB">
        <w:rPr>
          <w:sz w:val="18"/>
          <w:szCs w:val="18"/>
        </w:rPr>
        <w:t xml:space="preserve">6 00Х </w:t>
      </w:r>
      <w:r>
        <w:rPr>
          <w:sz w:val="18"/>
          <w:szCs w:val="18"/>
        </w:rPr>
        <w:t>недопустимо.</w:t>
      </w:r>
    </w:p>
    <w:p w14:paraId="1C2E1961" w14:textId="51935F77" w:rsidR="00A42D3E" w:rsidRPr="00B92096" w:rsidRDefault="00A42D3E" w:rsidP="00094D8C">
      <w:pPr>
        <w:rPr>
          <w:b/>
        </w:rPr>
      </w:pPr>
      <w:r>
        <w:rPr>
          <w:sz w:val="18"/>
          <w:szCs w:val="18"/>
        </w:rPr>
        <w:t xml:space="preserve">Наличие по строкам раздела 1, содержащим детализированные </w:t>
      </w:r>
      <w:r w:rsidRPr="00A42D3E">
        <w:rPr>
          <w:sz w:val="18"/>
          <w:szCs w:val="18"/>
        </w:rPr>
        <w:t>номера счетов</w:t>
      </w:r>
      <w:r>
        <w:rPr>
          <w:sz w:val="18"/>
          <w:szCs w:val="18"/>
        </w:rPr>
        <w:t>,</w:t>
      </w:r>
      <w:r w:rsidRPr="00A42D3E">
        <w:rPr>
          <w:sz w:val="18"/>
          <w:szCs w:val="18"/>
        </w:rPr>
        <w:t xml:space="preserve"> </w:t>
      </w:r>
      <w:r>
        <w:rPr>
          <w:sz w:val="18"/>
          <w:szCs w:val="18"/>
        </w:rPr>
        <w:t xml:space="preserve">синтетических счетов </w:t>
      </w:r>
      <w:r w:rsidRPr="00A42D3E">
        <w:rPr>
          <w:sz w:val="18"/>
          <w:szCs w:val="18"/>
        </w:rPr>
        <w:t>%</w:t>
      </w:r>
      <w:r w:rsidR="001746D4">
        <w:rPr>
          <w:sz w:val="18"/>
          <w:szCs w:val="18"/>
          <w:lang w:val="en-US"/>
        </w:rPr>
        <w:t>X</w:t>
      </w:r>
      <w:r w:rsidR="001746D4" w:rsidRPr="00A42D3E">
        <w:rPr>
          <w:sz w:val="18"/>
          <w:szCs w:val="18"/>
        </w:rPr>
        <w:t> </w:t>
      </w:r>
      <w:r w:rsidRPr="00A42D3E">
        <w:rPr>
          <w:sz w:val="18"/>
          <w:szCs w:val="18"/>
        </w:rPr>
        <w:t>205 </w:t>
      </w:r>
      <w:r>
        <w:rPr>
          <w:sz w:val="18"/>
          <w:szCs w:val="18"/>
        </w:rPr>
        <w:t>00</w:t>
      </w:r>
      <w:r w:rsidRPr="00A42D3E">
        <w:rPr>
          <w:sz w:val="18"/>
          <w:szCs w:val="18"/>
        </w:rPr>
        <w:t> 00Х, %</w:t>
      </w:r>
      <w:r w:rsidR="001746D4">
        <w:rPr>
          <w:sz w:val="18"/>
          <w:szCs w:val="18"/>
          <w:lang w:val="en-US"/>
        </w:rPr>
        <w:t>X</w:t>
      </w:r>
      <w:r w:rsidR="001746D4" w:rsidRPr="00A42D3E">
        <w:rPr>
          <w:sz w:val="18"/>
          <w:szCs w:val="18"/>
        </w:rPr>
        <w:t xml:space="preserve"> </w:t>
      </w:r>
      <w:r w:rsidRPr="00A42D3E">
        <w:rPr>
          <w:sz w:val="18"/>
          <w:szCs w:val="18"/>
        </w:rPr>
        <w:t xml:space="preserve">206 </w:t>
      </w:r>
      <w:r>
        <w:rPr>
          <w:sz w:val="18"/>
          <w:szCs w:val="18"/>
        </w:rPr>
        <w:t>00</w:t>
      </w:r>
      <w:r w:rsidRPr="00A42D3E">
        <w:rPr>
          <w:sz w:val="18"/>
          <w:szCs w:val="18"/>
        </w:rPr>
        <w:t xml:space="preserve"> 00Х, %</w:t>
      </w:r>
      <w:r w:rsidR="001746D4">
        <w:rPr>
          <w:sz w:val="18"/>
          <w:szCs w:val="18"/>
          <w:lang w:val="en-US"/>
        </w:rPr>
        <w:t>X</w:t>
      </w:r>
      <w:r w:rsidR="001746D4" w:rsidRPr="00A42D3E">
        <w:rPr>
          <w:sz w:val="18"/>
          <w:szCs w:val="18"/>
        </w:rPr>
        <w:t xml:space="preserve"> </w:t>
      </w:r>
      <w:r w:rsidRPr="00A42D3E">
        <w:rPr>
          <w:sz w:val="18"/>
          <w:szCs w:val="18"/>
        </w:rPr>
        <w:t xml:space="preserve">208 </w:t>
      </w:r>
      <w:r>
        <w:rPr>
          <w:sz w:val="18"/>
          <w:szCs w:val="18"/>
        </w:rPr>
        <w:t>00</w:t>
      </w:r>
      <w:r w:rsidRPr="00A42D3E">
        <w:rPr>
          <w:sz w:val="18"/>
          <w:szCs w:val="18"/>
        </w:rPr>
        <w:t xml:space="preserve"> 00Х, %</w:t>
      </w:r>
      <w:r w:rsidR="001746D4">
        <w:rPr>
          <w:sz w:val="18"/>
          <w:szCs w:val="18"/>
          <w:lang w:val="en-US"/>
        </w:rPr>
        <w:t>X</w:t>
      </w:r>
      <w:r w:rsidR="001746D4" w:rsidRPr="00A42D3E">
        <w:rPr>
          <w:sz w:val="18"/>
          <w:szCs w:val="18"/>
        </w:rPr>
        <w:t xml:space="preserve"> </w:t>
      </w:r>
      <w:r w:rsidRPr="00A42D3E">
        <w:rPr>
          <w:sz w:val="18"/>
          <w:szCs w:val="18"/>
        </w:rPr>
        <w:t xml:space="preserve">209 </w:t>
      </w:r>
      <w:r>
        <w:rPr>
          <w:sz w:val="18"/>
          <w:szCs w:val="18"/>
        </w:rPr>
        <w:t>00</w:t>
      </w:r>
      <w:r w:rsidRPr="00A42D3E">
        <w:rPr>
          <w:sz w:val="18"/>
          <w:szCs w:val="18"/>
        </w:rPr>
        <w:t xml:space="preserve"> 00Х, %</w:t>
      </w:r>
      <w:r w:rsidR="001746D4">
        <w:rPr>
          <w:sz w:val="18"/>
          <w:szCs w:val="18"/>
          <w:lang w:val="en-US"/>
        </w:rPr>
        <w:t>X</w:t>
      </w:r>
      <w:r w:rsidR="001746D4" w:rsidRPr="00A42D3E">
        <w:rPr>
          <w:sz w:val="18"/>
          <w:szCs w:val="18"/>
        </w:rPr>
        <w:t xml:space="preserve"> </w:t>
      </w:r>
      <w:r w:rsidRPr="00A42D3E">
        <w:rPr>
          <w:sz w:val="18"/>
          <w:szCs w:val="18"/>
        </w:rPr>
        <w:t xml:space="preserve">210 </w:t>
      </w:r>
      <w:r>
        <w:rPr>
          <w:sz w:val="18"/>
          <w:szCs w:val="18"/>
        </w:rPr>
        <w:t>00</w:t>
      </w:r>
      <w:r w:rsidRPr="00A42D3E">
        <w:rPr>
          <w:sz w:val="18"/>
          <w:szCs w:val="18"/>
        </w:rPr>
        <w:t xml:space="preserve"> 00Х, %</w:t>
      </w:r>
      <w:r w:rsidR="001746D4">
        <w:rPr>
          <w:sz w:val="18"/>
          <w:szCs w:val="18"/>
          <w:lang w:val="en-US"/>
        </w:rPr>
        <w:t>X</w:t>
      </w:r>
      <w:r w:rsidR="001746D4" w:rsidRPr="00A42D3E">
        <w:rPr>
          <w:sz w:val="18"/>
          <w:szCs w:val="18"/>
        </w:rPr>
        <w:t xml:space="preserve"> </w:t>
      </w:r>
      <w:r w:rsidRPr="00A42D3E">
        <w:rPr>
          <w:sz w:val="18"/>
          <w:szCs w:val="18"/>
        </w:rPr>
        <w:t xml:space="preserve">302 </w:t>
      </w:r>
      <w:r>
        <w:rPr>
          <w:sz w:val="18"/>
          <w:szCs w:val="18"/>
        </w:rPr>
        <w:t>00</w:t>
      </w:r>
      <w:r w:rsidRPr="00A42D3E">
        <w:rPr>
          <w:sz w:val="18"/>
          <w:szCs w:val="18"/>
        </w:rPr>
        <w:t xml:space="preserve"> 00Х, %</w:t>
      </w:r>
      <w:r w:rsidR="001746D4">
        <w:rPr>
          <w:sz w:val="18"/>
          <w:szCs w:val="18"/>
          <w:lang w:val="en-US"/>
        </w:rPr>
        <w:t>X</w:t>
      </w:r>
      <w:r w:rsidR="001746D4" w:rsidRPr="00A42D3E">
        <w:rPr>
          <w:sz w:val="18"/>
          <w:szCs w:val="18"/>
        </w:rPr>
        <w:t xml:space="preserve"> </w:t>
      </w:r>
      <w:r w:rsidRPr="00A42D3E">
        <w:rPr>
          <w:sz w:val="18"/>
          <w:szCs w:val="18"/>
        </w:rPr>
        <w:t xml:space="preserve">303 </w:t>
      </w:r>
      <w:r>
        <w:rPr>
          <w:sz w:val="18"/>
          <w:szCs w:val="18"/>
        </w:rPr>
        <w:t>00</w:t>
      </w:r>
      <w:r w:rsidRPr="00A42D3E">
        <w:rPr>
          <w:sz w:val="18"/>
          <w:szCs w:val="18"/>
        </w:rPr>
        <w:t xml:space="preserve"> 00Х, %</w:t>
      </w:r>
      <w:r w:rsidR="001746D4">
        <w:rPr>
          <w:sz w:val="18"/>
          <w:szCs w:val="18"/>
          <w:lang w:val="en-US"/>
        </w:rPr>
        <w:t>X</w:t>
      </w:r>
      <w:r w:rsidR="001746D4" w:rsidRPr="00A42D3E">
        <w:rPr>
          <w:sz w:val="18"/>
          <w:szCs w:val="18"/>
        </w:rPr>
        <w:t xml:space="preserve"> </w:t>
      </w:r>
      <w:r w:rsidRPr="00A42D3E">
        <w:rPr>
          <w:sz w:val="18"/>
          <w:szCs w:val="18"/>
        </w:rPr>
        <w:t xml:space="preserve">304 </w:t>
      </w:r>
      <w:r>
        <w:rPr>
          <w:sz w:val="18"/>
          <w:szCs w:val="18"/>
        </w:rPr>
        <w:t>00</w:t>
      </w:r>
      <w:r w:rsidRPr="00A42D3E">
        <w:rPr>
          <w:sz w:val="18"/>
          <w:szCs w:val="18"/>
        </w:rPr>
        <w:t xml:space="preserve"> 00Х</w:t>
      </w:r>
      <w:r>
        <w:rPr>
          <w:sz w:val="18"/>
          <w:szCs w:val="18"/>
        </w:rPr>
        <w:t xml:space="preserve"> недопустимо</w:t>
      </w:r>
    </w:p>
    <w:p w14:paraId="2F90577C" w14:textId="77777777" w:rsidR="00C561DD" w:rsidRPr="00B92096" w:rsidRDefault="00C561DD" w:rsidP="00094D8C">
      <w:pPr>
        <w:rPr>
          <w:iCs/>
        </w:rPr>
      </w:pPr>
    </w:p>
    <w:tbl>
      <w:tblPr>
        <w:tblW w:w="1069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6"/>
        <w:gridCol w:w="1559"/>
        <w:gridCol w:w="709"/>
        <w:gridCol w:w="708"/>
        <w:gridCol w:w="1701"/>
        <w:gridCol w:w="567"/>
        <w:gridCol w:w="3828"/>
        <w:gridCol w:w="992"/>
      </w:tblGrid>
      <w:tr w:rsidR="003B0A85" w:rsidRPr="00B92096" w14:paraId="3B5B7E10" w14:textId="77777777" w:rsidTr="000D5E14">
        <w:trPr>
          <w:trHeight w:val="658"/>
          <w:tblHeader/>
        </w:trPr>
        <w:tc>
          <w:tcPr>
            <w:tcW w:w="626" w:type="dxa"/>
          </w:tcPr>
          <w:p w14:paraId="4F790132" w14:textId="77777777" w:rsidR="003B0A85" w:rsidRPr="00B92096" w:rsidRDefault="003B0A85" w:rsidP="00A508DF">
            <w:pPr>
              <w:spacing w:line="240" w:lineRule="atLeast"/>
              <w:jc w:val="center"/>
              <w:rPr>
                <w:b/>
              </w:rPr>
            </w:pPr>
            <w:r w:rsidRPr="00B92096">
              <w:rPr>
                <w:b/>
              </w:rPr>
              <w:t>№ п/п</w:t>
            </w:r>
          </w:p>
        </w:tc>
        <w:tc>
          <w:tcPr>
            <w:tcW w:w="1559" w:type="dxa"/>
          </w:tcPr>
          <w:p w14:paraId="702FAA23" w14:textId="77777777" w:rsidR="003B0A85" w:rsidRPr="00B92096" w:rsidRDefault="003B0A85" w:rsidP="00A508DF">
            <w:pPr>
              <w:spacing w:line="240" w:lineRule="atLeast"/>
              <w:rPr>
                <w:b/>
              </w:rPr>
            </w:pPr>
            <w:r w:rsidRPr="00B92096">
              <w:rPr>
                <w:b/>
              </w:rPr>
              <w:t>Номер счета бухгалтерского учета/строка</w:t>
            </w:r>
          </w:p>
        </w:tc>
        <w:tc>
          <w:tcPr>
            <w:tcW w:w="709" w:type="dxa"/>
          </w:tcPr>
          <w:p w14:paraId="6F9EEBC9" w14:textId="77777777" w:rsidR="003B0A85" w:rsidRPr="00B92096" w:rsidRDefault="003B0A85" w:rsidP="00A508DF">
            <w:pPr>
              <w:spacing w:line="240" w:lineRule="atLeast"/>
              <w:jc w:val="center"/>
              <w:rPr>
                <w:b/>
              </w:rPr>
            </w:pPr>
            <w:r w:rsidRPr="00B92096">
              <w:rPr>
                <w:b/>
              </w:rPr>
              <w:t>Графа</w:t>
            </w:r>
          </w:p>
        </w:tc>
        <w:tc>
          <w:tcPr>
            <w:tcW w:w="708" w:type="dxa"/>
          </w:tcPr>
          <w:p w14:paraId="3EC86D97" w14:textId="77777777" w:rsidR="003B0A85" w:rsidRPr="00B92096" w:rsidRDefault="003B0A85" w:rsidP="00A508DF">
            <w:pPr>
              <w:spacing w:line="240" w:lineRule="atLeast"/>
              <w:jc w:val="center"/>
              <w:rPr>
                <w:b/>
              </w:rPr>
            </w:pPr>
            <w:r w:rsidRPr="00B92096">
              <w:rPr>
                <w:b/>
              </w:rPr>
              <w:t>Соотношение</w:t>
            </w:r>
          </w:p>
        </w:tc>
        <w:tc>
          <w:tcPr>
            <w:tcW w:w="1701" w:type="dxa"/>
          </w:tcPr>
          <w:p w14:paraId="2A20FF2A" w14:textId="77777777" w:rsidR="003B0A85" w:rsidRPr="00B92096" w:rsidRDefault="003B0A85" w:rsidP="00A508DF">
            <w:pPr>
              <w:spacing w:line="240" w:lineRule="atLeast"/>
              <w:jc w:val="center"/>
              <w:rPr>
                <w:b/>
              </w:rPr>
            </w:pPr>
            <w:r w:rsidRPr="00B92096">
              <w:rPr>
                <w:b/>
              </w:rPr>
              <w:t>Строка</w:t>
            </w:r>
          </w:p>
        </w:tc>
        <w:tc>
          <w:tcPr>
            <w:tcW w:w="567" w:type="dxa"/>
          </w:tcPr>
          <w:p w14:paraId="4EE9C8C5" w14:textId="77777777" w:rsidR="003B0A85" w:rsidRPr="00B92096" w:rsidRDefault="003B0A85" w:rsidP="00A508DF">
            <w:pPr>
              <w:spacing w:line="240" w:lineRule="atLeast"/>
              <w:jc w:val="center"/>
              <w:rPr>
                <w:b/>
              </w:rPr>
            </w:pPr>
            <w:r w:rsidRPr="00B92096">
              <w:rPr>
                <w:b/>
              </w:rPr>
              <w:t>Графа</w:t>
            </w:r>
          </w:p>
        </w:tc>
        <w:tc>
          <w:tcPr>
            <w:tcW w:w="3828" w:type="dxa"/>
          </w:tcPr>
          <w:p w14:paraId="79C81796" w14:textId="77777777" w:rsidR="003B0A85" w:rsidRPr="00B92096" w:rsidRDefault="003B0A85" w:rsidP="00A508DF">
            <w:pPr>
              <w:spacing w:line="240" w:lineRule="atLeast"/>
              <w:jc w:val="center"/>
              <w:rPr>
                <w:b/>
              </w:rPr>
            </w:pPr>
            <w:r w:rsidRPr="00B92096">
              <w:rPr>
                <w:b/>
              </w:rPr>
              <w:t>Контроль показателей</w:t>
            </w:r>
          </w:p>
        </w:tc>
        <w:tc>
          <w:tcPr>
            <w:tcW w:w="992" w:type="dxa"/>
          </w:tcPr>
          <w:p w14:paraId="0C3DD686" w14:textId="77777777" w:rsidR="003B0A85" w:rsidRPr="00B92096" w:rsidRDefault="003B0A85" w:rsidP="00A508DF">
            <w:pPr>
              <w:spacing w:line="240" w:lineRule="atLeast"/>
              <w:jc w:val="center"/>
              <w:rPr>
                <w:b/>
              </w:rPr>
            </w:pPr>
            <w:r>
              <w:rPr>
                <w:b/>
              </w:rPr>
              <w:t>Тип контроля</w:t>
            </w:r>
          </w:p>
        </w:tc>
      </w:tr>
      <w:tr w:rsidR="003B0A85" w:rsidRPr="00B92096" w14:paraId="2A7452DD" w14:textId="77777777" w:rsidTr="000D5E14">
        <w:tc>
          <w:tcPr>
            <w:tcW w:w="626" w:type="dxa"/>
          </w:tcPr>
          <w:p w14:paraId="40000C2C" w14:textId="77777777" w:rsidR="003B0A85" w:rsidRPr="00B92096" w:rsidRDefault="003B0A85" w:rsidP="00A508DF">
            <w:pPr>
              <w:spacing w:line="360" w:lineRule="auto"/>
            </w:pPr>
            <w:r w:rsidRPr="00B92096">
              <w:t>1</w:t>
            </w:r>
          </w:p>
        </w:tc>
        <w:tc>
          <w:tcPr>
            <w:tcW w:w="1559" w:type="dxa"/>
          </w:tcPr>
          <w:p w14:paraId="5CDFBE16" w14:textId="77777777" w:rsidR="003B0A85" w:rsidRPr="00B92096" w:rsidRDefault="00C46A73" w:rsidP="001746D4">
            <w:r w:rsidRPr="00C46A73">
              <w:t xml:space="preserve">Итого по коду счета </w:t>
            </w:r>
            <w:r>
              <w:br/>
            </w:r>
            <w:r w:rsidR="001746D4">
              <w:rPr>
                <w:lang w:val="en-US"/>
              </w:rPr>
              <w:t>X</w:t>
            </w:r>
            <w:r w:rsidR="001746D4" w:rsidRPr="00C46A73">
              <w:t xml:space="preserve"> </w:t>
            </w:r>
            <w:r w:rsidRPr="00C46A73">
              <w:t xml:space="preserve">205 ХХ 000, </w:t>
            </w:r>
            <w:r w:rsidR="001746D4">
              <w:rPr>
                <w:lang w:val="en-US"/>
              </w:rPr>
              <w:t>X</w:t>
            </w:r>
            <w:r w:rsidR="001746D4" w:rsidRPr="00C46A73">
              <w:t xml:space="preserve"> </w:t>
            </w:r>
            <w:r w:rsidRPr="00C46A73">
              <w:t xml:space="preserve">206 ХХ 000, </w:t>
            </w:r>
            <w:r w:rsidR="001746D4">
              <w:rPr>
                <w:lang w:val="en-US"/>
              </w:rPr>
              <w:t>X</w:t>
            </w:r>
            <w:r w:rsidR="001746D4" w:rsidRPr="00C46A73">
              <w:t xml:space="preserve"> </w:t>
            </w:r>
            <w:r w:rsidRPr="00C46A73">
              <w:t xml:space="preserve">208 ХХ 000, </w:t>
            </w:r>
            <w:r w:rsidR="001746D4">
              <w:rPr>
                <w:lang w:val="en-US"/>
              </w:rPr>
              <w:t>X</w:t>
            </w:r>
            <w:r w:rsidR="001746D4" w:rsidRPr="00C46A73">
              <w:t xml:space="preserve"> </w:t>
            </w:r>
            <w:r w:rsidRPr="00C46A73">
              <w:t xml:space="preserve">209 ХХ 000, </w:t>
            </w:r>
            <w:r w:rsidR="001746D4">
              <w:rPr>
                <w:lang w:val="en-US"/>
              </w:rPr>
              <w:t>X</w:t>
            </w:r>
            <w:r w:rsidR="001746D4" w:rsidRPr="00C46A73">
              <w:t xml:space="preserve"> </w:t>
            </w:r>
            <w:r w:rsidRPr="00C46A73">
              <w:t xml:space="preserve">210 ХХ 000, </w:t>
            </w:r>
            <w:r w:rsidR="001746D4">
              <w:rPr>
                <w:lang w:val="en-US"/>
              </w:rPr>
              <w:t>X</w:t>
            </w:r>
            <w:r w:rsidR="001746D4" w:rsidRPr="00C46A73">
              <w:t xml:space="preserve"> </w:t>
            </w:r>
            <w:r w:rsidRPr="00C46A73">
              <w:t xml:space="preserve">302 ХХ 000, </w:t>
            </w:r>
            <w:r w:rsidR="001746D4">
              <w:rPr>
                <w:lang w:val="en-US"/>
              </w:rPr>
              <w:t>X</w:t>
            </w:r>
            <w:r w:rsidR="001746D4" w:rsidRPr="00C46A73">
              <w:t xml:space="preserve"> </w:t>
            </w:r>
            <w:r w:rsidRPr="00C46A73">
              <w:t xml:space="preserve">303 ХХ 000, </w:t>
            </w:r>
            <w:r w:rsidR="001746D4">
              <w:rPr>
                <w:lang w:val="en-US"/>
              </w:rPr>
              <w:t>X</w:t>
            </w:r>
            <w:r w:rsidR="001746D4" w:rsidRPr="00C46A73">
              <w:t xml:space="preserve"> </w:t>
            </w:r>
            <w:r w:rsidRPr="00C46A73">
              <w:t>304 ХХ 000</w:t>
            </w:r>
          </w:p>
        </w:tc>
        <w:tc>
          <w:tcPr>
            <w:tcW w:w="709" w:type="dxa"/>
          </w:tcPr>
          <w:p w14:paraId="0E8C447C" w14:textId="77777777" w:rsidR="003B0A85" w:rsidRPr="00B92096" w:rsidRDefault="003B0A85" w:rsidP="00A508DF">
            <w:pPr>
              <w:jc w:val="center"/>
            </w:pPr>
            <w:r w:rsidRPr="00B92096">
              <w:t xml:space="preserve">* (Раздел 1) (кроме граф 12-14) </w:t>
            </w:r>
            <w:r w:rsidRPr="00B92096">
              <w:lastRenderedPageBreak/>
              <w:t>(Раздел 1)</w:t>
            </w:r>
          </w:p>
        </w:tc>
        <w:tc>
          <w:tcPr>
            <w:tcW w:w="708" w:type="dxa"/>
          </w:tcPr>
          <w:p w14:paraId="362C1181" w14:textId="77777777" w:rsidR="003B0A85" w:rsidRPr="00B92096" w:rsidRDefault="003B0A85" w:rsidP="00A508DF">
            <w:r w:rsidRPr="00B92096">
              <w:lastRenderedPageBreak/>
              <w:t>=</w:t>
            </w:r>
          </w:p>
        </w:tc>
        <w:tc>
          <w:tcPr>
            <w:tcW w:w="1701" w:type="dxa"/>
          </w:tcPr>
          <w:p w14:paraId="53A84E24" w14:textId="77777777" w:rsidR="003B0A85" w:rsidRPr="00B92096" w:rsidRDefault="00C46A73" w:rsidP="001746D4">
            <w:r w:rsidRPr="00C46A73">
              <w:t xml:space="preserve">* по номерам счетов </w:t>
            </w:r>
            <w:r>
              <w:br/>
            </w:r>
            <w:r w:rsidRPr="00C46A73">
              <w:t>%</w:t>
            </w:r>
            <w:r w:rsidR="001746D4">
              <w:rPr>
                <w:lang w:val="en-US"/>
              </w:rPr>
              <w:t>X</w:t>
            </w:r>
            <w:r w:rsidR="001746D4">
              <w:t> </w:t>
            </w:r>
            <w:r w:rsidRPr="00C46A73">
              <w:t>205</w:t>
            </w:r>
            <w:r>
              <w:t> </w:t>
            </w:r>
            <w:r w:rsidRPr="00C46A73">
              <w:t>ХХ</w:t>
            </w:r>
            <w:r>
              <w:t> </w:t>
            </w:r>
            <w:r w:rsidRPr="00C46A73">
              <w:t>00Х, %</w:t>
            </w:r>
            <w:r w:rsidR="001746D4">
              <w:rPr>
                <w:lang w:val="en-US"/>
              </w:rPr>
              <w:t>X</w:t>
            </w:r>
            <w:r w:rsidR="001746D4" w:rsidRPr="00C46A73">
              <w:t xml:space="preserve"> </w:t>
            </w:r>
            <w:r w:rsidRPr="00C46A73">
              <w:t>206 ХХ 00Х, %</w:t>
            </w:r>
            <w:r w:rsidR="001746D4">
              <w:rPr>
                <w:lang w:val="en-US"/>
              </w:rPr>
              <w:t>X</w:t>
            </w:r>
            <w:r w:rsidR="001746D4" w:rsidRPr="00C46A73">
              <w:t xml:space="preserve"> </w:t>
            </w:r>
            <w:r w:rsidRPr="00C46A73">
              <w:t>208 ХХ 00Х, %</w:t>
            </w:r>
            <w:r w:rsidR="001746D4">
              <w:rPr>
                <w:lang w:val="en-US"/>
              </w:rPr>
              <w:t>X</w:t>
            </w:r>
            <w:r w:rsidR="001746D4" w:rsidRPr="00C46A73">
              <w:t xml:space="preserve"> </w:t>
            </w:r>
            <w:r w:rsidRPr="00C46A73">
              <w:t>209 ХХ 00Х, %</w:t>
            </w:r>
            <w:r w:rsidR="001746D4">
              <w:rPr>
                <w:lang w:val="en-US"/>
              </w:rPr>
              <w:t>X</w:t>
            </w:r>
            <w:r w:rsidR="001746D4" w:rsidRPr="00C46A73">
              <w:t xml:space="preserve"> </w:t>
            </w:r>
            <w:r w:rsidRPr="00C46A73">
              <w:t>210 ХХ 00Х, %</w:t>
            </w:r>
            <w:r w:rsidR="001746D4">
              <w:rPr>
                <w:lang w:val="en-US"/>
              </w:rPr>
              <w:t>X</w:t>
            </w:r>
            <w:r w:rsidR="001746D4" w:rsidRPr="00C46A73">
              <w:t xml:space="preserve"> </w:t>
            </w:r>
            <w:r w:rsidRPr="00C46A73">
              <w:t>302 ХХ 00Х,</w:t>
            </w:r>
            <w:r w:rsidR="00007A0A" w:rsidRPr="00C46A73">
              <w:t xml:space="preserve"> %</w:t>
            </w:r>
            <w:r w:rsidR="001746D4">
              <w:rPr>
                <w:lang w:val="en-US"/>
              </w:rPr>
              <w:t>X</w:t>
            </w:r>
            <w:r w:rsidR="001746D4" w:rsidRPr="00C46A73">
              <w:t xml:space="preserve"> </w:t>
            </w:r>
            <w:r w:rsidR="00007A0A" w:rsidRPr="00C46A73">
              <w:t>30</w:t>
            </w:r>
            <w:r w:rsidR="00007A0A">
              <w:t>3</w:t>
            </w:r>
            <w:r w:rsidR="00007A0A" w:rsidRPr="00C46A73">
              <w:t xml:space="preserve"> ХХ 00Х</w:t>
            </w:r>
            <w:r w:rsidR="00007A0A">
              <w:t xml:space="preserve">, </w:t>
            </w:r>
            <w:r w:rsidR="00007A0A" w:rsidRPr="00C46A73">
              <w:t>%</w:t>
            </w:r>
            <w:r w:rsidR="001746D4">
              <w:rPr>
                <w:lang w:val="en-US"/>
              </w:rPr>
              <w:t>X</w:t>
            </w:r>
            <w:r w:rsidR="001746D4" w:rsidRPr="00C46A73">
              <w:t xml:space="preserve"> </w:t>
            </w:r>
            <w:r w:rsidR="00007A0A" w:rsidRPr="00C46A73">
              <w:t>30</w:t>
            </w:r>
            <w:r w:rsidR="00007A0A">
              <w:t>4</w:t>
            </w:r>
            <w:r w:rsidR="00007A0A" w:rsidRPr="00C46A73">
              <w:t xml:space="preserve"> ХХ 00Х</w:t>
            </w:r>
            <w:r w:rsidR="00007A0A" w:rsidRPr="00B92096" w:rsidDel="00C46A73">
              <w:t xml:space="preserve"> </w:t>
            </w:r>
          </w:p>
        </w:tc>
        <w:tc>
          <w:tcPr>
            <w:tcW w:w="567" w:type="dxa"/>
          </w:tcPr>
          <w:p w14:paraId="7ACA9178" w14:textId="77777777" w:rsidR="003B0A85" w:rsidRPr="00B92096" w:rsidRDefault="003B0A85" w:rsidP="00A508DF">
            <w:r w:rsidRPr="00B92096">
              <w:t>* (Раздел 1) (кроме граф 12-14) (Раз</w:t>
            </w:r>
            <w:r w:rsidRPr="00B92096">
              <w:lastRenderedPageBreak/>
              <w:t>дел 1)</w:t>
            </w:r>
          </w:p>
        </w:tc>
        <w:tc>
          <w:tcPr>
            <w:tcW w:w="3828" w:type="dxa"/>
          </w:tcPr>
          <w:p w14:paraId="483B92FE" w14:textId="77777777" w:rsidR="003B0A85" w:rsidRPr="00B92096" w:rsidRDefault="003B0A85" w:rsidP="00C46A73">
            <w:r w:rsidRPr="00B92096">
              <w:lastRenderedPageBreak/>
              <w:t xml:space="preserve">Итоговое значение по коду </w:t>
            </w:r>
            <w:r w:rsidR="005C4DAF" w:rsidRPr="00B92096">
              <w:t>счет</w:t>
            </w:r>
            <w:r w:rsidR="005C4DAF">
              <w:t>а</w:t>
            </w:r>
            <w:r w:rsidR="005C4DAF" w:rsidRPr="00B92096">
              <w:t xml:space="preserve"> </w:t>
            </w:r>
            <w:r w:rsidRPr="00B92096">
              <w:t xml:space="preserve">не соответствует сумме </w:t>
            </w:r>
            <w:r w:rsidR="00C46A73" w:rsidRPr="00C46A73">
              <w:t>показателей по соответствующим номерам</w:t>
            </w:r>
            <w:r w:rsidRPr="00B92096">
              <w:t xml:space="preserve"> счетов</w:t>
            </w:r>
            <w:r>
              <w:t xml:space="preserve"> </w:t>
            </w:r>
            <w:r w:rsidRPr="00B92096">
              <w:t>– недопустимо</w:t>
            </w:r>
          </w:p>
        </w:tc>
        <w:tc>
          <w:tcPr>
            <w:tcW w:w="992" w:type="dxa"/>
          </w:tcPr>
          <w:p w14:paraId="3082F16B" w14:textId="77777777" w:rsidR="003B0A85" w:rsidRPr="00B92096" w:rsidRDefault="00BD33B4" w:rsidP="0098742A">
            <w:r>
              <w:rPr>
                <w:sz w:val="18"/>
                <w:szCs w:val="18"/>
              </w:rPr>
              <w:t>Б</w:t>
            </w:r>
            <w:r w:rsidRPr="00A1781D">
              <w:rPr>
                <w:sz w:val="18"/>
                <w:szCs w:val="18"/>
              </w:rPr>
              <w:t>локирующий</w:t>
            </w:r>
          </w:p>
        </w:tc>
      </w:tr>
      <w:tr w:rsidR="003B0A85" w:rsidRPr="00B92096" w14:paraId="39106D83" w14:textId="77777777" w:rsidTr="000D5E14">
        <w:tc>
          <w:tcPr>
            <w:tcW w:w="626" w:type="dxa"/>
          </w:tcPr>
          <w:p w14:paraId="4B9BBC94" w14:textId="77777777" w:rsidR="003B0A85" w:rsidRPr="00B92096" w:rsidRDefault="003B0A85" w:rsidP="009A1F1B">
            <w:pPr>
              <w:spacing w:line="360" w:lineRule="auto"/>
            </w:pPr>
            <w:r w:rsidRPr="00B92096">
              <w:lastRenderedPageBreak/>
              <w:t>1.2</w:t>
            </w:r>
          </w:p>
        </w:tc>
        <w:tc>
          <w:tcPr>
            <w:tcW w:w="1559" w:type="dxa"/>
          </w:tcPr>
          <w:p w14:paraId="309E60DE" w14:textId="77777777" w:rsidR="003B0A85" w:rsidRPr="00B92096" w:rsidRDefault="003B0A85" w:rsidP="00647D3B">
            <w:pPr>
              <w:jc w:val="center"/>
            </w:pPr>
            <w:r w:rsidRPr="00B92096">
              <w:t>Показатели по номеру счета бюджетного учета</w:t>
            </w:r>
            <w:r>
              <w:t xml:space="preserve"> </w:t>
            </w:r>
          </w:p>
        </w:tc>
        <w:tc>
          <w:tcPr>
            <w:tcW w:w="709" w:type="dxa"/>
          </w:tcPr>
          <w:p w14:paraId="46F6FC17" w14:textId="77777777" w:rsidR="003B0A85" w:rsidRPr="00B92096" w:rsidRDefault="003B0A85" w:rsidP="001C1D9B">
            <w:pPr>
              <w:jc w:val="center"/>
              <w:rPr>
                <w:lang w:val="en-US"/>
              </w:rPr>
            </w:pPr>
            <w:r w:rsidRPr="00B92096">
              <w:t>графы 12-14</w:t>
            </w:r>
          </w:p>
        </w:tc>
        <w:tc>
          <w:tcPr>
            <w:tcW w:w="708" w:type="dxa"/>
          </w:tcPr>
          <w:p w14:paraId="0C31D739" w14:textId="77777777" w:rsidR="003B0A85" w:rsidRPr="00B92096" w:rsidRDefault="003B0A85" w:rsidP="009A1F1B">
            <w:r w:rsidRPr="00B92096">
              <w:t>=0</w:t>
            </w:r>
          </w:p>
        </w:tc>
        <w:tc>
          <w:tcPr>
            <w:tcW w:w="1701" w:type="dxa"/>
          </w:tcPr>
          <w:p w14:paraId="6F1A6984" w14:textId="77777777" w:rsidR="003B0A85" w:rsidRPr="00B92096" w:rsidRDefault="003B0A85" w:rsidP="009A1F1B"/>
        </w:tc>
        <w:tc>
          <w:tcPr>
            <w:tcW w:w="567" w:type="dxa"/>
          </w:tcPr>
          <w:p w14:paraId="634ED58D" w14:textId="77777777" w:rsidR="003B0A85" w:rsidRPr="00B92096" w:rsidRDefault="003B0A85" w:rsidP="009A1F1B"/>
        </w:tc>
        <w:tc>
          <w:tcPr>
            <w:tcW w:w="3828" w:type="dxa"/>
          </w:tcPr>
          <w:p w14:paraId="626371F0" w14:textId="77777777" w:rsidR="003B0A85" w:rsidRPr="00B92096" w:rsidRDefault="003B0A85" w:rsidP="009A1F1B">
            <w:r w:rsidRPr="00B92096">
              <w:t>Показатели по номеру счета бюджетного учета в графах 12-14 - недопустимо</w:t>
            </w:r>
          </w:p>
        </w:tc>
        <w:tc>
          <w:tcPr>
            <w:tcW w:w="992" w:type="dxa"/>
          </w:tcPr>
          <w:p w14:paraId="1C16FDB9" w14:textId="77777777" w:rsidR="003B0A85" w:rsidRPr="00B92096" w:rsidRDefault="00BD33B4" w:rsidP="009A1F1B">
            <w:r>
              <w:rPr>
                <w:sz w:val="18"/>
                <w:szCs w:val="18"/>
              </w:rPr>
              <w:t>Б</w:t>
            </w:r>
            <w:r w:rsidRPr="00A1781D">
              <w:rPr>
                <w:sz w:val="18"/>
                <w:szCs w:val="18"/>
              </w:rPr>
              <w:t>локирующий</w:t>
            </w:r>
          </w:p>
        </w:tc>
      </w:tr>
      <w:tr w:rsidR="003B0A85" w:rsidRPr="00B92096" w14:paraId="31C5124F" w14:textId="77777777" w:rsidTr="000D5E14">
        <w:tc>
          <w:tcPr>
            <w:tcW w:w="626" w:type="dxa"/>
          </w:tcPr>
          <w:p w14:paraId="4646031F" w14:textId="77777777" w:rsidR="003B0A85" w:rsidRPr="00B92096" w:rsidRDefault="003B0A85" w:rsidP="009A1F1B">
            <w:pPr>
              <w:spacing w:line="360" w:lineRule="auto"/>
            </w:pPr>
            <w:r w:rsidRPr="00B92096">
              <w:t>1.3</w:t>
            </w:r>
          </w:p>
        </w:tc>
        <w:tc>
          <w:tcPr>
            <w:tcW w:w="1559" w:type="dxa"/>
          </w:tcPr>
          <w:p w14:paraId="06F28F83" w14:textId="77777777" w:rsidR="003B0A85" w:rsidRPr="00B92096" w:rsidRDefault="003B0A85" w:rsidP="009A1F1B">
            <w:pPr>
              <w:jc w:val="center"/>
            </w:pPr>
            <w:r w:rsidRPr="00B92096">
              <w:t>Итого по коду счета</w:t>
            </w:r>
          </w:p>
        </w:tc>
        <w:tc>
          <w:tcPr>
            <w:tcW w:w="709" w:type="dxa"/>
          </w:tcPr>
          <w:p w14:paraId="22784080" w14:textId="77777777" w:rsidR="003B0A85" w:rsidRPr="00B92096" w:rsidRDefault="003B0A85" w:rsidP="001C1D9B">
            <w:pPr>
              <w:jc w:val="center"/>
              <w:rPr>
                <w:lang w:val="en-US"/>
              </w:rPr>
            </w:pPr>
            <w:r w:rsidRPr="00B92096">
              <w:t>графы 12-14</w:t>
            </w:r>
          </w:p>
        </w:tc>
        <w:tc>
          <w:tcPr>
            <w:tcW w:w="708" w:type="dxa"/>
          </w:tcPr>
          <w:p w14:paraId="7A4F32E8" w14:textId="77777777" w:rsidR="003B0A85" w:rsidRPr="00B92096" w:rsidRDefault="003B0A85" w:rsidP="009A1F1B">
            <w:r w:rsidRPr="00B92096">
              <w:t>=0</w:t>
            </w:r>
          </w:p>
        </w:tc>
        <w:tc>
          <w:tcPr>
            <w:tcW w:w="1701" w:type="dxa"/>
          </w:tcPr>
          <w:p w14:paraId="4B60E844" w14:textId="77777777" w:rsidR="003B0A85" w:rsidRPr="00B92096" w:rsidRDefault="003B0A85" w:rsidP="009A1F1B"/>
        </w:tc>
        <w:tc>
          <w:tcPr>
            <w:tcW w:w="567" w:type="dxa"/>
          </w:tcPr>
          <w:p w14:paraId="5FBB4773" w14:textId="77777777" w:rsidR="003B0A85" w:rsidRPr="00B92096" w:rsidRDefault="003B0A85" w:rsidP="009A1F1B"/>
        </w:tc>
        <w:tc>
          <w:tcPr>
            <w:tcW w:w="3828" w:type="dxa"/>
          </w:tcPr>
          <w:p w14:paraId="2EB1034F" w14:textId="77777777" w:rsidR="003B0A85" w:rsidRPr="00B92096" w:rsidRDefault="003B0A85" w:rsidP="0098742A">
            <w:r w:rsidRPr="00B92096">
              <w:t>Показатели по строке «Итого по коду счета» в графах 12-14- недопустимо</w:t>
            </w:r>
          </w:p>
        </w:tc>
        <w:tc>
          <w:tcPr>
            <w:tcW w:w="992" w:type="dxa"/>
          </w:tcPr>
          <w:p w14:paraId="57D8C331" w14:textId="77777777" w:rsidR="003B0A85" w:rsidRPr="00B92096" w:rsidRDefault="00A76393" w:rsidP="0098742A">
            <w:r>
              <w:rPr>
                <w:sz w:val="18"/>
                <w:szCs w:val="18"/>
              </w:rPr>
              <w:t>Б</w:t>
            </w:r>
            <w:r w:rsidRPr="00A1781D">
              <w:rPr>
                <w:sz w:val="18"/>
                <w:szCs w:val="18"/>
              </w:rPr>
              <w:t>локирующий</w:t>
            </w:r>
          </w:p>
        </w:tc>
      </w:tr>
      <w:tr w:rsidR="003B0A85" w14:paraId="0206B5BF" w14:textId="77777777" w:rsidTr="000D5E14">
        <w:tc>
          <w:tcPr>
            <w:tcW w:w="626" w:type="dxa"/>
          </w:tcPr>
          <w:p w14:paraId="705C1C90" w14:textId="77777777" w:rsidR="003B0A85" w:rsidRPr="00B92096" w:rsidRDefault="003B0A85" w:rsidP="00D00D1A">
            <w:pPr>
              <w:spacing w:line="360" w:lineRule="auto"/>
            </w:pPr>
            <w:r>
              <w:t>1.4</w:t>
            </w:r>
          </w:p>
        </w:tc>
        <w:tc>
          <w:tcPr>
            <w:tcW w:w="1559" w:type="dxa"/>
          </w:tcPr>
          <w:p w14:paraId="18C0C58A" w14:textId="5572870E" w:rsidR="003B0A85" w:rsidRPr="00B92096" w:rsidRDefault="002E7F96" w:rsidP="00153A3C">
            <w:r w:rsidRPr="002E7F96">
              <w:rPr>
                <w:sz w:val="18"/>
                <w:szCs w:val="18"/>
              </w:rPr>
              <w:t xml:space="preserve">Сумма показателей по номерам счетов </w:t>
            </w:r>
            <w:r w:rsidR="003B0A85">
              <w:rPr>
                <w:sz w:val="18"/>
                <w:szCs w:val="18"/>
              </w:rPr>
              <w:t>%</w:t>
            </w:r>
            <w:r w:rsidR="00404DF0">
              <w:rPr>
                <w:sz w:val="18"/>
                <w:szCs w:val="18"/>
              </w:rPr>
              <w:t>4014</w:t>
            </w:r>
            <w:r>
              <w:rPr>
                <w:sz w:val="18"/>
                <w:szCs w:val="18"/>
              </w:rPr>
              <w:t>ХХХХ</w:t>
            </w:r>
          </w:p>
        </w:tc>
        <w:tc>
          <w:tcPr>
            <w:tcW w:w="709" w:type="dxa"/>
          </w:tcPr>
          <w:p w14:paraId="3666F11C" w14:textId="34843136" w:rsidR="003B0A85" w:rsidRPr="00B92096" w:rsidRDefault="003B0A85" w:rsidP="00F318E3">
            <w:pPr>
              <w:jc w:val="center"/>
              <w:rPr>
                <w:lang w:val="en-US"/>
              </w:rPr>
            </w:pPr>
            <w:r>
              <w:rPr>
                <w:sz w:val="18"/>
                <w:szCs w:val="18"/>
              </w:rPr>
              <w:t>* (кроме граф 3,4, 6,8,10,11,</w:t>
            </w:r>
            <w:r w:rsidR="008C650B">
              <w:rPr>
                <w:sz w:val="18"/>
                <w:szCs w:val="18"/>
              </w:rPr>
              <w:t>12,</w:t>
            </w:r>
            <w:r>
              <w:rPr>
                <w:sz w:val="18"/>
                <w:szCs w:val="18"/>
              </w:rPr>
              <w:t>13,14</w:t>
            </w:r>
            <w:r w:rsidRPr="00A1781D">
              <w:rPr>
                <w:sz w:val="18"/>
                <w:szCs w:val="18"/>
              </w:rPr>
              <w:t>) (Раздел 1)</w:t>
            </w:r>
          </w:p>
        </w:tc>
        <w:tc>
          <w:tcPr>
            <w:tcW w:w="708" w:type="dxa"/>
          </w:tcPr>
          <w:p w14:paraId="263C9EEF" w14:textId="77777777" w:rsidR="003B0A85" w:rsidRPr="00B92096" w:rsidRDefault="003B0A85" w:rsidP="00D00D1A">
            <w:r>
              <w:rPr>
                <w:sz w:val="18"/>
                <w:szCs w:val="18"/>
              </w:rPr>
              <w:t>=</w:t>
            </w:r>
          </w:p>
        </w:tc>
        <w:tc>
          <w:tcPr>
            <w:tcW w:w="1701" w:type="dxa"/>
          </w:tcPr>
          <w:p w14:paraId="7EA9EF8B" w14:textId="77777777" w:rsidR="003B0A85" w:rsidRPr="00B92096" w:rsidRDefault="003B0A85" w:rsidP="00566BEE">
            <w:r>
              <w:rPr>
                <w:sz w:val="18"/>
                <w:szCs w:val="18"/>
              </w:rPr>
              <w:t>Всего по счету 040140000</w:t>
            </w:r>
          </w:p>
        </w:tc>
        <w:tc>
          <w:tcPr>
            <w:tcW w:w="567" w:type="dxa"/>
          </w:tcPr>
          <w:p w14:paraId="58579497" w14:textId="77777777" w:rsidR="003B0A85" w:rsidRDefault="003B0A85" w:rsidP="00D00D1A">
            <w:pPr>
              <w:rPr>
                <w:sz w:val="18"/>
                <w:szCs w:val="18"/>
              </w:rPr>
            </w:pPr>
            <w:r>
              <w:rPr>
                <w:sz w:val="18"/>
                <w:szCs w:val="18"/>
              </w:rPr>
              <w:t>*</w:t>
            </w:r>
          </w:p>
          <w:p w14:paraId="32EC50AE" w14:textId="77777777" w:rsidR="003B0A85" w:rsidRPr="00B92096" w:rsidRDefault="003B0A85" w:rsidP="00D00D1A">
            <w:pPr>
              <w:rPr>
                <w:lang w:val="en-US"/>
              </w:rPr>
            </w:pPr>
            <w:r>
              <w:rPr>
                <w:sz w:val="18"/>
                <w:szCs w:val="18"/>
              </w:rPr>
              <w:t>(кроме граф 3,4,6,8,10,11,</w:t>
            </w:r>
            <w:r w:rsidR="008C650B">
              <w:rPr>
                <w:sz w:val="18"/>
                <w:szCs w:val="18"/>
              </w:rPr>
              <w:t>12,</w:t>
            </w:r>
            <w:r>
              <w:rPr>
                <w:sz w:val="18"/>
                <w:szCs w:val="18"/>
              </w:rPr>
              <w:t>13,14)</w:t>
            </w:r>
          </w:p>
        </w:tc>
        <w:tc>
          <w:tcPr>
            <w:tcW w:w="3828" w:type="dxa"/>
          </w:tcPr>
          <w:p w14:paraId="2EDFE54D" w14:textId="2E5ECE13" w:rsidR="003B0A85" w:rsidRPr="00B92096" w:rsidRDefault="003B0A85" w:rsidP="00F318E3">
            <w:r>
              <w:rPr>
                <w:sz w:val="18"/>
                <w:szCs w:val="18"/>
              </w:rPr>
              <w:t xml:space="preserve">Сумма </w:t>
            </w:r>
            <w:r w:rsidR="002E7F96" w:rsidRPr="002E7F96">
              <w:rPr>
                <w:sz w:val="18"/>
                <w:szCs w:val="18"/>
              </w:rPr>
              <w:t>показателей по номерам</w:t>
            </w:r>
            <w:r w:rsidRPr="00A1781D">
              <w:rPr>
                <w:sz w:val="18"/>
                <w:szCs w:val="18"/>
              </w:rPr>
              <w:t xml:space="preserve"> счетов</w:t>
            </w:r>
            <w:r>
              <w:rPr>
                <w:sz w:val="18"/>
                <w:szCs w:val="18"/>
              </w:rPr>
              <w:t xml:space="preserve"> %</w:t>
            </w:r>
            <w:r w:rsidR="00404DF0">
              <w:rPr>
                <w:sz w:val="18"/>
                <w:szCs w:val="18"/>
              </w:rPr>
              <w:t>4014</w:t>
            </w:r>
            <w:r w:rsidR="002E7F96">
              <w:rPr>
                <w:sz w:val="18"/>
                <w:szCs w:val="18"/>
              </w:rPr>
              <w:t>ХХХХ</w:t>
            </w:r>
            <w:r>
              <w:rPr>
                <w:sz w:val="18"/>
                <w:szCs w:val="18"/>
              </w:rPr>
              <w:t xml:space="preserve"> не </w:t>
            </w:r>
            <w:r w:rsidRPr="00A1781D">
              <w:rPr>
                <w:sz w:val="18"/>
                <w:szCs w:val="18"/>
              </w:rPr>
              <w:t>соответствует сумме по строке</w:t>
            </w:r>
            <w:r>
              <w:rPr>
                <w:sz w:val="18"/>
                <w:szCs w:val="18"/>
              </w:rPr>
              <w:t xml:space="preserve"> «Всего по счету 040140000» </w:t>
            </w:r>
            <w:r w:rsidR="002E7F96" w:rsidRPr="00B92096">
              <w:t>–</w:t>
            </w:r>
            <w:r>
              <w:rPr>
                <w:sz w:val="18"/>
                <w:szCs w:val="18"/>
              </w:rPr>
              <w:t xml:space="preserve"> недопустимо</w:t>
            </w:r>
          </w:p>
        </w:tc>
        <w:tc>
          <w:tcPr>
            <w:tcW w:w="992" w:type="dxa"/>
          </w:tcPr>
          <w:p w14:paraId="5E6C7664" w14:textId="77777777" w:rsidR="003B0A85" w:rsidRDefault="003B0A85" w:rsidP="00D00D1A">
            <w:pPr>
              <w:rPr>
                <w:sz w:val="18"/>
                <w:szCs w:val="18"/>
              </w:rPr>
            </w:pPr>
            <w:r>
              <w:rPr>
                <w:sz w:val="18"/>
                <w:szCs w:val="18"/>
              </w:rPr>
              <w:t>Б</w:t>
            </w:r>
            <w:r w:rsidRPr="00A1781D">
              <w:rPr>
                <w:sz w:val="18"/>
                <w:szCs w:val="18"/>
              </w:rPr>
              <w:t>локирующий</w:t>
            </w:r>
          </w:p>
        </w:tc>
      </w:tr>
      <w:tr w:rsidR="00DB34C0" w14:paraId="7FF2ADFE" w14:textId="77777777" w:rsidTr="000D5E14">
        <w:tc>
          <w:tcPr>
            <w:tcW w:w="626" w:type="dxa"/>
          </w:tcPr>
          <w:p w14:paraId="56770493" w14:textId="77777777" w:rsidR="00DB34C0" w:rsidRDefault="00DB34C0" w:rsidP="00D00D1A">
            <w:pPr>
              <w:spacing w:line="360" w:lineRule="auto"/>
            </w:pPr>
            <w:r>
              <w:t>1.5</w:t>
            </w:r>
          </w:p>
        </w:tc>
        <w:tc>
          <w:tcPr>
            <w:tcW w:w="1559" w:type="dxa"/>
          </w:tcPr>
          <w:p w14:paraId="2EF77158" w14:textId="77777777" w:rsidR="00DB34C0" w:rsidRDefault="002E7F96" w:rsidP="002E7F96">
            <w:pPr>
              <w:rPr>
                <w:sz w:val="18"/>
                <w:szCs w:val="18"/>
              </w:rPr>
            </w:pPr>
            <w:r>
              <w:rPr>
                <w:sz w:val="18"/>
                <w:szCs w:val="18"/>
              </w:rPr>
              <w:t xml:space="preserve">Сумма показателей </w:t>
            </w:r>
            <w:r w:rsidR="00DB34C0">
              <w:rPr>
                <w:sz w:val="18"/>
                <w:szCs w:val="18"/>
              </w:rPr>
              <w:t>по</w:t>
            </w:r>
            <w:r>
              <w:rPr>
                <w:sz w:val="18"/>
                <w:szCs w:val="18"/>
              </w:rPr>
              <w:t xml:space="preserve"> номерам счетов </w:t>
            </w:r>
            <w:r w:rsidR="00DB34C0">
              <w:rPr>
                <w:sz w:val="18"/>
                <w:szCs w:val="18"/>
              </w:rPr>
              <w:t>%40160</w:t>
            </w:r>
            <w:r>
              <w:rPr>
                <w:sz w:val="18"/>
                <w:szCs w:val="18"/>
              </w:rPr>
              <w:t>ХХХ</w:t>
            </w:r>
          </w:p>
        </w:tc>
        <w:tc>
          <w:tcPr>
            <w:tcW w:w="709" w:type="dxa"/>
          </w:tcPr>
          <w:p w14:paraId="65C403B3" w14:textId="06148094" w:rsidR="00DB34C0" w:rsidRDefault="00DB34C0" w:rsidP="00F318E3">
            <w:pPr>
              <w:jc w:val="center"/>
              <w:rPr>
                <w:sz w:val="18"/>
                <w:szCs w:val="18"/>
              </w:rPr>
            </w:pPr>
            <w:r>
              <w:rPr>
                <w:sz w:val="18"/>
                <w:szCs w:val="18"/>
              </w:rPr>
              <w:t>* (кроме граф 3,4, 6,8,10,11,</w:t>
            </w:r>
            <w:r w:rsidR="008C650B">
              <w:rPr>
                <w:sz w:val="18"/>
                <w:szCs w:val="18"/>
              </w:rPr>
              <w:t>12,</w:t>
            </w:r>
            <w:r>
              <w:rPr>
                <w:sz w:val="18"/>
                <w:szCs w:val="18"/>
              </w:rPr>
              <w:t>13,14</w:t>
            </w:r>
            <w:r w:rsidRPr="00A1781D">
              <w:rPr>
                <w:sz w:val="18"/>
                <w:szCs w:val="18"/>
              </w:rPr>
              <w:t>) (Раздел 1)</w:t>
            </w:r>
          </w:p>
        </w:tc>
        <w:tc>
          <w:tcPr>
            <w:tcW w:w="708" w:type="dxa"/>
          </w:tcPr>
          <w:p w14:paraId="2BCED5DA" w14:textId="77777777" w:rsidR="00DB34C0" w:rsidRDefault="00DB34C0" w:rsidP="00D00D1A">
            <w:pPr>
              <w:rPr>
                <w:sz w:val="18"/>
                <w:szCs w:val="18"/>
              </w:rPr>
            </w:pPr>
            <w:r>
              <w:rPr>
                <w:sz w:val="18"/>
                <w:szCs w:val="18"/>
              </w:rPr>
              <w:t>=</w:t>
            </w:r>
          </w:p>
        </w:tc>
        <w:tc>
          <w:tcPr>
            <w:tcW w:w="1701" w:type="dxa"/>
          </w:tcPr>
          <w:p w14:paraId="38EECE48" w14:textId="77777777" w:rsidR="00DB34C0" w:rsidRDefault="00DB34C0" w:rsidP="00DB34C0">
            <w:pPr>
              <w:rPr>
                <w:sz w:val="18"/>
                <w:szCs w:val="18"/>
              </w:rPr>
            </w:pPr>
            <w:r>
              <w:rPr>
                <w:sz w:val="18"/>
                <w:szCs w:val="18"/>
              </w:rPr>
              <w:t>Всего по счету 040160000</w:t>
            </w:r>
          </w:p>
        </w:tc>
        <w:tc>
          <w:tcPr>
            <w:tcW w:w="567" w:type="dxa"/>
          </w:tcPr>
          <w:p w14:paraId="3C6C81F0" w14:textId="77777777" w:rsidR="00DB34C0" w:rsidRDefault="00DB34C0" w:rsidP="00A74A01">
            <w:pPr>
              <w:rPr>
                <w:sz w:val="18"/>
                <w:szCs w:val="18"/>
              </w:rPr>
            </w:pPr>
            <w:r>
              <w:rPr>
                <w:sz w:val="18"/>
                <w:szCs w:val="18"/>
              </w:rPr>
              <w:t>*</w:t>
            </w:r>
          </w:p>
          <w:p w14:paraId="29C1AF9A" w14:textId="77777777" w:rsidR="00DB34C0" w:rsidRDefault="00DB34C0" w:rsidP="00D00D1A">
            <w:pPr>
              <w:rPr>
                <w:sz w:val="18"/>
                <w:szCs w:val="18"/>
              </w:rPr>
            </w:pPr>
            <w:r>
              <w:rPr>
                <w:sz w:val="18"/>
                <w:szCs w:val="18"/>
              </w:rPr>
              <w:t>(кроме граф 3,4,6,8,10,11,</w:t>
            </w:r>
            <w:r w:rsidR="008C650B">
              <w:rPr>
                <w:sz w:val="18"/>
                <w:szCs w:val="18"/>
              </w:rPr>
              <w:t>12,</w:t>
            </w:r>
            <w:r>
              <w:rPr>
                <w:sz w:val="18"/>
                <w:szCs w:val="18"/>
              </w:rPr>
              <w:t>13,14)</w:t>
            </w:r>
          </w:p>
        </w:tc>
        <w:tc>
          <w:tcPr>
            <w:tcW w:w="3828" w:type="dxa"/>
          </w:tcPr>
          <w:p w14:paraId="067A7181" w14:textId="5B9560CA" w:rsidR="00DB34C0" w:rsidRPr="003A4231" w:rsidRDefault="00DB34C0" w:rsidP="00F318E3">
            <w:pPr>
              <w:rPr>
                <w:sz w:val="18"/>
                <w:szCs w:val="18"/>
              </w:rPr>
            </w:pPr>
            <w:r>
              <w:rPr>
                <w:sz w:val="18"/>
                <w:szCs w:val="18"/>
              </w:rPr>
              <w:t xml:space="preserve">Сумма </w:t>
            </w:r>
            <w:r w:rsidR="002E7F96">
              <w:rPr>
                <w:sz w:val="18"/>
                <w:szCs w:val="18"/>
              </w:rPr>
              <w:t>показателей по номерам</w:t>
            </w:r>
            <w:r w:rsidRPr="00A1781D">
              <w:rPr>
                <w:sz w:val="18"/>
                <w:szCs w:val="18"/>
              </w:rPr>
              <w:t xml:space="preserve"> счетов</w:t>
            </w:r>
            <w:r>
              <w:rPr>
                <w:sz w:val="18"/>
                <w:szCs w:val="18"/>
              </w:rPr>
              <w:t xml:space="preserve"> %40160</w:t>
            </w:r>
            <w:r w:rsidR="002E7F96">
              <w:rPr>
                <w:sz w:val="18"/>
                <w:szCs w:val="18"/>
              </w:rPr>
              <w:t xml:space="preserve">ХХХ </w:t>
            </w:r>
            <w:r>
              <w:rPr>
                <w:sz w:val="18"/>
                <w:szCs w:val="18"/>
              </w:rPr>
              <w:t xml:space="preserve">не </w:t>
            </w:r>
            <w:r w:rsidRPr="00A1781D">
              <w:rPr>
                <w:sz w:val="18"/>
                <w:szCs w:val="18"/>
              </w:rPr>
              <w:t>соответствует сумме по строке</w:t>
            </w:r>
            <w:r>
              <w:rPr>
                <w:sz w:val="18"/>
                <w:szCs w:val="18"/>
              </w:rPr>
              <w:t xml:space="preserve"> «Всего по счету 040160000»</w:t>
            </w:r>
            <w:r w:rsidR="002E7F96">
              <w:rPr>
                <w:sz w:val="18"/>
                <w:szCs w:val="18"/>
              </w:rPr>
              <w:t xml:space="preserve"> </w:t>
            </w:r>
            <w:r w:rsidR="002E7F96" w:rsidRPr="00B92096">
              <w:t>–</w:t>
            </w:r>
            <w:r w:rsidR="002E7F96">
              <w:rPr>
                <w:sz w:val="18"/>
                <w:szCs w:val="18"/>
              </w:rPr>
              <w:t xml:space="preserve"> недопустимо</w:t>
            </w:r>
          </w:p>
        </w:tc>
        <w:tc>
          <w:tcPr>
            <w:tcW w:w="992" w:type="dxa"/>
          </w:tcPr>
          <w:p w14:paraId="22610B13" w14:textId="77777777" w:rsidR="00DB34C0" w:rsidRDefault="00555F70" w:rsidP="00D00D1A">
            <w:pPr>
              <w:rPr>
                <w:sz w:val="18"/>
                <w:szCs w:val="18"/>
              </w:rPr>
            </w:pPr>
            <w:r>
              <w:rPr>
                <w:sz w:val="18"/>
                <w:szCs w:val="18"/>
              </w:rPr>
              <w:t>Б</w:t>
            </w:r>
            <w:r w:rsidRPr="00A1781D">
              <w:rPr>
                <w:sz w:val="18"/>
                <w:szCs w:val="18"/>
              </w:rPr>
              <w:t>локирующий</w:t>
            </w:r>
          </w:p>
        </w:tc>
      </w:tr>
      <w:tr w:rsidR="00DB34C0" w:rsidRPr="00B92096" w14:paraId="031A3352" w14:textId="77777777" w:rsidTr="000D5E14">
        <w:tc>
          <w:tcPr>
            <w:tcW w:w="626" w:type="dxa"/>
          </w:tcPr>
          <w:p w14:paraId="1C09DE2A" w14:textId="77777777" w:rsidR="00DB34C0" w:rsidRPr="00B92096" w:rsidRDefault="00DB34C0" w:rsidP="00A508DF">
            <w:pPr>
              <w:spacing w:line="360" w:lineRule="auto"/>
            </w:pPr>
            <w:r w:rsidRPr="00B92096">
              <w:t>2</w:t>
            </w:r>
          </w:p>
        </w:tc>
        <w:tc>
          <w:tcPr>
            <w:tcW w:w="1559" w:type="dxa"/>
          </w:tcPr>
          <w:p w14:paraId="419CB285" w14:textId="77777777" w:rsidR="00DB34C0" w:rsidRPr="00B92096" w:rsidRDefault="00DB34C0" w:rsidP="00A508DF">
            <w:pPr>
              <w:jc w:val="center"/>
            </w:pPr>
            <w:r w:rsidRPr="00B92096">
              <w:t>Сумма строк «Итого по коду счета»</w:t>
            </w:r>
          </w:p>
        </w:tc>
        <w:tc>
          <w:tcPr>
            <w:tcW w:w="709" w:type="dxa"/>
          </w:tcPr>
          <w:p w14:paraId="33797A2D" w14:textId="77777777" w:rsidR="00DB34C0" w:rsidRPr="00B92096" w:rsidRDefault="00DB34C0" w:rsidP="00A508DF">
            <w:pPr>
              <w:jc w:val="center"/>
              <w:rPr>
                <w:lang w:val="en-US"/>
              </w:rPr>
            </w:pPr>
            <w:r w:rsidRPr="00B92096">
              <w:rPr>
                <w:lang w:val="en-US"/>
              </w:rPr>
              <w:t>*</w:t>
            </w:r>
            <w:r w:rsidRPr="00B92096">
              <w:t>, (Раздел 1) (кроме граф 12-14) (Раздел 1)</w:t>
            </w:r>
          </w:p>
        </w:tc>
        <w:tc>
          <w:tcPr>
            <w:tcW w:w="708" w:type="dxa"/>
          </w:tcPr>
          <w:p w14:paraId="5650CC5D" w14:textId="77777777" w:rsidR="00DB34C0" w:rsidRPr="00B92096" w:rsidRDefault="00DB34C0" w:rsidP="00A508DF">
            <w:r w:rsidRPr="00B92096">
              <w:t>=</w:t>
            </w:r>
          </w:p>
        </w:tc>
        <w:tc>
          <w:tcPr>
            <w:tcW w:w="1701" w:type="dxa"/>
          </w:tcPr>
          <w:p w14:paraId="74BCF894" w14:textId="77777777" w:rsidR="00DB34C0" w:rsidRPr="00B92096" w:rsidRDefault="00DB34C0" w:rsidP="00787D6C">
            <w:r w:rsidRPr="00B92096">
              <w:t>Итого по</w:t>
            </w:r>
            <w:r>
              <w:t xml:space="preserve"> коду</w:t>
            </w:r>
            <w:r w:rsidRPr="00B92096">
              <w:t xml:space="preserve"> синтетическо</w:t>
            </w:r>
            <w:r>
              <w:t>го</w:t>
            </w:r>
            <w:r w:rsidR="000C3DA9">
              <w:t xml:space="preserve"> с</w:t>
            </w:r>
            <w:r w:rsidRPr="00B92096">
              <w:t>чет</w:t>
            </w:r>
            <w:r>
              <w:t>а</w:t>
            </w:r>
            <w:r w:rsidRPr="00B92096">
              <w:t xml:space="preserve"> </w:t>
            </w:r>
          </w:p>
          <w:p w14:paraId="10993C15" w14:textId="77777777" w:rsidR="00DB34C0" w:rsidRPr="00B92096" w:rsidRDefault="00DB34C0" w:rsidP="00A508DF"/>
        </w:tc>
        <w:tc>
          <w:tcPr>
            <w:tcW w:w="567" w:type="dxa"/>
          </w:tcPr>
          <w:p w14:paraId="61A29DE9" w14:textId="77777777" w:rsidR="00DB34C0" w:rsidRPr="00B92096" w:rsidRDefault="00DB34C0" w:rsidP="00A508DF">
            <w:r w:rsidRPr="00B92096">
              <w:rPr>
                <w:lang w:val="en-US"/>
              </w:rPr>
              <w:t>*</w:t>
            </w:r>
            <w:r w:rsidRPr="00B92096">
              <w:t xml:space="preserve"> (Раздел 1) (кроме граф 12-14) (Раздел 1)</w:t>
            </w:r>
          </w:p>
        </w:tc>
        <w:tc>
          <w:tcPr>
            <w:tcW w:w="3828" w:type="dxa"/>
          </w:tcPr>
          <w:p w14:paraId="3690DAE6" w14:textId="77777777" w:rsidR="00DB34C0" w:rsidRPr="00B92096" w:rsidRDefault="00DB34C0" w:rsidP="00787D6C">
            <w:r w:rsidRPr="00B92096">
              <w:t>Итоговое значение по строкам «Итого по коду счет</w:t>
            </w:r>
            <w:r>
              <w:t>а</w:t>
            </w:r>
            <w:r w:rsidRPr="00B92096">
              <w:t>» не соответствует сумме по строке «Итого по</w:t>
            </w:r>
            <w:r>
              <w:t xml:space="preserve"> коду</w:t>
            </w:r>
            <w:r w:rsidRPr="00B92096">
              <w:t xml:space="preserve"> синтетическ</w:t>
            </w:r>
            <w:r>
              <w:t>ого</w:t>
            </w:r>
            <w:r w:rsidRPr="00B92096">
              <w:t xml:space="preserve"> счет</w:t>
            </w:r>
            <w:r>
              <w:t>а</w:t>
            </w:r>
            <w:r w:rsidRPr="00B92096">
              <w:t xml:space="preserve"> </w:t>
            </w:r>
          </w:p>
          <w:p w14:paraId="6E2A6891" w14:textId="77777777" w:rsidR="00DB34C0" w:rsidRPr="00B92096" w:rsidRDefault="00DB34C0" w:rsidP="00A508DF">
            <w:r w:rsidRPr="00B92096">
              <w:t>» – недопустимо</w:t>
            </w:r>
          </w:p>
        </w:tc>
        <w:tc>
          <w:tcPr>
            <w:tcW w:w="992" w:type="dxa"/>
          </w:tcPr>
          <w:p w14:paraId="6BFA79A9" w14:textId="77777777" w:rsidR="00DB34C0" w:rsidRPr="00B92096" w:rsidRDefault="00DB34C0" w:rsidP="00787D6C">
            <w:r>
              <w:rPr>
                <w:sz w:val="18"/>
                <w:szCs w:val="18"/>
              </w:rPr>
              <w:t>Б</w:t>
            </w:r>
            <w:r w:rsidRPr="00A1781D">
              <w:rPr>
                <w:sz w:val="18"/>
                <w:szCs w:val="18"/>
              </w:rPr>
              <w:t>локирующий</w:t>
            </w:r>
          </w:p>
        </w:tc>
      </w:tr>
      <w:tr w:rsidR="00DB34C0" w:rsidRPr="00B92096" w14:paraId="4B38F849" w14:textId="77777777" w:rsidTr="000D5E14">
        <w:tc>
          <w:tcPr>
            <w:tcW w:w="626" w:type="dxa"/>
          </w:tcPr>
          <w:p w14:paraId="1F2F8C0F" w14:textId="77777777" w:rsidR="00DB34C0" w:rsidRPr="00B92096" w:rsidRDefault="00DB34C0" w:rsidP="009A1F1B">
            <w:pPr>
              <w:spacing w:line="360" w:lineRule="auto"/>
            </w:pPr>
            <w:r w:rsidRPr="00B92096">
              <w:t>2</w:t>
            </w:r>
            <w:r w:rsidR="00577DB0">
              <w:t>.1</w:t>
            </w:r>
          </w:p>
        </w:tc>
        <w:tc>
          <w:tcPr>
            <w:tcW w:w="1559" w:type="dxa"/>
          </w:tcPr>
          <w:p w14:paraId="7E1CE8ED" w14:textId="77777777" w:rsidR="00DB34C0" w:rsidRPr="00B92096" w:rsidRDefault="00DB34C0" w:rsidP="0098742A">
            <w:r w:rsidRPr="00B92096">
              <w:t>Сумма строк «Итого по</w:t>
            </w:r>
            <w:r>
              <w:t xml:space="preserve"> коду</w:t>
            </w:r>
            <w:r w:rsidRPr="00B92096">
              <w:t xml:space="preserve"> синтетическо</w:t>
            </w:r>
            <w:r>
              <w:t>го</w:t>
            </w:r>
            <w:r w:rsidRPr="00B92096">
              <w:t xml:space="preserve"> счет</w:t>
            </w:r>
            <w:r>
              <w:t>а</w:t>
            </w:r>
            <w:r w:rsidRPr="00B92096">
              <w:t>»</w:t>
            </w:r>
          </w:p>
        </w:tc>
        <w:tc>
          <w:tcPr>
            <w:tcW w:w="709" w:type="dxa"/>
          </w:tcPr>
          <w:p w14:paraId="3620B5E6" w14:textId="77777777" w:rsidR="00DB34C0" w:rsidRPr="00B92096" w:rsidRDefault="00DB34C0" w:rsidP="009A1F1B">
            <w:pPr>
              <w:jc w:val="center"/>
            </w:pPr>
            <w:r w:rsidRPr="00B92096">
              <w:t>*</w:t>
            </w:r>
          </w:p>
          <w:p w14:paraId="1FEEFE51" w14:textId="77777777" w:rsidR="00DB34C0" w:rsidRPr="00B92096" w:rsidRDefault="00DB34C0" w:rsidP="009A1F1B">
            <w:pPr>
              <w:jc w:val="center"/>
            </w:pPr>
          </w:p>
          <w:p w14:paraId="2E9F2106" w14:textId="77777777" w:rsidR="00DB34C0" w:rsidRPr="00B92096" w:rsidRDefault="00DB34C0" w:rsidP="009A1F1B">
            <w:pPr>
              <w:jc w:val="center"/>
              <w:rPr>
                <w:lang w:val="en-US"/>
              </w:rPr>
            </w:pPr>
          </w:p>
        </w:tc>
        <w:tc>
          <w:tcPr>
            <w:tcW w:w="708" w:type="dxa"/>
          </w:tcPr>
          <w:p w14:paraId="29C2B47B" w14:textId="77777777" w:rsidR="00DB34C0" w:rsidRPr="00B92096" w:rsidRDefault="00DB34C0" w:rsidP="009A1F1B">
            <w:r w:rsidRPr="00B92096">
              <w:t>=</w:t>
            </w:r>
          </w:p>
          <w:p w14:paraId="2D92893C" w14:textId="77777777" w:rsidR="00DB34C0" w:rsidRPr="00B92096" w:rsidRDefault="00DB34C0" w:rsidP="009A1F1B"/>
          <w:p w14:paraId="69A77F43" w14:textId="77777777" w:rsidR="00DB34C0" w:rsidRPr="00B92096" w:rsidRDefault="00DB34C0" w:rsidP="009A1F1B"/>
        </w:tc>
        <w:tc>
          <w:tcPr>
            <w:tcW w:w="1701" w:type="dxa"/>
          </w:tcPr>
          <w:p w14:paraId="59CA1D95" w14:textId="77777777" w:rsidR="00DB34C0" w:rsidRPr="00B92096" w:rsidRDefault="00DB34C0" w:rsidP="003B0A85">
            <w:r w:rsidRPr="00B92096">
              <w:t>Всего</w:t>
            </w:r>
            <w:r>
              <w:t xml:space="preserve"> задолженности</w:t>
            </w:r>
          </w:p>
          <w:p w14:paraId="39DDBAB7" w14:textId="77777777" w:rsidR="00DB34C0" w:rsidRPr="00B92096" w:rsidRDefault="00DB34C0" w:rsidP="009A1F1B"/>
          <w:p w14:paraId="0A50D34E" w14:textId="77777777" w:rsidR="00DB34C0" w:rsidRPr="00B92096" w:rsidRDefault="00DB34C0" w:rsidP="009A1F1B"/>
          <w:p w14:paraId="59C6FC20" w14:textId="77777777" w:rsidR="00DB34C0" w:rsidRPr="00B92096" w:rsidRDefault="00DB34C0" w:rsidP="009A1F1B"/>
        </w:tc>
        <w:tc>
          <w:tcPr>
            <w:tcW w:w="567" w:type="dxa"/>
          </w:tcPr>
          <w:p w14:paraId="41C33895" w14:textId="77777777" w:rsidR="00DB34C0" w:rsidRPr="00B92096" w:rsidRDefault="00DB34C0" w:rsidP="009A1F1B">
            <w:r w:rsidRPr="00B92096">
              <w:t>*</w:t>
            </w:r>
          </w:p>
          <w:p w14:paraId="795E879D" w14:textId="77777777" w:rsidR="00DB34C0" w:rsidRPr="00B92096" w:rsidRDefault="00DB34C0" w:rsidP="009A1F1B"/>
          <w:p w14:paraId="3A8589EC" w14:textId="77777777" w:rsidR="00DB34C0" w:rsidRPr="00B92096" w:rsidRDefault="00DB34C0" w:rsidP="009A1F1B">
            <w:pPr>
              <w:rPr>
                <w:lang w:val="en-US"/>
              </w:rPr>
            </w:pPr>
          </w:p>
        </w:tc>
        <w:tc>
          <w:tcPr>
            <w:tcW w:w="3828" w:type="dxa"/>
          </w:tcPr>
          <w:p w14:paraId="3008EE30" w14:textId="77777777" w:rsidR="00DB34C0" w:rsidRPr="00B92096" w:rsidRDefault="00DB34C0" w:rsidP="0098742A">
            <w:r w:rsidRPr="00B92096">
              <w:t>Сумма показателей строк «Итого по</w:t>
            </w:r>
            <w:r>
              <w:t xml:space="preserve"> коду</w:t>
            </w:r>
            <w:r w:rsidRPr="00B92096">
              <w:t xml:space="preserve"> синтетическо</w:t>
            </w:r>
            <w:r>
              <w:t>го</w:t>
            </w:r>
            <w:r w:rsidR="000C3DA9">
              <w:t xml:space="preserve"> </w:t>
            </w:r>
            <w:r w:rsidRPr="00B92096">
              <w:t>счет</w:t>
            </w:r>
            <w:r>
              <w:t>а</w:t>
            </w:r>
            <w:r w:rsidRPr="00B92096">
              <w:t>» не соответствует сумме по строке «Всего</w:t>
            </w:r>
            <w:r>
              <w:t xml:space="preserve"> задолженности</w:t>
            </w:r>
            <w:r w:rsidRPr="00B92096">
              <w:t xml:space="preserve">» - недопустимо </w:t>
            </w:r>
          </w:p>
        </w:tc>
        <w:tc>
          <w:tcPr>
            <w:tcW w:w="992" w:type="dxa"/>
          </w:tcPr>
          <w:p w14:paraId="61A67DE7" w14:textId="77777777" w:rsidR="00DB34C0" w:rsidRPr="00B92096" w:rsidRDefault="00DB34C0" w:rsidP="0098742A">
            <w:r>
              <w:rPr>
                <w:sz w:val="18"/>
                <w:szCs w:val="18"/>
              </w:rPr>
              <w:t>Б</w:t>
            </w:r>
            <w:r w:rsidRPr="00A1781D">
              <w:rPr>
                <w:sz w:val="18"/>
                <w:szCs w:val="18"/>
              </w:rPr>
              <w:t>локирующий</w:t>
            </w:r>
          </w:p>
        </w:tc>
      </w:tr>
      <w:tr w:rsidR="00C2694A" w:rsidRPr="00B92096" w14:paraId="15C610AF" w14:textId="77777777" w:rsidTr="000D5E14">
        <w:tc>
          <w:tcPr>
            <w:tcW w:w="626" w:type="dxa"/>
          </w:tcPr>
          <w:p w14:paraId="6399DB8A" w14:textId="77777777" w:rsidR="00C2694A" w:rsidRPr="00B92096" w:rsidRDefault="00C2694A" w:rsidP="00C2694A">
            <w:pPr>
              <w:spacing w:line="360" w:lineRule="auto"/>
            </w:pPr>
            <w:r w:rsidRPr="00B92096">
              <w:t>3</w:t>
            </w:r>
          </w:p>
        </w:tc>
        <w:tc>
          <w:tcPr>
            <w:tcW w:w="1559" w:type="dxa"/>
          </w:tcPr>
          <w:p w14:paraId="208820DD" w14:textId="48EE4082" w:rsidR="00C2694A" w:rsidRPr="00B92096" w:rsidRDefault="00C2694A" w:rsidP="00C327D0">
            <w:pPr>
              <w:jc w:val="center"/>
            </w:pPr>
            <w:r w:rsidRPr="00B92096">
              <w:t>Показатель по счетам %</w:t>
            </w:r>
            <w:r w:rsidR="00404DF0" w:rsidRPr="00B92096">
              <w:t>205хх00</w:t>
            </w:r>
            <w:r w:rsidR="00404DF0">
              <w:t>х</w:t>
            </w:r>
            <w:r w:rsidRPr="00B92096">
              <w:t>%, %</w:t>
            </w:r>
            <w:r w:rsidR="00404DF0" w:rsidRPr="00B92096">
              <w:t>208хх00</w:t>
            </w:r>
            <w:r w:rsidR="00404DF0">
              <w:t>х</w:t>
            </w:r>
            <w:r w:rsidRPr="00B92096">
              <w:t>%, %</w:t>
            </w:r>
            <w:r w:rsidR="00404DF0" w:rsidRPr="00B92096">
              <w:t>209хх00</w:t>
            </w:r>
            <w:r w:rsidR="00404DF0">
              <w:t>х</w:t>
            </w:r>
            <w:r w:rsidRPr="00B92096">
              <w:t>%</w:t>
            </w:r>
            <w:r w:rsidR="004845E6">
              <w:t>,</w:t>
            </w:r>
            <w:r w:rsidR="00C327D0">
              <w:t xml:space="preserve"> </w:t>
            </w:r>
            <w:r w:rsidR="004845E6">
              <w:t>%</w:t>
            </w:r>
            <w:r w:rsidR="00404DF0">
              <w:t>210хх00х</w:t>
            </w:r>
            <w:r w:rsidR="00611F3C">
              <w:t>%</w:t>
            </w:r>
          </w:p>
        </w:tc>
        <w:tc>
          <w:tcPr>
            <w:tcW w:w="709" w:type="dxa"/>
          </w:tcPr>
          <w:p w14:paraId="21618F0F" w14:textId="77777777" w:rsidR="00C2694A" w:rsidRPr="00B92096" w:rsidRDefault="00C2694A" w:rsidP="00397882">
            <w:pPr>
              <w:jc w:val="center"/>
              <w:rPr>
                <w:lang w:val="en-US"/>
              </w:rPr>
            </w:pPr>
            <w:r w:rsidRPr="00B92096">
              <w:t>* (Раздел 1)</w:t>
            </w:r>
          </w:p>
        </w:tc>
        <w:tc>
          <w:tcPr>
            <w:tcW w:w="708" w:type="dxa"/>
          </w:tcPr>
          <w:p w14:paraId="36BA04F2" w14:textId="77777777" w:rsidR="00C2694A" w:rsidRPr="00B92096" w:rsidRDefault="00C2694A" w:rsidP="00C2694A">
            <w:r w:rsidRPr="00B92096">
              <w:rPr>
                <w:lang w:val="en-US"/>
              </w:rPr>
              <w:t>&gt;</w:t>
            </w:r>
            <w:r>
              <w:t>=</w:t>
            </w:r>
            <w:r w:rsidRPr="00B92096">
              <w:t>0</w:t>
            </w:r>
          </w:p>
        </w:tc>
        <w:tc>
          <w:tcPr>
            <w:tcW w:w="1701" w:type="dxa"/>
          </w:tcPr>
          <w:p w14:paraId="195C913B" w14:textId="77777777" w:rsidR="00C2694A" w:rsidRPr="00B92096" w:rsidRDefault="00C2694A" w:rsidP="00C2694A">
            <w:r w:rsidRPr="00B92096">
              <w:t>*</w:t>
            </w:r>
          </w:p>
        </w:tc>
        <w:tc>
          <w:tcPr>
            <w:tcW w:w="567" w:type="dxa"/>
          </w:tcPr>
          <w:p w14:paraId="0F3C4BB2" w14:textId="77777777" w:rsidR="00C2694A" w:rsidRPr="00B92096" w:rsidRDefault="00C2694A" w:rsidP="00C2694A">
            <w:pPr>
              <w:rPr>
                <w:lang w:val="en-US"/>
              </w:rPr>
            </w:pPr>
            <w:r w:rsidRPr="00B92096">
              <w:t>*</w:t>
            </w:r>
          </w:p>
        </w:tc>
        <w:tc>
          <w:tcPr>
            <w:tcW w:w="3828" w:type="dxa"/>
          </w:tcPr>
          <w:p w14:paraId="1730952D" w14:textId="77777777" w:rsidR="00C2694A" w:rsidRPr="00B92096" w:rsidRDefault="00C2694A" w:rsidP="00C2694A">
            <w:r w:rsidRPr="00B92096">
              <w:t>Показатели дебиторской задолженности со знаком минус подлежат отражению в Сведениях ф. 0503769 по кредиторской задолженности</w:t>
            </w:r>
          </w:p>
        </w:tc>
        <w:tc>
          <w:tcPr>
            <w:tcW w:w="992" w:type="dxa"/>
          </w:tcPr>
          <w:p w14:paraId="3DD7AAF3" w14:textId="77777777" w:rsidR="00C2694A" w:rsidRPr="00B92096" w:rsidRDefault="00C2694A" w:rsidP="00C2694A">
            <w:r>
              <w:rPr>
                <w:sz w:val="18"/>
                <w:szCs w:val="18"/>
              </w:rPr>
              <w:t>Б</w:t>
            </w:r>
            <w:r w:rsidRPr="00A1781D">
              <w:rPr>
                <w:sz w:val="18"/>
                <w:szCs w:val="18"/>
              </w:rPr>
              <w:t>локирующий</w:t>
            </w:r>
          </w:p>
        </w:tc>
      </w:tr>
      <w:tr w:rsidR="00C2694A" w:rsidRPr="00B92096" w14:paraId="2B4AC05C" w14:textId="77777777" w:rsidTr="000D5E14">
        <w:tc>
          <w:tcPr>
            <w:tcW w:w="626" w:type="dxa"/>
          </w:tcPr>
          <w:p w14:paraId="6A7ACC55" w14:textId="77777777" w:rsidR="00C2694A" w:rsidRPr="00B92096" w:rsidRDefault="00C2694A" w:rsidP="00C2694A">
            <w:pPr>
              <w:spacing w:line="360" w:lineRule="auto"/>
            </w:pPr>
            <w:r w:rsidRPr="00B92096">
              <w:t>4</w:t>
            </w:r>
          </w:p>
        </w:tc>
        <w:tc>
          <w:tcPr>
            <w:tcW w:w="1559" w:type="dxa"/>
          </w:tcPr>
          <w:p w14:paraId="03FDD304" w14:textId="77777777" w:rsidR="00C2694A" w:rsidRPr="00B92096" w:rsidRDefault="00C2694A" w:rsidP="00404DF0">
            <w:pPr>
              <w:jc w:val="center"/>
            </w:pPr>
            <w:r w:rsidRPr="00B92096">
              <w:t>Показатель по счетам %</w:t>
            </w:r>
            <w:r w:rsidR="00404DF0" w:rsidRPr="00B92096">
              <w:t>303хх00</w:t>
            </w:r>
            <w:r w:rsidR="00404DF0">
              <w:t>х</w:t>
            </w:r>
            <w:r w:rsidRPr="00B92096">
              <w:t>%</w:t>
            </w:r>
          </w:p>
        </w:tc>
        <w:tc>
          <w:tcPr>
            <w:tcW w:w="709" w:type="dxa"/>
          </w:tcPr>
          <w:p w14:paraId="3B94F6C7" w14:textId="77777777" w:rsidR="00C2694A" w:rsidRPr="00B92096" w:rsidRDefault="00C2694A" w:rsidP="00397882">
            <w:pPr>
              <w:jc w:val="center"/>
              <w:rPr>
                <w:lang w:val="en-US"/>
              </w:rPr>
            </w:pPr>
            <w:r w:rsidRPr="00B92096">
              <w:t>* (Раздел 1)</w:t>
            </w:r>
          </w:p>
        </w:tc>
        <w:tc>
          <w:tcPr>
            <w:tcW w:w="708" w:type="dxa"/>
          </w:tcPr>
          <w:p w14:paraId="5CCBFE38" w14:textId="77777777" w:rsidR="00C2694A" w:rsidRPr="00B92096" w:rsidRDefault="00C2694A" w:rsidP="00C2694A">
            <w:r w:rsidRPr="00B92096">
              <w:rPr>
                <w:lang w:val="en-US"/>
              </w:rPr>
              <w:t>&gt;</w:t>
            </w:r>
            <w:r>
              <w:t>=</w:t>
            </w:r>
            <w:r w:rsidRPr="00B92096">
              <w:t>0</w:t>
            </w:r>
          </w:p>
        </w:tc>
        <w:tc>
          <w:tcPr>
            <w:tcW w:w="1701" w:type="dxa"/>
          </w:tcPr>
          <w:p w14:paraId="18E48097" w14:textId="77777777" w:rsidR="00C2694A" w:rsidRPr="00B92096" w:rsidRDefault="00C2694A" w:rsidP="00C2694A">
            <w:r w:rsidRPr="00B92096">
              <w:t>*</w:t>
            </w:r>
          </w:p>
        </w:tc>
        <w:tc>
          <w:tcPr>
            <w:tcW w:w="567" w:type="dxa"/>
          </w:tcPr>
          <w:p w14:paraId="1125D6F5" w14:textId="77777777" w:rsidR="00C2694A" w:rsidRPr="00B92096" w:rsidRDefault="00C2694A" w:rsidP="00C2694A">
            <w:pPr>
              <w:rPr>
                <w:lang w:val="en-US"/>
              </w:rPr>
            </w:pPr>
            <w:r w:rsidRPr="00B92096">
              <w:t>*</w:t>
            </w:r>
          </w:p>
        </w:tc>
        <w:tc>
          <w:tcPr>
            <w:tcW w:w="3828" w:type="dxa"/>
          </w:tcPr>
          <w:p w14:paraId="73B42E06" w14:textId="77777777" w:rsidR="00C2694A" w:rsidRPr="00B92096" w:rsidRDefault="00C2694A" w:rsidP="00C2694A">
            <w:r w:rsidRPr="00B92096">
              <w:t>Показатели кредиторской задолженности со знаком минус подлежат отражению в Сведениях ф. 0503769 по дебиторской задолженности</w:t>
            </w:r>
          </w:p>
        </w:tc>
        <w:tc>
          <w:tcPr>
            <w:tcW w:w="992" w:type="dxa"/>
          </w:tcPr>
          <w:p w14:paraId="62567EC9" w14:textId="77777777" w:rsidR="00C2694A" w:rsidRPr="00B92096" w:rsidRDefault="00C2694A" w:rsidP="00C2694A">
            <w:r>
              <w:rPr>
                <w:sz w:val="18"/>
                <w:szCs w:val="18"/>
              </w:rPr>
              <w:t>Б</w:t>
            </w:r>
            <w:r w:rsidRPr="00A1781D">
              <w:rPr>
                <w:sz w:val="18"/>
                <w:szCs w:val="18"/>
              </w:rPr>
              <w:t>локирующий</w:t>
            </w:r>
          </w:p>
        </w:tc>
      </w:tr>
      <w:tr w:rsidR="00C2694A" w:rsidRPr="00B92096" w14:paraId="71DF28C1" w14:textId="77777777" w:rsidTr="000D5E14">
        <w:tc>
          <w:tcPr>
            <w:tcW w:w="626" w:type="dxa"/>
          </w:tcPr>
          <w:p w14:paraId="6DC24D01" w14:textId="77777777" w:rsidR="00C2694A" w:rsidRPr="00B92096" w:rsidRDefault="00C2694A" w:rsidP="00C2694A">
            <w:pPr>
              <w:spacing w:line="360" w:lineRule="auto"/>
            </w:pPr>
            <w:r w:rsidRPr="00B92096">
              <w:lastRenderedPageBreak/>
              <w:t>5</w:t>
            </w:r>
          </w:p>
        </w:tc>
        <w:tc>
          <w:tcPr>
            <w:tcW w:w="1559" w:type="dxa"/>
          </w:tcPr>
          <w:p w14:paraId="5211196C" w14:textId="77777777" w:rsidR="00C2694A" w:rsidRPr="00B92096" w:rsidRDefault="00C2694A" w:rsidP="00C2694A">
            <w:pPr>
              <w:jc w:val="center"/>
            </w:pPr>
            <w:r w:rsidRPr="00B92096">
              <w:t xml:space="preserve">Показатель по счетам </w:t>
            </w:r>
            <w:r w:rsidR="00425548" w:rsidRPr="00B92096">
              <w:t>х302хх00</w:t>
            </w:r>
            <w:r w:rsidR="00425548">
              <w:t>х</w:t>
            </w:r>
            <w:r w:rsidRPr="00B92096">
              <w:t>,</w:t>
            </w:r>
          </w:p>
          <w:p w14:paraId="75091A06" w14:textId="77777777" w:rsidR="00C2694A" w:rsidRPr="00B92096" w:rsidRDefault="00425548" w:rsidP="00425548">
            <w:pPr>
              <w:jc w:val="center"/>
            </w:pPr>
            <w:r w:rsidRPr="00B92096">
              <w:t>х206хх00</w:t>
            </w:r>
            <w:r>
              <w:t>х</w:t>
            </w:r>
            <w:r w:rsidR="00C2694A" w:rsidRPr="00B92096">
              <w:t xml:space="preserve">, </w:t>
            </w:r>
            <w:r w:rsidRPr="00B92096">
              <w:t>х304</w:t>
            </w:r>
            <w:r>
              <w:t>хх</w:t>
            </w:r>
            <w:r w:rsidRPr="00B92096">
              <w:t>00</w:t>
            </w:r>
            <w:r>
              <w:t>х</w:t>
            </w:r>
            <w:r w:rsidR="00C2694A" w:rsidRPr="00B92096">
              <w:rPr>
                <w:rStyle w:val="ae"/>
              </w:rPr>
              <w:footnoteReference w:id="4"/>
            </w:r>
            <w:r w:rsidR="00C2694A" w:rsidRPr="00B92096">
              <w:t xml:space="preserve"> (кроме </w:t>
            </w:r>
            <w:r w:rsidR="00397882">
              <w:t xml:space="preserve">синтетического </w:t>
            </w:r>
            <w:r w:rsidR="00397882" w:rsidRPr="00B92096">
              <w:t xml:space="preserve">счета </w:t>
            </w:r>
            <w:r w:rsidR="00397882">
              <w:t xml:space="preserve">х30400000 и аналитического счета </w:t>
            </w:r>
            <w:r w:rsidRPr="00B92096">
              <w:t>х3040600</w:t>
            </w:r>
            <w:r>
              <w:t xml:space="preserve">х </w:t>
            </w:r>
            <w:r w:rsidR="00397882">
              <w:t>по графам 2,3,4,9,10,11,12,13,14</w:t>
            </w:r>
            <w:r w:rsidR="00C2694A" w:rsidRPr="00B92096">
              <w:t>)</w:t>
            </w:r>
          </w:p>
        </w:tc>
        <w:tc>
          <w:tcPr>
            <w:tcW w:w="709" w:type="dxa"/>
          </w:tcPr>
          <w:p w14:paraId="7938578E" w14:textId="77777777" w:rsidR="00C2694A" w:rsidRPr="00B92096" w:rsidRDefault="00C2694A" w:rsidP="00397882">
            <w:pPr>
              <w:jc w:val="center"/>
            </w:pPr>
            <w:r w:rsidRPr="00B92096">
              <w:t>*</w:t>
            </w:r>
            <w:r w:rsidR="002B6185">
              <w:t>, кроме 5,6,7,8</w:t>
            </w:r>
            <w:r w:rsidRPr="00B92096">
              <w:t xml:space="preserve"> (Раздел 1)</w:t>
            </w:r>
          </w:p>
        </w:tc>
        <w:tc>
          <w:tcPr>
            <w:tcW w:w="708" w:type="dxa"/>
          </w:tcPr>
          <w:p w14:paraId="0183DAB3" w14:textId="77777777" w:rsidR="00C2694A" w:rsidRPr="00B92096" w:rsidRDefault="00C2694A" w:rsidP="00C2694A">
            <w:r w:rsidRPr="00B92096">
              <w:rPr>
                <w:lang w:val="en-US"/>
              </w:rPr>
              <w:t>&gt;</w:t>
            </w:r>
            <w:r>
              <w:t>=</w:t>
            </w:r>
            <w:r w:rsidRPr="00B92096">
              <w:t>0</w:t>
            </w:r>
          </w:p>
        </w:tc>
        <w:tc>
          <w:tcPr>
            <w:tcW w:w="1701" w:type="dxa"/>
          </w:tcPr>
          <w:p w14:paraId="3A69BF19" w14:textId="77777777" w:rsidR="00C2694A" w:rsidRPr="00B92096" w:rsidRDefault="00C2694A" w:rsidP="00C2694A">
            <w:r w:rsidRPr="00B92096">
              <w:t>*</w:t>
            </w:r>
          </w:p>
        </w:tc>
        <w:tc>
          <w:tcPr>
            <w:tcW w:w="567" w:type="dxa"/>
          </w:tcPr>
          <w:p w14:paraId="05D4F329" w14:textId="77777777" w:rsidR="00C2694A" w:rsidRPr="00B92096" w:rsidRDefault="00C2694A" w:rsidP="00C2694A">
            <w:r w:rsidRPr="00B92096">
              <w:t>*</w:t>
            </w:r>
          </w:p>
        </w:tc>
        <w:tc>
          <w:tcPr>
            <w:tcW w:w="3828" w:type="dxa"/>
          </w:tcPr>
          <w:p w14:paraId="55811900" w14:textId="77777777" w:rsidR="00C2694A" w:rsidRPr="00B92096" w:rsidRDefault="00C2694A" w:rsidP="00425548">
            <w:r w:rsidRPr="00B92096">
              <w:t xml:space="preserve">Показатели задолженности со знаком минус по счетам </w:t>
            </w:r>
            <w:r w:rsidR="00425548" w:rsidRPr="00B92096">
              <w:t>х206хх00</w:t>
            </w:r>
            <w:r w:rsidR="00425548">
              <w:t>х</w:t>
            </w:r>
            <w:r w:rsidRPr="00B92096">
              <w:t>,</w:t>
            </w:r>
            <w:r w:rsidR="002E7F96">
              <w:t xml:space="preserve"> </w:t>
            </w:r>
            <w:r w:rsidR="00425548" w:rsidRPr="00B92096">
              <w:t>х302хх00</w:t>
            </w:r>
            <w:r w:rsidR="00425548">
              <w:t>х</w:t>
            </w:r>
            <w:r w:rsidRPr="00B92096">
              <w:t xml:space="preserve">, </w:t>
            </w:r>
            <w:r w:rsidR="00425548" w:rsidRPr="00B92096">
              <w:t>х304</w:t>
            </w:r>
            <w:r w:rsidR="00425548">
              <w:t>хх</w:t>
            </w:r>
            <w:r w:rsidR="00425548" w:rsidRPr="00B92096">
              <w:t>00</w:t>
            </w:r>
            <w:r w:rsidR="00425548">
              <w:t>х</w:t>
            </w:r>
            <w:r w:rsidR="00425548" w:rsidRPr="00B92096">
              <w:t xml:space="preserve"> </w:t>
            </w:r>
            <w:r w:rsidRPr="00B92096">
              <w:t xml:space="preserve">- недопустимо, за исключением </w:t>
            </w:r>
            <w:r w:rsidR="00397882">
              <w:t xml:space="preserve">синтетического </w:t>
            </w:r>
            <w:r w:rsidRPr="00B92096">
              <w:t xml:space="preserve">счета </w:t>
            </w:r>
            <w:r>
              <w:t xml:space="preserve">х30400000 и </w:t>
            </w:r>
            <w:r w:rsidR="00397882">
              <w:t xml:space="preserve">аналитического счета </w:t>
            </w:r>
            <w:r w:rsidR="00425548" w:rsidRPr="00B92096">
              <w:t>х3040600</w:t>
            </w:r>
            <w:r w:rsidR="00425548">
              <w:t xml:space="preserve">х </w:t>
            </w:r>
            <w:r w:rsidR="00397882">
              <w:t>по графам 2,3,4,9,10,11,12,13,14</w:t>
            </w:r>
          </w:p>
        </w:tc>
        <w:tc>
          <w:tcPr>
            <w:tcW w:w="992" w:type="dxa"/>
          </w:tcPr>
          <w:p w14:paraId="54A8FC2D" w14:textId="77777777" w:rsidR="00C2694A" w:rsidRPr="00B92096" w:rsidRDefault="00C2694A" w:rsidP="00C2694A">
            <w:r>
              <w:rPr>
                <w:sz w:val="18"/>
                <w:szCs w:val="18"/>
              </w:rPr>
              <w:t>Б</w:t>
            </w:r>
            <w:r w:rsidRPr="00A1781D">
              <w:rPr>
                <w:sz w:val="18"/>
                <w:szCs w:val="18"/>
              </w:rPr>
              <w:t>локирующий</w:t>
            </w:r>
          </w:p>
        </w:tc>
      </w:tr>
      <w:tr w:rsidR="00C2694A" w:rsidRPr="00B92096" w14:paraId="7E14A5C7" w14:textId="77777777" w:rsidTr="000D5E14">
        <w:tc>
          <w:tcPr>
            <w:tcW w:w="626" w:type="dxa"/>
          </w:tcPr>
          <w:p w14:paraId="192B6F39" w14:textId="77777777" w:rsidR="00C2694A" w:rsidRPr="00B92096" w:rsidRDefault="00C2694A" w:rsidP="00C2694A">
            <w:pPr>
              <w:spacing w:line="360" w:lineRule="auto"/>
            </w:pPr>
            <w:r w:rsidRPr="00B92096">
              <w:t>6</w:t>
            </w:r>
          </w:p>
        </w:tc>
        <w:tc>
          <w:tcPr>
            <w:tcW w:w="1559" w:type="dxa"/>
          </w:tcPr>
          <w:p w14:paraId="3256A1F8" w14:textId="77777777" w:rsidR="00C2694A" w:rsidRPr="00B92096" w:rsidRDefault="00C2694A" w:rsidP="00425548">
            <w:pPr>
              <w:jc w:val="center"/>
            </w:pPr>
            <w:r w:rsidRPr="00B92096">
              <w:t xml:space="preserve">Показатель по счетам </w:t>
            </w:r>
            <w:r w:rsidR="00425548" w:rsidRPr="00B92096">
              <w:t>х302хх00</w:t>
            </w:r>
            <w:r w:rsidR="00425548">
              <w:t>х</w:t>
            </w:r>
            <w:r w:rsidRPr="00B92096">
              <w:t xml:space="preserve">, </w:t>
            </w:r>
            <w:r w:rsidR="00425548" w:rsidRPr="00B92096">
              <w:t>х304хх00</w:t>
            </w:r>
            <w:r w:rsidR="00425548">
              <w:t>х</w:t>
            </w:r>
            <w:r w:rsidR="00425548" w:rsidRPr="00B92096">
              <w:t xml:space="preserve"> </w:t>
            </w:r>
            <w:r w:rsidRPr="00B92096">
              <w:t>(в ф. 0503769 по дебиторской задолженности)</w:t>
            </w:r>
          </w:p>
        </w:tc>
        <w:tc>
          <w:tcPr>
            <w:tcW w:w="709" w:type="dxa"/>
          </w:tcPr>
          <w:p w14:paraId="40906CC7" w14:textId="77777777" w:rsidR="00C2694A" w:rsidRPr="00B92096" w:rsidRDefault="00C2694A" w:rsidP="00C2694A">
            <w:pPr>
              <w:jc w:val="center"/>
            </w:pPr>
            <w:r w:rsidRPr="00B92096">
              <w:t>*</w:t>
            </w:r>
          </w:p>
        </w:tc>
        <w:tc>
          <w:tcPr>
            <w:tcW w:w="708" w:type="dxa"/>
          </w:tcPr>
          <w:p w14:paraId="7FA9E548" w14:textId="77777777" w:rsidR="00C2694A" w:rsidRPr="00B92096" w:rsidRDefault="00C2694A" w:rsidP="00C2694A">
            <w:pPr>
              <w:rPr>
                <w:lang w:val="en-US"/>
              </w:rPr>
            </w:pPr>
            <w:r w:rsidRPr="00B92096">
              <w:t>=0</w:t>
            </w:r>
          </w:p>
        </w:tc>
        <w:tc>
          <w:tcPr>
            <w:tcW w:w="1701" w:type="dxa"/>
          </w:tcPr>
          <w:p w14:paraId="33CDF6F0" w14:textId="77777777" w:rsidR="00C2694A" w:rsidRPr="00B92096" w:rsidRDefault="00C2694A" w:rsidP="00C2694A"/>
        </w:tc>
        <w:tc>
          <w:tcPr>
            <w:tcW w:w="567" w:type="dxa"/>
          </w:tcPr>
          <w:p w14:paraId="7F8731B8" w14:textId="77777777" w:rsidR="00C2694A" w:rsidRPr="00B92096" w:rsidRDefault="00C2694A" w:rsidP="00C2694A"/>
        </w:tc>
        <w:tc>
          <w:tcPr>
            <w:tcW w:w="3828" w:type="dxa"/>
          </w:tcPr>
          <w:p w14:paraId="008B6C90" w14:textId="77777777" w:rsidR="00C2694A" w:rsidRPr="00B92096" w:rsidRDefault="00C2694A" w:rsidP="00425548">
            <w:r w:rsidRPr="00B92096">
              <w:t xml:space="preserve">В ф. 0503769 по дебиторской задолженности наличие показателей по счетам </w:t>
            </w:r>
            <w:r w:rsidR="00425548" w:rsidRPr="00B92096">
              <w:t>х302хх00</w:t>
            </w:r>
            <w:r w:rsidR="00425548">
              <w:t>х</w:t>
            </w:r>
            <w:r w:rsidRPr="00B92096">
              <w:t xml:space="preserve">, </w:t>
            </w:r>
            <w:r w:rsidR="00425548" w:rsidRPr="00B92096">
              <w:t>х304хх00</w:t>
            </w:r>
            <w:r w:rsidR="00425548">
              <w:t>х</w:t>
            </w:r>
            <w:r w:rsidR="00425548" w:rsidRPr="00B92096">
              <w:t xml:space="preserve"> </w:t>
            </w:r>
            <w:r w:rsidRPr="00B92096">
              <w:t>недопустимо</w:t>
            </w:r>
          </w:p>
        </w:tc>
        <w:tc>
          <w:tcPr>
            <w:tcW w:w="992" w:type="dxa"/>
          </w:tcPr>
          <w:p w14:paraId="7FD08895" w14:textId="77777777" w:rsidR="00C2694A" w:rsidRPr="00B92096" w:rsidRDefault="00C2694A" w:rsidP="00C2694A">
            <w:r>
              <w:rPr>
                <w:sz w:val="18"/>
                <w:szCs w:val="18"/>
              </w:rPr>
              <w:t>Б</w:t>
            </w:r>
            <w:r w:rsidRPr="00A1781D">
              <w:rPr>
                <w:sz w:val="18"/>
                <w:szCs w:val="18"/>
              </w:rPr>
              <w:t>локирующий</w:t>
            </w:r>
          </w:p>
        </w:tc>
      </w:tr>
      <w:tr w:rsidR="00C2694A" w:rsidRPr="00B92096" w14:paraId="170F012D" w14:textId="77777777" w:rsidTr="000D5E14">
        <w:tc>
          <w:tcPr>
            <w:tcW w:w="626" w:type="dxa"/>
          </w:tcPr>
          <w:p w14:paraId="7928AD03" w14:textId="77777777" w:rsidR="00C2694A" w:rsidRPr="00B92096" w:rsidRDefault="00C2694A" w:rsidP="007412B2">
            <w:pPr>
              <w:spacing w:line="360" w:lineRule="auto"/>
            </w:pPr>
            <w:r>
              <w:t>6.1</w:t>
            </w:r>
          </w:p>
        </w:tc>
        <w:tc>
          <w:tcPr>
            <w:tcW w:w="1559" w:type="dxa"/>
          </w:tcPr>
          <w:p w14:paraId="288257AF" w14:textId="77777777" w:rsidR="00C2694A" w:rsidRPr="00B92096" w:rsidRDefault="00C2694A" w:rsidP="00C2694A">
            <w:pPr>
              <w:jc w:val="center"/>
            </w:pPr>
            <w:r>
              <w:rPr>
                <w:sz w:val="18"/>
                <w:szCs w:val="18"/>
              </w:rPr>
              <w:t>Показатель по счетам %40160%</w:t>
            </w:r>
          </w:p>
        </w:tc>
        <w:tc>
          <w:tcPr>
            <w:tcW w:w="709" w:type="dxa"/>
          </w:tcPr>
          <w:p w14:paraId="2B6A9756" w14:textId="77777777" w:rsidR="00C2694A" w:rsidRPr="00B92096" w:rsidRDefault="00A105D7" w:rsidP="00C2694A">
            <w:pPr>
              <w:jc w:val="center"/>
            </w:pPr>
            <w:r w:rsidRPr="00A36BAE">
              <w:t>2,7,9,12</w:t>
            </w:r>
          </w:p>
        </w:tc>
        <w:tc>
          <w:tcPr>
            <w:tcW w:w="708" w:type="dxa"/>
          </w:tcPr>
          <w:p w14:paraId="333C9203" w14:textId="77777777" w:rsidR="00C2694A" w:rsidRPr="00B92096" w:rsidRDefault="00C2694A" w:rsidP="00C2694A">
            <w:r w:rsidRPr="00A1781D">
              <w:rPr>
                <w:sz w:val="18"/>
                <w:szCs w:val="18"/>
                <w:lang w:val="en-US"/>
              </w:rPr>
              <w:t>&gt;</w:t>
            </w:r>
            <w:r w:rsidRPr="00A1781D">
              <w:rPr>
                <w:sz w:val="18"/>
                <w:szCs w:val="18"/>
              </w:rPr>
              <w:t>=0</w:t>
            </w:r>
          </w:p>
        </w:tc>
        <w:tc>
          <w:tcPr>
            <w:tcW w:w="1701" w:type="dxa"/>
          </w:tcPr>
          <w:p w14:paraId="35BA59C7" w14:textId="77777777" w:rsidR="00C2694A" w:rsidRPr="00B92096" w:rsidRDefault="00C2694A" w:rsidP="00C2694A"/>
        </w:tc>
        <w:tc>
          <w:tcPr>
            <w:tcW w:w="567" w:type="dxa"/>
          </w:tcPr>
          <w:p w14:paraId="4912F538" w14:textId="77777777" w:rsidR="00C2694A" w:rsidRPr="00B92096" w:rsidRDefault="00C2694A" w:rsidP="00C2694A"/>
        </w:tc>
        <w:tc>
          <w:tcPr>
            <w:tcW w:w="3828" w:type="dxa"/>
          </w:tcPr>
          <w:p w14:paraId="77563B95" w14:textId="77777777" w:rsidR="00C2694A" w:rsidRPr="00B92096" w:rsidRDefault="00C2694A" w:rsidP="007412B2">
            <w:r w:rsidRPr="00A1781D">
              <w:rPr>
                <w:sz w:val="18"/>
                <w:szCs w:val="18"/>
              </w:rPr>
              <w:t>Показатели со знаком минус по счетам</w:t>
            </w:r>
            <w:r>
              <w:rPr>
                <w:sz w:val="18"/>
                <w:szCs w:val="18"/>
              </w:rPr>
              <w:t xml:space="preserve"> %40160%</w:t>
            </w:r>
            <w:r w:rsidRPr="00A1781D">
              <w:rPr>
                <w:sz w:val="18"/>
                <w:szCs w:val="18"/>
              </w:rPr>
              <w:t xml:space="preserve"> - недопустимо</w:t>
            </w:r>
          </w:p>
        </w:tc>
        <w:tc>
          <w:tcPr>
            <w:tcW w:w="992" w:type="dxa"/>
          </w:tcPr>
          <w:p w14:paraId="4238C5F4" w14:textId="77777777" w:rsidR="00C2694A" w:rsidRDefault="00C2694A" w:rsidP="00C2694A">
            <w:pPr>
              <w:rPr>
                <w:sz w:val="18"/>
                <w:szCs w:val="18"/>
              </w:rPr>
            </w:pPr>
            <w:r>
              <w:rPr>
                <w:sz w:val="18"/>
                <w:szCs w:val="18"/>
              </w:rPr>
              <w:t>Б</w:t>
            </w:r>
            <w:r w:rsidRPr="00A1781D">
              <w:rPr>
                <w:sz w:val="18"/>
                <w:szCs w:val="18"/>
              </w:rPr>
              <w:t>локирующий</w:t>
            </w:r>
          </w:p>
        </w:tc>
      </w:tr>
      <w:tr w:rsidR="0091046B" w:rsidRPr="00B92096" w14:paraId="3D0E0A1E" w14:textId="77777777" w:rsidTr="000D5E14">
        <w:tc>
          <w:tcPr>
            <w:tcW w:w="626" w:type="dxa"/>
          </w:tcPr>
          <w:p w14:paraId="35ACE587" w14:textId="77777777" w:rsidR="0091046B" w:rsidRDefault="0091046B" w:rsidP="007412B2">
            <w:pPr>
              <w:spacing w:line="360" w:lineRule="auto"/>
            </w:pPr>
            <w:r w:rsidRPr="00A36BAE">
              <w:t>6.</w:t>
            </w:r>
            <w:r>
              <w:t>2</w:t>
            </w:r>
          </w:p>
        </w:tc>
        <w:tc>
          <w:tcPr>
            <w:tcW w:w="1559" w:type="dxa"/>
          </w:tcPr>
          <w:p w14:paraId="44EE3F23" w14:textId="77777777" w:rsidR="0091046B" w:rsidRDefault="0091046B" w:rsidP="00425548">
            <w:pPr>
              <w:jc w:val="center"/>
              <w:rPr>
                <w:sz w:val="18"/>
                <w:szCs w:val="18"/>
              </w:rPr>
            </w:pPr>
            <w:r w:rsidRPr="00A36BAE">
              <w:t>Показатель по счетам %</w:t>
            </w:r>
            <w:r w:rsidR="00425548" w:rsidRPr="00A36BAE">
              <w:t>4014</w:t>
            </w:r>
            <w:r w:rsidR="00425548">
              <w:t>х</w:t>
            </w:r>
            <w:r w:rsidRPr="00A36BAE">
              <w:t>%</w:t>
            </w:r>
          </w:p>
        </w:tc>
        <w:tc>
          <w:tcPr>
            <w:tcW w:w="709" w:type="dxa"/>
          </w:tcPr>
          <w:p w14:paraId="02F90C6B" w14:textId="77777777" w:rsidR="0091046B" w:rsidDel="00F12149" w:rsidRDefault="0091046B" w:rsidP="00C2694A">
            <w:pPr>
              <w:jc w:val="center"/>
              <w:rPr>
                <w:sz w:val="18"/>
                <w:szCs w:val="18"/>
              </w:rPr>
            </w:pPr>
            <w:r w:rsidRPr="00A36BAE">
              <w:t>2,7,9,12</w:t>
            </w:r>
          </w:p>
        </w:tc>
        <w:tc>
          <w:tcPr>
            <w:tcW w:w="708" w:type="dxa"/>
          </w:tcPr>
          <w:p w14:paraId="275E0B29" w14:textId="77777777" w:rsidR="0091046B" w:rsidRPr="00A1781D" w:rsidRDefault="0091046B" w:rsidP="00C2694A">
            <w:pPr>
              <w:rPr>
                <w:sz w:val="18"/>
                <w:szCs w:val="18"/>
                <w:lang w:val="en-US"/>
              </w:rPr>
            </w:pPr>
            <w:r w:rsidRPr="00A36BAE">
              <w:t>&gt;=0</w:t>
            </w:r>
          </w:p>
        </w:tc>
        <w:tc>
          <w:tcPr>
            <w:tcW w:w="1701" w:type="dxa"/>
          </w:tcPr>
          <w:p w14:paraId="5DDEF6C4" w14:textId="77777777" w:rsidR="0091046B" w:rsidDel="00F12149" w:rsidRDefault="0091046B" w:rsidP="00C2694A">
            <w:pPr>
              <w:rPr>
                <w:sz w:val="18"/>
                <w:szCs w:val="18"/>
              </w:rPr>
            </w:pPr>
          </w:p>
        </w:tc>
        <w:tc>
          <w:tcPr>
            <w:tcW w:w="567" w:type="dxa"/>
          </w:tcPr>
          <w:p w14:paraId="4DADAA00" w14:textId="77777777" w:rsidR="0091046B" w:rsidDel="00F12149" w:rsidRDefault="0091046B" w:rsidP="00C2694A">
            <w:pPr>
              <w:rPr>
                <w:sz w:val="18"/>
                <w:szCs w:val="18"/>
              </w:rPr>
            </w:pPr>
          </w:p>
        </w:tc>
        <w:tc>
          <w:tcPr>
            <w:tcW w:w="3828" w:type="dxa"/>
          </w:tcPr>
          <w:p w14:paraId="1A5F91F3" w14:textId="77777777" w:rsidR="0091046B" w:rsidRPr="00A1781D" w:rsidRDefault="0091046B" w:rsidP="00425548">
            <w:pPr>
              <w:rPr>
                <w:sz w:val="18"/>
                <w:szCs w:val="18"/>
              </w:rPr>
            </w:pPr>
            <w:r w:rsidRPr="00A36BAE">
              <w:t>Показатели со знаком минус по счетам %</w:t>
            </w:r>
            <w:r w:rsidR="00425548" w:rsidRPr="00A36BAE">
              <w:t>4014</w:t>
            </w:r>
            <w:r w:rsidR="00425548">
              <w:t>х</w:t>
            </w:r>
            <w:r w:rsidRPr="00A36BAE">
              <w:t>% - недопустимо</w:t>
            </w:r>
          </w:p>
        </w:tc>
        <w:tc>
          <w:tcPr>
            <w:tcW w:w="992" w:type="dxa"/>
          </w:tcPr>
          <w:p w14:paraId="5F6EE9D9" w14:textId="77777777" w:rsidR="0091046B" w:rsidRDefault="0091046B" w:rsidP="00C2694A">
            <w:pPr>
              <w:rPr>
                <w:sz w:val="18"/>
                <w:szCs w:val="18"/>
              </w:rPr>
            </w:pPr>
            <w:r w:rsidRPr="00A36BAE">
              <w:t>Блокирующий</w:t>
            </w:r>
          </w:p>
        </w:tc>
      </w:tr>
      <w:tr w:rsidR="00C2694A" w:rsidRPr="00B92096" w14:paraId="023EF6EA" w14:textId="77777777" w:rsidTr="000D5E14">
        <w:tc>
          <w:tcPr>
            <w:tcW w:w="626" w:type="dxa"/>
          </w:tcPr>
          <w:p w14:paraId="5EA6E408" w14:textId="77777777" w:rsidR="00C2694A" w:rsidRPr="00B92096" w:rsidRDefault="00C2694A" w:rsidP="00C2694A">
            <w:pPr>
              <w:spacing w:line="360" w:lineRule="auto"/>
            </w:pPr>
            <w:r w:rsidRPr="00B92096">
              <w:t>7</w:t>
            </w:r>
          </w:p>
        </w:tc>
        <w:tc>
          <w:tcPr>
            <w:tcW w:w="1559" w:type="dxa"/>
          </w:tcPr>
          <w:p w14:paraId="4386FD85" w14:textId="77777777" w:rsidR="00C2694A" w:rsidRPr="00B92096" w:rsidRDefault="00C2694A" w:rsidP="00C2694A">
            <w:pPr>
              <w:jc w:val="center"/>
            </w:pPr>
            <w:r w:rsidRPr="00B92096">
              <w:t>Показатель по счету х206хх00</w:t>
            </w:r>
            <w:r w:rsidR="009B0CE1">
              <w:t>х</w:t>
            </w:r>
            <w:r w:rsidRPr="00B92096">
              <w:t xml:space="preserve"> </w:t>
            </w:r>
          </w:p>
          <w:p w14:paraId="2CB89F66" w14:textId="77777777" w:rsidR="00C2694A" w:rsidRPr="00B92096" w:rsidRDefault="00C2694A" w:rsidP="00C2694A">
            <w:pPr>
              <w:jc w:val="center"/>
            </w:pPr>
            <w:r w:rsidRPr="00B92096">
              <w:t xml:space="preserve">(в ф. 0503769 по кредиторской задолженности) </w:t>
            </w:r>
          </w:p>
        </w:tc>
        <w:tc>
          <w:tcPr>
            <w:tcW w:w="709" w:type="dxa"/>
          </w:tcPr>
          <w:p w14:paraId="41C7DBDB" w14:textId="77777777" w:rsidR="00C2694A" w:rsidRPr="00B92096" w:rsidRDefault="00C2694A" w:rsidP="00C2694A">
            <w:pPr>
              <w:jc w:val="center"/>
            </w:pPr>
            <w:r w:rsidRPr="00B92096">
              <w:t>*</w:t>
            </w:r>
          </w:p>
        </w:tc>
        <w:tc>
          <w:tcPr>
            <w:tcW w:w="708" w:type="dxa"/>
          </w:tcPr>
          <w:p w14:paraId="2B4A2532" w14:textId="77777777" w:rsidR="00C2694A" w:rsidRPr="00B92096" w:rsidRDefault="00C2694A" w:rsidP="00C2694A">
            <w:r w:rsidRPr="00B92096">
              <w:t>=0</w:t>
            </w:r>
          </w:p>
        </w:tc>
        <w:tc>
          <w:tcPr>
            <w:tcW w:w="1701" w:type="dxa"/>
          </w:tcPr>
          <w:p w14:paraId="5681B153" w14:textId="77777777" w:rsidR="00C2694A" w:rsidRPr="00B92096" w:rsidRDefault="00C2694A" w:rsidP="00C2694A"/>
        </w:tc>
        <w:tc>
          <w:tcPr>
            <w:tcW w:w="567" w:type="dxa"/>
          </w:tcPr>
          <w:p w14:paraId="487CA5E7" w14:textId="77777777" w:rsidR="00C2694A" w:rsidRPr="00B92096" w:rsidRDefault="00C2694A" w:rsidP="00C2694A"/>
        </w:tc>
        <w:tc>
          <w:tcPr>
            <w:tcW w:w="3828" w:type="dxa"/>
          </w:tcPr>
          <w:p w14:paraId="70F56635" w14:textId="77777777" w:rsidR="00C2694A" w:rsidRPr="00B92096" w:rsidRDefault="00C2694A" w:rsidP="009B0CE1">
            <w:r w:rsidRPr="00B92096">
              <w:t>В ф. 0503769 по кредиторской задолженности наличие показателей по счетам х206хх00</w:t>
            </w:r>
            <w:r w:rsidR="009B0CE1">
              <w:t>х</w:t>
            </w:r>
            <w:r w:rsidRPr="00B92096">
              <w:t xml:space="preserve"> недопустимо</w:t>
            </w:r>
          </w:p>
        </w:tc>
        <w:tc>
          <w:tcPr>
            <w:tcW w:w="992" w:type="dxa"/>
          </w:tcPr>
          <w:p w14:paraId="115EF08C" w14:textId="77777777" w:rsidR="00C2694A" w:rsidRPr="00B92096" w:rsidRDefault="00C2694A" w:rsidP="00C2694A">
            <w:r>
              <w:rPr>
                <w:sz w:val="18"/>
                <w:szCs w:val="18"/>
              </w:rPr>
              <w:t>Б</w:t>
            </w:r>
            <w:r w:rsidRPr="00A1781D">
              <w:rPr>
                <w:sz w:val="18"/>
                <w:szCs w:val="18"/>
              </w:rPr>
              <w:t>локирующий</w:t>
            </w:r>
          </w:p>
        </w:tc>
      </w:tr>
      <w:tr w:rsidR="00C2694A" w:rsidRPr="00B92096" w14:paraId="2300E4CE" w14:textId="77777777" w:rsidTr="000D5E14">
        <w:tc>
          <w:tcPr>
            <w:tcW w:w="626" w:type="dxa"/>
          </w:tcPr>
          <w:p w14:paraId="4493307F" w14:textId="77777777" w:rsidR="00C2694A" w:rsidRPr="00B92096" w:rsidRDefault="00C2694A" w:rsidP="00C2694A">
            <w:pPr>
              <w:spacing w:line="360" w:lineRule="auto"/>
            </w:pPr>
            <w:r>
              <w:t>7.1</w:t>
            </w:r>
          </w:p>
        </w:tc>
        <w:tc>
          <w:tcPr>
            <w:tcW w:w="1559" w:type="dxa"/>
          </w:tcPr>
          <w:p w14:paraId="5DB84889" w14:textId="77777777" w:rsidR="00C2694A" w:rsidRDefault="00C2694A" w:rsidP="00C2694A">
            <w:pPr>
              <w:jc w:val="center"/>
              <w:rPr>
                <w:sz w:val="18"/>
                <w:szCs w:val="18"/>
              </w:rPr>
            </w:pPr>
            <w:r>
              <w:rPr>
                <w:sz w:val="18"/>
                <w:szCs w:val="18"/>
              </w:rPr>
              <w:t>Показатель по счетам %</w:t>
            </w:r>
            <w:r w:rsidR="00425548">
              <w:rPr>
                <w:sz w:val="18"/>
                <w:szCs w:val="18"/>
              </w:rPr>
              <w:t>4014х</w:t>
            </w:r>
            <w:r>
              <w:rPr>
                <w:sz w:val="18"/>
                <w:szCs w:val="18"/>
              </w:rPr>
              <w:t>%, %40160%</w:t>
            </w:r>
          </w:p>
          <w:p w14:paraId="01C39CCB" w14:textId="77777777" w:rsidR="00C2694A" w:rsidRPr="00B92096" w:rsidRDefault="00C2694A" w:rsidP="00C2694A">
            <w:pPr>
              <w:jc w:val="center"/>
            </w:pPr>
            <w:r>
              <w:rPr>
                <w:sz w:val="18"/>
                <w:szCs w:val="18"/>
              </w:rPr>
              <w:t>(в ф. 0503769 по дебиторской задолженности)</w:t>
            </w:r>
          </w:p>
        </w:tc>
        <w:tc>
          <w:tcPr>
            <w:tcW w:w="709" w:type="dxa"/>
          </w:tcPr>
          <w:p w14:paraId="4862D63C" w14:textId="77777777" w:rsidR="00C2694A" w:rsidRPr="00B92096" w:rsidRDefault="00C2694A" w:rsidP="00C2694A">
            <w:pPr>
              <w:jc w:val="center"/>
            </w:pPr>
            <w:r>
              <w:rPr>
                <w:sz w:val="18"/>
                <w:szCs w:val="18"/>
              </w:rPr>
              <w:t>*</w:t>
            </w:r>
          </w:p>
        </w:tc>
        <w:tc>
          <w:tcPr>
            <w:tcW w:w="708" w:type="dxa"/>
          </w:tcPr>
          <w:p w14:paraId="12C1A860" w14:textId="77777777" w:rsidR="00C2694A" w:rsidRPr="00B92096" w:rsidRDefault="00C2694A" w:rsidP="00C2694A">
            <w:pPr>
              <w:rPr>
                <w:lang w:val="en-US"/>
              </w:rPr>
            </w:pPr>
            <w:r>
              <w:rPr>
                <w:sz w:val="18"/>
                <w:szCs w:val="18"/>
              </w:rPr>
              <w:t>=0</w:t>
            </w:r>
          </w:p>
        </w:tc>
        <w:tc>
          <w:tcPr>
            <w:tcW w:w="1701" w:type="dxa"/>
          </w:tcPr>
          <w:p w14:paraId="2A65168F" w14:textId="77777777" w:rsidR="00C2694A" w:rsidRPr="00B92096" w:rsidRDefault="00C2694A" w:rsidP="00C2694A">
            <w:pPr>
              <w:rPr>
                <w:lang w:val="en-US"/>
              </w:rPr>
            </w:pPr>
          </w:p>
        </w:tc>
        <w:tc>
          <w:tcPr>
            <w:tcW w:w="567" w:type="dxa"/>
          </w:tcPr>
          <w:p w14:paraId="031F41D2" w14:textId="77777777" w:rsidR="00C2694A" w:rsidRPr="00B92096" w:rsidRDefault="00C2694A" w:rsidP="00C2694A"/>
        </w:tc>
        <w:tc>
          <w:tcPr>
            <w:tcW w:w="3828" w:type="dxa"/>
          </w:tcPr>
          <w:p w14:paraId="612CCEE8" w14:textId="25B40006" w:rsidR="00C2694A" w:rsidRPr="00B92096" w:rsidRDefault="00C2694A" w:rsidP="00153A3C">
            <w:r>
              <w:rPr>
                <w:sz w:val="18"/>
                <w:szCs w:val="18"/>
              </w:rPr>
              <w:t>В ф. 0503769 по дебиторской задолженности наличие показателей по счетам %</w:t>
            </w:r>
            <w:r w:rsidR="00425548">
              <w:rPr>
                <w:sz w:val="18"/>
                <w:szCs w:val="18"/>
              </w:rPr>
              <w:t>4014х</w:t>
            </w:r>
            <w:r>
              <w:rPr>
                <w:sz w:val="18"/>
                <w:szCs w:val="18"/>
              </w:rPr>
              <w:t>%, %40160% недопустимо</w:t>
            </w:r>
          </w:p>
        </w:tc>
        <w:tc>
          <w:tcPr>
            <w:tcW w:w="992" w:type="dxa"/>
          </w:tcPr>
          <w:p w14:paraId="0F0A8E47" w14:textId="77777777" w:rsidR="00C2694A" w:rsidRPr="00B92096" w:rsidRDefault="00C2694A" w:rsidP="00C2694A">
            <w:r>
              <w:rPr>
                <w:sz w:val="18"/>
                <w:szCs w:val="18"/>
              </w:rPr>
              <w:t>Б</w:t>
            </w:r>
            <w:r w:rsidRPr="00A1781D">
              <w:rPr>
                <w:sz w:val="18"/>
                <w:szCs w:val="18"/>
              </w:rPr>
              <w:t>локирующий</w:t>
            </w:r>
          </w:p>
        </w:tc>
      </w:tr>
      <w:tr w:rsidR="00C2694A" w:rsidRPr="00B92096" w14:paraId="0124E5A6" w14:textId="77777777" w:rsidTr="000D5E14">
        <w:tc>
          <w:tcPr>
            <w:tcW w:w="626" w:type="dxa"/>
          </w:tcPr>
          <w:p w14:paraId="74567059" w14:textId="77777777" w:rsidR="00C2694A" w:rsidRPr="00B92096" w:rsidRDefault="00C2694A" w:rsidP="00C2694A">
            <w:pPr>
              <w:spacing w:line="360" w:lineRule="auto"/>
            </w:pPr>
            <w:r w:rsidRPr="00B92096">
              <w:t>15</w:t>
            </w:r>
          </w:p>
        </w:tc>
        <w:tc>
          <w:tcPr>
            <w:tcW w:w="1559" w:type="dxa"/>
          </w:tcPr>
          <w:p w14:paraId="33210B68" w14:textId="77777777" w:rsidR="00C2694A" w:rsidRPr="00B92096" w:rsidRDefault="00C2694A" w:rsidP="00C2694A">
            <w:pPr>
              <w:jc w:val="center"/>
            </w:pPr>
            <w:r w:rsidRPr="00B92096">
              <w:t>*(раздел 1)</w:t>
            </w:r>
          </w:p>
        </w:tc>
        <w:tc>
          <w:tcPr>
            <w:tcW w:w="709" w:type="dxa"/>
          </w:tcPr>
          <w:p w14:paraId="15BF5F0A" w14:textId="77777777" w:rsidR="00C2694A" w:rsidRPr="00B92096" w:rsidRDefault="00C2694A" w:rsidP="00C2694A">
            <w:pPr>
              <w:jc w:val="center"/>
            </w:pPr>
            <w:r w:rsidRPr="00B92096">
              <w:t>9</w:t>
            </w:r>
          </w:p>
        </w:tc>
        <w:tc>
          <w:tcPr>
            <w:tcW w:w="708" w:type="dxa"/>
          </w:tcPr>
          <w:p w14:paraId="69ADB655" w14:textId="77777777" w:rsidR="00C2694A" w:rsidRPr="00B92096" w:rsidRDefault="00C2694A" w:rsidP="00C2694A">
            <w:r w:rsidRPr="00B92096">
              <w:t>=</w:t>
            </w:r>
          </w:p>
        </w:tc>
        <w:tc>
          <w:tcPr>
            <w:tcW w:w="1701" w:type="dxa"/>
          </w:tcPr>
          <w:p w14:paraId="4838C175" w14:textId="77777777" w:rsidR="00C2694A" w:rsidRPr="00B92096" w:rsidRDefault="00C2694A" w:rsidP="00C2694A">
            <w:r w:rsidRPr="00B92096">
              <w:t>*</w:t>
            </w:r>
          </w:p>
        </w:tc>
        <w:tc>
          <w:tcPr>
            <w:tcW w:w="567" w:type="dxa"/>
          </w:tcPr>
          <w:p w14:paraId="44627288" w14:textId="77777777" w:rsidR="00C2694A" w:rsidRPr="00B92096" w:rsidRDefault="00C2694A" w:rsidP="00C2694A">
            <w:r w:rsidRPr="00B92096">
              <w:t>2+5-7</w:t>
            </w:r>
          </w:p>
        </w:tc>
        <w:tc>
          <w:tcPr>
            <w:tcW w:w="3828" w:type="dxa"/>
          </w:tcPr>
          <w:p w14:paraId="0FD09AC2" w14:textId="0571BB27" w:rsidR="00C2694A" w:rsidRPr="00B92096" w:rsidRDefault="00C2694A" w:rsidP="00153A3C">
            <w:r w:rsidRPr="00B92096">
              <w:t>Гр. 9 &lt;&gt; гр.2+гр.5-гр.7 - недопустимо</w:t>
            </w:r>
          </w:p>
        </w:tc>
        <w:tc>
          <w:tcPr>
            <w:tcW w:w="992" w:type="dxa"/>
          </w:tcPr>
          <w:p w14:paraId="50CDC5AA" w14:textId="77777777" w:rsidR="00C2694A" w:rsidRPr="00B92096" w:rsidRDefault="00C2694A" w:rsidP="00C2694A">
            <w:r>
              <w:t>Б</w:t>
            </w:r>
          </w:p>
        </w:tc>
      </w:tr>
      <w:tr w:rsidR="00143E3C" w:rsidRPr="00B92096" w14:paraId="14D40155" w14:textId="77777777" w:rsidTr="000D5E14">
        <w:tc>
          <w:tcPr>
            <w:tcW w:w="626" w:type="dxa"/>
          </w:tcPr>
          <w:p w14:paraId="7F8AD171" w14:textId="77777777" w:rsidR="00143E3C" w:rsidRPr="00B92096" w:rsidRDefault="00143E3C" w:rsidP="00C2694A">
            <w:pPr>
              <w:spacing w:line="360" w:lineRule="auto"/>
            </w:pPr>
            <w:r>
              <w:t>15.1</w:t>
            </w:r>
          </w:p>
        </w:tc>
        <w:tc>
          <w:tcPr>
            <w:tcW w:w="1559" w:type="dxa"/>
          </w:tcPr>
          <w:p w14:paraId="0B91C87A" w14:textId="77777777" w:rsidR="00BA63EF" w:rsidRDefault="00143E3C" w:rsidP="00BA63EF">
            <w:pPr>
              <w:jc w:val="center"/>
            </w:pPr>
            <w:r w:rsidRPr="00143E3C">
              <w:t>*</w:t>
            </w:r>
            <w:r w:rsidR="00293BB0">
              <w:t>, кроме</w:t>
            </w:r>
          </w:p>
          <w:p w14:paraId="72C4A90A" w14:textId="77777777" w:rsidR="00143E3C" w:rsidRPr="00B92096" w:rsidRDefault="00F63791" w:rsidP="00C2694A">
            <w:pPr>
              <w:jc w:val="center"/>
            </w:pPr>
            <w:r>
              <w:t xml:space="preserve">синтетического </w:t>
            </w:r>
            <w:r w:rsidRPr="00B92096">
              <w:t xml:space="preserve">счета </w:t>
            </w:r>
            <w:r>
              <w:t xml:space="preserve">х30400000 и аналитического счета </w:t>
            </w:r>
            <w:r w:rsidRPr="00B92096">
              <w:t>х30406000</w:t>
            </w:r>
            <w:r>
              <w:t xml:space="preserve"> </w:t>
            </w:r>
            <w:r w:rsidR="00143E3C" w:rsidRPr="00143E3C">
              <w:t>(раздел 1)</w:t>
            </w:r>
          </w:p>
        </w:tc>
        <w:tc>
          <w:tcPr>
            <w:tcW w:w="709" w:type="dxa"/>
          </w:tcPr>
          <w:p w14:paraId="7D95D1BA" w14:textId="77777777" w:rsidR="00143E3C" w:rsidRPr="00B92096" w:rsidRDefault="00143E3C" w:rsidP="00C2694A">
            <w:pPr>
              <w:jc w:val="center"/>
            </w:pPr>
            <w:r>
              <w:t>2</w:t>
            </w:r>
          </w:p>
        </w:tc>
        <w:tc>
          <w:tcPr>
            <w:tcW w:w="708" w:type="dxa"/>
          </w:tcPr>
          <w:p w14:paraId="779BB864" w14:textId="77777777" w:rsidR="00143E3C" w:rsidRPr="00B92096" w:rsidRDefault="00143E3C" w:rsidP="00C2694A">
            <w:r w:rsidRPr="00143E3C">
              <w:t>&gt;=</w:t>
            </w:r>
          </w:p>
        </w:tc>
        <w:tc>
          <w:tcPr>
            <w:tcW w:w="1701" w:type="dxa"/>
          </w:tcPr>
          <w:p w14:paraId="2BFDBCDB" w14:textId="77777777" w:rsidR="00143E3C" w:rsidRPr="00B92096" w:rsidRDefault="00143E3C" w:rsidP="00C2694A">
            <w:r w:rsidRPr="00143E3C">
              <w:t>*</w:t>
            </w:r>
          </w:p>
        </w:tc>
        <w:tc>
          <w:tcPr>
            <w:tcW w:w="567" w:type="dxa"/>
          </w:tcPr>
          <w:p w14:paraId="4042E005" w14:textId="77777777" w:rsidR="00143E3C" w:rsidRPr="00B92096" w:rsidRDefault="00143E3C" w:rsidP="00C2694A">
            <w:r>
              <w:t>3</w:t>
            </w:r>
          </w:p>
        </w:tc>
        <w:tc>
          <w:tcPr>
            <w:tcW w:w="3828" w:type="dxa"/>
          </w:tcPr>
          <w:p w14:paraId="6098FE13" w14:textId="77777777" w:rsidR="00143E3C" w:rsidRPr="00B92096" w:rsidRDefault="00143E3C" w:rsidP="009C73D1">
            <w:r>
              <w:t xml:space="preserve">Показатель долгосрочной задолженности превышает показатель </w:t>
            </w:r>
            <w:r w:rsidR="005E790B">
              <w:t>«</w:t>
            </w:r>
            <w:r>
              <w:t>всего</w:t>
            </w:r>
            <w:r w:rsidR="005E790B">
              <w:t>»</w:t>
            </w:r>
            <w:r>
              <w:t xml:space="preserve"> недопустимо</w:t>
            </w:r>
          </w:p>
        </w:tc>
        <w:tc>
          <w:tcPr>
            <w:tcW w:w="992" w:type="dxa"/>
          </w:tcPr>
          <w:p w14:paraId="68580C12" w14:textId="77777777" w:rsidR="00143E3C" w:rsidRDefault="00143E3C" w:rsidP="00C2694A">
            <w:r w:rsidRPr="00143E3C">
              <w:t>Б</w:t>
            </w:r>
          </w:p>
        </w:tc>
      </w:tr>
      <w:tr w:rsidR="00143E3C" w:rsidRPr="00B92096" w14:paraId="5EF6ECF6" w14:textId="77777777" w:rsidTr="000D5E14">
        <w:tc>
          <w:tcPr>
            <w:tcW w:w="626" w:type="dxa"/>
          </w:tcPr>
          <w:p w14:paraId="2443D7D9" w14:textId="77777777" w:rsidR="00143E3C" w:rsidRPr="00B92096" w:rsidRDefault="00143E3C" w:rsidP="00C2694A">
            <w:pPr>
              <w:spacing w:line="360" w:lineRule="auto"/>
            </w:pPr>
            <w:r>
              <w:t>15.2</w:t>
            </w:r>
          </w:p>
        </w:tc>
        <w:tc>
          <w:tcPr>
            <w:tcW w:w="1559" w:type="dxa"/>
          </w:tcPr>
          <w:p w14:paraId="59BC5BA0" w14:textId="77777777" w:rsidR="00BA63EF" w:rsidRDefault="00143E3C" w:rsidP="00C2694A">
            <w:pPr>
              <w:jc w:val="center"/>
            </w:pPr>
            <w:r w:rsidRPr="00143E3C">
              <w:t>*</w:t>
            </w:r>
            <w:r w:rsidR="00293BB0">
              <w:t xml:space="preserve">, кроме </w:t>
            </w:r>
          </w:p>
          <w:p w14:paraId="2A13E104" w14:textId="77777777" w:rsidR="00143E3C" w:rsidRPr="00B92096" w:rsidRDefault="00F63791" w:rsidP="00C2694A">
            <w:pPr>
              <w:jc w:val="center"/>
            </w:pPr>
            <w:r>
              <w:t xml:space="preserve">синтетического </w:t>
            </w:r>
            <w:r w:rsidRPr="00B92096">
              <w:t xml:space="preserve">счета </w:t>
            </w:r>
            <w:r>
              <w:t xml:space="preserve">х30400000 и аналитического счета </w:t>
            </w:r>
            <w:r w:rsidRPr="00B92096">
              <w:lastRenderedPageBreak/>
              <w:t>х30406000</w:t>
            </w:r>
            <w:r>
              <w:t xml:space="preserve"> </w:t>
            </w:r>
            <w:r w:rsidR="00143E3C" w:rsidRPr="00143E3C">
              <w:t>(раздел 1)</w:t>
            </w:r>
          </w:p>
        </w:tc>
        <w:tc>
          <w:tcPr>
            <w:tcW w:w="709" w:type="dxa"/>
          </w:tcPr>
          <w:p w14:paraId="57AC32C3" w14:textId="77777777" w:rsidR="00143E3C" w:rsidRPr="00B92096" w:rsidRDefault="00143E3C" w:rsidP="00C2694A">
            <w:pPr>
              <w:jc w:val="center"/>
            </w:pPr>
            <w:r>
              <w:lastRenderedPageBreak/>
              <w:t>9</w:t>
            </w:r>
          </w:p>
        </w:tc>
        <w:tc>
          <w:tcPr>
            <w:tcW w:w="708" w:type="dxa"/>
          </w:tcPr>
          <w:p w14:paraId="04245AA7" w14:textId="77777777" w:rsidR="00143E3C" w:rsidRPr="00B92096" w:rsidRDefault="00143E3C" w:rsidP="00C2694A">
            <w:r w:rsidRPr="00316126">
              <w:t>&gt;=</w:t>
            </w:r>
          </w:p>
        </w:tc>
        <w:tc>
          <w:tcPr>
            <w:tcW w:w="1701" w:type="dxa"/>
          </w:tcPr>
          <w:p w14:paraId="01B67D28" w14:textId="77777777" w:rsidR="00143E3C" w:rsidRPr="00B92096" w:rsidRDefault="00143E3C" w:rsidP="00C2694A">
            <w:r w:rsidRPr="00316126">
              <w:t>*</w:t>
            </w:r>
          </w:p>
        </w:tc>
        <w:tc>
          <w:tcPr>
            <w:tcW w:w="567" w:type="dxa"/>
          </w:tcPr>
          <w:p w14:paraId="50EC1BC1" w14:textId="77777777" w:rsidR="00143E3C" w:rsidRPr="00B92096" w:rsidRDefault="00143E3C" w:rsidP="00C2694A">
            <w:r>
              <w:t>10</w:t>
            </w:r>
          </w:p>
        </w:tc>
        <w:tc>
          <w:tcPr>
            <w:tcW w:w="3828" w:type="dxa"/>
          </w:tcPr>
          <w:p w14:paraId="0CF1AC1C" w14:textId="77777777" w:rsidR="00143E3C" w:rsidRPr="00B92096" w:rsidRDefault="00143E3C" w:rsidP="009C73D1">
            <w:r w:rsidRPr="00316126">
              <w:t>Показатель долгосрочной задолженности превышает показа</w:t>
            </w:r>
            <w:r>
              <w:t xml:space="preserve">тель </w:t>
            </w:r>
            <w:r w:rsidR="005E790B">
              <w:t>«</w:t>
            </w:r>
            <w:r>
              <w:t>всего</w:t>
            </w:r>
            <w:r w:rsidR="005E790B">
              <w:t>»</w:t>
            </w:r>
            <w:r w:rsidRPr="00316126">
              <w:t xml:space="preserve"> недопустимо</w:t>
            </w:r>
          </w:p>
        </w:tc>
        <w:tc>
          <w:tcPr>
            <w:tcW w:w="992" w:type="dxa"/>
          </w:tcPr>
          <w:p w14:paraId="2E64755B" w14:textId="77777777" w:rsidR="00143E3C" w:rsidRDefault="00143E3C" w:rsidP="00C2694A">
            <w:r w:rsidRPr="00316126">
              <w:t>Б</w:t>
            </w:r>
          </w:p>
        </w:tc>
      </w:tr>
      <w:tr w:rsidR="00143E3C" w:rsidRPr="00B92096" w14:paraId="16D05A8A" w14:textId="77777777" w:rsidTr="000D5E14">
        <w:tc>
          <w:tcPr>
            <w:tcW w:w="626" w:type="dxa"/>
          </w:tcPr>
          <w:p w14:paraId="41ED8F74" w14:textId="77777777" w:rsidR="00143E3C" w:rsidRPr="00B92096" w:rsidRDefault="00143E3C" w:rsidP="00C2694A">
            <w:pPr>
              <w:spacing w:line="360" w:lineRule="auto"/>
            </w:pPr>
            <w:r>
              <w:lastRenderedPageBreak/>
              <w:t>15.3</w:t>
            </w:r>
          </w:p>
        </w:tc>
        <w:tc>
          <w:tcPr>
            <w:tcW w:w="1559" w:type="dxa"/>
          </w:tcPr>
          <w:p w14:paraId="51A5392B" w14:textId="77777777" w:rsidR="00143E3C" w:rsidRPr="00B92096" w:rsidRDefault="00143E3C" w:rsidP="001746D4">
            <w:pPr>
              <w:jc w:val="center"/>
            </w:pPr>
            <w:r w:rsidRPr="00143E3C">
              <w:t>*(раздел 1)</w:t>
            </w:r>
            <w:r w:rsidR="009C2B8F">
              <w:t xml:space="preserve">, кроме счетов </w:t>
            </w:r>
            <w:r w:rsidR="001746D4">
              <w:rPr>
                <w:lang w:val="en-US"/>
              </w:rPr>
              <w:t>x</w:t>
            </w:r>
            <w:r w:rsidR="001746D4">
              <w:t>4014х</w:t>
            </w:r>
            <w:r w:rsidR="009C2B8F">
              <w:t xml:space="preserve">, </w:t>
            </w:r>
            <w:r w:rsidR="001746D4">
              <w:rPr>
                <w:lang w:val="en-US"/>
              </w:rPr>
              <w:t>x</w:t>
            </w:r>
            <w:r w:rsidR="001746D4">
              <w:t>40160</w:t>
            </w:r>
          </w:p>
        </w:tc>
        <w:tc>
          <w:tcPr>
            <w:tcW w:w="709" w:type="dxa"/>
          </w:tcPr>
          <w:p w14:paraId="4A8F1344" w14:textId="77777777" w:rsidR="00143E3C" w:rsidRPr="00B92096" w:rsidRDefault="00143E3C" w:rsidP="00C2694A">
            <w:pPr>
              <w:jc w:val="center"/>
            </w:pPr>
            <w:r>
              <w:t>5</w:t>
            </w:r>
          </w:p>
        </w:tc>
        <w:tc>
          <w:tcPr>
            <w:tcW w:w="708" w:type="dxa"/>
          </w:tcPr>
          <w:p w14:paraId="6DE30013" w14:textId="77777777" w:rsidR="00143E3C" w:rsidRPr="00B92096" w:rsidRDefault="00143E3C" w:rsidP="00C2694A">
            <w:r w:rsidRPr="0070781A">
              <w:t>&gt;</w:t>
            </w:r>
            <w:r w:rsidR="005E790B">
              <w:t>=</w:t>
            </w:r>
          </w:p>
        </w:tc>
        <w:tc>
          <w:tcPr>
            <w:tcW w:w="1701" w:type="dxa"/>
          </w:tcPr>
          <w:p w14:paraId="3886DA14" w14:textId="77777777" w:rsidR="00143E3C" w:rsidRPr="00B92096" w:rsidRDefault="00143E3C" w:rsidP="00C2694A">
            <w:r w:rsidRPr="0070781A">
              <w:t>*</w:t>
            </w:r>
          </w:p>
        </w:tc>
        <w:tc>
          <w:tcPr>
            <w:tcW w:w="567" w:type="dxa"/>
          </w:tcPr>
          <w:p w14:paraId="286910CD" w14:textId="77777777" w:rsidR="00143E3C" w:rsidRPr="00B92096" w:rsidRDefault="00143E3C" w:rsidP="00C2694A">
            <w:r>
              <w:t>6</w:t>
            </w:r>
          </w:p>
        </w:tc>
        <w:tc>
          <w:tcPr>
            <w:tcW w:w="3828" w:type="dxa"/>
          </w:tcPr>
          <w:p w14:paraId="61B652A6" w14:textId="77777777" w:rsidR="00143E3C" w:rsidRPr="00B92096" w:rsidRDefault="00143E3C" w:rsidP="00143E3C">
            <w:r w:rsidRPr="0070781A">
              <w:t xml:space="preserve">Показатель </w:t>
            </w:r>
            <w:r>
              <w:t xml:space="preserve">«в том числе неденежные расчеты» превышает показатель </w:t>
            </w:r>
            <w:r w:rsidR="005E790B">
              <w:t>«</w:t>
            </w:r>
            <w:r>
              <w:t>всего</w:t>
            </w:r>
            <w:r w:rsidR="005E790B">
              <w:t>»</w:t>
            </w:r>
          </w:p>
        </w:tc>
        <w:tc>
          <w:tcPr>
            <w:tcW w:w="992" w:type="dxa"/>
          </w:tcPr>
          <w:p w14:paraId="2A8DA3C4" w14:textId="77777777" w:rsidR="00143E3C" w:rsidRDefault="00293BB0" w:rsidP="00C2694A">
            <w:r>
              <w:t>П</w:t>
            </w:r>
          </w:p>
        </w:tc>
      </w:tr>
      <w:tr w:rsidR="00143E3C" w:rsidRPr="00B92096" w14:paraId="2CBA559B" w14:textId="77777777" w:rsidTr="000D5E14">
        <w:tc>
          <w:tcPr>
            <w:tcW w:w="626" w:type="dxa"/>
          </w:tcPr>
          <w:p w14:paraId="522E2CC9" w14:textId="77777777" w:rsidR="00143E3C" w:rsidRPr="00B92096" w:rsidRDefault="00143E3C" w:rsidP="00C2694A">
            <w:pPr>
              <w:spacing w:line="360" w:lineRule="auto"/>
            </w:pPr>
            <w:r>
              <w:t>15.4</w:t>
            </w:r>
          </w:p>
        </w:tc>
        <w:tc>
          <w:tcPr>
            <w:tcW w:w="1559" w:type="dxa"/>
          </w:tcPr>
          <w:p w14:paraId="5078EDE4" w14:textId="77777777" w:rsidR="00143E3C" w:rsidRPr="00B92096" w:rsidRDefault="00143E3C" w:rsidP="001746D4">
            <w:pPr>
              <w:jc w:val="center"/>
            </w:pPr>
            <w:r w:rsidRPr="00143E3C">
              <w:t>*(раздел 1)</w:t>
            </w:r>
            <w:r w:rsidR="009C2B8F">
              <w:t xml:space="preserve">, кроме счетов </w:t>
            </w:r>
            <w:r w:rsidR="001746D4">
              <w:rPr>
                <w:lang w:val="en-US"/>
              </w:rPr>
              <w:t>x</w:t>
            </w:r>
            <w:r w:rsidR="001746D4">
              <w:t>40140</w:t>
            </w:r>
            <w:r w:rsidR="009C2B8F">
              <w:t xml:space="preserve">, </w:t>
            </w:r>
            <w:r w:rsidR="001746D4">
              <w:rPr>
                <w:lang w:val="en-US"/>
              </w:rPr>
              <w:t>x</w:t>
            </w:r>
            <w:r w:rsidR="001746D4">
              <w:t>40160</w:t>
            </w:r>
          </w:p>
        </w:tc>
        <w:tc>
          <w:tcPr>
            <w:tcW w:w="709" w:type="dxa"/>
          </w:tcPr>
          <w:p w14:paraId="4A4B199F" w14:textId="77777777" w:rsidR="00143E3C" w:rsidRPr="00B92096" w:rsidRDefault="005E790B" w:rsidP="00C2694A">
            <w:pPr>
              <w:jc w:val="center"/>
            </w:pPr>
            <w:r>
              <w:t>7</w:t>
            </w:r>
          </w:p>
        </w:tc>
        <w:tc>
          <w:tcPr>
            <w:tcW w:w="708" w:type="dxa"/>
          </w:tcPr>
          <w:p w14:paraId="3E22C1C7" w14:textId="77777777" w:rsidR="00143E3C" w:rsidRPr="00B92096" w:rsidRDefault="005E790B" w:rsidP="00C2694A">
            <w:r w:rsidRPr="005E790B">
              <w:t>&gt;=</w:t>
            </w:r>
          </w:p>
        </w:tc>
        <w:tc>
          <w:tcPr>
            <w:tcW w:w="1701" w:type="dxa"/>
          </w:tcPr>
          <w:p w14:paraId="5670C10A" w14:textId="77777777" w:rsidR="00143E3C" w:rsidRPr="00B92096" w:rsidRDefault="005E790B" w:rsidP="00C2694A">
            <w:r w:rsidRPr="005E790B">
              <w:t>*</w:t>
            </w:r>
          </w:p>
        </w:tc>
        <w:tc>
          <w:tcPr>
            <w:tcW w:w="567" w:type="dxa"/>
          </w:tcPr>
          <w:p w14:paraId="3EAA7CFE" w14:textId="77777777" w:rsidR="00143E3C" w:rsidRPr="00B92096" w:rsidRDefault="005E790B" w:rsidP="00C2694A">
            <w:r>
              <w:t>8</w:t>
            </w:r>
          </w:p>
        </w:tc>
        <w:tc>
          <w:tcPr>
            <w:tcW w:w="3828" w:type="dxa"/>
          </w:tcPr>
          <w:p w14:paraId="2D89E661" w14:textId="77777777" w:rsidR="00143E3C" w:rsidRPr="00B92096" w:rsidRDefault="005E790B" w:rsidP="00C2694A">
            <w:r w:rsidRPr="005E790B">
              <w:t xml:space="preserve">Показатель «в том числе неденежные расчеты» превышает показатель </w:t>
            </w:r>
            <w:r>
              <w:t>«</w:t>
            </w:r>
            <w:r w:rsidRPr="005E790B">
              <w:t>всего</w:t>
            </w:r>
            <w:r>
              <w:t>»</w:t>
            </w:r>
          </w:p>
        </w:tc>
        <w:tc>
          <w:tcPr>
            <w:tcW w:w="992" w:type="dxa"/>
          </w:tcPr>
          <w:p w14:paraId="1E57E35E" w14:textId="77777777" w:rsidR="00143E3C" w:rsidRDefault="00293BB0" w:rsidP="00C2694A">
            <w:r>
              <w:t>П</w:t>
            </w:r>
          </w:p>
        </w:tc>
      </w:tr>
      <w:tr w:rsidR="0086666D" w:rsidRPr="00B92096" w14:paraId="19E7DFB2" w14:textId="77777777" w:rsidTr="0086666D">
        <w:tc>
          <w:tcPr>
            <w:tcW w:w="626" w:type="dxa"/>
            <w:tcBorders>
              <w:top w:val="single" w:sz="4" w:space="0" w:color="auto"/>
              <w:left w:val="single" w:sz="4" w:space="0" w:color="auto"/>
              <w:bottom w:val="single" w:sz="4" w:space="0" w:color="auto"/>
              <w:right w:val="single" w:sz="4" w:space="0" w:color="auto"/>
            </w:tcBorders>
          </w:tcPr>
          <w:p w14:paraId="384EB7F6" w14:textId="1BCF17D7" w:rsidR="0086666D" w:rsidRPr="00B92096" w:rsidRDefault="0086666D" w:rsidP="0086666D">
            <w:pPr>
              <w:spacing w:line="360" w:lineRule="auto"/>
            </w:pPr>
            <w:r>
              <w:t>15.5</w:t>
            </w:r>
          </w:p>
        </w:tc>
        <w:tc>
          <w:tcPr>
            <w:tcW w:w="1559" w:type="dxa"/>
            <w:tcBorders>
              <w:top w:val="single" w:sz="4" w:space="0" w:color="auto"/>
              <w:left w:val="single" w:sz="4" w:space="0" w:color="auto"/>
              <w:bottom w:val="single" w:sz="4" w:space="0" w:color="auto"/>
              <w:right w:val="single" w:sz="4" w:space="0" w:color="auto"/>
            </w:tcBorders>
          </w:tcPr>
          <w:p w14:paraId="3EF41BF4" w14:textId="77777777" w:rsidR="0086666D" w:rsidRDefault="0086666D" w:rsidP="00FF7C94">
            <w:pPr>
              <w:jc w:val="center"/>
            </w:pPr>
            <w:r w:rsidRPr="00143E3C">
              <w:t>*</w:t>
            </w:r>
            <w:r>
              <w:t>, кроме</w:t>
            </w:r>
          </w:p>
          <w:p w14:paraId="35E13356" w14:textId="77777777" w:rsidR="0086666D" w:rsidRPr="00B92096" w:rsidRDefault="0086666D" w:rsidP="00FF7C94">
            <w:pPr>
              <w:jc w:val="center"/>
            </w:pPr>
            <w:r>
              <w:t xml:space="preserve">синтетического </w:t>
            </w:r>
            <w:r w:rsidRPr="00B92096">
              <w:t xml:space="preserve">счета </w:t>
            </w:r>
            <w:r>
              <w:t xml:space="preserve">х30400000 и аналитического счета </w:t>
            </w:r>
            <w:r w:rsidRPr="00B92096">
              <w:t>х30406000</w:t>
            </w:r>
            <w:r>
              <w:t xml:space="preserve"> </w:t>
            </w:r>
            <w:r w:rsidRPr="00143E3C">
              <w:t>(раздел 1)</w:t>
            </w:r>
          </w:p>
        </w:tc>
        <w:tc>
          <w:tcPr>
            <w:tcW w:w="709" w:type="dxa"/>
            <w:tcBorders>
              <w:top w:val="single" w:sz="4" w:space="0" w:color="auto"/>
              <w:left w:val="single" w:sz="4" w:space="0" w:color="auto"/>
              <w:bottom w:val="single" w:sz="4" w:space="0" w:color="auto"/>
              <w:right w:val="single" w:sz="4" w:space="0" w:color="auto"/>
            </w:tcBorders>
          </w:tcPr>
          <w:p w14:paraId="1B7B3FF6" w14:textId="77777777" w:rsidR="0086666D" w:rsidRPr="00B92096" w:rsidRDefault="0086666D" w:rsidP="00FF7C94">
            <w:pPr>
              <w:jc w:val="center"/>
            </w:pPr>
            <w:r>
              <w:t>2</w:t>
            </w:r>
          </w:p>
        </w:tc>
        <w:tc>
          <w:tcPr>
            <w:tcW w:w="708" w:type="dxa"/>
            <w:tcBorders>
              <w:top w:val="single" w:sz="4" w:space="0" w:color="auto"/>
              <w:left w:val="single" w:sz="4" w:space="0" w:color="auto"/>
              <w:bottom w:val="single" w:sz="4" w:space="0" w:color="auto"/>
              <w:right w:val="single" w:sz="4" w:space="0" w:color="auto"/>
            </w:tcBorders>
          </w:tcPr>
          <w:p w14:paraId="62519269" w14:textId="77777777" w:rsidR="0086666D" w:rsidRPr="00B92096" w:rsidRDefault="0086666D" w:rsidP="00FF7C94">
            <w:r w:rsidRPr="00143E3C">
              <w:t>&gt;=</w:t>
            </w:r>
          </w:p>
        </w:tc>
        <w:tc>
          <w:tcPr>
            <w:tcW w:w="1701" w:type="dxa"/>
            <w:tcBorders>
              <w:top w:val="single" w:sz="4" w:space="0" w:color="auto"/>
              <w:left w:val="single" w:sz="4" w:space="0" w:color="auto"/>
              <w:bottom w:val="single" w:sz="4" w:space="0" w:color="auto"/>
              <w:right w:val="single" w:sz="4" w:space="0" w:color="auto"/>
            </w:tcBorders>
          </w:tcPr>
          <w:p w14:paraId="6E6AC260" w14:textId="77777777" w:rsidR="0086666D" w:rsidRPr="00B92096" w:rsidRDefault="0086666D" w:rsidP="00FF7C94">
            <w:r w:rsidRPr="00143E3C">
              <w:t>*</w:t>
            </w:r>
          </w:p>
        </w:tc>
        <w:tc>
          <w:tcPr>
            <w:tcW w:w="567" w:type="dxa"/>
            <w:tcBorders>
              <w:top w:val="single" w:sz="4" w:space="0" w:color="auto"/>
              <w:left w:val="single" w:sz="4" w:space="0" w:color="auto"/>
              <w:bottom w:val="single" w:sz="4" w:space="0" w:color="auto"/>
              <w:right w:val="single" w:sz="4" w:space="0" w:color="auto"/>
            </w:tcBorders>
          </w:tcPr>
          <w:p w14:paraId="10AFBCDD" w14:textId="097FE192" w:rsidR="0086666D" w:rsidRPr="00B92096" w:rsidRDefault="0086666D" w:rsidP="00FF7C94">
            <w:r>
              <w:t>4</w:t>
            </w:r>
          </w:p>
        </w:tc>
        <w:tc>
          <w:tcPr>
            <w:tcW w:w="3828" w:type="dxa"/>
            <w:tcBorders>
              <w:top w:val="single" w:sz="4" w:space="0" w:color="auto"/>
              <w:left w:val="single" w:sz="4" w:space="0" w:color="auto"/>
              <w:bottom w:val="single" w:sz="4" w:space="0" w:color="auto"/>
              <w:right w:val="single" w:sz="4" w:space="0" w:color="auto"/>
            </w:tcBorders>
          </w:tcPr>
          <w:p w14:paraId="40ED119F" w14:textId="41041B3B" w:rsidR="0086666D" w:rsidRPr="00B92096" w:rsidRDefault="0086666D" w:rsidP="0086666D">
            <w:r>
              <w:t>Показатель просроченной задолженности превышает показатель «всего» недопустимо</w:t>
            </w:r>
          </w:p>
        </w:tc>
        <w:tc>
          <w:tcPr>
            <w:tcW w:w="992" w:type="dxa"/>
            <w:tcBorders>
              <w:top w:val="single" w:sz="4" w:space="0" w:color="auto"/>
              <w:left w:val="single" w:sz="4" w:space="0" w:color="auto"/>
              <w:bottom w:val="single" w:sz="4" w:space="0" w:color="auto"/>
              <w:right w:val="single" w:sz="4" w:space="0" w:color="auto"/>
            </w:tcBorders>
          </w:tcPr>
          <w:p w14:paraId="61C9E876" w14:textId="77777777" w:rsidR="0086666D" w:rsidRDefault="0086666D" w:rsidP="00FF7C94">
            <w:r w:rsidRPr="00143E3C">
              <w:t>Б</w:t>
            </w:r>
          </w:p>
        </w:tc>
      </w:tr>
      <w:tr w:rsidR="0086666D" w:rsidRPr="00B92096" w14:paraId="3D7A9251" w14:textId="77777777" w:rsidTr="0086666D">
        <w:tc>
          <w:tcPr>
            <w:tcW w:w="626" w:type="dxa"/>
            <w:tcBorders>
              <w:top w:val="single" w:sz="4" w:space="0" w:color="auto"/>
              <w:left w:val="single" w:sz="4" w:space="0" w:color="auto"/>
              <w:bottom w:val="single" w:sz="4" w:space="0" w:color="auto"/>
              <w:right w:val="single" w:sz="4" w:space="0" w:color="auto"/>
            </w:tcBorders>
          </w:tcPr>
          <w:p w14:paraId="79AEA4BD" w14:textId="56447577" w:rsidR="0086666D" w:rsidRPr="00B92096" w:rsidRDefault="0086666D" w:rsidP="0086666D">
            <w:pPr>
              <w:spacing w:line="360" w:lineRule="auto"/>
            </w:pPr>
            <w:r>
              <w:t>15.6</w:t>
            </w:r>
          </w:p>
        </w:tc>
        <w:tc>
          <w:tcPr>
            <w:tcW w:w="1559" w:type="dxa"/>
            <w:tcBorders>
              <w:top w:val="single" w:sz="4" w:space="0" w:color="auto"/>
              <w:left w:val="single" w:sz="4" w:space="0" w:color="auto"/>
              <w:bottom w:val="single" w:sz="4" w:space="0" w:color="auto"/>
              <w:right w:val="single" w:sz="4" w:space="0" w:color="auto"/>
            </w:tcBorders>
          </w:tcPr>
          <w:p w14:paraId="3BF2EEF5" w14:textId="77777777" w:rsidR="0086666D" w:rsidRDefault="0086666D" w:rsidP="00FF7C94">
            <w:pPr>
              <w:jc w:val="center"/>
            </w:pPr>
            <w:r w:rsidRPr="00143E3C">
              <w:t>*</w:t>
            </w:r>
            <w:r>
              <w:t xml:space="preserve">, кроме </w:t>
            </w:r>
          </w:p>
          <w:p w14:paraId="71C5F010" w14:textId="77777777" w:rsidR="0086666D" w:rsidRPr="00B92096" w:rsidRDefault="0086666D" w:rsidP="00FF7C94">
            <w:pPr>
              <w:jc w:val="center"/>
            </w:pPr>
            <w:r>
              <w:t xml:space="preserve">синтетического </w:t>
            </w:r>
            <w:r w:rsidRPr="00B92096">
              <w:t xml:space="preserve">счета </w:t>
            </w:r>
            <w:r>
              <w:t xml:space="preserve">х30400000 и аналитического счета </w:t>
            </w:r>
            <w:r w:rsidRPr="00B92096">
              <w:t>х30406000</w:t>
            </w:r>
            <w:r>
              <w:t xml:space="preserve"> </w:t>
            </w:r>
            <w:r w:rsidRPr="00143E3C">
              <w:t>(раздел 1)</w:t>
            </w:r>
          </w:p>
        </w:tc>
        <w:tc>
          <w:tcPr>
            <w:tcW w:w="709" w:type="dxa"/>
            <w:tcBorders>
              <w:top w:val="single" w:sz="4" w:space="0" w:color="auto"/>
              <w:left w:val="single" w:sz="4" w:space="0" w:color="auto"/>
              <w:bottom w:val="single" w:sz="4" w:space="0" w:color="auto"/>
              <w:right w:val="single" w:sz="4" w:space="0" w:color="auto"/>
            </w:tcBorders>
          </w:tcPr>
          <w:p w14:paraId="51978574" w14:textId="77777777" w:rsidR="0086666D" w:rsidRPr="00B92096" w:rsidRDefault="0086666D" w:rsidP="00FF7C94">
            <w:pPr>
              <w:jc w:val="center"/>
            </w:pPr>
            <w:r>
              <w:t>9</w:t>
            </w:r>
          </w:p>
        </w:tc>
        <w:tc>
          <w:tcPr>
            <w:tcW w:w="708" w:type="dxa"/>
            <w:tcBorders>
              <w:top w:val="single" w:sz="4" w:space="0" w:color="auto"/>
              <w:left w:val="single" w:sz="4" w:space="0" w:color="auto"/>
              <w:bottom w:val="single" w:sz="4" w:space="0" w:color="auto"/>
              <w:right w:val="single" w:sz="4" w:space="0" w:color="auto"/>
            </w:tcBorders>
          </w:tcPr>
          <w:p w14:paraId="3CE7A5DB" w14:textId="77777777" w:rsidR="0086666D" w:rsidRPr="00B92096" w:rsidRDefault="0086666D" w:rsidP="00FF7C94">
            <w:r w:rsidRPr="00316126">
              <w:t>&gt;=</w:t>
            </w:r>
          </w:p>
        </w:tc>
        <w:tc>
          <w:tcPr>
            <w:tcW w:w="1701" w:type="dxa"/>
            <w:tcBorders>
              <w:top w:val="single" w:sz="4" w:space="0" w:color="auto"/>
              <w:left w:val="single" w:sz="4" w:space="0" w:color="auto"/>
              <w:bottom w:val="single" w:sz="4" w:space="0" w:color="auto"/>
              <w:right w:val="single" w:sz="4" w:space="0" w:color="auto"/>
            </w:tcBorders>
          </w:tcPr>
          <w:p w14:paraId="1DD29FEC" w14:textId="77777777" w:rsidR="0086666D" w:rsidRPr="00B92096" w:rsidRDefault="0086666D" w:rsidP="00FF7C94">
            <w:r w:rsidRPr="00316126">
              <w:t>*</w:t>
            </w:r>
          </w:p>
        </w:tc>
        <w:tc>
          <w:tcPr>
            <w:tcW w:w="567" w:type="dxa"/>
            <w:tcBorders>
              <w:top w:val="single" w:sz="4" w:space="0" w:color="auto"/>
              <w:left w:val="single" w:sz="4" w:space="0" w:color="auto"/>
              <w:bottom w:val="single" w:sz="4" w:space="0" w:color="auto"/>
              <w:right w:val="single" w:sz="4" w:space="0" w:color="auto"/>
            </w:tcBorders>
          </w:tcPr>
          <w:p w14:paraId="344DE0A6" w14:textId="15F96113" w:rsidR="0086666D" w:rsidRPr="00B92096" w:rsidRDefault="0086666D" w:rsidP="0086666D">
            <w:r>
              <w:t>11</w:t>
            </w:r>
          </w:p>
        </w:tc>
        <w:tc>
          <w:tcPr>
            <w:tcW w:w="3828" w:type="dxa"/>
            <w:tcBorders>
              <w:top w:val="single" w:sz="4" w:space="0" w:color="auto"/>
              <w:left w:val="single" w:sz="4" w:space="0" w:color="auto"/>
              <w:bottom w:val="single" w:sz="4" w:space="0" w:color="auto"/>
              <w:right w:val="single" w:sz="4" w:space="0" w:color="auto"/>
            </w:tcBorders>
          </w:tcPr>
          <w:p w14:paraId="2AB017D3" w14:textId="7B7799F5" w:rsidR="0086666D" w:rsidRPr="00B92096" w:rsidRDefault="0086666D" w:rsidP="0086666D">
            <w:r w:rsidRPr="00316126">
              <w:t xml:space="preserve">Показатель </w:t>
            </w:r>
            <w:r>
              <w:t>просроченной</w:t>
            </w:r>
            <w:r w:rsidRPr="00316126">
              <w:t xml:space="preserve"> задолженности превышает показа</w:t>
            </w:r>
            <w:r>
              <w:t>тель «всего»</w:t>
            </w:r>
            <w:r w:rsidRPr="00316126">
              <w:t xml:space="preserve"> недопустимо</w:t>
            </w:r>
          </w:p>
        </w:tc>
        <w:tc>
          <w:tcPr>
            <w:tcW w:w="992" w:type="dxa"/>
            <w:tcBorders>
              <w:top w:val="single" w:sz="4" w:space="0" w:color="auto"/>
              <w:left w:val="single" w:sz="4" w:space="0" w:color="auto"/>
              <w:bottom w:val="single" w:sz="4" w:space="0" w:color="auto"/>
              <w:right w:val="single" w:sz="4" w:space="0" w:color="auto"/>
            </w:tcBorders>
          </w:tcPr>
          <w:p w14:paraId="408EB31F" w14:textId="77777777" w:rsidR="0086666D" w:rsidRDefault="0086666D" w:rsidP="00FF7C94">
            <w:r w:rsidRPr="00316126">
              <w:t>Б</w:t>
            </w:r>
          </w:p>
        </w:tc>
      </w:tr>
      <w:tr w:rsidR="00C2694A" w:rsidRPr="00B92096" w14:paraId="32B687EB" w14:textId="77777777" w:rsidTr="000D5E14">
        <w:tc>
          <w:tcPr>
            <w:tcW w:w="626" w:type="dxa"/>
            <w:shd w:val="clear" w:color="auto" w:fill="auto"/>
          </w:tcPr>
          <w:p w14:paraId="0372E797" w14:textId="77777777" w:rsidR="00C2694A" w:rsidRPr="00B92096" w:rsidDel="00BB5E3F" w:rsidRDefault="00C2694A" w:rsidP="00C2694A">
            <w:pPr>
              <w:spacing w:line="360" w:lineRule="auto"/>
            </w:pPr>
            <w:r w:rsidRPr="00B92096">
              <w:t>28</w:t>
            </w:r>
          </w:p>
        </w:tc>
        <w:tc>
          <w:tcPr>
            <w:tcW w:w="1559" w:type="dxa"/>
            <w:shd w:val="clear" w:color="auto" w:fill="auto"/>
          </w:tcPr>
          <w:p w14:paraId="6A2B3BE2" w14:textId="77777777" w:rsidR="00C2694A" w:rsidRPr="00B92096" w:rsidDel="00BB5E3F" w:rsidRDefault="00C2694A" w:rsidP="00C2694A">
            <w:pPr>
              <w:jc w:val="center"/>
            </w:pPr>
            <w:r w:rsidRPr="00B92096">
              <w:t>Показатели по счетам, кроме счетов 206, 302</w:t>
            </w:r>
          </w:p>
        </w:tc>
        <w:tc>
          <w:tcPr>
            <w:tcW w:w="709" w:type="dxa"/>
            <w:shd w:val="clear" w:color="auto" w:fill="auto"/>
          </w:tcPr>
          <w:p w14:paraId="17A53781" w14:textId="77777777" w:rsidR="00C2694A" w:rsidRPr="00B92096" w:rsidDel="00BB5E3F" w:rsidRDefault="00C2694A" w:rsidP="00C2694A">
            <w:pPr>
              <w:jc w:val="center"/>
            </w:pPr>
            <w:r w:rsidRPr="00B92096">
              <w:t>6,8</w:t>
            </w:r>
          </w:p>
        </w:tc>
        <w:tc>
          <w:tcPr>
            <w:tcW w:w="708" w:type="dxa"/>
            <w:shd w:val="clear" w:color="auto" w:fill="auto"/>
          </w:tcPr>
          <w:p w14:paraId="384F00A4" w14:textId="77777777" w:rsidR="00C2694A" w:rsidRPr="00B92096" w:rsidDel="00BB5E3F" w:rsidRDefault="00C2694A" w:rsidP="00C2694A">
            <w:r w:rsidRPr="00B92096">
              <w:t>=0</w:t>
            </w:r>
          </w:p>
        </w:tc>
        <w:tc>
          <w:tcPr>
            <w:tcW w:w="1701" w:type="dxa"/>
            <w:shd w:val="clear" w:color="auto" w:fill="auto"/>
          </w:tcPr>
          <w:p w14:paraId="49D876EF" w14:textId="77777777" w:rsidR="00C2694A" w:rsidRPr="00B92096" w:rsidDel="00BB5E3F" w:rsidRDefault="00C2694A" w:rsidP="00C2694A">
            <w:pPr>
              <w:autoSpaceDE w:val="0"/>
              <w:autoSpaceDN w:val="0"/>
              <w:adjustRightInd w:val="0"/>
            </w:pPr>
          </w:p>
        </w:tc>
        <w:tc>
          <w:tcPr>
            <w:tcW w:w="567" w:type="dxa"/>
            <w:shd w:val="clear" w:color="auto" w:fill="auto"/>
          </w:tcPr>
          <w:p w14:paraId="1057831F" w14:textId="77777777" w:rsidR="00C2694A" w:rsidRPr="00B92096" w:rsidDel="00BB5E3F" w:rsidRDefault="00C2694A" w:rsidP="00C2694A"/>
        </w:tc>
        <w:tc>
          <w:tcPr>
            <w:tcW w:w="3828" w:type="dxa"/>
            <w:shd w:val="clear" w:color="auto" w:fill="auto"/>
          </w:tcPr>
          <w:p w14:paraId="084DFD01" w14:textId="77777777" w:rsidR="00C2694A" w:rsidRPr="00B92096" w:rsidDel="00BB5E3F" w:rsidRDefault="00C2694A" w:rsidP="00C2694A">
            <w:r w:rsidRPr="00B92096">
              <w:t>В графах 6,8 отражаются показатели по счетам 206, 302</w:t>
            </w:r>
          </w:p>
        </w:tc>
        <w:tc>
          <w:tcPr>
            <w:tcW w:w="992" w:type="dxa"/>
          </w:tcPr>
          <w:p w14:paraId="32EFC071" w14:textId="77777777" w:rsidR="00C2694A" w:rsidRPr="00B92096" w:rsidRDefault="00C2694A" w:rsidP="00C2694A">
            <w:r>
              <w:t>Б</w:t>
            </w:r>
          </w:p>
        </w:tc>
      </w:tr>
      <w:tr w:rsidR="00C2694A" w:rsidRPr="00B92096" w14:paraId="512C09C5" w14:textId="77777777" w:rsidTr="000D5E14">
        <w:tc>
          <w:tcPr>
            <w:tcW w:w="626" w:type="dxa"/>
            <w:shd w:val="clear" w:color="auto" w:fill="auto"/>
          </w:tcPr>
          <w:p w14:paraId="1F89062F" w14:textId="77777777" w:rsidR="00C2694A" w:rsidRPr="00B92096" w:rsidRDefault="00C2694A" w:rsidP="00C2694A">
            <w:pPr>
              <w:spacing w:line="360" w:lineRule="auto"/>
            </w:pPr>
            <w:r w:rsidRPr="00B92096">
              <w:t>29</w:t>
            </w:r>
          </w:p>
        </w:tc>
        <w:tc>
          <w:tcPr>
            <w:tcW w:w="1559" w:type="dxa"/>
            <w:shd w:val="clear" w:color="auto" w:fill="auto"/>
          </w:tcPr>
          <w:p w14:paraId="66BEFB4F" w14:textId="77777777" w:rsidR="00C2694A" w:rsidRPr="00B92096" w:rsidRDefault="00C2694A" w:rsidP="00C2694A">
            <w:pPr>
              <w:jc w:val="center"/>
            </w:pPr>
            <w:r w:rsidRPr="00B92096">
              <w:t xml:space="preserve">По каждой строке Раздела 2  </w:t>
            </w:r>
          </w:p>
        </w:tc>
        <w:tc>
          <w:tcPr>
            <w:tcW w:w="709" w:type="dxa"/>
            <w:shd w:val="clear" w:color="auto" w:fill="auto"/>
          </w:tcPr>
          <w:p w14:paraId="47BBF56B" w14:textId="77777777" w:rsidR="00C2694A" w:rsidRPr="00B92096" w:rsidRDefault="00C2694A" w:rsidP="00C2694A">
            <w:pPr>
              <w:jc w:val="center"/>
            </w:pPr>
            <w:r w:rsidRPr="00B92096">
              <w:t>2</w:t>
            </w:r>
          </w:p>
        </w:tc>
        <w:tc>
          <w:tcPr>
            <w:tcW w:w="708" w:type="dxa"/>
            <w:shd w:val="clear" w:color="auto" w:fill="auto"/>
          </w:tcPr>
          <w:p w14:paraId="10C2DD0B" w14:textId="77777777" w:rsidR="00C2694A" w:rsidRPr="00B92096" w:rsidRDefault="00C2694A" w:rsidP="00C2694A">
            <w:r w:rsidRPr="00B92096">
              <w:t>≥ 1</w:t>
            </w:r>
            <w:r w:rsidR="0099533B">
              <w:t>0</w:t>
            </w:r>
            <w:r w:rsidRPr="00B92096">
              <w:t> 000 000,00</w:t>
            </w:r>
          </w:p>
        </w:tc>
        <w:tc>
          <w:tcPr>
            <w:tcW w:w="1701" w:type="dxa"/>
            <w:shd w:val="clear" w:color="auto" w:fill="auto"/>
          </w:tcPr>
          <w:p w14:paraId="1EA6BA4D" w14:textId="77777777" w:rsidR="00C2694A" w:rsidRPr="00B92096" w:rsidDel="00BB5E3F" w:rsidRDefault="00C2694A" w:rsidP="00C2694A">
            <w:pPr>
              <w:autoSpaceDE w:val="0"/>
              <w:autoSpaceDN w:val="0"/>
              <w:adjustRightInd w:val="0"/>
            </w:pPr>
            <w:r w:rsidRPr="00B92096">
              <w:t>*</w:t>
            </w:r>
          </w:p>
        </w:tc>
        <w:tc>
          <w:tcPr>
            <w:tcW w:w="567" w:type="dxa"/>
            <w:shd w:val="clear" w:color="auto" w:fill="auto"/>
          </w:tcPr>
          <w:p w14:paraId="7D45E480" w14:textId="77777777" w:rsidR="00C2694A" w:rsidRPr="00B92096" w:rsidDel="00BB5E3F" w:rsidRDefault="00C2694A" w:rsidP="00C2694A">
            <w:r w:rsidRPr="00B92096">
              <w:t>*</w:t>
            </w:r>
          </w:p>
        </w:tc>
        <w:tc>
          <w:tcPr>
            <w:tcW w:w="3828" w:type="dxa"/>
            <w:shd w:val="clear" w:color="auto" w:fill="auto"/>
          </w:tcPr>
          <w:p w14:paraId="7D5BFC1B" w14:textId="77777777" w:rsidR="00C2694A" w:rsidRPr="00B92096" w:rsidRDefault="00A67D93" w:rsidP="00C2694A">
            <w:hyperlink r:id="rId12" w:history="1">
              <w:r w:rsidR="00C2694A" w:rsidRPr="00B92096">
                <w:t>Раздел 2</w:t>
              </w:r>
            </w:hyperlink>
            <w:r w:rsidR="00C2694A" w:rsidRPr="00B92096">
              <w:t xml:space="preserve"> Сведений ф. 0503769 заполняется в разрезе контрагентов по показателям свыше 1</w:t>
            </w:r>
            <w:r w:rsidR="0099533B">
              <w:t>0</w:t>
            </w:r>
            <w:r w:rsidR="00C2694A" w:rsidRPr="00B92096">
              <w:t xml:space="preserve"> млн. руб.</w:t>
            </w:r>
          </w:p>
        </w:tc>
        <w:tc>
          <w:tcPr>
            <w:tcW w:w="992" w:type="dxa"/>
          </w:tcPr>
          <w:p w14:paraId="4CE39085" w14:textId="77777777" w:rsidR="00C2694A" w:rsidRPr="00B92096" w:rsidRDefault="00625ACD" w:rsidP="00C2694A">
            <w:r>
              <w:t>П</w:t>
            </w:r>
          </w:p>
        </w:tc>
      </w:tr>
      <w:tr w:rsidR="00C2694A" w:rsidRPr="00B92096" w14:paraId="29DC84EE" w14:textId="77777777" w:rsidTr="000D5E14">
        <w:tc>
          <w:tcPr>
            <w:tcW w:w="626" w:type="dxa"/>
            <w:shd w:val="clear" w:color="auto" w:fill="auto"/>
          </w:tcPr>
          <w:p w14:paraId="217FA109" w14:textId="77777777" w:rsidR="00C2694A" w:rsidRPr="00B92096" w:rsidRDefault="00C2694A" w:rsidP="00C2694A">
            <w:pPr>
              <w:spacing w:line="360" w:lineRule="auto"/>
            </w:pPr>
            <w:r>
              <w:rPr>
                <w:sz w:val="18"/>
                <w:szCs w:val="18"/>
              </w:rPr>
              <w:t>30</w:t>
            </w:r>
          </w:p>
        </w:tc>
        <w:tc>
          <w:tcPr>
            <w:tcW w:w="1559" w:type="dxa"/>
            <w:shd w:val="clear" w:color="auto" w:fill="auto"/>
          </w:tcPr>
          <w:p w14:paraId="3851A146" w14:textId="77777777" w:rsidR="00C2694A" w:rsidRPr="00B92096" w:rsidRDefault="00C2694A" w:rsidP="009B0CE1">
            <w:pPr>
              <w:jc w:val="center"/>
            </w:pPr>
            <w:r>
              <w:rPr>
                <w:sz w:val="18"/>
                <w:szCs w:val="18"/>
              </w:rPr>
              <w:t>Показатели по счетам х302хх00</w:t>
            </w:r>
            <w:r w:rsidR="009B0CE1">
              <w:rPr>
                <w:sz w:val="18"/>
                <w:szCs w:val="18"/>
              </w:rPr>
              <w:t>х</w:t>
            </w:r>
          </w:p>
        </w:tc>
        <w:tc>
          <w:tcPr>
            <w:tcW w:w="709" w:type="dxa"/>
            <w:shd w:val="clear" w:color="auto" w:fill="auto"/>
          </w:tcPr>
          <w:p w14:paraId="2EA4CD74" w14:textId="77777777" w:rsidR="00C2694A" w:rsidRPr="00B92096" w:rsidRDefault="00C2694A" w:rsidP="00C2694A">
            <w:pPr>
              <w:jc w:val="center"/>
            </w:pPr>
            <w:r>
              <w:rPr>
                <w:sz w:val="18"/>
                <w:szCs w:val="18"/>
              </w:rPr>
              <w:t>5</w:t>
            </w:r>
          </w:p>
        </w:tc>
        <w:tc>
          <w:tcPr>
            <w:tcW w:w="708" w:type="dxa"/>
            <w:shd w:val="clear" w:color="auto" w:fill="auto"/>
          </w:tcPr>
          <w:p w14:paraId="036A9883" w14:textId="77777777" w:rsidR="00C2694A" w:rsidRPr="00B92096" w:rsidRDefault="00C2694A" w:rsidP="00C2694A">
            <w:r>
              <w:rPr>
                <w:sz w:val="18"/>
                <w:szCs w:val="18"/>
              </w:rPr>
              <w:t>=</w:t>
            </w:r>
          </w:p>
        </w:tc>
        <w:tc>
          <w:tcPr>
            <w:tcW w:w="1701" w:type="dxa"/>
            <w:shd w:val="clear" w:color="auto" w:fill="auto"/>
          </w:tcPr>
          <w:p w14:paraId="2B698400" w14:textId="77777777" w:rsidR="00C2694A" w:rsidRPr="00B92096" w:rsidRDefault="00C2694A" w:rsidP="00C2694A">
            <w:pPr>
              <w:autoSpaceDE w:val="0"/>
              <w:autoSpaceDN w:val="0"/>
              <w:adjustRightInd w:val="0"/>
            </w:pPr>
            <w:r>
              <w:rPr>
                <w:sz w:val="18"/>
                <w:szCs w:val="18"/>
              </w:rPr>
              <w:t>6</w:t>
            </w:r>
          </w:p>
        </w:tc>
        <w:tc>
          <w:tcPr>
            <w:tcW w:w="567" w:type="dxa"/>
            <w:shd w:val="clear" w:color="auto" w:fill="auto"/>
          </w:tcPr>
          <w:p w14:paraId="09F9C680" w14:textId="77777777" w:rsidR="00C2694A" w:rsidRPr="00B92096" w:rsidRDefault="00C2694A" w:rsidP="00C2694A"/>
        </w:tc>
        <w:tc>
          <w:tcPr>
            <w:tcW w:w="3828" w:type="dxa"/>
            <w:shd w:val="clear" w:color="auto" w:fill="auto"/>
          </w:tcPr>
          <w:p w14:paraId="4E40CF73" w14:textId="77777777" w:rsidR="00C2694A" w:rsidRPr="00B92096" w:rsidRDefault="00C2694A" w:rsidP="009B0CE1">
            <w:r>
              <w:rPr>
                <w:sz w:val="18"/>
                <w:szCs w:val="18"/>
              </w:rPr>
              <w:t>Показатели графы 5 по счету х302хх00</w:t>
            </w:r>
            <w:r w:rsidR="009B0CE1">
              <w:rPr>
                <w:sz w:val="18"/>
                <w:szCs w:val="18"/>
              </w:rPr>
              <w:t>х</w:t>
            </w:r>
            <w:r>
              <w:rPr>
                <w:sz w:val="18"/>
                <w:szCs w:val="18"/>
              </w:rPr>
              <w:t xml:space="preserve"> не равны показателю графы 6 – допустимо в части операций по восстановлению кассовых расходов</w:t>
            </w:r>
          </w:p>
        </w:tc>
        <w:tc>
          <w:tcPr>
            <w:tcW w:w="992" w:type="dxa"/>
          </w:tcPr>
          <w:p w14:paraId="27635C66" w14:textId="77777777" w:rsidR="00C2694A" w:rsidRDefault="00812222" w:rsidP="00C2694A">
            <w:pPr>
              <w:rPr>
                <w:sz w:val="18"/>
                <w:szCs w:val="18"/>
              </w:rPr>
            </w:pPr>
            <w:r>
              <w:rPr>
                <w:sz w:val="18"/>
                <w:szCs w:val="18"/>
              </w:rPr>
              <w:t>П</w:t>
            </w:r>
            <w:r w:rsidR="00C33DFA">
              <w:rPr>
                <w:sz w:val="18"/>
                <w:szCs w:val="18"/>
              </w:rPr>
              <w:t xml:space="preserve"> (для АУБУ)</w:t>
            </w:r>
          </w:p>
        </w:tc>
      </w:tr>
      <w:tr w:rsidR="00C2694A" w:rsidRPr="00B92096" w14:paraId="3F0DD76A" w14:textId="77777777" w:rsidTr="000D5E14">
        <w:tc>
          <w:tcPr>
            <w:tcW w:w="626" w:type="dxa"/>
            <w:shd w:val="clear" w:color="auto" w:fill="auto"/>
          </w:tcPr>
          <w:p w14:paraId="0BE46A11" w14:textId="77777777" w:rsidR="00C2694A" w:rsidRPr="00B92096" w:rsidRDefault="00C2694A" w:rsidP="00C2694A">
            <w:pPr>
              <w:spacing w:line="360" w:lineRule="auto"/>
            </w:pPr>
            <w:r>
              <w:rPr>
                <w:sz w:val="18"/>
                <w:szCs w:val="18"/>
              </w:rPr>
              <w:t>31</w:t>
            </w:r>
          </w:p>
        </w:tc>
        <w:tc>
          <w:tcPr>
            <w:tcW w:w="1559" w:type="dxa"/>
            <w:shd w:val="clear" w:color="auto" w:fill="auto"/>
          </w:tcPr>
          <w:p w14:paraId="54C5CC37" w14:textId="77777777" w:rsidR="00C2694A" w:rsidRPr="00B92096" w:rsidRDefault="00C2694A" w:rsidP="009B0CE1">
            <w:pPr>
              <w:jc w:val="center"/>
            </w:pPr>
            <w:r>
              <w:rPr>
                <w:sz w:val="18"/>
                <w:szCs w:val="18"/>
              </w:rPr>
              <w:t>Показатели по счетам х206хх00</w:t>
            </w:r>
            <w:r w:rsidR="009B0CE1">
              <w:rPr>
                <w:sz w:val="18"/>
                <w:szCs w:val="18"/>
              </w:rPr>
              <w:t>х</w:t>
            </w:r>
          </w:p>
        </w:tc>
        <w:tc>
          <w:tcPr>
            <w:tcW w:w="709" w:type="dxa"/>
            <w:shd w:val="clear" w:color="auto" w:fill="auto"/>
          </w:tcPr>
          <w:p w14:paraId="4338431B" w14:textId="77777777" w:rsidR="00C2694A" w:rsidRPr="00B92096" w:rsidRDefault="00C2694A" w:rsidP="00C2694A">
            <w:pPr>
              <w:jc w:val="center"/>
            </w:pPr>
            <w:r>
              <w:rPr>
                <w:sz w:val="18"/>
                <w:szCs w:val="18"/>
              </w:rPr>
              <w:t>7</w:t>
            </w:r>
          </w:p>
        </w:tc>
        <w:tc>
          <w:tcPr>
            <w:tcW w:w="708" w:type="dxa"/>
            <w:shd w:val="clear" w:color="auto" w:fill="auto"/>
          </w:tcPr>
          <w:p w14:paraId="60733694" w14:textId="77777777" w:rsidR="00C2694A" w:rsidRPr="00B92096" w:rsidRDefault="00C2694A" w:rsidP="00C2694A">
            <w:r>
              <w:rPr>
                <w:sz w:val="18"/>
                <w:szCs w:val="18"/>
              </w:rPr>
              <w:t>=</w:t>
            </w:r>
          </w:p>
        </w:tc>
        <w:tc>
          <w:tcPr>
            <w:tcW w:w="1701" w:type="dxa"/>
            <w:shd w:val="clear" w:color="auto" w:fill="auto"/>
          </w:tcPr>
          <w:p w14:paraId="3F01A874" w14:textId="77777777" w:rsidR="00C2694A" w:rsidRPr="00B92096" w:rsidRDefault="00C2694A" w:rsidP="00C2694A">
            <w:pPr>
              <w:autoSpaceDE w:val="0"/>
              <w:autoSpaceDN w:val="0"/>
              <w:adjustRightInd w:val="0"/>
            </w:pPr>
            <w:r>
              <w:rPr>
                <w:sz w:val="18"/>
                <w:szCs w:val="18"/>
              </w:rPr>
              <w:t>8</w:t>
            </w:r>
          </w:p>
        </w:tc>
        <w:tc>
          <w:tcPr>
            <w:tcW w:w="567" w:type="dxa"/>
            <w:shd w:val="clear" w:color="auto" w:fill="auto"/>
          </w:tcPr>
          <w:p w14:paraId="3DA83811" w14:textId="77777777" w:rsidR="00C2694A" w:rsidRPr="00B92096" w:rsidRDefault="00C2694A" w:rsidP="00C2694A"/>
        </w:tc>
        <w:tc>
          <w:tcPr>
            <w:tcW w:w="3828" w:type="dxa"/>
            <w:shd w:val="clear" w:color="auto" w:fill="auto"/>
          </w:tcPr>
          <w:p w14:paraId="797BBA6A" w14:textId="77777777" w:rsidR="00C2694A" w:rsidRPr="00B92096" w:rsidRDefault="00C2694A" w:rsidP="009B0CE1">
            <w:r>
              <w:rPr>
                <w:sz w:val="18"/>
                <w:szCs w:val="18"/>
              </w:rPr>
              <w:t>Показатели графы 7 по счету х206хх00</w:t>
            </w:r>
            <w:r w:rsidR="009B0CE1">
              <w:rPr>
                <w:sz w:val="18"/>
                <w:szCs w:val="18"/>
              </w:rPr>
              <w:t>х</w:t>
            </w:r>
            <w:r>
              <w:rPr>
                <w:sz w:val="18"/>
                <w:szCs w:val="18"/>
              </w:rPr>
              <w:t xml:space="preserve"> не равны показателю графы 8 – допустимо в части операций по восстановлению кассовых расходов</w:t>
            </w:r>
          </w:p>
        </w:tc>
        <w:tc>
          <w:tcPr>
            <w:tcW w:w="992" w:type="dxa"/>
          </w:tcPr>
          <w:p w14:paraId="1AAB7756" w14:textId="77777777" w:rsidR="00C2694A" w:rsidRDefault="00812222" w:rsidP="00C2694A">
            <w:pPr>
              <w:rPr>
                <w:sz w:val="18"/>
                <w:szCs w:val="18"/>
              </w:rPr>
            </w:pPr>
            <w:r>
              <w:rPr>
                <w:sz w:val="18"/>
                <w:szCs w:val="18"/>
              </w:rPr>
              <w:t>П</w:t>
            </w:r>
            <w:r w:rsidR="00C33DFA">
              <w:rPr>
                <w:sz w:val="18"/>
                <w:szCs w:val="18"/>
              </w:rPr>
              <w:t xml:space="preserve"> (для АУБУ)</w:t>
            </w:r>
          </w:p>
        </w:tc>
      </w:tr>
      <w:tr w:rsidR="00C2694A" w:rsidRPr="00B92096" w14:paraId="1D24500F" w14:textId="77777777" w:rsidTr="000D5E14">
        <w:tc>
          <w:tcPr>
            <w:tcW w:w="626" w:type="dxa"/>
            <w:shd w:val="clear" w:color="auto" w:fill="auto"/>
          </w:tcPr>
          <w:p w14:paraId="110DC7B1" w14:textId="77777777" w:rsidR="00C2694A" w:rsidRPr="00B92096" w:rsidRDefault="00C2694A" w:rsidP="00C2694A">
            <w:pPr>
              <w:spacing w:line="360" w:lineRule="auto"/>
            </w:pPr>
            <w:r>
              <w:rPr>
                <w:sz w:val="18"/>
                <w:szCs w:val="18"/>
              </w:rPr>
              <w:t>32</w:t>
            </w:r>
          </w:p>
        </w:tc>
        <w:tc>
          <w:tcPr>
            <w:tcW w:w="1559" w:type="dxa"/>
            <w:shd w:val="clear" w:color="auto" w:fill="auto"/>
          </w:tcPr>
          <w:p w14:paraId="58B27E08" w14:textId="77777777" w:rsidR="00C2694A" w:rsidRPr="00B92096" w:rsidRDefault="00C2694A" w:rsidP="009B0CE1">
            <w:pPr>
              <w:jc w:val="center"/>
            </w:pPr>
            <w:r>
              <w:rPr>
                <w:sz w:val="18"/>
                <w:szCs w:val="18"/>
              </w:rPr>
              <w:t>Показатель по счетам х206хх00</w:t>
            </w:r>
            <w:r w:rsidR="009B0CE1">
              <w:rPr>
                <w:sz w:val="18"/>
                <w:szCs w:val="18"/>
              </w:rPr>
              <w:t>х</w:t>
            </w:r>
          </w:p>
        </w:tc>
        <w:tc>
          <w:tcPr>
            <w:tcW w:w="709" w:type="dxa"/>
            <w:shd w:val="clear" w:color="auto" w:fill="auto"/>
          </w:tcPr>
          <w:p w14:paraId="5299E39A" w14:textId="77777777" w:rsidR="00C2694A" w:rsidRPr="00B92096" w:rsidRDefault="00C2694A" w:rsidP="00C2694A">
            <w:pPr>
              <w:jc w:val="center"/>
            </w:pPr>
            <w:r>
              <w:rPr>
                <w:sz w:val="18"/>
                <w:szCs w:val="18"/>
              </w:rPr>
              <w:t>6</w:t>
            </w:r>
          </w:p>
        </w:tc>
        <w:tc>
          <w:tcPr>
            <w:tcW w:w="708" w:type="dxa"/>
            <w:shd w:val="clear" w:color="auto" w:fill="auto"/>
          </w:tcPr>
          <w:p w14:paraId="74BD7DF5" w14:textId="77777777" w:rsidR="00C2694A" w:rsidRPr="00B92096" w:rsidRDefault="00C2694A" w:rsidP="00C2694A">
            <w:r>
              <w:rPr>
                <w:sz w:val="18"/>
                <w:szCs w:val="18"/>
              </w:rPr>
              <w:t>=0</w:t>
            </w:r>
          </w:p>
        </w:tc>
        <w:tc>
          <w:tcPr>
            <w:tcW w:w="1701" w:type="dxa"/>
            <w:shd w:val="clear" w:color="auto" w:fill="auto"/>
          </w:tcPr>
          <w:p w14:paraId="2496193D" w14:textId="77777777" w:rsidR="00C2694A" w:rsidRPr="00B92096" w:rsidRDefault="00C2694A" w:rsidP="00C2694A">
            <w:pPr>
              <w:autoSpaceDE w:val="0"/>
              <w:autoSpaceDN w:val="0"/>
              <w:adjustRightInd w:val="0"/>
            </w:pPr>
          </w:p>
        </w:tc>
        <w:tc>
          <w:tcPr>
            <w:tcW w:w="567" w:type="dxa"/>
            <w:shd w:val="clear" w:color="auto" w:fill="auto"/>
          </w:tcPr>
          <w:p w14:paraId="2D530F1B" w14:textId="77777777" w:rsidR="00C2694A" w:rsidRPr="00B92096" w:rsidRDefault="00C2694A" w:rsidP="00C2694A"/>
        </w:tc>
        <w:tc>
          <w:tcPr>
            <w:tcW w:w="3828" w:type="dxa"/>
            <w:shd w:val="clear" w:color="auto" w:fill="auto"/>
          </w:tcPr>
          <w:p w14:paraId="66773F65" w14:textId="77777777" w:rsidR="00C2694A" w:rsidRPr="00B92096" w:rsidRDefault="00C2694A" w:rsidP="009B0CE1">
            <w:r>
              <w:rPr>
                <w:sz w:val="18"/>
                <w:szCs w:val="18"/>
              </w:rPr>
              <w:t>Показатель в графе 6 по счету х206хх00</w:t>
            </w:r>
            <w:r w:rsidR="009B0CE1">
              <w:rPr>
                <w:sz w:val="18"/>
                <w:szCs w:val="18"/>
              </w:rPr>
              <w:t>х</w:t>
            </w:r>
            <w:r>
              <w:rPr>
                <w:sz w:val="18"/>
                <w:szCs w:val="18"/>
              </w:rPr>
              <w:t xml:space="preserve"> допустимо в части исправительных операций (например, операций по уточнению КБК)</w:t>
            </w:r>
          </w:p>
        </w:tc>
        <w:tc>
          <w:tcPr>
            <w:tcW w:w="992" w:type="dxa"/>
          </w:tcPr>
          <w:p w14:paraId="07C7F590" w14:textId="77777777" w:rsidR="00C2694A" w:rsidRDefault="00812222" w:rsidP="00C2694A">
            <w:pPr>
              <w:rPr>
                <w:sz w:val="18"/>
                <w:szCs w:val="18"/>
              </w:rPr>
            </w:pPr>
            <w:r>
              <w:rPr>
                <w:sz w:val="18"/>
                <w:szCs w:val="18"/>
              </w:rPr>
              <w:t>П</w:t>
            </w:r>
            <w:r w:rsidR="00C33DFA">
              <w:rPr>
                <w:sz w:val="18"/>
                <w:szCs w:val="18"/>
              </w:rPr>
              <w:t xml:space="preserve"> (для АУБУ)</w:t>
            </w:r>
          </w:p>
        </w:tc>
      </w:tr>
      <w:tr w:rsidR="00C2694A" w:rsidRPr="00B92096" w14:paraId="3FD6595E" w14:textId="77777777" w:rsidTr="000D5E14">
        <w:tc>
          <w:tcPr>
            <w:tcW w:w="626" w:type="dxa"/>
            <w:shd w:val="clear" w:color="auto" w:fill="auto"/>
          </w:tcPr>
          <w:p w14:paraId="15201283" w14:textId="77777777" w:rsidR="00C2694A" w:rsidRDefault="00C2694A" w:rsidP="00C2694A">
            <w:pPr>
              <w:spacing w:line="360" w:lineRule="auto"/>
              <w:rPr>
                <w:sz w:val="18"/>
                <w:szCs w:val="18"/>
              </w:rPr>
            </w:pPr>
            <w:r w:rsidRPr="00DD6942">
              <w:t>33</w:t>
            </w:r>
          </w:p>
        </w:tc>
        <w:tc>
          <w:tcPr>
            <w:tcW w:w="1559" w:type="dxa"/>
            <w:shd w:val="clear" w:color="auto" w:fill="auto"/>
          </w:tcPr>
          <w:p w14:paraId="0A72F4E0" w14:textId="77777777" w:rsidR="00C2694A" w:rsidRDefault="00C2694A" w:rsidP="009B0CE1">
            <w:pPr>
              <w:jc w:val="center"/>
              <w:rPr>
                <w:sz w:val="18"/>
                <w:szCs w:val="18"/>
              </w:rPr>
            </w:pPr>
            <w:r w:rsidRPr="00DD6942">
              <w:t xml:space="preserve">Показатель по счету </w:t>
            </w:r>
            <w:r>
              <w:t>х</w:t>
            </w:r>
            <w:r w:rsidRPr="00DD6942">
              <w:t>2058</w:t>
            </w:r>
            <w:r>
              <w:t>1</w:t>
            </w:r>
            <w:r w:rsidRPr="00DD6942">
              <w:t>00</w:t>
            </w:r>
            <w:r w:rsidR="009B0CE1">
              <w:t>х</w:t>
            </w:r>
          </w:p>
        </w:tc>
        <w:tc>
          <w:tcPr>
            <w:tcW w:w="709" w:type="dxa"/>
            <w:shd w:val="clear" w:color="auto" w:fill="auto"/>
          </w:tcPr>
          <w:p w14:paraId="7728DB36" w14:textId="77777777" w:rsidR="00C2694A" w:rsidRDefault="00C2694A" w:rsidP="00C2694A">
            <w:pPr>
              <w:jc w:val="center"/>
              <w:rPr>
                <w:sz w:val="18"/>
                <w:szCs w:val="18"/>
              </w:rPr>
            </w:pPr>
            <w:r>
              <w:rPr>
                <w:sz w:val="18"/>
                <w:szCs w:val="18"/>
              </w:rPr>
              <w:t>*</w:t>
            </w:r>
          </w:p>
        </w:tc>
        <w:tc>
          <w:tcPr>
            <w:tcW w:w="708" w:type="dxa"/>
            <w:shd w:val="clear" w:color="auto" w:fill="auto"/>
          </w:tcPr>
          <w:p w14:paraId="756E9C67" w14:textId="77777777" w:rsidR="00C2694A" w:rsidRDefault="00C2694A" w:rsidP="00C2694A">
            <w:pPr>
              <w:rPr>
                <w:sz w:val="18"/>
                <w:szCs w:val="18"/>
              </w:rPr>
            </w:pPr>
            <w:r>
              <w:rPr>
                <w:sz w:val="18"/>
                <w:szCs w:val="18"/>
              </w:rPr>
              <w:t>=0</w:t>
            </w:r>
          </w:p>
        </w:tc>
        <w:tc>
          <w:tcPr>
            <w:tcW w:w="1701" w:type="dxa"/>
            <w:shd w:val="clear" w:color="auto" w:fill="auto"/>
          </w:tcPr>
          <w:p w14:paraId="2F7309F0" w14:textId="77777777" w:rsidR="00C2694A" w:rsidRPr="00B92096" w:rsidRDefault="00C2694A" w:rsidP="00C2694A">
            <w:pPr>
              <w:autoSpaceDE w:val="0"/>
              <w:autoSpaceDN w:val="0"/>
              <w:adjustRightInd w:val="0"/>
            </w:pPr>
          </w:p>
        </w:tc>
        <w:tc>
          <w:tcPr>
            <w:tcW w:w="567" w:type="dxa"/>
            <w:shd w:val="clear" w:color="auto" w:fill="auto"/>
          </w:tcPr>
          <w:p w14:paraId="6B511307" w14:textId="77777777" w:rsidR="00C2694A" w:rsidRPr="00B92096" w:rsidRDefault="00C2694A" w:rsidP="00C2694A"/>
        </w:tc>
        <w:tc>
          <w:tcPr>
            <w:tcW w:w="3828" w:type="dxa"/>
            <w:shd w:val="clear" w:color="auto" w:fill="auto"/>
          </w:tcPr>
          <w:p w14:paraId="2053E164" w14:textId="07256661" w:rsidR="00C2694A" w:rsidRDefault="00C2694A" w:rsidP="00F318E3">
            <w:pPr>
              <w:rPr>
                <w:sz w:val="18"/>
                <w:szCs w:val="18"/>
              </w:rPr>
            </w:pPr>
            <w:r w:rsidRPr="00175081">
              <w:rPr>
                <w:sz w:val="18"/>
                <w:szCs w:val="18"/>
              </w:rPr>
              <w:t xml:space="preserve">Показатель по счету </w:t>
            </w:r>
            <w:r>
              <w:rPr>
                <w:sz w:val="18"/>
                <w:szCs w:val="18"/>
              </w:rPr>
              <w:t>х</w:t>
            </w:r>
            <w:r w:rsidRPr="00175081">
              <w:rPr>
                <w:sz w:val="18"/>
                <w:szCs w:val="18"/>
              </w:rPr>
              <w:t>2058</w:t>
            </w:r>
            <w:r>
              <w:rPr>
                <w:sz w:val="18"/>
                <w:szCs w:val="18"/>
              </w:rPr>
              <w:t>1</w:t>
            </w:r>
            <w:r w:rsidRPr="00175081">
              <w:rPr>
                <w:sz w:val="18"/>
                <w:szCs w:val="18"/>
              </w:rPr>
              <w:t>00</w:t>
            </w:r>
            <w:r w:rsidR="009B0CE1">
              <w:rPr>
                <w:sz w:val="18"/>
                <w:szCs w:val="18"/>
              </w:rPr>
              <w:t>х</w:t>
            </w:r>
            <w:r>
              <w:rPr>
                <w:sz w:val="18"/>
                <w:szCs w:val="18"/>
              </w:rPr>
              <w:t xml:space="preserve"> требует пояснений</w:t>
            </w:r>
          </w:p>
        </w:tc>
        <w:tc>
          <w:tcPr>
            <w:tcW w:w="992" w:type="dxa"/>
          </w:tcPr>
          <w:p w14:paraId="4CFA77E5" w14:textId="77777777" w:rsidR="00C2694A" w:rsidRPr="00175081" w:rsidRDefault="00812222" w:rsidP="00C2694A">
            <w:pPr>
              <w:rPr>
                <w:sz w:val="18"/>
                <w:szCs w:val="18"/>
              </w:rPr>
            </w:pPr>
            <w:r>
              <w:rPr>
                <w:sz w:val="18"/>
                <w:szCs w:val="18"/>
              </w:rPr>
              <w:t>П</w:t>
            </w:r>
            <w:r w:rsidR="00C33DFA">
              <w:rPr>
                <w:sz w:val="18"/>
                <w:szCs w:val="18"/>
              </w:rPr>
              <w:t xml:space="preserve"> (для АУБУ)</w:t>
            </w:r>
          </w:p>
        </w:tc>
      </w:tr>
      <w:tr w:rsidR="0035246A" w:rsidRPr="00CA7FFE" w14:paraId="2AA0EA64" w14:textId="77777777" w:rsidTr="000D5E14">
        <w:tc>
          <w:tcPr>
            <w:tcW w:w="626" w:type="dxa"/>
          </w:tcPr>
          <w:p w14:paraId="1D2F4870" w14:textId="77777777" w:rsidR="0035246A" w:rsidRPr="00CA7FFE" w:rsidRDefault="0035246A" w:rsidP="00E16F2C">
            <w:pPr>
              <w:suppressAutoHyphens/>
              <w:spacing w:line="360" w:lineRule="auto"/>
              <w:rPr>
                <w:sz w:val="18"/>
                <w:szCs w:val="18"/>
                <w:lang w:eastAsia="ar-SA"/>
              </w:rPr>
            </w:pPr>
            <w:r w:rsidRPr="00CA7FFE">
              <w:rPr>
                <w:sz w:val="18"/>
                <w:szCs w:val="18"/>
                <w:lang w:eastAsia="ar-SA"/>
              </w:rPr>
              <w:t>42</w:t>
            </w:r>
          </w:p>
        </w:tc>
        <w:tc>
          <w:tcPr>
            <w:tcW w:w="1559" w:type="dxa"/>
          </w:tcPr>
          <w:p w14:paraId="39FAA9A2" w14:textId="77777777" w:rsidR="0035246A" w:rsidRPr="00CA7FFE" w:rsidRDefault="0035246A" w:rsidP="00E16F2C">
            <w:pPr>
              <w:suppressAutoHyphens/>
              <w:jc w:val="center"/>
              <w:rPr>
                <w:sz w:val="18"/>
                <w:szCs w:val="18"/>
                <w:lang w:eastAsia="ar-SA"/>
              </w:rPr>
            </w:pPr>
            <w:r w:rsidRPr="00CA7FFE">
              <w:rPr>
                <w:sz w:val="18"/>
                <w:szCs w:val="18"/>
                <w:lang w:eastAsia="ar-SA"/>
              </w:rPr>
              <w:t>*</w:t>
            </w:r>
          </w:p>
        </w:tc>
        <w:tc>
          <w:tcPr>
            <w:tcW w:w="709" w:type="dxa"/>
          </w:tcPr>
          <w:p w14:paraId="604A877D" w14:textId="77777777" w:rsidR="0035246A" w:rsidRPr="00CA7FFE" w:rsidRDefault="0035246A" w:rsidP="00E16F2C">
            <w:pPr>
              <w:suppressAutoHyphens/>
              <w:jc w:val="center"/>
              <w:rPr>
                <w:sz w:val="18"/>
                <w:szCs w:val="18"/>
                <w:lang w:eastAsia="ar-SA"/>
              </w:rPr>
            </w:pPr>
            <w:r w:rsidRPr="00CA7FFE">
              <w:rPr>
                <w:sz w:val="18"/>
                <w:szCs w:val="18"/>
                <w:lang w:eastAsia="ar-SA"/>
              </w:rPr>
              <w:t>5,6,7,8</w:t>
            </w:r>
          </w:p>
        </w:tc>
        <w:tc>
          <w:tcPr>
            <w:tcW w:w="708" w:type="dxa"/>
          </w:tcPr>
          <w:p w14:paraId="263CA5DF" w14:textId="77777777" w:rsidR="0035246A" w:rsidRPr="00CA7FFE" w:rsidRDefault="0035246A" w:rsidP="00E16F2C">
            <w:pPr>
              <w:suppressAutoHyphens/>
              <w:rPr>
                <w:sz w:val="18"/>
                <w:szCs w:val="18"/>
                <w:lang w:eastAsia="ar-SA"/>
              </w:rPr>
            </w:pPr>
            <w:r w:rsidRPr="00CA7FFE">
              <w:rPr>
                <w:sz w:val="18"/>
                <w:szCs w:val="18"/>
                <w:lang w:val="en-US" w:eastAsia="ar-SA"/>
              </w:rPr>
              <w:t>&gt;</w:t>
            </w:r>
            <w:r w:rsidRPr="00CA7FFE">
              <w:rPr>
                <w:sz w:val="18"/>
                <w:szCs w:val="18"/>
                <w:lang w:eastAsia="ar-SA"/>
              </w:rPr>
              <w:t xml:space="preserve">= </w:t>
            </w:r>
          </w:p>
        </w:tc>
        <w:tc>
          <w:tcPr>
            <w:tcW w:w="1701" w:type="dxa"/>
          </w:tcPr>
          <w:p w14:paraId="7FB41F38" w14:textId="77777777" w:rsidR="0035246A" w:rsidRPr="00CA7FFE" w:rsidRDefault="0035246A" w:rsidP="00E16F2C">
            <w:pPr>
              <w:suppressAutoHyphens/>
              <w:jc w:val="center"/>
              <w:rPr>
                <w:sz w:val="18"/>
                <w:szCs w:val="18"/>
                <w:lang w:eastAsia="ar-SA"/>
              </w:rPr>
            </w:pPr>
            <w:r w:rsidRPr="00CA7FFE">
              <w:rPr>
                <w:sz w:val="18"/>
                <w:szCs w:val="18"/>
                <w:lang w:eastAsia="ar-SA"/>
              </w:rPr>
              <w:t>0</w:t>
            </w:r>
          </w:p>
        </w:tc>
        <w:tc>
          <w:tcPr>
            <w:tcW w:w="567" w:type="dxa"/>
          </w:tcPr>
          <w:p w14:paraId="3C1EA4ED" w14:textId="77777777" w:rsidR="0035246A" w:rsidRPr="00CA7FFE" w:rsidRDefault="0035246A" w:rsidP="00E16F2C">
            <w:pPr>
              <w:suppressAutoHyphens/>
              <w:rPr>
                <w:sz w:val="18"/>
                <w:szCs w:val="18"/>
                <w:lang w:eastAsia="ar-SA"/>
              </w:rPr>
            </w:pPr>
          </w:p>
        </w:tc>
        <w:tc>
          <w:tcPr>
            <w:tcW w:w="3828" w:type="dxa"/>
          </w:tcPr>
          <w:p w14:paraId="7EA9DC0E" w14:textId="77777777" w:rsidR="0035246A" w:rsidRPr="00CA7FFE" w:rsidRDefault="0035246A" w:rsidP="00E16F2C">
            <w:pPr>
              <w:suppressAutoHyphens/>
              <w:jc w:val="center"/>
              <w:rPr>
                <w:sz w:val="18"/>
                <w:szCs w:val="18"/>
                <w:lang w:eastAsia="ar-SA"/>
              </w:rPr>
            </w:pPr>
            <w:r w:rsidRPr="00CA7FFE">
              <w:rPr>
                <w:sz w:val="18"/>
                <w:szCs w:val="18"/>
                <w:lang w:eastAsia="ar-SA"/>
              </w:rPr>
              <w:t>Показатели по графам 5-8 должны отражаться в положительном значении, иначе требуются пояснения</w:t>
            </w:r>
          </w:p>
        </w:tc>
        <w:tc>
          <w:tcPr>
            <w:tcW w:w="992" w:type="dxa"/>
          </w:tcPr>
          <w:p w14:paraId="556BFB9F" w14:textId="77777777" w:rsidR="0035246A" w:rsidRPr="00CA7FFE" w:rsidRDefault="0035246A" w:rsidP="00E16F2C">
            <w:pPr>
              <w:suppressAutoHyphens/>
              <w:rPr>
                <w:sz w:val="18"/>
                <w:szCs w:val="18"/>
                <w:lang w:eastAsia="ar-SA"/>
              </w:rPr>
            </w:pPr>
            <w:r w:rsidRPr="00CA7FFE">
              <w:rPr>
                <w:sz w:val="18"/>
                <w:szCs w:val="18"/>
                <w:lang w:eastAsia="ar-SA"/>
              </w:rPr>
              <w:t>П</w:t>
            </w:r>
            <w:r w:rsidR="0091046B">
              <w:rPr>
                <w:sz w:val="18"/>
                <w:szCs w:val="18"/>
                <w:lang w:eastAsia="ar-SA"/>
              </w:rPr>
              <w:t xml:space="preserve"> </w:t>
            </w:r>
            <w:r w:rsidR="0091046B">
              <w:rPr>
                <w:sz w:val="18"/>
                <w:szCs w:val="18"/>
              </w:rPr>
              <w:t>(для АУБУ)</w:t>
            </w:r>
          </w:p>
        </w:tc>
      </w:tr>
      <w:tr w:rsidR="00E64DF3" w:rsidRPr="00B92096" w14:paraId="317FE073" w14:textId="77777777" w:rsidTr="000D5E14">
        <w:tc>
          <w:tcPr>
            <w:tcW w:w="626" w:type="dxa"/>
            <w:tcBorders>
              <w:top w:val="single" w:sz="4" w:space="0" w:color="auto"/>
              <w:left w:val="single" w:sz="4" w:space="0" w:color="auto"/>
              <w:bottom w:val="single" w:sz="4" w:space="0" w:color="auto"/>
              <w:right w:val="single" w:sz="4" w:space="0" w:color="auto"/>
            </w:tcBorders>
            <w:shd w:val="clear" w:color="auto" w:fill="auto"/>
          </w:tcPr>
          <w:p w14:paraId="7A4CB9D1" w14:textId="77777777" w:rsidR="00E64DF3" w:rsidRPr="00E64DF3" w:rsidRDefault="00E64DF3" w:rsidP="00E64DF3">
            <w:pPr>
              <w:suppressAutoHyphens/>
              <w:spacing w:line="360" w:lineRule="auto"/>
              <w:rPr>
                <w:sz w:val="18"/>
                <w:szCs w:val="18"/>
                <w:lang w:eastAsia="ar-SA"/>
              </w:rPr>
            </w:pPr>
            <w:r>
              <w:rPr>
                <w:sz w:val="18"/>
                <w:szCs w:val="18"/>
                <w:lang w:eastAsia="ar-SA"/>
              </w:rPr>
              <w:t>43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818FAB" w14:textId="77777777" w:rsidR="00E64DF3" w:rsidRPr="00E64DF3" w:rsidRDefault="00E64DF3" w:rsidP="00E64DF3">
            <w:pPr>
              <w:suppressAutoHyphens/>
              <w:jc w:val="center"/>
              <w:rPr>
                <w:sz w:val="18"/>
                <w:szCs w:val="18"/>
                <w:lang w:eastAsia="ar-SA"/>
              </w:rPr>
            </w:pPr>
            <w:r>
              <w:rPr>
                <w:sz w:val="18"/>
                <w:szCs w:val="18"/>
                <w:lang w:eastAsia="ar-SA"/>
              </w:rPr>
              <w:t>Сумма показателей по счетам детализированных строк раздела 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717FFE" w14:textId="77777777" w:rsidR="00E64DF3" w:rsidRPr="00E64DF3" w:rsidRDefault="00E64DF3" w:rsidP="00E64DF3">
            <w:pPr>
              <w:suppressAutoHyphens/>
              <w:jc w:val="center"/>
              <w:rPr>
                <w:sz w:val="18"/>
                <w:szCs w:val="18"/>
                <w:lang w:eastAsia="ar-SA"/>
              </w:rPr>
            </w:pPr>
            <w:r>
              <w:rPr>
                <w:sz w:val="18"/>
                <w:szCs w:val="18"/>
                <w:lang w:eastAsia="ar-SA"/>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A480A44" w14:textId="77777777" w:rsidR="00E64DF3" w:rsidRPr="00E64DF3" w:rsidRDefault="00E64DF3" w:rsidP="00E64DF3">
            <w:pPr>
              <w:suppressAutoHyphens/>
              <w:rPr>
                <w:sz w:val="18"/>
                <w:szCs w:val="18"/>
                <w:lang w:eastAsia="ar-SA"/>
              </w:rPr>
            </w:pPr>
            <w:r>
              <w:rPr>
                <w:sz w:val="18"/>
                <w:szCs w:val="18"/>
                <w:lang w:val="en-US" w:eastAsia="ar-SA"/>
              </w:rPr>
              <w:t>&lt;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BEA81E" w14:textId="77777777" w:rsidR="00E64DF3" w:rsidRPr="00E64DF3" w:rsidRDefault="00E64DF3" w:rsidP="00E64DF3">
            <w:pPr>
              <w:suppressAutoHyphens/>
              <w:jc w:val="center"/>
              <w:rPr>
                <w:sz w:val="18"/>
                <w:szCs w:val="18"/>
                <w:lang w:eastAsia="ar-SA"/>
              </w:rPr>
            </w:pPr>
            <w:r>
              <w:rPr>
                <w:sz w:val="18"/>
                <w:szCs w:val="18"/>
                <w:lang w:eastAsia="ar-SA"/>
              </w:rPr>
              <w:t>Сумма показателей по счетам детализированных строк раздела 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54489CC" w14:textId="77777777" w:rsidR="00E64DF3" w:rsidRPr="00E64DF3" w:rsidRDefault="00E64DF3" w:rsidP="00E64DF3">
            <w:pPr>
              <w:suppressAutoHyphens/>
              <w:rPr>
                <w:sz w:val="18"/>
                <w:szCs w:val="18"/>
                <w:lang w:eastAsia="ar-SA"/>
              </w:rPr>
            </w:pPr>
            <w:r>
              <w:rPr>
                <w:sz w:val="18"/>
                <w:szCs w:val="18"/>
                <w:lang w:eastAsia="ar-SA"/>
              </w:rPr>
              <w:t>11</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71673D89" w14:textId="77777777" w:rsidR="00E64DF3" w:rsidRPr="00175081" w:rsidRDefault="00E64DF3" w:rsidP="004C3035">
            <w:pPr>
              <w:suppressAutoHyphens/>
              <w:rPr>
                <w:sz w:val="18"/>
                <w:szCs w:val="18"/>
                <w:lang w:eastAsia="ar-SA"/>
              </w:rPr>
            </w:pPr>
            <w:r>
              <w:rPr>
                <w:sz w:val="18"/>
                <w:szCs w:val="18"/>
                <w:lang w:eastAsia="ar-SA"/>
              </w:rPr>
              <w:t>Показатели просроченной</w:t>
            </w:r>
            <w:r w:rsidR="004C3035">
              <w:rPr>
                <w:sz w:val="18"/>
                <w:szCs w:val="18"/>
                <w:lang w:eastAsia="ar-SA"/>
              </w:rPr>
              <w:t xml:space="preserve"> задолженности раздела 2 превышают аналогичные показатели раздела 1 - недопустимо</w:t>
            </w:r>
          </w:p>
        </w:tc>
        <w:tc>
          <w:tcPr>
            <w:tcW w:w="992" w:type="dxa"/>
            <w:tcBorders>
              <w:top w:val="single" w:sz="4" w:space="0" w:color="auto"/>
              <w:left w:val="single" w:sz="4" w:space="0" w:color="auto"/>
              <w:bottom w:val="single" w:sz="4" w:space="0" w:color="auto"/>
              <w:right w:val="single" w:sz="4" w:space="0" w:color="auto"/>
            </w:tcBorders>
          </w:tcPr>
          <w:p w14:paraId="20B0963A" w14:textId="77777777" w:rsidR="00E64DF3" w:rsidRPr="00E64DF3" w:rsidRDefault="004C3035" w:rsidP="00E64DF3">
            <w:pPr>
              <w:suppressAutoHyphens/>
              <w:rPr>
                <w:sz w:val="18"/>
                <w:szCs w:val="18"/>
                <w:lang w:eastAsia="ar-SA"/>
              </w:rPr>
            </w:pPr>
            <w:r>
              <w:rPr>
                <w:sz w:val="18"/>
                <w:szCs w:val="18"/>
                <w:lang w:eastAsia="ar-SA"/>
              </w:rPr>
              <w:t>Б</w:t>
            </w:r>
          </w:p>
        </w:tc>
      </w:tr>
      <w:tr w:rsidR="009D16F4" w:rsidRPr="00B92096" w14:paraId="33A55621" w14:textId="77777777" w:rsidTr="000D5E14">
        <w:tc>
          <w:tcPr>
            <w:tcW w:w="626" w:type="dxa"/>
            <w:tcBorders>
              <w:top w:val="single" w:sz="4" w:space="0" w:color="auto"/>
              <w:left w:val="single" w:sz="4" w:space="0" w:color="auto"/>
              <w:bottom w:val="single" w:sz="4" w:space="0" w:color="auto"/>
              <w:right w:val="single" w:sz="4" w:space="0" w:color="auto"/>
            </w:tcBorders>
            <w:shd w:val="clear" w:color="auto" w:fill="auto"/>
          </w:tcPr>
          <w:p w14:paraId="11D26A28" w14:textId="77777777" w:rsidR="009D16F4" w:rsidRDefault="009D16F4" w:rsidP="00E64DF3">
            <w:pPr>
              <w:suppressAutoHyphens/>
              <w:spacing w:line="360" w:lineRule="auto"/>
              <w:rPr>
                <w:sz w:val="18"/>
                <w:szCs w:val="18"/>
                <w:lang w:eastAsia="ar-SA"/>
              </w:rPr>
            </w:pPr>
            <w:r>
              <w:rPr>
                <w:sz w:val="18"/>
                <w:szCs w:val="18"/>
                <w:lang w:eastAsia="ar-SA"/>
              </w:rPr>
              <w:t>44</w:t>
            </w:r>
            <w:r w:rsidR="000D5E14">
              <w:rPr>
                <w:sz w:val="18"/>
                <w:szCs w:val="18"/>
                <w:lang w:eastAsia="ar-SA"/>
              </w:rPr>
              <w:t xml:space="preserve"> (полугодие, 9 мес.)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03F33DB" w14:textId="77777777" w:rsidR="009D16F4" w:rsidRDefault="009D16F4" w:rsidP="000D5E14">
            <w:pPr>
              <w:suppressAutoHyphens/>
              <w:jc w:val="center"/>
              <w:rPr>
                <w:sz w:val="18"/>
                <w:szCs w:val="18"/>
                <w:lang w:eastAsia="ar-SA"/>
              </w:rPr>
            </w:pPr>
            <w:r>
              <w:rPr>
                <w:sz w:val="18"/>
                <w:szCs w:val="18"/>
                <w:lang w:eastAsia="ar-SA"/>
              </w:rPr>
              <w:t>Показатель по счету % 5 303 05%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3B542A9" w14:textId="77777777" w:rsidR="009D16F4" w:rsidRDefault="009D16F4" w:rsidP="00E64DF3">
            <w:pPr>
              <w:suppressAutoHyphens/>
              <w:jc w:val="center"/>
              <w:rPr>
                <w:sz w:val="18"/>
                <w:szCs w:val="18"/>
                <w:lang w:eastAsia="ar-SA"/>
              </w:rPr>
            </w:pPr>
            <w:r>
              <w:rPr>
                <w:sz w:val="18"/>
                <w:szCs w:val="18"/>
                <w:lang w:eastAsia="ar-SA"/>
              </w:rPr>
              <w:t>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BCB08A9" w14:textId="77777777" w:rsidR="009D16F4" w:rsidRPr="001F0047" w:rsidRDefault="009D16F4" w:rsidP="00E64DF3">
            <w:pPr>
              <w:suppressAutoHyphens/>
              <w:rPr>
                <w:sz w:val="18"/>
                <w:szCs w:val="18"/>
                <w:lang w:eastAsia="ar-SA"/>
              </w:rPr>
            </w:pPr>
            <w:r>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182F3C" w14:textId="77777777" w:rsidR="009D16F4" w:rsidRDefault="009D16F4" w:rsidP="00E64DF3">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5D8E3BE" w14:textId="77777777" w:rsidR="009D16F4" w:rsidRDefault="009D16F4" w:rsidP="00E64DF3">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5CA5CCC9" w14:textId="77777777" w:rsidR="009D16F4" w:rsidRDefault="009D16F4" w:rsidP="000D5E14">
            <w:pPr>
              <w:suppressAutoHyphens/>
              <w:rPr>
                <w:sz w:val="18"/>
                <w:szCs w:val="18"/>
                <w:lang w:eastAsia="ar-SA"/>
              </w:rPr>
            </w:pPr>
            <w:r>
              <w:rPr>
                <w:sz w:val="18"/>
                <w:szCs w:val="18"/>
                <w:lang w:eastAsia="ar-SA"/>
              </w:rPr>
              <w:t>В Сведениях ф. 0503769 по КВД 5 остатки по счет</w:t>
            </w:r>
            <w:r w:rsidR="007766B6">
              <w:rPr>
                <w:sz w:val="18"/>
                <w:szCs w:val="18"/>
                <w:lang w:eastAsia="ar-SA"/>
              </w:rPr>
              <w:t>у</w:t>
            </w:r>
            <w:r>
              <w:rPr>
                <w:sz w:val="18"/>
                <w:szCs w:val="18"/>
                <w:lang w:eastAsia="ar-SA"/>
              </w:rPr>
              <w:t xml:space="preserve"> 30305 требуют пояснения</w:t>
            </w:r>
          </w:p>
        </w:tc>
        <w:tc>
          <w:tcPr>
            <w:tcW w:w="992" w:type="dxa"/>
            <w:tcBorders>
              <w:top w:val="single" w:sz="4" w:space="0" w:color="auto"/>
              <w:left w:val="single" w:sz="4" w:space="0" w:color="auto"/>
              <w:bottom w:val="single" w:sz="4" w:space="0" w:color="auto"/>
              <w:right w:val="single" w:sz="4" w:space="0" w:color="auto"/>
            </w:tcBorders>
          </w:tcPr>
          <w:p w14:paraId="5FAE0FE9" w14:textId="77777777" w:rsidR="009D16F4" w:rsidRDefault="009D16F4" w:rsidP="00E64DF3">
            <w:pPr>
              <w:suppressAutoHyphens/>
              <w:rPr>
                <w:sz w:val="18"/>
                <w:szCs w:val="18"/>
                <w:lang w:eastAsia="ar-SA"/>
              </w:rPr>
            </w:pPr>
            <w:r>
              <w:rPr>
                <w:sz w:val="18"/>
                <w:szCs w:val="18"/>
                <w:lang w:eastAsia="ar-SA"/>
              </w:rPr>
              <w:t>П</w:t>
            </w:r>
          </w:p>
        </w:tc>
      </w:tr>
      <w:tr w:rsidR="000D5E14" w:rsidRPr="00B92096" w14:paraId="6439BAAA" w14:textId="77777777" w:rsidTr="000D5E14">
        <w:tc>
          <w:tcPr>
            <w:tcW w:w="626" w:type="dxa"/>
            <w:tcBorders>
              <w:top w:val="single" w:sz="4" w:space="0" w:color="auto"/>
              <w:left w:val="single" w:sz="4" w:space="0" w:color="auto"/>
              <w:bottom w:val="single" w:sz="4" w:space="0" w:color="auto"/>
              <w:right w:val="single" w:sz="4" w:space="0" w:color="auto"/>
            </w:tcBorders>
            <w:shd w:val="clear" w:color="auto" w:fill="auto"/>
          </w:tcPr>
          <w:p w14:paraId="68E60CD2" w14:textId="77777777" w:rsidR="000D5E14" w:rsidRDefault="000D5E14" w:rsidP="00D4666D">
            <w:pPr>
              <w:suppressAutoHyphens/>
              <w:spacing w:line="360" w:lineRule="auto"/>
              <w:rPr>
                <w:sz w:val="18"/>
                <w:szCs w:val="18"/>
                <w:lang w:eastAsia="ar-SA"/>
              </w:rPr>
            </w:pPr>
            <w:r>
              <w:rPr>
                <w:sz w:val="18"/>
                <w:szCs w:val="18"/>
                <w:lang w:eastAsia="ar-SA"/>
              </w:rPr>
              <w:lastRenderedPageBreak/>
              <w:t>44.1 (полугодие, 9 мес.)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86D683" w14:textId="6E639819" w:rsidR="000D5E14" w:rsidRDefault="000D5E14" w:rsidP="00F318E3">
            <w:pPr>
              <w:suppressAutoHyphens/>
              <w:jc w:val="center"/>
              <w:rPr>
                <w:sz w:val="18"/>
                <w:szCs w:val="18"/>
                <w:lang w:eastAsia="ar-SA"/>
              </w:rPr>
            </w:pPr>
            <w:r>
              <w:rPr>
                <w:sz w:val="18"/>
                <w:szCs w:val="18"/>
                <w:lang w:eastAsia="ar-SA"/>
              </w:rPr>
              <w:t>Показатель по счету % 5 303 05%, кроме %610 5 303 05 001, %150 5 303 05 001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E053F4" w14:textId="77777777" w:rsidR="000D5E14" w:rsidRDefault="000D5E14" w:rsidP="000D5E14">
            <w:pPr>
              <w:suppressAutoHyphens/>
              <w:jc w:val="center"/>
              <w:rPr>
                <w:sz w:val="18"/>
                <w:szCs w:val="18"/>
                <w:lang w:eastAsia="ar-SA"/>
              </w:rPr>
            </w:pPr>
            <w:r>
              <w:rPr>
                <w:sz w:val="18"/>
                <w:szCs w:val="18"/>
                <w:lang w:eastAsia="ar-SA"/>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0194DA" w14:textId="77777777" w:rsidR="000D5E14" w:rsidRPr="001F0047" w:rsidRDefault="000D5E14" w:rsidP="00D4666D">
            <w:pPr>
              <w:suppressAutoHyphens/>
              <w:rPr>
                <w:sz w:val="18"/>
                <w:szCs w:val="18"/>
                <w:lang w:eastAsia="ar-SA"/>
              </w:rPr>
            </w:pPr>
            <w:r>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B84789" w14:textId="77777777" w:rsidR="000D5E14" w:rsidRDefault="000D5E14" w:rsidP="00D4666D">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9D3287" w14:textId="77777777" w:rsidR="000D5E14" w:rsidRDefault="000D5E14" w:rsidP="00D4666D">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18A84421" w14:textId="77777777" w:rsidR="000D5E14" w:rsidRDefault="000D5E14" w:rsidP="000D5E14">
            <w:pPr>
              <w:suppressAutoHyphens/>
              <w:rPr>
                <w:sz w:val="18"/>
                <w:szCs w:val="18"/>
                <w:lang w:eastAsia="ar-SA"/>
              </w:rPr>
            </w:pPr>
            <w:r>
              <w:rPr>
                <w:sz w:val="18"/>
                <w:szCs w:val="18"/>
                <w:lang w:eastAsia="ar-SA"/>
              </w:rPr>
              <w:t>В Сведениях ф. 0503769 по КВД 5 остатки по счет</w:t>
            </w:r>
            <w:r w:rsidR="007766B6">
              <w:rPr>
                <w:sz w:val="18"/>
                <w:szCs w:val="18"/>
                <w:lang w:eastAsia="ar-SA"/>
              </w:rPr>
              <w:t>у</w:t>
            </w:r>
            <w:r>
              <w:rPr>
                <w:sz w:val="18"/>
                <w:szCs w:val="18"/>
                <w:lang w:eastAsia="ar-SA"/>
              </w:rPr>
              <w:t xml:space="preserve"> 30305 (кроме остатков по счету %610 5 303 05 001, %150 5 303 05 001) требуют пояснения</w:t>
            </w:r>
          </w:p>
        </w:tc>
        <w:tc>
          <w:tcPr>
            <w:tcW w:w="992" w:type="dxa"/>
            <w:tcBorders>
              <w:top w:val="single" w:sz="4" w:space="0" w:color="auto"/>
              <w:left w:val="single" w:sz="4" w:space="0" w:color="auto"/>
              <w:bottom w:val="single" w:sz="4" w:space="0" w:color="auto"/>
              <w:right w:val="single" w:sz="4" w:space="0" w:color="auto"/>
            </w:tcBorders>
          </w:tcPr>
          <w:p w14:paraId="0A4A6CB9" w14:textId="77777777" w:rsidR="000D5E14" w:rsidRDefault="000D5E14" w:rsidP="00D4666D">
            <w:pPr>
              <w:suppressAutoHyphens/>
              <w:rPr>
                <w:sz w:val="18"/>
                <w:szCs w:val="18"/>
                <w:lang w:eastAsia="ar-SA"/>
              </w:rPr>
            </w:pPr>
            <w:r>
              <w:rPr>
                <w:sz w:val="18"/>
                <w:szCs w:val="18"/>
                <w:lang w:eastAsia="ar-SA"/>
              </w:rPr>
              <w:t>П</w:t>
            </w:r>
          </w:p>
        </w:tc>
      </w:tr>
      <w:tr w:rsidR="000D5E14" w:rsidRPr="00B92096" w14:paraId="2088B61E" w14:textId="77777777" w:rsidTr="000D5E14">
        <w:tc>
          <w:tcPr>
            <w:tcW w:w="626" w:type="dxa"/>
            <w:tcBorders>
              <w:top w:val="single" w:sz="4" w:space="0" w:color="auto"/>
              <w:left w:val="single" w:sz="4" w:space="0" w:color="auto"/>
              <w:bottom w:val="single" w:sz="4" w:space="0" w:color="auto"/>
              <w:right w:val="single" w:sz="4" w:space="0" w:color="auto"/>
            </w:tcBorders>
            <w:shd w:val="clear" w:color="auto" w:fill="auto"/>
          </w:tcPr>
          <w:p w14:paraId="15BAF436" w14:textId="77777777" w:rsidR="000D5E14" w:rsidRDefault="000D5E14" w:rsidP="000D5E14">
            <w:pPr>
              <w:suppressAutoHyphens/>
              <w:spacing w:line="360" w:lineRule="auto"/>
              <w:rPr>
                <w:sz w:val="18"/>
                <w:szCs w:val="18"/>
                <w:lang w:eastAsia="ar-SA"/>
              </w:rPr>
            </w:pPr>
            <w:r>
              <w:rPr>
                <w:sz w:val="18"/>
                <w:szCs w:val="18"/>
                <w:lang w:eastAsia="ar-SA"/>
              </w:rPr>
              <w:t>44.2 (год)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377709" w14:textId="4F6CB980" w:rsidR="000D5E14" w:rsidRDefault="000D5E14" w:rsidP="00F318E3">
            <w:pPr>
              <w:suppressAutoHyphens/>
              <w:jc w:val="center"/>
              <w:rPr>
                <w:sz w:val="18"/>
                <w:szCs w:val="18"/>
                <w:lang w:eastAsia="ar-SA"/>
              </w:rPr>
            </w:pPr>
            <w:r>
              <w:rPr>
                <w:sz w:val="18"/>
                <w:szCs w:val="18"/>
                <w:lang w:eastAsia="ar-SA"/>
              </w:rPr>
              <w:t>Показатель по счету % 5 303 05%, кроме %610 5 303 05 001, %150 5 303 05 001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DE6FAF" w14:textId="77777777" w:rsidR="000D5E14" w:rsidRDefault="000D5E14" w:rsidP="00D4666D">
            <w:pPr>
              <w:suppressAutoHyphens/>
              <w:jc w:val="center"/>
              <w:rPr>
                <w:sz w:val="18"/>
                <w:szCs w:val="18"/>
                <w:lang w:eastAsia="ar-SA"/>
              </w:rPr>
            </w:pPr>
            <w:r>
              <w:rPr>
                <w:sz w:val="18"/>
                <w:szCs w:val="18"/>
                <w:lang w:eastAsia="ar-SA"/>
              </w:rPr>
              <w:t>2, 9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26F5721" w14:textId="77777777" w:rsidR="000D5E14" w:rsidRPr="001F0047" w:rsidRDefault="000D5E14" w:rsidP="00D4666D">
            <w:pPr>
              <w:suppressAutoHyphens/>
              <w:rPr>
                <w:sz w:val="18"/>
                <w:szCs w:val="18"/>
                <w:lang w:eastAsia="ar-SA"/>
              </w:rPr>
            </w:pPr>
            <w:r>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6E5C8F" w14:textId="77777777" w:rsidR="000D5E14" w:rsidRDefault="000D5E14" w:rsidP="00D4666D">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8E1D668" w14:textId="77777777" w:rsidR="000D5E14" w:rsidRDefault="000D5E14" w:rsidP="00D4666D">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1AEB2262" w14:textId="77777777" w:rsidR="000D5E14" w:rsidRDefault="000D5E14" w:rsidP="00D4666D">
            <w:pPr>
              <w:suppressAutoHyphens/>
              <w:rPr>
                <w:sz w:val="18"/>
                <w:szCs w:val="18"/>
                <w:lang w:eastAsia="ar-SA"/>
              </w:rPr>
            </w:pPr>
            <w:r>
              <w:rPr>
                <w:sz w:val="18"/>
                <w:szCs w:val="18"/>
                <w:lang w:eastAsia="ar-SA"/>
              </w:rPr>
              <w:t>В Сведениях ф. 0503769 по КВД 5 остатки по счет</w:t>
            </w:r>
            <w:r w:rsidR="007766B6">
              <w:rPr>
                <w:sz w:val="18"/>
                <w:szCs w:val="18"/>
                <w:lang w:eastAsia="ar-SA"/>
              </w:rPr>
              <w:t>у</w:t>
            </w:r>
            <w:r>
              <w:rPr>
                <w:sz w:val="18"/>
                <w:szCs w:val="18"/>
                <w:lang w:eastAsia="ar-SA"/>
              </w:rPr>
              <w:t xml:space="preserve"> 30305 (кроме остатков по счету %610 5 303 05 001, %150 5 303 05 001) требуют пояснения</w:t>
            </w:r>
          </w:p>
        </w:tc>
        <w:tc>
          <w:tcPr>
            <w:tcW w:w="992" w:type="dxa"/>
            <w:tcBorders>
              <w:top w:val="single" w:sz="4" w:space="0" w:color="auto"/>
              <w:left w:val="single" w:sz="4" w:space="0" w:color="auto"/>
              <w:bottom w:val="single" w:sz="4" w:space="0" w:color="auto"/>
              <w:right w:val="single" w:sz="4" w:space="0" w:color="auto"/>
            </w:tcBorders>
          </w:tcPr>
          <w:p w14:paraId="4992D1D5" w14:textId="77777777" w:rsidR="000D5E14" w:rsidRDefault="000D5E14" w:rsidP="00D4666D">
            <w:pPr>
              <w:suppressAutoHyphens/>
              <w:rPr>
                <w:sz w:val="18"/>
                <w:szCs w:val="18"/>
                <w:lang w:eastAsia="ar-SA"/>
              </w:rPr>
            </w:pPr>
            <w:r>
              <w:rPr>
                <w:sz w:val="18"/>
                <w:szCs w:val="18"/>
                <w:lang w:eastAsia="ar-SA"/>
              </w:rPr>
              <w:t>П</w:t>
            </w:r>
          </w:p>
        </w:tc>
      </w:tr>
      <w:tr w:rsidR="00BF5B0B" w:rsidRPr="00B92096" w14:paraId="30E9CE0B" w14:textId="77777777" w:rsidTr="00BF5B0B">
        <w:tc>
          <w:tcPr>
            <w:tcW w:w="626" w:type="dxa"/>
            <w:tcBorders>
              <w:top w:val="single" w:sz="4" w:space="0" w:color="auto"/>
              <w:left w:val="single" w:sz="4" w:space="0" w:color="auto"/>
              <w:bottom w:val="single" w:sz="4" w:space="0" w:color="auto"/>
              <w:right w:val="single" w:sz="4" w:space="0" w:color="auto"/>
            </w:tcBorders>
            <w:shd w:val="clear" w:color="auto" w:fill="auto"/>
          </w:tcPr>
          <w:p w14:paraId="37BF594B" w14:textId="77777777" w:rsidR="00BF5B0B" w:rsidRDefault="00BF5B0B" w:rsidP="00D4666D">
            <w:pPr>
              <w:suppressAutoHyphens/>
              <w:spacing w:line="360" w:lineRule="auto"/>
              <w:rPr>
                <w:sz w:val="18"/>
                <w:szCs w:val="18"/>
                <w:lang w:eastAsia="ar-SA"/>
              </w:rPr>
            </w:pPr>
            <w:r>
              <w:rPr>
                <w:sz w:val="18"/>
                <w:szCs w:val="18"/>
                <w:lang w:eastAsia="ar-SA"/>
              </w:rPr>
              <w:t>44.3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2D15528" w14:textId="77777777" w:rsidR="00BF5B0B" w:rsidRDefault="00BF5B0B" w:rsidP="00D4666D">
            <w:pPr>
              <w:suppressAutoHyphens/>
              <w:jc w:val="center"/>
              <w:rPr>
                <w:sz w:val="18"/>
                <w:szCs w:val="18"/>
                <w:lang w:eastAsia="ar-SA"/>
              </w:rPr>
            </w:pPr>
            <w:r>
              <w:rPr>
                <w:sz w:val="18"/>
                <w:szCs w:val="18"/>
                <w:lang w:eastAsia="ar-SA"/>
              </w:rPr>
              <w:t>Показатель в разделе ДЗ по счету %610 х 303 05 001, %150 х 303 05 001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BCC13C" w14:textId="77777777" w:rsidR="00BF5B0B" w:rsidRDefault="00BF5B0B" w:rsidP="00D4666D">
            <w:pPr>
              <w:suppressAutoHyphens/>
              <w:jc w:val="center"/>
              <w:rPr>
                <w:sz w:val="18"/>
                <w:szCs w:val="18"/>
                <w:lang w:eastAsia="ar-SA"/>
              </w:rPr>
            </w:pPr>
            <w:r>
              <w:rPr>
                <w:sz w:val="18"/>
                <w:szCs w:val="18"/>
                <w:lang w:eastAsia="ar-SA"/>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B4E159B" w14:textId="77777777" w:rsidR="00BF5B0B" w:rsidRPr="001F0047" w:rsidRDefault="00BF5B0B" w:rsidP="00D4666D">
            <w:pPr>
              <w:suppressAutoHyphens/>
              <w:rPr>
                <w:sz w:val="18"/>
                <w:szCs w:val="18"/>
                <w:lang w:eastAsia="ar-SA"/>
              </w:rPr>
            </w:pPr>
            <w:r>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9FAA0E" w14:textId="77777777" w:rsidR="00BF5B0B" w:rsidRDefault="00BF5B0B" w:rsidP="00D4666D">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4BD79E" w14:textId="77777777" w:rsidR="00BF5B0B" w:rsidRDefault="00BF5B0B" w:rsidP="00D4666D">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759B9E0A" w14:textId="77777777" w:rsidR="00BF5B0B" w:rsidRDefault="00BF5B0B" w:rsidP="00D4666D">
            <w:pPr>
              <w:suppressAutoHyphens/>
              <w:rPr>
                <w:sz w:val="18"/>
                <w:szCs w:val="18"/>
                <w:lang w:eastAsia="ar-SA"/>
              </w:rPr>
            </w:pPr>
            <w:r>
              <w:rPr>
                <w:sz w:val="18"/>
                <w:szCs w:val="18"/>
                <w:lang w:eastAsia="ar-SA"/>
              </w:rPr>
              <w:t>В Сведениях ф. 0503769 остатки по счету %610 х 303 05 001, %150 х 303 05 001) недопустимы</w:t>
            </w:r>
          </w:p>
        </w:tc>
        <w:tc>
          <w:tcPr>
            <w:tcW w:w="992" w:type="dxa"/>
            <w:tcBorders>
              <w:top w:val="single" w:sz="4" w:space="0" w:color="auto"/>
              <w:left w:val="single" w:sz="4" w:space="0" w:color="auto"/>
              <w:bottom w:val="single" w:sz="4" w:space="0" w:color="auto"/>
              <w:right w:val="single" w:sz="4" w:space="0" w:color="auto"/>
            </w:tcBorders>
          </w:tcPr>
          <w:p w14:paraId="6E0AD712" w14:textId="77777777" w:rsidR="00BF5B0B" w:rsidRDefault="00BF5B0B" w:rsidP="00D4666D">
            <w:pPr>
              <w:suppressAutoHyphens/>
              <w:rPr>
                <w:sz w:val="18"/>
                <w:szCs w:val="18"/>
                <w:lang w:eastAsia="ar-SA"/>
              </w:rPr>
            </w:pPr>
            <w:r>
              <w:rPr>
                <w:sz w:val="18"/>
                <w:szCs w:val="18"/>
                <w:lang w:eastAsia="ar-SA"/>
              </w:rPr>
              <w:t>П</w:t>
            </w:r>
          </w:p>
        </w:tc>
      </w:tr>
      <w:tr w:rsidR="00BF5B0B" w:rsidRPr="00B11F44" w14:paraId="7DE6B225" w14:textId="77777777" w:rsidTr="00BF5B0B">
        <w:tc>
          <w:tcPr>
            <w:tcW w:w="626" w:type="dxa"/>
            <w:tcBorders>
              <w:top w:val="single" w:sz="4" w:space="0" w:color="auto"/>
              <w:left w:val="single" w:sz="4" w:space="0" w:color="auto"/>
              <w:bottom w:val="single" w:sz="4" w:space="0" w:color="auto"/>
              <w:right w:val="single" w:sz="4" w:space="0" w:color="auto"/>
            </w:tcBorders>
            <w:shd w:val="clear" w:color="auto" w:fill="auto"/>
          </w:tcPr>
          <w:p w14:paraId="14924342" w14:textId="77777777" w:rsidR="00BF5B0B" w:rsidRPr="00B11F44" w:rsidRDefault="00BF5B0B" w:rsidP="00D4666D">
            <w:pPr>
              <w:suppressAutoHyphens/>
              <w:spacing w:line="360" w:lineRule="auto"/>
              <w:rPr>
                <w:sz w:val="18"/>
                <w:szCs w:val="18"/>
                <w:lang w:eastAsia="ar-SA"/>
              </w:rPr>
            </w:pPr>
            <w:r>
              <w:rPr>
                <w:sz w:val="18"/>
                <w:szCs w:val="18"/>
                <w:lang w:eastAsia="ar-SA"/>
              </w:rPr>
              <w:t>44.4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2AE47D" w14:textId="296BC09F" w:rsidR="00BF5B0B" w:rsidRPr="00B11F44" w:rsidRDefault="00BF5B0B" w:rsidP="00D4666D">
            <w:pPr>
              <w:suppressAutoHyphens/>
              <w:jc w:val="center"/>
              <w:rPr>
                <w:sz w:val="18"/>
                <w:szCs w:val="18"/>
                <w:lang w:eastAsia="ar-SA"/>
              </w:rPr>
            </w:pPr>
            <w:r w:rsidRPr="00B11F44">
              <w:rPr>
                <w:sz w:val="18"/>
                <w:szCs w:val="18"/>
                <w:lang w:eastAsia="ar-SA"/>
              </w:rPr>
              <w:t xml:space="preserve">Показатели по счетам </w:t>
            </w:r>
            <w:r w:rsidR="00E63C71">
              <w:rPr>
                <w:sz w:val="18"/>
                <w:szCs w:val="18"/>
                <w:lang w:eastAsia="ar-SA"/>
              </w:rPr>
              <w:t>%</w:t>
            </w:r>
            <w:r>
              <w:rPr>
                <w:sz w:val="18"/>
                <w:szCs w:val="18"/>
                <w:lang w:eastAsia="ar-SA"/>
              </w:rPr>
              <w:t>130</w:t>
            </w:r>
            <w:r w:rsidR="00E63C71">
              <w:rPr>
                <w:sz w:val="18"/>
                <w:szCs w:val="18"/>
                <w:lang w:eastAsia="ar-SA"/>
              </w:rPr>
              <w:t xml:space="preserve"> </w:t>
            </w:r>
            <w:r>
              <w:rPr>
                <w:sz w:val="18"/>
                <w:szCs w:val="18"/>
                <w:lang w:eastAsia="ar-SA"/>
              </w:rPr>
              <w:t>4</w:t>
            </w:r>
            <w:r w:rsidR="00E63C71">
              <w:rPr>
                <w:sz w:val="18"/>
                <w:szCs w:val="18"/>
                <w:lang w:eastAsia="ar-SA"/>
              </w:rPr>
              <w:t xml:space="preserve"> </w:t>
            </w:r>
            <w:r>
              <w:rPr>
                <w:sz w:val="18"/>
                <w:szCs w:val="18"/>
                <w:lang w:eastAsia="ar-SA"/>
              </w:rPr>
              <w:t>30305</w:t>
            </w:r>
            <w:r w:rsidR="00E63C71">
              <w:rPr>
                <w:sz w:val="18"/>
                <w:szCs w:val="18"/>
                <w:lang w:eastAsia="ar-SA"/>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8C5B03" w14:textId="77777777" w:rsidR="00BF5B0B" w:rsidRPr="00B11F44" w:rsidRDefault="00BF5B0B" w:rsidP="00D4666D">
            <w:pPr>
              <w:suppressAutoHyphens/>
              <w:jc w:val="center"/>
              <w:rPr>
                <w:sz w:val="18"/>
                <w:szCs w:val="18"/>
                <w:lang w:eastAsia="ar-SA"/>
              </w:rPr>
            </w:pPr>
            <w:r>
              <w:rPr>
                <w:sz w:val="18"/>
                <w:szCs w:val="18"/>
                <w:lang w:eastAsia="ar-SA"/>
              </w:rPr>
              <w:t>2,9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58C667F" w14:textId="77777777" w:rsidR="00BF5B0B" w:rsidRPr="00B11F44" w:rsidRDefault="00BF5B0B" w:rsidP="00D4666D">
            <w:pPr>
              <w:suppressAutoHyphens/>
              <w:rPr>
                <w:sz w:val="18"/>
                <w:szCs w:val="18"/>
                <w:lang w:eastAsia="ar-SA"/>
              </w:rPr>
            </w:pPr>
            <w:r w:rsidRPr="00B11F44">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44D8E7" w14:textId="77777777" w:rsidR="00BF5B0B" w:rsidRPr="00B11F44" w:rsidRDefault="00BF5B0B" w:rsidP="00D4666D">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41C352" w14:textId="77777777" w:rsidR="00BF5B0B" w:rsidRPr="00B11F44" w:rsidRDefault="00BF5B0B" w:rsidP="00D4666D">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77EF23D6" w14:textId="06549775" w:rsidR="00BF5B0B" w:rsidRPr="00B11F44" w:rsidRDefault="00BF5B0B" w:rsidP="0091050D">
            <w:pPr>
              <w:suppressAutoHyphens/>
              <w:rPr>
                <w:sz w:val="18"/>
                <w:szCs w:val="18"/>
                <w:lang w:eastAsia="ar-SA"/>
              </w:rPr>
            </w:pPr>
            <w:r>
              <w:rPr>
                <w:sz w:val="18"/>
                <w:szCs w:val="18"/>
                <w:lang w:eastAsia="ar-SA"/>
              </w:rPr>
              <w:t xml:space="preserve">Задолженность по счету 130 4 30305 </w:t>
            </w:r>
            <w:r w:rsidR="0091050D">
              <w:rPr>
                <w:sz w:val="18"/>
                <w:szCs w:val="18"/>
                <w:lang w:eastAsia="ar-SA"/>
              </w:rPr>
              <w:t>недопустимы</w:t>
            </w:r>
            <w:r w:rsidRPr="00B11F44">
              <w:rPr>
                <w:sz w:val="18"/>
                <w:szCs w:val="18"/>
                <w:lang w:eastAsia="ar-SA"/>
              </w:rPr>
              <w:t xml:space="preserve"> </w:t>
            </w:r>
          </w:p>
        </w:tc>
        <w:tc>
          <w:tcPr>
            <w:tcW w:w="992" w:type="dxa"/>
            <w:tcBorders>
              <w:top w:val="single" w:sz="4" w:space="0" w:color="auto"/>
              <w:left w:val="single" w:sz="4" w:space="0" w:color="auto"/>
              <w:bottom w:val="single" w:sz="4" w:space="0" w:color="auto"/>
              <w:right w:val="single" w:sz="4" w:space="0" w:color="auto"/>
            </w:tcBorders>
          </w:tcPr>
          <w:p w14:paraId="2C3EBD08" w14:textId="76432896" w:rsidR="00BF5B0B" w:rsidRPr="00B11F44" w:rsidRDefault="0091050D" w:rsidP="00D4666D">
            <w:pPr>
              <w:suppressAutoHyphens/>
              <w:rPr>
                <w:sz w:val="18"/>
                <w:szCs w:val="18"/>
                <w:lang w:eastAsia="ar-SA"/>
              </w:rPr>
            </w:pPr>
            <w:r>
              <w:rPr>
                <w:sz w:val="18"/>
                <w:szCs w:val="18"/>
                <w:lang w:eastAsia="ar-SA"/>
              </w:rPr>
              <w:t>Б</w:t>
            </w:r>
          </w:p>
        </w:tc>
      </w:tr>
      <w:tr w:rsidR="009D16F4" w:rsidRPr="00B92096" w14:paraId="260C7DF7" w14:textId="77777777" w:rsidTr="000D5E14">
        <w:tc>
          <w:tcPr>
            <w:tcW w:w="626" w:type="dxa"/>
            <w:tcBorders>
              <w:top w:val="single" w:sz="4" w:space="0" w:color="auto"/>
              <w:left w:val="single" w:sz="4" w:space="0" w:color="auto"/>
              <w:bottom w:val="single" w:sz="4" w:space="0" w:color="auto"/>
              <w:right w:val="single" w:sz="4" w:space="0" w:color="auto"/>
            </w:tcBorders>
            <w:shd w:val="clear" w:color="auto" w:fill="auto"/>
          </w:tcPr>
          <w:p w14:paraId="164D3845" w14:textId="77777777" w:rsidR="009D16F4" w:rsidRDefault="009D16F4" w:rsidP="009D16F4">
            <w:pPr>
              <w:suppressAutoHyphens/>
              <w:spacing w:line="360" w:lineRule="auto"/>
              <w:rPr>
                <w:sz w:val="18"/>
                <w:szCs w:val="18"/>
                <w:lang w:eastAsia="ar-SA"/>
              </w:rPr>
            </w:pPr>
            <w:r>
              <w:rPr>
                <w:sz w:val="18"/>
                <w:szCs w:val="18"/>
                <w:lang w:eastAsia="ar-SA"/>
              </w:rPr>
              <w:t>45</w:t>
            </w:r>
            <w:r w:rsidR="000D5E14">
              <w:rPr>
                <w:sz w:val="18"/>
                <w:szCs w:val="18"/>
                <w:lang w:eastAsia="ar-SA"/>
              </w:rPr>
              <w:t xml:space="preserve"> (полугодие, 9 мес.)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B74683D" w14:textId="77777777" w:rsidR="009D16F4" w:rsidRDefault="009D16F4" w:rsidP="000D5E14">
            <w:pPr>
              <w:suppressAutoHyphens/>
              <w:jc w:val="center"/>
              <w:rPr>
                <w:sz w:val="18"/>
                <w:szCs w:val="18"/>
                <w:lang w:eastAsia="ar-SA"/>
              </w:rPr>
            </w:pPr>
            <w:r>
              <w:rPr>
                <w:sz w:val="18"/>
                <w:szCs w:val="18"/>
                <w:lang w:eastAsia="ar-SA"/>
              </w:rPr>
              <w:t>Показатель по счету % 6 303 05%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BCFB657" w14:textId="77777777" w:rsidR="009D16F4" w:rsidRDefault="009D16F4" w:rsidP="000D5E14">
            <w:pPr>
              <w:suppressAutoHyphens/>
              <w:jc w:val="center"/>
              <w:rPr>
                <w:sz w:val="18"/>
                <w:szCs w:val="18"/>
                <w:lang w:eastAsia="ar-SA"/>
              </w:rPr>
            </w:pPr>
            <w:r>
              <w:rPr>
                <w:sz w:val="18"/>
                <w:szCs w:val="18"/>
                <w:lang w:eastAsia="ar-SA"/>
              </w:rPr>
              <w:t>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A92FAB3" w14:textId="77777777" w:rsidR="009D16F4" w:rsidRDefault="009D16F4" w:rsidP="009D16F4">
            <w:pPr>
              <w:suppressAutoHyphens/>
              <w:rPr>
                <w:sz w:val="18"/>
                <w:szCs w:val="18"/>
                <w:lang w:eastAsia="ar-SA"/>
              </w:rPr>
            </w:pPr>
            <w:r>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A88FB9" w14:textId="77777777" w:rsidR="009D16F4" w:rsidRDefault="009D16F4" w:rsidP="009D16F4">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49E9F3A" w14:textId="77777777" w:rsidR="009D16F4" w:rsidRDefault="009D16F4" w:rsidP="009D16F4">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544F2094" w14:textId="5F1E416E" w:rsidR="009D16F4" w:rsidRDefault="009D16F4" w:rsidP="00F318E3">
            <w:pPr>
              <w:suppressAutoHyphens/>
              <w:rPr>
                <w:sz w:val="18"/>
                <w:szCs w:val="18"/>
                <w:lang w:eastAsia="ar-SA"/>
              </w:rPr>
            </w:pPr>
            <w:r>
              <w:rPr>
                <w:sz w:val="18"/>
                <w:szCs w:val="18"/>
                <w:lang w:eastAsia="ar-SA"/>
              </w:rPr>
              <w:t>В Сведениях ф. 0503769 по КВД 6 остатки по счет</w:t>
            </w:r>
            <w:r w:rsidR="007766B6">
              <w:rPr>
                <w:sz w:val="18"/>
                <w:szCs w:val="18"/>
                <w:lang w:eastAsia="ar-SA"/>
              </w:rPr>
              <w:t>у</w:t>
            </w:r>
            <w:r>
              <w:rPr>
                <w:sz w:val="18"/>
                <w:szCs w:val="18"/>
                <w:lang w:eastAsia="ar-SA"/>
              </w:rPr>
              <w:t xml:space="preserve"> 30305 требуют пояснения</w:t>
            </w:r>
          </w:p>
        </w:tc>
        <w:tc>
          <w:tcPr>
            <w:tcW w:w="992" w:type="dxa"/>
            <w:tcBorders>
              <w:top w:val="single" w:sz="4" w:space="0" w:color="auto"/>
              <w:left w:val="single" w:sz="4" w:space="0" w:color="auto"/>
              <w:bottom w:val="single" w:sz="4" w:space="0" w:color="auto"/>
              <w:right w:val="single" w:sz="4" w:space="0" w:color="auto"/>
            </w:tcBorders>
          </w:tcPr>
          <w:p w14:paraId="7AA1A38E" w14:textId="77777777" w:rsidR="009D16F4" w:rsidRDefault="009D16F4" w:rsidP="009D16F4">
            <w:pPr>
              <w:suppressAutoHyphens/>
              <w:rPr>
                <w:sz w:val="18"/>
                <w:szCs w:val="18"/>
                <w:lang w:eastAsia="ar-SA"/>
              </w:rPr>
            </w:pPr>
            <w:r>
              <w:rPr>
                <w:sz w:val="18"/>
                <w:szCs w:val="18"/>
                <w:lang w:eastAsia="ar-SA"/>
              </w:rPr>
              <w:t>П</w:t>
            </w:r>
          </w:p>
        </w:tc>
      </w:tr>
      <w:tr w:rsidR="00572618" w:rsidRPr="00B92096" w14:paraId="273C6415" w14:textId="77777777" w:rsidTr="00572618">
        <w:tc>
          <w:tcPr>
            <w:tcW w:w="626" w:type="dxa"/>
            <w:tcBorders>
              <w:top w:val="single" w:sz="4" w:space="0" w:color="auto"/>
              <w:left w:val="single" w:sz="4" w:space="0" w:color="auto"/>
              <w:bottom w:val="single" w:sz="4" w:space="0" w:color="auto"/>
              <w:right w:val="single" w:sz="4" w:space="0" w:color="auto"/>
            </w:tcBorders>
            <w:shd w:val="clear" w:color="auto" w:fill="auto"/>
          </w:tcPr>
          <w:p w14:paraId="48493E7A" w14:textId="77777777" w:rsidR="00572618" w:rsidRDefault="00572618" w:rsidP="00D4666D">
            <w:pPr>
              <w:suppressAutoHyphens/>
              <w:spacing w:line="360" w:lineRule="auto"/>
              <w:rPr>
                <w:sz w:val="18"/>
                <w:szCs w:val="18"/>
                <w:lang w:eastAsia="ar-SA"/>
              </w:rPr>
            </w:pPr>
            <w:r>
              <w:rPr>
                <w:sz w:val="18"/>
                <w:szCs w:val="18"/>
                <w:lang w:eastAsia="ar-SA"/>
              </w:rPr>
              <w:t>45.1 (полугодие, 9 мес.)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EEAEAE" w14:textId="368BE5D8" w:rsidR="00572618" w:rsidRDefault="00572618" w:rsidP="00F318E3">
            <w:pPr>
              <w:suppressAutoHyphens/>
              <w:jc w:val="center"/>
              <w:rPr>
                <w:sz w:val="18"/>
                <w:szCs w:val="18"/>
                <w:lang w:eastAsia="ar-SA"/>
              </w:rPr>
            </w:pPr>
            <w:r>
              <w:rPr>
                <w:sz w:val="18"/>
                <w:szCs w:val="18"/>
                <w:lang w:eastAsia="ar-SA"/>
              </w:rPr>
              <w:t>Показатель по счету % 6 303 05%, кроме %610 6 303 05 001, %150 6 303 05 001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BB01351" w14:textId="77777777" w:rsidR="00572618" w:rsidRDefault="00572618" w:rsidP="00D4666D">
            <w:pPr>
              <w:suppressAutoHyphens/>
              <w:jc w:val="center"/>
              <w:rPr>
                <w:sz w:val="18"/>
                <w:szCs w:val="18"/>
                <w:lang w:eastAsia="ar-SA"/>
              </w:rPr>
            </w:pPr>
            <w:r>
              <w:rPr>
                <w:sz w:val="18"/>
                <w:szCs w:val="18"/>
                <w:lang w:eastAsia="ar-SA"/>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CE1D68E" w14:textId="77777777" w:rsidR="00572618" w:rsidRDefault="00572618" w:rsidP="00D4666D">
            <w:pPr>
              <w:suppressAutoHyphens/>
              <w:rPr>
                <w:sz w:val="18"/>
                <w:szCs w:val="18"/>
                <w:lang w:eastAsia="ar-SA"/>
              </w:rPr>
            </w:pPr>
            <w:r>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F0CE0B" w14:textId="77777777" w:rsidR="00572618" w:rsidRDefault="00572618" w:rsidP="00D4666D">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71D4847" w14:textId="77777777" w:rsidR="00572618" w:rsidRDefault="00572618" w:rsidP="00D4666D">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596A7BD2" w14:textId="77777777" w:rsidR="00572618" w:rsidRDefault="00572618" w:rsidP="00D4666D">
            <w:pPr>
              <w:suppressAutoHyphens/>
              <w:rPr>
                <w:sz w:val="18"/>
                <w:szCs w:val="18"/>
                <w:lang w:eastAsia="ar-SA"/>
              </w:rPr>
            </w:pPr>
            <w:r>
              <w:rPr>
                <w:sz w:val="18"/>
                <w:szCs w:val="18"/>
                <w:lang w:eastAsia="ar-SA"/>
              </w:rPr>
              <w:t>В Сведениях ф. 0503769 по КВД 6 остатки по счет</w:t>
            </w:r>
            <w:r w:rsidR="007766B6">
              <w:rPr>
                <w:sz w:val="18"/>
                <w:szCs w:val="18"/>
                <w:lang w:eastAsia="ar-SA"/>
              </w:rPr>
              <w:t>у</w:t>
            </w:r>
            <w:r>
              <w:rPr>
                <w:sz w:val="18"/>
                <w:szCs w:val="18"/>
                <w:lang w:eastAsia="ar-SA"/>
              </w:rPr>
              <w:t xml:space="preserve"> 30305 (кроме остатков по счету %610 6 303 05 001, %150 6 303 05 001) требуют пояснения</w:t>
            </w:r>
          </w:p>
        </w:tc>
        <w:tc>
          <w:tcPr>
            <w:tcW w:w="992" w:type="dxa"/>
            <w:tcBorders>
              <w:top w:val="single" w:sz="4" w:space="0" w:color="auto"/>
              <w:left w:val="single" w:sz="4" w:space="0" w:color="auto"/>
              <w:bottom w:val="single" w:sz="4" w:space="0" w:color="auto"/>
              <w:right w:val="single" w:sz="4" w:space="0" w:color="auto"/>
            </w:tcBorders>
          </w:tcPr>
          <w:p w14:paraId="651D11AF" w14:textId="77777777" w:rsidR="00572618" w:rsidRDefault="00572618" w:rsidP="00D4666D">
            <w:pPr>
              <w:suppressAutoHyphens/>
              <w:rPr>
                <w:sz w:val="18"/>
                <w:szCs w:val="18"/>
                <w:lang w:eastAsia="ar-SA"/>
              </w:rPr>
            </w:pPr>
            <w:r>
              <w:rPr>
                <w:sz w:val="18"/>
                <w:szCs w:val="18"/>
                <w:lang w:eastAsia="ar-SA"/>
              </w:rPr>
              <w:t>П</w:t>
            </w:r>
          </w:p>
        </w:tc>
      </w:tr>
      <w:tr w:rsidR="00572618" w:rsidRPr="00B92096" w14:paraId="7E1F8B22" w14:textId="77777777" w:rsidTr="00572618">
        <w:tc>
          <w:tcPr>
            <w:tcW w:w="626" w:type="dxa"/>
            <w:tcBorders>
              <w:top w:val="single" w:sz="4" w:space="0" w:color="auto"/>
              <w:left w:val="single" w:sz="4" w:space="0" w:color="auto"/>
              <w:bottom w:val="single" w:sz="4" w:space="0" w:color="auto"/>
              <w:right w:val="single" w:sz="4" w:space="0" w:color="auto"/>
            </w:tcBorders>
            <w:shd w:val="clear" w:color="auto" w:fill="auto"/>
          </w:tcPr>
          <w:p w14:paraId="52D8369F" w14:textId="77777777" w:rsidR="00572618" w:rsidRDefault="00572618" w:rsidP="00D4666D">
            <w:pPr>
              <w:suppressAutoHyphens/>
              <w:spacing w:line="360" w:lineRule="auto"/>
              <w:rPr>
                <w:sz w:val="18"/>
                <w:szCs w:val="18"/>
                <w:lang w:eastAsia="ar-SA"/>
              </w:rPr>
            </w:pPr>
            <w:r>
              <w:rPr>
                <w:sz w:val="18"/>
                <w:szCs w:val="18"/>
                <w:lang w:eastAsia="ar-SA"/>
              </w:rPr>
              <w:t>45.2 (год)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BB4460E" w14:textId="2FFD627E" w:rsidR="00572618" w:rsidRDefault="00572618" w:rsidP="00F318E3">
            <w:pPr>
              <w:suppressAutoHyphens/>
              <w:jc w:val="center"/>
              <w:rPr>
                <w:sz w:val="18"/>
                <w:szCs w:val="18"/>
                <w:lang w:eastAsia="ar-SA"/>
              </w:rPr>
            </w:pPr>
            <w:r>
              <w:rPr>
                <w:sz w:val="18"/>
                <w:szCs w:val="18"/>
                <w:lang w:eastAsia="ar-SA"/>
              </w:rPr>
              <w:t>Показатель по счету % 6 303 05%, кроме %610 6 303 05 001, %150 6 303 05 001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F06E30" w14:textId="77777777" w:rsidR="00572618" w:rsidRDefault="00572618" w:rsidP="00D4666D">
            <w:pPr>
              <w:suppressAutoHyphens/>
              <w:jc w:val="center"/>
              <w:rPr>
                <w:sz w:val="18"/>
                <w:szCs w:val="18"/>
                <w:lang w:eastAsia="ar-SA"/>
              </w:rPr>
            </w:pPr>
            <w:r>
              <w:rPr>
                <w:sz w:val="18"/>
                <w:szCs w:val="18"/>
                <w:lang w:eastAsia="ar-SA"/>
              </w:rPr>
              <w:t>2, 9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BBFFEE0" w14:textId="77777777" w:rsidR="00572618" w:rsidRDefault="00572618" w:rsidP="00D4666D">
            <w:pPr>
              <w:suppressAutoHyphens/>
              <w:rPr>
                <w:sz w:val="18"/>
                <w:szCs w:val="18"/>
                <w:lang w:eastAsia="ar-SA"/>
              </w:rPr>
            </w:pPr>
            <w:r>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A1D69B" w14:textId="77777777" w:rsidR="00572618" w:rsidRDefault="00572618" w:rsidP="00D4666D">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EB2BC45" w14:textId="77777777" w:rsidR="00572618" w:rsidRDefault="00572618" w:rsidP="00D4666D">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69ED733D" w14:textId="77777777" w:rsidR="00572618" w:rsidRDefault="00572618" w:rsidP="00D4666D">
            <w:pPr>
              <w:suppressAutoHyphens/>
              <w:rPr>
                <w:sz w:val="18"/>
                <w:szCs w:val="18"/>
                <w:lang w:eastAsia="ar-SA"/>
              </w:rPr>
            </w:pPr>
            <w:r>
              <w:rPr>
                <w:sz w:val="18"/>
                <w:szCs w:val="18"/>
                <w:lang w:eastAsia="ar-SA"/>
              </w:rPr>
              <w:t>В Сведениях ф. 0503769 по КВД 6 остатки по счет</w:t>
            </w:r>
            <w:r w:rsidR="007766B6">
              <w:rPr>
                <w:sz w:val="18"/>
                <w:szCs w:val="18"/>
                <w:lang w:eastAsia="ar-SA"/>
              </w:rPr>
              <w:t>у</w:t>
            </w:r>
            <w:r>
              <w:rPr>
                <w:sz w:val="18"/>
                <w:szCs w:val="18"/>
                <w:lang w:eastAsia="ar-SA"/>
              </w:rPr>
              <w:t xml:space="preserve"> 30305 (кроме остатков по счету %610 6 303 05 001, %150 6 303 05 001) требуют пояснения</w:t>
            </w:r>
          </w:p>
        </w:tc>
        <w:tc>
          <w:tcPr>
            <w:tcW w:w="992" w:type="dxa"/>
            <w:tcBorders>
              <w:top w:val="single" w:sz="4" w:space="0" w:color="auto"/>
              <w:left w:val="single" w:sz="4" w:space="0" w:color="auto"/>
              <w:bottom w:val="single" w:sz="4" w:space="0" w:color="auto"/>
              <w:right w:val="single" w:sz="4" w:space="0" w:color="auto"/>
            </w:tcBorders>
          </w:tcPr>
          <w:p w14:paraId="556AD2A3" w14:textId="77777777" w:rsidR="00572618" w:rsidRDefault="00572618" w:rsidP="00D4666D">
            <w:pPr>
              <w:suppressAutoHyphens/>
              <w:rPr>
                <w:sz w:val="18"/>
                <w:szCs w:val="18"/>
                <w:lang w:eastAsia="ar-SA"/>
              </w:rPr>
            </w:pPr>
            <w:r>
              <w:rPr>
                <w:sz w:val="18"/>
                <w:szCs w:val="18"/>
                <w:lang w:eastAsia="ar-SA"/>
              </w:rPr>
              <w:t>П</w:t>
            </w:r>
          </w:p>
        </w:tc>
      </w:tr>
      <w:tr w:rsidR="001746D4" w14:paraId="5FFE0BE0" w14:textId="77777777" w:rsidTr="00572618">
        <w:tc>
          <w:tcPr>
            <w:tcW w:w="626" w:type="dxa"/>
            <w:tcBorders>
              <w:top w:val="single" w:sz="4" w:space="0" w:color="auto"/>
              <w:left w:val="single" w:sz="4" w:space="0" w:color="auto"/>
              <w:bottom w:val="single" w:sz="4" w:space="0" w:color="auto"/>
              <w:right w:val="single" w:sz="4" w:space="0" w:color="auto"/>
            </w:tcBorders>
            <w:shd w:val="clear" w:color="auto" w:fill="auto"/>
          </w:tcPr>
          <w:p w14:paraId="1B2981FA" w14:textId="77777777" w:rsidR="001746D4" w:rsidRPr="001746D4" w:rsidRDefault="001746D4" w:rsidP="00D4666D">
            <w:pPr>
              <w:suppressAutoHyphens/>
              <w:spacing w:line="360" w:lineRule="auto"/>
              <w:rPr>
                <w:sz w:val="18"/>
                <w:szCs w:val="18"/>
                <w:lang w:eastAsia="ar-SA"/>
              </w:rPr>
            </w:pPr>
            <w:r>
              <w:rPr>
                <w:sz w:val="18"/>
                <w:szCs w:val="18"/>
                <w:lang w:val="en-US" w:eastAsia="ar-SA"/>
              </w:rPr>
              <w:t>46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26C1995" w14:textId="77777777" w:rsidR="001746D4" w:rsidRDefault="001746D4" w:rsidP="00EA4FFC">
            <w:pPr>
              <w:suppressAutoHyphens/>
              <w:jc w:val="center"/>
              <w:rPr>
                <w:sz w:val="18"/>
                <w:szCs w:val="18"/>
                <w:lang w:eastAsia="ar-SA"/>
              </w:rPr>
            </w:pPr>
            <w:r>
              <w:rPr>
                <w:sz w:val="18"/>
                <w:szCs w:val="18"/>
                <w:lang w:eastAsia="ar-SA"/>
              </w:rPr>
              <w:t xml:space="preserve">Показатели по счетам </w:t>
            </w:r>
            <w:r w:rsidR="00EA4FFC">
              <w:rPr>
                <w:sz w:val="18"/>
                <w:szCs w:val="18"/>
                <w:lang w:eastAsia="ar-SA"/>
              </w:rPr>
              <w:t>х</w:t>
            </w:r>
            <w:r>
              <w:rPr>
                <w:sz w:val="18"/>
                <w:szCs w:val="18"/>
                <w:lang w:eastAsia="ar-SA"/>
              </w:rPr>
              <w:t>2054% в разделе КЗ</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1E20BA" w14:textId="77777777" w:rsidR="001746D4" w:rsidRDefault="001746D4" w:rsidP="00D4666D">
            <w:pPr>
              <w:suppressAutoHyphens/>
              <w:jc w:val="center"/>
              <w:rPr>
                <w:sz w:val="18"/>
                <w:szCs w:val="18"/>
                <w:lang w:eastAsia="ar-SA"/>
              </w:rPr>
            </w:pPr>
            <w:r>
              <w:rPr>
                <w:sz w:val="18"/>
                <w:szCs w:val="18"/>
                <w:lang w:eastAsia="ar-SA"/>
              </w:rPr>
              <w:t>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6DA50DF" w14:textId="77777777" w:rsidR="001746D4" w:rsidRDefault="001746D4" w:rsidP="00D4666D">
            <w:pPr>
              <w:suppressAutoHyphens/>
              <w:rPr>
                <w:sz w:val="18"/>
                <w:szCs w:val="18"/>
                <w:lang w:eastAsia="ar-SA"/>
              </w:rPr>
            </w:pPr>
            <w:r>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5D3190" w14:textId="77777777" w:rsidR="001746D4" w:rsidRDefault="001746D4" w:rsidP="00D4666D">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431DC8" w14:textId="77777777" w:rsidR="001746D4" w:rsidRDefault="001746D4" w:rsidP="00D4666D">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53DA4B89" w14:textId="77777777" w:rsidR="001746D4" w:rsidRDefault="001746D4" w:rsidP="001746D4">
            <w:pPr>
              <w:suppressAutoHyphens/>
              <w:rPr>
                <w:sz w:val="18"/>
                <w:szCs w:val="18"/>
                <w:lang w:eastAsia="ar-SA"/>
              </w:rPr>
            </w:pPr>
            <w:r>
              <w:rPr>
                <w:sz w:val="18"/>
                <w:szCs w:val="18"/>
                <w:lang w:eastAsia="ar-SA"/>
              </w:rPr>
              <w:t xml:space="preserve">Наличие в составе кредиторской задолженности показателей по счетам 20540 – требует пояснения </w:t>
            </w:r>
          </w:p>
        </w:tc>
        <w:tc>
          <w:tcPr>
            <w:tcW w:w="992" w:type="dxa"/>
            <w:tcBorders>
              <w:top w:val="single" w:sz="4" w:space="0" w:color="auto"/>
              <w:left w:val="single" w:sz="4" w:space="0" w:color="auto"/>
              <w:bottom w:val="single" w:sz="4" w:space="0" w:color="auto"/>
              <w:right w:val="single" w:sz="4" w:space="0" w:color="auto"/>
            </w:tcBorders>
          </w:tcPr>
          <w:p w14:paraId="7890A45A" w14:textId="77777777" w:rsidR="001746D4" w:rsidRDefault="001746D4" w:rsidP="00D4666D">
            <w:pPr>
              <w:suppressAutoHyphens/>
              <w:rPr>
                <w:sz w:val="18"/>
                <w:szCs w:val="18"/>
                <w:lang w:eastAsia="ar-SA"/>
              </w:rPr>
            </w:pPr>
            <w:r>
              <w:rPr>
                <w:sz w:val="18"/>
                <w:szCs w:val="18"/>
                <w:lang w:eastAsia="ar-SA"/>
              </w:rPr>
              <w:t>П</w:t>
            </w:r>
          </w:p>
        </w:tc>
      </w:tr>
      <w:tr w:rsidR="007F28F9" w:rsidRPr="00A1781D" w14:paraId="2110A121" w14:textId="77777777" w:rsidTr="00572618">
        <w:tc>
          <w:tcPr>
            <w:tcW w:w="626" w:type="dxa"/>
            <w:tcBorders>
              <w:top w:val="single" w:sz="4" w:space="0" w:color="auto"/>
              <w:left w:val="single" w:sz="4" w:space="0" w:color="auto"/>
              <w:bottom w:val="single" w:sz="4" w:space="0" w:color="auto"/>
              <w:right w:val="single" w:sz="4" w:space="0" w:color="auto"/>
            </w:tcBorders>
            <w:shd w:val="clear" w:color="auto" w:fill="auto"/>
          </w:tcPr>
          <w:p w14:paraId="301A81E5" w14:textId="77777777" w:rsidR="007F28F9" w:rsidRPr="007F28F9" w:rsidRDefault="007F28F9" w:rsidP="007F28F9">
            <w:pPr>
              <w:suppressAutoHyphens/>
              <w:spacing w:line="360" w:lineRule="auto"/>
              <w:rPr>
                <w:sz w:val="18"/>
                <w:szCs w:val="18"/>
                <w:lang w:val="en-US" w:eastAsia="ar-SA"/>
              </w:rPr>
            </w:pPr>
            <w:r>
              <w:rPr>
                <w:sz w:val="18"/>
                <w:szCs w:val="18"/>
                <w:lang w:eastAsia="ar-SA"/>
              </w:rPr>
              <w:t>47</w:t>
            </w:r>
            <w:r w:rsidRPr="007F28F9">
              <w:rPr>
                <w:sz w:val="18"/>
                <w:szCs w:val="18"/>
                <w:lang w:val="en-US" w:eastAsia="ar-SA"/>
              </w:rPr>
              <w:t xml:space="preserve"> (полугодие, 9 мес.)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F5E8CA" w14:textId="77777777" w:rsidR="007F28F9" w:rsidRPr="00A72C29" w:rsidRDefault="007F28F9" w:rsidP="007F28F9">
            <w:pPr>
              <w:suppressAutoHyphens/>
              <w:jc w:val="center"/>
              <w:rPr>
                <w:sz w:val="18"/>
                <w:szCs w:val="18"/>
                <w:lang w:eastAsia="ar-SA"/>
              </w:rPr>
            </w:pPr>
            <w:r>
              <w:rPr>
                <w:sz w:val="18"/>
                <w:szCs w:val="18"/>
                <w:lang w:eastAsia="ar-SA"/>
              </w:rPr>
              <w:t>* раздела 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BF04283" w14:textId="77777777" w:rsidR="007F28F9" w:rsidRPr="00A72C29" w:rsidRDefault="007F28F9" w:rsidP="007F28F9">
            <w:pPr>
              <w:suppressAutoHyphens/>
              <w:jc w:val="center"/>
              <w:rPr>
                <w:sz w:val="18"/>
                <w:szCs w:val="18"/>
                <w:lang w:eastAsia="ar-SA"/>
              </w:rPr>
            </w:pPr>
            <w:r>
              <w:rPr>
                <w:sz w:val="18"/>
                <w:szCs w:val="18"/>
                <w:lang w:eastAsia="ar-SA"/>
              </w:rPr>
              <w:t>3, 10, 13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B3446C0" w14:textId="77777777" w:rsidR="007F28F9" w:rsidRPr="00A72C29" w:rsidRDefault="007F28F9" w:rsidP="007F28F9">
            <w:pPr>
              <w:suppressAutoHyphens/>
              <w:rPr>
                <w:sz w:val="18"/>
                <w:szCs w:val="18"/>
                <w:lang w:eastAsia="ar-SA"/>
              </w:rPr>
            </w:pPr>
            <w:r w:rsidRPr="003235A9">
              <w:rPr>
                <w:sz w:val="18"/>
                <w:szCs w:val="18"/>
                <w:lang w:eastAsia="ar-SA"/>
              </w:rPr>
              <w:t>=</w:t>
            </w:r>
            <w:r w:rsidRPr="006525BD">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8AFF34" w14:textId="77777777" w:rsidR="007F28F9" w:rsidRDefault="007F28F9" w:rsidP="007F28F9">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26D445B" w14:textId="77777777" w:rsidR="007F28F9" w:rsidRPr="00A1781D" w:rsidRDefault="007F28F9" w:rsidP="007F28F9">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44E4486D" w14:textId="77777777" w:rsidR="007F28F9" w:rsidRDefault="007F28F9" w:rsidP="007F28F9">
            <w:pPr>
              <w:suppressAutoHyphens/>
              <w:rPr>
                <w:sz w:val="18"/>
                <w:szCs w:val="18"/>
                <w:lang w:eastAsia="ar-SA"/>
              </w:rPr>
            </w:pPr>
            <w:r>
              <w:rPr>
                <w:sz w:val="18"/>
                <w:szCs w:val="18"/>
                <w:lang w:eastAsia="ar-SA"/>
              </w:rPr>
              <w:t xml:space="preserve">Наличие показателей долгосрочной задолженности – недопустимо </w:t>
            </w:r>
          </w:p>
        </w:tc>
        <w:tc>
          <w:tcPr>
            <w:tcW w:w="992" w:type="dxa"/>
            <w:tcBorders>
              <w:top w:val="single" w:sz="4" w:space="0" w:color="auto"/>
              <w:left w:val="single" w:sz="4" w:space="0" w:color="auto"/>
              <w:bottom w:val="single" w:sz="4" w:space="0" w:color="auto"/>
              <w:right w:val="single" w:sz="4" w:space="0" w:color="auto"/>
            </w:tcBorders>
          </w:tcPr>
          <w:p w14:paraId="04BB509F" w14:textId="77777777" w:rsidR="007F28F9" w:rsidRDefault="007F28F9" w:rsidP="007F28F9">
            <w:pPr>
              <w:suppressAutoHyphens/>
              <w:rPr>
                <w:sz w:val="18"/>
                <w:szCs w:val="18"/>
                <w:lang w:eastAsia="ar-SA"/>
              </w:rPr>
            </w:pPr>
            <w:r>
              <w:rPr>
                <w:sz w:val="18"/>
                <w:szCs w:val="18"/>
                <w:lang w:eastAsia="ar-SA"/>
              </w:rPr>
              <w:t>Б</w:t>
            </w:r>
          </w:p>
        </w:tc>
      </w:tr>
      <w:tr w:rsidR="007F28F9" w:rsidRPr="00B11F44" w14:paraId="3351749F" w14:textId="77777777" w:rsidTr="007F28F9">
        <w:tc>
          <w:tcPr>
            <w:tcW w:w="626" w:type="dxa"/>
            <w:tcBorders>
              <w:top w:val="single" w:sz="4" w:space="0" w:color="auto"/>
              <w:left w:val="single" w:sz="4" w:space="0" w:color="auto"/>
              <w:bottom w:val="single" w:sz="4" w:space="0" w:color="auto"/>
              <w:right w:val="single" w:sz="4" w:space="0" w:color="auto"/>
            </w:tcBorders>
            <w:shd w:val="clear" w:color="auto" w:fill="auto"/>
          </w:tcPr>
          <w:p w14:paraId="16023FC4" w14:textId="77777777" w:rsidR="007F28F9" w:rsidRPr="00B11F44" w:rsidRDefault="007F28F9" w:rsidP="007F28F9">
            <w:pPr>
              <w:suppressAutoHyphens/>
              <w:spacing w:line="360" w:lineRule="auto"/>
              <w:rPr>
                <w:sz w:val="18"/>
                <w:szCs w:val="18"/>
                <w:lang w:eastAsia="ar-SA"/>
              </w:rPr>
            </w:pPr>
            <w:r>
              <w:rPr>
                <w:sz w:val="18"/>
                <w:szCs w:val="18"/>
                <w:lang w:eastAsia="ar-SA"/>
              </w:rPr>
              <w:t>48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F54EE55" w14:textId="77777777" w:rsidR="007F28F9" w:rsidRPr="00B11F44" w:rsidRDefault="007F28F9" w:rsidP="00EA4FFC">
            <w:pPr>
              <w:suppressAutoHyphens/>
              <w:jc w:val="center"/>
              <w:rPr>
                <w:sz w:val="18"/>
                <w:szCs w:val="18"/>
                <w:lang w:eastAsia="ar-SA"/>
              </w:rPr>
            </w:pPr>
            <w:r w:rsidRPr="00B11F44">
              <w:rPr>
                <w:sz w:val="18"/>
                <w:szCs w:val="18"/>
                <w:lang w:eastAsia="ar-SA"/>
              </w:rPr>
              <w:t xml:space="preserve">Показатели по счетам </w:t>
            </w:r>
            <w:r w:rsidR="00EA4FFC">
              <w:rPr>
                <w:sz w:val="18"/>
                <w:szCs w:val="18"/>
                <w:lang w:eastAsia="ar-SA"/>
              </w:rPr>
              <w:t>х</w:t>
            </w:r>
            <w:r w:rsidRPr="00B11F44">
              <w:rPr>
                <w:sz w:val="18"/>
                <w:szCs w:val="18"/>
                <w:lang w:eastAsia="ar-SA"/>
              </w:rPr>
              <w:t xml:space="preserve">205%, </w:t>
            </w:r>
            <w:r w:rsidR="00EA4FFC">
              <w:rPr>
                <w:sz w:val="18"/>
                <w:szCs w:val="18"/>
                <w:lang w:eastAsia="ar-SA"/>
              </w:rPr>
              <w:t>х</w:t>
            </w:r>
            <w:r w:rsidRPr="00B11F44">
              <w:rPr>
                <w:sz w:val="18"/>
                <w:szCs w:val="18"/>
                <w:lang w:eastAsia="ar-SA"/>
              </w:rPr>
              <w:t>209% в разделе КЗ раздела 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48328F" w14:textId="77777777" w:rsidR="007F28F9" w:rsidRPr="00B11F44" w:rsidRDefault="007F28F9" w:rsidP="007F28F9">
            <w:pPr>
              <w:suppressAutoHyphens/>
              <w:jc w:val="center"/>
              <w:rPr>
                <w:sz w:val="18"/>
                <w:szCs w:val="18"/>
                <w:lang w:eastAsia="ar-SA"/>
              </w:rPr>
            </w:pPr>
            <w:r w:rsidRPr="00B11F44">
              <w:rPr>
                <w:sz w:val="18"/>
                <w:szCs w:val="18"/>
                <w:lang w:eastAsia="ar-SA"/>
              </w:rPr>
              <w:t>11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4C85F34" w14:textId="77777777" w:rsidR="007F28F9" w:rsidRPr="00B11F44" w:rsidRDefault="007F28F9" w:rsidP="007F28F9">
            <w:pPr>
              <w:suppressAutoHyphens/>
              <w:rPr>
                <w:sz w:val="18"/>
                <w:szCs w:val="18"/>
                <w:lang w:eastAsia="ar-SA"/>
              </w:rPr>
            </w:pPr>
            <w:r w:rsidRPr="00B11F44">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F94421" w14:textId="77777777" w:rsidR="007F28F9" w:rsidRPr="00B11F44" w:rsidRDefault="007F28F9" w:rsidP="007F28F9">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6B771BF" w14:textId="77777777" w:rsidR="007F28F9" w:rsidRPr="00B11F44" w:rsidRDefault="007F28F9" w:rsidP="007F28F9">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46935200" w14:textId="77777777" w:rsidR="007F28F9" w:rsidRPr="00B11F44" w:rsidRDefault="007F28F9" w:rsidP="007F28F9">
            <w:pPr>
              <w:suppressAutoHyphens/>
              <w:rPr>
                <w:sz w:val="18"/>
                <w:szCs w:val="18"/>
                <w:lang w:eastAsia="ar-SA"/>
              </w:rPr>
            </w:pPr>
            <w:r w:rsidRPr="00B11F44">
              <w:rPr>
                <w:sz w:val="18"/>
                <w:szCs w:val="18"/>
                <w:lang w:eastAsia="ar-SA"/>
              </w:rPr>
              <w:t xml:space="preserve">Наличие в составе просроченной кредиторской задолженности показателей по счетам 205, 209 – требует пояснения </w:t>
            </w:r>
          </w:p>
        </w:tc>
        <w:tc>
          <w:tcPr>
            <w:tcW w:w="992" w:type="dxa"/>
            <w:tcBorders>
              <w:top w:val="single" w:sz="4" w:space="0" w:color="auto"/>
              <w:left w:val="single" w:sz="4" w:space="0" w:color="auto"/>
              <w:bottom w:val="single" w:sz="4" w:space="0" w:color="auto"/>
              <w:right w:val="single" w:sz="4" w:space="0" w:color="auto"/>
            </w:tcBorders>
          </w:tcPr>
          <w:p w14:paraId="1CBDAAE2" w14:textId="77777777" w:rsidR="007F28F9" w:rsidRPr="00B11F44" w:rsidRDefault="007F28F9" w:rsidP="007F28F9">
            <w:pPr>
              <w:suppressAutoHyphens/>
              <w:rPr>
                <w:sz w:val="18"/>
                <w:szCs w:val="18"/>
                <w:lang w:eastAsia="ar-SA"/>
              </w:rPr>
            </w:pPr>
            <w:r w:rsidRPr="00B11F44">
              <w:rPr>
                <w:sz w:val="18"/>
                <w:szCs w:val="18"/>
                <w:lang w:eastAsia="ar-SA"/>
              </w:rPr>
              <w:t>П</w:t>
            </w:r>
          </w:p>
        </w:tc>
      </w:tr>
      <w:tr w:rsidR="007F28F9" w:rsidRPr="00B11F44" w14:paraId="0673419A" w14:textId="77777777" w:rsidTr="007F28F9">
        <w:tc>
          <w:tcPr>
            <w:tcW w:w="626" w:type="dxa"/>
            <w:tcBorders>
              <w:top w:val="single" w:sz="4" w:space="0" w:color="auto"/>
              <w:left w:val="single" w:sz="4" w:space="0" w:color="auto"/>
              <w:bottom w:val="single" w:sz="4" w:space="0" w:color="auto"/>
              <w:right w:val="single" w:sz="4" w:space="0" w:color="auto"/>
            </w:tcBorders>
            <w:shd w:val="clear" w:color="auto" w:fill="auto"/>
          </w:tcPr>
          <w:p w14:paraId="56F3CD67" w14:textId="77777777" w:rsidR="007F28F9" w:rsidRPr="00B11F44" w:rsidRDefault="007F28F9" w:rsidP="007F28F9">
            <w:pPr>
              <w:suppressAutoHyphens/>
              <w:spacing w:line="360" w:lineRule="auto"/>
              <w:rPr>
                <w:sz w:val="18"/>
                <w:szCs w:val="18"/>
                <w:lang w:eastAsia="ar-SA"/>
              </w:rPr>
            </w:pPr>
            <w:r>
              <w:rPr>
                <w:sz w:val="18"/>
                <w:szCs w:val="18"/>
                <w:lang w:eastAsia="ar-SA"/>
              </w:rPr>
              <w:t>49</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21BD9DC" w14:textId="77777777" w:rsidR="007F28F9" w:rsidRPr="00B11F44" w:rsidRDefault="007F28F9" w:rsidP="007F28F9">
            <w:pPr>
              <w:suppressAutoHyphens/>
              <w:jc w:val="center"/>
              <w:rPr>
                <w:sz w:val="18"/>
                <w:szCs w:val="18"/>
                <w:lang w:eastAsia="ar-SA"/>
              </w:rPr>
            </w:pPr>
            <w:r w:rsidRPr="00B11F44">
              <w:rPr>
                <w:sz w:val="18"/>
                <w:szCs w:val="18"/>
                <w:lang w:eastAsia="ar-SA"/>
              </w:rPr>
              <w:t>Дата исполнения по правовому основанию раздела 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81A6E9" w14:textId="77777777" w:rsidR="007F28F9" w:rsidRPr="00B11F44" w:rsidRDefault="007F28F9" w:rsidP="007F28F9">
            <w:pPr>
              <w:suppressAutoHyphens/>
              <w:jc w:val="center"/>
              <w:rPr>
                <w:sz w:val="18"/>
                <w:szCs w:val="18"/>
                <w:lang w:eastAsia="ar-SA"/>
              </w:rPr>
            </w:pPr>
            <w:r w:rsidRPr="00B11F44">
              <w:rPr>
                <w:sz w:val="18"/>
                <w:szCs w:val="18"/>
                <w:lang w:eastAsia="ar-SA"/>
              </w:rPr>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5ED1841" w14:textId="77777777" w:rsidR="007F28F9" w:rsidRPr="00B11F44" w:rsidRDefault="007F28F9" w:rsidP="007F28F9">
            <w:pPr>
              <w:suppressAutoHyphens/>
              <w:rPr>
                <w:sz w:val="18"/>
                <w:szCs w:val="18"/>
                <w:lang w:eastAsia="ar-SA"/>
              </w:rPr>
            </w:pPr>
            <w:r w:rsidRPr="00B11F44">
              <w:rPr>
                <w:sz w:val="18"/>
                <w:szCs w:val="18"/>
                <w:lang w:eastAsia="ar-SA"/>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C846C3" w14:textId="77777777" w:rsidR="007F28F9" w:rsidRPr="00B11F44" w:rsidRDefault="007F28F9" w:rsidP="007F28F9">
            <w:pPr>
              <w:suppressAutoHyphens/>
              <w:jc w:val="center"/>
              <w:rPr>
                <w:sz w:val="18"/>
                <w:szCs w:val="18"/>
                <w:lang w:eastAsia="ar-SA"/>
              </w:rPr>
            </w:pPr>
            <w:r w:rsidRPr="00B11F44">
              <w:rPr>
                <w:sz w:val="18"/>
                <w:szCs w:val="18"/>
                <w:lang w:eastAsia="ar-SA"/>
              </w:rPr>
              <w:t>Дата возникновения раздела 2</w:t>
            </w:r>
            <w:r w:rsidR="00EA738C">
              <w:rPr>
                <w:sz w:val="18"/>
                <w:szCs w:val="18"/>
                <w:lang w:eastAsia="ar-SA"/>
              </w:rPr>
              <w:t xml:space="preserve"> по соответствующей строке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54F75D1" w14:textId="77777777" w:rsidR="007F28F9" w:rsidRPr="00B11F44" w:rsidRDefault="007F28F9" w:rsidP="007F28F9">
            <w:pPr>
              <w:suppressAutoHyphens/>
              <w:rPr>
                <w:sz w:val="18"/>
                <w:szCs w:val="18"/>
                <w:lang w:eastAsia="ar-SA"/>
              </w:rPr>
            </w:pPr>
            <w:r w:rsidRPr="00B11F44">
              <w:rPr>
                <w:sz w:val="18"/>
                <w:szCs w:val="18"/>
                <w:lang w:eastAsia="ar-SA"/>
              </w:rPr>
              <w:t>3</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746797A2" w14:textId="77777777" w:rsidR="007F28F9" w:rsidRPr="00B11F44" w:rsidRDefault="007F28F9" w:rsidP="00A85C00">
            <w:pPr>
              <w:suppressAutoHyphens/>
              <w:rPr>
                <w:sz w:val="18"/>
                <w:szCs w:val="18"/>
                <w:lang w:eastAsia="ar-SA"/>
              </w:rPr>
            </w:pPr>
            <w:r w:rsidRPr="00B11F44">
              <w:rPr>
                <w:sz w:val="18"/>
                <w:szCs w:val="18"/>
                <w:lang w:eastAsia="ar-SA"/>
              </w:rPr>
              <w:t xml:space="preserve">Дата исполнения по правовому основанию не может быть раньше даты возникновения </w:t>
            </w:r>
          </w:p>
        </w:tc>
        <w:tc>
          <w:tcPr>
            <w:tcW w:w="992" w:type="dxa"/>
            <w:tcBorders>
              <w:top w:val="single" w:sz="4" w:space="0" w:color="auto"/>
              <w:left w:val="single" w:sz="4" w:space="0" w:color="auto"/>
              <w:bottom w:val="single" w:sz="4" w:space="0" w:color="auto"/>
              <w:right w:val="single" w:sz="4" w:space="0" w:color="auto"/>
            </w:tcBorders>
          </w:tcPr>
          <w:p w14:paraId="45311158" w14:textId="77777777" w:rsidR="007F28F9" w:rsidRPr="00B11F44" w:rsidRDefault="007F28F9" w:rsidP="007F28F9">
            <w:pPr>
              <w:suppressAutoHyphens/>
              <w:rPr>
                <w:sz w:val="18"/>
                <w:szCs w:val="18"/>
                <w:lang w:eastAsia="ar-SA"/>
              </w:rPr>
            </w:pPr>
            <w:r w:rsidRPr="00B11F44">
              <w:rPr>
                <w:sz w:val="18"/>
                <w:szCs w:val="18"/>
                <w:lang w:eastAsia="ar-SA"/>
              </w:rPr>
              <w:t>Б</w:t>
            </w:r>
          </w:p>
        </w:tc>
      </w:tr>
      <w:tr w:rsidR="00BF5B0B" w:rsidRPr="00B11F44" w14:paraId="63F96E19" w14:textId="77777777" w:rsidTr="00BF5B0B">
        <w:tc>
          <w:tcPr>
            <w:tcW w:w="626" w:type="dxa"/>
            <w:tcBorders>
              <w:top w:val="single" w:sz="4" w:space="0" w:color="auto"/>
              <w:left w:val="single" w:sz="4" w:space="0" w:color="auto"/>
              <w:bottom w:val="single" w:sz="4" w:space="0" w:color="auto"/>
              <w:right w:val="single" w:sz="4" w:space="0" w:color="auto"/>
            </w:tcBorders>
            <w:shd w:val="clear" w:color="auto" w:fill="auto"/>
          </w:tcPr>
          <w:p w14:paraId="0EA86240" w14:textId="77777777" w:rsidR="00BF5B0B" w:rsidRPr="00B11F44" w:rsidRDefault="00BF5B0B" w:rsidP="00D4666D">
            <w:pPr>
              <w:suppressAutoHyphens/>
              <w:spacing w:line="360" w:lineRule="auto"/>
              <w:rPr>
                <w:sz w:val="18"/>
                <w:szCs w:val="18"/>
                <w:lang w:eastAsia="ar-SA"/>
              </w:rPr>
            </w:pPr>
            <w:r>
              <w:rPr>
                <w:sz w:val="18"/>
                <w:szCs w:val="18"/>
                <w:lang w:eastAsia="ar-SA"/>
              </w:rPr>
              <w:t>50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CDF8A7" w14:textId="77777777" w:rsidR="00BF5B0B" w:rsidRPr="00B11F44" w:rsidRDefault="00BF5B0B" w:rsidP="00D4666D">
            <w:pPr>
              <w:suppressAutoHyphens/>
              <w:jc w:val="center"/>
              <w:rPr>
                <w:sz w:val="18"/>
                <w:szCs w:val="18"/>
                <w:lang w:eastAsia="ar-SA"/>
              </w:rPr>
            </w:pPr>
            <w:r w:rsidRPr="00B11F44">
              <w:rPr>
                <w:sz w:val="18"/>
                <w:szCs w:val="18"/>
                <w:lang w:eastAsia="ar-SA"/>
              </w:rPr>
              <w:t xml:space="preserve">Показатели по счетам </w:t>
            </w:r>
            <w:r>
              <w:rPr>
                <w:sz w:val="18"/>
                <w:szCs w:val="18"/>
                <w:lang w:eastAsia="ar-SA"/>
              </w:rPr>
              <w:t>4</w:t>
            </w:r>
            <w:r w:rsidRPr="00B11F44">
              <w:rPr>
                <w:sz w:val="18"/>
                <w:szCs w:val="18"/>
                <w:lang w:eastAsia="ar-SA"/>
              </w:rPr>
              <w:t>205</w:t>
            </w:r>
            <w:r>
              <w:rPr>
                <w:sz w:val="18"/>
                <w:szCs w:val="18"/>
                <w:lang w:eastAsia="ar-SA"/>
              </w:rPr>
              <w:t>31</w:t>
            </w:r>
            <w:r w:rsidRPr="00B11F44">
              <w:rPr>
                <w:sz w:val="18"/>
                <w:szCs w:val="18"/>
                <w:lang w:eastAsia="ar-SA"/>
              </w:rPr>
              <w:t xml:space="preserve">, </w:t>
            </w:r>
            <w:r>
              <w:rPr>
                <w:sz w:val="18"/>
                <w:szCs w:val="18"/>
                <w:lang w:eastAsia="ar-SA"/>
              </w:rPr>
              <w:t xml:space="preserve">520552, 520562, </w:t>
            </w:r>
            <w:r>
              <w:rPr>
                <w:sz w:val="18"/>
                <w:szCs w:val="18"/>
                <w:lang w:eastAsia="ar-SA"/>
              </w:rPr>
              <w:lastRenderedPageBreak/>
              <w:t>620562</w:t>
            </w:r>
            <w:r w:rsidRPr="00B11F44">
              <w:rPr>
                <w:sz w:val="18"/>
                <w:szCs w:val="18"/>
                <w:lang w:eastAsia="ar-SA"/>
              </w:rPr>
              <w:t xml:space="preserve"> в разделе КЗ раздела 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C922D8" w14:textId="77777777" w:rsidR="00BF5B0B" w:rsidRPr="00B11F44" w:rsidRDefault="00BF5B0B" w:rsidP="00D4666D">
            <w:pPr>
              <w:suppressAutoHyphens/>
              <w:jc w:val="center"/>
              <w:rPr>
                <w:sz w:val="18"/>
                <w:szCs w:val="18"/>
                <w:lang w:eastAsia="ar-SA"/>
              </w:rPr>
            </w:pPr>
            <w:r>
              <w:rPr>
                <w:sz w:val="18"/>
                <w:szCs w:val="18"/>
                <w:lang w:eastAsia="ar-SA"/>
              </w:rPr>
              <w:lastRenderedPageBreak/>
              <w:t>2,9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4A7BD5" w14:textId="77777777" w:rsidR="00BF5B0B" w:rsidRPr="00B11F44" w:rsidRDefault="00BF5B0B" w:rsidP="00D4666D">
            <w:pPr>
              <w:suppressAutoHyphens/>
              <w:rPr>
                <w:sz w:val="18"/>
                <w:szCs w:val="18"/>
                <w:lang w:eastAsia="ar-SA"/>
              </w:rPr>
            </w:pPr>
            <w:r w:rsidRPr="00B11F44">
              <w:rPr>
                <w:sz w:val="18"/>
                <w:szCs w:val="18"/>
                <w:lang w:eastAsia="ar-S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B7D592A" w14:textId="77777777" w:rsidR="00BF5B0B" w:rsidRPr="00B11F44" w:rsidRDefault="00BF5B0B" w:rsidP="00D4666D">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2D2A8B5" w14:textId="77777777" w:rsidR="00BF5B0B" w:rsidRPr="00B11F44" w:rsidRDefault="00BF5B0B" w:rsidP="00D4666D">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369ED264" w14:textId="77777777" w:rsidR="00BF5B0B" w:rsidRPr="00B11F44" w:rsidRDefault="00BF5B0B" w:rsidP="00D4666D">
            <w:pPr>
              <w:suppressAutoHyphens/>
              <w:rPr>
                <w:sz w:val="18"/>
                <w:szCs w:val="18"/>
                <w:lang w:eastAsia="ar-SA"/>
              </w:rPr>
            </w:pPr>
            <w:r>
              <w:rPr>
                <w:sz w:val="18"/>
                <w:szCs w:val="18"/>
                <w:lang w:eastAsia="ar-SA"/>
              </w:rPr>
              <w:t>К</w:t>
            </w:r>
            <w:r w:rsidRPr="00B11F44">
              <w:rPr>
                <w:sz w:val="18"/>
                <w:szCs w:val="18"/>
                <w:lang w:eastAsia="ar-SA"/>
              </w:rPr>
              <w:t>редиторск</w:t>
            </w:r>
            <w:r>
              <w:rPr>
                <w:sz w:val="18"/>
                <w:szCs w:val="18"/>
                <w:lang w:eastAsia="ar-SA"/>
              </w:rPr>
              <w:t>ая</w:t>
            </w:r>
            <w:r w:rsidRPr="00B11F44">
              <w:rPr>
                <w:sz w:val="18"/>
                <w:szCs w:val="18"/>
                <w:lang w:eastAsia="ar-SA"/>
              </w:rPr>
              <w:t xml:space="preserve"> задолженност</w:t>
            </w:r>
            <w:r>
              <w:rPr>
                <w:sz w:val="18"/>
                <w:szCs w:val="18"/>
                <w:lang w:eastAsia="ar-SA"/>
              </w:rPr>
              <w:t>ь</w:t>
            </w:r>
            <w:r w:rsidRPr="00B11F44">
              <w:rPr>
                <w:sz w:val="18"/>
                <w:szCs w:val="18"/>
                <w:lang w:eastAsia="ar-SA"/>
              </w:rPr>
              <w:t xml:space="preserve"> по счетам </w:t>
            </w:r>
            <w:r>
              <w:rPr>
                <w:sz w:val="18"/>
                <w:szCs w:val="18"/>
                <w:lang w:eastAsia="ar-SA"/>
              </w:rPr>
              <w:t>4</w:t>
            </w:r>
            <w:r w:rsidRPr="00B11F44">
              <w:rPr>
                <w:sz w:val="18"/>
                <w:szCs w:val="18"/>
                <w:lang w:eastAsia="ar-SA"/>
              </w:rPr>
              <w:t>205</w:t>
            </w:r>
            <w:r>
              <w:rPr>
                <w:sz w:val="18"/>
                <w:szCs w:val="18"/>
                <w:lang w:eastAsia="ar-SA"/>
              </w:rPr>
              <w:t>31</w:t>
            </w:r>
            <w:r w:rsidRPr="00B11F44">
              <w:rPr>
                <w:sz w:val="18"/>
                <w:szCs w:val="18"/>
                <w:lang w:eastAsia="ar-SA"/>
              </w:rPr>
              <w:t xml:space="preserve">, </w:t>
            </w:r>
            <w:r>
              <w:rPr>
                <w:sz w:val="18"/>
                <w:szCs w:val="18"/>
                <w:lang w:eastAsia="ar-SA"/>
              </w:rPr>
              <w:t>520552, 520562, 620562</w:t>
            </w:r>
            <w:r w:rsidRPr="00B11F44">
              <w:rPr>
                <w:sz w:val="18"/>
                <w:szCs w:val="18"/>
                <w:lang w:eastAsia="ar-SA"/>
              </w:rPr>
              <w:t xml:space="preserve"> – </w:t>
            </w:r>
            <w:r>
              <w:rPr>
                <w:sz w:val="18"/>
                <w:szCs w:val="18"/>
                <w:lang w:eastAsia="ar-SA"/>
              </w:rPr>
              <w:t>требует пояснений</w:t>
            </w:r>
          </w:p>
        </w:tc>
        <w:tc>
          <w:tcPr>
            <w:tcW w:w="992" w:type="dxa"/>
            <w:tcBorders>
              <w:top w:val="single" w:sz="4" w:space="0" w:color="auto"/>
              <w:left w:val="single" w:sz="4" w:space="0" w:color="auto"/>
              <w:bottom w:val="single" w:sz="4" w:space="0" w:color="auto"/>
              <w:right w:val="single" w:sz="4" w:space="0" w:color="auto"/>
            </w:tcBorders>
          </w:tcPr>
          <w:p w14:paraId="05FA075F" w14:textId="77777777" w:rsidR="00BF5B0B" w:rsidRPr="00B11F44" w:rsidRDefault="00BF5B0B" w:rsidP="00D4666D">
            <w:pPr>
              <w:suppressAutoHyphens/>
              <w:rPr>
                <w:sz w:val="18"/>
                <w:szCs w:val="18"/>
                <w:lang w:eastAsia="ar-SA"/>
              </w:rPr>
            </w:pPr>
            <w:r>
              <w:rPr>
                <w:sz w:val="18"/>
                <w:szCs w:val="18"/>
                <w:lang w:eastAsia="ar-SA"/>
              </w:rPr>
              <w:t>П</w:t>
            </w:r>
          </w:p>
        </w:tc>
      </w:tr>
      <w:tr w:rsidR="008B0182" w:rsidRPr="00B11F44" w14:paraId="7361A0EB" w14:textId="77777777" w:rsidTr="00E63C71">
        <w:tc>
          <w:tcPr>
            <w:tcW w:w="626" w:type="dxa"/>
            <w:tcBorders>
              <w:top w:val="single" w:sz="4" w:space="0" w:color="auto"/>
              <w:left w:val="single" w:sz="4" w:space="0" w:color="auto"/>
              <w:bottom w:val="single" w:sz="4" w:space="0" w:color="auto"/>
              <w:right w:val="single" w:sz="4" w:space="0" w:color="auto"/>
            </w:tcBorders>
            <w:shd w:val="clear" w:color="auto" w:fill="auto"/>
          </w:tcPr>
          <w:p w14:paraId="5336AFEE" w14:textId="1DB930A3" w:rsidR="008B0182" w:rsidRPr="00B11F44" w:rsidRDefault="008B0182" w:rsidP="008B0182">
            <w:pPr>
              <w:suppressAutoHyphens/>
              <w:spacing w:line="360" w:lineRule="auto"/>
              <w:rPr>
                <w:sz w:val="18"/>
                <w:szCs w:val="18"/>
              </w:rPr>
            </w:pPr>
            <w:r>
              <w:rPr>
                <w:sz w:val="18"/>
                <w:szCs w:val="18"/>
              </w:rPr>
              <w:lastRenderedPageBreak/>
              <w:t>51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08175F" w14:textId="26A48686" w:rsidR="008B0182" w:rsidRPr="00B11F44" w:rsidRDefault="008B0182" w:rsidP="008B0182">
            <w:pPr>
              <w:suppressAutoHyphens/>
              <w:jc w:val="center"/>
              <w:rPr>
                <w:sz w:val="18"/>
                <w:szCs w:val="18"/>
              </w:rPr>
            </w:pPr>
            <w:r>
              <w:rPr>
                <w:sz w:val="18"/>
                <w:szCs w:val="18"/>
              </w:rPr>
              <w:t>%30314% в разделе КЗ</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759683" w14:textId="1E619034" w:rsidR="008B0182" w:rsidRPr="00B11F44" w:rsidRDefault="008B0182" w:rsidP="008B0182">
            <w:pPr>
              <w:suppressAutoHyphens/>
              <w:jc w:val="center"/>
              <w:rPr>
                <w:sz w:val="18"/>
                <w:szCs w:val="18"/>
              </w:rPr>
            </w:pPr>
            <w:r>
              <w:rPr>
                <w:sz w:val="18"/>
                <w:szCs w:val="18"/>
              </w:rPr>
              <w:t>2,9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B1C1B4C" w14:textId="4E8C796C" w:rsidR="008B0182" w:rsidRPr="00B11F44" w:rsidRDefault="008B0182" w:rsidP="008B0182">
            <w:pPr>
              <w:suppressAutoHyphens/>
              <w:rPr>
                <w:sz w:val="18"/>
                <w:szCs w:val="18"/>
              </w:rPr>
            </w:pPr>
            <w:r>
              <w:rPr>
                <w:sz w:val="18"/>
                <w:szCs w:val="18"/>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0500841" w14:textId="77777777" w:rsidR="008B0182" w:rsidRPr="00B11F44" w:rsidRDefault="008B0182" w:rsidP="008B0182">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5970B1" w14:textId="77777777" w:rsidR="008B0182" w:rsidRPr="00B11F44" w:rsidRDefault="008B0182" w:rsidP="008B0182">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5745104A" w14:textId="47875123" w:rsidR="008B0182" w:rsidRPr="00B11F44" w:rsidRDefault="008B0182" w:rsidP="00DA544F">
            <w:pPr>
              <w:suppressAutoHyphens/>
              <w:rPr>
                <w:sz w:val="18"/>
                <w:szCs w:val="18"/>
              </w:rPr>
            </w:pPr>
            <w:r>
              <w:rPr>
                <w:sz w:val="18"/>
                <w:szCs w:val="18"/>
              </w:rPr>
              <w:t xml:space="preserve">Кредитовый остаток по счету ЕНП </w:t>
            </w:r>
            <w:r w:rsidR="00DA544F">
              <w:rPr>
                <w:sz w:val="18"/>
                <w:szCs w:val="18"/>
              </w:rPr>
              <w:t>требует пояснения</w:t>
            </w:r>
          </w:p>
        </w:tc>
        <w:tc>
          <w:tcPr>
            <w:tcW w:w="992" w:type="dxa"/>
            <w:tcBorders>
              <w:top w:val="single" w:sz="4" w:space="0" w:color="auto"/>
              <w:left w:val="single" w:sz="4" w:space="0" w:color="auto"/>
              <w:bottom w:val="single" w:sz="4" w:space="0" w:color="auto"/>
              <w:right w:val="single" w:sz="4" w:space="0" w:color="auto"/>
            </w:tcBorders>
          </w:tcPr>
          <w:p w14:paraId="0F8EC67F" w14:textId="21B146A4" w:rsidR="008B0182" w:rsidRPr="00B11F44" w:rsidRDefault="00DA544F" w:rsidP="008B0182">
            <w:pPr>
              <w:suppressAutoHyphens/>
              <w:rPr>
                <w:sz w:val="18"/>
                <w:szCs w:val="18"/>
              </w:rPr>
            </w:pPr>
            <w:r>
              <w:rPr>
                <w:sz w:val="18"/>
                <w:szCs w:val="18"/>
              </w:rPr>
              <w:t>П</w:t>
            </w:r>
          </w:p>
        </w:tc>
      </w:tr>
      <w:tr w:rsidR="008B0182" w:rsidRPr="00B11F44" w14:paraId="1150D0B1" w14:textId="77777777" w:rsidTr="008B0182">
        <w:tc>
          <w:tcPr>
            <w:tcW w:w="626" w:type="dxa"/>
            <w:tcBorders>
              <w:top w:val="single" w:sz="4" w:space="0" w:color="auto"/>
              <w:left w:val="single" w:sz="4" w:space="0" w:color="auto"/>
              <w:bottom w:val="single" w:sz="4" w:space="0" w:color="auto"/>
              <w:right w:val="single" w:sz="4" w:space="0" w:color="auto"/>
            </w:tcBorders>
            <w:shd w:val="clear" w:color="auto" w:fill="auto"/>
          </w:tcPr>
          <w:p w14:paraId="4936C719" w14:textId="7E9B9E1C" w:rsidR="008B0182" w:rsidRPr="00B11F44" w:rsidRDefault="008B0182" w:rsidP="008B0182">
            <w:pPr>
              <w:suppressAutoHyphens/>
              <w:spacing w:line="360" w:lineRule="auto"/>
              <w:rPr>
                <w:sz w:val="18"/>
                <w:szCs w:val="18"/>
              </w:rPr>
            </w:pPr>
            <w:r>
              <w:rPr>
                <w:sz w:val="18"/>
                <w:szCs w:val="18"/>
              </w:rPr>
              <w:t>52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580E20C" w14:textId="5143619C" w:rsidR="008B0182" w:rsidRPr="00B11F44" w:rsidRDefault="008B0182" w:rsidP="008B0182">
            <w:pPr>
              <w:suppressAutoHyphens/>
              <w:jc w:val="center"/>
              <w:rPr>
                <w:sz w:val="18"/>
                <w:szCs w:val="18"/>
              </w:rPr>
            </w:pPr>
            <w:r>
              <w:rPr>
                <w:sz w:val="18"/>
                <w:szCs w:val="18"/>
              </w:rPr>
              <w:t>%303хх%, кроме %30314% и %30305% в разделе ДЗ</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6CC9A4" w14:textId="145D8E4E" w:rsidR="008B0182" w:rsidRPr="00B11F44" w:rsidRDefault="008B0182" w:rsidP="008B0182">
            <w:pPr>
              <w:suppressAutoHyphens/>
              <w:jc w:val="center"/>
              <w:rPr>
                <w:sz w:val="18"/>
                <w:szCs w:val="18"/>
              </w:rPr>
            </w:pPr>
            <w:r>
              <w:rPr>
                <w:sz w:val="18"/>
                <w:szCs w:val="18"/>
              </w:rPr>
              <w:t>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48065E8" w14:textId="7772CF34" w:rsidR="008B0182" w:rsidRPr="00B11F44" w:rsidRDefault="008B0182" w:rsidP="008B0182">
            <w:pPr>
              <w:suppressAutoHyphens/>
              <w:rPr>
                <w:sz w:val="18"/>
                <w:szCs w:val="18"/>
              </w:rPr>
            </w:pPr>
            <w:r>
              <w:rPr>
                <w:sz w:val="18"/>
                <w:szCs w:val="18"/>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D23A24" w14:textId="77777777" w:rsidR="008B0182" w:rsidRPr="00B11F44" w:rsidRDefault="008B0182" w:rsidP="008B0182">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80D4E25" w14:textId="77777777" w:rsidR="008B0182" w:rsidRPr="00B11F44" w:rsidRDefault="008B0182" w:rsidP="008B0182">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717BBDD3" w14:textId="60674D6D" w:rsidR="008B0182" w:rsidRPr="00B11F44" w:rsidRDefault="008B0182" w:rsidP="00FC1BFA">
            <w:pPr>
              <w:suppressAutoHyphens/>
              <w:rPr>
                <w:sz w:val="18"/>
                <w:szCs w:val="18"/>
              </w:rPr>
            </w:pPr>
            <w:r>
              <w:rPr>
                <w:sz w:val="18"/>
                <w:szCs w:val="18"/>
              </w:rPr>
              <w:t>Дебетовый остаток по счетам 303хх, кроме 30314, 30305</w:t>
            </w:r>
            <w:r w:rsidR="00FC1BFA">
              <w:rPr>
                <w:sz w:val="18"/>
                <w:szCs w:val="18"/>
              </w:rPr>
              <w:t xml:space="preserve"> требует пояснения</w:t>
            </w:r>
          </w:p>
        </w:tc>
        <w:tc>
          <w:tcPr>
            <w:tcW w:w="992" w:type="dxa"/>
            <w:tcBorders>
              <w:top w:val="single" w:sz="4" w:space="0" w:color="auto"/>
              <w:left w:val="single" w:sz="4" w:space="0" w:color="auto"/>
              <w:bottom w:val="single" w:sz="4" w:space="0" w:color="auto"/>
              <w:right w:val="single" w:sz="4" w:space="0" w:color="auto"/>
            </w:tcBorders>
          </w:tcPr>
          <w:p w14:paraId="332E466F" w14:textId="35801600" w:rsidR="008B0182" w:rsidRPr="00B11F44" w:rsidRDefault="00FC1BFA" w:rsidP="008B0182">
            <w:pPr>
              <w:suppressAutoHyphens/>
              <w:rPr>
                <w:sz w:val="18"/>
                <w:szCs w:val="18"/>
              </w:rPr>
            </w:pPr>
            <w:r>
              <w:rPr>
                <w:sz w:val="18"/>
                <w:szCs w:val="18"/>
              </w:rPr>
              <w:t>П</w:t>
            </w:r>
          </w:p>
        </w:tc>
      </w:tr>
      <w:tr w:rsidR="00963DE7" w14:paraId="49D5F1D9" w14:textId="77777777" w:rsidTr="00963DE7">
        <w:tc>
          <w:tcPr>
            <w:tcW w:w="626" w:type="dxa"/>
            <w:tcBorders>
              <w:top w:val="single" w:sz="4" w:space="0" w:color="auto"/>
              <w:left w:val="single" w:sz="4" w:space="0" w:color="auto"/>
              <w:bottom w:val="single" w:sz="4" w:space="0" w:color="auto"/>
              <w:right w:val="single" w:sz="4" w:space="0" w:color="auto"/>
            </w:tcBorders>
            <w:shd w:val="clear" w:color="auto" w:fill="auto"/>
          </w:tcPr>
          <w:p w14:paraId="72BB0513" w14:textId="214FA423" w:rsidR="00963DE7" w:rsidRDefault="00963DE7" w:rsidP="00A81D46">
            <w:pPr>
              <w:suppressAutoHyphens/>
              <w:spacing w:line="360" w:lineRule="auto"/>
              <w:rPr>
                <w:sz w:val="18"/>
                <w:szCs w:val="18"/>
              </w:rPr>
            </w:pPr>
            <w:r>
              <w:rPr>
                <w:sz w:val="18"/>
                <w:szCs w:val="18"/>
              </w:rPr>
              <w:t>5</w:t>
            </w:r>
            <w:r w:rsidR="00A81D46">
              <w:rPr>
                <w:sz w:val="18"/>
                <w:szCs w:val="18"/>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BBE9F52" w14:textId="77777777" w:rsidR="00963DE7" w:rsidRDefault="00963DE7" w:rsidP="00963DE7">
            <w:pPr>
              <w:suppressAutoHyphens/>
              <w:jc w:val="center"/>
              <w:rPr>
                <w:sz w:val="18"/>
                <w:szCs w:val="18"/>
              </w:rPr>
            </w:pPr>
            <w:r>
              <w:rPr>
                <w:sz w:val="18"/>
                <w:szCs w:val="18"/>
              </w:rPr>
              <w:t>Раздел ДЗ, КЗ %30302%, %30307%, %30308%, %30311%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F2B22E" w14:textId="77777777" w:rsidR="00963DE7" w:rsidRDefault="00963DE7" w:rsidP="00963DE7">
            <w:pPr>
              <w:suppressAutoHyphens/>
              <w:jc w:val="center"/>
              <w:rPr>
                <w:sz w:val="18"/>
                <w:szCs w:val="18"/>
              </w:rPr>
            </w:pPr>
            <w:r>
              <w:rPr>
                <w:sz w:val="18"/>
                <w:szCs w:val="18"/>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BAA5AB0" w14:textId="77777777" w:rsidR="00963DE7" w:rsidRDefault="00963DE7" w:rsidP="00963DE7">
            <w:pPr>
              <w:suppressAutoHyphens/>
              <w:rPr>
                <w:sz w:val="18"/>
                <w:szCs w:val="18"/>
              </w:rPr>
            </w:pPr>
            <w:r w:rsidRPr="00963DE7">
              <w:rPr>
                <w:sz w:val="18"/>
                <w:szCs w:val="18"/>
              </w:rPr>
              <w:t>&gt;</w:t>
            </w:r>
            <w:r>
              <w:rPr>
                <w:sz w:val="18"/>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65F2D3" w14:textId="77777777" w:rsidR="00963DE7" w:rsidRDefault="00963DE7" w:rsidP="00963DE7">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F2136D0" w14:textId="77777777" w:rsidR="00963DE7" w:rsidRDefault="00963DE7" w:rsidP="00963DE7">
            <w:pPr>
              <w:suppressAutoHyphens/>
              <w:rPr>
                <w:sz w:val="18"/>
                <w:szCs w:val="18"/>
                <w:lang w:eastAsia="ar-SA"/>
              </w:rPr>
            </w:pPr>
            <w:r>
              <w:rPr>
                <w:sz w:val="18"/>
                <w:szCs w:val="18"/>
                <w:lang w:eastAsia="ar-SA"/>
              </w:rPr>
              <w:t>9</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084078D9" w14:textId="77777777" w:rsidR="00963DE7" w:rsidRPr="00963DE7" w:rsidRDefault="00963DE7" w:rsidP="00963DE7">
            <w:pPr>
              <w:suppressAutoHyphens/>
              <w:rPr>
                <w:sz w:val="18"/>
                <w:szCs w:val="18"/>
              </w:rPr>
            </w:pPr>
            <w:r w:rsidRPr="00963DE7">
              <w:rPr>
                <w:sz w:val="18"/>
                <w:szCs w:val="18"/>
              </w:rPr>
              <w:t>Увеличение задолженности по счетам 30302, 30307, 30308, 30311 недопустимо</w:t>
            </w:r>
          </w:p>
        </w:tc>
        <w:tc>
          <w:tcPr>
            <w:tcW w:w="992" w:type="dxa"/>
            <w:tcBorders>
              <w:top w:val="single" w:sz="4" w:space="0" w:color="auto"/>
              <w:left w:val="single" w:sz="4" w:space="0" w:color="auto"/>
              <w:bottom w:val="single" w:sz="4" w:space="0" w:color="auto"/>
              <w:right w:val="single" w:sz="4" w:space="0" w:color="auto"/>
            </w:tcBorders>
          </w:tcPr>
          <w:p w14:paraId="2C68C18C" w14:textId="77777777" w:rsidR="00963DE7" w:rsidRDefault="00963DE7" w:rsidP="00963DE7">
            <w:pPr>
              <w:suppressAutoHyphens/>
              <w:rPr>
                <w:sz w:val="18"/>
                <w:szCs w:val="18"/>
              </w:rPr>
            </w:pPr>
            <w:r>
              <w:rPr>
                <w:sz w:val="18"/>
                <w:szCs w:val="18"/>
              </w:rPr>
              <w:t>Б</w:t>
            </w:r>
          </w:p>
        </w:tc>
      </w:tr>
      <w:tr w:rsidR="00963DE7" w14:paraId="1F8CBFD8" w14:textId="77777777" w:rsidTr="00963DE7">
        <w:tc>
          <w:tcPr>
            <w:tcW w:w="626" w:type="dxa"/>
            <w:tcBorders>
              <w:top w:val="single" w:sz="4" w:space="0" w:color="auto"/>
              <w:left w:val="single" w:sz="4" w:space="0" w:color="auto"/>
              <w:bottom w:val="single" w:sz="4" w:space="0" w:color="auto"/>
              <w:right w:val="single" w:sz="4" w:space="0" w:color="auto"/>
            </w:tcBorders>
            <w:shd w:val="clear" w:color="auto" w:fill="auto"/>
          </w:tcPr>
          <w:p w14:paraId="2FABF171" w14:textId="6CB039FC" w:rsidR="00963DE7" w:rsidRDefault="00963DE7" w:rsidP="00A81D46">
            <w:pPr>
              <w:suppressAutoHyphens/>
              <w:spacing w:line="360" w:lineRule="auto"/>
              <w:rPr>
                <w:sz w:val="18"/>
                <w:szCs w:val="18"/>
              </w:rPr>
            </w:pPr>
            <w:r>
              <w:rPr>
                <w:sz w:val="18"/>
                <w:szCs w:val="18"/>
              </w:rPr>
              <w:t>5</w:t>
            </w:r>
            <w:r w:rsidR="00A81D46">
              <w:rPr>
                <w:sz w:val="18"/>
                <w:szCs w:val="18"/>
              </w:rPr>
              <w:t>8</w:t>
            </w:r>
            <w:r>
              <w:rPr>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5A4D32" w14:textId="7E047C31" w:rsidR="00963DE7" w:rsidRDefault="00364BAC" w:rsidP="00963DE7">
            <w:pPr>
              <w:suppressAutoHyphens/>
              <w:jc w:val="center"/>
              <w:rPr>
                <w:sz w:val="18"/>
                <w:szCs w:val="18"/>
              </w:rPr>
            </w:pPr>
            <w:r>
              <w:rPr>
                <w:sz w:val="18"/>
                <w:szCs w:val="18"/>
              </w:rPr>
              <w:t>*</w:t>
            </w:r>
            <w:r w:rsidR="009A669C">
              <w:rPr>
                <w:sz w:val="18"/>
                <w:szCs w:val="18"/>
              </w:rPr>
              <w:t xml:space="preserve"> детализированные</w:t>
            </w:r>
            <w:r>
              <w:rPr>
                <w:sz w:val="18"/>
                <w:szCs w:val="18"/>
              </w:rPr>
              <w:t>, кроме %30406%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506C81" w14:textId="77777777" w:rsidR="00963DE7" w:rsidRDefault="00963DE7" w:rsidP="00963DE7">
            <w:pPr>
              <w:suppressAutoHyphens/>
              <w:jc w:val="center"/>
              <w:rPr>
                <w:sz w:val="18"/>
                <w:szCs w:val="18"/>
              </w:rPr>
            </w:pPr>
            <w:r>
              <w:rPr>
                <w:sz w:val="18"/>
                <w:szCs w:val="18"/>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15F55B8" w14:textId="77777777" w:rsidR="00963DE7" w:rsidRDefault="00963DE7" w:rsidP="00963DE7">
            <w:pPr>
              <w:suppressAutoHyphens/>
              <w:rPr>
                <w:sz w:val="18"/>
                <w:szCs w:val="18"/>
              </w:rPr>
            </w:pPr>
            <w:r w:rsidRPr="00963DE7">
              <w:rPr>
                <w:sz w:val="18"/>
                <w:szCs w:val="18"/>
              </w:rPr>
              <w:t>&gt;</w:t>
            </w:r>
            <w:r>
              <w:rPr>
                <w:sz w:val="18"/>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687147" w14:textId="77777777" w:rsidR="00963DE7" w:rsidRDefault="00963DE7" w:rsidP="00963DE7">
            <w:pPr>
              <w:suppressAutoHyphens/>
              <w:jc w:val="center"/>
              <w:rPr>
                <w:sz w:val="18"/>
                <w:szCs w:val="18"/>
                <w:lang w:eastAsia="ar-SA"/>
              </w:rPr>
            </w:pPr>
            <w:r>
              <w:rPr>
                <w:sz w:val="18"/>
                <w:szCs w:val="18"/>
                <w:lang w:eastAsia="ar-SA"/>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ECE66D1" w14:textId="77777777" w:rsidR="00963DE7" w:rsidRDefault="00963DE7" w:rsidP="00963DE7">
            <w:pPr>
              <w:suppressAutoHyphens/>
              <w:rPr>
                <w:sz w:val="18"/>
                <w:szCs w:val="18"/>
                <w:lang w:eastAsia="ar-SA"/>
              </w:rPr>
            </w:pPr>
            <w:r>
              <w:rPr>
                <w:sz w:val="18"/>
                <w:szCs w:val="18"/>
                <w:lang w:eastAsia="ar-SA"/>
              </w:rPr>
              <w:t>3+4</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0F4B3858" w14:textId="77777777" w:rsidR="00963DE7" w:rsidRPr="00963DE7" w:rsidRDefault="00963DE7" w:rsidP="00963DE7">
            <w:pPr>
              <w:suppressAutoHyphens/>
              <w:rPr>
                <w:sz w:val="18"/>
                <w:szCs w:val="18"/>
              </w:rPr>
            </w:pPr>
            <w:r w:rsidRPr="00963DE7">
              <w:rPr>
                <w:sz w:val="18"/>
                <w:szCs w:val="18"/>
              </w:rPr>
              <w:t>Сумма долгосрочной и просроченной задолженности не может превышать общую сумму задолженности</w:t>
            </w:r>
          </w:p>
        </w:tc>
        <w:tc>
          <w:tcPr>
            <w:tcW w:w="992" w:type="dxa"/>
            <w:tcBorders>
              <w:top w:val="single" w:sz="4" w:space="0" w:color="auto"/>
              <w:left w:val="single" w:sz="4" w:space="0" w:color="auto"/>
              <w:bottom w:val="single" w:sz="4" w:space="0" w:color="auto"/>
              <w:right w:val="single" w:sz="4" w:space="0" w:color="auto"/>
            </w:tcBorders>
          </w:tcPr>
          <w:p w14:paraId="53BD4855" w14:textId="77777777" w:rsidR="00963DE7" w:rsidRDefault="00963DE7" w:rsidP="00963DE7">
            <w:pPr>
              <w:suppressAutoHyphens/>
              <w:rPr>
                <w:sz w:val="18"/>
                <w:szCs w:val="18"/>
              </w:rPr>
            </w:pPr>
            <w:r>
              <w:rPr>
                <w:sz w:val="18"/>
                <w:szCs w:val="18"/>
              </w:rPr>
              <w:t>Б</w:t>
            </w:r>
          </w:p>
        </w:tc>
      </w:tr>
      <w:tr w:rsidR="00963DE7" w14:paraId="021F5E65" w14:textId="77777777" w:rsidTr="00963DE7">
        <w:tc>
          <w:tcPr>
            <w:tcW w:w="626" w:type="dxa"/>
            <w:tcBorders>
              <w:top w:val="single" w:sz="4" w:space="0" w:color="auto"/>
              <w:left w:val="single" w:sz="4" w:space="0" w:color="auto"/>
              <w:bottom w:val="single" w:sz="4" w:space="0" w:color="auto"/>
              <w:right w:val="single" w:sz="4" w:space="0" w:color="auto"/>
            </w:tcBorders>
            <w:shd w:val="clear" w:color="auto" w:fill="auto"/>
          </w:tcPr>
          <w:p w14:paraId="75A88893" w14:textId="7A1890DC" w:rsidR="00963DE7" w:rsidRDefault="00963DE7" w:rsidP="00A81D46">
            <w:pPr>
              <w:suppressAutoHyphens/>
              <w:spacing w:line="360" w:lineRule="auto"/>
              <w:rPr>
                <w:sz w:val="18"/>
                <w:szCs w:val="18"/>
              </w:rPr>
            </w:pPr>
            <w:r w:rsidRPr="003A228B">
              <w:rPr>
                <w:sz w:val="18"/>
                <w:szCs w:val="18"/>
              </w:rPr>
              <w:t>5</w:t>
            </w:r>
            <w:r w:rsidR="00A81D46">
              <w:rPr>
                <w:sz w:val="18"/>
                <w:szCs w:val="18"/>
              </w:rPr>
              <w:t>8</w:t>
            </w:r>
            <w:r>
              <w:rPr>
                <w:sz w:val="18"/>
                <w:szCs w:val="18"/>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8C57B3" w14:textId="398A0398" w:rsidR="00963DE7" w:rsidRDefault="00364BAC" w:rsidP="00963DE7">
            <w:pPr>
              <w:suppressAutoHyphens/>
              <w:jc w:val="center"/>
              <w:rPr>
                <w:sz w:val="18"/>
                <w:szCs w:val="18"/>
              </w:rPr>
            </w:pPr>
            <w:r>
              <w:rPr>
                <w:sz w:val="18"/>
                <w:szCs w:val="18"/>
              </w:rPr>
              <w:t>*</w:t>
            </w:r>
            <w:r w:rsidR="009A669C">
              <w:rPr>
                <w:sz w:val="18"/>
                <w:szCs w:val="18"/>
              </w:rPr>
              <w:t xml:space="preserve"> детализированные</w:t>
            </w:r>
            <w:r>
              <w:rPr>
                <w:sz w:val="18"/>
                <w:szCs w:val="18"/>
              </w:rPr>
              <w:t>, кроме %30406%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0D683C" w14:textId="77777777" w:rsidR="00963DE7" w:rsidRDefault="00963DE7" w:rsidP="00963DE7">
            <w:pPr>
              <w:suppressAutoHyphens/>
              <w:jc w:val="center"/>
              <w:rPr>
                <w:sz w:val="18"/>
                <w:szCs w:val="18"/>
              </w:rPr>
            </w:pPr>
            <w:r>
              <w:rPr>
                <w:sz w:val="18"/>
                <w:szCs w:val="18"/>
              </w:rPr>
              <w:t>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964A973" w14:textId="77777777" w:rsidR="00963DE7" w:rsidRDefault="00963DE7" w:rsidP="00963DE7">
            <w:pPr>
              <w:suppressAutoHyphens/>
              <w:rPr>
                <w:sz w:val="18"/>
                <w:szCs w:val="18"/>
              </w:rPr>
            </w:pPr>
            <w:r w:rsidRPr="00963DE7">
              <w:rPr>
                <w:sz w:val="18"/>
                <w:szCs w:val="18"/>
              </w:rPr>
              <w:t>&gt;</w:t>
            </w:r>
            <w:r>
              <w:rPr>
                <w:sz w:val="18"/>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C59119" w14:textId="77777777" w:rsidR="00963DE7" w:rsidRDefault="00963DE7" w:rsidP="00963DE7">
            <w:pPr>
              <w:suppressAutoHyphens/>
              <w:jc w:val="center"/>
              <w:rPr>
                <w:sz w:val="18"/>
                <w:szCs w:val="18"/>
                <w:lang w:eastAsia="ar-SA"/>
              </w:rPr>
            </w:pPr>
            <w:r>
              <w:rPr>
                <w:sz w:val="18"/>
                <w:szCs w:val="18"/>
                <w:lang w:eastAsia="ar-SA"/>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75C2A47" w14:textId="77777777" w:rsidR="00963DE7" w:rsidRDefault="00963DE7" w:rsidP="00963DE7">
            <w:pPr>
              <w:suppressAutoHyphens/>
              <w:rPr>
                <w:sz w:val="18"/>
                <w:szCs w:val="18"/>
                <w:lang w:eastAsia="ar-SA"/>
              </w:rPr>
            </w:pPr>
            <w:r>
              <w:rPr>
                <w:sz w:val="18"/>
                <w:szCs w:val="18"/>
                <w:lang w:eastAsia="ar-SA"/>
              </w:rPr>
              <w:t>10+11</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75CE9020" w14:textId="77777777" w:rsidR="00963DE7" w:rsidRPr="00963DE7" w:rsidRDefault="00963DE7" w:rsidP="00963DE7">
            <w:pPr>
              <w:suppressAutoHyphens/>
              <w:rPr>
                <w:sz w:val="18"/>
                <w:szCs w:val="18"/>
              </w:rPr>
            </w:pPr>
            <w:r w:rsidRPr="00963DE7">
              <w:rPr>
                <w:sz w:val="18"/>
                <w:szCs w:val="18"/>
              </w:rPr>
              <w:t>Сумма долгосрочной и просроченной задолженности не может превышать общую сумму задолженности</w:t>
            </w:r>
          </w:p>
        </w:tc>
        <w:tc>
          <w:tcPr>
            <w:tcW w:w="992" w:type="dxa"/>
            <w:tcBorders>
              <w:top w:val="single" w:sz="4" w:space="0" w:color="auto"/>
              <w:left w:val="single" w:sz="4" w:space="0" w:color="auto"/>
              <w:bottom w:val="single" w:sz="4" w:space="0" w:color="auto"/>
              <w:right w:val="single" w:sz="4" w:space="0" w:color="auto"/>
            </w:tcBorders>
          </w:tcPr>
          <w:p w14:paraId="107C0D85" w14:textId="77777777" w:rsidR="00963DE7" w:rsidRDefault="00963DE7" w:rsidP="00963DE7">
            <w:pPr>
              <w:suppressAutoHyphens/>
              <w:rPr>
                <w:sz w:val="18"/>
                <w:szCs w:val="18"/>
              </w:rPr>
            </w:pPr>
            <w:r>
              <w:rPr>
                <w:sz w:val="18"/>
                <w:szCs w:val="18"/>
              </w:rPr>
              <w:t>Б</w:t>
            </w:r>
          </w:p>
        </w:tc>
      </w:tr>
      <w:tr w:rsidR="00414126" w14:paraId="012D9C2F" w14:textId="77777777" w:rsidTr="00414126">
        <w:tc>
          <w:tcPr>
            <w:tcW w:w="626" w:type="dxa"/>
            <w:tcBorders>
              <w:top w:val="single" w:sz="4" w:space="0" w:color="auto"/>
              <w:left w:val="single" w:sz="4" w:space="0" w:color="auto"/>
              <w:bottom w:val="single" w:sz="4" w:space="0" w:color="auto"/>
              <w:right w:val="single" w:sz="4" w:space="0" w:color="auto"/>
            </w:tcBorders>
            <w:shd w:val="clear" w:color="auto" w:fill="auto"/>
          </w:tcPr>
          <w:p w14:paraId="4DE5BE27" w14:textId="53BAF11B" w:rsidR="00414126" w:rsidRDefault="00414126" w:rsidP="00414126">
            <w:pPr>
              <w:suppressAutoHyphens/>
              <w:spacing w:line="360" w:lineRule="auto"/>
              <w:rPr>
                <w:sz w:val="18"/>
                <w:szCs w:val="18"/>
              </w:rPr>
            </w:pPr>
            <w:r>
              <w:rPr>
                <w:sz w:val="18"/>
                <w:szCs w:val="18"/>
              </w:rPr>
              <w:t>61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BCABDF" w14:textId="1A1F65D6" w:rsidR="00414126" w:rsidRDefault="00414126" w:rsidP="00414126">
            <w:pPr>
              <w:suppressAutoHyphens/>
              <w:jc w:val="center"/>
              <w:rPr>
                <w:sz w:val="18"/>
                <w:szCs w:val="18"/>
              </w:rPr>
            </w:pPr>
            <w:r w:rsidRPr="00CD15DE">
              <w:t>Раздел КЗ детализированные %30213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1A4B5A" w14:textId="2F1542BE" w:rsidR="00414126" w:rsidRDefault="00414126" w:rsidP="00414126">
            <w:pPr>
              <w:suppressAutoHyphens/>
              <w:jc w:val="center"/>
              <w:rPr>
                <w:sz w:val="18"/>
                <w:szCs w:val="18"/>
              </w:rPr>
            </w:pPr>
            <w:r w:rsidRPr="00CD15DE">
              <w:t>5,6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C97E2A" w14:textId="16D7E202" w:rsidR="00414126" w:rsidRDefault="00414126" w:rsidP="00414126">
            <w:pPr>
              <w:suppressAutoHyphens/>
              <w:rPr>
                <w:sz w:val="18"/>
                <w:szCs w:val="18"/>
              </w:rPr>
            </w:pPr>
            <w:r w:rsidRPr="00CD15DE">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F9B9CA" w14:textId="73061A34" w:rsidR="00414126" w:rsidRDefault="00414126" w:rsidP="00414126">
            <w:pPr>
              <w:suppressAutoHyphens/>
              <w:jc w:val="center"/>
              <w:rPr>
                <w:sz w:val="18"/>
                <w:szCs w:val="18"/>
                <w:lang w:eastAsia="ar-SA"/>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C5984D9" w14:textId="4C282591" w:rsidR="00414126" w:rsidRDefault="00414126" w:rsidP="00414126">
            <w:pPr>
              <w:suppressAutoHyphens/>
              <w:rPr>
                <w:sz w:val="18"/>
                <w:szCs w:val="18"/>
                <w:lang w:eastAsia="ar-SA"/>
              </w:rPr>
            </w:pP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114A6C73" w14:textId="51F23EAD" w:rsidR="00414126" w:rsidRPr="00963DE7" w:rsidRDefault="00414126" w:rsidP="00414126">
            <w:pPr>
              <w:suppressAutoHyphens/>
              <w:rPr>
                <w:sz w:val="18"/>
                <w:szCs w:val="18"/>
              </w:rPr>
            </w:pPr>
            <w:r w:rsidRPr="00CD15DE">
              <w:t>Начи</w:t>
            </w:r>
            <w:r>
              <w:t>сл</w:t>
            </w:r>
            <w:r w:rsidRPr="00CD15DE">
              <w:t>ение по счету 30213 недопустимо</w:t>
            </w:r>
          </w:p>
        </w:tc>
        <w:tc>
          <w:tcPr>
            <w:tcW w:w="992" w:type="dxa"/>
            <w:tcBorders>
              <w:top w:val="single" w:sz="4" w:space="0" w:color="auto"/>
              <w:left w:val="single" w:sz="4" w:space="0" w:color="auto"/>
              <w:bottom w:val="single" w:sz="4" w:space="0" w:color="auto"/>
              <w:right w:val="single" w:sz="4" w:space="0" w:color="auto"/>
            </w:tcBorders>
          </w:tcPr>
          <w:p w14:paraId="6F2F35BE" w14:textId="4EC6FDA1" w:rsidR="00414126" w:rsidRDefault="00414126" w:rsidP="00414126">
            <w:pPr>
              <w:suppressAutoHyphens/>
              <w:rPr>
                <w:sz w:val="18"/>
                <w:szCs w:val="18"/>
              </w:rPr>
            </w:pPr>
            <w:r w:rsidRPr="00CD15DE">
              <w:t>Б</w:t>
            </w:r>
          </w:p>
        </w:tc>
      </w:tr>
    </w:tbl>
    <w:p w14:paraId="7301A3D3" w14:textId="77777777" w:rsidR="00F54804" w:rsidRPr="00B92096" w:rsidRDefault="00F54804" w:rsidP="00094D8C">
      <w:pPr>
        <w:rPr>
          <w:b/>
        </w:rPr>
      </w:pPr>
    </w:p>
    <w:p w14:paraId="20F6C154" w14:textId="77777777" w:rsidR="001974FE" w:rsidRPr="00B92096" w:rsidRDefault="001974FE" w:rsidP="00094D8C">
      <w:pPr>
        <w:rPr>
          <w:b/>
        </w:rPr>
      </w:pPr>
      <w:bookmarkStart w:id="319" w:name="_Toc506404770"/>
      <w:bookmarkStart w:id="320" w:name="_Toc506404906"/>
      <w:bookmarkStart w:id="321" w:name="_Toc506405044"/>
      <w:bookmarkStart w:id="322" w:name="_Toc506405181"/>
      <w:bookmarkStart w:id="323" w:name="_Toc506405319"/>
      <w:bookmarkStart w:id="324" w:name="_Toc506405461"/>
      <w:r w:rsidRPr="00B92096">
        <w:rPr>
          <w:b/>
        </w:rPr>
        <w:t xml:space="preserve"> </w:t>
      </w:r>
      <w:bookmarkStart w:id="325" w:name="_Toc506456073"/>
      <w:r w:rsidRPr="00B92096">
        <w:rPr>
          <w:b/>
        </w:rPr>
        <w:t>Таблица допустимости показателей КБК в 1-17 разрядах номеров счетов Отчета ф. 0503769</w:t>
      </w:r>
      <w:bookmarkEnd w:id="319"/>
      <w:bookmarkEnd w:id="320"/>
      <w:bookmarkEnd w:id="321"/>
      <w:bookmarkEnd w:id="322"/>
      <w:bookmarkEnd w:id="323"/>
      <w:bookmarkEnd w:id="324"/>
      <w:bookmarkEnd w:id="325"/>
    </w:p>
    <w:p w14:paraId="356367BE" w14:textId="77777777" w:rsidR="001974FE" w:rsidRPr="00B92096" w:rsidRDefault="001974FE" w:rsidP="00094D8C">
      <w:pPr>
        <w:rPr>
          <w:b/>
        </w:rPr>
      </w:pPr>
    </w:p>
    <w:tbl>
      <w:tblPr>
        <w:tblW w:w="108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1413"/>
        <w:gridCol w:w="777"/>
        <w:gridCol w:w="2190"/>
        <w:gridCol w:w="637"/>
        <w:gridCol w:w="1477"/>
        <w:gridCol w:w="2127"/>
      </w:tblGrid>
      <w:tr w:rsidR="001974FE" w:rsidRPr="00B92096" w14:paraId="402C1336" w14:textId="77777777" w:rsidTr="00214716">
        <w:trPr>
          <w:tblHeader/>
        </w:trPr>
        <w:tc>
          <w:tcPr>
            <w:tcW w:w="10812" w:type="dxa"/>
            <w:gridSpan w:val="7"/>
          </w:tcPr>
          <w:p w14:paraId="418FAEA7" w14:textId="77777777" w:rsidR="001974FE" w:rsidRPr="00B92096" w:rsidRDefault="001974FE" w:rsidP="00B21A3D">
            <w:pPr>
              <w:jc w:val="center"/>
              <w:rPr>
                <w:b/>
              </w:rPr>
            </w:pPr>
            <w:r w:rsidRPr="00B92096">
              <w:rPr>
                <w:b/>
              </w:rPr>
              <w:t>Вид деятельности</w:t>
            </w:r>
          </w:p>
        </w:tc>
      </w:tr>
      <w:tr w:rsidR="001974FE" w:rsidRPr="00B92096" w14:paraId="67B02458" w14:textId="77777777" w:rsidTr="00214716">
        <w:trPr>
          <w:tblHeader/>
        </w:trPr>
        <w:tc>
          <w:tcPr>
            <w:tcW w:w="2191" w:type="dxa"/>
          </w:tcPr>
          <w:p w14:paraId="75E9D096" w14:textId="77777777" w:rsidR="001974FE" w:rsidRPr="00B92096" w:rsidRDefault="001974FE" w:rsidP="00B21A3D">
            <w:pPr>
              <w:rPr>
                <w:b/>
              </w:rPr>
            </w:pPr>
            <w:r w:rsidRPr="00B92096">
              <w:rPr>
                <w:b/>
              </w:rPr>
              <w:t xml:space="preserve">Собственные средства </w:t>
            </w:r>
          </w:p>
        </w:tc>
        <w:tc>
          <w:tcPr>
            <w:tcW w:w="2190" w:type="dxa"/>
            <w:gridSpan w:val="2"/>
          </w:tcPr>
          <w:p w14:paraId="25F3FFC2" w14:textId="77777777" w:rsidR="001974FE" w:rsidRPr="00B92096" w:rsidRDefault="001974FE" w:rsidP="00B21A3D">
            <w:pPr>
              <w:rPr>
                <w:b/>
              </w:rPr>
            </w:pPr>
            <w:r w:rsidRPr="00B92096">
              <w:rPr>
                <w:b/>
              </w:rPr>
              <w:t>Субсидии на выполнение государственного (муниципального) задания</w:t>
            </w:r>
          </w:p>
        </w:tc>
        <w:tc>
          <w:tcPr>
            <w:tcW w:w="2190" w:type="dxa"/>
          </w:tcPr>
          <w:p w14:paraId="1CA7734B" w14:textId="77777777" w:rsidR="001974FE" w:rsidRPr="00B92096" w:rsidRDefault="001974FE" w:rsidP="00B21A3D">
            <w:pPr>
              <w:rPr>
                <w:b/>
              </w:rPr>
            </w:pPr>
            <w:r w:rsidRPr="00B92096">
              <w:rPr>
                <w:b/>
              </w:rPr>
              <w:t>Субсидии на иные цели</w:t>
            </w:r>
            <w:r w:rsidRPr="00B92096">
              <w:rPr>
                <w:b/>
                <w:lang w:val="en-US"/>
              </w:rPr>
              <w:t xml:space="preserve"> </w:t>
            </w:r>
          </w:p>
        </w:tc>
        <w:tc>
          <w:tcPr>
            <w:tcW w:w="2114" w:type="dxa"/>
            <w:gridSpan w:val="2"/>
          </w:tcPr>
          <w:p w14:paraId="5EFED877" w14:textId="0474EADB" w:rsidR="001974FE" w:rsidRPr="00B92096" w:rsidRDefault="001974FE" w:rsidP="00F318E3">
            <w:pPr>
              <w:rPr>
                <w:b/>
              </w:rPr>
            </w:pPr>
            <w:r w:rsidRPr="00B92096">
              <w:rPr>
                <w:b/>
              </w:rPr>
              <w:t>Субсидии на капитальное строительство</w:t>
            </w:r>
          </w:p>
        </w:tc>
        <w:tc>
          <w:tcPr>
            <w:tcW w:w="2127" w:type="dxa"/>
          </w:tcPr>
          <w:p w14:paraId="71C32D5C" w14:textId="77777777" w:rsidR="001974FE" w:rsidRPr="00B92096" w:rsidRDefault="001974FE" w:rsidP="00B21A3D">
            <w:pPr>
              <w:rPr>
                <w:b/>
              </w:rPr>
            </w:pPr>
            <w:r w:rsidRPr="00B92096">
              <w:rPr>
                <w:b/>
              </w:rPr>
              <w:t>Средства ОМС</w:t>
            </w:r>
          </w:p>
        </w:tc>
      </w:tr>
      <w:tr w:rsidR="001974FE" w:rsidRPr="00B92096" w14:paraId="67E61CCF" w14:textId="77777777" w:rsidTr="00214716">
        <w:tc>
          <w:tcPr>
            <w:tcW w:w="2191" w:type="dxa"/>
          </w:tcPr>
          <w:p w14:paraId="6B6F42F8" w14:textId="77777777" w:rsidR="001974FE" w:rsidRPr="00B92096" w:rsidRDefault="00C430AA" w:rsidP="00BB4B4E">
            <w:r w:rsidRPr="00B92096">
              <w:t xml:space="preserve">Для </w:t>
            </w:r>
            <w:r>
              <w:t>всех</w:t>
            </w:r>
            <w:r w:rsidR="00BB4B4E">
              <w:t xml:space="preserve"> счетов</w:t>
            </w:r>
            <w:r w:rsidRPr="00B92096">
              <w:t xml:space="preserve">: </w:t>
            </w:r>
            <w:r w:rsidRPr="00B92096">
              <w:rPr>
                <w:lang w:val="en-US"/>
              </w:rPr>
              <w:t>YYYY</w:t>
            </w:r>
            <w:r w:rsidRPr="00B92096">
              <w:t>0000000000</w:t>
            </w:r>
            <w:r w:rsidRPr="00B92096">
              <w:rPr>
                <w:lang w:val="en-US"/>
              </w:rPr>
              <w:t>XXX</w:t>
            </w:r>
          </w:p>
        </w:tc>
        <w:tc>
          <w:tcPr>
            <w:tcW w:w="2190" w:type="dxa"/>
            <w:gridSpan w:val="2"/>
          </w:tcPr>
          <w:p w14:paraId="26691FBA" w14:textId="77777777" w:rsidR="001974FE" w:rsidRPr="00B92096" w:rsidRDefault="001974FE" w:rsidP="00BB4B4E">
            <w:r w:rsidRPr="00B92096">
              <w:t>Для всех счетов:</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90" w:type="dxa"/>
          </w:tcPr>
          <w:p w14:paraId="29F2F152" w14:textId="77777777" w:rsidR="001974FE" w:rsidRPr="00840F2C" w:rsidRDefault="001974FE" w:rsidP="00840F2C">
            <w:r w:rsidRPr="00B92096">
              <w:t>Для всех счетов:</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14" w:type="dxa"/>
            <w:gridSpan w:val="2"/>
          </w:tcPr>
          <w:p w14:paraId="6820ACF4" w14:textId="77777777" w:rsidR="001974FE" w:rsidRPr="00840F2C" w:rsidRDefault="001974FE" w:rsidP="00840F2C">
            <w:r w:rsidRPr="00B92096">
              <w:t>Для всех счетов:</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27" w:type="dxa"/>
          </w:tcPr>
          <w:p w14:paraId="4898087F" w14:textId="77777777" w:rsidR="000D3BB6" w:rsidRDefault="001974FE" w:rsidP="00BB4B4E">
            <w:r w:rsidRPr="00B92096">
              <w:t>Для всех счетов:</w:t>
            </w:r>
            <w:r w:rsidR="00D8311F" w:rsidRPr="00B92096">
              <w:t xml:space="preserve"> 09010000000000</w:t>
            </w:r>
            <w:r w:rsidR="00D8311F" w:rsidRPr="00B92096">
              <w:rPr>
                <w:lang w:val="en-US"/>
              </w:rPr>
              <w:t>XXX</w:t>
            </w:r>
            <w:r w:rsidR="00BA4D1A">
              <w:t xml:space="preserve"> </w:t>
            </w:r>
            <w:r w:rsidR="00D8311F" w:rsidRPr="00B92096">
              <w:t xml:space="preserve"> 09020000000000</w:t>
            </w:r>
            <w:r w:rsidR="00D8311F" w:rsidRPr="00B92096">
              <w:rPr>
                <w:lang w:val="en-US"/>
              </w:rPr>
              <w:t>XXX</w:t>
            </w:r>
            <w:r w:rsidR="00BA4D1A">
              <w:t xml:space="preserve"> </w:t>
            </w:r>
            <w:r w:rsidR="00D8311F" w:rsidRPr="00B92096">
              <w:t xml:space="preserve"> 09030000000000</w:t>
            </w:r>
            <w:r w:rsidR="00D8311F" w:rsidRPr="00B92096">
              <w:rPr>
                <w:lang w:val="en-US"/>
              </w:rPr>
              <w:t>XXX</w:t>
            </w:r>
            <w:r w:rsidR="00BA4D1A">
              <w:t xml:space="preserve"> </w:t>
            </w:r>
            <w:r w:rsidR="00D8311F" w:rsidRPr="00B92096">
              <w:t xml:space="preserve"> 09040000000000</w:t>
            </w:r>
            <w:r w:rsidR="00D8311F" w:rsidRPr="00B92096">
              <w:rPr>
                <w:lang w:val="en-US"/>
              </w:rPr>
              <w:t>XXX</w:t>
            </w:r>
            <w:r w:rsidR="00BA4D1A">
              <w:t xml:space="preserve"> </w:t>
            </w:r>
            <w:r w:rsidR="00D8311F" w:rsidRPr="00B92096">
              <w:t xml:space="preserve"> 09050000000000</w:t>
            </w:r>
            <w:r w:rsidR="00D8311F" w:rsidRPr="00B92096">
              <w:rPr>
                <w:lang w:val="en-US"/>
              </w:rPr>
              <w:t>XXX</w:t>
            </w:r>
            <w:r w:rsidR="00BA4D1A">
              <w:t xml:space="preserve"> </w:t>
            </w:r>
          </w:p>
          <w:p w14:paraId="0B8AD3A5" w14:textId="21B85F2B" w:rsidR="001974FE" w:rsidRPr="00BA4D1A" w:rsidRDefault="006A7936" w:rsidP="006A7936">
            <w:r w:rsidRPr="00B92096">
              <w:t>090</w:t>
            </w:r>
            <w:r>
              <w:t>6</w:t>
            </w:r>
            <w:r w:rsidRPr="00B92096">
              <w:t>0000000000</w:t>
            </w:r>
            <w:r w:rsidRPr="00B92096">
              <w:rPr>
                <w:lang w:val="en-US"/>
              </w:rPr>
              <w:t>XXX</w:t>
            </w:r>
            <w:r w:rsidRPr="00B92096">
              <w:t xml:space="preserve"> </w:t>
            </w:r>
            <w:r w:rsidR="000D3BB6" w:rsidRPr="00B92096">
              <w:t>090</w:t>
            </w:r>
            <w:r w:rsidR="000D3BB6">
              <w:t>7</w:t>
            </w:r>
            <w:r w:rsidR="000D3BB6" w:rsidRPr="00B92096">
              <w:t>0000000000</w:t>
            </w:r>
            <w:r w:rsidR="000D3BB6" w:rsidRPr="00B92096">
              <w:rPr>
                <w:lang w:val="en-US"/>
              </w:rPr>
              <w:t>XXX</w:t>
            </w:r>
            <w:r w:rsidR="000D3BB6" w:rsidRPr="00B92096">
              <w:t>090</w:t>
            </w:r>
            <w:r w:rsidR="000D3BB6">
              <w:t>8</w:t>
            </w:r>
            <w:r w:rsidR="000D3BB6" w:rsidRPr="00B92096">
              <w:t>0000000000</w:t>
            </w:r>
            <w:r w:rsidR="000D3BB6" w:rsidRPr="00B92096">
              <w:rPr>
                <w:lang w:val="en-US"/>
              </w:rPr>
              <w:t>XXX</w:t>
            </w:r>
            <w:r w:rsidR="00D8311F" w:rsidRPr="00B92096">
              <w:t xml:space="preserve"> 09090000000000</w:t>
            </w:r>
            <w:r w:rsidR="00D8311F" w:rsidRPr="00B92096">
              <w:rPr>
                <w:lang w:val="en-US"/>
              </w:rPr>
              <w:t>XXX</w:t>
            </w:r>
            <w:r w:rsidR="00BA4D1A">
              <w:t xml:space="preserve"> </w:t>
            </w:r>
          </w:p>
        </w:tc>
      </w:tr>
      <w:tr w:rsidR="001974FE" w:rsidRPr="00B92096" w14:paraId="38FE046E" w14:textId="77777777" w:rsidTr="00214716">
        <w:tc>
          <w:tcPr>
            <w:tcW w:w="2191" w:type="dxa"/>
          </w:tcPr>
          <w:p w14:paraId="01EC1010" w14:textId="77777777" w:rsidR="001974FE" w:rsidRPr="00B92096" w:rsidRDefault="001974FE" w:rsidP="00B21A3D"/>
        </w:tc>
        <w:tc>
          <w:tcPr>
            <w:tcW w:w="2190" w:type="dxa"/>
            <w:gridSpan w:val="2"/>
          </w:tcPr>
          <w:p w14:paraId="5830E7A3" w14:textId="77777777" w:rsidR="001974FE" w:rsidRPr="00B92096" w:rsidRDefault="001974FE" w:rsidP="00B21A3D"/>
        </w:tc>
        <w:tc>
          <w:tcPr>
            <w:tcW w:w="2190" w:type="dxa"/>
          </w:tcPr>
          <w:p w14:paraId="67335066" w14:textId="77777777" w:rsidR="001974FE" w:rsidRPr="00B92096" w:rsidRDefault="001974FE" w:rsidP="00B21A3D"/>
        </w:tc>
        <w:tc>
          <w:tcPr>
            <w:tcW w:w="2114" w:type="dxa"/>
            <w:gridSpan w:val="2"/>
          </w:tcPr>
          <w:p w14:paraId="36A05762" w14:textId="77777777" w:rsidR="001974FE" w:rsidRPr="00B92096" w:rsidRDefault="001974FE" w:rsidP="00B21A3D"/>
        </w:tc>
        <w:tc>
          <w:tcPr>
            <w:tcW w:w="2127" w:type="dxa"/>
          </w:tcPr>
          <w:p w14:paraId="40452DE2" w14:textId="77777777" w:rsidR="001974FE" w:rsidRPr="00B92096" w:rsidRDefault="001974FE" w:rsidP="00B21A3D"/>
        </w:tc>
      </w:tr>
      <w:tr w:rsidR="000046C5" w:rsidRPr="00B92096" w14:paraId="2A85F0A9" w14:textId="77777777" w:rsidTr="00214716">
        <w:tc>
          <w:tcPr>
            <w:tcW w:w="10812" w:type="dxa"/>
            <w:gridSpan w:val="7"/>
          </w:tcPr>
          <w:p w14:paraId="03FCB4D3" w14:textId="2E77629F" w:rsidR="00C430AA" w:rsidRPr="00BB4B4E" w:rsidRDefault="00C430AA" w:rsidP="00C430AA">
            <w:r w:rsidRPr="00BB4B4E">
              <w:t xml:space="preserve">Где </w:t>
            </w:r>
            <w:r w:rsidRPr="00BB4B4E">
              <w:rPr>
                <w:lang w:val="en-US"/>
              </w:rPr>
              <w:t>YYYY</w:t>
            </w:r>
            <w:r w:rsidRPr="00BB4B4E">
              <w:t xml:space="preserve"> –коды разделов, подразделов в соответствии с </w:t>
            </w:r>
            <w:r w:rsidR="00561A5F">
              <w:t xml:space="preserve">действующей бюджетной </w:t>
            </w:r>
            <w:r w:rsidR="00B63E4F">
              <w:t>классификацией</w:t>
            </w:r>
            <w:r w:rsidRPr="00BB4B4E">
              <w:t xml:space="preserve"> (не могут быть равны 0000).</w:t>
            </w:r>
          </w:p>
          <w:p w14:paraId="10B1B35C" w14:textId="62761DA9" w:rsidR="00675316" w:rsidRDefault="00C430AA" w:rsidP="00C430AA">
            <w:r w:rsidRPr="00BB4B4E">
              <w:t>ХХХ</w:t>
            </w:r>
            <w:r w:rsidR="00675316" w:rsidRPr="00BB4B4E">
              <w:t>:</w:t>
            </w:r>
            <w:r w:rsidRPr="00BB4B4E">
              <w:t xml:space="preserve"> в соответствии с </w:t>
            </w:r>
            <w:ins w:id="326" w:author="Зайцев Павел Борисович" w:date="2025-12-25T17:51:00Z">
              <w:r w:rsidR="00962ADA" w:rsidRPr="00962ADA">
                <w:t>указаниями о порядке применения кодов бюджетной классификации, актуальными на отчетную дату</w:t>
              </w:r>
            </w:ins>
            <w:del w:id="327" w:author="Зайцев Павел Борисович" w:date="2025-12-25T17:51:00Z">
              <w:r w:rsidRPr="00BB4B4E" w:rsidDel="00962ADA">
                <w:delText xml:space="preserve">Указаниями </w:delText>
              </w:r>
              <w:r w:rsidR="00BA63EF" w:rsidDel="00962ADA">
                <w:delText>85</w:delText>
              </w:r>
              <w:r w:rsidRPr="00BB4B4E" w:rsidDel="00962ADA">
                <w:delText xml:space="preserve">н </w:delText>
              </w:r>
            </w:del>
            <w:r w:rsidRPr="00BB4B4E">
              <w:t>в части доходов – коды аналитических групп подвидов доходов бюджета (не могут быть равны 000), в части расходов – коды видов расходов бюджета (не могут быть равны 000)</w:t>
            </w:r>
            <w:r w:rsidR="00675316" w:rsidRPr="00BB4B4E">
              <w:t>,</w:t>
            </w:r>
            <w:r w:rsidRPr="00BB4B4E">
              <w:t xml:space="preserve"> </w:t>
            </w:r>
            <w:r w:rsidR="00675316" w:rsidRPr="00BB4B4E">
              <w:t>в</w:t>
            </w:r>
            <w:r w:rsidRPr="00BB4B4E">
              <w:t xml:space="preserve"> части источников финансирования </w:t>
            </w:r>
            <w:r w:rsidR="00675316" w:rsidRPr="00BB4B4E">
              <w:t>- аналитическая группа вида источника финансирования дефицитов бюджетов.</w:t>
            </w:r>
          </w:p>
          <w:p w14:paraId="0C3A8673" w14:textId="77777777" w:rsidR="0091046B" w:rsidRPr="00BB4B4E" w:rsidRDefault="0091046B" w:rsidP="00C430AA"/>
          <w:p w14:paraId="3C449BD4" w14:textId="77777777" w:rsidR="00BB4B4E" w:rsidRDefault="0091046B" w:rsidP="00675316">
            <w:pPr>
              <w:rPr>
                <w:b/>
              </w:rPr>
            </w:pPr>
            <w:r>
              <w:rPr>
                <w:b/>
              </w:rPr>
              <w:t>Отражение иной структуры допускается по следующим счетам:</w:t>
            </w:r>
          </w:p>
          <w:p w14:paraId="2F1AFABE" w14:textId="77777777" w:rsidR="0091046B" w:rsidRDefault="0091046B" w:rsidP="00675316">
            <w:pPr>
              <w:rPr>
                <w:b/>
              </w:rPr>
            </w:pPr>
          </w:p>
          <w:p w14:paraId="391225FD" w14:textId="77777777" w:rsidR="00675316" w:rsidRPr="00B92096" w:rsidRDefault="00675316" w:rsidP="00675316">
            <w:pPr>
              <w:rPr>
                <w:b/>
              </w:rPr>
            </w:pPr>
            <w:r w:rsidRPr="00B92096">
              <w:rPr>
                <w:b/>
              </w:rPr>
              <w:t xml:space="preserve">Для счета </w:t>
            </w:r>
            <w:r>
              <w:rPr>
                <w:b/>
              </w:rPr>
              <w:t xml:space="preserve">х20981000 </w:t>
            </w:r>
            <w:r w:rsidRPr="00B92096">
              <w:rPr>
                <w:b/>
              </w:rPr>
              <w:t xml:space="preserve">в 1-17 разрядах </w:t>
            </w:r>
            <w:r>
              <w:rPr>
                <w:b/>
              </w:rPr>
              <w:t>указываются</w:t>
            </w:r>
            <w:r w:rsidRPr="00B92096">
              <w:rPr>
                <w:b/>
              </w:rPr>
              <w:t xml:space="preserve"> «00000000000000000»</w:t>
            </w:r>
            <w:r w:rsidR="00E8536D">
              <w:rPr>
                <w:b/>
              </w:rPr>
              <w:t xml:space="preserve">, для счета х30406000 допустимо указание </w:t>
            </w:r>
            <w:r w:rsidR="00E8536D" w:rsidRPr="00B92096">
              <w:rPr>
                <w:b/>
              </w:rPr>
              <w:t>«00000000000000000»</w:t>
            </w:r>
            <w:r w:rsidR="0016402E">
              <w:rPr>
                <w:b/>
              </w:rPr>
              <w:t>, «</w:t>
            </w:r>
            <w:r w:rsidR="0016402E">
              <w:rPr>
                <w:b/>
                <w:lang w:val="en-US"/>
              </w:rPr>
              <w:t>YYYY</w:t>
            </w:r>
            <w:r w:rsidR="0016402E" w:rsidRPr="0016402E">
              <w:rPr>
                <w:b/>
              </w:rPr>
              <w:t>0000000000000</w:t>
            </w:r>
            <w:r w:rsidR="0016402E">
              <w:rPr>
                <w:b/>
              </w:rPr>
              <w:t>»</w:t>
            </w:r>
            <w:r w:rsidR="00E8536D">
              <w:rPr>
                <w:b/>
              </w:rPr>
              <w:t>.</w:t>
            </w:r>
          </w:p>
          <w:p w14:paraId="08482205" w14:textId="77777777" w:rsidR="00C430AA" w:rsidRDefault="00C430AA" w:rsidP="00C430AA">
            <w:pPr>
              <w:rPr>
                <w:b/>
              </w:rPr>
            </w:pPr>
            <w:r w:rsidRPr="00B92096">
              <w:rPr>
                <w:b/>
              </w:rPr>
              <w:t xml:space="preserve">Для счета 021005000 в </w:t>
            </w:r>
            <w:r w:rsidR="00B3003F">
              <w:rPr>
                <w:b/>
              </w:rPr>
              <w:t>1</w:t>
            </w:r>
            <w:r w:rsidR="00675316">
              <w:rPr>
                <w:b/>
              </w:rPr>
              <w:t>5-17</w:t>
            </w:r>
            <w:r w:rsidRPr="00B92096">
              <w:rPr>
                <w:b/>
              </w:rPr>
              <w:t xml:space="preserve"> разрядах </w:t>
            </w:r>
            <w:r w:rsidR="008E289E">
              <w:rPr>
                <w:b/>
              </w:rPr>
              <w:t>допустимо указание</w:t>
            </w:r>
            <w:r w:rsidR="008E289E" w:rsidRPr="00B92096">
              <w:rPr>
                <w:b/>
              </w:rPr>
              <w:t xml:space="preserve"> </w:t>
            </w:r>
            <w:r w:rsidR="00A105D7" w:rsidRPr="00B92096">
              <w:rPr>
                <w:b/>
              </w:rPr>
              <w:t>«</w:t>
            </w:r>
            <w:r w:rsidR="00A105D7">
              <w:rPr>
                <w:b/>
              </w:rPr>
              <w:t>000</w:t>
            </w:r>
            <w:r w:rsidR="00A105D7" w:rsidRPr="00B92096">
              <w:rPr>
                <w:b/>
              </w:rPr>
              <w:t>»</w:t>
            </w:r>
            <w:r w:rsidRPr="00B92096">
              <w:rPr>
                <w:b/>
              </w:rPr>
              <w:t>.</w:t>
            </w:r>
          </w:p>
          <w:p w14:paraId="524DDBC1" w14:textId="6AE6A264" w:rsidR="00FC4E0D" w:rsidRPr="00B92096" w:rsidRDefault="006B22EC" w:rsidP="00C430AA">
            <w:pPr>
              <w:rPr>
                <w:b/>
              </w:rPr>
            </w:pPr>
            <w:r>
              <w:rPr>
                <w:b/>
              </w:rPr>
              <w:t xml:space="preserve">Допускается отражение в </w:t>
            </w:r>
            <w:r w:rsidR="00E372FB">
              <w:rPr>
                <w:b/>
              </w:rPr>
              <w:t>8</w:t>
            </w:r>
            <w:r>
              <w:rPr>
                <w:b/>
              </w:rPr>
              <w:t xml:space="preserve">-14 разрядах кодов, содержащих в 4,5 разряде </w:t>
            </w:r>
            <w:r w:rsidR="00CD35B2">
              <w:rPr>
                <w:b/>
              </w:rPr>
              <w:t xml:space="preserve">целевой статьи расходов </w:t>
            </w:r>
            <w:ins w:id="328" w:author="Зайцев Павел Борисович" w:date="2025-12-25T17:52:00Z">
              <w:r w:rsidR="00962ADA" w:rsidRPr="00962ADA">
                <w:rPr>
                  <w:b/>
                </w:rPr>
                <w:t>код</w:t>
              </w:r>
            </w:ins>
            <w:ins w:id="329" w:author="Зайцев Павел Борисович" w:date="2025-12-25T17:54:00Z">
              <w:r w:rsidR="00962ADA">
                <w:rPr>
                  <w:b/>
                </w:rPr>
                <w:t>ы</w:t>
              </w:r>
            </w:ins>
            <w:ins w:id="330" w:author="Зайцев Павел Борисович" w:date="2025-12-25T17:52:00Z">
              <w:r w:rsidR="00962ADA" w:rsidRPr="00962ADA">
                <w:rPr>
                  <w:b/>
                </w:rPr>
                <w:t xml:space="preserve"> бюджетной классификации Российской Федерации, применяемы</w:t>
              </w:r>
              <w:r w:rsidR="00962ADA">
                <w:rPr>
                  <w:b/>
                </w:rPr>
                <w:t>х</w:t>
              </w:r>
              <w:r w:rsidR="00962ADA" w:rsidRPr="00962ADA">
                <w:rPr>
                  <w:b/>
                </w:rPr>
                <w:t xml:space="preserve"> для кодирования национальных (федеральных) проектов в соответствии с указаниями о порядке применения кодов бюджетной классификации, актуальными на отчетную дату</w:t>
              </w:r>
            </w:ins>
            <w:ins w:id="331" w:author="Зайцев Павел Борисович" w:date="2025-12-25T17:53:00Z">
              <w:r w:rsidR="00962ADA">
                <w:rPr>
                  <w:b/>
                </w:rPr>
                <w:t>,</w:t>
              </w:r>
            </w:ins>
            <w:ins w:id="332" w:author="Зайцев Павел Борисович" w:date="2025-12-25T17:52:00Z">
              <w:r w:rsidR="00962ADA">
                <w:rPr>
                  <w:b/>
                </w:rPr>
                <w:t xml:space="preserve"> </w:t>
              </w:r>
            </w:ins>
            <w:del w:id="333" w:author="Зайцев Павел Борисович" w:date="2025-12-25T17:53:00Z">
              <w:r w:rsidDel="00962ADA">
                <w:rPr>
                  <w:b/>
                </w:rPr>
                <w:delText xml:space="preserve">коды </w:delText>
              </w:r>
              <w:r w:rsidR="00651248" w:rsidRPr="00651248" w:rsidDel="00962ADA">
                <w:rPr>
                  <w:b/>
                </w:rPr>
                <w:delText>национальных проектов (программы), комплексного плана модернизации и расширения магистральной инфраструктуры</w:delText>
              </w:r>
              <w:r w:rsidR="00651248" w:rsidDel="00962ADA">
                <w:rPr>
                  <w:b/>
                </w:rPr>
                <w:delText xml:space="preserve"> </w:delText>
              </w:r>
              <w:r w:rsidDel="00962ADA">
                <w:rPr>
                  <w:b/>
                </w:rPr>
                <w:delText xml:space="preserve">согласно </w:delText>
              </w:r>
              <w:r w:rsidR="00651248" w:rsidDel="00962ADA">
                <w:rPr>
                  <w:b/>
                </w:rPr>
                <w:delText xml:space="preserve">приказам </w:delText>
              </w:r>
              <w:r w:rsidR="00651248" w:rsidRPr="00651248" w:rsidDel="00962ADA">
                <w:rPr>
                  <w:b/>
                </w:rPr>
                <w:delText xml:space="preserve">об утверждении кодов (перечней </w:delText>
              </w:r>
            </w:del>
            <w:ins w:id="334" w:author="Зайцев Павел Борисович" w:date="2025-12-25T17:53:00Z">
              <w:r w:rsidR="00962ADA" w:rsidRPr="00651248">
                <w:rPr>
                  <w:b/>
                </w:rPr>
                <w:t>перечн</w:t>
              </w:r>
              <w:r w:rsidR="00962ADA">
                <w:rPr>
                  <w:b/>
                </w:rPr>
                <w:t>ями</w:t>
              </w:r>
              <w:r w:rsidR="00962ADA" w:rsidRPr="00651248">
                <w:rPr>
                  <w:b/>
                </w:rPr>
                <w:t xml:space="preserve"> </w:t>
              </w:r>
            </w:ins>
            <w:r w:rsidR="00651248" w:rsidRPr="00651248">
              <w:rPr>
                <w:b/>
              </w:rPr>
              <w:t>кодов</w:t>
            </w:r>
            <w:del w:id="335" w:author="Зайцев Павел Борисович" w:date="2025-12-25T17:53:00Z">
              <w:r w:rsidR="00651248" w:rsidRPr="00651248" w:rsidDel="00962ADA">
                <w:rPr>
                  <w:b/>
                </w:rPr>
                <w:delText>)</w:delText>
              </w:r>
            </w:del>
            <w:r w:rsidR="00651248" w:rsidRPr="00651248">
              <w:rPr>
                <w:b/>
              </w:rPr>
              <w:t xml:space="preserve"> бюджетной классификации Российской Федерации на соответствующий год</w:t>
            </w:r>
            <w:r w:rsidR="00BE0C0B">
              <w:rPr>
                <w:b/>
              </w:rPr>
              <w:t xml:space="preserve"> – код направления расходов </w:t>
            </w:r>
            <w:r w:rsidR="00BE0C0B" w:rsidRPr="00BE0C0B">
              <w:rPr>
                <w:b/>
              </w:rPr>
              <w:t>(YY YY 000XXXXXXX XXX)</w:t>
            </w:r>
          </w:p>
          <w:p w14:paraId="0FF44EF6" w14:textId="77777777" w:rsidR="000046C5" w:rsidRPr="009B39FF" w:rsidRDefault="000046C5" w:rsidP="00BB4B4E"/>
        </w:tc>
      </w:tr>
      <w:tr w:rsidR="00C430AA" w:rsidRPr="00B92096" w14:paraId="75947424" w14:textId="77777777" w:rsidTr="00C430AA">
        <w:tc>
          <w:tcPr>
            <w:tcW w:w="10812" w:type="dxa"/>
            <w:gridSpan w:val="7"/>
            <w:tcBorders>
              <w:top w:val="single" w:sz="4" w:space="0" w:color="auto"/>
              <w:left w:val="single" w:sz="4" w:space="0" w:color="auto"/>
              <w:bottom w:val="single" w:sz="4" w:space="0" w:color="auto"/>
              <w:right w:val="single" w:sz="4" w:space="0" w:color="auto"/>
            </w:tcBorders>
          </w:tcPr>
          <w:p w14:paraId="6F6E4D32" w14:textId="77777777" w:rsidR="00C430AA" w:rsidRPr="00C430AA" w:rsidDel="00F13BC7" w:rsidRDefault="00C430AA" w:rsidP="00C430AA">
            <w:pPr>
              <w:jc w:val="center"/>
              <w:rPr>
                <w:b/>
              </w:rPr>
            </w:pPr>
            <w:r>
              <w:rPr>
                <w:b/>
              </w:rPr>
              <w:lastRenderedPageBreak/>
              <w:t>Счета х40140, х40160</w:t>
            </w:r>
            <w:r w:rsidR="008977E1">
              <w:rPr>
                <w:b/>
              </w:rPr>
              <w:t xml:space="preserve"> допустимы только в разделе кредиторской задолженности</w:t>
            </w:r>
          </w:p>
        </w:tc>
      </w:tr>
      <w:tr w:rsidR="00F13BC7" w:rsidRPr="00962ADA" w14:paraId="1692D177" w14:textId="77777777" w:rsidTr="00214716">
        <w:tc>
          <w:tcPr>
            <w:tcW w:w="10812" w:type="dxa"/>
            <w:gridSpan w:val="7"/>
          </w:tcPr>
          <w:p w14:paraId="5B388861" w14:textId="77777777" w:rsidR="00F13BC7" w:rsidRPr="00962ADA" w:rsidRDefault="00F13BC7" w:rsidP="00917950">
            <w:pPr>
              <w:jc w:val="center"/>
            </w:pPr>
            <w:r w:rsidRPr="00962ADA">
              <w:t xml:space="preserve">Для счета х 401 </w:t>
            </w:r>
            <w:r w:rsidR="00012E40" w:rsidRPr="00962ADA">
              <w:t xml:space="preserve">4х </w:t>
            </w:r>
            <w:r w:rsidR="007E377A" w:rsidRPr="00962ADA">
              <w:t>1</w:t>
            </w:r>
            <w:r w:rsidRPr="00962ADA">
              <w:t>хх</w:t>
            </w:r>
            <w:r w:rsidR="00C430AA" w:rsidRPr="00962ADA">
              <w:t xml:space="preserve"> (только детализированные КОСГУ)</w:t>
            </w:r>
            <w:r w:rsidR="00BA63EF" w:rsidRPr="00962ADA">
              <w:t>:</w:t>
            </w:r>
          </w:p>
          <w:p w14:paraId="22D4E275" w14:textId="77777777" w:rsidR="00F13BC7" w:rsidRPr="00962ADA" w:rsidRDefault="00146E8B" w:rsidP="00146E8B">
            <w:pPr>
              <w:jc w:val="center"/>
            </w:pPr>
            <w:r w:rsidRPr="00962ADA">
              <w:rPr>
                <w:lang w:val="en-US"/>
              </w:rPr>
              <w:t>YY</w:t>
            </w:r>
            <w:r w:rsidRPr="00962ADA">
              <w:t xml:space="preserve"> </w:t>
            </w:r>
            <w:r w:rsidRPr="00962ADA">
              <w:rPr>
                <w:lang w:val="en-US"/>
              </w:rPr>
              <w:t>YY</w:t>
            </w:r>
            <w:r w:rsidRPr="00962ADA">
              <w:t xml:space="preserve"> 0000000000 ХХХ, </w:t>
            </w:r>
            <w:r w:rsidR="006265A0" w:rsidRPr="00962ADA">
              <w:rPr>
                <w:lang w:val="en-US"/>
              </w:rPr>
              <w:t>YY</w:t>
            </w:r>
            <w:r w:rsidR="006265A0" w:rsidRPr="00962ADA">
              <w:t xml:space="preserve"> </w:t>
            </w:r>
            <w:r w:rsidR="006265A0" w:rsidRPr="00962ADA">
              <w:rPr>
                <w:lang w:val="en-US"/>
              </w:rPr>
              <w:t>YY</w:t>
            </w:r>
            <w:r w:rsidR="00917950" w:rsidRPr="00962ADA">
              <w:t> </w:t>
            </w:r>
            <w:r w:rsidR="003E0D75" w:rsidRPr="00962ADA">
              <w:t xml:space="preserve">0000000000 000 </w:t>
            </w:r>
            <w:r w:rsidRPr="00962ADA">
              <w:t xml:space="preserve">(в части </w:t>
            </w:r>
            <w:r w:rsidR="00497DD2" w:rsidRPr="00962ADA">
              <w:t>04014х121</w:t>
            </w:r>
            <w:r w:rsidRPr="00962ADA">
              <w:t>, 122,123)</w:t>
            </w:r>
            <w:r w:rsidR="00917950" w:rsidRPr="00962ADA">
              <w:t> </w:t>
            </w:r>
          </w:p>
          <w:p w14:paraId="5C006796" w14:textId="2BE4CDDD" w:rsidR="008D4490" w:rsidRPr="00962ADA" w:rsidDel="00F13BC7" w:rsidRDefault="008D4490" w:rsidP="00962ADA">
            <w:pPr>
              <w:jc w:val="center"/>
              <w:rPr>
                <w:b/>
              </w:rPr>
            </w:pPr>
            <w:r w:rsidRPr="00962ADA">
              <w:rPr>
                <w:b/>
              </w:rPr>
              <w:t xml:space="preserve">Допускается отражение в 8-14 разрядах кодов, содержащих в 4,5 разряде целевой статьи расходов </w:t>
            </w:r>
            <w:ins w:id="336" w:author="Зайцев Павел Борисович" w:date="2025-12-25T17:54:00Z">
              <w:r w:rsidR="00962ADA" w:rsidRPr="00962ADA">
                <w:rPr>
                  <w:b/>
                </w:rPr>
                <w:t>коды бюджетной классификации Российской Федерации, применяемых для кодирования национальных (федеральных) проектов в соответствии с указаниями о порядке применения кодов бюджетной классификации, актуальными на отчетную дату, перечнями кодов бюджетной классификации Российской Федерации на соответствующий год</w:t>
              </w:r>
            </w:ins>
            <w:del w:id="337" w:author="Зайцев Павел Борисович" w:date="2025-12-25T17:54:00Z">
              <w:r w:rsidRPr="00962ADA" w:rsidDel="00962ADA">
                <w:rPr>
                  <w:b/>
                </w:rPr>
                <w:delText xml:space="preserve">коды </w:delText>
              </w:r>
              <w:r w:rsidR="00651248" w:rsidRPr="00962ADA" w:rsidDel="00962ADA">
                <w:rPr>
                  <w:b/>
                </w:rPr>
                <w:delText>национальных проектов (программы), комплексного плана модернизации и расширения магистральной инфраструктуры согласно приказам об утверждении кодов (перечней кодов) бюджетной классификации Российской Федерации на соответствующий год</w:delText>
              </w:r>
            </w:del>
            <w:r w:rsidR="00BE0C0B" w:rsidRPr="00962ADA">
              <w:rPr>
                <w:b/>
              </w:rPr>
              <w:t xml:space="preserve"> – код направления расходов</w:t>
            </w:r>
            <w:r w:rsidR="009835E5" w:rsidRPr="00962ADA">
              <w:rPr>
                <w:b/>
              </w:rPr>
              <w:t xml:space="preserve"> (YY YY 000XXXXXXX XXX)</w:t>
            </w:r>
          </w:p>
        </w:tc>
      </w:tr>
      <w:tr w:rsidR="00F13BC7" w:rsidRPr="00B92096" w14:paraId="39B83155" w14:textId="77777777" w:rsidTr="00F13BC7">
        <w:tc>
          <w:tcPr>
            <w:tcW w:w="10812" w:type="dxa"/>
            <w:gridSpan w:val="7"/>
          </w:tcPr>
          <w:p w14:paraId="197A9242" w14:textId="4AA4AEA8" w:rsidR="00F13BC7" w:rsidRDefault="00F13BC7" w:rsidP="00917950">
            <w:pPr>
              <w:jc w:val="center"/>
            </w:pPr>
            <w:r>
              <w:t xml:space="preserve">Для счета х 401 60 </w:t>
            </w:r>
            <w:r w:rsidR="00591878">
              <w:t>2хх</w:t>
            </w:r>
            <w:r w:rsidR="008604AC">
              <w:t xml:space="preserve">, х 401 60 3хх </w:t>
            </w:r>
            <w:r w:rsidR="00C430AA">
              <w:t>(только детализированные КОСГУ)</w:t>
            </w:r>
          </w:p>
          <w:p w14:paraId="0E49A128" w14:textId="77777777" w:rsidR="00F13BC7" w:rsidRPr="00917950" w:rsidRDefault="006265A0" w:rsidP="006076FE">
            <w:pPr>
              <w:jc w:val="center"/>
            </w:pPr>
            <w:r>
              <w:rPr>
                <w:lang w:val="en-US"/>
              </w:rPr>
              <w:t>YY</w:t>
            </w:r>
            <w:r w:rsidRPr="00472CF9">
              <w:t xml:space="preserve"> </w:t>
            </w:r>
            <w:r>
              <w:rPr>
                <w:lang w:val="en-US"/>
              </w:rPr>
              <w:t>YY</w:t>
            </w:r>
            <w:r w:rsidR="00917950" w:rsidRPr="00214716">
              <w:t> 00000 00000 ХХХ</w:t>
            </w:r>
            <w:r w:rsidR="001B06B2">
              <w:t xml:space="preserve">, для показателей национальных проектов </w:t>
            </w:r>
            <w:r w:rsidR="001B06B2">
              <w:rPr>
                <w:lang w:val="en-US"/>
              </w:rPr>
              <w:t>YY</w:t>
            </w:r>
            <w:r w:rsidR="001B06B2" w:rsidRPr="001B06B2">
              <w:t xml:space="preserve"> </w:t>
            </w:r>
            <w:r w:rsidR="001B06B2">
              <w:rPr>
                <w:lang w:val="en-US"/>
              </w:rPr>
              <w:t>YY</w:t>
            </w:r>
            <w:r w:rsidR="001B06B2" w:rsidRPr="001B06B2">
              <w:t xml:space="preserve"> 000</w:t>
            </w:r>
            <w:r w:rsidR="001B06B2">
              <w:rPr>
                <w:lang w:val="en-US"/>
              </w:rPr>
              <w:t>XXXXXXX</w:t>
            </w:r>
            <w:r w:rsidR="001B06B2" w:rsidRPr="001B06B2">
              <w:t xml:space="preserve"> </w:t>
            </w:r>
            <w:r w:rsidR="001B06B2">
              <w:rPr>
                <w:lang w:val="en-US"/>
              </w:rPr>
              <w:t>XXX</w:t>
            </w:r>
          </w:p>
        </w:tc>
      </w:tr>
      <w:tr w:rsidR="00C430AA" w:rsidRPr="00B92096" w14:paraId="18636CED" w14:textId="77777777" w:rsidTr="00CB5C7C">
        <w:tc>
          <w:tcPr>
            <w:tcW w:w="10812" w:type="dxa"/>
            <w:gridSpan w:val="7"/>
          </w:tcPr>
          <w:p w14:paraId="6A494D63" w14:textId="6CC90D33" w:rsidR="00C430AA" w:rsidRPr="00B92096" w:rsidRDefault="00C430AA" w:rsidP="00C430AA">
            <w:pPr>
              <w:rPr>
                <w:b/>
              </w:rPr>
            </w:pPr>
            <w:r w:rsidRPr="00B92096">
              <w:rPr>
                <w:b/>
              </w:rPr>
              <w:t xml:space="preserve">Где </w:t>
            </w:r>
            <w:r w:rsidRPr="00B92096">
              <w:rPr>
                <w:b/>
                <w:lang w:val="en-US"/>
              </w:rPr>
              <w:t>YYYY</w:t>
            </w:r>
            <w:r w:rsidRPr="00B92096">
              <w:rPr>
                <w:b/>
              </w:rPr>
              <w:t xml:space="preserve"> –коды разделов, подразделов в соответствии с </w:t>
            </w:r>
            <w:r w:rsidR="00651248" w:rsidRPr="00651248">
              <w:rPr>
                <w:b/>
              </w:rPr>
              <w:t>действующей бюджетной классификацией Российской Федерации на соответствующий год</w:t>
            </w:r>
            <w:r>
              <w:rPr>
                <w:b/>
              </w:rPr>
              <w:t xml:space="preserve"> (не могут быть равны 0000)</w:t>
            </w:r>
            <w:r w:rsidRPr="00B92096">
              <w:rPr>
                <w:b/>
              </w:rPr>
              <w:t>.</w:t>
            </w:r>
          </w:p>
          <w:p w14:paraId="192AC20F" w14:textId="3D88DBBC" w:rsidR="00C430AA" w:rsidRPr="00917950" w:rsidRDefault="00C430AA" w:rsidP="00BA63EF">
            <w:r w:rsidRPr="00B92096">
              <w:rPr>
                <w:b/>
              </w:rPr>
              <w:t xml:space="preserve">ХХХ: </w:t>
            </w:r>
            <w:r w:rsidRPr="00591878">
              <w:rPr>
                <w:b/>
              </w:rPr>
              <w:t xml:space="preserve">в соответствии с </w:t>
            </w:r>
            <w:r w:rsidR="00651248" w:rsidRPr="00651248">
              <w:rPr>
                <w:b/>
              </w:rPr>
              <w:t>действующей бюджетной классификацией Российской Федерации на соответствующий год</w:t>
            </w:r>
            <w:r w:rsidRPr="00B92096">
              <w:rPr>
                <w:b/>
              </w:rPr>
              <w:t xml:space="preserve"> – коды аналитических групп подвидов доходов бюджета</w:t>
            </w:r>
            <w:r>
              <w:rPr>
                <w:b/>
              </w:rPr>
              <w:t xml:space="preserve"> (не могут быть равны 000)</w:t>
            </w:r>
            <w:r w:rsidRPr="00B92096">
              <w:rPr>
                <w:b/>
              </w:rPr>
              <w:t xml:space="preserve">, в части расходов – коды видов расходов бюджета </w:t>
            </w:r>
            <w:r>
              <w:rPr>
                <w:b/>
              </w:rPr>
              <w:t>(не могут быть равны 000)</w:t>
            </w:r>
            <w:r w:rsidRPr="00B92096">
              <w:rPr>
                <w:b/>
              </w:rPr>
              <w:t>.</w:t>
            </w:r>
          </w:p>
        </w:tc>
      </w:tr>
      <w:tr w:rsidR="003B79A4" w:rsidRPr="00B92096" w14:paraId="49230BF5" w14:textId="77777777" w:rsidTr="003D26F2">
        <w:tc>
          <w:tcPr>
            <w:tcW w:w="10812" w:type="dxa"/>
            <w:gridSpan w:val="7"/>
          </w:tcPr>
          <w:p w14:paraId="395691C5" w14:textId="14627FB2" w:rsidR="003B79A4" w:rsidRPr="003B79A4" w:rsidRDefault="00497DD2" w:rsidP="00497DD2">
            <w:pPr>
              <w:jc w:val="center"/>
              <w:rPr>
                <w:szCs w:val="18"/>
              </w:rPr>
            </w:pPr>
            <w:r>
              <w:rPr>
                <w:szCs w:val="18"/>
              </w:rPr>
              <w:t>А</w:t>
            </w:r>
            <w:r w:rsidR="003B79A4" w:rsidRPr="003B79A4">
              <w:rPr>
                <w:szCs w:val="18"/>
              </w:rPr>
              <w:t xml:space="preserve">налитические счета, кроме 40160 должны быть детализированными (наличие счетов </w:t>
            </w:r>
            <w:r w:rsidR="00C5666D">
              <w:rPr>
                <w:szCs w:val="18"/>
              </w:rPr>
              <w:t>х</w:t>
            </w:r>
            <w:r w:rsidR="003B79A4" w:rsidRPr="003B79A4">
              <w:rPr>
                <w:szCs w:val="18"/>
              </w:rPr>
              <w:t xml:space="preserve">205х0, </w:t>
            </w:r>
            <w:r w:rsidR="00C5666D">
              <w:rPr>
                <w:szCs w:val="18"/>
              </w:rPr>
              <w:t>х</w:t>
            </w:r>
            <w:r w:rsidR="00C5666D" w:rsidRPr="003B79A4">
              <w:rPr>
                <w:szCs w:val="18"/>
              </w:rPr>
              <w:t>206х0</w:t>
            </w:r>
            <w:r w:rsidR="003B79A4" w:rsidRPr="003B79A4">
              <w:rPr>
                <w:szCs w:val="18"/>
              </w:rPr>
              <w:t xml:space="preserve">, </w:t>
            </w:r>
            <w:r w:rsidR="00C5666D">
              <w:rPr>
                <w:szCs w:val="18"/>
              </w:rPr>
              <w:t>х</w:t>
            </w:r>
            <w:r w:rsidR="00C5666D" w:rsidRPr="003B79A4">
              <w:rPr>
                <w:szCs w:val="18"/>
              </w:rPr>
              <w:t>208х0</w:t>
            </w:r>
            <w:r w:rsidR="003B79A4" w:rsidRPr="003B79A4">
              <w:rPr>
                <w:szCs w:val="18"/>
              </w:rPr>
              <w:t xml:space="preserve">, </w:t>
            </w:r>
            <w:r w:rsidR="00C5666D">
              <w:rPr>
                <w:szCs w:val="18"/>
              </w:rPr>
              <w:t>х</w:t>
            </w:r>
            <w:r w:rsidR="00C5666D" w:rsidRPr="003B79A4">
              <w:rPr>
                <w:szCs w:val="18"/>
              </w:rPr>
              <w:t>209х0</w:t>
            </w:r>
            <w:r w:rsidR="003B79A4" w:rsidRPr="003B79A4">
              <w:rPr>
                <w:szCs w:val="18"/>
              </w:rPr>
              <w:t xml:space="preserve">, </w:t>
            </w:r>
            <w:r w:rsidR="00C5666D">
              <w:rPr>
                <w:szCs w:val="18"/>
              </w:rPr>
              <w:t>х</w:t>
            </w:r>
            <w:r w:rsidR="00C5666D" w:rsidRPr="003B79A4">
              <w:rPr>
                <w:szCs w:val="18"/>
              </w:rPr>
              <w:t>210х0</w:t>
            </w:r>
            <w:r w:rsidR="003B79A4" w:rsidRPr="003B79A4">
              <w:rPr>
                <w:szCs w:val="18"/>
              </w:rPr>
              <w:t xml:space="preserve">, </w:t>
            </w:r>
            <w:r w:rsidR="00C5666D">
              <w:rPr>
                <w:szCs w:val="18"/>
              </w:rPr>
              <w:t>х</w:t>
            </w:r>
            <w:r w:rsidR="00C5666D" w:rsidRPr="003B79A4">
              <w:rPr>
                <w:szCs w:val="18"/>
              </w:rPr>
              <w:t>302х0</w:t>
            </w:r>
            <w:r w:rsidR="007C0BE9">
              <w:rPr>
                <w:szCs w:val="18"/>
              </w:rPr>
              <w:t>,</w:t>
            </w:r>
            <w:r w:rsidR="00F318E3">
              <w:rPr>
                <w:szCs w:val="18"/>
              </w:rPr>
              <w:t xml:space="preserve"> </w:t>
            </w:r>
            <w:r w:rsidR="007C0BE9">
              <w:rPr>
                <w:szCs w:val="18"/>
              </w:rPr>
              <w:t>х30300</w:t>
            </w:r>
            <w:r w:rsidR="00C5666D" w:rsidRPr="003B79A4">
              <w:rPr>
                <w:szCs w:val="18"/>
              </w:rPr>
              <w:t xml:space="preserve"> </w:t>
            </w:r>
            <w:r w:rsidR="003B79A4" w:rsidRPr="003B79A4">
              <w:rPr>
                <w:szCs w:val="18"/>
              </w:rPr>
              <w:t>недопустимо)</w:t>
            </w:r>
          </w:p>
        </w:tc>
      </w:tr>
      <w:tr w:rsidR="00E372FB" w:rsidRPr="00B92096" w14:paraId="5673972F" w14:textId="77777777" w:rsidTr="00E372FB">
        <w:tc>
          <w:tcPr>
            <w:tcW w:w="10812" w:type="dxa"/>
            <w:gridSpan w:val="7"/>
            <w:tcBorders>
              <w:top w:val="single" w:sz="4" w:space="0" w:color="auto"/>
              <w:left w:val="single" w:sz="4" w:space="0" w:color="auto"/>
              <w:bottom w:val="single" w:sz="4" w:space="0" w:color="auto"/>
              <w:right w:val="single" w:sz="4" w:space="0" w:color="auto"/>
            </w:tcBorders>
          </w:tcPr>
          <w:p w14:paraId="608E843A" w14:textId="77777777" w:rsidR="00E372FB" w:rsidRPr="003B79A4" w:rsidRDefault="00990052" w:rsidP="00AC4CC5">
            <w:pPr>
              <w:jc w:val="center"/>
              <w:rPr>
                <w:szCs w:val="18"/>
              </w:rPr>
            </w:pPr>
            <w:r w:rsidRPr="00990052">
              <w:rPr>
                <w:sz w:val="18"/>
                <w:szCs w:val="18"/>
              </w:rPr>
              <w:t>В строках «Итого по коду счета», «Итого по синтетическому коду счета» в последних трех разрядах отражаются 000.</w:t>
            </w:r>
            <w:r>
              <w:rPr>
                <w:sz w:val="18"/>
                <w:szCs w:val="18"/>
              </w:rPr>
              <w:t xml:space="preserve"> </w:t>
            </w:r>
            <w:r w:rsidR="00E372FB">
              <w:rPr>
                <w:sz w:val="18"/>
                <w:szCs w:val="18"/>
              </w:rPr>
              <w:t xml:space="preserve">В </w:t>
            </w:r>
            <w:r w:rsidR="00E372FB" w:rsidRPr="00A61F0F">
              <w:rPr>
                <w:sz w:val="18"/>
                <w:szCs w:val="18"/>
              </w:rPr>
              <w:t>24 - 26 разрядах номер</w:t>
            </w:r>
            <w:r w:rsidR="00E372FB">
              <w:rPr>
                <w:sz w:val="18"/>
                <w:szCs w:val="18"/>
              </w:rPr>
              <w:t>ов</w:t>
            </w:r>
            <w:r w:rsidR="00E372FB" w:rsidRPr="00A61F0F">
              <w:rPr>
                <w:sz w:val="18"/>
                <w:szCs w:val="18"/>
              </w:rPr>
              <w:t xml:space="preserve"> счет</w:t>
            </w:r>
            <w:r w:rsidR="00E372FB">
              <w:rPr>
                <w:sz w:val="18"/>
                <w:szCs w:val="18"/>
              </w:rPr>
              <w:t xml:space="preserve">ов (КОСГУ), кроме счетов </w:t>
            </w:r>
            <w:r w:rsidR="00497DD2">
              <w:rPr>
                <w:sz w:val="18"/>
                <w:szCs w:val="18"/>
              </w:rPr>
              <w:t>4014х</w:t>
            </w:r>
            <w:r w:rsidR="00E372FB">
              <w:rPr>
                <w:sz w:val="18"/>
                <w:szCs w:val="18"/>
              </w:rPr>
              <w:t xml:space="preserve">, 40160, отражаются </w:t>
            </w:r>
            <w:r w:rsidR="003B55D7">
              <w:rPr>
                <w:sz w:val="18"/>
                <w:szCs w:val="18"/>
              </w:rPr>
              <w:t xml:space="preserve">000, </w:t>
            </w:r>
            <w:r w:rsidR="00E372FB">
              <w:rPr>
                <w:sz w:val="18"/>
                <w:szCs w:val="18"/>
              </w:rPr>
              <w:t>00</w:t>
            </w:r>
            <w:r w:rsidR="009B0CE1">
              <w:rPr>
                <w:sz w:val="18"/>
                <w:szCs w:val="18"/>
              </w:rPr>
              <w:t>х</w:t>
            </w:r>
            <w:r w:rsidR="00AC4CC5" w:rsidRPr="00AC4CC5">
              <w:rPr>
                <w:sz w:val="18"/>
                <w:szCs w:val="18"/>
              </w:rPr>
              <w:t xml:space="preserve"> (</w:t>
            </w:r>
            <w:r w:rsidR="00AC4CC5">
              <w:rPr>
                <w:sz w:val="18"/>
                <w:szCs w:val="18"/>
                <w:lang w:val="en-US"/>
              </w:rPr>
              <w:t>x</w:t>
            </w:r>
            <w:r w:rsidR="00AC4CC5" w:rsidRPr="00AC4CC5">
              <w:rPr>
                <w:sz w:val="18"/>
                <w:szCs w:val="18"/>
              </w:rPr>
              <w:t>&lt;&gt;0)</w:t>
            </w:r>
            <w:r w:rsidR="003B55D7">
              <w:rPr>
                <w:sz w:val="18"/>
                <w:szCs w:val="18"/>
              </w:rPr>
              <w:t xml:space="preserve"> с учетом таблицы</w:t>
            </w:r>
          </w:p>
        </w:tc>
      </w:tr>
      <w:tr w:rsidR="003B55D7" w:rsidRPr="00A1781D" w14:paraId="1DCE6C04" w14:textId="77777777" w:rsidTr="003B55D7">
        <w:tc>
          <w:tcPr>
            <w:tcW w:w="3604" w:type="dxa"/>
            <w:gridSpan w:val="2"/>
            <w:tcBorders>
              <w:top w:val="single" w:sz="4" w:space="0" w:color="auto"/>
              <w:left w:val="single" w:sz="4" w:space="0" w:color="auto"/>
              <w:bottom w:val="single" w:sz="4" w:space="0" w:color="auto"/>
              <w:right w:val="single" w:sz="4" w:space="0" w:color="auto"/>
            </w:tcBorders>
          </w:tcPr>
          <w:p w14:paraId="2B7BD86B" w14:textId="77777777" w:rsidR="003B55D7" w:rsidRDefault="00FA6BCF" w:rsidP="00727107">
            <w:pPr>
              <w:jc w:val="center"/>
              <w:rPr>
                <w:sz w:val="18"/>
                <w:szCs w:val="18"/>
              </w:rPr>
            </w:pPr>
            <w:r>
              <w:rPr>
                <w:sz w:val="18"/>
                <w:szCs w:val="18"/>
              </w:rPr>
              <w:t>х</w:t>
            </w:r>
            <w:r w:rsidR="003B55D7">
              <w:rPr>
                <w:sz w:val="18"/>
                <w:szCs w:val="18"/>
              </w:rPr>
              <w:t xml:space="preserve">205хх </w:t>
            </w:r>
            <w:r w:rsidR="00ED7E6E">
              <w:rPr>
                <w:sz w:val="18"/>
                <w:szCs w:val="18"/>
              </w:rPr>
              <w:t>(кроме х20552</w:t>
            </w:r>
            <w:r w:rsidR="009063F6">
              <w:rPr>
                <w:sz w:val="18"/>
                <w:szCs w:val="18"/>
              </w:rPr>
              <w:t>, х20554, х20556, х</w:t>
            </w:r>
            <w:r w:rsidR="009063F6" w:rsidRPr="008772AC">
              <w:rPr>
                <w:sz w:val="18"/>
                <w:szCs w:val="18"/>
              </w:rPr>
              <w:t xml:space="preserve">20557, </w:t>
            </w:r>
            <w:r w:rsidR="009063F6">
              <w:rPr>
                <w:sz w:val="18"/>
                <w:szCs w:val="18"/>
              </w:rPr>
              <w:t>х</w:t>
            </w:r>
            <w:r w:rsidR="009063F6" w:rsidRPr="008772AC">
              <w:rPr>
                <w:sz w:val="18"/>
                <w:szCs w:val="18"/>
              </w:rPr>
              <w:t>20558,</w:t>
            </w:r>
            <w:r w:rsidR="009063F6">
              <w:rPr>
                <w:sz w:val="18"/>
                <w:szCs w:val="18"/>
              </w:rPr>
              <w:t xml:space="preserve"> х20562, х20564, х20566, х</w:t>
            </w:r>
            <w:r w:rsidR="009063F6" w:rsidRPr="008772AC">
              <w:rPr>
                <w:sz w:val="18"/>
                <w:szCs w:val="18"/>
              </w:rPr>
              <w:t xml:space="preserve">20567, </w:t>
            </w:r>
            <w:r w:rsidR="009063F6">
              <w:rPr>
                <w:sz w:val="18"/>
                <w:szCs w:val="18"/>
              </w:rPr>
              <w:t>х</w:t>
            </w:r>
            <w:r w:rsidR="009063F6" w:rsidRPr="008772AC">
              <w:rPr>
                <w:sz w:val="18"/>
                <w:szCs w:val="18"/>
              </w:rPr>
              <w:t>20568</w:t>
            </w:r>
            <w:r w:rsidR="00ED7E6E">
              <w:rPr>
                <w:sz w:val="18"/>
                <w:szCs w:val="18"/>
              </w:rPr>
              <w:t>)</w:t>
            </w:r>
          </w:p>
          <w:p w14:paraId="492A3B64" w14:textId="77777777" w:rsidR="003B55D7" w:rsidRDefault="003B55D7" w:rsidP="00727107">
            <w:pPr>
              <w:jc w:val="center"/>
              <w:rPr>
                <w:sz w:val="18"/>
                <w:szCs w:val="18"/>
              </w:rPr>
            </w:pPr>
          </w:p>
          <w:p w14:paraId="74353FD8" w14:textId="446EF7F8" w:rsidR="003B55D7" w:rsidRPr="00667B27" w:rsidRDefault="00FA6BCF" w:rsidP="00727107">
            <w:pPr>
              <w:jc w:val="center"/>
              <w:rPr>
                <w:sz w:val="18"/>
                <w:szCs w:val="18"/>
              </w:rPr>
            </w:pPr>
            <w:r>
              <w:rPr>
                <w:sz w:val="18"/>
                <w:szCs w:val="18"/>
              </w:rPr>
              <w:t>х</w:t>
            </w:r>
            <w:r w:rsidR="003B55D7">
              <w:rPr>
                <w:sz w:val="18"/>
                <w:szCs w:val="18"/>
              </w:rPr>
              <w:t>206хх</w:t>
            </w:r>
            <w:r w:rsidR="007C017E">
              <w:rPr>
                <w:sz w:val="18"/>
                <w:szCs w:val="18"/>
              </w:rPr>
              <w:t xml:space="preserve"> (кроме х20611</w:t>
            </w:r>
            <w:r w:rsidR="00AC2104">
              <w:rPr>
                <w:sz w:val="18"/>
                <w:szCs w:val="18"/>
              </w:rPr>
              <w:t xml:space="preserve">-х20614, </w:t>
            </w:r>
            <w:r w:rsidR="00642DD0">
              <w:rPr>
                <w:sz w:val="18"/>
                <w:szCs w:val="18"/>
              </w:rPr>
              <w:t xml:space="preserve">х20627, </w:t>
            </w:r>
            <w:r w:rsidR="00034C78">
              <w:rPr>
                <w:sz w:val="18"/>
                <w:szCs w:val="18"/>
              </w:rPr>
              <w:t xml:space="preserve">х2064х, </w:t>
            </w:r>
            <w:r w:rsidR="00642DD0">
              <w:rPr>
                <w:sz w:val="18"/>
                <w:szCs w:val="18"/>
              </w:rPr>
              <w:t xml:space="preserve">х20652, </w:t>
            </w:r>
            <w:r w:rsidR="00AC2104">
              <w:rPr>
                <w:sz w:val="18"/>
                <w:szCs w:val="18"/>
              </w:rPr>
              <w:t xml:space="preserve">х20662-х20667, </w:t>
            </w:r>
            <w:r w:rsidR="009063F6">
              <w:rPr>
                <w:sz w:val="18"/>
                <w:szCs w:val="18"/>
              </w:rPr>
              <w:t xml:space="preserve">х20681, </w:t>
            </w:r>
            <w:r w:rsidR="00AC2104">
              <w:rPr>
                <w:sz w:val="18"/>
                <w:szCs w:val="18"/>
              </w:rPr>
              <w:t>х20696, х20698</w:t>
            </w:r>
            <w:r w:rsidR="007C017E">
              <w:rPr>
                <w:sz w:val="18"/>
                <w:szCs w:val="18"/>
              </w:rPr>
              <w:t>)</w:t>
            </w:r>
            <w:r w:rsidR="003B55D7">
              <w:rPr>
                <w:sz w:val="18"/>
                <w:szCs w:val="18"/>
              </w:rPr>
              <w:t xml:space="preserve">, </w:t>
            </w:r>
            <w:r>
              <w:rPr>
                <w:sz w:val="18"/>
                <w:szCs w:val="18"/>
              </w:rPr>
              <w:t>х</w:t>
            </w:r>
            <w:r w:rsidR="003B55D7">
              <w:rPr>
                <w:sz w:val="18"/>
                <w:szCs w:val="18"/>
              </w:rPr>
              <w:t>209хх</w:t>
            </w:r>
            <w:r w:rsidR="00AC2104">
              <w:rPr>
                <w:sz w:val="18"/>
                <w:szCs w:val="18"/>
              </w:rPr>
              <w:t xml:space="preserve"> (кроме х20943)</w:t>
            </w:r>
            <w:r w:rsidR="003B55D7">
              <w:rPr>
                <w:sz w:val="18"/>
                <w:szCs w:val="18"/>
              </w:rPr>
              <w:t xml:space="preserve">, </w:t>
            </w:r>
            <w:r>
              <w:rPr>
                <w:sz w:val="18"/>
                <w:szCs w:val="18"/>
              </w:rPr>
              <w:t>х</w:t>
            </w:r>
            <w:r w:rsidR="003B55D7">
              <w:rPr>
                <w:sz w:val="18"/>
                <w:szCs w:val="18"/>
              </w:rPr>
              <w:t xml:space="preserve">210хх, </w:t>
            </w:r>
            <w:r>
              <w:rPr>
                <w:sz w:val="18"/>
                <w:szCs w:val="18"/>
              </w:rPr>
              <w:t>х</w:t>
            </w:r>
            <w:r w:rsidR="003B55D7">
              <w:rPr>
                <w:sz w:val="18"/>
                <w:szCs w:val="18"/>
              </w:rPr>
              <w:t>302хх</w:t>
            </w:r>
            <w:r w:rsidR="007C017E">
              <w:rPr>
                <w:sz w:val="18"/>
                <w:szCs w:val="18"/>
              </w:rPr>
              <w:t xml:space="preserve"> (кроме х30211</w:t>
            </w:r>
            <w:r w:rsidR="00AC2104">
              <w:rPr>
                <w:sz w:val="18"/>
                <w:szCs w:val="18"/>
              </w:rPr>
              <w:t xml:space="preserve">-х30214, </w:t>
            </w:r>
            <w:r w:rsidR="00642DD0">
              <w:rPr>
                <w:sz w:val="18"/>
                <w:szCs w:val="18"/>
              </w:rPr>
              <w:t xml:space="preserve">х30227, </w:t>
            </w:r>
            <w:r w:rsidR="00ED633E">
              <w:rPr>
                <w:sz w:val="18"/>
                <w:szCs w:val="18"/>
              </w:rPr>
              <w:t xml:space="preserve">х3024х, </w:t>
            </w:r>
            <w:r w:rsidR="00642DD0">
              <w:rPr>
                <w:sz w:val="18"/>
                <w:szCs w:val="18"/>
              </w:rPr>
              <w:t xml:space="preserve">х30252, х30253, </w:t>
            </w:r>
            <w:r w:rsidR="00AC2104">
              <w:rPr>
                <w:sz w:val="18"/>
                <w:szCs w:val="18"/>
              </w:rPr>
              <w:t xml:space="preserve">х30262-х30267, </w:t>
            </w:r>
            <w:r w:rsidR="00ED633E">
              <w:rPr>
                <w:sz w:val="18"/>
                <w:szCs w:val="18"/>
              </w:rPr>
              <w:t xml:space="preserve">х30281, </w:t>
            </w:r>
            <w:r w:rsidR="00AC2104">
              <w:rPr>
                <w:sz w:val="18"/>
                <w:szCs w:val="18"/>
              </w:rPr>
              <w:t>х30296, х30298</w:t>
            </w:r>
            <w:r w:rsidR="007C017E">
              <w:rPr>
                <w:sz w:val="18"/>
                <w:szCs w:val="18"/>
              </w:rPr>
              <w:t>)</w:t>
            </w:r>
            <w:r w:rsidR="00667B27">
              <w:rPr>
                <w:sz w:val="18"/>
                <w:szCs w:val="18"/>
              </w:rPr>
              <w:t>, х304</w:t>
            </w:r>
            <w:r w:rsidR="003D7D0A">
              <w:rPr>
                <w:sz w:val="18"/>
                <w:szCs w:val="18"/>
                <w:lang w:val="en-US"/>
              </w:rPr>
              <w:t>T</w:t>
            </w:r>
            <w:r w:rsidR="00667B27">
              <w:rPr>
                <w:sz w:val="18"/>
                <w:szCs w:val="18"/>
              </w:rPr>
              <w:t>6</w:t>
            </w:r>
          </w:p>
          <w:p w14:paraId="39DF3D7A" w14:textId="77777777" w:rsidR="00ED7E6E" w:rsidRDefault="00ED7E6E" w:rsidP="00727107">
            <w:pPr>
              <w:jc w:val="center"/>
              <w:rPr>
                <w:sz w:val="18"/>
                <w:szCs w:val="18"/>
              </w:rPr>
            </w:pPr>
          </w:p>
          <w:p w14:paraId="44463C79" w14:textId="77777777" w:rsidR="00FA6BCF" w:rsidRDefault="00FA6BCF" w:rsidP="00727107">
            <w:pPr>
              <w:jc w:val="center"/>
              <w:rPr>
                <w:sz w:val="18"/>
                <w:szCs w:val="18"/>
              </w:rPr>
            </w:pPr>
            <w:r>
              <w:rPr>
                <w:sz w:val="18"/>
                <w:szCs w:val="18"/>
              </w:rPr>
              <w:t>х303хх</w:t>
            </w:r>
            <w:r w:rsidR="00B96A66">
              <w:rPr>
                <w:sz w:val="18"/>
                <w:szCs w:val="18"/>
              </w:rPr>
              <w:t>, 4</w:t>
            </w:r>
            <w:r w:rsidR="00224DF7">
              <w:rPr>
                <w:sz w:val="18"/>
                <w:szCs w:val="18"/>
              </w:rPr>
              <w:t>(2)</w:t>
            </w:r>
            <w:r w:rsidR="00B96A66">
              <w:rPr>
                <w:sz w:val="18"/>
                <w:szCs w:val="18"/>
              </w:rPr>
              <w:t>30241</w:t>
            </w:r>
          </w:p>
          <w:p w14:paraId="558ACEEA" w14:textId="77777777" w:rsidR="00FA6BCF" w:rsidRDefault="00FA6BCF" w:rsidP="00727107">
            <w:pPr>
              <w:jc w:val="center"/>
              <w:rPr>
                <w:sz w:val="18"/>
                <w:szCs w:val="18"/>
              </w:rPr>
            </w:pPr>
          </w:p>
          <w:p w14:paraId="4930C27F" w14:textId="77777777" w:rsidR="00ED7E6E" w:rsidRDefault="00ED7E6E" w:rsidP="00727107">
            <w:pPr>
              <w:jc w:val="center"/>
              <w:rPr>
                <w:sz w:val="18"/>
                <w:szCs w:val="18"/>
              </w:rPr>
            </w:pPr>
            <w:r>
              <w:rPr>
                <w:sz w:val="18"/>
                <w:szCs w:val="18"/>
              </w:rPr>
              <w:t>х20641, х20681, х30241, х30281</w:t>
            </w:r>
          </w:p>
          <w:p w14:paraId="6EA253A8" w14:textId="77777777" w:rsidR="00ED7E6E" w:rsidRDefault="00ED7E6E" w:rsidP="00727107">
            <w:pPr>
              <w:jc w:val="center"/>
              <w:rPr>
                <w:sz w:val="18"/>
                <w:szCs w:val="18"/>
              </w:rPr>
            </w:pPr>
          </w:p>
          <w:p w14:paraId="647045D8" w14:textId="77777777" w:rsidR="00D0109A" w:rsidRPr="00343683" w:rsidRDefault="00D0109A" w:rsidP="00727107">
            <w:pPr>
              <w:jc w:val="center"/>
              <w:rPr>
                <w:sz w:val="18"/>
                <w:szCs w:val="18"/>
              </w:rPr>
            </w:pPr>
            <w:r>
              <w:rPr>
                <w:sz w:val="18"/>
                <w:szCs w:val="18"/>
              </w:rPr>
              <w:t xml:space="preserve">х20554, х20564, </w:t>
            </w:r>
            <w:r w:rsidR="00082AF1">
              <w:rPr>
                <w:sz w:val="18"/>
                <w:szCs w:val="18"/>
              </w:rPr>
              <w:t>х20642, х20644, х20647, х20649, х30242, х30244, х30247, х30249</w:t>
            </w:r>
            <w:r w:rsidR="00343683">
              <w:rPr>
                <w:sz w:val="18"/>
                <w:szCs w:val="18"/>
              </w:rPr>
              <w:t>, 230406</w:t>
            </w:r>
          </w:p>
          <w:p w14:paraId="42346C60" w14:textId="77777777" w:rsidR="00D0109A" w:rsidRDefault="00D0109A" w:rsidP="00727107">
            <w:pPr>
              <w:jc w:val="center"/>
              <w:rPr>
                <w:sz w:val="18"/>
                <w:szCs w:val="18"/>
              </w:rPr>
            </w:pPr>
          </w:p>
          <w:p w14:paraId="702E70D8" w14:textId="77777777" w:rsidR="00082AF1" w:rsidRPr="00D34857" w:rsidRDefault="00082AF1" w:rsidP="00727107">
            <w:pPr>
              <w:jc w:val="center"/>
              <w:rPr>
                <w:sz w:val="18"/>
                <w:szCs w:val="18"/>
              </w:rPr>
            </w:pPr>
            <w:r>
              <w:rPr>
                <w:sz w:val="18"/>
                <w:szCs w:val="18"/>
              </w:rPr>
              <w:t>х20645, х2064</w:t>
            </w:r>
            <w:r>
              <w:rPr>
                <w:sz w:val="18"/>
                <w:szCs w:val="18"/>
                <w:lang w:val="en-US"/>
              </w:rPr>
              <w:t>A</w:t>
            </w:r>
            <w:r>
              <w:rPr>
                <w:sz w:val="18"/>
                <w:szCs w:val="18"/>
              </w:rPr>
              <w:t>, х30245, х3024</w:t>
            </w:r>
            <w:r>
              <w:rPr>
                <w:sz w:val="18"/>
                <w:szCs w:val="18"/>
                <w:lang w:val="en-US"/>
              </w:rPr>
              <w:t>A</w:t>
            </w:r>
            <w:r w:rsidR="00D34857">
              <w:rPr>
                <w:sz w:val="18"/>
                <w:szCs w:val="18"/>
              </w:rPr>
              <w:t>, 230406</w:t>
            </w:r>
          </w:p>
          <w:p w14:paraId="40AC03BB" w14:textId="77777777" w:rsidR="00082AF1" w:rsidRDefault="00082AF1" w:rsidP="00727107">
            <w:pPr>
              <w:jc w:val="center"/>
              <w:rPr>
                <w:sz w:val="18"/>
                <w:szCs w:val="18"/>
              </w:rPr>
            </w:pPr>
          </w:p>
          <w:p w14:paraId="2218011D" w14:textId="1993644C" w:rsidR="00082AF1" w:rsidRDefault="00082AF1" w:rsidP="00727107">
            <w:pPr>
              <w:jc w:val="center"/>
              <w:rPr>
                <w:sz w:val="18"/>
                <w:szCs w:val="18"/>
              </w:rPr>
            </w:pPr>
            <w:r>
              <w:rPr>
                <w:sz w:val="18"/>
                <w:szCs w:val="18"/>
              </w:rPr>
              <w:t>х20627, х20643, х20648</w:t>
            </w:r>
            <w:r w:rsidR="00AC2104">
              <w:rPr>
                <w:sz w:val="18"/>
                <w:szCs w:val="18"/>
              </w:rPr>
              <w:t>, х20943, х30227, х30243, х30248</w:t>
            </w:r>
            <w:r w:rsidR="00422DE5">
              <w:rPr>
                <w:sz w:val="18"/>
                <w:szCs w:val="18"/>
              </w:rPr>
              <w:t>, 230406</w:t>
            </w:r>
          </w:p>
          <w:p w14:paraId="0DEF89C2" w14:textId="77777777" w:rsidR="00082AF1" w:rsidRDefault="00082AF1" w:rsidP="00727107">
            <w:pPr>
              <w:jc w:val="center"/>
              <w:rPr>
                <w:sz w:val="18"/>
                <w:szCs w:val="18"/>
              </w:rPr>
            </w:pPr>
          </w:p>
          <w:p w14:paraId="3984913F" w14:textId="77777777" w:rsidR="00AC2104" w:rsidRPr="00D34857" w:rsidRDefault="00AC2104" w:rsidP="00727107">
            <w:pPr>
              <w:jc w:val="center"/>
              <w:rPr>
                <w:sz w:val="18"/>
                <w:szCs w:val="18"/>
              </w:rPr>
            </w:pPr>
            <w:r>
              <w:rPr>
                <w:sz w:val="18"/>
                <w:szCs w:val="18"/>
              </w:rPr>
              <w:t>х20646, х2064</w:t>
            </w:r>
            <w:r>
              <w:rPr>
                <w:sz w:val="18"/>
                <w:szCs w:val="18"/>
                <w:lang w:val="en-US"/>
              </w:rPr>
              <w:t>B</w:t>
            </w:r>
            <w:r>
              <w:rPr>
                <w:sz w:val="18"/>
                <w:szCs w:val="18"/>
              </w:rPr>
              <w:t>, х30246, х3024</w:t>
            </w:r>
            <w:r>
              <w:rPr>
                <w:sz w:val="18"/>
                <w:szCs w:val="18"/>
                <w:lang w:val="en-US"/>
              </w:rPr>
              <w:t>B</w:t>
            </w:r>
            <w:r w:rsidR="00D34857">
              <w:rPr>
                <w:sz w:val="18"/>
                <w:szCs w:val="18"/>
              </w:rPr>
              <w:t>, 230406</w:t>
            </w:r>
          </w:p>
          <w:p w14:paraId="2DC4F973" w14:textId="77777777" w:rsidR="00AC2104" w:rsidRDefault="00AC2104" w:rsidP="00727107">
            <w:pPr>
              <w:jc w:val="center"/>
              <w:rPr>
                <w:sz w:val="18"/>
                <w:szCs w:val="18"/>
              </w:rPr>
            </w:pPr>
          </w:p>
          <w:p w14:paraId="78A28944" w14:textId="77777777" w:rsidR="00FA6BCF" w:rsidRDefault="00BE0C0B" w:rsidP="00727107">
            <w:pPr>
              <w:jc w:val="center"/>
              <w:rPr>
                <w:sz w:val="18"/>
                <w:szCs w:val="18"/>
              </w:rPr>
            </w:pPr>
            <w:r>
              <w:rPr>
                <w:sz w:val="18"/>
                <w:szCs w:val="18"/>
              </w:rPr>
              <w:t xml:space="preserve">х20552, х20562, </w:t>
            </w:r>
            <w:r w:rsidR="00FA6BCF">
              <w:rPr>
                <w:sz w:val="18"/>
                <w:szCs w:val="18"/>
              </w:rPr>
              <w:t>х30406</w:t>
            </w:r>
          </w:p>
          <w:p w14:paraId="0E78E367" w14:textId="77777777" w:rsidR="00FA6BCF" w:rsidRDefault="00FA6BCF" w:rsidP="00727107">
            <w:pPr>
              <w:jc w:val="center"/>
              <w:rPr>
                <w:sz w:val="18"/>
                <w:szCs w:val="18"/>
              </w:rPr>
            </w:pPr>
          </w:p>
          <w:p w14:paraId="4EB896E5" w14:textId="2ACD32E8" w:rsidR="003B55D7" w:rsidRDefault="007C017E" w:rsidP="00FA6BCF">
            <w:pPr>
              <w:jc w:val="center"/>
              <w:rPr>
                <w:sz w:val="18"/>
                <w:szCs w:val="18"/>
              </w:rPr>
            </w:pPr>
            <w:r>
              <w:rPr>
                <w:sz w:val="18"/>
                <w:szCs w:val="18"/>
              </w:rPr>
              <w:t>х20611</w:t>
            </w:r>
            <w:r w:rsidR="00AC2104">
              <w:rPr>
                <w:sz w:val="18"/>
                <w:szCs w:val="18"/>
              </w:rPr>
              <w:t>-х20614</w:t>
            </w:r>
            <w:r>
              <w:rPr>
                <w:sz w:val="18"/>
                <w:szCs w:val="18"/>
              </w:rPr>
              <w:t xml:space="preserve">, </w:t>
            </w:r>
            <w:r w:rsidR="00AC2104">
              <w:rPr>
                <w:sz w:val="18"/>
                <w:szCs w:val="18"/>
              </w:rPr>
              <w:t xml:space="preserve">х20662-х20667, х20696, х20698, </w:t>
            </w:r>
            <w:r w:rsidR="00FA6BCF">
              <w:rPr>
                <w:sz w:val="18"/>
                <w:szCs w:val="18"/>
              </w:rPr>
              <w:t>х</w:t>
            </w:r>
            <w:r w:rsidR="003B55D7">
              <w:rPr>
                <w:sz w:val="18"/>
                <w:szCs w:val="18"/>
              </w:rPr>
              <w:t>208хх</w:t>
            </w:r>
            <w:r w:rsidR="00FA6BCF">
              <w:rPr>
                <w:sz w:val="18"/>
                <w:szCs w:val="18"/>
              </w:rPr>
              <w:t xml:space="preserve">, </w:t>
            </w:r>
            <w:r>
              <w:rPr>
                <w:sz w:val="18"/>
                <w:szCs w:val="18"/>
              </w:rPr>
              <w:t>х30211</w:t>
            </w:r>
            <w:r w:rsidR="00AC2104">
              <w:rPr>
                <w:sz w:val="18"/>
                <w:szCs w:val="18"/>
              </w:rPr>
              <w:t>-х30214</w:t>
            </w:r>
            <w:r>
              <w:rPr>
                <w:sz w:val="18"/>
                <w:szCs w:val="18"/>
              </w:rPr>
              <w:t xml:space="preserve">, </w:t>
            </w:r>
            <w:r w:rsidR="00AC2104">
              <w:rPr>
                <w:sz w:val="18"/>
                <w:szCs w:val="18"/>
              </w:rPr>
              <w:t>х30262-х30267,</w:t>
            </w:r>
            <w:r w:rsidR="00F318E3">
              <w:rPr>
                <w:sz w:val="18"/>
                <w:szCs w:val="18"/>
              </w:rPr>
              <w:t xml:space="preserve"> </w:t>
            </w:r>
            <w:r w:rsidR="00AC2104">
              <w:rPr>
                <w:sz w:val="18"/>
                <w:szCs w:val="18"/>
              </w:rPr>
              <w:t xml:space="preserve">х30296, х30298, </w:t>
            </w:r>
            <w:r w:rsidR="00FA6BCF">
              <w:rPr>
                <w:sz w:val="18"/>
                <w:szCs w:val="18"/>
              </w:rPr>
              <w:t>х30402, х30403</w:t>
            </w:r>
            <w:r w:rsidR="00D34857">
              <w:rPr>
                <w:sz w:val="18"/>
                <w:szCs w:val="18"/>
              </w:rPr>
              <w:t>, 230406</w:t>
            </w:r>
          </w:p>
          <w:p w14:paraId="1A81BD0A" w14:textId="77777777" w:rsidR="00AC2104" w:rsidRDefault="00AC2104" w:rsidP="00FA6BCF">
            <w:pPr>
              <w:jc w:val="center"/>
              <w:rPr>
                <w:sz w:val="18"/>
                <w:szCs w:val="18"/>
              </w:rPr>
            </w:pPr>
          </w:p>
          <w:p w14:paraId="7E3DE70B" w14:textId="77777777" w:rsidR="00AC2104" w:rsidRDefault="00AC2104" w:rsidP="00FA6BCF">
            <w:pPr>
              <w:jc w:val="center"/>
              <w:rPr>
                <w:sz w:val="18"/>
                <w:szCs w:val="18"/>
              </w:rPr>
            </w:pPr>
            <w:r>
              <w:rPr>
                <w:sz w:val="18"/>
                <w:szCs w:val="18"/>
              </w:rPr>
              <w:t>х20556, х20566</w:t>
            </w:r>
            <w:r w:rsidR="008772AC">
              <w:rPr>
                <w:sz w:val="18"/>
                <w:szCs w:val="18"/>
              </w:rPr>
              <w:t>, х20652, х30252</w:t>
            </w:r>
          </w:p>
          <w:p w14:paraId="27D59CF7" w14:textId="77777777" w:rsidR="008772AC" w:rsidRDefault="008772AC" w:rsidP="00FA6BCF">
            <w:pPr>
              <w:jc w:val="center"/>
              <w:rPr>
                <w:sz w:val="18"/>
                <w:szCs w:val="18"/>
              </w:rPr>
            </w:pPr>
          </w:p>
          <w:p w14:paraId="48F36EE5" w14:textId="77777777" w:rsidR="008772AC" w:rsidRPr="000B1865" w:rsidRDefault="008772AC" w:rsidP="008772AC">
            <w:pPr>
              <w:jc w:val="center"/>
              <w:rPr>
                <w:sz w:val="18"/>
                <w:szCs w:val="18"/>
              </w:rPr>
            </w:pPr>
            <w:r>
              <w:rPr>
                <w:sz w:val="18"/>
                <w:szCs w:val="18"/>
              </w:rPr>
              <w:t>х</w:t>
            </w:r>
            <w:r w:rsidRPr="008772AC">
              <w:rPr>
                <w:sz w:val="18"/>
                <w:szCs w:val="18"/>
              </w:rPr>
              <w:t xml:space="preserve">20557, </w:t>
            </w:r>
            <w:r>
              <w:rPr>
                <w:sz w:val="18"/>
                <w:szCs w:val="18"/>
              </w:rPr>
              <w:t>х</w:t>
            </w:r>
            <w:r w:rsidRPr="008772AC">
              <w:rPr>
                <w:sz w:val="18"/>
                <w:szCs w:val="18"/>
              </w:rPr>
              <w:t xml:space="preserve">20558, </w:t>
            </w:r>
            <w:r>
              <w:rPr>
                <w:sz w:val="18"/>
                <w:szCs w:val="18"/>
              </w:rPr>
              <w:t>х</w:t>
            </w:r>
            <w:r w:rsidRPr="008772AC">
              <w:rPr>
                <w:sz w:val="18"/>
                <w:szCs w:val="18"/>
              </w:rPr>
              <w:t xml:space="preserve">20567, </w:t>
            </w:r>
            <w:r>
              <w:rPr>
                <w:sz w:val="18"/>
                <w:szCs w:val="18"/>
              </w:rPr>
              <w:t>х</w:t>
            </w:r>
            <w:r w:rsidRPr="008772AC">
              <w:rPr>
                <w:sz w:val="18"/>
                <w:szCs w:val="18"/>
              </w:rPr>
              <w:t xml:space="preserve">20568, </w:t>
            </w:r>
            <w:r>
              <w:rPr>
                <w:sz w:val="18"/>
                <w:szCs w:val="18"/>
              </w:rPr>
              <w:t>х</w:t>
            </w:r>
            <w:r w:rsidRPr="008772AC">
              <w:rPr>
                <w:sz w:val="18"/>
                <w:szCs w:val="18"/>
              </w:rPr>
              <w:t>30253</w:t>
            </w:r>
          </w:p>
        </w:tc>
        <w:tc>
          <w:tcPr>
            <w:tcW w:w="3604" w:type="dxa"/>
            <w:gridSpan w:val="3"/>
            <w:tcBorders>
              <w:top w:val="single" w:sz="4" w:space="0" w:color="auto"/>
              <w:left w:val="single" w:sz="4" w:space="0" w:color="auto"/>
              <w:bottom w:val="single" w:sz="4" w:space="0" w:color="auto"/>
              <w:right w:val="single" w:sz="4" w:space="0" w:color="auto"/>
            </w:tcBorders>
          </w:tcPr>
          <w:p w14:paraId="3DF225C0" w14:textId="77777777" w:rsidR="00727107" w:rsidRDefault="00727107" w:rsidP="00727107">
            <w:pPr>
              <w:jc w:val="center"/>
              <w:rPr>
                <w:sz w:val="18"/>
                <w:szCs w:val="18"/>
              </w:rPr>
            </w:pPr>
            <w:r>
              <w:rPr>
                <w:sz w:val="18"/>
                <w:szCs w:val="18"/>
              </w:rPr>
              <w:t>000,001,002,003,004,005,006,007,008,009</w:t>
            </w:r>
          </w:p>
          <w:p w14:paraId="0D9F196F" w14:textId="77777777" w:rsidR="00727107" w:rsidRDefault="00727107" w:rsidP="00727107">
            <w:pPr>
              <w:jc w:val="center"/>
              <w:rPr>
                <w:sz w:val="18"/>
                <w:szCs w:val="18"/>
              </w:rPr>
            </w:pPr>
          </w:p>
          <w:p w14:paraId="2B9F7345" w14:textId="77777777" w:rsidR="009063F6" w:rsidRDefault="009063F6" w:rsidP="00727107">
            <w:pPr>
              <w:jc w:val="center"/>
              <w:rPr>
                <w:sz w:val="18"/>
                <w:szCs w:val="18"/>
              </w:rPr>
            </w:pPr>
          </w:p>
          <w:p w14:paraId="1F15DD88" w14:textId="77777777" w:rsidR="009063F6" w:rsidRDefault="009063F6" w:rsidP="00727107">
            <w:pPr>
              <w:jc w:val="center"/>
              <w:rPr>
                <w:sz w:val="18"/>
                <w:szCs w:val="18"/>
              </w:rPr>
            </w:pPr>
          </w:p>
          <w:p w14:paraId="24E07E7A" w14:textId="77777777" w:rsidR="00727107" w:rsidRDefault="00727107" w:rsidP="00727107">
            <w:pPr>
              <w:jc w:val="center"/>
              <w:rPr>
                <w:sz w:val="18"/>
                <w:szCs w:val="18"/>
              </w:rPr>
            </w:pPr>
            <w:r>
              <w:rPr>
                <w:sz w:val="18"/>
                <w:szCs w:val="18"/>
              </w:rPr>
              <w:t>001,002,003,004,005,006,007,008,009</w:t>
            </w:r>
          </w:p>
          <w:p w14:paraId="5360E084" w14:textId="77777777" w:rsidR="00727107" w:rsidRDefault="00727107" w:rsidP="00727107">
            <w:pPr>
              <w:jc w:val="center"/>
              <w:rPr>
                <w:sz w:val="18"/>
                <w:szCs w:val="18"/>
              </w:rPr>
            </w:pPr>
          </w:p>
          <w:p w14:paraId="46920BC2" w14:textId="77777777" w:rsidR="00FA6BCF" w:rsidRDefault="00FA6BCF" w:rsidP="00727107">
            <w:pPr>
              <w:jc w:val="center"/>
              <w:rPr>
                <w:sz w:val="18"/>
                <w:szCs w:val="18"/>
              </w:rPr>
            </w:pPr>
          </w:p>
          <w:p w14:paraId="6BD9E937" w14:textId="77777777" w:rsidR="00AC2104" w:rsidRDefault="00AC2104" w:rsidP="00727107">
            <w:pPr>
              <w:jc w:val="center"/>
              <w:rPr>
                <w:sz w:val="18"/>
                <w:szCs w:val="18"/>
              </w:rPr>
            </w:pPr>
          </w:p>
          <w:p w14:paraId="21D4D7B9" w14:textId="77777777" w:rsidR="009063F6" w:rsidRDefault="009063F6" w:rsidP="00727107">
            <w:pPr>
              <w:jc w:val="center"/>
              <w:rPr>
                <w:sz w:val="18"/>
                <w:szCs w:val="18"/>
              </w:rPr>
            </w:pPr>
          </w:p>
          <w:p w14:paraId="7D6487AE" w14:textId="77777777" w:rsidR="00642DD0" w:rsidRDefault="00642DD0" w:rsidP="00727107">
            <w:pPr>
              <w:jc w:val="center"/>
              <w:rPr>
                <w:sz w:val="18"/>
                <w:szCs w:val="18"/>
              </w:rPr>
            </w:pPr>
          </w:p>
          <w:p w14:paraId="14B61640" w14:textId="77777777" w:rsidR="00AC2104" w:rsidRDefault="00AC2104" w:rsidP="00727107">
            <w:pPr>
              <w:jc w:val="center"/>
              <w:rPr>
                <w:sz w:val="18"/>
                <w:szCs w:val="18"/>
              </w:rPr>
            </w:pPr>
          </w:p>
          <w:p w14:paraId="2880486E" w14:textId="77777777" w:rsidR="00FA6BCF" w:rsidRDefault="00FA6BCF" w:rsidP="00727107">
            <w:pPr>
              <w:jc w:val="center"/>
              <w:rPr>
                <w:sz w:val="18"/>
                <w:szCs w:val="18"/>
              </w:rPr>
            </w:pPr>
            <w:r>
              <w:rPr>
                <w:sz w:val="18"/>
                <w:szCs w:val="18"/>
              </w:rPr>
              <w:t>001</w:t>
            </w:r>
          </w:p>
          <w:p w14:paraId="5C6759C2" w14:textId="77777777" w:rsidR="00FA6BCF" w:rsidRDefault="00FA6BCF" w:rsidP="00727107">
            <w:pPr>
              <w:jc w:val="center"/>
              <w:rPr>
                <w:sz w:val="18"/>
                <w:szCs w:val="18"/>
              </w:rPr>
            </w:pPr>
          </w:p>
          <w:p w14:paraId="03EB515B" w14:textId="77777777" w:rsidR="00ED7E6E" w:rsidRDefault="00ED7E6E" w:rsidP="00727107">
            <w:pPr>
              <w:jc w:val="center"/>
              <w:rPr>
                <w:sz w:val="18"/>
                <w:szCs w:val="18"/>
              </w:rPr>
            </w:pPr>
            <w:r>
              <w:rPr>
                <w:sz w:val="18"/>
                <w:szCs w:val="18"/>
              </w:rPr>
              <w:t>002</w:t>
            </w:r>
          </w:p>
          <w:p w14:paraId="759CB66B" w14:textId="77777777" w:rsidR="00ED7E6E" w:rsidRDefault="00ED7E6E" w:rsidP="00727107">
            <w:pPr>
              <w:jc w:val="center"/>
              <w:rPr>
                <w:sz w:val="18"/>
                <w:szCs w:val="18"/>
              </w:rPr>
            </w:pPr>
          </w:p>
          <w:p w14:paraId="180F2713" w14:textId="77777777" w:rsidR="00D0109A" w:rsidRDefault="00082AF1" w:rsidP="00727107">
            <w:pPr>
              <w:jc w:val="center"/>
              <w:rPr>
                <w:sz w:val="18"/>
                <w:szCs w:val="18"/>
              </w:rPr>
            </w:pPr>
            <w:r>
              <w:rPr>
                <w:sz w:val="18"/>
                <w:szCs w:val="18"/>
              </w:rPr>
              <w:t>003</w:t>
            </w:r>
          </w:p>
          <w:p w14:paraId="185AD5A7" w14:textId="77777777" w:rsidR="00D0109A" w:rsidRDefault="00D0109A" w:rsidP="00727107">
            <w:pPr>
              <w:jc w:val="center"/>
              <w:rPr>
                <w:sz w:val="18"/>
                <w:szCs w:val="18"/>
              </w:rPr>
            </w:pPr>
          </w:p>
          <w:p w14:paraId="6FC321A9" w14:textId="77777777" w:rsidR="00082AF1" w:rsidRDefault="00082AF1" w:rsidP="00727107">
            <w:pPr>
              <w:jc w:val="center"/>
              <w:rPr>
                <w:sz w:val="18"/>
                <w:szCs w:val="18"/>
              </w:rPr>
            </w:pPr>
          </w:p>
          <w:p w14:paraId="2BEF40DD" w14:textId="77777777" w:rsidR="00516082" w:rsidRDefault="00516082" w:rsidP="00727107">
            <w:pPr>
              <w:jc w:val="center"/>
              <w:rPr>
                <w:sz w:val="18"/>
                <w:szCs w:val="18"/>
              </w:rPr>
            </w:pPr>
          </w:p>
          <w:p w14:paraId="14982A7D" w14:textId="77777777" w:rsidR="00082AF1" w:rsidRDefault="00082AF1" w:rsidP="00727107">
            <w:pPr>
              <w:jc w:val="center"/>
              <w:rPr>
                <w:sz w:val="18"/>
                <w:szCs w:val="18"/>
              </w:rPr>
            </w:pPr>
            <w:r>
              <w:rPr>
                <w:sz w:val="18"/>
                <w:szCs w:val="18"/>
              </w:rPr>
              <w:t>004</w:t>
            </w:r>
          </w:p>
          <w:p w14:paraId="2CA2CCD6" w14:textId="77777777" w:rsidR="00082AF1" w:rsidRDefault="00082AF1" w:rsidP="00727107">
            <w:pPr>
              <w:jc w:val="center"/>
              <w:rPr>
                <w:sz w:val="18"/>
                <w:szCs w:val="18"/>
              </w:rPr>
            </w:pPr>
          </w:p>
          <w:p w14:paraId="7C98F5E5" w14:textId="77777777" w:rsidR="00082AF1" w:rsidRDefault="00082AF1" w:rsidP="00727107">
            <w:pPr>
              <w:jc w:val="center"/>
              <w:rPr>
                <w:sz w:val="18"/>
                <w:szCs w:val="18"/>
              </w:rPr>
            </w:pPr>
            <w:r>
              <w:rPr>
                <w:sz w:val="18"/>
                <w:szCs w:val="18"/>
              </w:rPr>
              <w:t>005</w:t>
            </w:r>
          </w:p>
          <w:p w14:paraId="131E4F53" w14:textId="77777777" w:rsidR="00082AF1" w:rsidRDefault="00082AF1" w:rsidP="00727107">
            <w:pPr>
              <w:jc w:val="center"/>
              <w:rPr>
                <w:sz w:val="18"/>
                <w:szCs w:val="18"/>
              </w:rPr>
            </w:pPr>
          </w:p>
          <w:p w14:paraId="0CD5E3D2" w14:textId="77777777" w:rsidR="00AC2104" w:rsidRDefault="00AC2104" w:rsidP="00727107">
            <w:pPr>
              <w:jc w:val="center"/>
              <w:rPr>
                <w:sz w:val="18"/>
                <w:szCs w:val="18"/>
              </w:rPr>
            </w:pPr>
          </w:p>
          <w:p w14:paraId="04919967" w14:textId="77777777" w:rsidR="00AC2104" w:rsidRDefault="00AC2104" w:rsidP="00727107">
            <w:pPr>
              <w:jc w:val="center"/>
              <w:rPr>
                <w:sz w:val="18"/>
                <w:szCs w:val="18"/>
              </w:rPr>
            </w:pPr>
            <w:r>
              <w:rPr>
                <w:sz w:val="18"/>
                <w:szCs w:val="18"/>
              </w:rPr>
              <w:t>006</w:t>
            </w:r>
          </w:p>
          <w:p w14:paraId="60B6BB0A" w14:textId="77777777" w:rsidR="00AC2104" w:rsidRDefault="00AC2104" w:rsidP="00727107">
            <w:pPr>
              <w:jc w:val="center"/>
              <w:rPr>
                <w:sz w:val="18"/>
                <w:szCs w:val="18"/>
              </w:rPr>
            </w:pPr>
          </w:p>
          <w:p w14:paraId="5D32586E" w14:textId="77777777" w:rsidR="00FA6BCF" w:rsidRDefault="00FA6BCF" w:rsidP="00727107">
            <w:pPr>
              <w:jc w:val="center"/>
              <w:rPr>
                <w:sz w:val="18"/>
                <w:szCs w:val="18"/>
              </w:rPr>
            </w:pPr>
            <w:r>
              <w:rPr>
                <w:sz w:val="18"/>
                <w:szCs w:val="18"/>
              </w:rPr>
              <w:t>001,002</w:t>
            </w:r>
          </w:p>
          <w:p w14:paraId="6F776014" w14:textId="77777777" w:rsidR="00FA6BCF" w:rsidRDefault="00FA6BCF" w:rsidP="00727107">
            <w:pPr>
              <w:jc w:val="center"/>
              <w:rPr>
                <w:sz w:val="18"/>
                <w:szCs w:val="18"/>
              </w:rPr>
            </w:pPr>
          </w:p>
          <w:p w14:paraId="51ADE397" w14:textId="77777777" w:rsidR="003B55D7" w:rsidRDefault="00727107" w:rsidP="00727107">
            <w:pPr>
              <w:jc w:val="center"/>
              <w:rPr>
                <w:sz w:val="18"/>
                <w:szCs w:val="18"/>
              </w:rPr>
            </w:pPr>
            <w:r>
              <w:rPr>
                <w:sz w:val="18"/>
                <w:szCs w:val="18"/>
              </w:rPr>
              <w:t>007</w:t>
            </w:r>
          </w:p>
          <w:p w14:paraId="1700E94E" w14:textId="77777777" w:rsidR="00AC2104" w:rsidRDefault="00AC2104" w:rsidP="00727107">
            <w:pPr>
              <w:jc w:val="center"/>
              <w:rPr>
                <w:sz w:val="18"/>
                <w:szCs w:val="18"/>
              </w:rPr>
            </w:pPr>
          </w:p>
          <w:p w14:paraId="190319D3" w14:textId="77777777" w:rsidR="00AC2104" w:rsidRDefault="00AC2104" w:rsidP="00727107">
            <w:pPr>
              <w:jc w:val="center"/>
              <w:rPr>
                <w:sz w:val="18"/>
                <w:szCs w:val="18"/>
              </w:rPr>
            </w:pPr>
          </w:p>
          <w:p w14:paraId="270267E1" w14:textId="77777777" w:rsidR="00AC2104" w:rsidRDefault="00AC2104" w:rsidP="00727107">
            <w:pPr>
              <w:jc w:val="center"/>
              <w:rPr>
                <w:sz w:val="18"/>
                <w:szCs w:val="18"/>
              </w:rPr>
            </w:pPr>
          </w:p>
          <w:p w14:paraId="2257ED5E" w14:textId="77777777" w:rsidR="00D34857" w:rsidRDefault="00D34857" w:rsidP="00727107">
            <w:pPr>
              <w:jc w:val="center"/>
              <w:rPr>
                <w:sz w:val="18"/>
                <w:szCs w:val="18"/>
              </w:rPr>
            </w:pPr>
          </w:p>
          <w:p w14:paraId="223A05B1" w14:textId="77777777" w:rsidR="00AC2104" w:rsidRDefault="008772AC" w:rsidP="00727107">
            <w:pPr>
              <w:jc w:val="center"/>
              <w:rPr>
                <w:sz w:val="18"/>
                <w:szCs w:val="18"/>
              </w:rPr>
            </w:pPr>
            <w:r>
              <w:rPr>
                <w:sz w:val="18"/>
                <w:szCs w:val="18"/>
              </w:rPr>
              <w:t>008</w:t>
            </w:r>
          </w:p>
          <w:p w14:paraId="26F92946" w14:textId="77777777" w:rsidR="008772AC" w:rsidRDefault="008772AC" w:rsidP="00727107">
            <w:pPr>
              <w:jc w:val="center"/>
              <w:rPr>
                <w:sz w:val="18"/>
                <w:szCs w:val="18"/>
              </w:rPr>
            </w:pPr>
          </w:p>
          <w:p w14:paraId="3FB13154" w14:textId="77777777" w:rsidR="008772AC" w:rsidRPr="0022009C" w:rsidRDefault="008772AC" w:rsidP="00727107">
            <w:pPr>
              <w:jc w:val="center"/>
              <w:rPr>
                <w:sz w:val="18"/>
                <w:szCs w:val="18"/>
              </w:rPr>
            </w:pPr>
            <w:r>
              <w:rPr>
                <w:sz w:val="18"/>
                <w:szCs w:val="18"/>
              </w:rPr>
              <w:t>009</w:t>
            </w:r>
          </w:p>
        </w:tc>
        <w:tc>
          <w:tcPr>
            <w:tcW w:w="3604" w:type="dxa"/>
            <w:gridSpan w:val="2"/>
            <w:tcBorders>
              <w:top w:val="single" w:sz="4" w:space="0" w:color="auto"/>
              <w:left w:val="single" w:sz="4" w:space="0" w:color="auto"/>
              <w:bottom w:val="single" w:sz="4" w:space="0" w:color="auto"/>
              <w:right w:val="single" w:sz="4" w:space="0" w:color="auto"/>
            </w:tcBorders>
            <w:shd w:val="clear" w:color="auto" w:fill="auto"/>
          </w:tcPr>
          <w:p w14:paraId="0BBE47A0" w14:textId="77777777" w:rsidR="003B55D7" w:rsidRPr="003B55D7" w:rsidRDefault="003B55D7" w:rsidP="00727107">
            <w:pPr>
              <w:jc w:val="center"/>
              <w:rPr>
                <w:sz w:val="18"/>
                <w:szCs w:val="18"/>
              </w:rPr>
            </w:pPr>
            <w:r w:rsidRPr="003B55D7">
              <w:rPr>
                <w:sz w:val="18"/>
                <w:szCs w:val="18"/>
              </w:rPr>
              <w:t>Б</w:t>
            </w:r>
          </w:p>
        </w:tc>
      </w:tr>
      <w:tr w:rsidR="007766B6" w:rsidRPr="00A1781D" w14:paraId="7F1D646E" w14:textId="77777777" w:rsidTr="007766B6">
        <w:tc>
          <w:tcPr>
            <w:tcW w:w="3604" w:type="dxa"/>
            <w:gridSpan w:val="2"/>
            <w:tcBorders>
              <w:top w:val="single" w:sz="4" w:space="0" w:color="auto"/>
              <w:left w:val="single" w:sz="4" w:space="0" w:color="auto"/>
              <w:bottom w:val="single" w:sz="4" w:space="0" w:color="auto"/>
              <w:right w:val="single" w:sz="4" w:space="0" w:color="auto"/>
            </w:tcBorders>
          </w:tcPr>
          <w:p w14:paraId="13129359" w14:textId="77777777" w:rsidR="007766B6" w:rsidRPr="000B1865" w:rsidRDefault="007766B6" w:rsidP="007766B6">
            <w:pPr>
              <w:jc w:val="center"/>
              <w:rPr>
                <w:sz w:val="18"/>
                <w:szCs w:val="18"/>
              </w:rPr>
            </w:pPr>
            <w:r>
              <w:rPr>
                <w:sz w:val="18"/>
                <w:szCs w:val="18"/>
              </w:rPr>
              <w:t>420531, 520552, 520562, 620562, %610430305, %610530305, %610630305, %150530305, %150630305</w:t>
            </w:r>
          </w:p>
        </w:tc>
        <w:tc>
          <w:tcPr>
            <w:tcW w:w="3604" w:type="dxa"/>
            <w:gridSpan w:val="3"/>
            <w:tcBorders>
              <w:top w:val="single" w:sz="4" w:space="0" w:color="auto"/>
              <w:left w:val="single" w:sz="4" w:space="0" w:color="auto"/>
              <w:bottom w:val="single" w:sz="4" w:space="0" w:color="auto"/>
              <w:right w:val="single" w:sz="4" w:space="0" w:color="auto"/>
            </w:tcBorders>
          </w:tcPr>
          <w:p w14:paraId="4AAB7228" w14:textId="77777777" w:rsidR="007766B6" w:rsidRPr="0022009C" w:rsidRDefault="007766B6" w:rsidP="00D4666D">
            <w:pPr>
              <w:jc w:val="center"/>
              <w:rPr>
                <w:sz w:val="18"/>
                <w:szCs w:val="18"/>
              </w:rPr>
            </w:pPr>
            <w:r>
              <w:rPr>
                <w:sz w:val="18"/>
                <w:szCs w:val="18"/>
              </w:rPr>
              <w:t>001</w:t>
            </w:r>
          </w:p>
        </w:tc>
        <w:tc>
          <w:tcPr>
            <w:tcW w:w="3604" w:type="dxa"/>
            <w:gridSpan w:val="2"/>
            <w:tcBorders>
              <w:top w:val="single" w:sz="4" w:space="0" w:color="auto"/>
              <w:left w:val="single" w:sz="4" w:space="0" w:color="auto"/>
              <w:bottom w:val="single" w:sz="4" w:space="0" w:color="auto"/>
              <w:right w:val="single" w:sz="4" w:space="0" w:color="auto"/>
            </w:tcBorders>
            <w:shd w:val="clear" w:color="auto" w:fill="auto"/>
          </w:tcPr>
          <w:p w14:paraId="2E47448B" w14:textId="77777777" w:rsidR="007766B6" w:rsidRPr="003B55D7" w:rsidRDefault="007766B6" w:rsidP="00D4666D">
            <w:pPr>
              <w:jc w:val="center"/>
              <w:rPr>
                <w:sz w:val="18"/>
                <w:szCs w:val="18"/>
              </w:rPr>
            </w:pPr>
            <w:r w:rsidRPr="003B55D7">
              <w:rPr>
                <w:sz w:val="18"/>
                <w:szCs w:val="18"/>
              </w:rPr>
              <w:t>Б</w:t>
            </w:r>
          </w:p>
        </w:tc>
      </w:tr>
      <w:tr w:rsidR="007766B6" w:rsidRPr="00B92096" w14:paraId="715DD57C" w14:textId="77777777" w:rsidTr="00D4666D">
        <w:tc>
          <w:tcPr>
            <w:tcW w:w="10812" w:type="dxa"/>
            <w:gridSpan w:val="7"/>
            <w:tcBorders>
              <w:top w:val="single" w:sz="4" w:space="0" w:color="auto"/>
              <w:left w:val="single" w:sz="4" w:space="0" w:color="auto"/>
              <w:bottom w:val="single" w:sz="4" w:space="0" w:color="auto"/>
              <w:right w:val="single" w:sz="4" w:space="0" w:color="auto"/>
            </w:tcBorders>
          </w:tcPr>
          <w:p w14:paraId="25A2CB4B" w14:textId="77777777" w:rsidR="007766B6" w:rsidRPr="003B79A4" w:rsidRDefault="007766B6" w:rsidP="007766B6">
            <w:pPr>
              <w:jc w:val="center"/>
              <w:rPr>
                <w:szCs w:val="18"/>
              </w:rPr>
            </w:pPr>
            <w:r w:rsidRPr="00990052">
              <w:rPr>
                <w:sz w:val="18"/>
                <w:szCs w:val="18"/>
              </w:rPr>
              <w:t xml:space="preserve">В строках </w:t>
            </w:r>
            <w:r>
              <w:rPr>
                <w:sz w:val="18"/>
                <w:szCs w:val="18"/>
              </w:rPr>
              <w:t>по счетам 4014х отражаются КОСГУ с учетом таблицы</w:t>
            </w:r>
          </w:p>
        </w:tc>
      </w:tr>
      <w:tr w:rsidR="007766B6" w:rsidRPr="00A1781D" w14:paraId="6E05FA29" w14:textId="77777777" w:rsidTr="007766B6">
        <w:tc>
          <w:tcPr>
            <w:tcW w:w="3604" w:type="dxa"/>
            <w:gridSpan w:val="2"/>
            <w:tcBorders>
              <w:top w:val="single" w:sz="4" w:space="0" w:color="auto"/>
              <w:left w:val="single" w:sz="4" w:space="0" w:color="auto"/>
              <w:bottom w:val="single" w:sz="4" w:space="0" w:color="auto"/>
              <w:right w:val="single" w:sz="4" w:space="0" w:color="auto"/>
            </w:tcBorders>
          </w:tcPr>
          <w:p w14:paraId="37D3DCB3" w14:textId="375AB376" w:rsidR="00AB4F3D" w:rsidRDefault="00AB4F3D" w:rsidP="00AB4F3D">
            <w:pPr>
              <w:jc w:val="center"/>
              <w:rPr>
                <w:sz w:val="18"/>
                <w:szCs w:val="18"/>
              </w:rPr>
            </w:pPr>
            <w:r>
              <w:rPr>
                <w:sz w:val="18"/>
                <w:szCs w:val="18"/>
              </w:rPr>
              <w:lastRenderedPageBreak/>
              <w:t>131</w:t>
            </w:r>
            <w:r w:rsidR="00F53A86">
              <w:rPr>
                <w:sz w:val="18"/>
                <w:szCs w:val="18"/>
              </w:rPr>
              <w:t>, 134, 139</w:t>
            </w:r>
            <w:r>
              <w:rPr>
                <w:sz w:val="18"/>
                <w:szCs w:val="18"/>
              </w:rPr>
              <w:t xml:space="preserve"> (для ф. 0503769 по КФО 4)</w:t>
            </w:r>
          </w:p>
          <w:p w14:paraId="55C6932C" w14:textId="77777777" w:rsidR="00AB4F3D" w:rsidRDefault="00AB4F3D" w:rsidP="00AB4F3D">
            <w:pPr>
              <w:jc w:val="center"/>
              <w:rPr>
                <w:sz w:val="18"/>
                <w:szCs w:val="18"/>
              </w:rPr>
            </w:pPr>
            <w:r>
              <w:rPr>
                <w:sz w:val="18"/>
                <w:szCs w:val="18"/>
              </w:rPr>
              <w:t>152,162 (для ф. 0503769 по КФО 5)</w:t>
            </w:r>
          </w:p>
          <w:p w14:paraId="3E08D826" w14:textId="77777777" w:rsidR="00AB4F3D" w:rsidRDefault="00AB4F3D" w:rsidP="00AB4F3D">
            <w:pPr>
              <w:jc w:val="center"/>
              <w:rPr>
                <w:sz w:val="18"/>
                <w:szCs w:val="18"/>
              </w:rPr>
            </w:pPr>
            <w:r>
              <w:rPr>
                <w:sz w:val="18"/>
                <w:szCs w:val="18"/>
              </w:rPr>
              <w:t>182,187 (для ф. 0503769 по всем КФО)</w:t>
            </w:r>
          </w:p>
          <w:p w14:paraId="7459097C" w14:textId="77777777" w:rsidR="00AB4F3D" w:rsidRDefault="00AB4F3D" w:rsidP="00AB4F3D">
            <w:pPr>
              <w:jc w:val="center"/>
              <w:rPr>
                <w:sz w:val="18"/>
                <w:szCs w:val="18"/>
              </w:rPr>
            </w:pPr>
            <w:r>
              <w:rPr>
                <w:sz w:val="18"/>
                <w:szCs w:val="18"/>
              </w:rPr>
              <w:t>185 (для ф. 0503769 по всем КФО)</w:t>
            </w:r>
          </w:p>
          <w:p w14:paraId="16CDD887" w14:textId="77777777" w:rsidR="007766B6" w:rsidRPr="000B1865" w:rsidRDefault="00AB4F3D" w:rsidP="00AB4F3D">
            <w:pPr>
              <w:jc w:val="center"/>
              <w:rPr>
                <w:sz w:val="18"/>
                <w:szCs w:val="18"/>
              </w:rPr>
            </w:pPr>
            <w:r>
              <w:rPr>
                <w:sz w:val="18"/>
                <w:szCs w:val="18"/>
              </w:rPr>
              <w:t>186 (для ф. 0503769 по всем КФО)</w:t>
            </w:r>
          </w:p>
        </w:tc>
        <w:tc>
          <w:tcPr>
            <w:tcW w:w="3604" w:type="dxa"/>
            <w:gridSpan w:val="3"/>
            <w:tcBorders>
              <w:top w:val="single" w:sz="4" w:space="0" w:color="auto"/>
              <w:left w:val="single" w:sz="4" w:space="0" w:color="auto"/>
              <w:bottom w:val="single" w:sz="4" w:space="0" w:color="auto"/>
              <w:right w:val="single" w:sz="4" w:space="0" w:color="auto"/>
            </w:tcBorders>
          </w:tcPr>
          <w:p w14:paraId="71F87DE5" w14:textId="77777777" w:rsidR="00AB4F3D" w:rsidRDefault="00AB4F3D" w:rsidP="00AB4F3D">
            <w:pPr>
              <w:jc w:val="center"/>
              <w:rPr>
                <w:sz w:val="18"/>
                <w:szCs w:val="18"/>
              </w:rPr>
            </w:pPr>
            <w:r>
              <w:rPr>
                <w:sz w:val="18"/>
                <w:szCs w:val="18"/>
              </w:rPr>
              <w:t>%130 4 40140</w:t>
            </w:r>
          </w:p>
          <w:p w14:paraId="6502A5A3" w14:textId="77777777" w:rsidR="00AB4F3D" w:rsidRDefault="00AB4F3D" w:rsidP="00AB4F3D">
            <w:pPr>
              <w:jc w:val="center"/>
              <w:rPr>
                <w:sz w:val="18"/>
                <w:szCs w:val="18"/>
              </w:rPr>
            </w:pPr>
            <w:r>
              <w:rPr>
                <w:sz w:val="18"/>
                <w:szCs w:val="18"/>
              </w:rPr>
              <w:t>%150 5 40140</w:t>
            </w:r>
          </w:p>
          <w:p w14:paraId="31994A56" w14:textId="77777777" w:rsidR="00AB4F3D" w:rsidRDefault="00AB4F3D" w:rsidP="00AB4F3D">
            <w:pPr>
              <w:jc w:val="center"/>
              <w:rPr>
                <w:sz w:val="18"/>
                <w:szCs w:val="18"/>
              </w:rPr>
            </w:pPr>
            <w:r>
              <w:rPr>
                <w:sz w:val="18"/>
                <w:szCs w:val="18"/>
              </w:rPr>
              <w:t>%199 х 40140</w:t>
            </w:r>
          </w:p>
          <w:p w14:paraId="60C5A333" w14:textId="77777777" w:rsidR="00AB4F3D" w:rsidRDefault="00AB4F3D" w:rsidP="00AB4F3D">
            <w:pPr>
              <w:jc w:val="center"/>
              <w:rPr>
                <w:sz w:val="18"/>
                <w:szCs w:val="18"/>
              </w:rPr>
            </w:pPr>
            <w:r>
              <w:rPr>
                <w:sz w:val="18"/>
                <w:szCs w:val="18"/>
              </w:rPr>
              <w:t>%198 х 40140</w:t>
            </w:r>
          </w:p>
          <w:p w14:paraId="1912D331" w14:textId="41B3E513" w:rsidR="007766B6" w:rsidRPr="0022009C" w:rsidRDefault="00AB4F3D" w:rsidP="00F6775E">
            <w:pPr>
              <w:jc w:val="center"/>
              <w:rPr>
                <w:sz w:val="18"/>
                <w:szCs w:val="18"/>
              </w:rPr>
            </w:pPr>
            <w:r>
              <w:rPr>
                <w:sz w:val="18"/>
                <w:szCs w:val="18"/>
              </w:rPr>
              <w:t>%</w:t>
            </w:r>
            <w:r w:rsidR="00F6775E">
              <w:rPr>
                <w:sz w:val="18"/>
                <w:szCs w:val="18"/>
              </w:rPr>
              <w:t>193</w:t>
            </w:r>
            <w:r>
              <w:rPr>
                <w:sz w:val="18"/>
                <w:szCs w:val="18"/>
              </w:rPr>
              <w:t>(194,195,196,197 х 40140</w:t>
            </w:r>
          </w:p>
        </w:tc>
        <w:tc>
          <w:tcPr>
            <w:tcW w:w="3604" w:type="dxa"/>
            <w:gridSpan w:val="2"/>
            <w:tcBorders>
              <w:top w:val="single" w:sz="4" w:space="0" w:color="auto"/>
              <w:left w:val="single" w:sz="4" w:space="0" w:color="auto"/>
              <w:bottom w:val="single" w:sz="4" w:space="0" w:color="auto"/>
              <w:right w:val="single" w:sz="4" w:space="0" w:color="auto"/>
            </w:tcBorders>
            <w:shd w:val="clear" w:color="auto" w:fill="auto"/>
          </w:tcPr>
          <w:p w14:paraId="023CB55A" w14:textId="77777777" w:rsidR="007766B6" w:rsidRPr="003B55D7" w:rsidRDefault="007766B6" w:rsidP="00D4666D">
            <w:pPr>
              <w:jc w:val="center"/>
              <w:rPr>
                <w:sz w:val="18"/>
                <w:szCs w:val="18"/>
              </w:rPr>
            </w:pPr>
            <w:r w:rsidRPr="003B55D7">
              <w:rPr>
                <w:sz w:val="18"/>
                <w:szCs w:val="18"/>
              </w:rPr>
              <w:t>Б</w:t>
            </w:r>
          </w:p>
        </w:tc>
      </w:tr>
      <w:tr w:rsidR="004B1020" w:rsidRPr="00A1781D" w14:paraId="0734420A" w14:textId="77777777" w:rsidTr="004B1020">
        <w:trPr>
          <w:trHeight w:val="311"/>
        </w:trPr>
        <w:tc>
          <w:tcPr>
            <w:tcW w:w="7208" w:type="dxa"/>
            <w:gridSpan w:val="5"/>
            <w:tcBorders>
              <w:top w:val="single" w:sz="4" w:space="0" w:color="auto"/>
              <w:left w:val="single" w:sz="4" w:space="0" w:color="auto"/>
              <w:bottom w:val="single" w:sz="4" w:space="0" w:color="auto"/>
              <w:right w:val="single" w:sz="4" w:space="0" w:color="auto"/>
            </w:tcBorders>
            <w:vAlign w:val="center"/>
          </w:tcPr>
          <w:p w14:paraId="765AE723" w14:textId="4EB56B93" w:rsidR="004B1020" w:rsidRPr="0022009C" w:rsidRDefault="004B1020" w:rsidP="004B1020">
            <w:pPr>
              <w:jc w:val="center"/>
              <w:rPr>
                <w:sz w:val="18"/>
                <w:szCs w:val="18"/>
              </w:rPr>
            </w:pPr>
            <w:r>
              <w:rPr>
                <w:sz w:val="18"/>
                <w:szCs w:val="18"/>
              </w:rPr>
              <w:t xml:space="preserve">Отражение КОСГУ </w:t>
            </w:r>
            <w:r w:rsidR="00F318E3">
              <w:rPr>
                <w:sz w:val="18"/>
                <w:szCs w:val="18"/>
              </w:rPr>
              <w:t xml:space="preserve">151, 161, </w:t>
            </w:r>
            <w:r>
              <w:rPr>
                <w:sz w:val="18"/>
                <w:szCs w:val="18"/>
              </w:rPr>
              <w:t>171, 173, 174, 175, 176, 181, 19х</w:t>
            </w:r>
            <w:ins w:id="338" w:author="Зайцев Павел Борисович" w:date="2025-12-18T17:07:00Z">
              <w:r w:rsidR="00606869">
                <w:rPr>
                  <w:sz w:val="18"/>
                  <w:szCs w:val="18"/>
                </w:rPr>
                <w:t xml:space="preserve"> (кроме 191)</w:t>
              </w:r>
            </w:ins>
            <w:r>
              <w:rPr>
                <w:sz w:val="18"/>
                <w:szCs w:val="18"/>
              </w:rPr>
              <w:t xml:space="preserve"> по счету 4014х недопустимо</w:t>
            </w:r>
          </w:p>
        </w:tc>
        <w:tc>
          <w:tcPr>
            <w:tcW w:w="36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621E62" w14:textId="77777777" w:rsidR="004B1020" w:rsidRPr="003B55D7" w:rsidRDefault="004B1020" w:rsidP="004B1020">
            <w:pPr>
              <w:jc w:val="center"/>
              <w:rPr>
                <w:sz w:val="18"/>
                <w:szCs w:val="18"/>
              </w:rPr>
            </w:pPr>
            <w:r w:rsidRPr="003B55D7">
              <w:rPr>
                <w:sz w:val="18"/>
                <w:szCs w:val="18"/>
              </w:rPr>
              <w:t>Б</w:t>
            </w:r>
          </w:p>
        </w:tc>
      </w:tr>
    </w:tbl>
    <w:p w14:paraId="7AD62217" w14:textId="77777777" w:rsidR="003B79A4" w:rsidRDefault="003B79A4" w:rsidP="001974FE">
      <w:pPr>
        <w:rPr>
          <w:b/>
        </w:rPr>
      </w:pPr>
    </w:p>
    <w:p w14:paraId="28DECF36" w14:textId="375B1EEC" w:rsidR="00AA5ECB" w:rsidRPr="00B92096" w:rsidRDefault="00AA5ECB" w:rsidP="00AA5ECB">
      <w:pPr>
        <w:rPr>
          <w:b/>
        </w:rPr>
      </w:pPr>
      <w:r w:rsidRPr="00B92096">
        <w:rPr>
          <w:b/>
        </w:rPr>
        <w:t>Междокументные контрольные соотношения для ежеквартальных</w:t>
      </w:r>
      <w:r w:rsidR="00695CD1">
        <w:rPr>
          <w:b/>
        </w:rPr>
        <w:t>, годовых</w:t>
      </w:r>
      <w:r w:rsidRPr="00B92096">
        <w:rPr>
          <w:b/>
        </w:rPr>
        <w:t xml:space="preserve"> Сведений ф. 0503769</w:t>
      </w:r>
      <w:r w:rsidR="00BB5E3F" w:rsidRPr="00B92096">
        <w:rPr>
          <w:b/>
        </w:rPr>
        <w:t xml:space="preserve"> </w:t>
      </w:r>
      <w:del w:id="339" w:author="Зайцев Павел Борисович" w:date="2025-12-25T17:56:00Z">
        <w:r w:rsidR="00BB5E3F" w:rsidRPr="00B92096" w:rsidDel="00C94DBB">
          <w:rPr>
            <w:b/>
          </w:rPr>
          <w:delText>при представлении отчетности в подсистему учет и отчетность ГИИС Электронный бюджет применяются начиная с отчетности на 01.01.2018</w:delText>
        </w:r>
      </w:del>
    </w:p>
    <w:p w14:paraId="06C02536" w14:textId="77777777" w:rsidR="00AA5ECB" w:rsidRPr="00B92096" w:rsidRDefault="00BB5E3F" w:rsidP="00AA5ECB">
      <w:r w:rsidRPr="00B9209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983"/>
        <w:gridCol w:w="1082"/>
        <w:gridCol w:w="823"/>
        <w:gridCol w:w="739"/>
        <w:gridCol w:w="972"/>
        <w:gridCol w:w="983"/>
        <w:gridCol w:w="1060"/>
        <w:gridCol w:w="823"/>
        <w:gridCol w:w="739"/>
        <w:gridCol w:w="1140"/>
        <w:gridCol w:w="648"/>
      </w:tblGrid>
      <w:tr w:rsidR="0020049E" w:rsidRPr="00B92096" w14:paraId="545A1E06" w14:textId="0B130F63" w:rsidTr="0020049E">
        <w:trPr>
          <w:trHeight w:val="617"/>
        </w:trPr>
        <w:tc>
          <w:tcPr>
            <w:tcW w:w="196" w:type="pct"/>
          </w:tcPr>
          <w:p w14:paraId="14602CE3" w14:textId="77777777" w:rsidR="0020049E" w:rsidRPr="00B92096" w:rsidRDefault="0020049E" w:rsidP="00A508DF">
            <w:pPr>
              <w:spacing w:line="360" w:lineRule="auto"/>
            </w:pPr>
            <w:r w:rsidRPr="00B92096">
              <w:t>№ п/п</w:t>
            </w:r>
          </w:p>
        </w:tc>
        <w:tc>
          <w:tcPr>
            <w:tcW w:w="517" w:type="pct"/>
          </w:tcPr>
          <w:p w14:paraId="48A6B0A5" w14:textId="77777777" w:rsidR="0020049E" w:rsidRPr="00B92096" w:rsidRDefault="0020049E" w:rsidP="00A508DF">
            <w:pPr>
              <w:spacing w:line="360" w:lineRule="auto"/>
            </w:pPr>
            <w:r w:rsidRPr="00B92096">
              <w:t>Код формы</w:t>
            </w:r>
          </w:p>
        </w:tc>
        <w:tc>
          <w:tcPr>
            <w:tcW w:w="566" w:type="pct"/>
          </w:tcPr>
          <w:p w14:paraId="3DD37BEA" w14:textId="77777777" w:rsidR="0020049E" w:rsidRPr="00B92096" w:rsidRDefault="0020049E" w:rsidP="007171A9">
            <w:pPr>
              <w:spacing w:line="360" w:lineRule="auto"/>
            </w:pPr>
            <w:r w:rsidRPr="00B92096">
              <w:t>Показатель связанной формы</w:t>
            </w:r>
          </w:p>
        </w:tc>
        <w:tc>
          <w:tcPr>
            <w:tcW w:w="314" w:type="pct"/>
          </w:tcPr>
          <w:p w14:paraId="75458EE8" w14:textId="77777777" w:rsidR="0020049E" w:rsidRPr="00B92096" w:rsidRDefault="0020049E" w:rsidP="00A508DF">
            <w:pPr>
              <w:spacing w:line="360" w:lineRule="auto"/>
            </w:pPr>
            <w:r w:rsidRPr="00B92096">
              <w:t>Строка</w:t>
            </w:r>
          </w:p>
        </w:tc>
        <w:tc>
          <w:tcPr>
            <w:tcW w:w="285" w:type="pct"/>
          </w:tcPr>
          <w:p w14:paraId="08883E64" w14:textId="77777777" w:rsidR="0020049E" w:rsidRPr="00B92096" w:rsidRDefault="0020049E" w:rsidP="00A508DF">
            <w:pPr>
              <w:spacing w:line="360" w:lineRule="auto"/>
            </w:pPr>
            <w:r w:rsidRPr="00B92096">
              <w:t>Графа</w:t>
            </w:r>
          </w:p>
        </w:tc>
        <w:tc>
          <w:tcPr>
            <w:tcW w:w="512" w:type="pct"/>
          </w:tcPr>
          <w:p w14:paraId="6DCE2937" w14:textId="77777777" w:rsidR="0020049E" w:rsidRPr="00B92096" w:rsidRDefault="0020049E" w:rsidP="00A508DF">
            <w:pPr>
              <w:spacing w:line="360" w:lineRule="auto"/>
            </w:pPr>
            <w:r w:rsidRPr="00B92096">
              <w:t xml:space="preserve">Соотношение </w:t>
            </w:r>
          </w:p>
        </w:tc>
        <w:tc>
          <w:tcPr>
            <w:tcW w:w="504" w:type="pct"/>
          </w:tcPr>
          <w:p w14:paraId="1910073D" w14:textId="77777777" w:rsidR="0020049E" w:rsidRPr="00B92096" w:rsidRDefault="0020049E" w:rsidP="00A508DF">
            <w:pPr>
              <w:spacing w:line="360" w:lineRule="auto"/>
            </w:pPr>
            <w:r w:rsidRPr="00B92096">
              <w:t>Связанная форма</w:t>
            </w:r>
          </w:p>
        </w:tc>
        <w:tc>
          <w:tcPr>
            <w:tcW w:w="566" w:type="pct"/>
          </w:tcPr>
          <w:p w14:paraId="16F26423" w14:textId="77777777" w:rsidR="0020049E" w:rsidRPr="00B92096" w:rsidRDefault="0020049E" w:rsidP="00A508DF">
            <w:pPr>
              <w:spacing w:line="360" w:lineRule="auto"/>
            </w:pPr>
            <w:r w:rsidRPr="00B92096">
              <w:t>Показатель связанной формы</w:t>
            </w:r>
          </w:p>
        </w:tc>
        <w:tc>
          <w:tcPr>
            <w:tcW w:w="314" w:type="pct"/>
          </w:tcPr>
          <w:p w14:paraId="6BF8564C" w14:textId="77777777" w:rsidR="0020049E" w:rsidRPr="00B92096" w:rsidRDefault="0020049E" w:rsidP="00A508DF">
            <w:pPr>
              <w:spacing w:line="360" w:lineRule="auto"/>
            </w:pPr>
            <w:r w:rsidRPr="00B92096">
              <w:t>Строка</w:t>
            </w:r>
          </w:p>
        </w:tc>
        <w:tc>
          <w:tcPr>
            <w:tcW w:w="285" w:type="pct"/>
          </w:tcPr>
          <w:p w14:paraId="31139BAB" w14:textId="77777777" w:rsidR="0020049E" w:rsidRPr="00B92096" w:rsidRDefault="0020049E" w:rsidP="00A508DF">
            <w:pPr>
              <w:spacing w:line="360" w:lineRule="auto"/>
            </w:pPr>
            <w:r w:rsidRPr="00B92096">
              <w:t>Графа</w:t>
            </w:r>
          </w:p>
        </w:tc>
        <w:tc>
          <w:tcPr>
            <w:tcW w:w="592" w:type="pct"/>
          </w:tcPr>
          <w:p w14:paraId="5847C4EA" w14:textId="77777777" w:rsidR="0020049E" w:rsidRPr="00B92096" w:rsidRDefault="0020049E" w:rsidP="00A508DF">
            <w:pPr>
              <w:spacing w:line="360" w:lineRule="auto"/>
            </w:pPr>
            <w:r w:rsidRPr="00B92096">
              <w:t>Контроль показателей</w:t>
            </w:r>
          </w:p>
        </w:tc>
        <w:tc>
          <w:tcPr>
            <w:tcW w:w="350" w:type="pct"/>
          </w:tcPr>
          <w:p w14:paraId="754203C8" w14:textId="42014E78" w:rsidR="0020049E" w:rsidRPr="00B92096" w:rsidRDefault="0020049E" w:rsidP="00A508DF">
            <w:pPr>
              <w:spacing w:line="360" w:lineRule="auto"/>
            </w:pPr>
            <w:r>
              <w:rPr>
                <w:sz w:val="18"/>
                <w:szCs w:val="18"/>
              </w:rPr>
              <w:t>Тип контроля</w:t>
            </w:r>
          </w:p>
        </w:tc>
      </w:tr>
      <w:tr w:rsidR="0020049E" w:rsidRPr="00B92096" w14:paraId="370836D8" w14:textId="0098000E" w:rsidTr="0020049E">
        <w:trPr>
          <w:trHeight w:val="414"/>
        </w:trPr>
        <w:tc>
          <w:tcPr>
            <w:tcW w:w="196" w:type="pct"/>
          </w:tcPr>
          <w:p w14:paraId="203E9DEE" w14:textId="77777777" w:rsidR="0020049E" w:rsidRPr="00B92096" w:rsidRDefault="0020049E" w:rsidP="00A508DF">
            <w:pPr>
              <w:jc w:val="center"/>
            </w:pPr>
            <w:r w:rsidRPr="00B92096">
              <w:t>1</w:t>
            </w:r>
          </w:p>
          <w:p w14:paraId="1D3D6D75" w14:textId="77777777" w:rsidR="0020049E" w:rsidRPr="00B92096" w:rsidRDefault="0020049E" w:rsidP="00A508DF"/>
        </w:tc>
        <w:tc>
          <w:tcPr>
            <w:tcW w:w="517" w:type="pct"/>
          </w:tcPr>
          <w:p w14:paraId="589CEB9B" w14:textId="77777777" w:rsidR="0020049E" w:rsidRPr="00B92096" w:rsidRDefault="0020049E" w:rsidP="00A508DF">
            <w:r w:rsidRPr="00B92096">
              <w:t>0503769</w:t>
            </w:r>
            <w:r>
              <w:t xml:space="preserve"> </w:t>
            </w:r>
            <w:r w:rsidRPr="00B92096">
              <w:t>(предыдущий финансовый год)</w:t>
            </w:r>
            <w:r>
              <w:t xml:space="preserve"> (КВД 2,4,5,6,7)</w:t>
            </w:r>
          </w:p>
        </w:tc>
        <w:tc>
          <w:tcPr>
            <w:tcW w:w="566" w:type="pct"/>
          </w:tcPr>
          <w:p w14:paraId="17078BCD" w14:textId="56C83CBA" w:rsidR="0020049E" w:rsidRPr="00B92096" w:rsidRDefault="0020049E" w:rsidP="00FA0AA9">
            <w:r w:rsidRPr="00B92096">
              <w:t xml:space="preserve">по строкам «Итого по </w:t>
            </w:r>
            <w:r>
              <w:t>коду</w:t>
            </w:r>
            <w:r w:rsidRPr="00B92096">
              <w:t xml:space="preserve"> счета»</w:t>
            </w:r>
            <w:r>
              <w:rPr>
                <w:sz w:val="18"/>
                <w:szCs w:val="18"/>
              </w:rPr>
              <w:t>, «</w:t>
            </w:r>
            <w:r w:rsidRPr="00684F22">
              <w:rPr>
                <w:sz w:val="18"/>
                <w:szCs w:val="18"/>
              </w:rPr>
              <w:t>Всего по счету</w:t>
            </w:r>
            <w:r w:rsidR="00AD59BB">
              <w:rPr>
                <w:sz w:val="18"/>
                <w:szCs w:val="18"/>
              </w:rPr>
              <w:t xml:space="preserve"> </w:t>
            </w:r>
            <w:r w:rsidRPr="00684F22">
              <w:rPr>
                <w:sz w:val="18"/>
                <w:szCs w:val="18"/>
              </w:rPr>
              <w:t>0 40140 000</w:t>
            </w:r>
            <w:r>
              <w:rPr>
                <w:sz w:val="18"/>
                <w:szCs w:val="18"/>
              </w:rPr>
              <w:t>», «</w:t>
            </w:r>
            <w:r w:rsidRPr="00684F22">
              <w:rPr>
                <w:sz w:val="18"/>
                <w:szCs w:val="18"/>
              </w:rPr>
              <w:t>Всего по счету</w:t>
            </w:r>
            <w:r>
              <w:rPr>
                <w:sz w:val="18"/>
                <w:szCs w:val="18"/>
              </w:rPr>
              <w:t xml:space="preserve"> </w:t>
            </w:r>
            <w:r w:rsidRPr="00684F22">
              <w:rPr>
                <w:sz w:val="18"/>
                <w:szCs w:val="18"/>
              </w:rPr>
              <w:t>0401</w:t>
            </w:r>
            <w:r>
              <w:rPr>
                <w:sz w:val="18"/>
                <w:szCs w:val="18"/>
              </w:rPr>
              <w:t>6</w:t>
            </w:r>
            <w:r w:rsidRPr="00684F22">
              <w:rPr>
                <w:sz w:val="18"/>
                <w:szCs w:val="18"/>
              </w:rPr>
              <w:t>0 000</w:t>
            </w:r>
            <w:r>
              <w:rPr>
                <w:sz w:val="18"/>
                <w:szCs w:val="18"/>
              </w:rPr>
              <w:t>»</w:t>
            </w:r>
          </w:p>
        </w:tc>
        <w:tc>
          <w:tcPr>
            <w:tcW w:w="314" w:type="pct"/>
          </w:tcPr>
          <w:p w14:paraId="178AFFEE" w14:textId="77777777" w:rsidR="0020049E" w:rsidRPr="00B92096" w:rsidRDefault="0020049E" w:rsidP="00A508DF">
            <w:r>
              <w:t>*</w:t>
            </w:r>
          </w:p>
        </w:tc>
        <w:tc>
          <w:tcPr>
            <w:tcW w:w="285" w:type="pct"/>
          </w:tcPr>
          <w:p w14:paraId="4A8919BD" w14:textId="77777777" w:rsidR="0020049E" w:rsidRPr="00B92096" w:rsidRDefault="0020049E" w:rsidP="00A508DF">
            <w:pPr>
              <w:spacing w:line="360" w:lineRule="auto"/>
            </w:pPr>
            <w:r w:rsidRPr="00B92096">
              <w:t>9</w:t>
            </w:r>
          </w:p>
        </w:tc>
        <w:tc>
          <w:tcPr>
            <w:tcW w:w="512" w:type="pct"/>
          </w:tcPr>
          <w:p w14:paraId="08AD3E0E" w14:textId="77777777" w:rsidR="0020049E" w:rsidRPr="00B92096" w:rsidRDefault="0020049E" w:rsidP="00A508DF">
            <w:r w:rsidRPr="00B92096">
              <w:t>=</w:t>
            </w:r>
          </w:p>
        </w:tc>
        <w:tc>
          <w:tcPr>
            <w:tcW w:w="504" w:type="pct"/>
          </w:tcPr>
          <w:p w14:paraId="7932631E" w14:textId="77777777" w:rsidR="0020049E" w:rsidRPr="00B92096" w:rsidRDefault="0020049E" w:rsidP="00A508DF">
            <w:r w:rsidRPr="00B92096">
              <w:t>0503769 (квартальная, текущего года)</w:t>
            </w:r>
            <w:r>
              <w:t xml:space="preserve"> (КВД 2,4,5,6,7)</w:t>
            </w:r>
          </w:p>
        </w:tc>
        <w:tc>
          <w:tcPr>
            <w:tcW w:w="566" w:type="pct"/>
          </w:tcPr>
          <w:p w14:paraId="1D117368" w14:textId="77777777" w:rsidR="0020049E" w:rsidRPr="00B92096" w:rsidRDefault="0020049E" w:rsidP="00A110B6">
            <w:r w:rsidRPr="00B92096">
              <w:t xml:space="preserve">0503769 по строкам «Итого по </w:t>
            </w:r>
            <w:r>
              <w:t>коду</w:t>
            </w:r>
            <w:r w:rsidRPr="00B92096">
              <w:t xml:space="preserve"> счета»</w:t>
            </w:r>
          </w:p>
        </w:tc>
        <w:tc>
          <w:tcPr>
            <w:tcW w:w="314" w:type="pct"/>
          </w:tcPr>
          <w:p w14:paraId="418519D9" w14:textId="77777777" w:rsidR="0020049E" w:rsidRPr="00B92096" w:rsidRDefault="0020049E" w:rsidP="00A508DF">
            <w:r w:rsidRPr="00B92096">
              <w:t>*</w:t>
            </w:r>
          </w:p>
        </w:tc>
        <w:tc>
          <w:tcPr>
            <w:tcW w:w="285" w:type="pct"/>
          </w:tcPr>
          <w:p w14:paraId="2A3D7519" w14:textId="77777777" w:rsidR="0020049E" w:rsidRPr="00B92096" w:rsidRDefault="0020049E" w:rsidP="00A508DF">
            <w:r w:rsidRPr="00B92096">
              <w:t>2</w:t>
            </w:r>
          </w:p>
        </w:tc>
        <w:tc>
          <w:tcPr>
            <w:tcW w:w="592" w:type="pct"/>
          </w:tcPr>
          <w:p w14:paraId="12C1FCB4" w14:textId="4B7CE005" w:rsidR="0020049E" w:rsidRPr="00B92096" w:rsidRDefault="0020049E" w:rsidP="00301785">
            <w:r w:rsidRPr="00B92096">
              <w:t>Сумма дебиторской (кредиторской) задолженности на конец предыдущего отчетного периода не соответствует идентичному показателю ежеквартальных</w:t>
            </w:r>
            <w:r>
              <w:t xml:space="preserve"> (за текущий год) </w:t>
            </w:r>
            <w:r w:rsidRPr="00B92096">
              <w:t xml:space="preserve">Сведений ф. 0503769 – требуются пояснения </w:t>
            </w:r>
          </w:p>
        </w:tc>
        <w:tc>
          <w:tcPr>
            <w:tcW w:w="350" w:type="pct"/>
          </w:tcPr>
          <w:p w14:paraId="6246B7E1" w14:textId="472C2AAF" w:rsidR="0020049E" w:rsidRPr="00B92096" w:rsidRDefault="0020049E" w:rsidP="00301785">
            <w:r>
              <w:t>П</w:t>
            </w:r>
          </w:p>
        </w:tc>
      </w:tr>
      <w:tr w:rsidR="0020049E" w:rsidRPr="00B92096" w14:paraId="023AB628" w14:textId="4E0925AE" w:rsidTr="0020049E">
        <w:trPr>
          <w:trHeight w:val="414"/>
        </w:trPr>
        <w:tc>
          <w:tcPr>
            <w:tcW w:w="196" w:type="pct"/>
          </w:tcPr>
          <w:p w14:paraId="512CD1D0" w14:textId="77777777" w:rsidR="0020049E" w:rsidRPr="00B92096" w:rsidRDefault="0020049E" w:rsidP="002D003F">
            <w:pPr>
              <w:jc w:val="center"/>
            </w:pPr>
            <w:r>
              <w:t>2</w:t>
            </w:r>
          </w:p>
          <w:p w14:paraId="3F79EE22" w14:textId="77777777" w:rsidR="0020049E" w:rsidRPr="00B92096" w:rsidRDefault="0020049E" w:rsidP="002D003F">
            <w:pPr>
              <w:jc w:val="center"/>
            </w:pPr>
          </w:p>
        </w:tc>
        <w:tc>
          <w:tcPr>
            <w:tcW w:w="517" w:type="pct"/>
          </w:tcPr>
          <w:p w14:paraId="43B15276" w14:textId="77777777" w:rsidR="0020049E" w:rsidRPr="00B92096" w:rsidRDefault="0020049E" w:rsidP="002D003F">
            <w:r w:rsidRPr="00B92096">
              <w:t>0503769</w:t>
            </w:r>
            <w:r>
              <w:t xml:space="preserve"> </w:t>
            </w:r>
            <w:r w:rsidRPr="00B92096">
              <w:t>(предыдущий финансовый год)</w:t>
            </w:r>
          </w:p>
        </w:tc>
        <w:tc>
          <w:tcPr>
            <w:tcW w:w="566" w:type="pct"/>
          </w:tcPr>
          <w:p w14:paraId="04B556FB" w14:textId="77777777" w:rsidR="0020049E" w:rsidRPr="00B92096" w:rsidRDefault="0020049E" w:rsidP="002D003F">
            <w:r w:rsidRPr="00B92096">
              <w:t xml:space="preserve">по строкам «Итого по </w:t>
            </w:r>
            <w:r>
              <w:t>коду</w:t>
            </w:r>
            <w:r w:rsidRPr="00B92096">
              <w:t xml:space="preserve"> счета»</w:t>
            </w:r>
          </w:p>
        </w:tc>
        <w:tc>
          <w:tcPr>
            <w:tcW w:w="314" w:type="pct"/>
          </w:tcPr>
          <w:p w14:paraId="3BD6940E" w14:textId="77777777" w:rsidR="0020049E" w:rsidRDefault="0020049E" w:rsidP="002D003F">
            <w:r>
              <w:t>*</w:t>
            </w:r>
          </w:p>
        </w:tc>
        <w:tc>
          <w:tcPr>
            <w:tcW w:w="285" w:type="pct"/>
          </w:tcPr>
          <w:p w14:paraId="31FAB1C2" w14:textId="77777777" w:rsidR="0020049E" w:rsidRPr="00B92096" w:rsidRDefault="0020049E" w:rsidP="002D003F">
            <w:pPr>
              <w:spacing w:line="360" w:lineRule="auto"/>
            </w:pPr>
            <w:r>
              <w:t>10</w:t>
            </w:r>
          </w:p>
        </w:tc>
        <w:tc>
          <w:tcPr>
            <w:tcW w:w="512" w:type="pct"/>
          </w:tcPr>
          <w:p w14:paraId="79821CB1" w14:textId="77777777" w:rsidR="0020049E" w:rsidRPr="00B92096" w:rsidRDefault="0020049E" w:rsidP="002D003F">
            <w:r w:rsidRPr="00B92096">
              <w:t>=</w:t>
            </w:r>
          </w:p>
        </w:tc>
        <w:tc>
          <w:tcPr>
            <w:tcW w:w="504" w:type="pct"/>
          </w:tcPr>
          <w:p w14:paraId="0F939B81" w14:textId="772579E4" w:rsidR="0020049E" w:rsidRPr="00B92096" w:rsidRDefault="0020049E" w:rsidP="002D003F">
            <w:r w:rsidRPr="00B92096">
              <w:t>0503769 (</w:t>
            </w:r>
            <w:r>
              <w:t xml:space="preserve">годовая </w:t>
            </w:r>
            <w:r w:rsidRPr="00B92096">
              <w:t>текущего года)</w:t>
            </w:r>
          </w:p>
        </w:tc>
        <w:tc>
          <w:tcPr>
            <w:tcW w:w="566" w:type="pct"/>
          </w:tcPr>
          <w:p w14:paraId="2CC1583D" w14:textId="77777777" w:rsidR="0020049E" w:rsidRPr="00B92096" w:rsidRDefault="0020049E" w:rsidP="002D003F">
            <w:r w:rsidRPr="00B92096">
              <w:t xml:space="preserve">по строкам «Итого по </w:t>
            </w:r>
            <w:r>
              <w:t>коду</w:t>
            </w:r>
            <w:r w:rsidRPr="00B92096">
              <w:t xml:space="preserve"> счета»</w:t>
            </w:r>
          </w:p>
        </w:tc>
        <w:tc>
          <w:tcPr>
            <w:tcW w:w="314" w:type="pct"/>
          </w:tcPr>
          <w:p w14:paraId="1062F4BB" w14:textId="77777777" w:rsidR="0020049E" w:rsidRPr="00B92096" w:rsidRDefault="0020049E" w:rsidP="002D003F">
            <w:r w:rsidRPr="00B92096">
              <w:t>*</w:t>
            </w:r>
          </w:p>
        </w:tc>
        <w:tc>
          <w:tcPr>
            <w:tcW w:w="285" w:type="pct"/>
          </w:tcPr>
          <w:p w14:paraId="3F5351DF" w14:textId="77777777" w:rsidR="0020049E" w:rsidRPr="00B92096" w:rsidRDefault="0020049E" w:rsidP="002D003F">
            <w:r>
              <w:t>3</w:t>
            </w:r>
          </w:p>
        </w:tc>
        <w:tc>
          <w:tcPr>
            <w:tcW w:w="592" w:type="pct"/>
          </w:tcPr>
          <w:p w14:paraId="7A78AABB" w14:textId="77777777" w:rsidR="0020049E" w:rsidRPr="00B92096" w:rsidRDefault="0020049E" w:rsidP="002D003F">
            <w:r w:rsidRPr="00B92096">
              <w:t xml:space="preserve">Сумма </w:t>
            </w:r>
            <w:r>
              <w:t xml:space="preserve">долгосрочной </w:t>
            </w:r>
            <w:r w:rsidRPr="00B92096">
              <w:t xml:space="preserve">дебиторской (кредиторской) задолженности на конец предыдущего отчетного периода не соответствует </w:t>
            </w:r>
            <w:r w:rsidRPr="00B92096">
              <w:lastRenderedPageBreak/>
              <w:t xml:space="preserve">идентичному показателю Сведений ф. 0503769 – требуются пояснения </w:t>
            </w:r>
          </w:p>
        </w:tc>
        <w:tc>
          <w:tcPr>
            <w:tcW w:w="350" w:type="pct"/>
          </w:tcPr>
          <w:p w14:paraId="4FF75B94" w14:textId="046E544B" w:rsidR="0020049E" w:rsidRPr="00B92096" w:rsidRDefault="0020049E" w:rsidP="002D003F">
            <w:r>
              <w:lastRenderedPageBreak/>
              <w:t>П</w:t>
            </w:r>
          </w:p>
        </w:tc>
      </w:tr>
      <w:tr w:rsidR="0020049E" w:rsidRPr="00B92096" w14:paraId="1CDA7FF5" w14:textId="5F810EA9" w:rsidTr="0020049E">
        <w:trPr>
          <w:trHeight w:val="414"/>
        </w:trPr>
        <w:tc>
          <w:tcPr>
            <w:tcW w:w="196" w:type="pct"/>
          </w:tcPr>
          <w:p w14:paraId="216AD781" w14:textId="77777777" w:rsidR="0020049E" w:rsidRPr="00B92096" w:rsidRDefault="0020049E" w:rsidP="002D003F">
            <w:pPr>
              <w:jc w:val="center"/>
            </w:pPr>
            <w:r>
              <w:lastRenderedPageBreak/>
              <w:t>3</w:t>
            </w:r>
          </w:p>
          <w:p w14:paraId="1ADA2179" w14:textId="77777777" w:rsidR="0020049E" w:rsidRPr="00B92096" w:rsidRDefault="0020049E" w:rsidP="002D003F">
            <w:pPr>
              <w:jc w:val="center"/>
            </w:pPr>
          </w:p>
        </w:tc>
        <w:tc>
          <w:tcPr>
            <w:tcW w:w="517" w:type="pct"/>
          </w:tcPr>
          <w:p w14:paraId="3D42CC84" w14:textId="77777777" w:rsidR="0020049E" w:rsidRPr="00B92096" w:rsidRDefault="0020049E" w:rsidP="002D003F">
            <w:r w:rsidRPr="00B92096">
              <w:t>0503769</w:t>
            </w:r>
            <w:r>
              <w:t xml:space="preserve"> </w:t>
            </w:r>
            <w:r w:rsidRPr="00B92096">
              <w:t>(предыдущий финансовый год)</w:t>
            </w:r>
          </w:p>
        </w:tc>
        <w:tc>
          <w:tcPr>
            <w:tcW w:w="566" w:type="pct"/>
          </w:tcPr>
          <w:p w14:paraId="46ACA836" w14:textId="77777777" w:rsidR="0020049E" w:rsidRPr="00B92096" w:rsidRDefault="0020049E" w:rsidP="002D003F">
            <w:r w:rsidRPr="00B92096">
              <w:t xml:space="preserve">по строкам «Итого по </w:t>
            </w:r>
            <w:r>
              <w:t>коду</w:t>
            </w:r>
            <w:r w:rsidRPr="00B92096">
              <w:t xml:space="preserve"> счета»</w:t>
            </w:r>
          </w:p>
        </w:tc>
        <w:tc>
          <w:tcPr>
            <w:tcW w:w="314" w:type="pct"/>
          </w:tcPr>
          <w:p w14:paraId="68BE0BA9" w14:textId="77777777" w:rsidR="0020049E" w:rsidRDefault="0020049E" w:rsidP="002D003F">
            <w:r>
              <w:t>*</w:t>
            </w:r>
          </w:p>
        </w:tc>
        <w:tc>
          <w:tcPr>
            <w:tcW w:w="285" w:type="pct"/>
          </w:tcPr>
          <w:p w14:paraId="5DD24FC0" w14:textId="77777777" w:rsidR="0020049E" w:rsidRPr="00B92096" w:rsidRDefault="0020049E" w:rsidP="002D003F">
            <w:pPr>
              <w:spacing w:line="360" w:lineRule="auto"/>
            </w:pPr>
            <w:r>
              <w:t>11</w:t>
            </w:r>
          </w:p>
        </w:tc>
        <w:tc>
          <w:tcPr>
            <w:tcW w:w="512" w:type="pct"/>
          </w:tcPr>
          <w:p w14:paraId="684A4E2B" w14:textId="77777777" w:rsidR="0020049E" w:rsidRPr="00B92096" w:rsidRDefault="0020049E" w:rsidP="002D003F">
            <w:r w:rsidRPr="00B92096">
              <w:t>=</w:t>
            </w:r>
          </w:p>
        </w:tc>
        <w:tc>
          <w:tcPr>
            <w:tcW w:w="504" w:type="pct"/>
          </w:tcPr>
          <w:p w14:paraId="05A5A429" w14:textId="77777777" w:rsidR="0020049E" w:rsidRPr="00B92096" w:rsidRDefault="0020049E" w:rsidP="002D003F">
            <w:r w:rsidRPr="00B92096">
              <w:t>0503769 (квартальная, текущего года)</w:t>
            </w:r>
          </w:p>
        </w:tc>
        <w:tc>
          <w:tcPr>
            <w:tcW w:w="566" w:type="pct"/>
          </w:tcPr>
          <w:p w14:paraId="3E9778E2" w14:textId="77777777" w:rsidR="0020049E" w:rsidRPr="00B92096" w:rsidRDefault="0020049E" w:rsidP="002D003F">
            <w:r w:rsidRPr="00B92096">
              <w:t xml:space="preserve">по строкам «Итого по </w:t>
            </w:r>
            <w:r>
              <w:t>коду</w:t>
            </w:r>
            <w:r w:rsidRPr="00B92096">
              <w:t xml:space="preserve"> счета»</w:t>
            </w:r>
          </w:p>
        </w:tc>
        <w:tc>
          <w:tcPr>
            <w:tcW w:w="314" w:type="pct"/>
          </w:tcPr>
          <w:p w14:paraId="54055496" w14:textId="77777777" w:rsidR="0020049E" w:rsidRPr="00B92096" w:rsidRDefault="0020049E" w:rsidP="002D003F">
            <w:r w:rsidRPr="00B92096">
              <w:t>*</w:t>
            </w:r>
          </w:p>
        </w:tc>
        <w:tc>
          <w:tcPr>
            <w:tcW w:w="285" w:type="pct"/>
          </w:tcPr>
          <w:p w14:paraId="6B8ADA34" w14:textId="77777777" w:rsidR="0020049E" w:rsidRPr="00B92096" w:rsidRDefault="0020049E" w:rsidP="002D003F">
            <w:r>
              <w:t>4</w:t>
            </w:r>
          </w:p>
        </w:tc>
        <w:tc>
          <w:tcPr>
            <w:tcW w:w="592" w:type="pct"/>
          </w:tcPr>
          <w:p w14:paraId="48E1E351" w14:textId="77777777" w:rsidR="0020049E" w:rsidRPr="00B92096" w:rsidRDefault="0020049E" w:rsidP="002D003F">
            <w:r w:rsidRPr="00B92096">
              <w:t xml:space="preserve">Сумма </w:t>
            </w:r>
            <w:r>
              <w:t xml:space="preserve">просроченной </w:t>
            </w:r>
            <w:r w:rsidRPr="00B92096">
              <w:t xml:space="preserve">дебиторской (кредиторской) задолженности на конец предыдущего отчетного периода не соответствует идентичному показателю ежеквартальных </w:t>
            </w:r>
            <w:r>
              <w:t xml:space="preserve">(за текущий год) </w:t>
            </w:r>
            <w:r w:rsidRPr="00B92096">
              <w:t xml:space="preserve">Сведений ф. 0503769 – требуются пояснения </w:t>
            </w:r>
          </w:p>
        </w:tc>
        <w:tc>
          <w:tcPr>
            <w:tcW w:w="350" w:type="pct"/>
          </w:tcPr>
          <w:p w14:paraId="751C57B0" w14:textId="17A4771F" w:rsidR="0020049E" w:rsidRPr="00B92096" w:rsidRDefault="0020049E" w:rsidP="002D003F">
            <w:r>
              <w:t>П</w:t>
            </w:r>
          </w:p>
        </w:tc>
      </w:tr>
      <w:tr w:rsidR="0020049E" w:rsidRPr="00B92096" w14:paraId="21489E60" w14:textId="5B5CE329" w:rsidTr="0020049E">
        <w:trPr>
          <w:trHeight w:val="414"/>
        </w:trPr>
        <w:tc>
          <w:tcPr>
            <w:tcW w:w="196" w:type="pct"/>
          </w:tcPr>
          <w:p w14:paraId="056B9234" w14:textId="77777777" w:rsidR="0020049E" w:rsidRPr="00B92096" w:rsidRDefault="0020049E" w:rsidP="0020049E">
            <w:pPr>
              <w:jc w:val="center"/>
            </w:pPr>
            <w:r w:rsidRPr="00B92096">
              <w:t>6</w:t>
            </w:r>
          </w:p>
          <w:p w14:paraId="0AD49136" w14:textId="77777777" w:rsidR="0020049E" w:rsidRPr="00B92096" w:rsidRDefault="0020049E" w:rsidP="0020049E"/>
        </w:tc>
        <w:tc>
          <w:tcPr>
            <w:tcW w:w="517" w:type="pct"/>
          </w:tcPr>
          <w:p w14:paraId="17D38090" w14:textId="5029BA81" w:rsidR="0020049E" w:rsidRPr="00B92096" w:rsidRDefault="0020049E" w:rsidP="0020049E">
            <w:r w:rsidRPr="00B92096">
              <w:t>0503769</w:t>
            </w:r>
            <w:r>
              <w:t xml:space="preserve"> </w:t>
            </w:r>
            <w:r w:rsidRPr="00B92096">
              <w:t>(аналогичный отчетный период предыдущего года)</w:t>
            </w:r>
            <w:r>
              <w:t xml:space="preserve"> (КВД 2,4,5,6,7)</w:t>
            </w:r>
          </w:p>
        </w:tc>
        <w:tc>
          <w:tcPr>
            <w:tcW w:w="566" w:type="pct"/>
          </w:tcPr>
          <w:p w14:paraId="27F7D3C7" w14:textId="6BE4C87E" w:rsidR="0020049E" w:rsidRPr="00B92096" w:rsidRDefault="0020049E" w:rsidP="0020049E">
            <w:r w:rsidRPr="00B92096">
              <w:t xml:space="preserve">По всем счетам, включенным в Сведения ф. 0503769 по строкам «Итого по </w:t>
            </w:r>
            <w:r>
              <w:t>коду синтетического</w:t>
            </w:r>
            <w:r w:rsidRPr="00B92096">
              <w:t xml:space="preserve"> счета»</w:t>
            </w:r>
            <w:r>
              <w:rPr>
                <w:sz w:val="18"/>
                <w:szCs w:val="18"/>
              </w:rPr>
              <w:t>, «</w:t>
            </w:r>
            <w:r w:rsidRPr="00684F22">
              <w:rPr>
                <w:sz w:val="18"/>
                <w:szCs w:val="18"/>
              </w:rPr>
              <w:t>Всего по счету0 40140 000</w:t>
            </w:r>
            <w:r>
              <w:rPr>
                <w:sz w:val="18"/>
                <w:szCs w:val="18"/>
              </w:rPr>
              <w:t>», «</w:t>
            </w:r>
            <w:r w:rsidRPr="00684F22">
              <w:rPr>
                <w:sz w:val="18"/>
                <w:szCs w:val="18"/>
              </w:rPr>
              <w:t>Всего по счету0 401</w:t>
            </w:r>
            <w:r>
              <w:rPr>
                <w:sz w:val="18"/>
                <w:szCs w:val="18"/>
              </w:rPr>
              <w:t>6</w:t>
            </w:r>
            <w:r w:rsidRPr="00684F22">
              <w:rPr>
                <w:sz w:val="18"/>
                <w:szCs w:val="18"/>
              </w:rPr>
              <w:t>0 000</w:t>
            </w:r>
            <w:r>
              <w:rPr>
                <w:sz w:val="18"/>
                <w:szCs w:val="18"/>
              </w:rPr>
              <w:t>»</w:t>
            </w:r>
          </w:p>
        </w:tc>
        <w:tc>
          <w:tcPr>
            <w:tcW w:w="314" w:type="pct"/>
          </w:tcPr>
          <w:p w14:paraId="69844D5C" w14:textId="77777777" w:rsidR="0020049E" w:rsidRPr="00B92096" w:rsidRDefault="0020049E" w:rsidP="0020049E">
            <w:r>
              <w:t>*</w:t>
            </w:r>
          </w:p>
        </w:tc>
        <w:tc>
          <w:tcPr>
            <w:tcW w:w="285" w:type="pct"/>
          </w:tcPr>
          <w:p w14:paraId="1398BAFC" w14:textId="77777777" w:rsidR="0020049E" w:rsidRPr="00B92096" w:rsidRDefault="0020049E" w:rsidP="0020049E">
            <w:pPr>
              <w:spacing w:line="360" w:lineRule="auto"/>
            </w:pPr>
            <w:r w:rsidRPr="00B92096">
              <w:t>9</w:t>
            </w:r>
          </w:p>
        </w:tc>
        <w:tc>
          <w:tcPr>
            <w:tcW w:w="512" w:type="pct"/>
          </w:tcPr>
          <w:p w14:paraId="654A12FC" w14:textId="77777777" w:rsidR="0020049E" w:rsidRPr="00B92096" w:rsidRDefault="0020049E" w:rsidP="0020049E">
            <w:r w:rsidRPr="00B92096">
              <w:t>=</w:t>
            </w:r>
          </w:p>
        </w:tc>
        <w:tc>
          <w:tcPr>
            <w:tcW w:w="504" w:type="pct"/>
          </w:tcPr>
          <w:p w14:paraId="65C74BA6" w14:textId="77777777" w:rsidR="0020049E" w:rsidRPr="00B92096" w:rsidRDefault="0020049E" w:rsidP="0020049E">
            <w:r w:rsidRPr="00B92096">
              <w:t>0503769 (квартальная текущего года</w:t>
            </w:r>
            <w:r>
              <w:t>, годовая текущего года</w:t>
            </w:r>
            <w:r w:rsidRPr="00B92096">
              <w:t>)</w:t>
            </w:r>
          </w:p>
        </w:tc>
        <w:tc>
          <w:tcPr>
            <w:tcW w:w="566" w:type="pct"/>
          </w:tcPr>
          <w:p w14:paraId="29AE140B" w14:textId="77777777" w:rsidR="0020049E" w:rsidRPr="00B92096" w:rsidRDefault="0020049E" w:rsidP="0020049E">
            <w:r w:rsidRPr="00B92096">
              <w:t xml:space="preserve">По всем счетам, включенным в Сведения ф. 0503769 по строкам «Итого по </w:t>
            </w:r>
            <w:r>
              <w:t>коду синтетического</w:t>
            </w:r>
            <w:r w:rsidRPr="00B92096">
              <w:t xml:space="preserve"> счета»</w:t>
            </w:r>
          </w:p>
        </w:tc>
        <w:tc>
          <w:tcPr>
            <w:tcW w:w="314" w:type="pct"/>
          </w:tcPr>
          <w:p w14:paraId="1643C3B0" w14:textId="77777777" w:rsidR="0020049E" w:rsidRPr="00B92096" w:rsidRDefault="0020049E" w:rsidP="0020049E">
            <w:r w:rsidRPr="00B92096">
              <w:t>*</w:t>
            </w:r>
          </w:p>
        </w:tc>
        <w:tc>
          <w:tcPr>
            <w:tcW w:w="285" w:type="pct"/>
          </w:tcPr>
          <w:p w14:paraId="40B6FAAC" w14:textId="77777777" w:rsidR="0020049E" w:rsidRPr="00B92096" w:rsidRDefault="0020049E" w:rsidP="0020049E">
            <w:r w:rsidRPr="00B92096">
              <w:t>12</w:t>
            </w:r>
          </w:p>
        </w:tc>
        <w:tc>
          <w:tcPr>
            <w:tcW w:w="592" w:type="pct"/>
          </w:tcPr>
          <w:p w14:paraId="46BB7A1E" w14:textId="59496EEA" w:rsidR="0020049E" w:rsidRPr="00B92096" w:rsidRDefault="0020049E" w:rsidP="0020049E">
            <w:r w:rsidRPr="00B92096">
              <w:t>Сумма дебиторской (кредиторской) задолженности на конец аналогичного отчетного периода предыдущего года не соответствует идентичному показателю Сведений ф. 0503769 в гр. 12</w:t>
            </w:r>
            <w:r>
              <w:t xml:space="preserve"> </w:t>
            </w:r>
            <w:r w:rsidRPr="00B92096">
              <w:t xml:space="preserve">– требуются пояснения </w:t>
            </w:r>
          </w:p>
        </w:tc>
        <w:tc>
          <w:tcPr>
            <w:tcW w:w="350" w:type="pct"/>
          </w:tcPr>
          <w:p w14:paraId="15838F36" w14:textId="17B32844" w:rsidR="0020049E" w:rsidRPr="00B92096" w:rsidRDefault="0020049E" w:rsidP="00A81D46">
            <w:r>
              <w:rPr>
                <w:sz w:val="18"/>
                <w:szCs w:val="18"/>
              </w:rPr>
              <w:t>П</w:t>
            </w:r>
          </w:p>
        </w:tc>
      </w:tr>
      <w:tr w:rsidR="0020049E" w:rsidRPr="00B92096" w14:paraId="6BB0D837" w14:textId="7319D2FF" w:rsidTr="0020049E">
        <w:trPr>
          <w:trHeight w:val="414"/>
        </w:trPr>
        <w:tc>
          <w:tcPr>
            <w:tcW w:w="196" w:type="pct"/>
          </w:tcPr>
          <w:p w14:paraId="79F09BAB" w14:textId="77777777" w:rsidR="0020049E" w:rsidRPr="00B92096" w:rsidRDefault="0020049E" w:rsidP="0020049E">
            <w:pPr>
              <w:jc w:val="center"/>
            </w:pPr>
            <w:r>
              <w:t>7</w:t>
            </w:r>
          </w:p>
        </w:tc>
        <w:tc>
          <w:tcPr>
            <w:tcW w:w="517" w:type="pct"/>
          </w:tcPr>
          <w:p w14:paraId="1E90E450" w14:textId="1E025FCF" w:rsidR="0020049E" w:rsidRPr="00B92096" w:rsidRDefault="0020049E" w:rsidP="0020049E">
            <w:r w:rsidRPr="00B92096">
              <w:t>0503769</w:t>
            </w:r>
            <w:r>
              <w:t xml:space="preserve"> </w:t>
            </w:r>
            <w:r w:rsidRPr="00B92096">
              <w:t xml:space="preserve">(аналогичный отчетный период </w:t>
            </w:r>
            <w:r w:rsidRPr="00B92096">
              <w:lastRenderedPageBreak/>
              <w:t>предыдущего года)</w:t>
            </w:r>
            <w:r>
              <w:t xml:space="preserve"> (КВД 2,4,5,6,7)</w:t>
            </w:r>
          </w:p>
        </w:tc>
        <w:tc>
          <w:tcPr>
            <w:tcW w:w="566" w:type="pct"/>
          </w:tcPr>
          <w:p w14:paraId="379387D6" w14:textId="77777777" w:rsidR="0020049E" w:rsidRPr="00B92096" w:rsidRDefault="0020049E" w:rsidP="0020049E">
            <w:r w:rsidRPr="00B92096">
              <w:lastRenderedPageBreak/>
              <w:t xml:space="preserve">По всем счетам, включенным в Сведения ф. </w:t>
            </w:r>
            <w:r w:rsidRPr="00B92096">
              <w:lastRenderedPageBreak/>
              <w:t xml:space="preserve">0503769 по строкам «Итого по </w:t>
            </w:r>
            <w:r>
              <w:t>коду синтетического</w:t>
            </w:r>
            <w:r w:rsidRPr="00B92096">
              <w:t xml:space="preserve"> счета»</w:t>
            </w:r>
          </w:p>
        </w:tc>
        <w:tc>
          <w:tcPr>
            <w:tcW w:w="314" w:type="pct"/>
          </w:tcPr>
          <w:p w14:paraId="31CEEE1E" w14:textId="77777777" w:rsidR="0020049E" w:rsidRDefault="0020049E" w:rsidP="0020049E">
            <w:r>
              <w:lastRenderedPageBreak/>
              <w:t>*</w:t>
            </w:r>
          </w:p>
        </w:tc>
        <w:tc>
          <w:tcPr>
            <w:tcW w:w="285" w:type="pct"/>
          </w:tcPr>
          <w:p w14:paraId="6A91B26A" w14:textId="77777777" w:rsidR="0020049E" w:rsidRPr="00B92096" w:rsidRDefault="0020049E" w:rsidP="0020049E">
            <w:pPr>
              <w:spacing w:line="360" w:lineRule="auto"/>
            </w:pPr>
            <w:r>
              <w:t>10</w:t>
            </w:r>
          </w:p>
        </w:tc>
        <w:tc>
          <w:tcPr>
            <w:tcW w:w="512" w:type="pct"/>
          </w:tcPr>
          <w:p w14:paraId="72766B37" w14:textId="77777777" w:rsidR="0020049E" w:rsidRPr="00B92096" w:rsidRDefault="0020049E" w:rsidP="0020049E">
            <w:r w:rsidRPr="00B92096">
              <w:t>=</w:t>
            </w:r>
          </w:p>
        </w:tc>
        <w:tc>
          <w:tcPr>
            <w:tcW w:w="504" w:type="pct"/>
          </w:tcPr>
          <w:p w14:paraId="43FC0D99" w14:textId="77777777" w:rsidR="0020049E" w:rsidRPr="00B92096" w:rsidRDefault="0020049E" w:rsidP="0020049E">
            <w:r w:rsidRPr="00B92096">
              <w:t>0503769 (</w:t>
            </w:r>
            <w:r>
              <w:t>годовая текущего года</w:t>
            </w:r>
            <w:r w:rsidRPr="00B92096">
              <w:t>)</w:t>
            </w:r>
          </w:p>
        </w:tc>
        <w:tc>
          <w:tcPr>
            <w:tcW w:w="566" w:type="pct"/>
          </w:tcPr>
          <w:p w14:paraId="37A280B9" w14:textId="77777777" w:rsidR="0020049E" w:rsidRPr="00B92096" w:rsidRDefault="0020049E" w:rsidP="0020049E">
            <w:r w:rsidRPr="00B92096">
              <w:t xml:space="preserve">По всем счетам, включенным в Сведения ф. </w:t>
            </w:r>
            <w:r w:rsidRPr="00B92096">
              <w:lastRenderedPageBreak/>
              <w:t xml:space="preserve">0503769 по строкам «Итого по </w:t>
            </w:r>
            <w:r>
              <w:t>коду синтетического</w:t>
            </w:r>
            <w:r w:rsidRPr="00B92096">
              <w:t xml:space="preserve"> счета»</w:t>
            </w:r>
          </w:p>
        </w:tc>
        <w:tc>
          <w:tcPr>
            <w:tcW w:w="314" w:type="pct"/>
          </w:tcPr>
          <w:p w14:paraId="70310063" w14:textId="77777777" w:rsidR="0020049E" w:rsidRPr="00B92096" w:rsidRDefault="0020049E" w:rsidP="0020049E">
            <w:r w:rsidRPr="00B92096">
              <w:lastRenderedPageBreak/>
              <w:t>*</w:t>
            </w:r>
          </w:p>
        </w:tc>
        <w:tc>
          <w:tcPr>
            <w:tcW w:w="285" w:type="pct"/>
          </w:tcPr>
          <w:p w14:paraId="22E8C53C" w14:textId="77777777" w:rsidR="0020049E" w:rsidRPr="00B92096" w:rsidRDefault="0020049E" w:rsidP="0020049E">
            <w:r w:rsidRPr="00B92096">
              <w:t>1</w:t>
            </w:r>
            <w:r>
              <w:t>3</w:t>
            </w:r>
          </w:p>
        </w:tc>
        <w:tc>
          <w:tcPr>
            <w:tcW w:w="592" w:type="pct"/>
          </w:tcPr>
          <w:p w14:paraId="56E35E98" w14:textId="3B6AF657" w:rsidR="0020049E" w:rsidRPr="00B92096" w:rsidRDefault="0020049E" w:rsidP="0020049E">
            <w:r w:rsidRPr="00B92096">
              <w:t>Сумма дебиторской (кредиторской) задолженно</w:t>
            </w:r>
            <w:r w:rsidRPr="00B92096">
              <w:lastRenderedPageBreak/>
              <w:t>сти на конец аналогичного отчетного периода предыдущего года не соответствует идентичному показателю Сведений ф. 0503769 в гр. 1</w:t>
            </w:r>
            <w:r>
              <w:t xml:space="preserve">3 </w:t>
            </w:r>
            <w:r w:rsidRPr="00B92096">
              <w:t xml:space="preserve">– требуются пояснения </w:t>
            </w:r>
          </w:p>
        </w:tc>
        <w:tc>
          <w:tcPr>
            <w:tcW w:w="350" w:type="pct"/>
          </w:tcPr>
          <w:p w14:paraId="40C06C4F" w14:textId="3A9D1D92" w:rsidR="0020049E" w:rsidRPr="00B92096" w:rsidRDefault="0020049E" w:rsidP="00A81D46">
            <w:r>
              <w:rPr>
                <w:sz w:val="18"/>
                <w:szCs w:val="18"/>
              </w:rPr>
              <w:lastRenderedPageBreak/>
              <w:t>П</w:t>
            </w:r>
          </w:p>
        </w:tc>
      </w:tr>
      <w:tr w:rsidR="0020049E" w:rsidRPr="00B92096" w14:paraId="6B447A5E" w14:textId="3107ED4A" w:rsidTr="0020049E">
        <w:trPr>
          <w:trHeight w:val="414"/>
        </w:trPr>
        <w:tc>
          <w:tcPr>
            <w:tcW w:w="196" w:type="pct"/>
          </w:tcPr>
          <w:p w14:paraId="7A639E81" w14:textId="77777777" w:rsidR="0020049E" w:rsidRPr="00B92096" w:rsidRDefault="0020049E" w:rsidP="0020049E">
            <w:pPr>
              <w:jc w:val="center"/>
            </w:pPr>
            <w:r>
              <w:lastRenderedPageBreak/>
              <w:t>8</w:t>
            </w:r>
          </w:p>
        </w:tc>
        <w:tc>
          <w:tcPr>
            <w:tcW w:w="517" w:type="pct"/>
          </w:tcPr>
          <w:p w14:paraId="5AC4A3B0" w14:textId="3961B7DB" w:rsidR="0020049E" w:rsidRPr="00B92096" w:rsidRDefault="0020049E" w:rsidP="0020049E">
            <w:r w:rsidRPr="00B92096">
              <w:t>0503769</w:t>
            </w:r>
            <w:r>
              <w:t xml:space="preserve"> </w:t>
            </w:r>
            <w:r w:rsidRPr="00B92096">
              <w:t>(аналогичный отчетный период предыдущего года)</w:t>
            </w:r>
            <w:r>
              <w:t xml:space="preserve"> (КВД 2,4,5,6,7)</w:t>
            </w:r>
          </w:p>
        </w:tc>
        <w:tc>
          <w:tcPr>
            <w:tcW w:w="566" w:type="pct"/>
          </w:tcPr>
          <w:p w14:paraId="44C87546" w14:textId="77777777" w:rsidR="0020049E" w:rsidRPr="00B92096" w:rsidRDefault="0020049E" w:rsidP="0020049E">
            <w:r w:rsidRPr="00B92096">
              <w:t xml:space="preserve">По всем счетам, включенным в Сведения ф. 0503769 по строкам «Итого по </w:t>
            </w:r>
            <w:r>
              <w:t>коду синтетического</w:t>
            </w:r>
            <w:r w:rsidRPr="00B92096">
              <w:t xml:space="preserve"> счета»</w:t>
            </w:r>
          </w:p>
        </w:tc>
        <w:tc>
          <w:tcPr>
            <w:tcW w:w="314" w:type="pct"/>
          </w:tcPr>
          <w:p w14:paraId="5947CC34" w14:textId="77777777" w:rsidR="0020049E" w:rsidRDefault="0020049E" w:rsidP="0020049E">
            <w:r>
              <w:t>*</w:t>
            </w:r>
          </w:p>
        </w:tc>
        <w:tc>
          <w:tcPr>
            <w:tcW w:w="285" w:type="pct"/>
          </w:tcPr>
          <w:p w14:paraId="3271D590" w14:textId="77777777" w:rsidR="0020049E" w:rsidRPr="00B92096" w:rsidRDefault="0020049E" w:rsidP="0020049E">
            <w:pPr>
              <w:spacing w:line="360" w:lineRule="auto"/>
            </w:pPr>
            <w:r>
              <w:t>11</w:t>
            </w:r>
          </w:p>
        </w:tc>
        <w:tc>
          <w:tcPr>
            <w:tcW w:w="512" w:type="pct"/>
          </w:tcPr>
          <w:p w14:paraId="541AB3A7" w14:textId="77777777" w:rsidR="0020049E" w:rsidRPr="00B92096" w:rsidRDefault="0020049E" w:rsidP="0020049E">
            <w:r w:rsidRPr="00B92096">
              <w:t>=</w:t>
            </w:r>
          </w:p>
        </w:tc>
        <w:tc>
          <w:tcPr>
            <w:tcW w:w="504" w:type="pct"/>
          </w:tcPr>
          <w:p w14:paraId="1F6AEC4E" w14:textId="77777777" w:rsidR="0020049E" w:rsidRPr="00B92096" w:rsidRDefault="0020049E" w:rsidP="0020049E">
            <w:r w:rsidRPr="00B92096">
              <w:t>0503769 (квартальная текущего года</w:t>
            </w:r>
            <w:r>
              <w:t>, годовая текущего года</w:t>
            </w:r>
            <w:r w:rsidRPr="00B92096">
              <w:t>)</w:t>
            </w:r>
          </w:p>
        </w:tc>
        <w:tc>
          <w:tcPr>
            <w:tcW w:w="566" w:type="pct"/>
          </w:tcPr>
          <w:p w14:paraId="63F82F9F" w14:textId="77777777" w:rsidR="0020049E" w:rsidRPr="00B92096" w:rsidRDefault="0020049E" w:rsidP="0020049E">
            <w:r w:rsidRPr="00B92096">
              <w:t xml:space="preserve">По всем счетам, включенным в Сведения ф. 0503769 по строкам «Итого по </w:t>
            </w:r>
            <w:r>
              <w:t>коду синтетического</w:t>
            </w:r>
            <w:r w:rsidRPr="00B92096">
              <w:t xml:space="preserve"> счета»</w:t>
            </w:r>
          </w:p>
        </w:tc>
        <w:tc>
          <w:tcPr>
            <w:tcW w:w="314" w:type="pct"/>
          </w:tcPr>
          <w:p w14:paraId="4347C4F2" w14:textId="77777777" w:rsidR="0020049E" w:rsidRPr="00B92096" w:rsidRDefault="0020049E" w:rsidP="0020049E">
            <w:r w:rsidRPr="00B92096">
              <w:t>*</w:t>
            </w:r>
          </w:p>
        </w:tc>
        <w:tc>
          <w:tcPr>
            <w:tcW w:w="285" w:type="pct"/>
          </w:tcPr>
          <w:p w14:paraId="335B5E1E" w14:textId="77777777" w:rsidR="0020049E" w:rsidRPr="00B92096" w:rsidRDefault="0020049E" w:rsidP="0020049E">
            <w:r w:rsidRPr="00B92096">
              <w:t>1</w:t>
            </w:r>
            <w:r>
              <w:t>4</w:t>
            </w:r>
          </w:p>
        </w:tc>
        <w:tc>
          <w:tcPr>
            <w:tcW w:w="592" w:type="pct"/>
          </w:tcPr>
          <w:p w14:paraId="53367572" w14:textId="264B74BC" w:rsidR="0020049E" w:rsidRPr="00B92096" w:rsidRDefault="0020049E" w:rsidP="0020049E">
            <w:r w:rsidRPr="00B92096">
              <w:t>Сумма дебиторской (кредиторской) задолженности на конец аналогичного отчетного периода предыдущего года не соответствует идентичному показателю Сведений ф. 0503769 в гр. 1</w:t>
            </w:r>
            <w:r>
              <w:t xml:space="preserve">4 </w:t>
            </w:r>
            <w:r w:rsidRPr="00B92096">
              <w:t xml:space="preserve">– требуются пояснения </w:t>
            </w:r>
          </w:p>
        </w:tc>
        <w:tc>
          <w:tcPr>
            <w:tcW w:w="350" w:type="pct"/>
          </w:tcPr>
          <w:p w14:paraId="1826FA84" w14:textId="662F2241" w:rsidR="0020049E" w:rsidRPr="00B92096" w:rsidRDefault="0020049E" w:rsidP="00A81D46">
            <w:r>
              <w:rPr>
                <w:sz w:val="18"/>
                <w:szCs w:val="18"/>
              </w:rPr>
              <w:t>П</w:t>
            </w:r>
          </w:p>
        </w:tc>
      </w:tr>
    </w:tbl>
    <w:p w14:paraId="3D174DD4" w14:textId="77777777" w:rsidR="00AA5ECB" w:rsidRPr="00B92096" w:rsidRDefault="00AA5ECB" w:rsidP="00AA5ECB"/>
    <w:p w14:paraId="42118439" w14:textId="34DA24BB" w:rsidR="00B25321" w:rsidRPr="006620C8" w:rsidRDefault="00606869" w:rsidP="00F353B0">
      <w:pPr>
        <w:outlineLvl w:val="0"/>
        <w:rPr>
          <w:b/>
        </w:rPr>
      </w:pPr>
      <w:bookmarkStart w:id="340" w:name="_Toc310429024"/>
      <w:bookmarkStart w:id="341" w:name="_Toc216972919"/>
      <w:r>
        <w:rPr>
          <w:b/>
        </w:rPr>
        <w:t>10</w:t>
      </w:r>
      <w:r w:rsidR="00B25321" w:rsidRPr="00B92096">
        <w:rPr>
          <w:b/>
        </w:rPr>
        <w:t>. Контрольные соотношения для внутридокументного контроля</w:t>
      </w:r>
      <w:r w:rsidR="00F353B0">
        <w:rPr>
          <w:b/>
        </w:rPr>
        <w:t xml:space="preserve"> </w:t>
      </w:r>
      <w:bookmarkStart w:id="342" w:name="ф_0503771"/>
      <w:r w:rsidR="00B25321" w:rsidRPr="00B92096">
        <w:rPr>
          <w:b/>
        </w:rPr>
        <w:t>ф. 0503771</w:t>
      </w:r>
      <w:bookmarkEnd w:id="340"/>
      <w:r w:rsidR="0035296E" w:rsidRPr="00B92096">
        <w:rPr>
          <w:b/>
        </w:rPr>
        <w:t xml:space="preserve"> </w:t>
      </w:r>
      <w:bookmarkEnd w:id="342"/>
      <w:r w:rsidR="0035296E" w:rsidRPr="00B92096">
        <w:rPr>
          <w:b/>
        </w:rPr>
        <w:t>«Сведения о финансовых вложениях учреждения»</w:t>
      </w:r>
      <w:bookmarkEnd w:id="341"/>
    </w:p>
    <w:p w14:paraId="350A601D" w14:textId="77777777" w:rsidR="00B25321" w:rsidRPr="00B92096" w:rsidRDefault="00B25321" w:rsidP="00606869">
      <w:pPr>
        <w:rPr>
          <w:b/>
        </w:rPr>
      </w:pPr>
    </w:p>
    <w:tbl>
      <w:tblPr>
        <w:tblpPr w:leftFromText="180" w:rightFromText="180" w:vertAnchor="text" w:horzAnchor="margin" w:tblpY="32"/>
        <w:tblW w:w="10598" w:type="dxa"/>
        <w:tblLayout w:type="fixed"/>
        <w:tblLook w:val="0000" w:firstRow="0" w:lastRow="0" w:firstColumn="0" w:lastColumn="0" w:noHBand="0" w:noVBand="0"/>
      </w:tblPr>
      <w:tblGrid>
        <w:gridCol w:w="624"/>
        <w:gridCol w:w="1284"/>
        <w:gridCol w:w="720"/>
        <w:gridCol w:w="1685"/>
        <w:gridCol w:w="2259"/>
        <w:gridCol w:w="851"/>
        <w:gridCol w:w="2045"/>
        <w:gridCol w:w="1130"/>
      </w:tblGrid>
      <w:tr w:rsidR="00426547" w:rsidRPr="00B92096" w14:paraId="09655E09" w14:textId="77777777" w:rsidTr="0042654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6A161778" w14:textId="77777777" w:rsidR="00426547" w:rsidRPr="00B92096" w:rsidRDefault="00426547" w:rsidP="004A11F2">
            <w:pPr>
              <w:spacing w:line="240" w:lineRule="atLeast"/>
              <w:jc w:val="center"/>
              <w:rPr>
                <w:b/>
              </w:rPr>
            </w:pPr>
            <w:r w:rsidRPr="00B92096">
              <w:rPr>
                <w:b/>
              </w:rPr>
              <w:t>№ п\п</w:t>
            </w:r>
          </w:p>
        </w:tc>
        <w:tc>
          <w:tcPr>
            <w:tcW w:w="1284" w:type="dxa"/>
            <w:tcBorders>
              <w:top w:val="single" w:sz="4" w:space="0" w:color="auto"/>
              <w:left w:val="nil"/>
              <w:bottom w:val="single" w:sz="4" w:space="0" w:color="auto"/>
              <w:right w:val="single" w:sz="4" w:space="0" w:color="auto"/>
            </w:tcBorders>
            <w:vAlign w:val="center"/>
          </w:tcPr>
          <w:p w14:paraId="6C8F35C0" w14:textId="77777777" w:rsidR="00426547" w:rsidRPr="00B92096" w:rsidRDefault="00426547" w:rsidP="004A11F2">
            <w:pPr>
              <w:spacing w:line="240" w:lineRule="atLeast"/>
              <w:jc w:val="center"/>
              <w:rPr>
                <w:b/>
              </w:rPr>
            </w:pPr>
            <w:r w:rsidRPr="00B92096">
              <w:rPr>
                <w:b/>
              </w:rPr>
              <w:t>Номер счета бухгалтерского учета/строка</w:t>
            </w:r>
          </w:p>
        </w:tc>
        <w:tc>
          <w:tcPr>
            <w:tcW w:w="720" w:type="dxa"/>
            <w:tcBorders>
              <w:top w:val="single" w:sz="4" w:space="0" w:color="auto"/>
              <w:left w:val="nil"/>
              <w:bottom w:val="single" w:sz="4" w:space="0" w:color="auto"/>
              <w:right w:val="single" w:sz="4" w:space="0" w:color="auto"/>
            </w:tcBorders>
            <w:vAlign w:val="center"/>
          </w:tcPr>
          <w:p w14:paraId="4D0DFAD0" w14:textId="77777777" w:rsidR="00426547" w:rsidRPr="00B92096" w:rsidRDefault="00426547" w:rsidP="004A11F2">
            <w:pPr>
              <w:spacing w:line="240" w:lineRule="atLeast"/>
              <w:jc w:val="center"/>
              <w:rPr>
                <w:b/>
              </w:rPr>
            </w:pPr>
            <w:r w:rsidRPr="00B92096">
              <w:rPr>
                <w:b/>
              </w:rPr>
              <w:t>Графа</w:t>
            </w:r>
          </w:p>
        </w:tc>
        <w:tc>
          <w:tcPr>
            <w:tcW w:w="1685" w:type="dxa"/>
            <w:tcBorders>
              <w:top w:val="single" w:sz="4" w:space="0" w:color="auto"/>
              <w:left w:val="nil"/>
              <w:bottom w:val="single" w:sz="4" w:space="0" w:color="auto"/>
              <w:right w:val="single" w:sz="4" w:space="0" w:color="auto"/>
            </w:tcBorders>
            <w:vAlign w:val="center"/>
          </w:tcPr>
          <w:p w14:paraId="2C5BE557" w14:textId="77777777" w:rsidR="00426547" w:rsidRPr="00B92096" w:rsidRDefault="00426547" w:rsidP="004A11F2">
            <w:pPr>
              <w:spacing w:line="240" w:lineRule="atLeast"/>
              <w:jc w:val="center"/>
              <w:rPr>
                <w:b/>
              </w:rPr>
            </w:pPr>
            <w:r w:rsidRPr="00B92096">
              <w:rPr>
                <w:b/>
              </w:rPr>
              <w:t>Соотношение</w:t>
            </w:r>
          </w:p>
        </w:tc>
        <w:tc>
          <w:tcPr>
            <w:tcW w:w="2259" w:type="dxa"/>
            <w:tcBorders>
              <w:top w:val="single" w:sz="4" w:space="0" w:color="auto"/>
              <w:left w:val="nil"/>
              <w:bottom w:val="single" w:sz="4" w:space="0" w:color="auto"/>
              <w:right w:val="single" w:sz="4" w:space="0" w:color="auto"/>
            </w:tcBorders>
            <w:vAlign w:val="center"/>
          </w:tcPr>
          <w:p w14:paraId="5C7A0409" w14:textId="77777777" w:rsidR="00426547" w:rsidRPr="00B92096" w:rsidRDefault="00426547" w:rsidP="004A11F2">
            <w:pPr>
              <w:spacing w:line="240" w:lineRule="atLeast"/>
              <w:jc w:val="center"/>
              <w:rPr>
                <w:b/>
              </w:rPr>
            </w:pPr>
            <w:r w:rsidRPr="00B92096">
              <w:rPr>
                <w:b/>
              </w:rPr>
              <w:t>Номер счета бухгалтерского учета/строка</w:t>
            </w:r>
          </w:p>
        </w:tc>
        <w:tc>
          <w:tcPr>
            <w:tcW w:w="851" w:type="dxa"/>
            <w:tcBorders>
              <w:top w:val="single" w:sz="4" w:space="0" w:color="auto"/>
              <w:left w:val="nil"/>
              <w:bottom w:val="single" w:sz="4" w:space="0" w:color="auto"/>
              <w:right w:val="single" w:sz="4" w:space="0" w:color="auto"/>
            </w:tcBorders>
            <w:vAlign w:val="center"/>
          </w:tcPr>
          <w:p w14:paraId="4FF9A768" w14:textId="77777777" w:rsidR="00426547" w:rsidRPr="00B92096" w:rsidRDefault="00426547" w:rsidP="004A11F2">
            <w:pPr>
              <w:spacing w:line="240" w:lineRule="atLeast"/>
              <w:jc w:val="center"/>
              <w:rPr>
                <w:b/>
              </w:rPr>
            </w:pPr>
            <w:r w:rsidRPr="00B92096">
              <w:rPr>
                <w:b/>
              </w:rPr>
              <w:t>Графа</w:t>
            </w:r>
          </w:p>
        </w:tc>
        <w:tc>
          <w:tcPr>
            <w:tcW w:w="2045" w:type="dxa"/>
            <w:tcBorders>
              <w:top w:val="single" w:sz="4" w:space="0" w:color="auto"/>
              <w:left w:val="nil"/>
              <w:bottom w:val="single" w:sz="4" w:space="0" w:color="auto"/>
              <w:right w:val="single" w:sz="4" w:space="0" w:color="auto"/>
            </w:tcBorders>
            <w:vAlign w:val="center"/>
          </w:tcPr>
          <w:p w14:paraId="37982E54" w14:textId="77777777" w:rsidR="00426547" w:rsidRPr="00B92096" w:rsidRDefault="00426547" w:rsidP="004A11F2">
            <w:pPr>
              <w:spacing w:line="240" w:lineRule="atLeast"/>
              <w:jc w:val="center"/>
              <w:rPr>
                <w:b/>
              </w:rPr>
            </w:pPr>
            <w:r w:rsidRPr="00B92096">
              <w:rPr>
                <w:b/>
              </w:rPr>
              <w:t>Контроль показателя</w:t>
            </w:r>
          </w:p>
          <w:p w14:paraId="6436156B" w14:textId="77777777" w:rsidR="00426547" w:rsidRPr="00B92096" w:rsidRDefault="00426547" w:rsidP="004A11F2">
            <w:pPr>
              <w:spacing w:line="240" w:lineRule="atLeast"/>
              <w:jc w:val="center"/>
              <w:rPr>
                <w:b/>
              </w:rPr>
            </w:pPr>
          </w:p>
        </w:tc>
        <w:tc>
          <w:tcPr>
            <w:tcW w:w="1130" w:type="dxa"/>
            <w:tcBorders>
              <w:top w:val="single" w:sz="4" w:space="0" w:color="auto"/>
              <w:left w:val="nil"/>
              <w:bottom w:val="single" w:sz="4" w:space="0" w:color="auto"/>
              <w:right w:val="single" w:sz="4" w:space="0" w:color="auto"/>
            </w:tcBorders>
          </w:tcPr>
          <w:p w14:paraId="09E09FF6" w14:textId="77777777" w:rsidR="00426547" w:rsidRPr="00B92096" w:rsidRDefault="00426547" w:rsidP="004A11F2">
            <w:pPr>
              <w:spacing w:line="240" w:lineRule="atLeast"/>
              <w:jc w:val="center"/>
              <w:rPr>
                <w:b/>
              </w:rPr>
            </w:pPr>
            <w:r>
              <w:rPr>
                <w:b/>
              </w:rPr>
              <w:t>Уровень ошибки</w:t>
            </w:r>
          </w:p>
        </w:tc>
      </w:tr>
      <w:tr w:rsidR="00426547" w:rsidRPr="00B92096" w14:paraId="7983D2B7" w14:textId="77777777" w:rsidTr="0042654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10D5458E" w14:textId="77777777" w:rsidR="00426547" w:rsidRPr="00B92096" w:rsidRDefault="00426547" w:rsidP="005E4754">
            <w:r w:rsidRPr="00B92096">
              <w:t>1</w:t>
            </w:r>
          </w:p>
        </w:tc>
        <w:tc>
          <w:tcPr>
            <w:tcW w:w="1284" w:type="dxa"/>
            <w:tcBorders>
              <w:top w:val="single" w:sz="4" w:space="0" w:color="auto"/>
              <w:left w:val="nil"/>
              <w:bottom w:val="single" w:sz="4" w:space="0" w:color="auto"/>
              <w:right w:val="single" w:sz="4" w:space="0" w:color="auto"/>
            </w:tcBorders>
          </w:tcPr>
          <w:p w14:paraId="60DA1A99" w14:textId="77777777" w:rsidR="00426547" w:rsidRPr="00B92096" w:rsidRDefault="00426547" w:rsidP="005E4754">
            <w:r w:rsidRPr="00B92096">
              <w:t>22042%,</w:t>
            </w:r>
          </w:p>
          <w:p w14:paraId="2A3B3A66" w14:textId="77777777" w:rsidR="00426547" w:rsidRPr="00B92096" w:rsidRDefault="00426547" w:rsidP="005E4754">
            <w:r w:rsidRPr="00B92096">
              <w:t>42042%,</w:t>
            </w:r>
          </w:p>
          <w:p w14:paraId="3D3C143A" w14:textId="77777777" w:rsidR="00426547" w:rsidRPr="00B92096" w:rsidRDefault="00426547" w:rsidP="005E4754">
            <w:r w:rsidRPr="00B92096">
              <w:t>22043%,</w:t>
            </w:r>
          </w:p>
          <w:p w14:paraId="44E0BF40" w14:textId="77777777" w:rsidR="00426547" w:rsidRPr="00B92096" w:rsidRDefault="00426547" w:rsidP="005E4754">
            <w:r w:rsidRPr="00B92096">
              <w:t>42043%,</w:t>
            </w:r>
          </w:p>
          <w:p w14:paraId="7D15CD58" w14:textId="77777777" w:rsidR="00426547" w:rsidRPr="00B92096" w:rsidRDefault="00426547" w:rsidP="005E4754">
            <w:r w:rsidRPr="00B92096">
              <w:t>22045%,</w:t>
            </w:r>
          </w:p>
          <w:p w14:paraId="487393AB" w14:textId="77777777" w:rsidR="00426547" w:rsidRPr="00B92096" w:rsidRDefault="00426547" w:rsidP="005E4754">
            <w:r w:rsidRPr="00B92096">
              <w:t>42045%</w:t>
            </w:r>
          </w:p>
          <w:p w14:paraId="14F4D3C7" w14:textId="77777777" w:rsidR="00426547" w:rsidRPr="00B92096" w:rsidRDefault="00426547" w:rsidP="005E4754">
            <w:r w:rsidRPr="00B92096">
              <w:t>соответственно</w:t>
            </w:r>
          </w:p>
        </w:tc>
        <w:tc>
          <w:tcPr>
            <w:tcW w:w="720" w:type="dxa"/>
            <w:tcBorders>
              <w:top w:val="single" w:sz="4" w:space="0" w:color="auto"/>
              <w:left w:val="nil"/>
              <w:bottom w:val="single" w:sz="4" w:space="0" w:color="auto"/>
              <w:right w:val="single" w:sz="4" w:space="0" w:color="auto"/>
            </w:tcBorders>
          </w:tcPr>
          <w:p w14:paraId="0F6D25CE" w14:textId="77777777" w:rsidR="00426547" w:rsidRPr="00B92096" w:rsidRDefault="00426547" w:rsidP="005E4754">
            <w:pPr>
              <w:jc w:val="center"/>
            </w:pPr>
            <w:r w:rsidRPr="00B92096">
              <w:t>2</w:t>
            </w:r>
          </w:p>
        </w:tc>
        <w:tc>
          <w:tcPr>
            <w:tcW w:w="1685" w:type="dxa"/>
            <w:tcBorders>
              <w:top w:val="single" w:sz="4" w:space="0" w:color="auto"/>
              <w:left w:val="nil"/>
              <w:bottom w:val="single" w:sz="4" w:space="0" w:color="auto"/>
              <w:right w:val="single" w:sz="4" w:space="0" w:color="auto"/>
            </w:tcBorders>
          </w:tcPr>
          <w:p w14:paraId="694FFF43" w14:textId="77777777" w:rsidR="00426547" w:rsidRPr="00B92096" w:rsidRDefault="00426547" w:rsidP="005E4754">
            <w:r w:rsidRPr="00B92096">
              <w:t>=</w:t>
            </w:r>
          </w:p>
        </w:tc>
        <w:tc>
          <w:tcPr>
            <w:tcW w:w="2259" w:type="dxa"/>
            <w:tcBorders>
              <w:top w:val="single" w:sz="4" w:space="0" w:color="auto"/>
              <w:left w:val="nil"/>
              <w:bottom w:val="single" w:sz="4" w:space="0" w:color="auto"/>
              <w:right w:val="single" w:sz="4" w:space="0" w:color="auto"/>
            </w:tcBorders>
          </w:tcPr>
          <w:p w14:paraId="3D00ACB8" w14:textId="77777777" w:rsidR="00426547" w:rsidRPr="00B92096" w:rsidRDefault="00426547" w:rsidP="005E4754">
            <w:r w:rsidRPr="00B92096">
              <w:t>Итого по коду счета</w:t>
            </w:r>
          </w:p>
        </w:tc>
        <w:tc>
          <w:tcPr>
            <w:tcW w:w="851" w:type="dxa"/>
            <w:tcBorders>
              <w:top w:val="single" w:sz="4" w:space="0" w:color="auto"/>
              <w:left w:val="nil"/>
              <w:bottom w:val="single" w:sz="4" w:space="0" w:color="auto"/>
              <w:right w:val="single" w:sz="4" w:space="0" w:color="auto"/>
            </w:tcBorders>
          </w:tcPr>
          <w:p w14:paraId="5DEEE097" w14:textId="77777777" w:rsidR="00426547" w:rsidRPr="00B92096" w:rsidRDefault="00426547" w:rsidP="005E4754">
            <w:r w:rsidRPr="00B92096">
              <w:t>2</w:t>
            </w:r>
          </w:p>
        </w:tc>
        <w:tc>
          <w:tcPr>
            <w:tcW w:w="2045" w:type="dxa"/>
            <w:tcBorders>
              <w:top w:val="single" w:sz="4" w:space="0" w:color="auto"/>
              <w:left w:val="nil"/>
              <w:bottom w:val="single" w:sz="4" w:space="0" w:color="auto"/>
              <w:right w:val="single" w:sz="4" w:space="0" w:color="auto"/>
            </w:tcBorders>
          </w:tcPr>
          <w:p w14:paraId="302AE137" w14:textId="77777777" w:rsidR="00426547" w:rsidRPr="00B92096" w:rsidRDefault="00426547" w:rsidP="005E4754">
            <w:r w:rsidRPr="00B92096">
              <w:t xml:space="preserve">Итоговое значение по аналитическому номеру </w:t>
            </w:r>
            <w:r w:rsidR="00FA0AA9" w:rsidRPr="00B92096">
              <w:t>счет</w:t>
            </w:r>
            <w:r w:rsidR="00FA0AA9">
              <w:t>а</w:t>
            </w:r>
            <w:r w:rsidR="00FA0AA9" w:rsidRPr="00B92096">
              <w:t xml:space="preserve"> </w:t>
            </w:r>
            <w:r w:rsidRPr="00B92096">
              <w:t>не соответствует сумме счетов</w:t>
            </w:r>
          </w:p>
          <w:p w14:paraId="780EC515" w14:textId="77777777" w:rsidR="00426547" w:rsidRPr="00B92096" w:rsidRDefault="00426547" w:rsidP="005E4754"/>
        </w:tc>
        <w:tc>
          <w:tcPr>
            <w:tcW w:w="1130" w:type="dxa"/>
            <w:tcBorders>
              <w:top w:val="single" w:sz="4" w:space="0" w:color="auto"/>
              <w:left w:val="nil"/>
              <w:bottom w:val="single" w:sz="4" w:space="0" w:color="auto"/>
              <w:right w:val="single" w:sz="4" w:space="0" w:color="auto"/>
            </w:tcBorders>
          </w:tcPr>
          <w:p w14:paraId="69ABA91E" w14:textId="77777777" w:rsidR="00426547" w:rsidRPr="00426547" w:rsidRDefault="00426547" w:rsidP="00426547">
            <w:r>
              <w:t>Б</w:t>
            </w:r>
          </w:p>
        </w:tc>
      </w:tr>
      <w:tr w:rsidR="00426547" w:rsidRPr="00B92096" w14:paraId="230BD15A" w14:textId="77777777" w:rsidTr="0042654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5137A91F" w14:textId="77777777" w:rsidR="00426547" w:rsidRPr="00B92096" w:rsidRDefault="00426547" w:rsidP="005E4754">
            <w:r w:rsidRPr="00B92096">
              <w:t>2</w:t>
            </w:r>
          </w:p>
        </w:tc>
        <w:tc>
          <w:tcPr>
            <w:tcW w:w="1284" w:type="dxa"/>
            <w:tcBorders>
              <w:top w:val="single" w:sz="4" w:space="0" w:color="auto"/>
              <w:left w:val="nil"/>
              <w:bottom w:val="single" w:sz="4" w:space="0" w:color="auto"/>
              <w:right w:val="single" w:sz="4" w:space="0" w:color="auto"/>
            </w:tcBorders>
          </w:tcPr>
          <w:p w14:paraId="5F5FE0CD" w14:textId="77777777" w:rsidR="00426547" w:rsidRPr="00B92096" w:rsidRDefault="00426547" w:rsidP="005E4754">
            <w:r w:rsidRPr="00B92096">
              <w:t>22152%,</w:t>
            </w:r>
          </w:p>
          <w:p w14:paraId="7C4010CE" w14:textId="77777777" w:rsidR="00426547" w:rsidRPr="00B92096" w:rsidRDefault="00426547" w:rsidP="005E4754">
            <w:r w:rsidRPr="00B92096">
              <w:t>42152%,</w:t>
            </w:r>
          </w:p>
          <w:p w14:paraId="40D1A419" w14:textId="77777777" w:rsidR="00426547" w:rsidRPr="00B92096" w:rsidRDefault="00426547" w:rsidP="005E4754">
            <w:r w:rsidRPr="00B92096">
              <w:t>22153%,</w:t>
            </w:r>
          </w:p>
          <w:p w14:paraId="45913743" w14:textId="77777777" w:rsidR="00426547" w:rsidRPr="00B92096" w:rsidRDefault="00426547" w:rsidP="005E4754">
            <w:r w:rsidRPr="00B92096">
              <w:t>42153%,</w:t>
            </w:r>
          </w:p>
          <w:p w14:paraId="6F01D98F" w14:textId="77777777" w:rsidR="00426547" w:rsidRPr="00B92096" w:rsidRDefault="00426547" w:rsidP="005E4754">
            <w:r w:rsidRPr="00B92096">
              <w:lastRenderedPageBreak/>
              <w:t>22155%,</w:t>
            </w:r>
          </w:p>
          <w:p w14:paraId="35042315" w14:textId="77777777" w:rsidR="00426547" w:rsidRPr="00B92096" w:rsidRDefault="00426547" w:rsidP="005E4754">
            <w:r w:rsidRPr="00B92096">
              <w:t>42155%</w:t>
            </w:r>
          </w:p>
          <w:p w14:paraId="7AC2B843" w14:textId="77777777" w:rsidR="00426547" w:rsidRPr="00B92096" w:rsidRDefault="00426547" w:rsidP="005E4754">
            <w:r w:rsidRPr="00B92096">
              <w:t>соответственно</w:t>
            </w:r>
          </w:p>
        </w:tc>
        <w:tc>
          <w:tcPr>
            <w:tcW w:w="720" w:type="dxa"/>
            <w:tcBorders>
              <w:top w:val="single" w:sz="4" w:space="0" w:color="auto"/>
              <w:left w:val="nil"/>
              <w:bottom w:val="single" w:sz="4" w:space="0" w:color="auto"/>
              <w:right w:val="single" w:sz="4" w:space="0" w:color="auto"/>
            </w:tcBorders>
          </w:tcPr>
          <w:p w14:paraId="1B23E82A" w14:textId="77777777" w:rsidR="00426547" w:rsidRPr="00B92096" w:rsidRDefault="00426547" w:rsidP="005E4754">
            <w:pPr>
              <w:jc w:val="center"/>
            </w:pPr>
            <w:r w:rsidRPr="00B92096">
              <w:lastRenderedPageBreak/>
              <w:t>2</w:t>
            </w:r>
          </w:p>
        </w:tc>
        <w:tc>
          <w:tcPr>
            <w:tcW w:w="1685" w:type="dxa"/>
            <w:tcBorders>
              <w:top w:val="single" w:sz="4" w:space="0" w:color="auto"/>
              <w:left w:val="nil"/>
              <w:bottom w:val="single" w:sz="4" w:space="0" w:color="auto"/>
              <w:right w:val="single" w:sz="4" w:space="0" w:color="auto"/>
            </w:tcBorders>
          </w:tcPr>
          <w:p w14:paraId="4B8E569E" w14:textId="77777777" w:rsidR="00426547" w:rsidRPr="00B92096" w:rsidRDefault="00426547" w:rsidP="005E4754">
            <w:r w:rsidRPr="00B92096">
              <w:t>=</w:t>
            </w:r>
          </w:p>
        </w:tc>
        <w:tc>
          <w:tcPr>
            <w:tcW w:w="2259" w:type="dxa"/>
            <w:tcBorders>
              <w:top w:val="single" w:sz="4" w:space="0" w:color="auto"/>
              <w:left w:val="nil"/>
              <w:bottom w:val="single" w:sz="4" w:space="0" w:color="auto"/>
              <w:right w:val="single" w:sz="4" w:space="0" w:color="auto"/>
            </w:tcBorders>
          </w:tcPr>
          <w:p w14:paraId="2E9DD08E" w14:textId="77777777" w:rsidR="00426547" w:rsidRPr="00B92096" w:rsidRDefault="00426547" w:rsidP="005E4754">
            <w:r w:rsidRPr="00B92096">
              <w:t>Итого по коду счета</w:t>
            </w:r>
          </w:p>
        </w:tc>
        <w:tc>
          <w:tcPr>
            <w:tcW w:w="851" w:type="dxa"/>
            <w:tcBorders>
              <w:top w:val="single" w:sz="4" w:space="0" w:color="auto"/>
              <w:left w:val="nil"/>
              <w:bottom w:val="single" w:sz="4" w:space="0" w:color="auto"/>
              <w:right w:val="single" w:sz="4" w:space="0" w:color="auto"/>
            </w:tcBorders>
          </w:tcPr>
          <w:p w14:paraId="7756934D" w14:textId="77777777" w:rsidR="00426547" w:rsidRPr="00B92096" w:rsidRDefault="00426547" w:rsidP="005E4754">
            <w:r w:rsidRPr="00B92096">
              <w:t>2</w:t>
            </w:r>
          </w:p>
        </w:tc>
        <w:tc>
          <w:tcPr>
            <w:tcW w:w="2045" w:type="dxa"/>
            <w:tcBorders>
              <w:top w:val="single" w:sz="4" w:space="0" w:color="auto"/>
              <w:left w:val="nil"/>
              <w:bottom w:val="single" w:sz="4" w:space="0" w:color="auto"/>
              <w:right w:val="single" w:sz="4" w:space="0" w:color="auto"/>
            </w:tcBorders>
          </w:tcPr>
          <w:p w14:paraId="4F5DE842" w14:textId="77777777" w:rsidR="00426547" w:rsidRPr="00B92096" w:rsidRDefault="00426547" w:rsidP="005E4754">
            <w:r w:rsidRPr="00B92096">
              <w:t xml:space="preserve">Итоговое значение по аналитическому </w:t>
            </w:r>
            <w:r w:rsidRPr="00B92096">
              <w:lastRenderedPageBreak/>
              <w:t xml:space="preserve">номеру </w:t>
            </w:r>
            <w:r w:rsidR="00FA0AA9" w:rsidRPr="00B92096">
              <w:t>счет</w:t>
            </w:r>
            <w:r w:rsidR="00FA0AA9">
              <w:t>а</w:t>
            </w:r>
            <w:r w:rsidR="00FA0AA9" w:rsidRPr="00B92096">
              <w:t xml:space="preserve"> </w:t>
            </w:r>
            <w:r w:rsidRPr="00B92096">
              <w:t>не соответствует сумме счетов</w:t>
            </w:r>
          </w:p>
          <w:p w14:paraId="60A40C68" w14:textId="77777777" w:rsidR="00426547" w:rsidRPr="00B92096" w:rsidRDefault="00426547" w:rsidP="005E4754"/>
        </w:tc>
        <w:tc>
          <w:tcPr>
            <w:tcW w:w="1130" w:type="dxa"/>
            <w:tcBorders>
              <w:top w:val="single" w:sz="4" w:space="0" w:color="auto"/>
              <w:left w:val="nil"/>
              <w:bottom w:val="single" w:sz="4" w:space="0" w:color="auto"/>
              <w:right w:val="single" w:sz="4" w:space="0" w:color="auto"/>
            </w:tcBorders>
          </w:tcPr>
          <w:p w14:paraId="107CE938" w14:textId="77777777" w:rsidR="00426547" w:rsidRPr="00B92096" w:rsidRDefault="00426547" w:rsidP="005E4754">
            <w:r>
              <w:lastRenderedPageBreak/>
              <w:t>Б</w:t>
            </w:r>
          </w:p>
        </w:tc>
      </w:tr>
      <w:tr w:rsidR="00426547" w:rsidRPr="00B92096" w14:paraId="105456A8" w14:textId="77777777" w:rsidTr="0042654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176B3287" w14:textId="77777777" w:rsidR="00426547" w:rsidRPr="00B92096" w:rsidRDefault="00426547" w:rsidP="008F2D4C">
            <w:r w:rsidRPr="00B92096">
              <w:lastRenderedPageBreak/>
              <w:t>3</w:t>
            </w:r>
          </w:p>
        </w:tc>
        <w:tc>
          <w:tcPr>
            <w:tcW w:w="1284" w:type="dxa"/>
            <w:tcBorders>
              <w:top w:val="single" w:sz="4" w:space="0" w:color="auto"/>
              <w:left w:val="nil"/>
              <w:bottom w:val="single" w:sz="4" w:space="0" w:color="auto"/>
              <w:right w:val="single" w:sz="4" w:space="0" w:color="auto"/>
            </w:tcBorders>
          </w:tcPr>
          <w:p w14:paraId="067E2DCD" w14:textId="77777777" w:rsidR="00426547" w:rsidRPr="00B92096" w:rsidRDefault="00426547" w:rsidP="0092473E">
            <w:r w:rsidRPr="00B92096">
              <w:t>Сумма строк «Итого по счет</w:t>
            </w:r>
            <w:r>
              <w:t>у</w:t>
            </w:r>
            <w:r w:rsidRPr="00B92096">
              <w:t>»</w:t>
            </w:r>
          </w:p>
        </w:tc>
        <w:tc>
          <w:tcPr>
            <w:tcW w:w="720" w:type="dxa"/>
            <w:tcBorders>
              <w:top w:val="single" w:sz="4" w:space="0" w:color="auto"/>
              <w:left w:val="nil"/>
              <w:bottom w:val="single" w:sz="4" w:space="0" w:color="auto"/>
              <w:right w:val="single" w:sz="4" w:space="0" w:color="auto"/>
            </w:tcBorders>
          </w:tcPr>
          <w:p w14:paraId="31AFD343" w14:textId="77777777" w:rsidR="00426547" w:rsidRPr="00B92096" w:rsidRDefault="00426547" w:rsidP="008F2D4C">
            <w:pPr>
              <w:jc w:val="center"/>
            </w:pPr>
            <w:r w:rsidRPr="00B92096">
              <w:t>2</w:t>
            </w:r>
          </w:p>
        </w:tc>
        <w:tc>
          <w:tcPr>
            <w:tcW w:w="1685" w:type="dxa"/>
            <w:tcBorders>
              <w:top w:val="single" w:sz="4" w:space="0" w:color="auto"/>
              <w:left w:val="nil"/>
              <w:bottom w:val="single" w:sz="4" w:space="0" w:color="auto"/>
              <w:right w:val="single" w:sz="4" w:space="0" w:color="auto"/>
            </w:tcBorders>
          </w:tcPr>
          <w:p w14:paraId="41487740" w14:textId="77777777" w:rsidR="00426547" w:rsidRPr="00B92096" w:rsidRDefault="00426547" w:rsidP="008F2D4C">
            <w:r w:rsidRPr="00B92096">
              <w:t>=</w:t>
            </w:r>
          </w:p>
        </w:tc>
        <w:tc>
          <w:tcPr>
            <w:tcW w:w="2259" w:type="dxa"/>
            <w:tcBorders>
              <w:top w:val="single" w:sz="4" w:space="0" w:color="auto"/>
              <w:left w:val="nil"/>
              <w:bottom w:val="single" w:sz="4" w:space="0" w:color="auto"/>
              <w:right w:val="single" w:sz="4" w:space="0" w:color="auto"/>
            </w:tcBorders>
          </w:tcPr>
          <w:p w14:paraId="141397C9" w14:textId="77777777" w:rsidR="00426547" w:rsidRPr="00B92096" w:rsidRDefault="00426547" w:rsidP="008F2D4C">
            <w:r w:rsidRPr="00B92096">
              <w:t>Всего</w:t>
            </w:r>
          </w:p>
        </w:tc>
        <w:tc>
          <w:tcPr>
            <w:tcW w:w="851" w:type="dxa"/>
            <w:tcBorders>
              <w:top w:val="single" w:sz="4" w:space="0" w:color="auto"/>
              <w:left w:val="nil"/>
              <w:bottom w:val="single" w:sz="4" w:space="0" w:color="auto"/>
              <w:right w:val="single" w:sz="4" w:space="0" w:color="auto"/>
            </w:tcBorders>
          </w:tcPr>
          <w:p w14:paraId="4EB2C313" w14:textId="77777777" w:rsidR="00426547" w:rsidRPr="00B92096" w:rsidRDefault="00426547" w:rsidP="008F2D4C">
            <w:r w:rsidRPr="00B92096">
              <w:t>2</w:t>
            </w:r>
          </w:p>
        </w:tc>
        <w:tc>
          <w:tcPr>
            <w:tcW w:w="2045" w:type="dxa"/>
            <w:tcBorders>
              <w:top w:val="single" w:sz="4" w:space="0" w:color="auto"/>
              <w:left w:val="nil"/>
              <w:bottom w:val="single" w:sz="4" w:space="0" w:color="auto"/>
              <w:right w:val="single" w:sz="4" w:space="0" w:color="auto"/>
            </w:tcBorders>
          </w:tcPr>
          <w:p w14:paraId="3AF28D90" w14:textId="77777777" w:rsidR="00426547" w:rsidRPr="00B92096" w:rsidRDefault="00426547" w:rsidP="008F2D4C">
            <w:r w:rsidRPr="00B92096">
              <w:t>Итоговое значение по счетам не соответствует общей сумме по строке «Всего»</w:t>
            </w:r>
          </w:p>
          <w:p w14:paraId="062DA91A" w14:textId="77777777" w:rsidR="00426547" w:rsidRPr="00B92096" w:rsidRDefault="00426547" w:rsidP="008F2D4C"/>
        </w:tc>
        <w:tc>
          <w:tcPr>
            <w:tcW w:w="1130" w:type="dxa"/>
            <w:tcBorders>
              <w:top w:val="single" w:sz="4" w:space="0" w:color="auto"/>
              <w:left w:val="nil"/>
              <w:bottom w:val="single" w:sz="4" w:space="0" w:color="auto"/>
              <w:right w:val="single" w:sz="4" w:space="0" w:color="auto"/>
            </w:tcBorders>
          </w:tcPr>
          <w:p w14:paraId="20BD117B" w14:textId="77777777" w:rsidR="00426547" w:rsidRPr="00B92096" w:rsidRDefault="00426547" w:rsidP="008F2D4C">
            <w:r>
              <w:t>Б</w:t>
            </w:r>
          </w:p>
        </w:tc>
      </w:tr>
      <w:tr w:rsidR="005F3C15" w:rsidRPr="00B92096" w14:paraId="16ED951B" w14:textId="77777777" w:rsidTr="005F3C15">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40BD201D" w14:textId="7E4BCB1D" w:rsidR="005F3C15" w:rsidRPr="00B92096" w:rsidRDefault="005F3C15" w:rsidP="005F3C15">
            <w:r>
              <w:t>4</w:t>
            </w:r>
          </w:p>
        </w:tc>
        <w:tc>
          <w:tcPr>
            <w:tcW w:w="1284" w:type="dxa"/>
            <w:tcBorders>
              <w:top w:val="single" w:sz="4" w:space="0" w:color="auto"/>
              <w:left w:val="nil"/>
              <w:bottom w:val="single" w:sz="4" w:space="0" w:color="auto"/>
              <w:right w:val="single" w:sz="4" w:space="0" w:color="auto"/>
            </w:tcBorders>
          </w:tcPr>
          <w:p w14:paraId="3285D8E5" w14:textId="05C07EB4" w:rsidR="005F3C15" w:rsidRPr="00B92096" w:rsidRDefault="005F3C15" w:rsidP="005F3C15">
            <w:r>
              <w:t>18 разряд номера счета</w:t>
            </w:r>
          </w:p>
        </w:tc>
        <w:tc>
          <w:tcPr>
            <w:tcW w:w="720" w:type="dxa"/>
            <w:tcBorders>
              <w:top w:val="single" w:sz="4" w:space="0" w:color="auto"/>
              <w:left w:val="nil"/>
              <w:bottom w:val="single" w:sz="4" w:space="0" w:color="auto"/>
              <w:right w:val="single" w:sz="4" w:space="0" w:color="auto"/>
            </w:tcBorders>
          </w:tcPr>
          <w:p w14:paraId="53DE934B" w14:textId="1375070A" w:rsidR="005F3C15" w:rsidRPr="00B92096" w:rsidRDefault="005F3C15" w:rsidP="005F3C15">
            <w:pPr>
              <w:jc w:val="center"/>
            </w:pPr>
            <w:r>
              <w:t>1</w:t>
            </w:r>
          </w:p>
        </w:tc>
        <w:tc>
          <w:tcPr>
            <w:tcW w:w="1685" w:type="dxa"/>
            <w:tcBorders>
              <w:top w:val="single" w:sz="4" w:space="0" w:color="auto"/>
              <w:left w:val="nil"/>
              <w:bottom w:val="single" w:sz="4" w:space="0" w:color="auto"/>
              <w:right w:val="single" w:sz="4" w:space="0" w:color="auto"/>
            </w:tcBorders>
          </w:tcPr>
          <w:p w14:paraId="1CC596BD" w14:textId="44C97A5C" w:rsidR="005F3C15" w:rsidRPr="00B92096" w:rsidRDefault="005F3C15" w:rsidP="005F3C15">
            <w:r w:rsidRPr="00B92096">
              <w:t>=</w:t>
            </w:r>
            <w:r>
              <w:t>2,4</w:t>
            </w:r>
          </w:p>
        </w:tc>
        <w:tc>
          <w:tcPr>
            <w:tcW w:w="2259" w:type="dxa"/>
            <w:tcBorders>
              <w:top w:val="single" w:sz="4" w:space="0" w:color="auto"/>
              <w:left w:val="nil"/>
              <w:bottom w:val="single" w:sz="4" w:space="0" w:color="auto"/>
              <w:right w:val="single" w:sz="4" w:space="0" w:color="auto"/>
            </w:tcBorders>
          </w:tcPr>
          <w:p w14:paraId="6334991D" w14:textId="2EF1003F" w:rsidR="005F3C15" w:rsidRPr="00B92096" w:rsidRDefault="005F3C15" w:rsidP="005F3C15"/>
        </w:tc>
        <w:tc>
          <w:tcPr>
            <w:tcW w:w="851" w:type="dxa"/>
            <w:tcBorders>
              <w:top w:val="single" w:sz="4" w:space="0" w:color="auto"/>
              <w:left w:val="nil"/>
              <w:bottom w:val="single" w:sz="4" w:space="0" w:color="auto"/>
              <w:right w:val="single" w:sz="4" w:space="0" w:color="auto"/>
            </w:tcBorders>
          </w:tcPr>
          <w:p w14:paraId="73E2E02C" w14:textId="0067F364" w:rsidR="005F3C15" w:rsidRPr="00B92096" w:rsidRDefault="005F3C15" w:rsidP="005F3C15"/>
        </w:tc>
        <w:tc>
          <w:tcPr>
            <w:tcW w:w="2045" w:type="dxa"/>
            <w:tcBorders>
              <w:top w:val="single" w:sz="4" w:space="0" w:color="auto"/>
              <w:left w:val="nil"/>
              <w:bottom w:val="single" w:sz="4" w:space="0" w:color="auto"/>
              <w:right w:val="single" w:sz="4" w:space="0" w:color="auto"/>
            </w:tcBorders>
          </w:tcPr>
          <w:p w14:paraId="61BEF4BD" w14:textId="7B0CECF2" w:rsidR="005F3C15" w:rsidRPr="00B92096" w:rsidRDefault="005F3C15" w:rsidP="005F3C15">
            <w:r>
              <w:t>Отражение в ф. 0503771 счетов 204, 215 с КФО, отличным от 2, 4 – недопустимо</w:t>
            </w:r>
          </w:p>
          <w:p w14:paraId="75BFE121" w14:textId="77777777" w:rsidR="005F3C15" w:rsidRPr="00B92096" w:rsidRDefault="005F3C15" w:rsidP="005F3C15"/>
        </w:tc>
        <w:tc>
          <w:tcPr>
            <w:tcW w:w="1130" w:type="dxa"/>
            <w:tcBorders>
              <w:top w:val="single" w:sz="4" w:space="0" w:color="auto"/>
              <w:left w:val="nil"/>
              <w:bottom w:val="single" w:sz="4" w:space="0" w:color="auto"/>
              <w:right w:val="single" w:sz="4" w:space="0" w:color="auto"/>
            </w:tcBorders>
          </w:tcPr>
          <w:p w14:paraId="5D2CB376" w14:textId="77777777" w:rsidR="005F3C15" w:rsidRPr="00B92096" w:rsidRDefault="005F3C15" w:rsidP="005F3C15">
            <w:r>
              <w:t>Б</w:t>
            </w:r>
          </w:p>
        </w:tc>
      </w:tr>
    </w:tbl>
    <w:p w14:paraId="0E8D1CA3" w14:textId="77777777" w:rsidR="00B25321" w:rsidRPr="00B92096" w:rsidRDefault="00B25321" w:rsidP="00B25321">
      <w:pPr>
        <w:rPr>
          <w:iCs/>
        </w:rPr>
      </w:pPr>
    </w:p>
    <w:p w14:paraId="49768F12" w14:textId="6D4E2D67" w:rsidR="00432293" w:rsidRPr="00B92096" w:rsidRDefault="00432293" w:rsidP="00432293">
      <w:pPr>
        <w:outlineLvl w:val="0"/>
        <w:rPr>
          <w:b/>
        </w:rPr>
      </w:pPr>
      <w:bookmarkStart w:id="343" w:name="_Toc216972920"/>
      <w:r w:rsidRPr="00B92096">
        <w:rPr>
          <w:b/>
        </w:rPr>
        <w:t>1</w:t>
      </w:r>
      <w:r w:rsidR="00606869">
        <w:rPr>
          <w:b/>
        </w:rPr>
        <w:t>1</w:t>
      </w:r>
      <w:r w:rsidRPr="00B92096">
        <w:rPr>
          <w:b/>
        </w:rPr>
        <w:t>. Контрольные Соотношения для внутридокументного контроля</w:t>
      </w:r>
      <w:r>
        <w:rPr>
          <w:b/>
        </w:rPr>
        <w:t xml:space="preserve"> </w:t>
      </w:r>
      <w:r w:rsidRPr="00B92096">
        <w:rPr>
          <w:b/>
        </w:rPr>
        <w:t>ф. 0503772 «Сведения о суммах заимствований»</w:t>
      </w:r>
      <w:bookmarkEnd w:id="343"/>
    </w:p>
    <w:p w14:paraId="24CB0291" w14:textId="77777777" w:rsidR="00432293" w:rsidRDefault="00432293"/>
    <w:tbl>
      <w:tblPr>
        <w:tblW w:w="10598" w:type="dxa"/>
        <w:tblLayout w:type="fixed"/>
        <w:tblLook w:val="0000" w:firstRow="0" w:lastRow="0" w:firstColumn="0" w:lastColumn="0" w:noHBand="0" w:noVBand="0"/>
      </w:tblPr>
      <w:tblGrid>
        <w:gridCol w:w="624"/>
        <w:gridCol w:w="1284"/>
        <w:gridCol w:w="961"/>
        <w:gridCol w:w="1379"/>
        <w:gridCol w:w="2211"/>
        <w:gridCol w:w="851"/>
        <w:gridCol w:w="2211"/>
        <w:gridCol w:w="1077"/>
      </w:tblGrid>
      <w:tr w:rsidR="00426547" w:rsidRPr="00B92096" w14:paraId="403C4764" w14:textId="77777777" w:rsidTr="00606869">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33AF816A" w14:textId="77777777" w:rsidR="00426547" w:rsidRPr="00B92096" w:rsidRDefault="00426547" w:rsidP="00606869">
            <w:pPr>
              <w:spacing w:line="240" w:lineRule="atLeast"/>
              <w:jc w:val="center"/>
              <w:rPr>
                <w:b/>
              </w:rPr>
            </w:pPr>
            <w:r w:rsidRPr="00B92096">
              <w:rPr>
                <w:b/>
              </w:rPr>
              <w:t>№ п\п</w:t>
            </w:r>
          </w:p>
        </w:tc>
        <w:tc>
          <w:tcPr>
            <w:tcW w:w="1284" w:type="dxa"/>
            <w:tcBorders>
              <w:top w:val="single" w:sz="4" w:space="0" w:color="auto"/>
              <w:left w:val="nil"/>
              <w:bottom w:val="single" w:sz="4" w:space="0" w:color="auto"/>
              <w:right w:val="single" w:sz="4" w:space="0" w:color="auto"/>
            </w:tcBorders>
            <w:vAlign w:val="center"/>
          </w:tcPr>
          <w:p w14:paraId="6F048676" w14:textId="77777777" w:rsidR="00426547" w:rsidRPr="00B92096" w:rsidRDefault="00426547" w:rsidP="00606869">
            <w:pPr>
              <w:spacing w:line="240" w:lineRule="atLeast"/>
              <w:jc w:val="center"/>
              <w:rPr>
                <w:b/>
              </w:rPr>
            </w:pPr>
            <w:r w:rsidRPr="00B92096">
              <w:rPr>
                <w:b/>
              </w:rPr>
              <w:t>Номер счета бухгалтерского учета/строка</w:t>
            </w:r>
          </w:p>
        </w:tc>
        <w:tc>
          <w:tcPr>
            <w:tcW w:w="961" w:type="dxa"/>
            <w:tcBorders>
              <w:top w:val="single" w:sz="4" w:space="0" w:color="auto"/>
              <w:left w:val="nil"/>
              <w:bottom w:val="single" w:sz="4" w:space="0" w:color="auto"/>
              <w:right w:val="single" w:sz="4" w:space="0" w:color="auto"/>
            </w:tcBorders>
            <w:vAlign w:val="center"/>
          </w:tcPr>
          <w:p w14:paraId="1BA75D99" w14:textId="77777777" w:rsidR="00426547" w:rsidRPr="00B92096" w:rsidRDefault="00426547" w:rsidP="00606869">
            <w:pPr>
              <w:spacing w:line="240" w:lineRule="atLeast"/>
              <w:jc w:val="center"/>
              <w:rPr>
                <w:b/>
              </w:rPr>
            </w:pPr>
            <w:r w:rsidRPr="00B92096">
              <w:rPr>
                <w:b/>
              </w:rPr>
              <w:t>Графа</w:t>
            </w:r>
          </w:p>
        </w:tc>
        <w:tc>
          <w:tcPr>
            <w:tcW w:w="1379" w:type="dxa"/>
            <w:tcBorders>
              <w:top w:val="single" w:sz="4" w:space="0" w:color="auto"/>
              <w:left w:val="nil"/>
              <w:bottom w:val="single" w:sz="4" w:space="0" w:color="auto"/>
              <w:right w:val="single" w:sz="4" w:space="0" w:color="auto"/>
            </w:tcBorders>
            <w:vAlign w:val="center"/>
          </w:tcPr>
          <w:p w14:paraId="7EBE6C74" w14:textId="77777777" w:rsidR="00426547" w:rsidRPr="00B92096" w:rsidRDefault="00426547" w:rsidP="00606869">
            <w:pPr>
              <w:spacing w:line="240" w:lineRule="atLeast"/>
              <w:jc w:val="center"/>
              <w:rPr>
                <w:b/>
              </w:rPr>
            </w:pPr>
            <w:r w:rsidRPr="00B92096">
              <w:rPr>
                <w:b/>
              </w:rPr>
              <w:t>Соотношение</w:t>
            </w:r>
          </w:p>
        </w:tc>
        <w:tc>
          <w:tcPr>
            <w:tcW w:w="2211" w:type="dxa"/>
            <w:tcBorders>
              <w:top w:val="single" w:sz="4" w:space="0" w:color="auto"/>
              <w:left w:val="nil"/>
              <w:bottom w:val="single" w:sz="4" w:space="0" w:color="auto"/>
              <w:right w:val="single" w:sz="4" w:space="0" w:color="auto"/>
            </w:tcBorders>
            <w:vAlign w:val="center"/>
          </w:tcPr>
          <w:p w14:paraId="6A538EFB" w14:textId="77777777" w:rsidR="00426547" w:rsidRPr="00B92096" w:rsidRDefault="00426547" w:rsidP="00606869">
            <w:pPr>
              <w:spacing w:line="240" w:lineRule="atLeast"/>
              <w:jc w:val="center"/>
              <w:rPr>
                <w:b/>
              </w:rPr>
            </w:pPr>
            <w:r w:rsidRPr="00B92096">
              <w:rPr>
                <w:b/>
              </w:rPr>
              <w:t>Номер счета бухгалтерского учета/строка</w:t>
            </w:r>
          </w:p>
        </w:tc>
        <w:tc>
          <w:tcPr>
            <w:tcW w:w="851" w:type="dxa"/>
            <w:tcBorders>
              <w:top w:val="single" w:sz="4" w:space="0" w:color="auto"/>
              <w:left w:val="nil"/>
              <w:bottom w:val="single" w:sz="4" w:space="0" w:color="auto"/>
              <w:right w:val="single" w:sz="4" w:space="0" w:color="auto"/>
            </w:tcBorders>
            <w:vAlign w:val="center"/>
          </w:tcPr>
          <w:p w14:paraId="22A1224E" w14:textId="77777777" w:rsidR="00426547" w:rsidRPr="00B92096" w:rsidRDefault="00426547" w:rsidP="00606869">
            <w:pPr>
              <w:spacing w:line="240" w:lineRule="atLeast"/>
              <w:jc w:val="center"/>
              <w:rPr>
                <w:b/>
              </w:rPr>
            </w:pPr>
            <w:r w:rsidRPr="00B92096">
              <w:rPr>
                <w:b/>
              </w:rPr>
              <w:t>Графа</w:t>
            </w:r>
          </w:p>
        </w:tc>
        <w:tc>
          <w:tcPr>
            <w:tcW w:w="2211" w:type="dxa"/>
            <w:tcBorders>
              <w:top w:val="single" w:sz="4" w:space="0" w:color="auto"/>
              <w:left w:val="nil"/>
              <w:bottom w:val="single" w:sz="4" w:space="0" w:color="auto"/>
              <w:right w:val="single" w:sz="4" w:space="0" w:color="auto"/>
            </w:tcBorders>
            <w:vAlign w:val="center"/>
          </w:tcPr>
          <w:p w14:paraId="1AADCC20" w14:textId="77777777" w:rsidR="00426547" w:rsidRPr="00B92096" w:rsidRDefault="00426547" w:rsidP="00606869">
            <w:pPr>
              <w:spacing w:line="240" w:lineRule="atLeast"/>
              <w:jc w:val="center"/>
              <w:rPr>
                <w:b/>
              </w:rPr>
            </w:pPr>
            <w:r w:rsidRPr="00B92096">
              <w:rPr>
                <w:b/>
              </w:rPr>
              <w:t>Контроль показателя</w:t>
            </w:r>
          </w:p>
          <w:p w14:paraId="187CAD89" w14:textId="77777777" w:rsidR="00426547" w:rsidRPr="00B92096" w:rsidRDefault="00426547" w:rsidP="00606869">
            <w:pPr>
              <w:spacing w:line="240" w:lineRule="atLeast"/>
              <w:jc w:val="center"/>
              <w:rPr>
                <w:b/>
              </w:rPr>
            </w:pPr>
          </w:p>
        </w:tc>
        <w:tc>
          <w:tcPr>
            <w:tcW w:w="1077" w:type="dxa"/>
            <w:tcBorders>
              <w:top w:val="single" w:sz="4" w:space="0" w:color="auto"/>
              <w:left w:val="nil"/>
              <w:bottom w:val="single" w:sz="4" w:space="0" w:color="auto"/>
              <w:right w:val="single" w:sz="4" w:space="0" w:color="auto"/>
            </w:tcBorders>
          </w:tcPr>
          <w:p w14:paraId="021A264F" w14:textId="77777777" w:rsidR="00426547" w:rsidRPr="00B92096" w:rsidRDefault="00426547" w:rsidP="00606869">
            <w:pPr>
              <w:spacing w:line="240" w:lineRule="atLeast"/>
              <w:jc w:val="center"/>
              <w:rPr>
                <w:b/>
              </w:rPr>
            </w:pPr>
            <w:r>
              <w:rPr>
                <w:b/>
              </w:rPr>
              <w:t>Уровень ошибки</w:t>
            </w:r>
          </w:p>
        </w:tc>
      </w:tr>
      <w:tr w:rsidR="00426547" w:rsidRPr="00B92096" w14:paraId="3C7ED275" w14:textId="77777777" w:rsidTr="00606869">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638BA4FD" w14:textId="77777777" w:rsidR="00426547" w:rsidRPr="00B92096" w:rsidRDefault="00426547" w:rsidP="00606869">
            <w:r w:rsidRPr="00B92096">
              <w:t>1</w:t>
            </w:r>
          </w:p>
        </w:tc>
        <w:tc>
          <w:tcPr>
            <w:tcW w:w="1284" w:type="dxa"/>
            <w:tcBorders>
              <w:top w:val="single" w:sz="4" w:space="0" w:color="auto"/>
              <w:left w:val="nil"/>
              <w:bottom w:val="single" w:sz="4" w:space="0" w:color="auto"/>
              <w:right w:val="single" w:sz="4" w:space="0" w:color="auto"/>
            </w:tcBorders>
          </w:tcPr>
          <w:p w14:paraId="7F4570B2" w14:textId="77777777" w:rsidR="00426547" w:rsidRPr="00B92096" w:rsidRDefault="00426547" w:rsidP="00606869">
            <w:r w:rsidRPr="00B92096">
              <w:t xml:space="preserve">Сумма строк Раздела 1 </w:t>
            </w:r>
          </w:p>
        </w:tc>
        <w:tc>
          <w:tcPr>
            <w:tcW w:w="961" w:type="dxa"/>
            <w:tcBorders>
              <w:top w:val="single" w:sz="4" w:space="0" w:color="auto"/>
              <w:left w:val="nil"/>
              <w:bottom w:val="single" w:sz="4" w:space="0" w:color="auto"/>
              <w:right w:val="single" w:sz="4" w:space="0" w:color="auto"/>
            </w:tcBorders>
          </w:tcPr>
          <w:p w14:paraId="2601675C" w14:textId="77777777" w:rsidR="00426547" w:rsidRPr="00B92096" w:rsidRDefault="00426547" w:rsidP="00606869">
            <w:pPr>
              <w:jc w:val="center"/>
            </w:pPr>
            <w:r w:rsidRPr="00B92096">
              <w:t>*</w:t>
            </w:r>
          </w:p>
        </w:tc>
        <w:tc>
          <w:tcPr>
            <w:tcW w:w="1379" w:type="dxa"/>
            <w:tcBorders>
              <w:top w:val="single" w:sz="4" w:space="0" w:color="auto"/>
              <w:left w:val="nil"/>
              <w:bottom w:val="single" w:sz="4" w:space="0" w:color="auto"/>
              <w:right w:val="single" w:sz="4" w:space="0" w:color="auto"/>
            </w:tcBorders>
          </w:tcPr>
          <w:p w14:paraId="1EE6F04B" w14:textId="77777777" w:rsidR="00426547" w:rsidRPr="00B92096" w:rsidRDefault="00426547" w:rsidP="00606869">
            <w:r w:rsidRPr="00B92096">
              <w:t>=</w:t>
            </w:r>
          </w:p>
        </w:tc>
        <w:tc>
          <w:tcPr>
            <w:tcW w:w="2211" w:type="dxa"/>
            <w:tcBorders>
              <w:top w:val="single" w:sz="4" w:space="0" w:color="auto"/>
              <w:left w:val="nil"/>
              <w:bottom w:val="single" w:sz="4" w:space="0" w:color="auto"/>
              <w:right w:val="single" w:sz="4" w:space="0" w:color="auto"/>
            </w:tcBorders>
          </w:tcPr>
          <w:p w14:paraId="1C9D25BF" w14:textId="77777777" w:rsidR="00426547" w:rsidRPr="00B92096" w:rsidRDefault="00426547" w:rsidP="00606869">
            <w:r w:rsidRPr="00B92096">
              <w:t>Всего</w:t>
            </w:r>
          </w:p>
        </w:tc>
        <w:tc>
          <w:tcPr>
            <w:tcW w:w="851" w:type="dxa"/>
            <w:tcBorders>
              <w:top w:val="single" w:sz="4" w:space="0" w:color="auto"/>
              <w:left w:val="nil"/>
              <w:bottom w:val="single" w:sz="4" w:space="0" w:color="auto"/>
              <w:right w:val="single" w:sz="4" w:space="0" w:color="auto"/>
            </w:tcBorders>
          </w:tcPr>
          <w:p w14:paraId="53BDC237" w14:textId="77777777" w:rsidR="00426547" w:rsidRPr="00B92096" w:rsidRDefault="00426547" w:rsidP="00606869">
            <w:r w:rsidRPr="00B92096">
              <w:t>*</w:t>
            </w:r>
          </w:p>
        </w:tc>
        <w:tc>
          <w:tcPr>
            <w:tcW w:w="2211" w:type="dxa"/>
            <w:tcBorders>
              <w:top w:val="single" w:sz="4" w:space="0" w:color="auto"/>
              <w:left w:val="nil"/>
              <w:bottom w:val="single" w:sz="4" w:space="0" w:color="auto"/>
              <w:right w:val="single" w:sz="4" w:space="0" w:color="auto"/>
            </w:tcBorders>
          </w:tcPr>
          <w:p w14:paraId="31D089CE" w14:textId="77777777" w:rsidR="00426547" w:rsidRPr="00B92096" w:rsidRDefault="00426547" w:rsidP="00606869">
            <w:r w:rsidRPr="00B92096">
              <w:t>Итоговое значение по счетам не соответствует общей сумме по строке «Всего»</w:t>
            </w:r>
          </w:p>
        </w:tc>
        <w:tc>
          <w:tcPr>
            <w:tcW w:w="1077" w:type="dxa"/>
            <w:tcBorders>
              <w:top w:val="single" w:sz="4" w:space="0" w:color="auto"/>
              <w:left w:val="nil"/>
              <w:bottom w:val="single" w:sz="4" w:space="0" w:color="auto"/>
              <w:right w:val="single" w:sz="4" w:space="0" w:color="auto"/>
            </w:tcBorders>
          </w:tcPr>
          <w:p w14:paraId="284364CD" w14:textId="77777777" w:rsidR="00426547" w:rsidRPr="00B92096" w:rsidRDefault="00426547" w:rsidP="00606869">
            <w:r>
              <w:t>Б</w:t>
            </w:r>
          </w:p>
        </w:tc>
      </w:tr>
      <w:tr w:rsidR="00426547" w:rsidRPr="00B92096" w14:paraId="63BD9FC1" w14:textId="77777777" w:rsidTr="00606869">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685C9F01" w14:textId="77777777" w:rsidR="00426547" w:rsidRPr="00B92096" w:rsidRDefault="00426547" w:rsidP="00606869">
            <w:r w:rsidRPr="00B92096">
              <w:t>2</w:t>
            </w:r>
          </w:p>
        </w:tc>
        <w:tc>
          <w:tcPr>
            <w:tcW w:w="1284" w:type="dxa"/>
            <w:tcBorders>
              <w:top w:val="single" w:sz="4" w:space="0" w:color="auto"/>
              <w:left w:val="nil"/>
              <w:bottom w:val="single" w:sz="4" w:space="0" w:color="auto"/>
              <w:right w:val="single" w:sz="4" w:space="0" w:color="auto"/>
            </w:tcBorders>
          </w:tcPr>
          <w:p w14:paraId="444CD4A9" w14:textId="77777777" w:rsidR="00426547" w:rsidRPr="00B92096" w:rsidRDefault="00426547" w:rsidP="00606869">
            <w:r w:rsidRPr="00B92096">
              <w:t>Сумма строк Раздела 2</w:t>
            </w:r>
          </w:p>
        </w:tc>
        <w:tc>
          <w:tcPr>
            <w:tcW w:w="961" w:type="dxa"/>
            <w:tcBorders>
              <w:top w:val="single" w:sz="4" w:space="0" w:color="auto"/>
              <w:left w:val="nil"/>
              <w:bottom w:val="single" w:sz="4" w:space="0" w:color="auto"/>
              <w:right w:val="single" w:sz="4" w:space="0" w:color="auto"/>
            </w:tcBorders>
          </w:tcPr>
          <w:p w14:paraId="5287356E" w14:textId="77777777" w:rsidR="00426547" w:rsidRPr="00B92096" w:rsidRDefault="00426547" w:rsidP="00606869">
            <w:pPr>
              <w:jc w:val="center"/>
            </w:pPr>
            <w:r w:rsidRPr="00B92096">
              <w:t>*</w:t>
            </w:r>
          </w:p>
        </w:tc>
        <w:tc>
          <w:tcPr>
            <w:tcW w:w="1379" w:type="dxa"/>
            <w:tcBorders>
              <w:top w:val="single" w:sz="4" w:space="0" w:color="auto"/>
              <w:left w:val="nil"/>
              <w:bottom w:val="single" w:sz="4" w:space="0" w:color="auto"/>
              <w:right w:val="single" w:sz="4" w:space="0" w:color="auto"/>
            </w:tcBorders>
          </w:tcPr>
          <w:p w14:paraId="2819953A" w14:textId="77777777" w:rsidR="00426547" w:rsidRPr="00B92096" w:rsidRDefault="00426547" w:rsidP="00606869">
            <w:r w:rsidRPr="00B92096">
              <w:t>=</w:t>
            </w:r>
          </w:p>
        </w:tc>
        <w:tc>
          <w:tcPr>
            <w:tcW w:w="2211" w:type="dxa"/>
            <w:tcBorders>
              <w:top w:val="single" w:sz="4" w:space="0" w:color="auto"/>
              <w:left w:val="nil"/>
              <w:bottom w:val="single" w:sz="4" w:space="0" w:color="auto"/>
              <w:right w:val="single" w:sz="4" w:space="0" w:color="auto"/>
            </w:tcBorders>
          </w:tcPr>
          <w:p w14:paraId="787EAADB" w14:textId="77777777" w:rsidR="00426547" w:rsidRPr="00B92096" w:rsidRDefault="00426547" w:rsidP="00606869">
            <w:r w:rsidRPr="00B92096">
              <w:t>Всего</w:t>
            </w:r>
          </w:p>
        </w:tc>
        <w:tc>
          <w:tcPr>
            <w:tcW w:w="851" w:type="dxa"/>
            <w:tcBorders>
              <w:top w:val="single" w:sz="4" w:space="0" w:color="auto"/>
              <w:left w:val="nil"/>
              <w:bottom w:val="single" w:sz="4" w:space="0" w:color="auto"/>
              <w:right w:val="single" w:sz="4" w:space="0" w:color="auto"/>
            </w:tcBorders>
          </w:tcPr>
          <w:p w14:paraId="2E6D9D21" w14:textId="77777777" w:rsidR="00426547" w:rsidRPr="00B92096" w:rsidRDefault="00426547" w:rsidP="00606869">
            <w:r w:rsidRPr="00B92096">
              <w:t>*</w:t>
            </w:r>
          </w:p>
        </w:tc>
        <w:tc>
          <w:tcPr>
            <w:tcW w:w="2211" w:type="dxa"/>
            <w:tcBorders>
              <w:top w:val="single" w:sz="4" w:space="0" w:color="auto"/>
              <w:left w:val="nil"/>
              <w:bottom w:val="single" w:sz="4" w:space="0" w:color="auto"/>
              <w:right w:val="single" w:sz="4" w:space="0" w:color="auto"/>
            </w:tcBorders>
          </w:tcPr>
          <w:p w14:paraId="3E31C159" w14:textId="77777777" w:rsidR="00426547" w:rsidRPr="00B92096" w:rsidRDefault="00426547" w:rsidP="00606869">
            <w:r w:rsidRPr="00B92096">
              <w:t>Итоговое значение по счетам не соответствует общей сумме по строке «Всего»</w:t>
            </w:r>
          </w:p>
        </w:tc>
        <w:tc>
          <w:tcPr>
            <w:tcW w:w="1077" w:type="dxa"/>
            <w:tcBorders>
              <w:top w:val="single" w:sz="4" w:space="0" w:color="auto"/>
              <w:left w:val="nil"/>
              <w:bottom w:val="single" w:sz="4" w:space="0" w:color="auto"/>
              <w:right w:val="single" w:sz="4" w:space="0" w:color="auto"/>
            </w:tcBorders>
          </w:tcPr>
          <w:p w14:paraId="15D33C51" w14:textId="77777777" w:rsidR="00426547" w:rsidRPr="00B92096" w:rsidRDefault="00426547" w:rsidP="00606869">
            <w:r>
              <w:t>Б</w:t>
            </w:r>
          </w:p>
        </w:tc>
      </w:tr>
      <w:tr w:rsidR="00426547" w:rsidRPr="00B92096" w14:paraId="3CE3EA65" w14:textId="77777777" w:rsidTr="00606869">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7CA68F05" w14:textId="77777777" w:rsidR="00426547" w:rsidRPr="00B92096" w:rsidRDefault="00426547" w:rsidP="00606869">
            <w:r w:rsidRPr="00B92096">
              <w:t>3</w:t>
            </w:r>
            <w:r w:rsidRPr="00B92096">
              <w:rPr>
                <w:rStyle w:val="ae"/>
              </w:rPr>
              <w:footnoteReference w:id="5"/>
            </w:r>
          </w:p>
        </w:tc>
        <w:tc>
          <w:tcPr>
            <w:tcW w:w="1284" w:type="dxa"/>
            <w:tcBorders>
              <w:top w:val="single" w:sz="4" w:space="0" w:color="auto"/>
              <w:left w:val="nil"/>
              <w:bottom w:val="single" w:sz="4" w:space="0" w:color="auto"/>
              <w:right w:val="single" w:sz="4" w:space="0" w:color="auto"/>
            </w:tcBorders>
          </w:tcPr>
          <w:p w14:paraId="1CC99FD7" w14:textId="77777777" w:rsidR="00426547" w:rsidRPr="00B92096" w:rsidRDefault="00426547" w:rsidP="00606869">
            <w:r w:rsidRPr="00B92096">
              <w:t xml:space="preserve">Сумма строк Раздела 3 </w:t>
            </w:r>
          </w:p>
        </w:tc>
        <w:tc>
          <w:tcPr>
            <w:tcW w:w="961" w:type="dxa"/>
            <w:tcBorders>
              <w:top w:val="single" w:sz="4" w:space="0" w:color="auto"/>
              <w:left w:val="nil"/>
              <w:bottom w:val="single" w:sz="4" w:space="0" w:color="auto"/>
              <w:right w:val="single" w:sz="4" w:space="0" w:color="auto"/>
            </w:tcBorders>
          </w:tcPr>
          <w:p w14:paraId="7E05B9AB" w14:textId="77777777" w:rsidR="00426547" w:rsidRPr="00B92096" w:rsidRDefault="00426547" w:rsidP="00606869">
            <w:pPr>
              <w:jc w:val="center"/>
            </w:pPr>
            <w:r w:rsidRPr="00B92096">
              <w:t>5</w:t>
            </w:r>
          </w:p>
        </w:tc>
        <w:tc>
          <w:tcPr>
            <w:tcW w:w="1379" w:type="dxa"/>
            <w:tcBorders>
              <w:top w:val="single" w:sz="4" w:space="0" w:color="auto"/>
              <w:left w:val="nil"/>
              <w:bottom w:val="single" w:sz="4" w:space="0" w:color="auto"/>
              <w:right w:val="single" w:sz="4" w:space="0" w:color="auto"/>
            </w:tcBorders>
          </w:tcPr>
          <w:p w14:paraId="3CB0C8A9" w14:textId="77777777" w:rsidR="00426547" w:rsidRPr="00B92096" w:rsidRDefault="00426547" w:rsidP="00606869">
            <w:r w:rsidRPr="00B92096">
              <w:t>=</w:t>
            </w:r>
          </w:p>
        </w:tc>
        <w:tc>
          <w:tcPr>
            <w:tcW w:w="2211" w:type="dxa"/>
            <w:tcBorders>
              <w:top w:val="single" w:sz="4" w:space="0" w:color="auto"/>
              <w:left w:val="nil"/>
              <w:bottom w:val="single" w:sz="4" w:space="0" w:color="auto"/>
              <w:right w:val="single" w:sz="4" w:space="0" w:color="auto"/>
            </w:tcBorders>
          </w:tcPr>
          <w:p w14:paraId="650ED8D4" w14:textId="73C21EE7" w:rsidR="00426547" w:rsidRPr="00B92096" w:rsidRDefault="00426547" w:rsidP="00606869">
            <w:r w:rsidRPr="00B92096">
              <w:t xml:space="preserve">Раздел 1, строка Всего, Гр.2 + Раздел 2, строка Всего, Гр.2 </w:t>
            </w:r>
          </w:p>
        </w:tc>
        <w:tc>
          <w:tcPr>
            <w:tcW w:w="851" w:type="dxa"/>
            <w:tcBorders>
              <w:top w:val="single" w:sz="4" w:space="0" w:color="auto"/>
              <w:left w:val="nil"/>
              <w:bottom w:val="single" w:sz="4" w:space="0" w:color="auto"/>
              <w:right w:val="single" w:sz="4" w:space="0" w:color="auto"/>
            </w:tcBorders>
          </w:tcPr>
          <w:p w14:paraId="05A12A44" w14:textId="77777777" w:rsidR="00426547" w:rsidRPr="00B92096" w:rsidRDefault="00426547" w:rsidP="00606869"/>
        </w:tc>
        <w:tc>
          <w:tcPr>
            <w:tcW w:w="2211" w:type="dxa"/>
            <w:tcBorders>
              <w:top w:val="single" w:sz="4" w:space="0" w:color="auto"/>
              <w:left w:val="nil"/>
              <w:bottom w:val="single" w:sz="4" w:space="0" w:color="auto"/>
              <w:right w:val="single" w:sz="4" w:space="0" w:color="auto"/>
            </w:tcBorders>
          </w:tcPr>
          <w:p w14:paraId="12DF1FBD" w14:textId="77777777" w:rsidR="00426547" w:rsidRPr="00B92096" w:rsidRDefault="00426547" w:rsidP="00606869">
            <w:r w:rsidRPr="00B92096">
              <w:t>Сумма показателей по разделу 3 не соответствует сумме показателей по разделам 1, 2 (на начало года)</w:t>
            </w:r>
          </w:p>
        </w:tc>
        <w:tc>
          <w:tcPr>
            <w:tcW w:w="1077" w:type="dxa"/>
            <w:tcBorders>
              <w:top w:val="single" w:sz="4" w:space="0" w:color="auto"/>
              <w:left w:val="nil"/>
              <w:bottom w:val="single" w:sz="4" w:space="0" w:color="auto"/>
              <w:right w:val="single" w:sz="4" w:space="0" w:color="auto"/>
            </w:tcBorders>
          </w:tcPr>
          <w:p w14:paraId="14D14F82" w14:textId="77777777" w:rsidR="00426547" w:rsidRPr="00B92096" w:rsidRDefault="00426547" w:rsidP="00606869">
            <w:r>
              <w:t>Б</w:t>
            </w:r>
          </w:p>
        </w:tc>
      </w:tr>
      <w:tr w:rsidR="00426547" w:rsidRPr="00B92096" w14:paraId="0D0B7D56" w14:textId="77777777" w:rsidTr="00606869">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0EA3F910" w14:textId="77777777" w:rsidR="00426547" w:rsidRPr="00B92096" w:rsidRDefault="00426547" w:rsidP="00606869">
            <w:r w:rsidRPr="00B92096">
              <w:t>4</w:t>
            </w:r>
            <w:r w:rsidRPr="00B92096">
              <w:rPr>
                <w:rStyle w:val="ae"/>
              </w:rPr>
              <w:footnoteReference w:id="6"/>
            </w:r>
          </w:p>
        </w:tc>
        <w:tc>
          <w:tcPr>
            <w:tcW w:w="1284" w:type="dxa"/>
            <w:tcBorders>
              <w:top w:val="single" w:sz="4" w:space="0" w:color="auto"/>
              <w:left w:val="nil"/>
              <w:bottom w:val="single" w:sz="4" w:space="0" w:color="auto"/>
              <w:right w:val="single" w:sz="4" w:space="0" w:color="auto"/>
            </w:tcBorders>
          </w:tcPr>
          <w:p w14:paraId="4396A285" w14:textId="77777777" w:rsidR="00426547" w:rsidRPr="00B92096" w:rsidRDefault="00426547" w:rsidP="00606869">
            <w:r w:rsidRPr="00B92096">
              <w:t xml:space="preserve">Сумма строк Раздела 3 </w:t>
            </w:r>
          </w:p>
        </w:tc>
        <w:tc>
          <w:tcPr>
            <w:tcW w:w="961" w:type="dxa"/>
            <w:tcBorders>
              <w:top w:val="single" w:sz="4" w:space="0" w:color="auto"/>
              <w:left w:val="nil"/>
              <w:bottom w:val="single" w:sz="4" w:space="0" w:color="auto"/>
              <w:right w:val="single" w:sz="4" w:space="0" w:color="auto"/>
            </w:tcBorders>
          </w:tcPr>
          <w:p w14:paraId="04E59BA4" w14:textId="77777777" w:rsidR="00426547" w:rsidRPr="00B92096" w:rsidRDefault="00426547" w:rsidP="00606869">
            <w:pPr>
              <w:jc w:val="center"/>
            </w:pPr>
            <w:r w:rsidRPr="00B92096">
              <w:t>6</w:t>
            </w:r>
          </w:p>
        </w:tc>
        <w:tc>
          <w:tcPr>
            <w:tcW w:w="1379" w:type="dxa"/>
            <w:tcBorders>
              <w:top w:val="single" w:sz="4" w:space="0" w:color="auto"/>
              <w:left w:val="nil"/>
              <w:bottom w:val="single" w:sz="4" w:space="0" w:color="auto"/>
              <w:right w:val="single" w:sz="4" w:space="0" w:color="auto"/>
            </w:tcBorders>
          </w:tcPr>
          <w:p w14:paraId="77909574" w14:textId="77777777" w:rsidR="00426547" w:rsidRPr="00B92096" w:rsidRDefault="00426547" w:rsidP="00606869">
            <w:r w:rsidRPr="00B92096">
              <w:t>=</w:t>
            </w:r>
          </w:p>
        </w:tc>
        <w:tc>
          <w:tcPr>
            <w:tcW w:w="2211" w:type="dxa"/>
            <w:tcBorders>
              <w:top w:val="single" w:sz="4" w:space="0" w:color="auto"/>
              <w:left w:val="nil"/>
              <w:bottom w:val="single" w:sz="4" w:space="0" w:color="auto"/>
              <w:right w:val="single" w:sz="4" w:space="0" w:color="auto"/>
            </w:tcBorders>
          </w:tcPr>
          <w:p w14:paraId="00C269CC" w14:textId="79288684" w:rsidR="00426547" w:rsidRPr="00B92096" w:rsidRDefault="00426547" w:rsidP="00606869">
            <w:r w:rsidRPr="00B92096">
              <w:t>Раздел 1, строка Всего, Гр.3 + Раздел 2, строка Всего, Гр.3</w:t>
            </w:r>
          </w:p>
        </w:tc>
        <w:tc>
          <w:tcPr>
            <w:tcW w:w="851" w:type="dxa"/>
            <w:tcBorders>
              <w:top w:val="single" w:sz="4" w:space="0" w:color="auto"/>
              <w:left w:val="nil"/>
              <w:bottom w:val="single" w:sz="4" w:space="0" w:color="auto"/>
              <w:right w:val="single" w:sz="4" w:space="0" w:color="auto"/>
            </w:tcBorders>
          </w:tcPr>
          <w:p w14:paraId="3D6164E4" w14:textId="77777777" w:rsidR="00426547" w:rsidRPr="00B92096" w:rsidRDefault="00426547" w:rsidP="00606869"/>
        </w:tc>
        <w:tc>
          <w:tcPr>
            <w:tcW w:w="2211" w:type="dxa"/>
            <w:tcBorders>
              <w:top w:val="single" w:sz="4" w:space="0" w:color="auto"/>
              <w:left w:val="nil"/>
              <w:bottom w:val="single" w:sz="4" w:space="0" w:color="auto"/>
              <w:right w:val="single" w:sz="4" w:space="0" w:color="auto"/>
            </w:tcBorders>
          </w:tcPr>
          <w:p w14:paraId="5C6857FE" w14:textId="77777777" w:rsidR="00426547" w:rsidRPr="00B92096" w:rsidRDefault="00426547" w:rsidP="00606869">
            <w:r w:rsidRPr="00B92096">
              <w:t>Сумма показателей по разделу 3 не соответствует сумме показателей по разделам 1, 2 (на конец года)</w:t>
            </w:r>
          </w:p>
        </w:tc>
        <w:tc>
          <w:tcPr>
            <w:tcW w:w="1077" w:type="dxa"/>
            <w:tcBorders>
              <w:top w:val="single" w:sz="4" w:space="0" w:color="auto"/>
              <w:left w:val="nil"/>
              <w:bottom w:val="single" w:sz="4" w:space="0" w:color="auto"/>
              <w:right w:val="single" w:sz="4" w:space="0" w:color="auto"/>
            </w:tcBorders>
          </w:tcPr>
          <w:p w14:paraId="2A04966C" w14:textId="77777777" w:rsidR="00426547" w:rsidRPr="00B92096" w:rsidRDefault="00426547" w:rsidP="00606869">
            <w:r>
              <w:t>Б</w:t>
            </w:r>
          </w:p>
        </w:tc>
      </w:tr>
      <w:tr w:rsidR="00551214" w:rsidRPr="00B92096" w14:paraId="6A2645D0" w14:textId="77777777" w:rsidTr="00606869">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4D7E3E8B" w14:textId="77777777" w:rsidR="00551214" w:rsidRPr="00B92096" w:rsidRDefault="00551214" w:rsidP="00606869">
            <w:r>
              <w:t>5</w:t>
            </w:r>
          </w:p>
        </w:tc>
        <w:tc>
          <w:tcPr>
            <w:tcW w:w="1284" w:type="dxa"/>
            <w:tcBorders>
              <w:top w:val="single" w:sz="4" w:space="0" w:color="auto"/>
              <w:left w:val="nil"/>
              <w:bottom w:val="single" w:sz="4" w:space="0" w:color="auto"/>
              <w:right w:val="single" w:sz="4" w:space="0" w:color="auto"/>
            </w:tcBorders>
          </w:tcPr>
          <w:p w14:paraId="7F323AA0" w14:textId="77777777" w:rsidR="00551214" w:rsidRPr="00B92096" w:rsidRDefault="00551214" w:rsidP="00606869">
            <w:r>
              <w:t>Детализированные строки раздела 1</w:t>
            </w:r>
          </w:p>
        </w:tc>
        <w:tc>
          <w:tcPr>
            <w:tcW w:w="961" w:type="dxa"/>
            <w:tcBorders>
              <w:top w:val="single" w:sz="4" w:space="0" w:color="auto"/>
              <w:left w:val="nil"/>
              <w:bottom w:val="single" w:sz="4" w:space="0" w:color="auto"/>
              <w:right w:val="single" w:sz="4" w:space="0" w:color="auto"/>
            </w:tcBorders>
          </w:tcPr>
          <w:p w14:paraId="45000E0D" w14:textId="77777777" w:rsidR="00551214" w:rsidRPr="00B92096" w:rsidRDefault="00551214" w:rsidP="00606869">
            <w:pPr>
              <w:jc w:val="center"/>
            </w:pPr>
            <w:r>
              <w:t>1</w:t>
            </w:r>
          </w:p>
        </w:tc>
        <w:tc>
          <w:tcPr>
            <w:tcW w:w="1379" w:type="dxa"/>
            <w:tcBorders>
              <w:top w:val="single" w:sz="4" w:space="0" w:color="auto"/>
              <w:left w:val="nil"/>
              <w:bottom w:val="single" w:sz="4" w:space="0" w:color="auto"/>
              <w:right w:val="single" w:sz="4" w:space="0" w:color="auto"/>
            </w:tcBorders>
          </w:tcPr>
          <w:p w14:paraId="2E27E15D" w14:textId="57CC3B1D" w:rsidR="00551214" w:rsidRPr="00B92096" w:rsidRDefault="00551214" w:rsidP="00606869">
            <w:r w:rsidRPr="00B92096">
              <w:t>=</w:t>
            </w:r>
            <w:r>
              <w:t>%20714%, %20724%</w:t>
            </w:r>
          </w:p>
        </w:tc>
        <w:tc>
          <w:tcPr>
            <w:tcW w:w="2211" w:type="dxa"/>
            <w:tcBorders>
              <w:top w:val="single" w:sz="4" w:space="0" w:color="auto"/>
              <w:left w:val="nil"/>
              <w:bottom w:val="single" w:sz="4" w:space="0" w:color="auto"/>
              <w:right w:val="single" w:sz="4" w:space="0" w:color="auto"/>
            </w:tcBorders>
          </w:tcPr>
          <w:p w14:paraId="4AFD820E" w14:textId="3AF49E33" w:rsidR="00551214" w:rsidRPr="00B92096" w:rsidRDefault="00551214" w:rsidP="00606869"/>
        </w:tc>
        <w:tc>
          <w:tcPr>
            <w:tcW w:w="851" w:type="dxa"/>
            <w:tcBorders>
              <w:top w:val="single" w:sz="4" w:space="0" w:color="auto"/>
              <w:left w:val="nil"/>
              <w:bottom w:val="single" w:sz="4" w:space="0" w:color="auto"/>
              <w:right w:val="single" w:sz="4" w:space="0" w:color="auto"/>
            </w:tcBorders>
          </w:tcPr>
          <w:p w14:paraId="7A7321AF" w14:textId="156B979B" w:rsidR="00551214" w:rsidRPr="00B92096" w:rsidRDefault="00551214" w:rsidP="00606869"/>
        </w:tc>
        <w:tc>
          <w:tcPr>
            <w:tcW w:w="2211" w:type="dxa"/>
            <w:tcBorders>
              <w:top w:val="single" w:sz="4" w:space="0" w:color="auto"/>
              <w:left w:val="nil"/>
              <w:bottom w:val="single" w:sz="4" w:space="0" w:color="auto"/>
              <w:right w:val="single" w:sz="4" w:space="0" w:color="auto"/>
            </w:tcBorders>
          </w:tcPr>
          <w:p w14:paraId="2DE0252B" w14:textId="3CF9EBA8" w:rsidR="00551214" w:rsidRPr="00B92096" w:rsidRDefault="00551214" w:rsidP="00606869">
            <w:r>
              <w:t>Отражение в разделе 1 счетов, отличных от %20714%, %20724% недопустимо</w:t>
            </w:r>
          </w:p>
        </w:tc>
        <w:tc>
          <w:tcPr>
            <w:tcW w:w="1077" w:type="dxa"/>
            <w:tcBorders>
              <w:top w:val="single" w:sz="4" w:space="0" w:color="auto"/>
              <w:left w:val="nil"/>
              <w:bottom w:val="single" w:sz="4" w:space="0" w:color="auto"/>
              <w:right w:val="single" w:sz="4" w:space="0" w:color="auto"/>
            </w:tcBorders>
          </w:tcPr>
          <w:p w14:paraId="0AFEC05C" w14:textId="77777777" w:rsidR="00551214" w:rsidRPr="00B92096" w:rsidRDefault="00551214" w:rsidP="00606869">
            <w:r>
              <w:t>Б</w:t>
            </w:r>
          </w:p>
        </w:tc>
      </w:tr>
      <w:tr w:rsidR="00551214" w:rsidRPr="00B92096" w14:paraId="0028E05E" w14:textId="77777777" w:rsidTr="00606869">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223187E5" w14:textId="77B08A83" w:rsidR="00551214" w:rsidRPr="00B92096" w:rsidRDefault="00551214" w:rsidP="00606869">
            <w:r>
              <w:t>6</w:t>
            </w:r>
          </w:p>
        </w:tc>
        <w:tc>
          <w:tcPr>
            <w:tcW w:w="1284" w:type="dxa"/>
            <w:tcBorders>
              <w:top w:val="single" w:sz="4" w:space="0" w:color="auto"/>
              <w:left w:val="nil"/>
              <w:bottom w:val="single" w:sz="4" w:space="0" w:color="auto"/>
              <w:right w:val="single" w:sz="4" w:space="0" w:color="auto"/>
            </w:tcBorders>
          </w:tcPr>
          <w:p w14:paraId="61372625" w14:textId="7A773BB2" w:rsidR="00551214" w:rsidRPr="00B92096" w:rsidRDefault="00551214" w:rsidP="00606869">
            <w:r>
              <w:t>Детализированные строки раздела 2</w:t>
            </w:r>
          </w:p>
        </w:tc>
        <w:tc>
          <w:tcPr>
            <w:tcW w:w="961" w:type="dxa"/>
            <w:tcBorders>
              <w:top w:val="single" w:sz="4" w:space="0" w:color="auto"/>
              <w:left w:val="nil"/>
              <w:bottom w:val="single" w:sz="4" w:space="0" w:color="auto"/>
              <w:right w:val="single" w:sz="4" w:space="0" w:color="auto"/>
            </w:tcBorders>
          </w:tcPr>
          <w:p w14:paraId="1BBF3DFF" w14:textId="77777777" w:rsidR="00551214" w:rsidRPr="00B92096" w:rsidRDefault="00551214" w:rsidP="00606869">
            <w:pPr>
              <w:jc w:val="center"/>
            </w:pPr>
            <w:r>
              <w:t>1</w:t>
            </w:r>
          </w:p>
        </w:tc>
        <w:tc>
          <w:tcPr>
            <w:tcW w:w="1379" w:type="dxa"/>
            <w:tcBorders>
              <w:top w:val="single" w:sz="4" w:space="0" w:color="auto"/>
              <w:left w:val="nil"/>
              <w:bottom w:val="single" w:sz="4" w:space="0" w:color="auto"/>
              <w:right w:val="single" w:sz="4" w:space="0" w:color="auto"/>
            </w:tcBorders>
          </w:tcPr>
          <w:p w14:paraId="12BA3056" w14:textId="193E2438" w:rsidR="00551214" w:rsidRPr="00B92096" w:rsidRDefault="00551214" w:rsidP="00606869">
            <w:r w:rsidRPr="00B92096">
              <w:t>=</w:t>
            </w:r>
            <w:r>
              <w:t>%30114%, %30124%, %30144%</w:t>
            </w:r>
          </w:p>
        </w:tc>
        <w:tc>
          <w:tcPr>
            <w:tcW w:w="2211" w:type="dxa"/>
            <w:tcBorders>
              <w:top w:val="single" w:sz="4" w:space="0" w:color="auto"/>
              <w:left w:val="nil"/>
              <w:bottom w:val="single" w:sz="4" w:space="0" w:color="auto"/>
              <w:right w:val="single" w:sz="4" w:space="0" w:color="auto"/>
            </w:tcBorders>
          </w:tcPr>
          <w:p w14:paraId="0BDD1EC6" w14:textId="77777777" w:rsidR="00551214" w:rsidRPr="00B92096" w:rsidRDefault="00551214" w:rsidP="00606869"/>
        </w:tc>
        <w:tc>
          <w:tcPr>
            <w:tcW w:w="851" w:type="dxa"/>
            <w:tcBorders>
              <w:top w:val="single" w:sz="4" w:space="0" w:color="auto"/>
              <w:left w:val="nil"/>
              <w:bottom w:val="single" w:sz="4" w:space="0" w:color="auto"/>
              <w:right w:val="single" w:sz="4" w:space="0" w:color="auto"/>
            </w:tcBorders>
          </w:tcPr>
          <w:p w14:paraId="3CF24901" w14:textId="77777777" w:rsidR="00551214" w:rsidRPr="00B92096" w:rsidRDefault="00551214" w:rsidP="00606869"/>
        </w:tc>
        <w:tc>
          <w:tcPr>
            <w:tcW w:w="2211" w:type="dxa"/>
            <w:tcBorders>
              <w:top w:val="single" w:sz="4" w:space="0" w:color="auto"/>
              <w:left w:val="nil"/>
              <w:bottom w:val="single" w:sz="4" w:space="0" w:color="auto"/>
              <w:right w:val="single" w:sz="4" w:space="0" w:color="auto"/>
            </w:tcBorders>
          </w:tcPr>
          <w:p w14:paraId="35E7723F" w14:textId="00004393" w:rsidR="00551214" w:rsidRPr="00B92096" w:rsidRDefault="00551214" w:rsidP="00606869">
            <w:r>
              <w:t>Отражение в разделе 1 счетов, отличных от %30114%, %30124%, %30144% недопустимо</w:t>
            </w:r>
          </w:p>
        </w:tc>
        <w:tc>
          <w:tcPr>
            <w:tcW w:w="1077" w:type="dxa"/>
            <w:tcBorders>
              <w:top w:val="single" w:sz="4" w:space="0" w:color="auto"/>
              <w:left w:val="nil"/>
              <w:bottom w:val="single" w:sz="4" w:space="0" w:color="auto"/>
              <w:right w:val="single" w:sz="4" w:space="0" w:color="auto"/>
            </w:tcBorders>
          </w:tcPr>
          <w:p w14:paraId="0B16AE49" w14:textId="77777777" w:rsidR="00551214" w:rsidRPr="00B92096" w:rsidRDefault="00551214" w:rsidP="00606869">
            <w:r>
              <w:t>Б</w:t>
            </w:r>
          </w:p>
        </w:tc>
      </w:tr>
    </w:tbl>
    <w:p w14:paraId="144B0940" w14:textId="77777777" w:rsidR="00606869" w:rsidRDefault="00606869" w:rsidP="00606869">
      <w:pPr>
        <w:rPr>
          <w:b/>
        </w:rPr>
      </w:pPr>
      <w:bookmarkStart w:id="344" w:name="_Toc310429026"/>
    </w:p>
    <w:p w14:paraId="4048DC3E" w14:textId="44CA8458" w:rsidR="00B25321" w:rsidRPr="006620C8" w:rsidRDefault="00D376FD" w:rsidP="00F353B0">
      <w:pPr>
        <w:outlineLvl w:val="0"/>
        <w:rPr>
          <w:b/>
        </w:rPr>
      </w:pPr>
      <w:bookmarkStart w:id="345" w:name="_Toc216972921"/>
      <w:r w:rsidRPr="00B92096">
        <w:rPr>
          <w:b/>
        </w:rPr>
        <w:t>1</w:t>
      </w:r>
      <w:r w:rsidR="00606869">
        <w:rPr>
          <w:b/>
        </w:rPr>
        <w:t>2</w:t>
      </w:r>
      <w:r w:rsidR="00B25321" w:rsidRPr="00B92096">
        <w:rPr>
          <w:b/>
        </w:rPr>
        <w:t>. Контрольные соотношения для внутридокументного контроля</w:t>
      </w:r>
      <w:r w:rsidR="00F353B0">
        <w:rPr>
          <w:b/>
        </w:rPr>
        <w:t xml:space="preserve"> </w:t>
      </w:r>
      <w:r w:rsidR="00B25321" w:rsidRPr="00B92096">
        <w:rPr>
          <w:b/>
        </w:rPr>
        <w:t>ф. 0</w:t>
      </w:r>
      <w:bookmarkStart w:id="346" w:name="ф_0503773"/>
      <w:r w:rsidR="00B25321" w:rsidRPr="00B92096">
        <w:rPr>
          <w:b/>
        </w:rPr>
        <w:t>503773</w:t>
      </w:r>
      <w:bookmarkEnd w:id="346"/>
      <w:r w:rsidR="00B25321" w:rsidRPr="00B92096">
        <w:rPr>
          <w:b/>
        </w:rPr>
        <w:t xml:space="preserve"> </w:t>
      </w:r>
      <w:bookmarkEnd w:id="344"/>
      <w:r w:rsidR="00DE642B" w:rsidRPr="00B92096">
        <w:rPr>
          <w:b/>
        </w:rPr>
        <w:t>«Све</w:t>
      </w:r>
      <w:r w:rsidR="00B500F0" w:rsidRPr="00B92096">
        <w:rPr>
          <w:b/>
        </w:rPr>
        <w:t>дения об изменении</w:t>
      </w:r>
      <w:r w:rsidR="00DE642B" w:rsidRPr="00B92096">
        <w:rPr>
          <w:b/>
        </w:rPr>
        <w:t xml:space="preserve"> остатков валюты баланса учреждения»</w:t>
      </w:r>
      <w:bookmarkEnd w:id="345"/>
    </w:p>
    <w:p w14:paraId="4635FBC2" w14:textId="77777777" w:rsidR="00B25321" w:rsidRPr="00B92096" w:rsidRDefault="00B25321" w:rsidP="0085703A">
      <w:pPr>
        <w:rPr>
          <w:b/>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782"/>
        <w:gridCol w:w="563"/>
        <w:gridCol w:w="356"/>
        <w:gridCol w:w="1559"/>
        <w:gridCol w:w="425"/>
        <w:gridCol w:w="567"/>
        <w:gridCol w:w="567"/>
        <w:gridCol w:w="567"/>
        <w:gridCol w:w="1166"/>
        <w:gridCol w:w="1966"/>
        <w:gridCol w:w="1125"/>
        <w:gridCol w:w="563"/>
      </w:tblGrid>
      <w:tr w:rsidR="00CB4095" w:rsidRPr="00293FB2" w14:paraId="7BAB33CE" w14:textId="77777777" w:rsidTr="0057503E">
        <w:trPr>
          <w:trHeight w:val="339"/>
          <w:tblHeader/>
        </w:trPr>
        <w:tc>
          <w:tcPr>
            <w:tcW w:w="426" w:type="dxa"/>
            <w:vAlign w:val="center"/>
          </w:tcPr>
          <w:p w14:paraId="20081506" w14:textId="77777777" w:rsidR="00CB4095" w:rsidRPr="00293FB2" w:rsidRDefault="00CB4095" w:rsidP="0085703A">
            <w:pPr>
              <w:rPr>
                <w:b/>
                <w:sz w:val="16"/>
                <w:szCs w:val="16"/>
              </w:rPr>
            </w:pPr>
            <w:r w:rsidRPr="00293FB2">
              <w:rPr>
                <w:b/>
                <w:sz w:val="16"/>
                <w:szCs w:val="16"/>
              </w:rPr>
              <w:lastRenderedPageBreak/>
              <w:t>№ п/п</w:t>
            </w:r>
          </w:p>
        </w:tc>
        <w:tc>
          <w:tcPr>
            <w:tcW w:w="782" w:type="dxa"/>
            <w:vAlign w:val="center"/>
          </w:tcPr>
          <w:p w14:paraId="711B4EF5" w14:textId="77777777" w:rsidR="00CB4095" w:rsidRPr="00293FB2" w:rsidRDefault="00CB4095" w:rsidP="0085703A">
            <w:pPr>
              <w:rPr>
                <w:b/>
                <w:sz w:val="16"/>
                <w:szCs w:val="16"/>
              </w:rPr>
            </w:pPr>
            <w:r w:rsidRPr="00293FB2">
              <w:rPr>
                <w:b/>
                <w:sz w:val="16"/>
                <w:szCs w:val="16"/>
              </w:rPr>
              <w:t>Строка</w:t>
            </w:r>
          </w:p>
        </w:tc>
        <w:tc>
          <w:tcPr>
            <w:tcW w:w="563" w:type="dxa"/>
            <w:vAlign w:val="center"/>
          </w:tcPr>
          <w:p w14:paraId="3FB10DA8" w14:textId="77777777" w:rsidR="00CB4095" w:rsidRPr="00293FB2" w:rsidRDefault="00CB4095" w:rsidP="0085703A">
            <w:pPr>
              <w:rPr>
                <w:b/>
                <w:sz w:val="16"/>
                <w:szCs w:val="16"/>
              </w:rPr>
            </w:pPr>
            <w:r w:rsidRPr="00293FB2">
              <w:rPr>
                <w:b/>
                <w:sz w:val="16"/>
                <w:szCs w:val="16"/>
              </w:rPr>
              <w:t>Графа</w:t>
            </w:r>
          </w:p>
        </w:tc>
        <w:tc>
          <w:tcPr>
            <w:tcW w:w="356" w:type="dxa"/>
            <w:vAlign w:val="center"/>
          </w:tcPr>
          <w:p w14:paraId="0665BB3B" w14:textId="77777777" w:rsidR="00CB4095" w:rsidRPr="00293FB2" w:rsidRDefault="00CB4095" w:rsidP="0085703A">
            <w:pPr>
              <w:rPr>
                <w:b/>
                <w:sz w:val="16"/>
                <w:szCs w:val="16"/>
              </w:rPr>
            </w:pPr>
            <w:r w:rsidRPr="00293FB2">
              <w:rPr>
                <w:b/>
                <w:sz w:val="16"/>
                <w:szCs w:val="16"/>
              </w:rPr>
              <w:t>Раздел</w:t>
            </w:r>
          </w:p>
        </w:tc>
        <w:tc>
          <w:tcPr>
            <w:tcW w:w="1559" w:type="dxa"/>
            <w:vAlign w:val="center"/>
          </w:tcPr>
          <w:p w14:paraId="07CC67B5" w14:textId="77777777" w:rsidR="00CB4095" w:rsidRPr="00293FB2" w:rsidRDefault="00CB4095" w:rsidP="0085703A">
            <w:pPr>
              <w:rPr>
                <w:b/>
                <w:sz w:val="16"/>
                <w:szCs w:val="16"/>
              </w:rPr>
            </w:pPr>
            <w:r w:rsidRPr="00293FB2">
              <w:rPr>
                <w:b/>
                <w:sz w:val="16"/>
                <w:szCs w:val="16"/>
              </w:rPr>
              <w:t>Показатель</w:t>
            </w:r>
          </w:p>
        </w:tc>
        <w:tc>
          <w:tcPr>
            <w:tcW w:w="425" w:type="dxa"/>
            <w:vAlign w:val="center"/>
          </w:tcPr>
          <w:p w14:paraId="47B330BE" w14:textId="77777777" w:rsidR="00CB4095" w:rsidRPr="00293FB2" w:rsidRDefault="00CB4095" w:rsidP="0085703A">
            <w:pPr>
              <w:rPr>
                <w:b/>
                <w:sz w:val="16"/>
                <w:szCs w:val="16"/>
              </w:rPr>
            </w:pPr>
            <w:r w:rsidRPr="00293FB2">
              <w:rPr>
                <w:b/>
                <w:sz w:val="16"/>
                <w:szCs w:val="16"/>
              </w:rPr>
              <w:t>Соотношение</w:t>
            </w:r>
          </w:p>
        </w:tc>
        <w:tc>
          <w:tcPr>
            <w:tcW w:w="567" w:type="dxa"/>
            <w:vAlign w:val="center"/>
          </w:tcPr>
          <w:p w14:paraId="4061C662" w14:textId="77777777" w:rsidR="00CB4095" w:rsidRPr="00293FB2" w:rsidRDefault="00CB4095" w:rsidP="0085703A">
            <w:pPr>
              <w:rPr>
                <w:b/>
                <w:sz w:val="16"/>
                <w:szCs w:val="16"/>
              </w:rPr>
            </w:pPr>
            <w:r w:rsidRPr="00293FB2">
              <w:rPr>
                <w:b/>
                <w:sz w:val="16"/>
                <w:szCs w:val="16"/>
              </w:rPr>
              <w:t>Строка</w:t>
            </w:r>
          </w:p>
        </w:tc>
        <w:tc>
          <w:tcPr>
            <w:tcW w:w="567" w:type="dxa"/>
            <w:vAlign w:val="center"/>
          </w:tcPr>
          <w:p w14:paraId="020483E2" w14:textId="77777777" w:rsidR="00CB4095" w:rsidRPr="00293FB2" w:rsidRDefault="00CB4095" w:rsidP="0085703A">
            <w:pPr>
              <w:rPr>
                <w:b/>
                <w:sz w:val="16"/>
                <w:szCs w:val="16"/>
              </w:rPr>
            </w:pPr>
            <w:r w:rsidRPr="00293FB2">
              <w:rPr>
                <w:b/>
                <w:sz w:val="16"/>
                <w:szCs w:val="16"/>
              </w:rPr>
              <w:t>Графа</w:t>
            </w:r>
          </w:p>
        </w:tc>
        <w:tc>
          <w:tcPr>
            <w:tcW w:w="567" w:type="dxa"/>
            <w:vAlign w:val="center"/>
          </w:tcPr>
          <w:p w14:paraId="02442642" w14:textId="77777777" w:rsidR="00CB4095" w:rsidRPr="00293FB2" w:rsidRDefault="00CB4095" w:rsidP="0085703A">
            <w:pPr>
              <w:rPr>
                <w:b/>
                <w:sz w:val="16"/>
                <w:szCs w:val="16"/>
              </w:rPr>
            </w:pPr>
            <w:r w:rsidRPr="00293FB2">
              <w:rPr>
                <w:b/>
                <w:sz w:val="16"/>
                <w:szCs w:val="16"/>
              </w:rPr>
              <w:t>Раздел</w:t>
            </w:r>
          </w:p>
        </w:tc>
        <w:tc>
          <w:tcPr>
            <w:tcW w:w="1166" w:type="dxa"/>
            <w:vAlign w:val="center"/>
          </w:tcPr>
          <w:p w14:paraId="0B7C6B74" w14:textId="77777777" w:rsidR="00CB4095" w:rsidRPr="00293FB2" w:rsidRDefault="00CB4095" w:rsidP="0085703A">
            <w:pPr>
              <w:rPr>
                <w:b/>
                <w:sz w:val="16"/>
                <w:szCs w:val="16"/>
              </w:rPr>
            </w:pPr>
            <w:r w:rsidRPr="00293FB2">
              <w:rPr>
                <w:b/>
                <w:sz w:val="16"/>
                <w:szCs w:val="16"/>
              </w:rPr>
              <w:t>Показатель</w:t>
            </w:r>
          </w:p>
        </w:tc>
        <w:tc>
          <w:tcPr>
            <w:tcW w:w="1966" w:type="dxa"/>
            <w:vAlign w:val="center"/>
          </w:tcPr>
          <w:p w14:paraId="3F32F177" w14:textId="77777777" w:rsidR="00CB4095" w:rsidRPr="00293FB2" w:rsidRDefault="00CB4095" w:rsidP="0085703A">
            <w:pPr>
              <w:rPr>
                <w:b/>
                <w:sz w:val="16"/>
                <w:szCs w:val="16"/>
              </w:rPr>
            </w:pPr>
            <w:r>
              <w:rPr>
                <w:b/>
                <w:sz w:val="16"/>
                <w:szCs w:val="16"/>
              </w:rPr>
              <w:t>Комментарий</w:t>
            </w:r>
          </w:p>
        </w:tc>
        <w:tc>
          <w:tcPr>
            <w:tcW w:w="1125" w:type="dxa"/>
            <w:vAlign w:val="center"/>
          </w:tcPr>
          <w:p w14:paraId="20663A84" w14:textId="77777777" w:rsidR="00CB4095" w:rsidRPr="00293FB2" w:rsidRDefault="00CB4095" w:rsidP="0085703A">
            <w:pPr>
              <w:rPr>
                <w:b/>
                <w:sz w:val="16"/>
                <w:szCs w:val="16"/>
              </w:rPr>
            </w:pPr>
            <w:r>
              <w:rPr>
                <w:b/>
                <w:sz w:val="16"/>
                <w:szCs w:val="16"/>
              </w:rPr>
              <w:t>Тип субъекта</w:t>
            </w:r>
          </w:p>
        </w:tc>
        <w:tc>
          <w:tcPr>
            <w:tcW w:w="563" w:type="dxa"/>
            <w:vAlign w:val="center"/>
          </w:tcPr>
          <w:p w14:paraId="0CDFAAE1" w14:textId="77777777" w:rsidR="00CB4095" w:rsidRPr="00293FB2" w:rsidRDefault="00CB4095" w:rsidP="0085703A">
            <w:pPr>
              <w:rPr>
                <w:b/>
                <w:sz w:val="16"/>
                <w:szCs w:val="16"/>
              </w:rPr>
            </w:pPr>
            <w:r w:rsidRPr="00293FB2">
              <w:rPr>
                <w:b/>
                <w:sz w:val="16"/>
                <w:szCs w:val="16"/>
              </w:rPr>
              <w:t>Уровень ошибки</w:t>
            </w:r>
          </w:p>
        </w:tc>
      </w:tr>
      <w:tr w:rsidR="00CB4095" w:rsidRPr="00293FB2" w14:paraId="7AE214E5" w14:textId="77777777" w:rsidTr="0057503E">
        <w:trPr>
          <w:trHeight w:val="74"/>
        </w:trPr>
        <w:tc>
          <w:tcPr>
            <w:tcW w:w="426" w:type="dxa"/>
            <w:vAlign w:val="center"/>
          </w:tcPr>
          <w:p w14:paraId="71EF5D45" w14:textId="77777777" w:rsidR="00CB4095" w:rsidRPr="00293FB2" w:rsidRDefault="00CB4095" w:rsidP="0085703A">
            <w:pPr>
              <w:rPr>
                <w:sz w:val="16"/>
                <w:szCs w:val="16"/>
              </w:rPr>
            </w:pPr>
            <w:r>
              <w:rPr>
                <w:sz w:val="16"/>
                <w:szCs w:val="16"/>
              </w:rPr>
              <w:t>1</w:t>
            </w:r>
          </w:p>
        </w:tc>
        <w:tc>
          <w:tcPr>
            <w:tcW w:w="782" w:type="dxa"/>
            <w:vAlign w:val="center"/>
          </w:tcPr>
          <w:p w14:paraId="06DA0E97" w14:textId="77777777" w:rsidR="00CB4095" w:rsidRPr="00293FB2" w:rsidRDefault="00CB4095" w:rsidP="0085703A">
            <w:pPr>
              <w:rPr>
                <w:sz w:val="16"/>
                <w:szCs w:val="16"/>
              </w:rPr>
            </w:pPr>
            <w:r>
              <w:rPr>
                <w:sz w:val="16"/>
                <w:szCs w:val="16"/>
              </w:rPr>
              <w:t>*</w:t>
            </w:r>
          </w:p>
        </w:tc>
        <w:tc>
          <w:tcPr>
            <w:tcW w:w="563" w:type="dxa"/>
            <w:vAlign w:val="center"/>
          </w:tcPr>
          <w:p w14:paraId="766E6755" w14:textId="77777777" w:rsidR="00CB4095" w:rsidRPr="00293FB2" w:rsidRDefault="00CB4095" w:rsidP="0085703A">
            <w:pPr>
              <w:rPr>
                <w:sz w:val="16"/>
                <w:szCs w:val="16"/>
              </w:rPr>
            </w:pPr>
            <w:r>
              <w:rPr>
                <w:sz w:val="16"/>
                <w:szCs w:val="16"/>
              </w:rPr>
              <w:t>3</w:t>
            </w:r>
          </w:p>
        </w:tc>
        <w:tc>
          <w:tcPr>
            <w:tcW w:w="356" w:type="dxa"/>
            <w:vAlign w:val="center"/>
          </w:tcPr>
          <w:p w14:paraId="047F15BA" w14:textId="77777777" w:rsidR="00CB4095" w:rsidRPr="00293FB2" w:rsidRDefault="00CB4095" w:rsidP="0085703A">
            <w:pPr>
              <w:rPr>
                <w:sz w:val="16"/>
                <w:szCs w:val="16"/>
              </w:rPr>
            </w:pPr>
            <w:r>
              <w:rPr>
                <w:sz w:val="16"/>
                <w:szCs w:val="16"/>
              </w:rPr>
              <w:t>1</w:t>
            </w:r>
          </w:p>
        </w:tc>
        <w:tc>
          <w:tcPr>
            <w:tcW w:w="1559" w:type="dxa"/>
            <w:vAlign w:val="center"/>
          </w:tcPr>
          <w:p w14:paraId="1A713F23" w14:textId="77777777" w:rsidR="00CB4095" w:rsidRPr="00293FB2" w:rsidRDefault="00CB4095" w:rsidP="0085703A">
            <w:pPr>
              <w:rPr>
                <w:sz w:val="16"/>
                <w:szCs w:val="16"/>
              </w:rPr>
            </w:pPr>
          </w:p>
        </w:tc>
        <w:tc>
          <w:tcPr>
            <w:tcW w:w="425" w:type="dxa"/>
            <w:vAlign w:val="center"/>
          </w:tcPr>
          <w:p w14:paraId="058FEEE5" w14:textId="77777777" w:rsidR="00CB4095" w:rsidRPr="00C80604" w:rsidRDefault="00CB4095" w:rsidP="0085703A">
            <w:pPr>
              <w:rPr>
                <w:sz w:val="16"/>
                <w:szCs w:val="16"/>
              </w:rPr>
            </w:pPr>
            <w:r>
              <w:rPr>
                <w:sz w:val="16"/>
                <w:szCs w:val="16"/>
              </w:rPr>
              <w:t>=</w:t>
            </w:r>
          </w:p>
        </w:tc>
        <w:tc>
          <w:tcPr>
            <w:tcW w:w="567" w:type="dxa"/>
            <w:vAlign w:val="center"/>
          </w:tcPr>
          <w:p w14:paraId="7DCC7E1C" w14:textId="77777777" w:rsidR="00CB4095" w:rsidRPr="00293FB2" w:rsidRDefault="00CB4095" w:rsidP="0085703A">
            <w:pPr>
              <w:rPr>
                <w:sz w:val="16"/>
                <w:szCs w:val="16"/>
              </w:rPr>
            </w:pPr>
            <w:r>
              <w:rPr>
                <w:sz w:val="16"/>
                <w:szCs w:val="16"/>
              </w:rPr>
              <w:t>*</w:t>
            </w:r>
          </w:p>
        </w:tc>
        <w:tc>
          <w:tcPr>
            <w:tcW w:w="567" w:type="dxa"/>
            <w:vAlign w:val="center"/>
          </w:tcPr>
          <w:p w14:paraId="290EFDD8" w14:textId="77777777" w:rsidR="00CB4095" w:rsidRPr="00293FB2" w:rsidRDefault="00CB4095" w:rsidP="0085703A">
            <w:pPr>
              <w:rPr>
                <w:sz w:val="16"/>
                <w:szCs w:val="16"/>
              </w:rPr>
            </w:pPr>
            <w:r>
              <w:rPr>
                <w:sz w:val="16"/>
                <w:szCs w:val="16"/>
              </w:rPr>
              <w:t>4+5+6+7+8+9</w:t>
            </w:r>
            <w:r w:rsidR="008D7002">
              <w:rPr>
                <w:sz w:val="16"/>
                <w:szCs w:val="16"/>
              </w:rPr>
              <w:t>+10</w:t>
            </w:r>
          </w:p>
        </w:tc>
        <w:tc>
          <w:tcPr>
            <w:tcW w:w="567" w:type="dxa"/>
            <w:vAlign w:val="center"/>
          </w:tcPr>
          <w:p w14:paraId="3F2D231B" w14:textId="77777777" w:rsidR="00CB4095" w:rsidRPr="00293FB2" w:rsidRDefault="00CB4095" w:rsidP="0085703A">
            <w:pPr>
              <w:rPr>
                <w:sz w:val="16"/>
                <w:szCs w:val="16"/>
              </w:rPr>
            </w:pPr>
            <w:r>
              <w:rPr>
                <w:sz w:val="16"/>
                <w:szCs w:val="16"/>
              </w:rPr>
              <w:t>1</w:t>
            </w:r>
          </w:p>
        </w:tc>
        <w:tc>
          <w:tcPr>
            <w:tcW w:w="1166" w:type="dxa"/>
            <w:vAlign w:val="center"/>
          </w:tcPr>
          <w:p w14:paraId="41A8A244" w14:textId="77777777" w:rsidR="00CB4095" w:rsidRPr="00293FB2" w:rsidRDefault="00CB4095" w:rsidP="0085703A">
            <w:pPr>
              <w:rPr>
                <w:sz w:val="16"/>
                <w:szCs w:val="16"/>
              </w:rPr>
            </w:pPr>
          </w:p>
        </w:tc>
        <w:tc>
          <w:tcPr>
            <w:tcW w:w="1966" w:type="dxa"/>
            <w:vAlign w:val="center"/>
          </w:tcPr>
          <w:p w14:paraId="7D65F446" w14:textId="1F2FB88A" w:rsidR="00CB4095" w:rsidRPr="008E0367" w:rsidRDefault="00CB4095" w:rsidP="0085703A">
            <w:pPr>
              <w:rPr>
                <w:sz w:val="16"/>
                <w:szCs w:val="16"/>
              </w:rPr>
            </w:pPr>
            <w:r>
              <w:rPr>
                <w:sz w:val="16"/>
                <w:szCs w:val="16"/>
              </w:rPr>
              <w:t>Показатель графы 3 не равен сумме показателей граф 4+5+6+7+8+9</w:t>
            </w:r>
            <w:r w:rsidR="008D7002">
              <w:rPr>
                <w:sz w:val="16"/>
                <w:szCs w:val="16"/>
              </w:rPr>
              <w:t>+10</w:t>
            </w:r>
            <w:r>
              <w:rPr>
                <w:sz w:val="16"/>
                <w:szCs w:val="16"/>
              </w:rPr>
              <w:t xml:space="preserve"> </w:t>
            </w:r>
            <w:r w:rsidR="00526AD8">
              <w:t>–</w:t>
            </w:r>
            <w:r>
              <w:rPr>
                <w:sz w:val="16"/>
                <w:szCs w:val="16"/>
              </w:rPr>
              <w:t xml:space="preserve"> недопустимо</w:t>
            </w:r>
          </w:p>
        </w:tc>
        <w:tc>
          <w:tcPr>
            <w:tcW w:w="1125" w:type="dxa"/>
            <w:vAlign w:val="center"/>
          </w:tcPr>
          <w:p w14:paraId="4B591F02" w14:textId="77777777" w:rsidR="00CB4095" w:rsidRPr="00293FB2" w:rsidRDefault="00CB4095" w:rsidP="0085703A">
            <w:pPr>
              <w:rPr>
                <w:sz w:val="16"/>
                <w:szCs w:val="16"/>
              </w:rPr>
            </w:pPr>
            <w:r>
              <w:rPr>
                <w:sz w:val="16"/>
                <w:szCs w:val="16"/>
              </w:rPr>
              <w:t>АУБУ, РБС_АУБУ, ГРБС</w:t>
            </w:r>
          </w:p>
        </w:tc>
        <w:tc>
          <w:tcPr>
            <w:tcW w:w="563" w:type="dxa"/>
            <w:vAlign w:val="center"/>
          </w:tcPr>
          <w:p w14:paraId="35077A0D" w14:textId="77777777" w:rsidR="00CB4095" w:rsidRPr="00293FB2" w:rsidRDefault="00CB4095" w:rsidP="0085703A">
            <w:pPr>
              <w:rPr>
                <w:sz w:val="16"/>
                <w:szCs w:val="16"/>
              </w:rPr>
            </w:pPr>
            <w:r>
              <w:rPr>
                <w:sz w:val="16"/>
                <w:szCs w:val="16"/>
              </w:rPr>
              <w:t>Б</w:t>
            </w:r>
          </w:p>
        </w:tc>
      </w:tr>
      <w:tr w:rsidR="00CB4095" w:rsidRPr="00293FB2" w14:paraId="3D62FD01" w14:textId="77777777" w:rsidTr="0057503E">
        <w:trPr>
          <w:trHeight w:val="74"/>
        </w:trPr>
        <w:tc>
          <w:tcPr>
            <w:tcW w:w="426" w:type="dxa"/>
            <w:vAlign w:val="center"/>
          </w:tcPr>
          <w:p w14:paraId="4E487CAB" w14:textId="77777777" w:rsidR="00CB4095" w:rsidRPr="00293FB2" w:rsidRDefault="00BA2750" w:rsidP="0085703A">
            <w:pPr>
              <w:rPr>
                <w:sz w:val="16"/>
                <w:szCs w:val="16"/>
              </w:rPr>
            </w:pPr>
            <w:r>
              <w:rPr>
                <w:sz w:val="16"/>
                <w:szCs w:val="16"/>
              </w:rPr>
              <w:t>2</w:t>
            </w:r>
          </w:p>
        </w:tc>
        <w:tc>
          <w:tcPr>
            <w:tcW w:w="782" w:type="dxa"/>
            <w:vAlign w:val="center"/>
          </w:tcPr>
          <w:p w14:paraId="4DE3801D" w14:textId="77777777" w:rsidR="00CB4095" w:rsidRPr="00293FB2" w:rsidRDefault="00CB4095" w:rsidP="0085703A">
            <w:pPr>
              <w:rPr>
                <w:sz w:val="16"/>
                <w:szCs w:val="16"/>
              </w:rPr>
            </w:pPr>
            <w:r>
              <w:rPr>
                <w:sz w:val="16"/>
                <w:szCs w:val="16"/>
              </w:rPr>
              <w:t>030</w:t>
            </w:r>
          </w:p>
        </w:tc>
        <w:tc>
          <w:tcPr>
            <w:tcW w:w="563" w:type="dxa"/>
          </w:tcPr>
          <w:p w14:paraId="2BB6CA21" w14:textId="77777777" w:rsidR="00CB4095" w:rsidRDefault="00CB4095" w:rsidP="0085703A">
            <w:r w:rsidRPr="005D652D">
              <w:rPr>
                <w:sz w:val="16"/>
                <w:szCs w:val="16"/>
              </w:rPr>
              <w:t>4, 5, 6, 7, 8, 9</w:t>
            </w:r>
            <w:r w:rsidR="001E65E1">
              <w:rPr>
                <w:sz w:val="16"/>
                <w:szCs w:val="16"/>
              </w:rPr>
              <w:t>,10</w:t>
            </w:r>
          </w:p>
        </w:tc>
        <w:tc>
          <w:tcPr>
            <w:tcW w:w="356" w:type="dxa"/>
            <w:vAlign w:val="center"/>
          </w:tcPr>
          <w:p w14:paraId="1E75158E" w14:textId="77777777" w:rsidR="00CB4095" w:rsidRPr="00293FB2" w:rsidRDefault="00CB4095" w:rsidP="0085703A">
            <w:pPr>
              <w:rPr>
                <w:sz w:val="16"/>
                <w:szCs w:val="16"/>
              </w:rPr>
            </w:pPr>
            <w:r>
              <w:rPr>
                <w:sz w:val="16"/>
                <w:szCs w:val="16"/>
              </w:rPr>
              <w:t>1</w:t>
            </w:r>
          </w:p>
        </w:tc>
        <w:tc>
          <w:tcPr>
            <w:tcW w:w="1559" w:type="dxa"/>
            <w:vAlign w:val="center"/>
          </w:tcPr>
          <w:p w14:paraId="0CC89998" w14:textId="77777777" w:rsidR="00CB4095" w:rsidRPr="00293FB2" w:rsidRDefault="00CB4095" w:rsidP="0085703A">
            <w:pPr>
              <w:rPr>
                <w:sz w:val="16"/>
                <w:szCs w:val="16"/>
              </w:rPr>
            </w:pPr>
          </w:p>
        </w:tc>
        <w:tc>
          <w:tcPr>
            <w:tcW w:w="425" w:type="dxa"/>
            <w:vAlign w:val="center"/>
          </w:tcPr>
          <w:p w14:paraId="06B907C2" w14:textId="77777777" w:rsidR="00CB4095" w:rsidRPr="006F5B5E" w:rsidRDefault="00CB4095" w:rsidP="0085703A">
            <w:pPr>
              <w:rPr>
                <w:sz w:val="16"/>
                <w:szCs w:val="16"/>
                <w:lang w:val="en-US"/>
              </w:rPr>
            </w:pPr>
            <w:r w:rsidRPr="006F5B5E">
              <w:rPr>
                <w:sz w:val="16"/>
                <w:szCs w:val="16"/>
              </w:rPr>
              <w:t xml:space="preserve">= </w:t>
            </w:r>
          </w:p>
        </w:tc>
        <w:tc>
          <w:tcPr>
            <w:tcW w:w="567" w:type="dxa"/>
            <w:vAlign w:val="center"/>
          </w:tcPr>
          <w:p w14:paraId="036B3F0C" w14:textId="77777777" w:rsidR="00CB4095" w:rsidRPr="00293FB2" w:rsidRDefault="00CB4095" w:rsidP="0085703A">
            <w:pPr>
              <w:rPr>
                <w:sz w:val="16"/>
                <w:szCs w:val="16"/>
              </w:rPr>
            </w:pPr>
            <w:r>
              <w:rPr>
                <w:sz w:val="16"/>
                <w:szCs w:val="16"/>
              </w:rPr>
              <w:t>010-020</w:t>
            </w:r>
          </w:p>
        </w:tc>
        <w:tc>
          <w:tcPr>
            <w:tcW w:w="567" w:type="dxa"/>
          </w:tcPr>
          <w:p w14:paraId="445E7139" w14:textId="77777777" w:rsidR="00CB4095" w:rsidRDefault="00CB4095" w:rsidP="0085703A">
            <w:r w:rsidRPr="00451430">
              <w:rPr>
                <w:sz w:val="16"/>
                <w:szCs w:val="16"/>
              </w:rPr>
              <w:t>4, 5, 6, 7, 8, 9</w:t>
            </w:r>
            <w:r w:rsidR="008D7002">
              <w:rPr>
                <w:sz w:val="16"/>
                <w:szCs w:val="16"/>
              </w:rPr>
              <w:t>, 10</w:t>
            </w:r>
          </w:p>
        </w:tc>
        <w:tc>
          <w:tcPr>
            <w:tcW w:w="567" w:type="dxa"/>
            <w:vAlign w:val="center"/>
          </w:tcPr>
          <w:p w14:paraId="762A6495" w14:textId="77777777" w:rsidR="00CB4095" w:rsidRPr="00293FB2" w:rsidRDefault="00CB4095" w:rsidP="0085703A">
            <w:pPr>
              <w:rPr>
                <w:sz w:val="16"/>
                <w:szCs w:val="16"/>
              </w:rPr>
            </w:pPr>
            <w:r>
              <w:rPr>
                <w:sz w:val="16"/>
                <w:szCs w:val="16"/>
              </w:rPr>
              <w:t>1</w:t>
            </w:r>
          </w:p>
        </w:tc>
        <w:tc>
          <w:tcPr>
            <w:tcW w:w="1166" w:type="dxa"/>
            <w:vAlign w:val="center"/>
          </w:tcPr>
          <w:p w14:paraId="53618FE7" w14:textId="77777777" w:rsidR="00CB4095" w:rsidRPr="00293FB2" w:rsidRDefault="00CB4095" w:rsidP="0085703A">
            <w:pPr>
              <w:rPr>
                <w:sz w:val="16"/>
                <w:szCs w:val="16"/>
              </w:rPr>
            </w:pPr>
          </w:p>
        </w:tc>
        <w:tc>
          <w:tcPr>
            <w:tcW w:w="1966" w:type="dxa"/>
            <w:vAlign w:val="center"/>
          </w:tcPr>
          <w:p w14:paraId="60DA80C9" w14:textId="69EC74FC" w:rsidR="00CB4095" w:rsidRPr="008E0367" w:rsidRDefault="00CB4095" w:rsidP="0085703A">
            <w:pPr>
              <w:rPr>
                <w:sz w:val="16"/>
                <w:szCs w:val="16"/>
              </w:rPr>
            </w:pPr>
            <w:r>
              <w:rPr>
                <w:sz w:val="16"/>
                <w:szCs w:val="16"/>
              </w:rPr>
              <w:t>Показатель строки 0</w:t>
            </w:r>
            <w:r w:rsidR="0046224A">
              <w:rPr>
                <w:sz w:val="16"/>
                <w:szCs w:val="16"/>
              </w:rPr>
              <w:t>3</w:t>
            </w:r>
            <w:r>
              <w:rPr>
                <w:sz w:val="16"/>
                <w:szCs w:val="16"/>
              </w:rPr>
              <w:t xml:space="preserve">0 не равен разности показателей строк 010-020 </w:t>
            </w:r>
            <w:r w:rsidR="00526AD8">
              <w:t>–</w:t>
            </w:r>
            <w:r>
              <w:rPr>
                <w:sz w:val="16"/>
                <w:szCs w:val="16"/>
              </w:rPr>
              <w:t xml:space="preserve"> недопустимо</w:t>
            </w:r>
          </w:p>
        </w:tc>
        <w:tc>
          <w:tcPr>
            <w:tcW w:w="1125" w:type="dxa"/>
          </w:tcPr>
          <w:p w14:paraId="398B8021" w14:textId="77777777" w:rsidR="00CB4095" w:rsidRDefault="00CB4095" w:rsidP="0085703A">
            <w:r w:rsidRPr="00B51652">
              <w:rPr>
                <w:sz w:val="16"/>
                <w:szCs w:val="16"/>
              </w:rPr>
              <w:t>АУБУ, РБС_АУБУ, ГРБС</w:t>
            </w:r>
          </w:p>
        </w:tc>
        <w:tc>
          <w:tcPr>
            <w:tcW w:w="563" w:type="dxa"/>
            <w:vAlign w:val="center"/>
          </w:tcPr>
          <w:p w14:paraId="37BF350D" w14:textId="77777777" w:rsidR="00CB4095" w:rsidRPr="00293FB2" w:rsidRDefault="00CB4095" w:rsidP="0085703A">
            <w:pPr>
              <w:rPr>
                <w:sz w:val="16"/>
                <w:szCs w:val="16"/>
              </w:rPr>
            </w:pPr>
            <w:r>
              <w:rPr>
                <w:sz w:val="16"/>
                <w:szCs w:val="16"/>
              </w:rPr>
              <w:t>Б</w:t>
            </w:r>
          </w:p>
        </w:tc>
      </w:tr>
      <w:tr w:rsidR="00773E24" w:rsidRPr="00293FB2" w14:paraId="7D24E847"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990DB91" w14:textId="77777777" w:rsidR="00773E24" w:rsidRPr="00293FB2" w:rsidRDefault="00773E24" w:rsidP="0085703A">
            <w:pPr>
              <w:rPr>
                <w:sz w:val="16"/>
                <w:szCs w:val="16"/>
              </w:rPr>
            </w:pPr>
            <w:r>
              <w:rPr>
                <w:sz w:val="16"/>
                <w:szCs w:val="16"/>
              </w:rPr>
              <w:t>2.1</w:t>
            </w:r>
          </w:p>
        </w:tc>
        <w:tc>
          <w:tcPr>
            <w:tcW w:w="782" w:type="dxa"/>
            <w:tcBorders>
              <w:top w:val="single" w:sz="4" w:space="0" w:color="auto"/>
              <w:left w:val="single" w:sz="4" w:space="0" w:color="auto"/>
              <w:bottom w:val="single" w:sz="4" w:space="0" w:color="auto"/>
              <w:right w:val="single" w:sz="4" w:space="0" w:color="auto"/>
            </w:tcBorders>
            <w:vAlign w:val="center"/>
          </w:tcPr>
          <w:p w14:paraId="65441919" w14:textId="77777777" w:rsidR="00773E24" w:rsidRPr="00293FB2" w:rsidRDefault="00773E24" w:rsidP="0085703A">
            <w:pPr>
              <w:rPr>
                <w:sz w:val="16"/>
                <w:szCs w:val="16"/>
              </w:rPr>
            </w:pPr>
            <w:r>
              <w:rPr>
                <w:sz w:val="16"/>
                <w:szCs w:val="16"/>
              </w:rPr>
              <w:t>060</w:t>
            </w:r>
          </w:p>
        </w:tc>
        <w:tc>
          <w:tcPr>
            <w:tcW w:w="563" w:type="dxa"/>
            <w:tcBorders>
              <w:top w:val="single" w:sz="4" w:space="0" w:color="auto"/>
              <w:left w:val="single" w:sz="4" w:space="0" w:color="auto"/>
              <w:bottom w:val="single" w:sz="4" w:space="0" w:color="auto"/>
              <w:right w:val="single" w:sz="4" w:space="0" w:color="auto"/>
            </w:tcBorders>
          </w:tcPr>
          <w:p w14:paraId="0083C29B" w14:textId="77777777" w:rsidR="00773E24" w:rsidRPr="00773E24" w:rsidRDefault="00773E24" w:rsidP="0085703A">
            <w:pPr>
              <w:rPr>
                <w:sz w:val="16"/>
                <w:szCs w:val="16"/>
              </w:rPr>
            </w:pPr>
            <w:r w:rsidRPr="005D652D">
              <w:rPr>
                <w:sz w:val="16"/>
                <w:szCs w:val="16"/>
              </w:rPr>
              <w:t>4, 5, 6, 7, 8, 9</w:t>
            </w:r>
            <w:r w:rsidR="001E65E1">
              <w:rPr>
                <w:sz w:val="16"/>
                <w:szCs w:val="16"/>
              </w:rPr>
              <w:t>,10</w:t>
            </w:r>
          </w:p>
        </w:tc>
        <w:tc>
          <w:tcPr>
            <w:tcW w:w="356" w:type="dxa"/>
            <w:tcBorders>
              <w:top w:val="single" w:sz="4" w:space="0" w:color="auto"/>
              <w:left w:val="single" w:sz="4" w:space="0" w:color="auto"/>
              <w:bottom w:val="single" w:sz="4" w:space="0" w:color="auto"/>
              <w:right w:val="single" w:sz="4" w:space="0" w:color="auto"/>
            </w:tcBorders>
            <w:vAlign w:val="center"/>
          </w:tcPr>
          <w:p w14:paraId="59CD64B6" w14:textId="77777777" w:rsidR="00773E24" w:rsidRPr="00293FB2" w:rsidRDefault="00773E24" w:rsidP="0085703A">
            <w:pPr>
              <w:rPr>
                <w:sz w:val="16"/>
                <w:szCs w:val="16"/>
              </w:rPr>
            </w:pPr>
            <w:r>
              <w:rPr>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14:paraId="379D80FF" w14:textId="77777777" w:rsidR="00773E24" w:rsidRPr="00293FB2" w:rsidRDefault="00773E24"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306A84A3" w14:textId="77777777" w:rsidR="00773E24" w:rsidRPr="00773E24" w:rsidRDefault="00773E24" w:rsidP="0085703A">
            <w:pPr>
              <w:rPr>
                <w:sz w:val="16"/>
                <w:szCs w:val="16"/>
              </w:rPr>
            </w:pPr>
            <w:r w:rsidRPr="006F5B5E">
              <w:rPr>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016F3E6E" w14:textId="77777777" w:rsidR="00773E24" w:rsidRPr="00293FB2" w:rsidRDefault="00773E24" w:rsidP="0085703A">
            <w:pPr>
              <w:rPr>
                <w:sz w:val="16"/>
                <w:szCs w:val="16"/>
              </w:rPr>
            </w:pPr>
            <w:r>
              <w:rPr>
                <w:sz w:val="16"/>
                <w:szCs w:val="16"/>
              </w:rPr>
              <w:t>040-050</w:t>
            </w:r>
          </w:p>
        </w:tc>
        <w:tc>
          <w:tcPr>
            <w:tcW w:w="567" w:type="dxa"/>
            <w:tcBorders>
              <w:top w:val="single" w:sz="4" w:space="0" w:color="auto"/>
              <w:left w:val="single" w:sz="4" w:space="0" w:color="auto"/>
              <w:bottom w:val="single" w:sz="4" w:space="0" w:color="auto"/>
              <w:right w:val="single" w:sz="4" w:space="0" w:color="auto"/>
            </w:tcBorders>
          </w:tcPr>
          <w:p w14:paraId="23BAB3F1" w14:textId="77777777" w:rsidR="00773E24" w:rsidRPr="00773E24" w:rsidRDefault="00773E24" w:rsidP="0085703A">
            <w:pPr>
              <w:rPr>
                <w:sz w:val="16"/>
                <w:szCs w:val="16"/>
              </w:rPr>
            </w:pPr>
            <w:r w:rsidRPr="00451430">
              <w:rPr>
                <w:sz w:val="16"/>
                <w:szCs w:val="16"/>
              </w:rPr>
              <w:t>4, 5, 6, 7, 8, 9</w:t>
            </w:r>
            <w:r>
              <w:rPr>
                <w:sz w:val="16"/>
                <w:szCs w:val="16"/>
              </w:rPr>
              <w:t>, 10</w:t>
            </w:r>
          </w:p>
        </w:tc>
        <w:tc>
          <w:tcPr>
            <w:tcW w:w="567" w:type="dxa"/>
            <w:tcBorders>
              <w:top w:val="single" w:sz="4" w:space="0" w:color="auto"/>
              <w:left w:val="single" w:sz="4" w:space="0" w:color="auto"/>
              <w:bottom w:val="single" w:sz="4" w:space="0" w:color="auto"/>
              <w:right w:val="single" w:sz="4" w:space="0" w:color="auto"/>
            </w:tcBorders>
            <w:vAlign w:val="center"/>
          </w:tcPr>
          <w:p w14:paraId="4C95DDF2" w14:textId="77777777" w:rsidR="00773E24" w:rsidRPr="00293FB2" w:rsidRDefault="00773E24"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2C707780" w14:textId="77777777" w:rsidR="00773E24" w:rsidRPr="00293FB2" w:rsidRDefault="00773E24"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71A53EEA" w14:textId="214B7CF6" w:rsidR="00773E24" w:rsidRPr="008E0367" w:rsidRDefault="00773E24" w:rsidP="0085703A">
            <w:pPr>
              <w:rPr>
                <w:sz w:val="16"/>
                <w:szCs w:val="16"/>
              </w:rPr>
            </w:pPr>
            <w:r>
              <w:rPr>
                <w:sz w:val="16"/>
                <w:szCs w:val="16"/>
              </w:rPr>
              <w:t xml:space="preserve">Показатель строки </w:t>
            </w:r>
            <w:r w:rsidR="00007A0A">
              <w:rPr>
                <w:sz w:val="16"/>
                <w:szCs w:val="16"/>
              </w:rPr>
              <w:t xml:space="preserve">060 </w:t>
            </w:r>
            <w:r>
              <w:rPr>
                <w:sz w:val="16"/>
                <w:szCs w:val="16"/>
              </w:rPr>
              <w:t xml:space="preserve">не равен разности показателей строк 040-050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6B6B99E8" w14:textId="77777777" w:rsidR="00773E24" w:rsidRPr="00773E24" w:rsidRDefault="00773E24"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19FC3FB6" w14:textId="77777777" w:rsidR="00773E24" w:rsidRPr="00293FB2" w:rsidRDefault="00773E24" w:rsidP="0085703A">
            <w:pPr>
              <w:rPr>
                <w:sz w:val="16"/>
                <w:szCs w:val="16"/>
              </w:rPr>
            </w:pPr>
            <w:r>
              <w:rPr>
                <w:sz w:val="16"/>
                <w:szCs w:val="16"/>
              </w:rPr>
              <w:t>Б</w:t>
            </w:r>
          </w:p>
        </w:tc>
      </w:tr>
      <w:tr w:rsidR="00CB4095" w:rsidRPr="00293FB2" w14:paraId="2E1EF0E6" w14:textId="77777777" w:rsidTr="0057503E">
        <w:trPr>
          <w:trHeight w:val="74"/>
        </w:trPr>
        <w:tc>
          <w:tcPr>
            <w:tcW w:w="426" w:type="dxa"/>
            <w:vAlign w:val="center"/>
          </w:tcPr>
          <w:p w14:paraId="0BEFF0B8" w14:textId="77777777" w:rsidR="00CB4095" w:rsidRPr="00286FF5" w:rsidRDefault="00BA2750" w:rsidP="0085703A">
            <w:pPr>
              <w:rPr>
                <w:sz w:val="16"/>
                <w:szCs w:val="16"/>
              </w:rPr>
            </w:pPr>
            <w:r>
              <w:rPr>
                <w:sz w:val="16"/>
                <w:szCs w:val="16"/>
              </w:rPr>
              <w:t>3</w:t>
            </w:r>
          </w:p>
        </w:tc>
        <w:tc>
          <w:tcPr>
            <w:tcW w:w="782" w:type="dxa"/>
            <w:vAlign w:val="center"/>
          </w:tcPr>
          <w:p w14:paraId="0EF27F50" w14:textId="77777777" w:rsidR="00CB4095" w:rsidRPr="001C3248" w:rsidRDefault="00CB4095" w:rsidP="0085703A">
            <w:pPr>
              <w:rPr>
                <w:sz w:val="16"/>
                <w:szCs w:val="16"/>
              </w:rPr>
            </w:pPr>
            <w:r>
              <w:rPr>
                <w:sz w:val="16"/>
                <w:szCs w:val="16"/>
              </w:rPr>
              <w:t>190</w:t>
            </w:r>
          </w:p>
        </w:tc>
        <w:tc>
          <w:tcPr>
            <w:tcW w:w="563" w:type="dxa"/>
          </w:tcPr>
          <w:p w14:paraId="080AE9F2" w14:textId="77777777" w:rsidR="00CB4095" w:rsidRDefault="00CB4095" w:rsidP="0085703A">
            <w:r w:rsidRPr="005D652D">
              <w:rPr>
                <w:sz w:val="16"/>
                <w:szCs w:val="16"/>
              </w:rPr>
              <w:t>4, 5, 6, 7, 8, 9</w:t>
            </w:r>
            <w:r w:rsidR="001E65E1">
              <w:rPr>
                <w:sz w:val="16"/>
                <w:szCs w:val="16"/>
              </w:rPr>
              <w:t>,10</w:t>
            </w:r>
          </w:p>
        </w:tc>
        <w:tc>
          <w:tcPr>
            <w:tcW w:w="356" w:type="dxa"/>
            <w:vAlign w:val="center"/>
          </w:tcPr>
          <w:p w14:paraId="25BDA023" w14:textId="77777777" w:rsidR="00CB4095" w:rsidRPr="00293FB2" w:rsidRDefault="00CB4095" w:rsidP="0085703A">
            <w:pPr>
              <w:rPr>
                <w:sz w:val="16"/>
                <w:szCs w:val="16"/>
              </w:rPr>
            </w:pPr>
            <w:r>
              <w:rPr>
                <w:sz w:val="16"/>
                <w:szCs w:val="16"/>
              </w:rPr>
              <w:t>1</w:t>
            </w:r>
          </w:p>
        </w:tc>
        <w:tc>
          <w:tcPr>
            <w:tcW w:w="1559" w:type="dxa"/>
            <w:vAlign w:val="center"/>
          </w:tcPr>
          <w:p w14:paraId="76B53388" w14:textId="77777777" w:rsidR="00CB4095" w:rsidRPr="00293FB2" w:rsidRDefault="00CB4095" w:rsidP="0085703A">
            <w:pPr>
              <w:rPr>
                <w:sz w:val="16"/>
                <w:szCs w:val="16"/>
              </w:rPr>
            </w:pPr>
          </w:p>
        </w:tc>
        <w:tc>
          <w:tcPr>
            <w:tcW w:w="425" w:type="dxa"/>
            <w:vAlign w:val="center"/>
          </w:tcPr>
          <w:p w14:paraId="2086D9ED" w14:textId="77777777" w:rsidR="00CB4095" w:rsidRPr="001C3248" w:rsidRDefault="00CB4095" w:rsidP="0085703A">
            <w:pPr>
              <w:rPr>
                <w:sz w:val="16"/>
                <w:szCs w:val="16"/>
              </w:rPr>
            </w:pPr>
            <w:r>
              <w:rPr>
                <w:sz w:val="16"/>
                <w:szCs w:val="16"/>
              </w:rPr>
              <w:t>=</w:t>
            </w:r>
          </w:p>
        </w:tc>
        <w:tc>
          <w:tcPr>
            <w:tcW w:w="567" w:type="dxa"/>
            <w:vAlign w:val="center"/>
          </w:tcPr>
          <w:p w14:paraId="706313C4" w14:textId="3373195E" w:rsidR="00CB4095" w:rsidRPr="001C3248" w:rsidRDefault="00CB4095" w:rsidP="0085703A">
            <w:pP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w:t>
            </w:r>
            <w:r>
              <w:rPr>
                <w:sz w:val="16"/>
                <w:szCs w:val="16"/>
                <w:lang w:val="en-US"/>
              </w:rPr>
              <w:t>0</w:t>
            </w:r>
            <w:r w:rsidRPr="00B62276">
              <w:rPr>
                <w:sz w:val="16"/>
                <w:szCs w:val="16"/>
              </w:rPr>
              <w:t>0</w:t>
            </w:r>
            <w:r>
              <w:rPr>
                <w:sz w:val="16"/>
                <w:szCs w:val="16"/>
              </w:rPr>
              <w:t>+</w:t>
            </w:r>
            <w:r w:rsidR="00526AD8">
              <w:rPr>
                <w:sz w:val="16"/>
                <w:szCs w:val="16"/>
              </w:rPr>
              <w:t>110+</w:t>
            </w:r>
            <w:r w:rsidRPr="00B62276">
              <w:rPr>
                <w:sz w:val="16"/>
                <w:szCs w:val="16"/>
              </w:rPr>
              <w:t>120</w:t>
            </w:r>
            <w:r>
              <w:rPr>
                <w:sz w:val="16"/>
                <w:szCs w:val="16"/>
              </w:rPr>
              <w:t>+</w:t>
            </w:r>
            <w:r w:rsidRPr="00B62276">
              <w:rPr>
                <w:sz w:val="16"/>
                <w:szCs w:val="16"/>
              </w:rPr>
              <w:t>130</w:t>
            </w:r>
            <w:r>
              <w:rPr>
                <w:sz w:val="16"/>
                <w:szCs w:val="16"/>
              </w:rPr>
              <w:t>+</w:t>
            </w:r>
            <w:r w:rsidRPr="00B62276">
              <w:rPr>
                <w:sz w:val="16"/>
                <w:szCs w:val="16"/>
              </w:rPr>
              <w:t>150</w:t>
            </w:r>
            <w:r>
              <w:rPr>
                <w:sz w:val="16"/>
                <w:szCs w:val="16"/>
              </w:rPr>
              <w:t>+</w:t>
            </w:r>
            <w:r w:rsidRPr="00B62276">
              <w:rPr>
                <w:sz w:val="16"/>
                <w:szCs w:val="16"/>
              </w:rPr>
              <w:t>160</w:t>
            </w:r>
            <w:r w:rsidR="00526AD8">
              <w:rPr>
                <w:sz w:val="16"/>
                <w:szCs w:val="16"/>
              </w:rPr>
              <w:t>+170</w:t>
            </w:r>
          </w:p>
        </w:tc>
        <w:tc>
          <w:tcPr>
            <w:tcW w:w="567" w:type="dxa"/>
          </w:tcPr>
          <w:p w14:paraId="23FA28A9" w14:textId="77777777" w:rsidR="00CB4095" w:rsidRDefault="00CB4095" w:rsidP="0085703A">
            <w:r w:rsidRPr="00451430">
              <w:rPr>
                <w:sz w:val="16"/>
                <w:szCs w:val="16"/>
              </w:rPr>
              <w:t>4, 5, 6, 7, 8, 9</w:t>
            </w:r>
            <w:r w:rsidR="008D7002">
              <w:rPr>
                <w:sz w:val="16"/>
                <w:szCs w:val="16"/>
              </w:rPr>
              <w:t>, 10</w:t>
            </w:r>
          </w:p>
        </w:tc>
        <w:tc>
          <w:tcPr>
            <w:tcW w:w="567" w:type="dxa"/>
            <w:vAlign w:val="center"/>
          </w:tcPr>
          <w:p w14:paraId="4EF6A8F2" w14:textId="77777777" w:rsidR="00CB4095" w:rsidRPr="00293FB2" w:rsidRDefault="00CB4095" w:rsidP="0085703A">
            <w:pPr>
              <w:rPr>
                <w:sz w:val="16"/>
                <w:szCs w:val="16"/>
              </w:rPr>
            </w:pPr>
            <w:r>
              <w:rPr>
                <w:sz w:val="16"/>
                <w:szCs w:val="16"/>
              </w:rPr>
              <w:t>1</w:t>
            </w:r>
          </w:p>
        </w:tc>
        <w:tc>
          <w:tcPr>
            <w:tcW w:w="1166" w:type="dxa"/>
            <w:vAlign w:val="center"/>
          </w:tcPr>
          <w:p w14:paraId="67BC25AD" w14:textId="77777777" w:rsidR="00CB4095" w:rsidRPr="00293FB2" w:rsidRDefault="00CB4095" w:rsidP="0085703A">
            <w:pPr>
              <w:rPr>
                <w:sz w:val="16"/>
                <w:szCs w:val="16"/>
              </w:rPr>
            </w:pPr>
          </w:p>
        </w:tc>
        <w:tc>
          <w:tcPr>
            <w:tcW w:w="1966" w:type="dxa"/>
            <w:vAlign w:val="center"/>
          </w:tcPr>
          <w:p w14:paraId="37FE4EEA" w14:textId="4972E11D" w:rsidR="00CB4095" w:rsidRPr="008E0367" w:rsidRDefault="00CB4095" w:rsidP="0085703A">
            <w:pPr>
              <w:rPr>
                <w:sz w:val="16"/>
                <w:szCs w:val="16"/>
              </w:rPr>
            </w:pPr>
            <w:r>
              <w:rPr>
                <w:sz w:val="16"/>
                <w:szCs w:val="16"/>
              </w:rPr>
              <w:t xml:space="preserve">Показатель строки 190 не равен сумме показателей строк </w:t>
            </w: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w:t>
            </w:r>
            <w:r w:rsidRPr="00B62276">
              <w:rPr>
                <w:sz w:val="16"/>
                <w:szCs w:val="16"/>
              </w:rPr>
              <w:t>10</w:t>
            </w:r>
            <w:r w:rsidRPr="008B3480">
              <w:rPr>
                <w:sz w:val="16"/>
                <w:szCs w:val="16"/>
              </w:rPr>
              <w:t>0</w:t>
            </w:r>
            <w:r>
              <w:rPr>
                <w:sz w:val="16"/>
                <w:szCs w:val="16"/>
              </w:rPr>
              <w:t>+</w:t>
            </w:r>
            <w:r w:rsidR="00526AD8">
              <w:rPr>
                <w:sz w:val="16"/>
                <w:szCs w:val="16"/>
              </w:rPr>
              <w:t>110+</w:t>
            </w:r>
            <w:r w:rsidRPr="00B62276">
              <w:rPr>
                <w:sz w:val="16"/>
                <w:szCs w:val="16"/>
              </w:rPr>
              <w:t>120</w:t>
            </w:r>
            <w:r>
              <w:rPr>
                <w:sz w:val="16"/>
                <w:szCs w:val="16"/>
              </w:rPr>
              <w:t>+</w:t>
            </w:r>
            <w:r w:rsidRPr="00B62276">
              <w:rPr>
                <w:sz w:val="16"/>
                <w:szCs w:val="16"/>
              </w:rPr>
              <w:t>130</w:t>
            </w:r>
            <w:r>
              <w:rPr>
                <w:sz w:val="16"/>
                <w:szCs w:val="16"/>
              </w:rPr>
              <w:t>+</w:t>
            </w:r>
            <w:r w:rsidRPr="00B62276">
              <w:rPr>
                <w:sz w:val="16"/>
                <w:szCs w:val="16"/>
              </w:rPr>
              <w:t>150</w:t>
            </w:r>
            <w:r>
              <w:rPr>
                <w:sz w:val="16"/>
                <w:szCs w:val="16"/>
              </w:rPr>
              <w:t>+</w:t>
            </w:r>
            <w:r w:rsidRPr="00B62276">
              <w:rPr>
                <w:sz w:val="16"/>
                <w:szCs w:val="16"/>
              </w:rPr>
              <w:t>160</w:t>
            </w:r>
            <w:r w:rsidR="00526AD8">
              <w:rPr>
                <w:sz w:val="16"/>
                <w:szCs w:val="16"/>
              </w:rPr>
              <w:t>+170</w:t>
            </w:r>
            <w:r>
              <w:rPr>
                <w:sz w:val="16"/>
                <w:szCs w:val="16"/>
              </w:rPr>
              <w:t xml:space="preserve"> </w:t>
            </w:r>
            <w:r w:rsidR="00526AD8">
              <w:t>–</w:t>
            </w:r>
            <w:r>
              <w:rPr>
                <w:sz w:val="16"/>
                <w:szCs w:val="16"/>
              </w:rPr>
              <w:t xml:space="preserve"> недопустимо</w:t>
            </w:r>
          </w:p>
        </w:tc>
        <w:tc>
          <w:tcPr>
            <w:tcW w:w="1125" w:type="dxa"/>
          </w:tcPr>
          <w:p w14:paraId="32264485" w14:textId="77777777" w:rsidR="00CB4095" w:rsidRDefault="00CB4095" w:rsidP="0085703A">
            <w:r w:rsidRPr="00B51652">
              <w:rPr>
                <w:sz w:val="16"/>
                <w:szCs w:val="16"/>
              </w:rPr>
              <w:t>АУБУ, РБС_АУБУ, ГРБС</w:t>
            </w:r>
          </w:p>
        </w:tc>
        <w:tc>
          <w:tcPr>
            <w:tcW w:w="563" w:type="dxa"/>
            <w:vAlign w:val="center"/>
          </w:tcPr>
          <w:p w14:paraId="011F702C" w14:textId="77777777" w:rsidR="00CB4095" w:rsidRPr="00293FB2" w:rsidRDefault="00CB4095" w:rsidP="0085703A">
            <w:pPr>
              <w:rPr>
                <w:sz w:val="16"/>
                <w:szCs w:val="16"/>
              </w:rPr>
            </w:pPr>
            <w:r>
              <w:rPr>
                <w:sz w:val="16"/>
                <w:szCs w:val="16"/>
              </w:rPr>
              <w:t>Б</w:t>
            </w:r>
          </w:p>
        </w:tc>
      </w:tr>
      <w:tr w:rsidR="00CB4095" w:rsidRPr="00293FB2" w14:paraId="07DD624A" w14:textId="77777777" w:rsidTr="0057503E">
        <w:trPr>
          <w:trHeight w:val="74"/>
        </w:trPr>
        <w:tc>
          <w:tcPr>
            <w:tcW w:w="426" w:type="dxa"/>
            <w:vAlign w:val="center"/>
          </w:tcPr>
          <w:p w14:paraId="740C61C6" w14:textId="77777777" w:rsidR="00CB4095" w:rsidRPr="008E0367" w:rsidRDefault="00BA2750" w:rsidP="0085703A">
            <w:pPr>
              <w:rPr>
                <w:sz w:val="16"/>
                <w:szCs w:val="16"/>
              </w:rPr>
            </w:pPr>
            <w:r>
              <w:rPr>
                <w:sz w:val="16"/>
                <w:szCs w:val="16"/>
              </w:rPr>
              <w:t>4</w:t>
            </w:r>
          </w:p>
        </w:tc>
        <w:tc>
          <w:tcPr>
            <w:tcW w:w="782" w:type="dxa"/>
            <w:vAlign w:val="center"/>
          </w:tcPr>
          <w:p w14:paraId="1A0FD371" w14:textId="77777777" w:rsidR="00CB4095" w:rsidRPr="000E4DEC" w:rsidRDefault="00CB4095" w:rsidP="0085703A">
            <w:pPr>
              <w:rPr>
                <w:sz w:val="16"/>
                <w:szCs w:val="16"/>
                <w:lang w:val="en-US"/>
              </w:rPr>
            </w:pPr>
            <w:r>
              <w:rPr>
                <w:sz w:val="16"/>
                <w:szCs w:val="16"/>
                <w:lang w:val="en-US"/>
              </w:rPr>
              <w:t>200</w:t>
            </w:r>
          </w:p>
        </w:tc>
        <w:tc>
          <w:tcPr>
            <w:tcW w:w="563" w:type="dxa"/>
          </w:tcPr>
          <w:p w14:paraId="6C2F6480" w14:textId="77777777" w:rsidR="00CB4095" w:rsidRDefault="00CB4095" w:rsidP="0085703A">
            <w:r w:rsidRPr="005D652D">
              <w:rPr>
                <w:sz w:val="16"/>
                <w:szCs w:val="16"/>
              </w:rPr>
              <w:t>4, 5, 6, 7, 8, 9</w:t>
            </w:r>
            <w:r w:rsidR="001E65E1">
              <w:rPr>
                <w:sz w:val="16"/>
                <w:szCs w:val="16"/>
              </w:rPr>
              <w:t>,10</w:t>
            </w:r>
          </w:p>
        </w:tc>
        <w:tc>
          <w:tcPr>
            <w:tcW w:w="356" w:type="dxa"/>
            <w:vAlign w:val="center"/>
          </w:tcPr>
          <w:p w14:paraId="712F6328" w14:textId="77777777" w:rsidR="00CB4095" w:rsidRPr="00293FB2" w:rsidRDefault="000E3FCA" w:rsidP="0085703A">
            <w:pPr>
              <w:rPr>
                <w:sz w:val="16"/>
                <w:szCs w:val="16"/>
              </w:rPr>
            </w:pPr>
            <w:r>
              <w:rPr>
                <w:sz w:val="16"/>
                <w:szCs w:val="16"/>
              </w:rPr>
              <w:t>1</w:t>
            </w:r>
          </w:p>
        </w:tc>
        <w:tc>
          <w:tcPr>
            <w:tcW w:w="1559" w:type="dxa"/>
            <w:vAlign w:val="center"/>
          </w:tcPr>
          <w:p w14:paraId="41FBDBA9" w14:textId="77777777" w:rsidR="00CB4095" w:rsidRPr="00293FB2" w:rsidRDefault="00CB4095" w:rsidP="0085703A">
            <w:pPr>
              <w:rPr>
                <w:sz w:val="16"/>
                <w:szCs w:val="16"/>
              </w:rPr>
            </w:pPr>
          </w:p>
        </w:tc>
        <w:tc>
          <w:tcPr>
            <w:tcW w:w="425" w:type="dxa"/>
            <w:vAlign w:val="center"/>
          </w:tcPr>
          <w:p w14:paraId="7626AC0C" w14:textId="77777777" w:rsidR="00CB4095" w:rsidRPr="000E4DEC" w:rsidRDefault="00CB4095" w:rsidP="0085703A">
            <w:pPr>
              <w:rPr>
                <w:sz w:val="16"/>
                <w:szCs w:val="16"/>
                <w:lang w:val="en-US"/>
              </w:rPr>
            </w:pPr>
            <w:r>
              <w:rPr>
                <w:sz w:val="16"/>
                <w:szCs w:val="16"/>
                <w:lang w:val="en-US"/>
              </w:rPr>
              <w:t>=</w:t>
            </w:r>
          </w:p>
        </w:tc>
        <w:tc>
          <w:tcPr>
            <w:tcW w:w="567" w:type="dxa"/>
            <w:vAlign w:val="center"/>
          </w:tcPr>
          <w:p w14:paraId="44A33767" w14:textId="77777777" w:rsidR="00CB4095" w:rsidRPr="000E4DEC" w:rsidRDefault="00CB4095" w:rsidP="0085703A">
            <w:pPr>
              <w:rPr>
                <w:sz w:val="16"/>
                <w:szCs w:val="16"/>
                <w:lang w:val="en-US"/>
              </w:rPr>
            </w:pPr>
            <w:r>
              <w:rPr>
                <w:sz w:val="16"/>
                <w:szCs w:val="16"/>
                <w:lang w:val="en-US"/>
              </w:rPr>
              <w:t>201+203+207</w:t>
            </w:r>
          </w:p>
        </w:tc>
        <w:tc>
          <w:tcPr>
            <w:tcW w:w="567" w:type="dxa"/>
          </w:tcPr>
          <w:p w14:paraId="44914BC0" w14:textId="77777777" w:rsidR="00CB4095" w:rsidRDefault="00CB4095" w:rsidP="0085703A">
            <w:r w:rsidRPr="00451430">
              <w:rPr>
                <w:sz w:val="16"/>
                <w:szCs w:val="16"/>
              </w:rPr>
              <w:t>4, 5, 6, 7, 8, 9</w:t>
            </w:r>
            <w:r w:rsidR="008D7002">
              <w:rPr>
                <w:sz w:val="16"/>
                <w:szCs w:val="16"/>
              </w:rPr>
              <w:t>, 10</w:t>
            </w:r>
          </w:p>
        </w:tc>
        <w:tc>
          <w:tcPr>
            <w:tcW w:w="567" w:type="dxa"/>
            <w:vAlign w:val="center"/>
          </w:tcPr>
          <w:p w14:paraId="1513DCB8" w14:textId="77777777" w:rsidR="00CB4095" w:rsidRPr="00293FB2" w:rsidRDefault="00CB4095" w:rsidP="0085703A">
            <w:pPr>
              <w:rPr>
                <w:sz w:val="16"/>
                <w:szCs w:val="16"/>
              </w:rPr>
            </w:pPr>
            <w:r>
              <w:rPr>
                <w:sz w:val="16"/>
                <w:szCs w:val="16"/>
              </w:rPr>
              <w:t>1</w:t>
            </w:r>
          </w:p>
        </w:tc>
        <w:tc>
          <w:tcPr>
            <w:tcW w:w="1166" w:type="dxa"/>
            <w:vAlign w:val="center"/>
          </w:tcPr>
          <w:p w14:paraId="36073BC3" w14:textId="77777777" w:rsidR="00CB4095" w:rsidRPr="00293FB2" w:rsidRDefault="00CB4095" w:rsidP="0085703A">
            <w:pPr>
              <w:rPr>
                <w:sz w:val="16"/>
                <w:szCs w:val="16"/>
              </w:rPr>
            </w:pPr>
          </w:p>
        </w:tc>
        <w:tc>
          <w:tcPr>
            <w:tcW w:w="1966" w:type="dxa"/>
            <w:vAlign w:val="center"/>
          </w:tcPr>
          <w:p w14:paraId="4E8C752A" w14:textId="22F7F93F" w:rsidR="00CB4095" w:rsidRPr="008E0367" w:rsidRDefault="00CB4095" w:rsidP="0085703A">
            <w:pPr>
              <w:rPr>
                <w:sz w:val="16"/>
                <w:szCs w:val="16"/>
              </w:rPr>
            </w:pPr>
            <w:r>
              <w:rPr>
                <w:sz w:val="16"/>
                <w:szCs w:val="16"/>
              </w:rPr>
              <w:t xml:space="preserve">Показатель строки </w:t>
            </w:r>
            <w:r w:rsidRPr="000E4DEC">
              <w:rPr>
                <w:sz w:val="16"/>
                <w:szCs w:val="16"/>
              </w:rPr>
              <w:t>20</w:t>
            </w:r>
            <w:r>
              <w:rPr>
                <w:sz w:val="16"/>
                <w:szCs w:val="16"/>
              </w:rPr>
              <w:t xml:space="preserve">0 не равен сумме показателей строк </w:t>
            </w:r>
            <w:r w:rsidRPr="00D17225">
              <w:rPr>
                <w:sz w:val="16"/>
                <w:szCs w:val="16"/>
              </w:rPr>
              <w:t>20</w:t>
            </w:r>
            <w:r w:rsidRPr="008B3480">
              <w:rPr>
                <w:sz w:val="16"/>
                <w:szCs w:val="16"/>
              </w:rPr>
              <w:t>1</w:t>
            </w:r>
            <w:r w:rsidRPr="00D17225">
              <w:rPr>
                <w:sz w:val="16"/>
                <w:szCs w:val="16"/>
              </w:rPr>
              <w:t>+203+207</w:t>
            </w:r>
            <w:r>
              <w:rPr>
                <w:sz w:val="16"/>
                <w:szCs w:val="16"/>
              </w:rPr>
              <w:t xml:space="preserve"> </w:t>
            </w:r>
            <w:r w:rsidR="00526AD8">
              <w:t>–</w:t>
            </w:r>
            <w:r>
              <w:rPr>
                <w:sz w:val="16"/>
                <w:szCs w:val="16"/>
              </w:rPr>
              <w:t xml:space="preserve"> недопустимо</w:t>
            </w:r>
          </w:p>
        </w:tc>
        <w:tc>
          <w:tcPr>
            <w:tcW w:w="1125" w:type="dxa"/>
          </w:tcPr>
          <w:p w14:paraId="7D77B77A" w14:textId="77777777" w:rsidR="00CB4095" w:rsidRDefault="00CB4095" w:rsidP="0085703A">
            <w:r w:rsidRPr="00B51652">
              <w:rPr>
                <w:sz w:val="16"/>
                <w:szCs w:val="16"/>
              </w:rPr>
              <w:t>АУБУ, РБС_АУБУ, ГРБС</w:t>
            </w:r>
          </w:p>
        </w:tc>
        <w:tc>
          <w:tcPr>
            <w:tcW w:w="563" w:type="dxa"/>
            <w:vAlign w:val="center"/>
          </w:tcPr>
          <w:p w14:paraId="74C6C0BF" w14:textId="77777777" w:rsidR="00CB4095" w:rsidRPr="00293FB2" w:rsidRDefault="00CB4095" w:rsidP="0085703A">
            <w:pPr>
              <w:rPr>
                <w:sz w:val="16"/>
                <w:szCs w:val="16"/>
              </w:rPr>
            </w:pPr>
            <w:r>
              <w:rPr>
                <w:sz w:val="16"/>
                <w:szCs w:val="16"/>
              </w:rPr>
              <w:t>Б</w:t>
            </w:r>
          </w:p>
        </w:tc>
      </w:tr>
      <w:tr w:rsidR="00CB4095" w:rsidRPr="00293FB2" w14:paraId="3BEA2133" w14:textId="77777777" w:rsidTr="0057503E">
        <w:trPr>
          <w:trHeight w:val="74"/>
        </w:trPr>
        <w:tc>
          <w:tcPr>
            <w:tcW w:w="426" w:type="dxa"/>
            <w:vAlign w:val="center"/>
          </w:tcPr>
          <w:p w14:paraId="531070F2" w14:textId="77777777" w:rsidR="00CB4095" w:rsidRPr="0069303C" w:rsidRDefault="00BA2750" w:rsidP="0085703A">
            <w:pPr>
              <w:rPr>
                <w:sz w:val="16"/>
                <w:szCs w:val="16"/>
              </w:rPr>
            </w:pPr>
            <w:r>
              <w:rPr>
                <w:sz w:val="16"/>
                <w:szCs w:val="16"/>
              </w:rPr>
              <w:t>5</w:t>
            </w:r>
          </w:p>
        </w:tc>
        <w:tc>
          <w:tcPr>
            <w:tcW w:w="782" w:type="dxa"/>
            <w:vAlign w:val="center"/>
          </w:tcPr>
          <w:p w14:paraId="38C9D95E" w14:textId="77777777" w:rsidR="00CB4095" w:rsidRPr="001C3248" w:rsidRDefault="00CB4095" w:rsidP="0085703A">
            <w:pPr>
              <w:rPr>
                <w:sz w:val="16"/>
                <w:szCs w:val="16"/>
              </w:rPr>
            </w:pPr>
            <w:r>
              <w:rPr>
                <w:sz w:val="16"/>
                <w:szCs w:val="16"/>
              </w:rPr>
              <w:t>340</w:t>
            </w:r>
          </w:p>
        </w:tc>
        <w:tc>
          <w:tcPr>
            <w:tcW w:w="563" w:type="dxa"/>
          </w:tcPr>
          <w:p w14:paraId="32A4C2BE" w14:textId="77777777" w:rsidR="00CB4095" w:rsidRDefault="00CB4095" w:rsidP="0085703A">
            <w:r w:rsidRPr="005D652D">
              <w:rPr>
                <w:sz w:val="16"/>
                <w:szCs w:val="16"/>
              </w:rPr>
              <w:t>4, 5, 6, 7, 8, 9</w:t>
            </w:r>
            <w:r w:rsidR="001E65E1">
              <w:rPr>
                <w:sz w:val="16"/>
                <w:szCs w:val="16"/>
              </w:rPr>
              <w:t>,10</w:t>
            </w:r>
          </w:p>
        </w:tc>
        <w:tc>
          <w:tcPr>
            <w:tcW w:w="356" w:type="dxa"/>
            <w:vAlign w:val="center"/>
          </w:tcPr>
          <w:p w14:paraId="75CFB375" w14:textId="77777777" w:rsidR="00CB4095" w:rsidRPr="00293FB2" w:rsidRDefault="000E3FCA" w:rsidP="0085703A">
            <w:pPr>
              <w:rPr>
                <w:sz w:val="16"/>
                <w:szCs w:val="16"/>
              </w:rPr>
            </w:pPr>
            <w:r>
              <w:rPr>
                <w:sz w:val="16"/>
                <w:szCs w:val="16"/>
              </w:rPr>
              <w:t>1</w:t>
            </w:r>
          </w:p>
        </w:tc>
        <w:tc>
          <w:tcPr>
            <w:tcW w:w="1559" w:type="dxa"/>
            <w:vAlign w:val="center"/>
          </w:tcPr>
          <w:p w14:paraId="3C2497CD" w14:textId="77777777" w:rsidR="00CB4095" w:rsidRPr="00293FB2" w:rsidRDefault="00CB4095" w:rsidP="0085703A">
            <w:pPr>
              <w:rPr>
                <w:sz w:val="16"/>
                <w:szCs w:val="16"/>
              </w:rPr>
            </w:pPr>
          </w:p>
        </w:tc>
        <w:tc>
          <w:tcPr>
            <w:tcW w:w="425" w:type="dxa"/>
            <w:vAlign w:val="center"/>
          </w:tcPr>
          <w:p w14:paraId="62E05688" w14:textId="77777777" w:rsidR="00CB4095" w:rsidRPr="001C3248" w:rsidRDefault="00CB4095" w:rsidP="0085703A">
            <w:pPr>
              <w:rPr>
                <w:sz w:val="16"/>
                <w:szCs w:val="16"/>
              </w:rPr>
            </w:pPr>
            <w:r>
              <w:rPr>
                <w:sz w:val="16"/>
                <w:szCs w:val="16"/>
              </w:rPr>
              <w:t>=</w:t>
            </w:r>
          </w:p>
        </w:tc>
        <w:tc>
          <w:tcPr>
            <w:tcW w:w="567" w:type="dxa"/>
            <w:vAlign w:val="center"/>
          </w:tcPr>
          <w:p w14:paraId="53648F0C" w14:textId="77777777" w:rsidR="00CB4095" w:rsidRPr="001C3248" w:rsidRDefault="00CB4095" w:rsidP="0085703A">
            <w:pPr>
              <w:rPr>
                <w:sz w:val="16"/>
                <w:szCs w:val="16"/>
              </w:rPr>
            </w:pPr>
            <w:r>
              <w:rPr>
                <w:sz w:val="16"/>
                <w:szCs w:val="16"/>
              </w:rPr>
              <w:t>200+240+250+260+270+280+290</w:t>
            </w:r>
          </w:p>
        </w:tc>
        <w:tc>
          <w:tcPr>
            <w:tcW w:w="567" w:type="dxa"/>
          </w:tcPr>
          <w:p w14:paraId="53D0B1ED" w14:textId="77777777" w:rsidR="00CB4095" w:rsidRDefault="00CB4095" w:rsidP="0085703A">
            <w:r w:rsidRPr="00451430">
              <w:rPr>
                <w:sz w:val="16"/>
                <w:szCs w:val="16"/>
              </w:rPr>
              <w:t>4, 5, 6, 7, 8, 9</w:t>
            </w:r>
            <w:r w:rsidR="008D7002">
              <w:rPr>
                <w:sz w:val="16"/>
                <w:szCs w:val="16"/>
              </w:rPr>
              <w:t>, 10</w:t>
            </w:r>
          </w:p>
        </w:tc>
        <w:tc>
          <w:tcPr>
            <w:tcW w:w="567" w:type="dxa"/>
            <w:vAlign w:val="center"/>
          </w:tcPr>
          <w:p w14:paraId="0846A086" w14:textId="77777777" w:rsidR="00CB4095" w:rsidRPr="00293FB2" w:rsidRDefault="00CB4095" w:rsidP="0085703A">
            <w:pPr>
              <w:rPr>
                <w:sz w:val="16"/>
                <w:szCs w:val="16"/>
              </w:rPr>
            </w:pPr>
            <w:r>
              <w:rPr>
                <w:sz w:val="16"/>
                <w:szCs w:val="16"/>
              </w:rPr>
              <w:t>1</w:t>
            </w:r>
          </w:p>
        </w:tc>
        <w:tc>
          <w:tcPr>
            <w:tcW w:w="1166" w:type="dxa"/>
            <w:vAlign w:val="center"/>
          </w:tcPr>
          <w:p w14:paraId="1888FCD7" w14:textId="77777777" w:rsidR="00CB4095" w:rsidRPr="00293FB2" w:rsidRDefault="00CB4095" w:rsidP="0085703A">
            <w:pPr>
              <w:rPr>
                <w:sz w:val="16"/>
                <w:szCs w:val="16"/>
              </w:rPr>
            </w:pPr>
          </w:p>
        </w:tc>
        <w:tc>
          <w:tcPr>
            <w:tcW w:w="1966" w:type="dxa"/>
            <w:vAlign w:val="center"/>
          </w:tcPr>
          <w:p w14:paraId="5A587482" w14:textId="0597E0AE" w:rsidR="00CB4095" w:rsidRPr="008E0367" w:rsidRDefault="00CB4095" w:rsidP="0085703A">
            <w:pPr>
              <w:rPr>
                <w:sz w:val="16"/>
                <w:szCs w:val="16"/>
              </w:rPr>
            </w:pPr>
            <w:r>
              <w:rPr>
                <w:sz w:val="16"/>
                <w:szCs w:val="16"/>
              </w:rPr>
              <w:t xml:space="preserve">Показатель строки 340 не равен сумме показателей строк 200+240+250+260+270+280+290 </w:t>
            </w:r>
            <w:r w:rsidR="00526AD8">
              <w:t>–</w:t>
            </w:r>
            <w:r>
              <w:rPr>
                <w:sz w:val="16"/>
                <w:szCs w:val="16"/>
              </w:rPr>
              <w:t xml:space="preserve"> недопустимо</w:t>
            </w:r>
          </w:p>
        </w:tc>
        <w:tc>
          <w:tcPr>
            <w:tcW w:w="1125" w:type="dxa"/>
          </w:tcPr>
          <w:p w14:paraId="0E7A861B" w14:textId="77777777" w:rsidR="00CB4095" w:rsidRDefault="00CB4095" w:rsidP="0085703A">
            <w:r w:rsidRPr="00B51652">
              <w:rPr>
                <w:sz w:val="16"/>
                <w:szCs w:val="16"/>
              </w:rPr>
              <w:t>АУБУ, РБС_АУБУ, ГРБС</w:t>
            </w:r>
          </w:p>
        </w:tc>
        <w:tc>
          <w:tcPr>
            <w:tcW w:w="563" w:type="dxa"/>
            <w:vAlign w:val="center"/>
          </w:tcPr>
          <w:p w14:paraId="0D777C59" w14:textId="77777777" w:rsidR="00CB4095" w:rsidRPr="00293FB2" w:rsidRDefault="00CB4095" w:rsidP="0085703A">
            <w:pPr>
              <w:rPr>
                <w:sz w:val="16"/>
                <w:szCs w:val="16"/>
              </w:rPr>
            </w:pPr>
            <w:r>
              <w:rPr>
                <w:sz w:val="16"/>
                <w:szCs w:val="16"/>
              </w:rPr>
              <w:t>Б</w:t>
            </w:r>
          </w:p>
        </w:tc>
      </w:tr>
      <w:tr w:rsidR="00CB4095" w:rsidRPr="00293FB2" w14:paraId="137D0537" w14:textId="77777777" w:rsidTr="0057503E">
        <w:trPr>
          <w:trHeight w:val="74"/>
        </w:trPr>
        <w:tc>
          <w:tcPr>
            <w:tcW w:w="426" w:type="dxa"/>
            <w:vAlign w:val="center"/>
          </w:tcPr>
          <w:p w14:paraId="20086437" w14:textId="77777777" w:rsidR="00CB4095" w:rsidRPr="00286FF5" w:rsidRDefault="00BA2750" w:rsidP="0085703A">
            <w:pPr>
              <w:rPr>
                <w:sz w:val="16"/>
                <w:szCs w:val="16"/>
              </w:rPr>
            </w:pPr>
            <w:r>
              <w:rPr>
                <w:sz w:val="16"/>
                <w:szCs w:val="16"/>
              </w:rPr>
              <w:t>6</w:t>
            </w:r>
          </w:p>
        </w:tc>
        <w:tc>
          <w:tcPr>
            <w:tcW w:w="782" w:type="dxa"/>
            <w:vAlign w:val="center"/>
          </w:tcPr>
          <w:p w14:paraId="7CF95EC7" w14:textId="77777777" w:rsidR="00CB4095" w:rsidRPr="00D17225" w:rsidRDefault="00CB4095" w:rsidP="0085703A">
            <w:pPr>
              <w:rPr>
                <w:sz w:val="16"/>
                <w:szCs w:val="16"/>
              </w:rPr>
            </w:pPr>
            <w:r>
              <w:rPr>
                <w:sz w:val="16"/>
                <w:szCs w:val="16"/>
              </w:rPr>
              <w:t>350</w:t>
            </w:r>
          </w:p>
        </w:tc>
        <w:tc>
          <w:tcPr>
            <w:tcW w:w="563" w:type="dxa"/>
          </w:tcPr>
          <w:p w14:paraId="05B5FF78" w14:textId="77777777" w:rsidR="00CB4095" w:rsidRDefault="00CB4095" w:rsidP="0085703A">
            <w:r w:rsidRPr="005D652D">
              <w:rPr>
                <w:sz w:val="16"/>
                <w:szCs w:val="16"/>
              </w:rPr>
              <w:t>4, 5, 6, 7, 8, 9</w:t>
            </w:r>
            <w:r w:rsidR="001E65E1">
              <w:rPr>
                <w:sz w:val="16"/>
                <w:szCs w:val="16"/>
              </w:rPr>
              <w:t>,10</w:t>
            </w:r>
          </w:p>
        </w:tc>
        <w:tc>
          <w:tcPr>
            <w:tcW w:w="356" w:type="dxa"/>
            <w:vAlign w:val="center"/>
          </w:tcPr>
          <w:p w14:paraId="321645C8" w14:textId="77777777" w:rsidR="00CB4095" w:rsidRPr="00293FB2" w:rsidRDefault="000E3FCA" w:rsidP="0085703A">
            <w:pPr>
              <w:rPr>
                <w:sz w:val="16"/>
                <w:szCs w:val="16"/>
              </w:rPr>
            </w:pPr>
            <w:r>
              <w:rPr>
                <w:sz w:val="16"/>
                <w:szCs w:val="16"/>
              </w:rPr>
              <w:t>1</w:t>
            </w:r>
          </w:p>
        </w:tc>
        <w:tc>
          <w:tcPr>
            <w:tcW w:w="1559" w:type="dxa"/>
            <w:vAlign w:val="center"/>
          </w:tcPr>
          <w:p w14:paraId="1B7FE36C" w14:textId="77777777" w:rsidR="00CB4095" w:rsidRPr="00293FB2" w:rsidRDefault="00CB4095" w:rsidP="0085703A">
            <w:pPr>
              <w:rPr>
                <w:sz w:val="16"/>
                <w:szCs w:val="16"/>
              </w:rPr>
            </w:pPr>
          </w:p>
        </w:tc>
        <w:tc>
          <w:tcPr>
            <w:tcW w:w="425" w:type="dxa"/>
            <w:vAlign w:val="center"/>
          </w:tcPr>
          <w:p w14:paraId="144470F1" w14:textId="77777777" w:rsidR="00CB4095" w:rsidRPr="000E4DEC" w:rsidRDefault="00CB4095" w:rsidP="0085703A">
            <w:pPr>
              <w:rPr>
                <w:sz w:val="16"/>
                <w:szCs w:val="16"/>
                <w:lang w:val="en-US"/>
              </w:rPr>
            </w:pPr>
            <w:r>
              <w:rPr>
                <w:sz w:val="16"/>
                <w:szCs w:val="16"/>
                <w:lang w:val="en-US"/>
              </w:rPr>
              <w:t>=</w:t>
            </w:r>
          </w:p>
        </w:tc>
        <w:tc>
          <w:tcPr>
            <w:tcW w:w="567" w:type="dxa"/>
            <w:vAlign w:val="center"/>
          </w:tcPr>
          <w:p w14:paraId="20AD84B3" w14:textId="77777777" w:rsidR="00CB4095" w:rsidRPr="00D17225" w:rsidRDefault="00CB4095" w:rsidP="0085703A">
            <w:pPr>
              <w:rPr>
                <w:sz w:val="16"/>
                <w:szCs w:val="16"/>
              </w:rPr>
            </w:pPr>
            <w:r>
              <w:rPr>
                <w:sz w:val="16"/>
                <w:szCs w:val="16"/>
              </w:rPr>
              <w:t>190+340</w:t>
            </w:r>
          </w:p>
        </w:tc>
        <w:tc>
          <w:tcPr>
            <w:tcW w:w="567" w:type="dxa"/>
          </w:tcPr>
          <w:p w14:paraId="3BC894E1" w14:textId="77777777" w:rsidR="00CB4095" w:rsidRDefault="00CB4095" w:rsidP="0085703A">
            <w:r w:rsidRPr="00451430">
              <w:rPr>
                <w:sz w:val="16"/>
                <w:szCs w:val="16"/>
              </w:rPr>
              <w:t>4, 5, 6, 7, 8, 9</w:t>
            </w:r>
            <w:r w:rsidR="008D7002">
              <w:rPr>
                <w:sz w:val="16"/>
                <w:szCs w:val="16"/>
              </w:rPr>
              <w:t>, 10</w:t>
            </w:r>
          </w:p>
        </w:tc>
        <w:tc>
          <w:tcPr>
            <w:tcW w:w="567" w:type="dxa"/>
            <w:vAlign w:val="center"/>
          </w:tcPr>
          <w:p w14:paraId="19044B04" w14:textId="77777777" w:rsidR="00CB4095" w:rsidRPr="00293FB2" w:rsidRDefault="00CB4095" w:rsidP="0085703A">
            <w:pPr>
              <w:rPr>
                <w:sz w:val="16"/>
                <w:szCs w:val="16"/>
              </w:rPr>
            </w:pPr>
            <w:r>
              <w:rPr>
                <w:sz w:val="16"/>
                <w:szCs w:val="16"/>
              </w:rPr>
              <w:t>1</w:t>
            </w:r>
          </w:p>
        </w:tc>
        <w:tc>
          <w:tcPr>
            <w:tcW w:w="1166" w:type="dxa"/>
            <w:vAlign w:val="center"/>
          </w:tcPr>
          <w:p w14:paraId="54BE92AC" w14:textId="77777777" w:rsidR="00CB4095" w:rsidRPr="00293FB2" w:rsidRDefault="00CB4095" w:rsidP="0085703A">
            <w:pPr>
              <w:rPr>
                <w:sz w:val="16"/>
                <w:szCs w:val="16"/>
              </w:rPr>
            </w:pPr>
          </w:p>
        </w:tc>
        <w:tc>
          <w:tcPr>
            <w:tcW w:w="1966" w:type="dxa"/>
            <w:vAlign w:val="center"/>
          </w:tcPr>
          <w:p w14:paraId="2E0DAF7F" w14:textId="0B073C78" w:rsidR="00CB4095" w:rsidRPr="008E0367" w:rsidRDefault="00CB4095" w:rsidP="0085703A">
            <w:pPr>
              <w:rPr>
                <w:sz w:val="16"/>
                <w:szCs w:val="16"/>
              </w:rPr>
            </w:pPr>
            <w:r>
              <w:rPr>
                <w:sz w:val="16"/>
                <w:szCs w:val="16"/>
              </w:rPr>
              <w:t xml:space="preserve">Показатель строки 350 не равен сумме показателей строк 190+340 </w:t>
            </w:r>
            <w:r w:rsidR="00526AD8">
              <w:t>–</w:t>
            </w:r>
            <w:r>
              <w:rPr>
                <w:sz w:val="16"/>
                <w:szCs w:val="16"/>
              </w:rPr>
              <w:t xml:space="preserve"> недопустимо</w:t>
            </w:r>
          </w:p>
        </w:tc>
        <w:tc>
          <w:tcPr>
            <w:tcW w:w="1125" w:type="dxa"/>
          </w:tcPr>
          <w:p w14:paraId="5E125AE6" w14:textId="77777777" w:rsidR="00CB4095" w:rsidRDefault="00CB4095" w:rsidP="0085703A">
            <w:r w:rsidRPr="00B51652">
              <w:rPr>
                <w:sz w:val="16"/>
                <w:szCs w:val="16"/>
              </w:rPr>
              <w:t>АУБУ, РБС_АУБУ, ГРБС</w:t>
            </w:r>
          </w:p>
        </w:tc>
        <w:tc>
          <w:tcPr>
            <w:tcW w:w="563" w:type="dxa"/>
            <w:vAlign w:val="center"/>
          </w:tcPr>
          <w:p w14:paraId="01361980" w14:textId="77777777" w:rsidR="00CB4095" w:rsidRPr="00293FB2" w:rsidRDefault="00CB4095" w:rsidP="0085703A">
            <w:pPr>
              <w:rPr>
                <w:sz w:val="16"/>
                <w:szCs w:val="16"/>
              </w:rPr>
            </w:pPr>
            <w:r>
              <w:rPr>
                <w:sz w:val="16"/>
                <w:szCs w:val="16"/>
              </w:rPr>
              <w:t>Б</w:t>
            </w:r>
          </w:p>
        </w:tc>
      </w:tr>
      <w:tr w:rsidR="00CB4095" w:rsidRPr="00293FB2" w14:paraId="4F3A1460" w14:textId="77777777" w:rsidTr="0057503E">
        <w:trPr>
          <w:trHeight w:val="74"/>
        </w:trPr>
        <w:tc>
          <w:tcPr>
            <w:tcW w:w="426" w:type="dxa"/>
            <w:vAlign w:val="center"/>
          </w:tcPr>
          <w:p w14:paraId="3E3DCDEC" w14:textId="77777777" w:rsidR="00CB4095" w:rsidRPr="00286FF5" w:rsidRDefault="00BA2750" w:rsidP="0085703A">
            <w:pPr>
              <w:rPr>
                <w:sz w:val="16"/>
                <w:szCs w:val="16"/>
              </w:rPr>
            </w:pPr>
            <w:r>
              <w:rPr>
                <w:sz w:val="16"/>
                <w:szCs w:val="16"/>
              </w:rPr>
              <w:t>7</w:t>
            </w:r>
          </w:p>
        </w:tc>
        <w:tc>
          <w:tcPr>
            <w:tcW w:w="782" w:type="dxa"/>
            <w:vAlign w:val="center"/>
          </w:tcPr>
          <w:p w14:paraId="6411ABE3" w14:textId="77777777" w:rsidR="00CB4095" w:rsidRPr="00D17225" w:rsidRDefault="00CB4095" w:rsidP="0085703A">
            <w:pPr>
              <w:rPr>
                <w:sz w:val="16"/>
                <w:szCs w:val="16"/>
              </w:rPr>
            </w:pPr>
            <w:r>
              <w:rPr>
                <w:sz w:val="16"/>
                <w:szCs w:val="16"/>
              </w:rPr>
              <w:t>430</w:t>
            </w:r>
          </w:p>
        </w:tc>
        <w:tc>
          <w:tcPr>
            <w:tcW w:w="563" w:type="dxa"/>
          </w:tcPr>
          <w:p w14:paraId="14FC2133" w14:textId="77777777" w:rsidR="00CB4095" w:rsidRDefault="00CB4095" w:rsidP="0085703A">
            <w:r w:rsidRPr="005D652D">
              <w:rPr>
                <w:sz w:val="16"/>
                <w:szCs w:val="16"/>
              </w:rPr>
              <w:t>4, 5, 6, 7, 8, 9</w:t>
            </w:r>
            <w:r w:rsidR="001E65E1">
              <w:rPr>
                <w:sz w:val="16"/>
                <w:szCs w:val="16"/>
              </w:rPr>
              <w:t>,10</w:t>
            </w:r>
          </w:p>
        </w:tc>
        <w:tc>
          <w:tcPr>
            <w:tcW w:w="356" w:type="dxa"/>
            <w:vAlign w:val="center"/>
          </w:tcPr>
          <w:p w14:paraId="27924D10" w14:textId="77777777" w:rsidR="00CB4095" w:rsidRPr="00293FB2" w:rsidRDefault="000E3FCA" w:rsidP="0085703A">
            <w:pPr>
              <w:rPr>
                <w:sz w:val="16"/>
                <w:szCs w:val="16"/>
              </w:rPr>
            </w:pPr>
            <w:r>
              <w:rPr>
                <w:sz w:val="16"/>
                <w:szCs w:val="16"/>
              </w:rPr>
              <w:t>1</w:t>
            </w:r>
          </w:p>
        </w:tc>
        <w:tc>
          <w:tcPr>
            <w:tcW w:w="1559" w:type="dxa"/>
            <w:vAlign w:val="center"/>
          </w:tcPr>
          <w:p w14:paraId="32A326BF" w14:textId="77777777" w:rsidR="00CB4095" w:rsidRPr="00293FB2" w:rsidRDefault="00CB4095" w:rsidP="0085703A">
            <w:pPr>
              <w:rPr>
                <w:sz w:val="16"/>
                <w:szCs w:val="16"/>
              </w:rPr>
            </w:pPr>
          </w:p>
        </w:tc>
        <w:tc>
          <w:tcPr>
            <w:tcW w:w="425" w:type="dxa"/>
            <w:vAlign w:val="center"/>
          </w:tcPr>
          <w:p w14:paraId="38122F40" w14:textId="77777777" w:rsidR="00CB4095" w:rsidRPr="000E4DEC" w:rsidRDefault="00CB4095" w:rsidP="0085703A">
            <w:pPr>
              <w:rPr>
                <w:sz w:val="16"/>
                <w:szCs w:val="16"/>
                <w:lang w:val="en-US"/>
              </w:rPr>
            </w:pPr>
            <w:r>
              <w:rPr>
                <w:sz w:val="16"/>
                <w:szCs w:val="16"/>
                <w:lang w:val="en-US"/>
              </w:rPr>
              <w:t>=</w:t>
            </w:r>
          </w:p>
        </w:tc>
        <w:tc>
          <w:tcPr>
            <w:tcW w:w="567" w:type="dxa"/>
            <w:vAlign w:val="center"/>
          </w:tcPr>
          <w:p w14:paraId="2CAB7721" w14:textId="3AD7C9B2" w:rsidR="00CB4095" w:rsidRPr="00D17225" w:rsidRDefault="00CB4095" w:rsidP="0085703A">
            <w:pPr>
              <w:rPr>
                <w:sz w:val="16"/>
                <w:szCs w:val="16"/>
              </w:rPr>
            </w:pPr>
            <w:r>
              <w:rPr>
                <w:sz w:val="16"/>
                <w:szCs w:val="16"/>
              </w:rPr>
              <w:t>431+432+43</w:t>
            </w:r>
            <w:r w:rsidR="00130955">
              <w:rPr>
                <w:sz w:val="16"/>
                <w:szCs w:val="16"/>
              </w:rPr>
              <w:t>3</w:t>
            </w:r>
            <w:r>
              <w:rPr>
                <w:sz w:val="16"/>
                <w:szCs w:val="16"/>
              </w:rPr>
              <w:t>+43</w:t>
            </w:r>
            <w:r w:rsidR="00130955">
              <w:rPr>
                <w:sz w:val="16"/>
                <w:szCs w:val="16"/>
              </w:rPr>
              <w:t>4</w:t>
            </w:r>
            <w:r w:rsidR="00526AD8">
              <w:rPr>
                <w:sz w:val="16"/>
                <w:szCs w:val="16"/>
              </w:rPr>
              <w:t>+436</w:t>
            </w:r>
          </w:p>
        </w:tc>
        <w:tc>
          <w:tcPr>
            <w:tcW w:w="567" w:type="dxa"/>
          </w:tcPr>
          <w:p w14:paraId="4905EE67" w14:textId="77777777" w:rsidR="00CB4095" w:rsidRDefault="00CB4095" w:rsidP="0085703A">
            <w:r w:rsidRPr="00451430">
              <w:rPr>
                <w:sz w:val="16"/>
                <w:szCs w:val="16"/>
              </w:rPr>
              <w:t>4, 5, 6, 7, 8, 9</w:t>
            </w:r>
            <w:r w:rsidR="008D7002">
              <w:rPr>
                <w:sz w:val="16"/>
                <w:szCs w:val="16"/>
              </w:rPr>
              <w:t>, 10</w:t>
            </w:r>
          </w:p>
        </w:tc>
        <w:tc>
          <w:tcPr>
            <w:tcW w:w="567" w:type="dxa"/>
            <w:vAlign w:val="center"/>
          </w:tcPr>
          <w:p w14:paraId="0397AEDA" w14:textId="77777777" w:rsidR="00CB4095" w:rsidRPr="00293FB2" w:rsidRDefault="00CB4095" w:rsidP="0085703A">
            <w:pPr>
              <w:rPr>
                <w:sz w:val="16"/>
                <w:szCs w:val="16"/>
              </w:rPr>
            </w:pPr>
            <w:r>
              <w:rPr>
                <w:sz w:val="16"/>
                <w:szCs w:val="16"/>
              </w:rPr>
              <w:t>1</w:t>
            </w:r>
          </w:p>
        </w:tc>
        <w:tc>
          <w:tcPr>
            <w:tcW w:w="1166" w:type="dxa"/>
            <w:vAlign w:val="center"/>
          </w:tcPr>
          <w:p w14:paraId="6D1B94F8" w14:textId="77777777" w:rsidR="00CB4095" w:rsidRPr="00293FB2" w:rsidRDefault="00CB4095" w:rsidP="0085703A">
            <w:pPr>
              <w:rPr>
                <w:sz w:val="16"/>
                <w:szCs w:val="16"/>
              </w:rPr>
            </w:pPr>
          </w:p>
        </w:tc>
        <w:tc>
          <w:tcPr>
            <w:tcW w:w="1966" w:type="dxa"/>
            <w:vAlign w:val="center"/>
          </w:tcPr>
          <w:p w14:paraId="562EDBA3" w14:textId="78AF8787" w:rsidR="00CB4095" w:rsidRPr="008E0367" w:rsidRDefault="00CB4095" w:rsidP="0085703A">
            <w:pPr>
              <w:rPr>
                <w:sz w:val="16"/>
                <w:szCs w:val="16"/>
              </w:rPr>
            </w:pPr>
            <w:r>
              <w:rPr>
                <w:sz w:val="16"/>
                <w:szCs w:val="16"/>
              </w:rPr>
              <w:t>Показатель строки 430 не равен сумме показателей строк 431+432+43</w:t>
            </w:r>
            <w:r w:rsidR="00130955">
              <w:rPr>
                <w:sz w:val="16"/>
                <w:szCs w:val="16"/>
              </w:rPr>
              <w:t>3</w:t>
            </w:r>
            <w:r>
              <w:rPr>
                <w:sz w:val="16"/>
                <w:szCs w:val="16"/>
              </w:rPr>
              <w:t>+43</w:t>
            </w:r>
            <w:r w:rsidR="00130955">
              <w:rPr>
                <w:sz w:val="16"/>
                <w:szCs w:val="16"/>
              </w:rPr>
              <w:t>4</w:t>
            </w:r>
            <w:r w:rsidR="00526AD8">
              <w:rPr>
                <w:sz w:val="16"/>
                <w:szCs w:val="16"/>
              </w:rPr>
              <w:t>+436</w:t>
            </w:r>
            <w:r>
              <w:rPr>
                <w:sz w:val="16"/>
                <w:szCs w:val="16"/>
              </w:rPr>
              <w:t xml:space="preserve"> </w:t>
            </w:r>
            <w:r w:rsidR="00526AD8">
              <w:t>–</w:t>
            </w:r>
            <w:r>
              <w:rPr>
                <w:sz w:val="16"/>
                <w:szCs w:val="16"/>
              </w:rPr>
              <w:t xml:space="preserve"> недопустимо</w:t>
            </w:r>
          </w:p>
        </w:tc>
        <w:tc>
          <w:tcPr>
            <w:tcW w:w="1125" w:type="dxa"/>
          </w:tcPr>
          <w:p w14:paraId="5EACEBA2" w14:textId="77777777" w:rsidR="00CB4095" w:rsidRDefault="00CB4095" w:rsidP="0085703A">
            <w:r w:rsidRPr="00B51652">
              <w:rPr>
                <w:sz w:val="16"/>
                <w:szCs w:val="16"/>
              </w:rPr>
              <w:t>АУБУ, РБС_АУБУ, ГРБС</w:t>
            </w:r>
          </w:p>
        </w:tc>
        <w:tc>
          <w:tcPr>
            <w:tcW w:w="563" w:type="dxa"/>
            <w:vAlign w:val="center"/>
          </w:tcPr>
          <w:p w14:paraId="2AD88383" w14:textId="77777777" w:rsidR="00CB4095" w:rsidRPr="00293FB2" w:rsidRDefault="00CB4095" w:rsidP="0085703A">
            <w:pPr>
              <w:rPr>
                <w:sz w:val="16"/>
                <w:szCs w:val="16"/>
              </w:rPr>
            </w:pPr>
            <w:r>
              <w:rPr>
                <w:sz w:val="16"/>
                <w:szCs w:val="16"/>
              </w:rPr>
              <w:t>Б</w:t>
            </w:r>
          </w:p>
        </w:tc>
      </w:tr>
      <w:tr w:rsidR="00CB4095" w:rsidRPr="00293FB2" w14:paraId="7ED18273" w14:textId="77777777" w:rsidTr="0057503E">
        <w:trPr>
          <w:trHeight w:val="74"/>
        </w:trPr>
        <w:tc>
          <w:tcPr>
            <w:tcW w:w="426" w:type="dxa"/>
            <w:vAlign w:val="center"/>
          </w:tcPr>
          <w:p w14:paraId="022C9446" w14:textId="77777777" w:rsidR="00CB4095" w:rsidRPr="0069303C" w:rsidRDefault="00BA2750" w:rsidP="0085703A">
            <w:pPr>
              <w:rPr>
                <w:sz w:val="16"/>
                <w:szCs w:val="16"/>
              </w:rPr>
            </w:pPr>
            <w:r>
              <w:rPr>
                <w:sz w:val="16"/>
                <w:szCs w:val="16"/>
              </w:rPr>
              <w:t>8</w:t>
            </w:r>
          </w:p>
        </w:tc>
        <w:tc>
          <w:tcPr>
            <w:tcW w:w="782" w:type="dxa"/>
            <w:vAlign w:val="center"/>
          </w:tcPr>
          <w:p w14:paraId="0340FC67" w14:textId="77777777" w:rsidR="00CB4095" w:rsidRPr="001C3248" w:rsidRDefault="00CB4095" w:rsidP="0085703A">
            <w:pPr>
              <w:rPr>
                <w:sz w:val="16"/>
                <w:szCs w:val="16"/>
              </w:rPr>
            </w:pPr>
            <w:r>
              <w:rPr>
                <w:sz w:val="16"/>
                <w:szCs w:val="16"/>
              </w:rPr>
              <w:t>550</w:t>
            </w:r>
          </w:p>
        </w:tc>
        <w:tc>
          <w:tcPr>
            <w:tcW w:w="563" w:type="dxa"/>
          </w:tcPr>
          <w:p w14:paraId="6F1FAD05" w14:textId="77777777" w:rsidR="00CB4095" w:rsidRDefault="00CB4095" w:rsidP="0085703A">
            <w:r w:rsidRPr="005D652D">
              <w:rPr>
                <w:sz w:val="16"/>
                <w:szCs w:val="16"/>
              </w:rPr>
              <w:t>4, 5, 6, 7, 8, 9</w:t>
            </w:r>
            <w:r w:rsidR="001E65E1">
              <w:rPr>
                <w:sz w:val="16"/>
                <w:szCs w:val="16"/>
              </w:rPr>
              <w:t>,10</w:t>
            </w:r>
          </w:p>
        </w:tc>
        <w:tc>
          <w:tcPr>
            <w:tcW w:w="356" w:type="dxa"/>
            <w:vAlign w:val="center"/>
          </w:tcPr>
          <w:p w14:paraId="2D3D9319" w14:textId="77777777" w:rsidR="00CB4095" w:rsidRPr="00293FB2" w:rsidRDefault="000E3FCA" w:rsidP="0085703A">
            <w:pPr>
              <w:rPr>
                <w:sz w:val="16"/>
                <w:szCs w:val="16"/>
              </w:rPr>
            </w:pPr>
            <w:r>
              <w:rPr>
                <w:sz w:val="16"/>
                <w:szCs w:val="16"/>
              </w:rPr>
              <w:t>1</w:t>
            </w:r>
          </w:p>
        </w:tc>
        <w:tc>
          <w:tcPr>
            <w:tcW w:w="1559" w:type="dxa"/>
            <w:vAlign w:val="center"/>
          </w:tcPr>
          <w:p w14:paraId="2E40E2DA" w14:textId="77777777" w:rsidR="00CB4095" w:rsidRPr="00293FB2" w:rsidRDefault="00CB4095" w:rsidP="0085703A">
            <w:pPr>
              <w:rPr>
                <w:sz w:val="16"/>
                <w:szCs w:val="16"/>
              </w:rPr>
            </w:pPr>
          </w:p>
        </w:tc>
        <w:tc>
          <w:tcPr>
            <w:tcW w:w="425" w:type="dxa"/>
            <w:vAlign w:val="center"/>
          </w:tcPr>
          <w:p w14:paraId="0A4B8497" w14:textId="77777777" w:rsidR="00CB4095" w:rsidRPr="001C3248" w:rsidRDefault="00CB4095" w:rsidP="0085703A">
            <w:pPr>
              <w:rPr>
                <w:sz w:val="16"/>
                <w:szCs w:val="16"/>
              </w:rPr>
            </w:pPr>
            <w:r>
              <w:rPr>
                <w:sz w:val="16"/>
                <w:szCs w:val="16"/>
              </w:rPr>
              <w:t>=</w:t>
            </w:r>
          </w:p>
        </w:tc>
        <w:tc>
          <w:tcPr>
            <w:tcW w:w="567" w:type="dxa"/>
            <w:vAlign w:val="center"/>
          </w:tcPr>
          <w:p w14:paraId="0E2A3B99" w14:textId="77777777" w:rsidR="00CB4095" w:rsidRPr="001C3248" w:rsidRDefault="00CB4095" w:rsidP="0085703A">
            <w:pPr>
              <w:rPr>
                <w:sz w:val="16"/>
                <w:szCs w:val="16"/>
              </w:rPr>
            </w:pPr>
            <w:r>
              <w:rPr>
                <w:sz w:val="16"/>
                <w:szCs w:val="16"/>
              </w:rPr>
              <w:t>400+410+420+430+470+480+510+520</w:t>
            </w:r>
          </w:p>
        </w:tc>
        <w:tc>
          <w:tcPr>
            <w:tcW w:w="567" w:type="dxa"/>
          </w:tcPr>
          <w:p w14:paraId="053D0C8A" w14:textId="77777777" w:rsidR="00CB4095" w:rsidRDefault="00CB4095" w:rsidP="0085703A">
            <w:r w:rsidRPr="00451430">
              <w:rPr>
                <w:sz w:val="16"/>
                <w:szCs w:val="16"/>
              </w:rPr>
              <w:t>4, 5, 6, 7, 8, 9</w:t>
            </w:r>
            <w:r w:rsidR="008D7002">
              <w:rPr>
                <w:sz w:val="16"/>
                <w:szCs w:val="16"/>
              </w:rPr>
              <w:t>, 10</w:t>
            </w:r>
          </w:p>
        </w:tc>
        <w:tc>
          <w:tcPr>
            <w:tcW w:w="567" w:type="dxa"/>
            <w:vAlign w:val="center"/>
          </w:tcPr>
          <w:p w14:paraId="1216C734" w14:textId="77777777" w:rsidR="00CB4095" w:rsidRPr="00293FB2" w:rsidRDefault="00CB4095" w:rsidP="0085703A">
            <w:pPr>
              <w:rPr>
                <w:sz w:val="16"/>
                <w:szCs w:val="16"/>
              </w:rPr>
            </w:pPr>
            <w:r>
              <w:rPr>
                <w:sz w:val="16"/>
                <w:szCs w:val="16"/>
              </w:rPr>
              <w:t>1</w:t>
            </w:r>
          </w:p>
        </w:tc>
        <w:tc>
          <w:tcPr>
            <w:tcW w:w="1166" w:type="dxa"/>
            <w:vAlign w:val="center"/>
          </w:tcPr>
          <w:p w14:paraId="0EE4CACB" w14:textId="77777777" w:rsidR="00CB4095" w:rsidRPr="00293FB2" w:rsidRDefault="00CB4095" w:rsidP="0085703A">
            <w:pPr>
              <w:rPr>
                <w:sz w:val="16"/>
                <w:szCs w:val="16"/>
              </w:rPr>
            </w:pPr>
          </w:p>
        </w:tc>
        <w:tc>
          <w:tcPr>
            <w:tcW w:w="1966" w:type="dxa"/>
            <w:vAlign w:val="center"/>
          </w:tcPr>
          <w:p w14:paraId="7A448A5C" w14:textId="77777777" w:rsidR="00CB4095" w:rsidRPr="008E0367" w:rsidRDefault="00CB4095" w:rsidP="0085703A">
            <w:pPr>
              <w:rPr>
                <w:sz w:val="16"/>
                <w:szCs w:val="16"/>
              </w:rPr>
            </w:pPr>
            <w:r>
              <w:rPr>
                <w:sz w:val="16"/>
                <w:szCs w:val="16"/>
              </w:rPr>
              <w:t xml:space="preserve">Показатель строки </w:t>
            </w:r>
            <w:r w:rsidR="00130955">
              <w:rPr>
                <w:sz w:val="16"/>
                <w:szCs w:val="16"/>
              </w:rPr>
              <w:t>550</w:t>
            </w:r>
            <w:r>
              <w:rPr>
                <w:sz w:val="16"/>
                <w:szCs w:val="16"/>
              </w:rPr>
              <w:t xml:space="preserve"> не равен сумме показателей строк 400+410+420+430+470+480+510+520 - недопустимо</w:t>
            </w:r>
          </w:p>
        </w:tc>
        <w:tc>
          <w:tcPr>
            <w:tcW w:w="1125" w:type="dxa"/>
          </w:tcPr>
          <w:p w14:paraId="327CE99A" w14:textId="77777777" w:rsidR="00CB4095" w:rsidRDefault="00CB4095" w:rsidP="0085703A">
            <w:r w:rsidRPr="00B51652">
              <w:rPr>
                <w:sz w:val="16"/>
                <w:szCs w:val="16"/>
              </w:rPr>
              <w:t>АУБУ, РБС_АУБУ, ГРБС</w:t>
            </w:r>
          </w:p>
        </w:tc>
        <w:tc>
          <w:tcPr>
            <w:tcW w:w="563" w:type="dxa"/>
            <w:vAlign w:val="center"/>
          </w:tcPr>
          <w:p w14:paraId="7D1A8E49" w14:textId="77777777" w:rsidR="00CB4095" w:rsidRPr="00293FB2" w:rsidRDefault="00CB4095" w:rsidP="0085703A">
            <w:pPr>
              <w:rPr>
                <w:sz w:val="16"/>
                <w:szCs w:val="16"/>
              </w:rPr>
            </w:pPr>
            <w:r>
              <w:rPr>
                <w:sz w:val="16"/>
                <w:szCs w:val="16"/>
              </w:rPr>
              <w:t>Б</w:t>
            </w:r>
          </w:p>
        </w:tc>
      </w:tr>
      <w:tr w:rsidR="00CB4095" w:rsidRPr="00293FB2" w14:paraId="22A922A6" w14:textId="77777777" w:rsidTr="0057503E">
        <w:trPr>
          <w:trHeight w:val="74"/>
        </w:trPr>
        <w:tc>
          <w:tcPr>
            <w:tcW w:w="426" w:type="dxa"/>
            <w:vAlign w:val="center"/>
          </w:tcPr>
          <w:p w14:paraId="46866066" w14:textId="77777777" w:rsidR="00CB4095" w:rsidRPr="0069303C" w:rsidRDefault="00BA2750" w:rsidP="0085703A">
            <w:pPr>
              <w:rPr>
                <w:sz w:val="16"/>
                <w:szCs w:val="16"/>
              </w:rPr>
            </w:pPr>
            <w:r>
              <w:rPr>
                <w:sz w:val="16"/>
                <w:szCs w:val="16"/>
              </w:rPr>
              <w:t>9</w:t>
            </w:r>
          </w:p>
        </w:tc>
        <w:tc>
          <w:tcPr>
            <w:tcW w:w="782" w:type="dxa"/>
            <w:vAlign w:val="center"/>
          </w:tcPr>
          <w:p w14:paraId="2C2D152E" w14:textId="77777777" w:rsidR="00CB4095" w:rsidRPr="001C3248" w:rsidRDefault="00CB4095" w:rsidP="0085703A">
            <w:pPr>
              <w:rPr>
                <w:sz w:val="16"/>
                <w:szCs w:val="16"/>
              </w:rPr>
            </w:pPr>
            <w:r>
              <w:rPr>
                <w:sz w:val="16"/>
                <w:szCs w:val="16"/>
              </w:rPr>
              <w:t>700</w:t>
            </w:r>
          </w:p>
        </w:tc>
        <w:tc>
          <w:tcPr>
            <w:tcW w:w="563" w:type="dxa"/>
          </w:tcPr>
          <w:p w14:paraId="58923D4E" w14:textId="77777777" w:rsidR="00CB4095" w:rsidRDefault="00CB4095" w:rsidP="0085703A">
            <w:r w:rsidRPr="005D652D">
              <w:rPr>
                <w:sz w:val="16"/>
                <w:szCs w:val="16"/>
              </w:rPr>
              <w:t>4, 5, 6, 7, 8, 9</w:t>
            </w:r>
            <w:r w:rsidR="001E65E1">
              <w:rPr>
                <w:sz w:val="16"/>
                <w:szCs w:val="16"/>
              </w:rPr>
              <w:t>,10</w:t>
            </w:r>
          </w:p>
        </w:tc>
        <w:tc>
          <w:tcPr>
            <w:tcW w:w="356" w:type="dxa"/>
            <w:vAlign w:val="center"/>
          </w:tcPr>
          <w:p w14:paraId="7D46D0FE" w14:textId="77777777" w:rsidR="00CB4095" w:rsidRPr="00293FB2" w:rsidRDefault="000E3FCA" w:rsidP="0085703A">
            <w:pPr>
              <w:rPr>
                <w:sz w:val="16"/>
                <w:szCs w:val="16"/>
              </w:rPr>
            </w:pPr>
            <w:r>
              <w:rPr>
                <w:sz w:val="16"/>
                <w:szCs w:val="16"/>
              </w:rPr>
              <w:t>1</w:t>
            </w:r>
          </w:p>
        </w:tc>
        <w:tc>
          <w:tcPr>
            <w:tcW w:w="1559" w:type="dxa"/>
            <w:vAlign w:val="center"/>
          </w:tcPr>
          <w:p w14:paraId="20CCA38D" w14:textId="77777777" w:rsidR="00CB4095" w:rsidRPr="00293FB2" w:rsidRDefault="00CB4095" w:rsidP="0085703A">
            <w:pPr>
              <w:rPr>
                <w:sz w:val="16"/>
                <w:szCs w:val="16"/>
              </w:rPr>
            </w:pPr>
          </w:p>
        </w:tc>
        <w:tc>
          <w:tcPr>
            <w:tcW w:w="425" w:type="dxa"/>
            <w:vAlign w:val="center"/>
          </w:tcPr>
          <w:p w14:paraId="65AB14B0" w14:textId="77777777" w:rsidR="00CB4095" w:rsidRPr="001C3248" w:rsidRDefault="00CB4095" w:rsidP="0085703A">
            <w:pPr>
              <w:rPr>
                <w:sz w:val="16"/>
                <w:szCs w:val="16"/>
              </w:rPr>
            </w:pPr>
            <w:r>
              <w:rPr>
                <w:sz w:val="16"/>
                <w:szCs w:val="16"/>
              </w:rPr>
              <w:t>=</w:t>
            </w:r>
          </w:p>
        </w:tc>
        <w:tc>
          <w:tcPr>
            <w:tcW w:w="567" w:type="dxa"/>
            <w:vAlign w:val="center"/>
          </w:tcPr>
          <w:p w14:paraId="6F45942D" w14:textId="77777777" w:rsidR="00CB4095" w:rsidRPr="001C3248" w:rsidRDefault="00CB4095" w:rsidP="0085703A">
            <w:pPr>
              <w:rPr>
                <w:sz w:val="16"/>
                <w:szCs w:val="16"/>
              </w:rPr>
            </w:pPr>
            <w:r>
              <w:rPr>
                <w:sz w:val="16"/>
                <w:szCs w:val="16"/>
              </w:rPr>
              <w:t>550+570</w:t>
            </w:r>
          </w:p>
        </w:tc>
        <w:tc>
          <w:tcPr>
            <w:tcW w:w="567" w:type="dxa"/>
          </w:tcPr>
          <w:p w14:paraId="5B52864C" w14:textId="77777777" w:rsidR="00CB4095" w:rsidRDefault="00CB4095" w:rsidP="0085703A">
            <w:r w:rsidRPr="00451430">
              <w:rPr>
                <w:sz w:val="16"/>
                <w:szCs w:val="16"/>
              </w:rPr>
              <w:t>4, 5, 6, 7, 8, 9</w:t>
            </w:r>
            <w:r w:rsidR="008D7002">
              <w:rPr>
                <w:sz w:val="16"/>
                <w:szCs w:val="16"/>
              </w:rPr>
              <w:t>, 10</w:t>
            </w:r>
          </w:p>
        </w:tc>
        <w:tc>
          <w:tcPr>
            <w:tcW w:w="567" w:type="dxa"/>
            <w:vAlign w:val="center"/>
          </w:tcPr>
          <w:p w14:paraId="07F6E682" w14:textId="77777777" w:rsidR="00CB4095" w:rsidRPr="00293FB2" w:rsidRDefault="00CB4095" w:rsidP="0085703A">
            <w:pPr>
              <w:rPr>
                <w:sz w:val="16"/>
                <w:szCs w:val="16"/>
              </w:rPr>
            </w:pPr>
            <w:r>
              <w:rPr>
                <w:sz w:val="16"/>
                <w:szCs w:val="16"/>
              </w:rPr>
              <w:t>1</w:t>
            </w:r>
          </w:p>
        </w:tc>
        <w:tc>
          <w:tcPr>
            <w:tcW w:w="1166" w:type="dxa"/>
            <w:vAlign w:val="center"/>
          </w:tcPr>
          <w:p w14:paraId="25F5B4FD" w14:textId="77777777" w:rsidR="00CB4095" w:rsidRPr="00293FB2" w:rsidRDefault="00CB4095" w:rsidP="0085703A">
            <w:pPr>
              <w:rPr>
                <w:sz w:val="16"/>
                <w:szCs w:val="16"/>
              </w:rPr>
            </w:pPr>
          </w:p>
        </w:tc>
        <w:tc>
          <w:tcPr>
            <w:tcW w:w="1966" w:type="dxa"/>
            <w:vAlign w:val="center"/>
          </w:tcPr>
          <w:p w14:paraId="5E2D0462" w14:textId="358B6054" w:rsidR="00CB4095" w:rsidRPr="008E0367" w:rsidRDefault="00CB4095" w:rsidP="0085703A">
            <w:pPr>
              <w:rPr>
                <w:sz w:val="16"/>
                <w:szCs w:val="16"/>
              </w:rPr>
            </w:pPr>
            <w:r>
              <w:rPr>
                <w:sz w:val="16"/>
                <w:szCs w:val="16"/>
              </w:rPr>
              <w:t xml:space="preserve">Показатель строки 700 не равен сумме показателей строк 550+570 </w:t>
            </w:r>
            <w:r w:rsidR="00526AD8">
              <w:t>–</w:t>
            </w:r>
            <w:r>
              <w:rPr>
                <w:sz w:val="16"/>
                <w:szCs w:val="16"/>
              </w:rPr>
              <w:t xml:space="preserve"> недопустимо</w:t>
            </w:r>
          </w:p>
        </w:tc>
        <w:tc>
          <w:tcPr>
            <w:tcW w:w="1125" w:type="dxa"/>
          </w:tcPr>
          <w:p w14:paraId="000DFF78" w14:textId="77777777" w:rsidR="00CB4095" w:rsidRDefault="00CB4095" w:rsidP="0085703A">
            <w:r w:rsidRPr="00B51652">
              <w:rPr>
                <w:sz w:val="16"/>
                <w:szCs w:val="16"/>
              </w:rPr>
              <w:t>АУБУ, РБС_АУБУ, ГРБС</w:t>
            </w:r>
          </w:p>
        </w:tc>
        <w:tc>
          <w:tcPr>
            <w:tcW w:w="563" w:type="dxa"/>
            <w:vAlign w:val="center"/>
          </w:tcPr>
          <w:p w14:paraId="340E463B" w14:textId="77777777" w:rsidR="00CB4095" w:rsidRPr="00293FB2" w:rsidRDefault="00CB4095" w:rsidP="0085703A">
            <w:pPr>
              <w:rPr>
                <w:sz w:val="16"/>
                <w:szCs w:val="16"/>
              </w:rPr>
            </w:pPr>
            <w:r>
              <w:rPr>
                <w:sz w:val="16"/>
                <w:szCs w:val="16"/>
              </w:rPr>
              <w:t>Б</w:t>
            </w:r>
          </w:p>
        </w:tc>
      </w:tr>
      <w:tr w:rsidR="00BA2750" w:rsidRPr="00293FB2" w14:paraId="4DC25B5C" w14:textId="77777777" w:rsidTr="0057503E">
        <w:trPr>
          <w:trHeight w:val="74"/>
        </w:trPr>
        <w:tc>
          <w:tcPr>
            <w:tcW w:w="426" w:type="dxa"/>
            <w:vAlign w:val="center"/>
          </w:tcPr>
          <w:p w14:paraId="4DA2F9EB" w14:textId="77777777" w:rsidR="00BA2750" w:rsidRPr="0069303C" w:rsidRDefault="00BA2750" w:rsidP="0085703A">
            <w:pPr>
              <w:rPr>
                <w:sz w:val="16"/>
                <w:szCs w:val="16"/>
              </w:rPr>
            </w:pPr>
            <w:r>
              <w:rPr>
                <w:sz w:val="16"/>
                <w:szCs w:val="16"/>
              </w:rPr>
              <w:t>10</w:t>
            </w:r>
          </w:p>
        </w:tc>
        <w:tc>
          <w:tcPr>
            <w:tcW w:w="782" w:type="dxa"/>
            <w:vAlign w:val="center"/>
          </w:tcPr>
          <w:p w14:paraId="005A8E62" w14:textId="77777777" w:rsidR="00BA2750" w:rsidRDefault="00BA2750" w:rsidP="0085703A">
            <w:pPr>
              <w:rPr>
                <w:sz w:val="16"/>
                <w:szCs w:val="16"/>
              </w:rPr>
            </w:pPr>
            <w:r>
              <w:rPr>
                <w:sz w:val="16"/>
                <w:szCs w:val="16"/>
              </w:rPr>
              <w:t>700</w:t>
            </w:r>
          </w:p>
        </w:tc>
        <w:tc>
          <w:tcPr>
            <w:tcW w:w="563" w:type="dxa"/>
          </w:tcPr>
          <w:p w14:paraId="2D14E932" w14:textId="77777777" w:rsidR="00BA2750" w:rsidRPr="005D652D" w:rsidRDefault="00BA2750" w:rsidP="0085703A">
            <w:pPr>
              <w:rPr>
                <w:sz w:val="16"/>
                <w:szCs w:val="16"/>
              </w:rPr>
            </w:pPr>
            <w:r w:rsidRPr="005D652D">
              <w:rPr>
                <w:sz w:val="16"/>
                <w:szCs w:val="16"/>
              </w:rPr>
              <w:t>4, 5, 6, 7, 8, 9</w:t>
            </w:r>
            <w:r w:rsidR="001E65E1">
              <w:rPr>
                <w:sz w:val="16"/>
                <w:szCs w:val="16"/>
              </w:rPr>
              <w:t>,10</w:t>
            </w:r>
          </w:p>
        </w:tc>
        <w:tc>
          <w:tcPr>
            <w:tcW w:w="356" w:type="dxa"/>
            <w:vAlign w:val="center"/>
          </w:tcPr>
          <w:p w14:paraId="1642E15C" w14:textId="77777777" w:rsidR="00BA2750" w:rsidRDefault="00BA2750" w:rsidP="0085703A">
            <w:pPr>
              <w:rPr>
                <w:sz w:val="16"/>
                <w:szCs w:val="16"/>
              </w:rPr>
            </w:pPr>
            <w:r>
              <w:rPr>
                <w:sz w:val="16"/>
                <w:szCs w:val="16"/>
              </w:rPr>
              <w:t>1</w:t>
            </w:r>
          </w:p>
        </w:tc>
        <w:tc>
          <w:tcPr>
            <w:tcW w:w="1559" w:type="dxa"/>
            <w:vAlign w:val="center"/>
          </w:tcPr>
          <w:p w14:paraId="1ECC3F25" w14:textId="77777777" w:rsidR="00BA2750" w:rsidRPr="00293FB2" w:rsidRDefault="00BA2750" w:rsidP="0085703A">
            <w:pPr>
              <w:rPr>
                <w:sz w:val="16"/>
                <w:szCs w:val="16"/>
              </w:rPr>
            </w:pPr>
          </w:p>
        </w:tc>
        <w:tc>
          <w:tcPr>
            <w:tcW w:w="425" w:type="dxa"/>
            <w:vAlign w:val="center"/>
          </w:tcPr>
          <w:p w14:paraId="1C9F352D" w14:textId="77777777" w:rsidR="00BA2750" w:rsidRDefault="00BA2750" w:rsidP="0085703A">
            <w:pPr>
              <w:rPr>
                <w:sz w:val="16"/>
                <w:szCs w:val="16"/>
              </w:rPr>
            </w:pPr>
            <w:r>
              <w:rPr>
                <w:sz w:val="16"/>
                <w:szCs w:val="16"/>
              </w:rPr>
              <w:t>=</w:t>
            </w:r>
          </w:p>
        </w:tc>
        <w:tc>
          <w:tcPr>
            <w:tcW w:w="567" w:type="dxa"/>
            <w:vAlign w:val="center"/>
          </w:tcPr>
          <w:p w14:paraId="22C7C4CF" w14:textId="77777777" w:rsidR="00BA2750" w:rsidRDefault="00BA2750" w:rsidP="0085703A">
            <w:pPr>
              <w:rPr>
                <w:sz w:val="16"/>
                <w:szCs w:val="16"/>
              </w:rPr>
            </w:pPr>
            <w:r>
              <w:rPr>
                <w:sz w:val="16"/>
                <w:szCs w:val="16"/>
              </w:rPr>
              <w:t>350</w:t>
            </w:r>
          </w:p>
        </w:tc>
        <w:tc>
          <w:tcPr>
            <w:tcW w:w="567" w:type="dxa"/>
          </w:tcPr>
          <w:p w14:paraId="64D5FB49" w14:textId="77777777" w:rsidR="00BA2750" w:rsidRPr="00451430" w:rsidRDefault="00BA2750" w:rsidP="0085703A">
            <w:pPr>
              <w:rPr>
                <w:sz w:val="16"/>
                <w:szCs w:val="16"/>
              </w:rPr>
            </w:pPr>
            <w:r w:rsidRPr="005D652D">
              <w:rPr>
                <w:sz w:val="16"/>
                <w:szCs w:val="16"/>
              </w:rPr>
              <w:t>4, 5, 6, 7, 8, 9</w:t>
            </w:r>
            <w:r w:rsidR="008D7002">
              <w:rPr>
                <w:sz w:val="16"/>
                <w:szCs w:val="16"/>
              </w:rPr>
              <w:t>, 10</w:t>
            </w:r>
          </w:p>
        </w:tc>
        <w:tc>
          <w:tcPr>
            <w:tcW w:w="567" w:type="dxa"/>
            <w:vAlign w:val="center"/>
          </w:tcPr>
          <w:p w14:paraId="0016014E" w14:textId="77777777" w:rsidR="00BA2750" w:rsidRDefault="00BA2750" w:rsidP="0085703A">
            <w:pPr>
              <w:rPr>
                <w:sz w:val="16"/>
                <w:szCs w:val="16"/>
              </w:rPr>
            </w:pPr>
            <w:r>
              <w:rPr>
                <w:sz w:val="16"/>
                <w:szCs w:val="16"/>
              </w:rPr>
              <w:t>1</w:t>
            </w:r>
          </w:p>
        </w:tc>
        <w:tc>
          <w:tcPr>
            <w:tcW w:w="1166" w:type="dxa"/>
            <w:vAlign w:val="center"/>
          </w:tcPr>
          <w:p w14:paraId="673CC262" w14:textId="77777777" w:rsidR="00BA2750" w:rsidRPr="00293FB2" w:rsidRDefault="00BA2750" w:rsidP="0085703A">
            <w:pPr>
              <w:rPr>
                <w:sz w:val="16"/>
                <w:szCs w:val="16"/>
              </w:rPr>
            </w:pPr>
          </w:p>
        </w:tc>
        <w:tc>
          <w:tcPr>
            <w:tcW w:w="1966" w:type="dxa"/>
            <w:vAlign w:val="center"/>
          </w:tcPr>
          <w:p w14:paraId="20FA1A86" w14:textId="0E7EFE5B" w:rsidR="00BA2750" w:rsidRDefault="00BA2750" w:rsidP="0085703A">
            <w:pPr>
              <w:rPr>
                <w:sz w:val="16"/>
                <w:szCs w:val="16"/>
              </w:rPr>
            </w:pPr>
            <w:r>
              <w:rPr>
                <w:sz w:val="16"/>
                <w:szCs w:val="16"/>
              </w:rPr>
              <w:t xml:space="preserve">Показатель строки 700 не равен показателю строки 350 </w:t>
            </w:r>
            <w:r w:rsidR="00526AD8">
              <w:t>–</w:t>
            </w:r>
            <w:r>
              <w:rPr>
                <w:sz w:val="16"/>
                <w:szCs w:val="16"/>
              </w:rPr>
              <w:t xml:space="preserve"> недопустимо</w:t>
            </w:r>
          </w:p>
        </w:tc>
        <w:tc>
          <w:tcPr>
            <w:tcW w:w="1125" w:type="dxa"/>
          </w:tcPr>
          <w:p w14:paraId="35D83D87" w14:textId="77777777" w:rsidR="00BA2750" w:rsidRPr="00B51652" w:rsidRDefault="00BA2750" w:rsidP="0085703A">
            <w:pPr>
              <w:rPr>
                <w:sz w:val="16"/>
                <w:szCs w:val="16"/>
              </w:rPr>
            </w:pPr>
            <w:r w:rsidRPr="00B51652">
              <w:rPr>
                <w:sz w:val="16"/>
                <w:szCs w:val="16"/>
              </w:rPr>
              <w:t>АУБУ, РБС_АУБУ, ГРБС</w:t>
            </w:r>
          </w:p>
        </w:tc>
        <w:tc>
          <w:tcPr>
            <w:tcW w:w="563" w:type="dxa"/>
            <w:vAlign w:val="center"/>
          </w:tcPr>
          <w:p w14:paraId="43BD3C62" w14:textId="77777777" w:rsidR="00BA2750" w:rsidRDefault="00BA2750" w:rsidP="0085703A">
            <w:pPr>
              <w:rPr>
                <w:sz w:val="16"/>
                <w:szCs w:val="16"/>
              </w:rPr>
            </w:pPr>
            <w:r>
              <w:rPr>
                <w:sz w:val="16"/>
                <w:szCs w:val="16"/>
              </w:rPr>
              <w:t>Б</w:t>
            </w:r>
          </w:p>
        </w:tc>
      </w:tr>
      <w:tr w:rsidR="00BA2750" w:rsidRPr="00293FB2" w14:paraId="07927F27" w14:textId="77777777" w:rsidTr="0057503E">
        <w:trPr>
          <w:trHeight w:val="74"/>
        </w:trPr>
        <w:tc>
          <w:tcPr>
            <w:tcW w:w="426" w:type="dxa"/>
            <w:vAlign w:val="center"/>
          </w:tcPr>
          <w:p w14:paraId="3437B782" w14:textId="77777777" w:rsidR="00BA2750" w:rsidRPr="0069303C" w:rsidRDefault="00BA2750" w:rsidP="0085703A">
            <w:pPr>
              <w:rPr>
                <w:sz w:val="16"/>
                <w:szCs w:val="16"/>
              </w:rPr>
            </w:pPr>
            <w:r>
              <w:rPr>
                <w:sz w:val="16"/>
                <w:szCs w:val="16"/>
              </w:rPr>
              <w:t>11</w:t>
            </w:r>
          </w:p>
        </w:tc>
        <w:tc>
          <w:tcPr>
            <w:tcW w:w="782" w:type="dxa"/>
            <w:vAlign w:val="center"/>
          </w:tcPr>
          <w:p w14:paraId="5887BCF5" w14:textId="77777777" w:rsidR="00BA2750" w:rsidRDefault="00BA2750" w:rsidP="0085703A">
            <w:pPr>
              <w:rPr>
                <w:sz w:val="16"/>
                <w:szCs w:val="16"/>
              </w:rPr>
            </w:pPr>
          </w:p>
        </w:tc>
        <w:tc>
          <w:tcPr>
            <w:tcW w:w="563" w:type="dxa"/>
            <w:vAlign w:val="center"/>
          </w:tcPr>
          <w:p w14:paraId="6A68EED3" w14:textId="77777777" w:rsidR="00BA2750" w:rsidRDefault="00BA2750" w:rsidP="0085703A">
            <w:pPr>
              <w:rPr>
                <w:sz w:val="16"/>
                <w:szCs w:val="16"/>
              </w:rPr>
            </w:pPr>
            <w:r>
              <w:rPr>
                <w:sz w:val="16"/>
                <w:szCs w:val="16"/>
              </w:rPr>
              <w:t>2</w:t>
            </w:r>
          </w:p>
        </w:tc>
        <w:tc>
          <w:tcPr>
            <w:tcW w:w="356" w:type="dxa"/>
            <w:vAlign w:val="center"/>
          </w:tcPr>
          <w:p w14:paraId="569EFD1A" w14:textId="77777777" w:rsidR="00BA2750" w:rsidRPr="001C3248" w:rsidRDefault="00BA2750" w:rsidP="0085703A">
            <w:pPr>
              <w:rPr>
                <w:sz w:val="16"/>
                <w:szCs w:val="16"/>
              </w:rPr>
            </w:pPr>
            <w:r>
              <w:rPr>
                <w:sz w:val="16"/>
                <w:szCs w:val="16"/>
              </w:rPr>
              <w:t>2</w:t>
            </w:r>
          </w:p>
        </w:tc>
        <w:tc>
          <w:tcPr>
            <w:tcW w:w="1559" w:type="dxa"/>
            <w:vAlign w:val="center"/>
          </w:tcPr>
          <w:p w14:paraId="2C60B03A" w14:textId="77777777" w:rsidR="00BA2750" w:rsidRPr="00293FB2" w:rsidRDefault="00BA2750" w:rsidP="0085703A">
            <w:pP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425" w:type="dxa"/>
            <w:vAlign w:val="center"/>
          </w:tcPr>
          <w:p w14:paraId="14557C7C" w14:textId="77777777" w:rsidR="00BA2750" w:rsidRPr="00BE3EC9" w:rsidRDefault="00BA2750" w:rsidP="0085703A">
            <w:pPr>
              <w:rPr>
                <w:sz w:val="16"/>
                <w:szCs w:val="16"/>
              </w:rPr>
            </w:pPr>
            <w:r>
              <w:rPr>
                <w:sz w:val="16"/>
                <w:szCs w:val="16"/>
              </w:rPr>
              <w:t>=</w:t>
            </w:r>
          </w:p>
        </w:tc>
        <w:tc>
          <w:tcPr>
            <w:tcW w:w="567" w:type="dxa"/>
            <w:vAlign w:val="center"/>
          </w:tcPr>
          <w:p w14:paraId="2E956B9A" w14:textId="77777777" w:rsidR="00BA2750" w:rsidRDefault="00BA2750" w:rsidP="0085703A">
            <w:pPr>
              <w:rPr>
                <w:sz w:val="16"/>
                <w:szCs w:val="16"/>
              </w:rPr>
            </w:pPr>
            <w:r>
              <w:rPr>
                <w:sz w:val="16"/>
                <w:szCs w:val="16"/>
              </w:rPr>
              <w:t>350</w:t>
            </w:r>
          </w:p>
        </w:tc>
        <w:tc>
          <w:tcPr>
            <w:tcW w:w="567" w:type="dxa"/>
            <w:vAlign w:val="center"/>
          </w:tcPr>
          <w:p w14:paraId="354DC285" w14:textId="77777777" w:rsidR="00BA2750" w:rsidRDefault="00BA2750" w:rsidP="0085703A">
            <w:pPr>
              <w:rPr>
                <w:sz w:val="16"/>
                <w:szCs w:val="16"/>
              </w:rPr>
            </w:pPr>
            <w:r>
              <w:rPr>
                <w:sz w:val="16"/>
                <w:szCs w:val="16"/>
              </w:rPr>
              <w:t>4</w:t>
            </w:r>
          </w:p>
        </w:tc>
        <w:tc>
          <w:tcPr>
            <w:tcW w:w="567" w:type="dxa"/>
            <w:vAlign w:val="center"/>
          </w:tcPr>
          <w:p w14:paraId="032C3E6A" w14:textId="77777777" w:rsidR="00BA2750" w:rsidRPr="00293FB2" w:rsidRDefault="00BA2750" w:rsidP="0085703A">
            <w:pPr>
              <w:rPr>
                <w:sz w:val="16"/>
                <w:szCs w:val="16"/>
              </w:rPr>
            </w:pPr>
            <w:r>
              <w:rPr>
                <w:sz w:val="16"/>
                <w:szCs w:val="16"/>
              </w:rPr>
              <w:t>1</w:t>
            </w:r>
          </w:p>
        </w:tc>
        <w:tc>
          <w:tcPr>
            <w:tcW w:w="1166" w:type="dxa"/>
            <w:vAlign w:val="center"/>
          </w:tcPr>
          <w:p w14:paraId="536310AB" w14:textId="77777777" w:rsidR="00BA2750" w:rsidRPr="00293FB2" w:rsidRDefault="00BA2750" w:rsidP="0085703A">
            <w:pPr>
              <w:rPr>
                <w:sz w:val="16"/>
                <w:szCs w:val="16"/>
              </w:rPr>
            </w:pPr>
          </w:p>
        </w:tc>
        <w:tc>
          <w:tcPr>
            <w:tcW w:w="1966" w:type="dxa"/>
            <w:vAlign w:val="center"/>
          </w:tcPr>
          <w:p w14:paraId="1A8357C0" w14:textId="647CD768" w:rsidR="00BA2750" w:rsidRPr="008E0367" w:rsidRDefault="00BA2750" w:rsidP="0085703A">
            <w:pPr>
              <w:rPr>
                <w:sz w:val="16"/>
                <w:szCs w:val="16"/>
              </w:rPr>
            </w:pPr>
            <w:r>
              <w:rPr>
                <w:sz w:val="16"/>
                <w:szCs w:val="16"/>
              </w:rPr>
              <w:t>Показатель строки «</w:t>
            </w:r>
            <w:r w:rsidRPr="00BE3EC9">
              <w:rPr>
                <w:sz w:val="16"/>
                <w:szCs w:val="16"/>
              </w:rPr>
              <w:t>Счета актива баланса, итого</w:t>
            </w:r>
            <w:r>
              <w:rPr>
                <w:sz w:val="16"/>
                <w:szCs w:val="16"/>
              </w:rPr>
              <w:t xml:space="preserve">» не равен </w:t>
            </w:r>
            <w:r w:rsidRPr="004E18F1">
              <w:rPr>
                <w:sz w:val="16"/>
                <w:szCs w:val="16"/>
              </w:rPr>
              <w:t xml:space="preserve">показателю графы 4 строки 350 раздела 1 «Изменение остатков валюты </w:t>
            </w:r>
            <w:r w:rsidR="00153A3C" w:rsidRPr="004E18F1">
              <w:rPr>
                <w:sz w:val="16"/>
                <w:szCs w:val="16"/>
              </w:rPr>
              <w:t>баланса»</w:t>
            </w:r>
            <w:r w:rsidR="00153A3C">
              <w:rPr>
                <w:sz w:val="16"/>
                <w:szCs w:val="16"/>
              </w:rPr>
              <w:t xml:space="preserve"> </w:t>
            </w:r>
            <w:r w:rsidR="00526AD8">
              <w:t>–</w:t>
            </w:r>
            <w:r>
              <w:rPr>
                <w:sz w:val="16"/>
                <w:szCs w:val="16"/>
              </w:rPr>
              <w:t xml:space="preserve"> недопустимо</w:t>
            </w:r>
          </w:p>
        </w:tc>
        <w:tc>
          <w:tcPr>
            <w:tcW w:w="1125" w:type="dxa"/>
          </w:tcPr>
          <w:p w14:paraId="3BCA333F" w14:textId="77777777" w:rsidR="00BA2750" w:rsidRDefault="00BA2750" w:rsidP="0085703A">
            <w:r w:rsidRPr="00B51652">
              <w:rPr>
                <w:sz w:val="16"/>
                <w:szCs w:val="16"/>
              </w:rPr>
              <w:t>АУБУ, РБС_АУБУ, ГРБС</w:t>
            </w:r>
          </w:p>
        </w:tc>
        <w:tc>
          <w:tcPr>
            <w:tcW w:w="563" w:type="dxa"/>
            <w:vAlign w:val="center"/>
          </w:tcPr>
          <w:p w14:paraId="571CD133" w14:textId="77777777" w:rsidR="00BA2750" w:rsidRPr="00293FB2" w:rsidRDefault="00BA2750" w:rsidP="0085703A">
            <w:pPr>
              <w:rPr>
                <w:sz w:val="16"/>
                <w:szCs w:val="16"/>
              </w:rPr>
            </w:pPr>
            <w:r>
              <w:rPr>
                <w:sz w:val="16"/>
                <w:szCs w:val="16"/>
              </w:rPr>
              <w:t>Б</w:t>
            </w:r>
          </w:p>
        </w:tc>
      </w:tr>
      <w:tr w:rsidR="006C7F69" w:rsidRPr="00293FB2" w14:paraId="55B10544"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2F6070FB" w14:textId="77777777" w:rsidR="006C7F69" w:rsidRDefault="006C7F69" w:rsidP="0085703A">
            <w:pPr>
              <w:rPr>
                <w:sz w:val="16"/>
                <w:szCs w:val="16"/>
              </w:rPr>
            </w:pPr>
            <w:r>
              <w:rPr>
                <w:sz w:val="16"/>
                <w:szCs w:val="16"/>
              </w:rPr>
              <w:t>11.1</w:t>
            </w:r>
          </w:p>
        </w:tc>
        <w:tc>
          <w:tcPr>
            <w:tcW w:w="782" w:type="dxa"/>
            <w:tcBorders>
              <w:top w:val="single" w:sz="4" w:space="0" w:color="auto"/>
              <w:left w:val="single" w:sz="4" w:space="0" w:color="auto"/>
              <w:bottom w:val="single" w:sz="4" w:space="0" w:color="auto"/>
              <w:right w:val="single" w:sz="4" w:space="0" w:color="auto"/>
            </w:tcBorders>
            <w:vAlign w:val="center"/>
          </w:tcPr>
          <w:p w14:paraId="21DB2647" w14:textId="77777777" w:rsidR="006C7F69" w:rsidRDefault="006C7F69"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6F582424" w14:textId="77777777" w:rsidR="006C7F69" w:rsidRDefault="006C7F69"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236F7BAE" w14:textId="77777777" w:rsidR="006C7F69" w:rsidRPr="001C3248" w:rsidRDefault="006C7F69"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06E88CC5" w14:textId="77777777" w:rsidR="006C7F69" w:rsidRPr="00293FB2" w:rsidRDefault="006C7F69" w:rsidP="0085703A">
            <w:pP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425" w:type="dxa"/>
            <w:tcBorders>
              <w:top w:val="single" w:sz="4" w:space="0" w:color="auto"/>
              <w:left w:val="single" w:sz="4" w:space="0" w:color="auto"/>
              <w:bottom w:val="single" w:sz="4" w:space="0" w:color="auto"/>
              <w:right w:val="single" w:sz="4" w:space="0" w:color="auto"/>
            </w:tcBorders>
            <w:vAlign w:val="center"/>
          </w:tcPr>
          <w:p w14:paraId="226D0AC7" w14:textId="77777777" w:rsidR="006C7F69" w:rsidRPr="00BE3EC9" w:rsidRDefault="006C7F69"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C434A63" w14:textId="77777777" w:rsidR="006C7F69" w:rsidRDefault="006C7F69" w:rsidP="0085703A">
            <w:pPr>
              <w:rPr>
                <w:sz w:val="16"/>
                <w:szCs w:val="16"/>
              </w:rPr>
            </w:pPr>
            <w:r>
              <w:rPr>
                <w:sz w:val="16"/>
                <w:szCs w:val="16"/>
              </w:rPr>
              <w:t>Детализи</w:t>
            </w:r>
            <w:r>
              <w:rPr>
                <w:sz w:val="16"/>
                <w:szCs w:val="16"/>
              </w:rPr>
              <w:lastRenderedPageBreak/>
              <w:t>рованные строки счетов актива баланса</w:t>
            </w:r>
          </w:p>
        </w:tc>
        <w:tc>
          <w:tcPr>
            <w:tcW w:w="567" w:type="dxa"/>
            <w:tcBorders>
              <w:top w:val="single" w:sz="4" w:space="0" w:color="auto"/>
              <w:left w:val="single" w:sz="4" w:space="0" w:color="auto"/>
              <w:bottom w:val="single" w:sz="4" w:space="0" w:color="auto"/>
              <w:right w:val="single" w:sz="4" w:space="0" w:color="auto"/>
            </w:tcBorders>
            <w:vAlign w:val="center"/>
          </w:tcPr>
          <w:p w14:paraId="4C89867D" w14:textId="77777777" w:rsidR="006C7F69" w:rsidRDefault="006C7F69" w:rsidP="0085703A">
            <w:pPr>
              <w:rPr>
                <w:sz w:val="16"/>
                <w:szCs w:val="16"/>
              </w:rPr>
            </w:pPr>
            <w:r>
              <w:rPr>
                <w:sz w:val="16"/>
                <w:szCs w:val="16"/>
              </w:rPr>
              <w:lastRenderedPageBreak/>
              <w:t>2</w:t>
            </w:r>
          </w:p>
        </w:tc>
        <w:tc>
          <w:tcPr>
            <w:tcW w:w="567" w:type="dxa"/>
            <w:tcBorders>
              <w:top w:val="single" w:sz="4" w:space="0" w:color="auto"/>
              <w:left w:val="single" w:sz="4" w:space="0" w:color="auto"/>
              <w:bottom w:val="single" w:sz="4" w:space="0" w:color="auto"/>
              <w:right w:val="single" w:sz="4" w:space="0" w:color="auto"/>
            </w:tcBorders>
            <w:vAlign w:val="center"/>
          </w:tcPr>
          <w:p w14:paraId="52F95109" w14:textId="77777777" w:rsidR="006C7F69" w:rsidRPr="00293FB2" w:rsidRDefault="006C7F69" w:rsidP="0085703A">
            <w:pPr>
              <w:rPr>
                <w:sz w:val="16"/>
                <w:szCs w:val="16"/>
              </w:rPr>
            </w:pPr>
            <w:r>
              <w:rPr>
                <w:sz w:val="16"/>
                <w:szCs w:val="16"/>
              </w:rPr>
              <w:t>2</w:t>
            </w:r>
          </w:p>
        </w:tc>
        <w:tc>
          <w:tcPr>
            <w:tcW w:w="1166" w:type="dxa"/>
            <w:tcBorders>
              <w:top w:val="single" w:sz="4" w:space="0" w:color="auto"/>
              <w:left w:val="single" w:sz="4" w:space="0" w:color="auto"/>
              <w:bottom w:val="single" w:sz="4" w:space="0" w:color="auto"/>
              <w:right w:val="single" w:sz="4" w:space="0" w:color="auto"/>
            </w:tcBorders>
            <w:vAlign w:val="center"/>
          </w:tcPr>
          <w:p w14:paraId="41A6A820" w14:textId="77777777" w:rsidR="006C7F69" w:rsidRDefault="006C7F69" w:rsidP="0085703A">
            <w:pPr>
              <w:rPr>
                <w:sz w:val="16"/>
                <w:szCs w:val="16"/>
              </w:rPr>
            </w:pPr>
            <w:r>
              <w:rPr>
                <w:sz w:val="16"/>
                <w:szCs w:val="16"/>
              </w:rPr>
              <w:t>Сумма показателей по всем счетам, кроме 104хх, 114хх</w:t>
            </w:r>
          </w:p>
          <w:p w14:paraId="318CB602" w14:textId="77777777" w:rsidR="006C7F69" w:rsidRDefault="006C7F69" w:rsidP="0085703A">
            <w:pPr>
              <w:rPr>
                <w:sz w:val="16"/>
                <w:szCs w:val="16"/>
              </w:rPr>
            </w:pPr>
            <w:r>
              <w:rPr>
                <w:sz w:val="16"/>
                <w:szCs w:val="16"/>
              </w:rPr>
              <w:lastRenderedPageBreak/>
              <w:t>–</w:t>
            </w:r>
          </w:p>
          <w:p w14:paraId="7E2F3128" w14:textId="77777777" w:rsidR="006C7F69" w:rsidRPr="00293FB2" w:rsidRDefault="006C7F69" w:rsidP="0085703A">
            <w:pPr>
              <w:rPr>
                <w:sz w:val="16"/>
                <w:szCs w:val="16"/>
              </w:rPr>
            </w:pPr>
            <w:r>
              <w:rPr>
                <w:sz w:val="16"/>
                <w:szCs w:val="16"/>
              </w:rPr>
              <w:t>Сумма показателей по счетам 104хх, 114хх</w:t>
            </w:r>
          </w:p>
        </w:tc>
        <w:tc>
          <w:tcPr>
            <w:tcW w:w="1966" w:type="dxa"/>
            <w:tcBorders>
              <w:top w:val="single" w:sz="4" w:space="0" w:color="auto"/>
              <w:left w:val="single" w:sz="4" w:space="0" w:color="auto"/>
              <w:bottom w:val="single" w:sz="4" w:space="0" w:color="auto"/>
              <w:right w:val="single" w:sz="4" w:space="0" w:color="auto"/>
            </w:tcBorders>
            <w:vAlign w:val="center"/>
          </w:tcPr>
          <w:p w14:paraId="737DC1D7" w14:textId="77777777" w:rsidR="006C7F69" w:rsidRPr="008E0367" w:rsidRDefault="006C7F69" w:rsidP="0085703A">
            <w:pPr>
              <w:rPr>
                <w:sz w:val="16"/>
                <w:szCs w:val="16"/>
              </w:rPr>
            </w:pPr>
            <w:r>
              <w:rPr>
                <w:sz w:val="16"/>
                <w:szCs w:val="16"/>
              </w:rPr>
              <w:lastRenderedPageBreak/>
              <w:t>Показатель строки «</w:t>
            </w:r>
            <w:r w:rsidRPr="00BE3EC9">
              <w:rPr>
                <w:sz w:val="16"/>
                <w:szCs w:val="16"/>
              </w:rPr>
              <w:t>Счета актива баланса, итого</w:t>
            </w:r>
            <w:r>
              <w:rPr>
                <w:sz w:val="16"/>
                <w:szCs w:val="16"/>
              </w:rPr>
              <w:t>» Раздела 2 не соот</w:t>
            </w:r>
            <w:r>
              <w:rPr>
                <w:sz w:val="16"/>
                <w:szCs w:val="16"/>
              </w:rPr>
              <w:lastRenderedPageBreak/>
              <w:t>ветствует сумме детализированных строк – недопустимо</w:t>
            </w:r>
          </w:p>
        </w:tc>
        <w:tc>
          <w:tcPr>
            <w:tcW w:w="1125" w:type="dxa"/>
            <w:tcBorders>
              <w:top w:val="single" w:sz="4" w:space="0" w:color="auto"/>
              <w:left w:val="single" w:sz="4" w:space="0" w:color="auto"/>
              <w:bottom w:val="single" w:sz="4" w:space="0" w:color="auto"/>
              <w:right w:val="single" w:sz="4" w:space="0" w:color="auto"/>
            </w:tcBorders>
          </w:tcPr>
          <w:p w14:paraId="3A824E1E" w14:textId="6CFE2BAB" w:rsidR="006C7F69" w:rsidRPr="00293FB2" w:rsidRDefault="006C7F69" w:rsidP="0085703A">
            <w:pPr>
              <w:rPr>
                <w:sz w:val="16"/>
                <w:szCs w:val="16"/>
              </w:rPr>
            </w:pPr>
            <w:r w:rsidRPr="00B51652">
              <w:rPr>
                <w:sz w:val="16"/>
                <w:szCs w:val="16"/>
              </w:rPr>
              <w:lastRenderedPageBreak/>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33FB95DD" w14:textId="77777777" w:rsidR="006C7F69" w:rsidRPr="00293FB2" w:rsidRDefault="006C7F69" w:rsidP="0085703A">
            <w:pPr>
              <w:rPr>
                <w:sz w:val="16"/>
                <w:szCs w:val="16"/>
              </w:rPr>
            </w:pPr>
            <w:r>
              <w:rPr>
                <w:sz w:val="16"/>
                <w:szCs w:val="16"/>
              </w:rPr>
              <w:t>Б</w:t>
            </w:r>
          </w:p>
        </w:tc>
      </w:tr>
      <w:tr w:rsidR="00BA2750" w:rsidRPr="00293FB2" w14:paraId="23F8269F" w14:textId="77777777" w:rsidTr="0057503E">
        <w:trPr>
          <w:trHeight w:val="74"/>
        </w:trPr>
        <w:tc>
          <w:tcPr>
            <w:tcW w:w="426" w:type="dxa"/>
            <w:vAlign w:val="center"/>
          </w:tcPr>
          <w:p w14:paraId="1A24A4AE" w14:textId="77777777" w:rsidR="00BA2750" w:rsidRDefault="00BA2750" w:rsidP="0085703A">
            <w:pPr>
              <w:rPr>
                <w:sz w:val="16"/>
                <w:szCs w:val="16"/>
              </w:rPr>
            </w:pPr>
            <w:r>
              <w:rPr>
                <w:sz w:val="16"/>
                <w:szCs w:val="16"/>
              </w:rPr>
              <w:lastRenderedPageBreak/>
              <w:t>12</w:t>
            </w:r>
          </w:p>
        </w:tc>
        <w:tc>
          <w:tcPr>
            <w:tcW w:w="782" w:type="dxa"/>
            <w:vAlign w:val="center"/>
          </w:tcPr>
          <w:p w14:paraId="0ACE72D1" w14:textId="77777777" w:rsidR="00BA2750" w:rsidRDefault="00BA2750" w:rsidP="0085703A">
            <w:pPr>
              <w:rPr>
                <w:sz w:val="16"/>
                <w:szCs w:val="16"/>
              </w:rPr>
            </w:pPr>
          </w:p>
        </w:tc>
        <w:tc>
          <w:tcPr>
            <w:tcW w:w="563" w:type="dxa"/>
            <w:vAlign w:val="center"/>
          </w:tcPr>
          <w:p w14:paraId="2D1779F8" w14:textId="77777777" w:rsidR="00BA2750" w:rsidRDefault="00BA2750" w:rsidP="0085703A">
            <w:pPr>
              <w:rPr>
                <w:sz w:val="16"/>
                <w:szCs w:val="16"/>
              </w:rPr>
            </w:pPr>
            <w:r>
              <w:rPr>
                <w:sz w:val="16"/>
                <w:szCs w:val="16"/>
              </w:rPr>
              <w:t>2</w:t>
            </w:r>
          </w:p>
        </w:tc>
        <w:tc>
          <w:tcPr>
            <w:tcW w:w="356" w:type="dxa"/>
            <w:vAlign w:val="center"/>
          </w:tcPr>
          <w:p w14:paraId="78AEE1DA" w14:textId="77777777" w:rsidR="00BA2750" w:rsidRPr="001C3248" w:rsidRDefault="00BA2750" w:rsidP="0085703A">
            <w:pPr>
              <w:rPr>
                <w:sz w:val="16"/>
                <w:szCs w:val="16"/>
              </w:rPr>
            </w:pPr>
            <w:r>
              <w:rPr>
                <w:sz w:val="16"/>
                <w:szCs w:val="16"/>
              </w:rPr>
              <w:t>2</w:t>
            </w:r>
          </w:p>
        </w:tc>
        <w:tc>
          <w:tcPr>
            <w:tcW w:w="1559" w:type="dxa"/>
            <w:vAlign w:val="center"/>
          </w:tcPr>
          <w:p w14:paraId="681B6254" w14:textId="77777777" w:rsidR="00BA2750" w:rsidRPr="00293FB2" w:rsidRDefault="00BA2750" w:rsidP="0085703A">
            <w:pPr>
              <w:rPr>
                <w:sz w:val="16"/>
                <w:szCs w:val="16"/>
              </w:rPr>
            </w:pPr>
            <w:r>
              <w:rPr>
                <w:sz w:val="16"/>
                <w:szCs w:val="16"/>
              </w:rPr>
              <w:t>Показатель строки «</w:t>
            </w:r>
            <w:r w:rsidRPr="00BE3EC9">
              <w:rPr>
                <w:sz w:val="16"/>
                <w:szCs w:val="16"/>
              </w:rPr>
              <w:t>Счета пассива баланса, итого</w:t>
            </w:r>
            <w:r>
              <w:rPr>
                <w:sz w:val="16"/>
                <w:szCs w:val="16"/>
              </w:rPr>
              <w:t>»</w:t>
            </w:r>
          </w:p>
        </w:tc>
        <w:tc>
          <w:tcPr>
            <w:tcW w:w="425" w:type="dxa"/>
            <w:vAlign w:val="center"/>
          </w:tcPr>
          <w:p w14:paraId="7D980D59" w14:textId="77777777" w:rsidR="00BA2750" w:rsidRPr="00BE3EC9" w:rsidRDefault="00BA2750" w:rsidP="0085703A">
            <w:pPr>
              <w:rPr>
                <w:sz w:val="16"/>
                <w:szCs w:val="16"/>
              </w:rPr>
            </w:pPr>
            <w:r>
              <w:rPr>
                <w:sz w:val="16"/>
                <w:szCs w:val="16"/>
              </w:rPr>
              <w:t>=</w:t>
            </w:r>
          </w:p>
        </w:tc>
        <w:tc>
          <w:tcPr>
            <w:tcW w:w="567" w:type="dxa"/>
            <w:vAlign w:val="center"/>
          </w:tcPr>
          <w:p w14:paraId="4D45118F" w14:textId="77777777" w:rsidR="00BA2750" w:rsidRDefault="00BA2750" w:rsidP="0085703A">
            <w:pPr>
              <w:rPr>
                <w:sz w:val="16"/>
                <w:szCs w:val="16"/>
              </w:rPr>
            </w:pPr>
            <w:r>
              <w:rPr>
                <w:sz w:val="16"/>
                <w:szCs w:val="16"/>
              </w:rPr>
              <w:t>700</w:t>
            </w:r>
          </w:p>
        </w:tc>
        <w:tc>
          <w:tcPr>
            <w:tcW w:w="567" w:type="dxa"/>
            <w:vAlign w:val="center"/>
          </w:tcPr>
          <w:p w14:paraId="6DBF6919" w14:textId="77777777" w:rsidR="00BA2750" w:rsidRDefault="00BA2750" w:rsidP="0085703A">
            <w:pPr>
              <w:rPr>
                <w:sz w:val="16"/>
                <w:szCs w:val="16"/>
              </w:rPr>
            </w:pPr>
            <w:r>
              <w:rPr>
                <w:sz w:val="16"/>
                <w:szCs w:val="16"/>
              </w:rPr>
              <w:t>4</w:t>
            </w:r>
          </w:p>
        </w:tc>
        <w:tc>
          <w:tcPr>
            <w:tcW w:w="567" w:type="dxa"/>
            <w:vAlign w:val="center"/>
          </w:tcPr>
          <w:p w14:paraId="632FCF3A" w14:textId="77777777" w:rsidR="00BA2750" w:rsidRPr="00293FB2" w:rsidRDefault="00BA2750" w:rsidP="0085703A">
            <w:pPr>
              <w:rPr>
                <w:sz w:val="16"/>
                <w:szCs w:val="16"/>
              </w:rPr>
            </w:pPr>
            <w:r>
              <w:rPr>
                <w:sz w:val="16"/>
                <w:szCs w:val="16"/>
              </w:rPr>
              <w:t>1</w:t>
            </w:r>
          </w:p>
        </w:tc>
        <w:tc>
          <w:tcPr>
            <w:tcW w:w="1166" w:type="dxa"/>
            <w:vAlign w:val="center"/>
          </w:tcPr>
          <w:p w14:paraId="3C2DDAAF" w14:textId="77777777" w:rsidR="00BA2750" w:rsidRPr="00293FB2" w:rsidRDefault="00BA2750" w:rsidP="0085703A">
            <w:pPr>
              <w:rPr>
                <w:sz w:val="16"/>
                <w:szCs w:val="16"/>
              </w:rPr>
            </w:pPr>
          </w:p>
        </w:tc>
        <w:tc>
          <w:tcPr>
            <w:tcW w:w="1966" w:type="dxa"/>
            <w:vAlign w:val="center"/>
          </w:tcPr>
          <w:p w14:paraId="462B33A8" w14:textId="385C9C05" w:rsidR="00BA2750" w:rsidRPr="008E0367" w:rsidRDefault="00BA2750" w:rsidP="0085703A">
            <w:pPr>
              <w:rPr>
                <w:sz w:val="16"/>
                <w:szCs w:val="16"/>
              </w:rPr>
            </w:pPr>
            <w:r>
              <w:rPr>
                <w:sz w:val="16"/>
                <w:szCs w:val="16"/>
              </w:rPr>
              <w:t>Показатель строки «</w:t>
            </w:r>
            <w:r w:rsidRPr="00BE3EC9">
              <w:rPr>
                <w:sz w:val="16"/>
                <w:szCs w:val="16"/>
              </w:rPr>
              <w:t>Счета пассива баланса, итого</w:t>
            </w:r>
            <w:r>
              <w:rPr>
                <w:sz w:val="16"/>
                <w:szCs w:val="16"/>
              </w:rPr>
              <w:t xml:space="preserve">» не равен </w:t>
            </w:r>
            <w:r w:rsidRPr="004E18F1">
              <w:rPr>
                <w:sz w:val="16"/>
                <w:szCs w:val="16"/>
              </w:rPr>
              <w:t>показателю графы 4 строки 700 раздела 1 «Изменение остатков валюты баланса»</w:t>
            </w:r>
            <w:r>
              <w:rPr>
                <w:sz w:val="16"/>
                <w:szCs w:val="16"/>
              </w:rPr>
              <w:t xml:space="preserve"> </w:t>
            </w:r>
            <w:r w:rsidR="00526AD8">
              <w:t>–</w:t>
            </w:r>
            <w:r>
              <w:rPr>
                <w:sz w:val="16"/>
                <w:szCs w:val="16"/>
              </w:rPr>
              <w:t xml:space="preserve"> недопустимо</w:t>
            </w:r>
          </w:p>
        </w:tc>
        <w:tc>
          <w:tcPr>
            <w:tcW w:w="1125" w:type="dxa"/>
          </w:tcPr>
          <w:p w14:paraId="026983D5" w14:textId="77777777" w:rsidR="00BA2750" w:rsidRDefault="00BA2750" w:rsidP="0085703A">
            <w:r w:rsidRPr="00B51652">
              <w:rPr>
                <w:sz w:val="16"/>
                <w:szCs w:val="16"/>
              </w:rPr>
              <w:t>АУБУ, РБС_АУБУ, ГРБС</w:t>
            </w:r>
          </w:p>
        </w:tc>
        <w:tc>
          <w:tcPr>
            <w:tcW w:w="563" w:type="dxa"/>
            <w:vAlign w:val="center"/>
          </w:tcPr>
          <w:p w14:paraId="24F34704" w14:textId="77777777" w:rsidR="00BA2750" w:rsidRPr="00293FB2" w:rsidRDefault="00BA2750" w:rsidP="0085703A">
            <w:pPr>
              <w:rPr>
                <w:sz w:val="16"/>
                <w:szCs w:val="16"/>
              </w:rPr>
            </w:pPr>
            <w:r>
              <w:rPr>
                <w:sz w:val="16"/>
                <w:szCs w:val="16"/>
              </w:rPr>
              <w:t>Б</w:t>
            </w:r>
          </w:p>
        </w:tc>
      </w:tr>
      <w:tr w:rsidR="006C7F69" w:rsidRPr="00293FB2" w14:paraId="3D1F5165"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5546F777" w14:textId="77777777" w:rsidR="006C7F69" w:rsidRDefault="006C7F69" w:rsidP="0085703A">
            <w:pPr>
              <w:rPr>
                <w:sz w:val="16"/>
                <w:szCs w:val="16"/>
              </w:rPr>
            </w:pPr>
            <w:r>
              <w:rPr>
                <w:sz w:val="16"/>
                <w:szCs w:val="16"/>
              </w:rPr>
              <w:t>12.1</w:t>
            </w:r>
          </w:p>
        </w:tc>
        <w:tc>
          <w:tcPr>
            <w:tcW w:w="782" w:type="dxa"/>
            <w:tcBorders>
              <w:top w:val="single" w:sz="4" w:space="0" w:color="auto"/>
              <w:left w:val="single" w:sz="4" w:space="0" w:color="auto"/>
              <w:bottom w:val="single" w:sz="4" w:space="0" w:color="auto"/>
              <w:right w:val="single" w:sz="4" w:space="0" w:color="auto"/>
            </w:tcBorders>
            <w:vAlign w:val="center"/>
          </w:tcPr>
          <w:p w14:paraId="1E906294" w14:textId="77777777" w:rsidR="006C7F69" w:rsidRPr="006C7F69" w:rsidRDefault="006C7F69"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24229325" w14:textId="77777777" w:rsidR="006C7F69" w:rsidRDefault="006C7F69"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5D73C1F0" w14:textId="77777777" w:rsidR="006C7F69" w:rsidRPr="001C3248" w:rsidRDefault="006C7F69"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E409AD" w14:textId="77777777" w:rsidR="006C7F69" w:rsidRPr="00293FB2" w:rsidRDefault="006C7F69" w:rsidP="0085703A">
            <w:pPr>
              <w:rPr>
                <w:sz w:val="16"/>
                <w:szCs w:val="16"/>
              </w:rPr>
            </w:pPr>
            <w:r>
              <w:rPr>
                <w:sz w:val="16"/>
                <w:szCs w:val="16"/>
              </w:rPr>
              <w:t>Показатель строки «</w:t>
            </w:r>
            <w:r w:rsidRPr="00BE3EC9">
              <w:rPr>
                <w:sz w:val="16"/>
                <w:szCs w:val="16"/>
              </w:rPr>
              <w:t xml:space="preserve">Счета </w:t>
            </w:r>
            <w:r>
              <w:rPr>
                <w:sz w:val="16"/>
                <w:szCs w:val="16"/>
              </w:rPr>
              <w:t>пассива</w:t>
            </w:r>
            <w:r w:rsidRPr="00BE3EC9">
              <w:rPr>
                <w:sz w:val="16"/>
                <w:szCs w:val="16"/>
              </w:rPr>
              <w:t xml:space="preserve"> баланса, итого</w:t>
            </w:r>
            <w:r>
              <w:rPr>
                <w:sz w:val="16"/>
                <w:szCs w:val="16"/>
              </w:rPr>
              <w:t>»</w:t>
            </w:r>
          </w:p>
        </w:tc>
        <w:tc>
          <w:tcPr>
            <w:tcW w:w="425" w:type="dxa"/>
            <w:tcBorders>
              <w:top w:val="single" w:sz="4" w:space="0" w:color="auto"/>
              <w:left w:val="single" w:sz="4" w:space="0" w:color="auto"/>
              <w:bottom w:val="single" w:sz="4" w:space="0" w:color="auto"/>
              <w:right w:val="single" w:sz="4" w:space="0" w:color="auto"/>
            </w:tcBorders>
            <w:vAlign w:val="center"/>
          </w:tcPr>
          <w:p w14:paraId="1354047F" w14:textId="77777777" w:rsidR="006C7F69" w:rsidRPr="00BE3EC9" w:rsidRDefault="006C7F69"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193D3D07" w14:textId="77777777" w:rsidR="006C7F69" w:rsidRDefault="006C7F69" w:rsidP="0085703A">
            <w:pPr>
              <w:rPr>
                <w:sz w:val="16"/>
                <w:szCs w:val="16"/>
              </w:rPr>
            </w:pPr>
            <w:r>
              <w:rPr>
                <w:sz w:val="16"/>
                <w:szCs w:val="16"/>
              </w:rPr>
              <w:t>Детализированные строки счетов пассива баланса</w:t>
            </w:r>
          </w:p>
        </w:tc>
        <w:tc>
          <w:tcPr>
            <w:tcW w:w="567" w:type="dxa"/>
            <w:tcBorders>
              <w:top w:val="single" w:sz="4" w:space="0" w:color="auto"/>
              <w:left w:val="single" w:sz="4" w:space="0" w:color="auto"/>
              <w:bottom w:val="single" w:sz="4" w:space="0" w:color="auto"/>
              <w:right w:val="single" w:sz="4" w:space="0" w:color="auto"/>
            </w:tcBorders>
            <w:vAlign w:val="center"/>
          </w:tcPr>
          <w:p w14:paraId="5D5AF48E" w14:textId="77777777" w:rsidR="006C7F69" w:rsidRDefault="006C7F69" w:rsidP="0085703A">
            <w:pP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14:paraId="0564E293" w14:textId="77777777" w:rsidR="006C7F69" w:rsidRPr="00293FB2" w:rsidRDefault="006C7F69" w:rsidP="0085703A">
            <w:pPr>
              <w:rPr>
                <w:sz w:val="16"/>
                <w:szCs w:val="16"/>
              </w:rPr>
            </w:pPr>
            <w:r>
              <w:rPr>
                <w:sz w:val="16"/>
                <w:szCs w:val="16"/>
              </w:rPr>
              <w:t>2</w:t>
            </w:r>
          </w:p>
        </w:tc>
        <w:tc>
          <w:tcPr>
            <w:tcW w:w="1166" w:type="dxa"/>
            <w:tcBorders>
              <w:top w:val="single" w:sz="4" w:space="0" w:color="auto"/>
              <w:left w:val="single" w:sz="4" w:space="0" w:color="auto"/>
              <w:bottom w:val="single" w:sz="4" w:space="0" w:color="auto"/>
              <w:right w:val="single" w:sz="4" w:space="0" w:color="auto"/>
            </w:tcBorders>
            <w:vAlign w:val="center"/>
          </w:tcPr>
          <w:p w14:paraId="0A54E5F7" w14:textId="77777777" w:rsidR="006C7F69" w:rsidRPr="00293FB2" w:rsidRDefault="006C7F69" w:rsidP="0085703A">
            <w:pPr>
              <w:rPr>
                <w:sz w:val="16"/>
                <w:szCs w:val="16"/>
              </w:rPr>
            </w:pPr>
            <w:r>
              <w:rPr>
                <w:sz w:val="16"/>
                <w:szCs w:val="16"/>
              </w:rPr>
              <w:t>Сумма показателей по всем счетам</w:t>
            </w:r>
          </w:p>
        </w:tc>
        <w:tc>
          <w:tcPr>
            <w:tcW w:w="1966" w:type="dxa"/>
            <w:tcBorders>
              <w:top w:val="single" w:sz="4" w:space="0" w:color="auto"/>
              <w:left w:val="single" w:sz="4" w:space="0" w:color="auto"/>
              <w:bottom w:val="single" w:sz="4" w:space="0" w:color="auto"/>
              <w:right w:val="single" w:sz="4" w:space="0" w:color="auto"/>
            </w:tcBorders>
            <w:vAlign w:val="center"/>
          </w:tcPr>
          <w:p w14:paraId="7606EFEC" w14:textId="77777777" w:rsidR="006C7F69" w:rsidRPr="008E0367" w:rsidRDefault="006C7F69" w:rsidP="0085703A">
            <w:pPr>
              <w:rPr>
                <w:sz w:val="16"/>
                <w:szCs w:val="16"/>
              </w:rPr>
            </w:pPr>
            <w:r>
              <w:rPr>
                <w:sz w:val="16"/>
                <w:szCs w:val="16"/>
              </w:rPr>
              <w:t>Показатель строки «</w:t>
            </w:r>
            <w:r w:rsidRPr="00BE3EC9">
              <w:rPr>
                <w:sz w:val="16"/>
                <w:szCs w:val="16"/>
              </w:rPr>
              <w:t xml:space="preserve">Счета </w:t>
            </w:r>
            <w:r>
              <w:rPr>
                <w:sz w:val="16"/>
                <w:szCs w:val="16"/>
              </w:rPr>
              <w:t>пассива</w:t>
            </w:r>
            <w:r w:rsidRPr="00BE3EC9">
              <w:rPr>
                <w:sz w:val="16"/>
                <w:szCs w:val="16"/>
              </w:rPr>
              <w:t xml:space="preserve"> баланса, итого</w:t>
            </w:r>
            <w:r>
              <w:rPr>
                <w:sz w:val="16"/>
                <w:szCs w:val="16"/>
              </w:rPr>
              <w:t>» Раздела 2 не соответствует сумме детализированных строк – недопустимо</w:t>
            </w:r>
          </w:p>
        </w:tc>
        <w:tc>
          <w:tcPr>
            <w:tcW w:w="1125" w:type="dxa"/>
            <w:tcBorders>
              <w:top w:val="single" w:sz="4" w:space="0" w:color="auto"/>
              <w:left w:val="single" w:sz="4" w:space="0" w:color="auto"/>
              <w:bottom w:val="single" w:sz="4" w:space="0" w:color="auto"/>
              <w:right w:val="single" w:sz="4" w:space="0" w:color="auto"/>
            </w:tcBorders>
          </w:tcPr>
          <w:p w14:paraId="032F1D9C" w14:textId="6C22EF46" w:rsidR="006C7F69" w:rsidRPr="00293FB2" w:rsidRDefault="006C7F69"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418F9A4D" w14:textId="77777777" w:rsidR="006C7F69" w:rsidRPr="00293FB2" w:rsidRDefault="006C7F69" w:rsidP="0085703A">
            <w:pPr>
              <w:rPr>
                <w:sz w:val="16"/>
                <w:szCs w:val="16"/>
              </w:rPr>
            </w:pPr>
            <w:r>
              <w:rPr>
                <w:sz w:val="16"/>
                <w:szCs w:val="16"/>
              </w:rPr>
              <w:t>Б</w:t>
            </w:r>
          </w:p>
        </w:tc>
      </w:tr>
      <w:tr w:rsidR="001D73D5" w14:paraId="7AC4F11D"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01EE54CB" w14:textId="77777777" w:rsidR="001D73D5" w:rsidRPr="001D73D5" w:rsidRDefault="001D73D5" w:rsidP="0085703A">
            <w:pPr>
              <w:rPr>
                <w:sz w:val="16"/>
                <w:szCs w:val="16"/>
              </w:rPr>
            </w:pPr>
            <w:r>
              <w:rPr>
                <w:sz w:val="16"/>
                <w:szCs w:val="16"/>
              </w:rPr>
              <w:t>13</w:t>
            </w:r>
          </w:p>
        </w:tc>
        <w:tc>
          <w:tcPr>
            <w:tcW w:w="782" w:type="dxa"/>
            <w:tcBorders>
              <w:top w:val="single" w:sz="4" w:space="0" w:color="auto"/>
              <w:left w:val="single" w:sz="4" w:space="0" w:color="auto"/>
              <w:bottom w:val="single" w:sz="4" w:space="0" w:color="auto"/>
              <w:right w:val="single" w:sz="4" w:space="0" w:color="auto"/>
            </w:tcBorders>
            <w:vAlign w:val="center"/>
          </w:tcPr>
          <w:p w14:paraId="2F37979C" w14:textId="77777777" w:rsidR="001D73D5" w:rsidRPr="001D73D5" w:rsidRDefault="001D73D5"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2C0076E" w14:textId="77777777" w:rsidR="001D73D5" w:rsidRPr="001D73D5" w:rsidRDefault="001D73D5"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1BE9C395" w14:textId="77777777" w:rsidR="001D73D5" w:rsidRPr="001D73D5" w:rsidRDefault="001D73D5"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7200DC95" w14:textId="77777777" w:rsidR="001D73D5" w:rsidRPr="001D73D5" w:rsidRDefault="001D73D5" w:rsidP="0085703A">
            <w:pPr>
              <w:rPr>
                <w:sz w:val="16"/>
                <w:szCs w:val="16"/>
              </w:rPr>
            </w:pPr>
            <w:r>
              <w:rPr>
                <w:sz w:val="16"/>
                <w:szCs w:val="16"/>
              </w:rPr>
              <w:t>Сумма показателей счетов актива баланса по коду счета 0 101 00 000</w:t>
            </w:r>
          </w:p>
        </w:tc>
        <w:tc>
          <w:tcPr>
            <w:tcW w:w="425" w:type="dxa"/>
            <w:tcBorders>
              <w:top w:val="single" w:sz="4" w:space="0" w:color="auto"/>
              <w:left w:val="single" w:sz="4" w:space="0" w:color="auto"/>
              <w:bottom w:val="single" w:sz="4" w:space="0" w:color="auto"/>
              <w:right w:val="single" w:sz="4" w:space="0" w:color="auto"/>
            </w:tcBorders>
            <w:vAlign w:val="center"/>
          </w:tcPr>
          <w:p w14:paraId="261B2C7A" w14:textId="77777777" w:rsidR="001D73D5" w:rsidRPr="001D73D5" w:rsidRDefault="001D73D5"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B8610F8" w14:textId="77777777" w:rsidR="001D73D5" w:rsidRPr="001D73D5" w:rsidRDefault="001D73D5" w:rsidP="0085703A">
            <w:pPr>
              <w:rPr>
                <w:sz w:val="16"/>
                <w:szCs w:val="16"/>
              </w:rPr>
            </w:pPr>
            <w:r>
              <w:rPr>
                <w:sz w:val="16"/>
                <w:szCs w:val="16"/>
              </w:rPr>
              <w:t>010</w:t>
            </w:r>
          </w:p>
        </w:tc>
        <w:tc>
          <w:tcPr>
            <w:tcW w:w="567" w:type="dxa"/>
            <w:tcBorders>
              <w:top w:val="single" w:sz="4" w:space="0" w:color="auto"/>
              <w:left w:val="single" w:sz="4" w:space="0" w:color="auto"/>
              <w:bottom w:val="single" w:sz="4" w:space="0" w:color="auto"/>
              <w:right w:val="single" w:sz="4" w:space="0" w:color="auto"/>
            </w:tcBorders>
            <w:vAlign w:val="center"/>
          </w:tcPr>
          <w:p w14:paraId="6145F353" w14:textId="77777777" w:rsidR="001D73D5" w:rsidRPr="001D73D5" w:rsidRDefault="001D73D5"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5394B375" w14:textId="77777777" w:rsidR="001D73D5" w:rsidRPr="001D73D5" w:rsidRDefault="001D73D5"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0AB57675" w14:textId="77777777" w:rsidR="001D73D5" w:rsidRPr="001D73D5" w:rsidRDefault="001D73D5"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6E8E3002" w14:textId="31F6D9C1" w:rsidR="001D73D5" w:rsidRPr="001D73D5" w:rsidRDefault="001D73D5" w:rsidP="0085703A">
            <w:pPr>
              <w:rPr>
                <w:sz w:val="16"/>
                <w:szCs w:val="16"/>
              </w:rPr>
            </w:pPr>
            <w:r>
              <w:rPr>
                <w:sz w:val="16"/>
                <w:szCs w:val="16"/>
              </w:rPr>
              <w:t xml:space="preserve">Сумма показателей счетов актива баланса по коду счета 0 101 00 000 Раздела 2 не равна показателю по строке 010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5FD49DD5" w14:textId="77777777" w:rsidR="001D73D5" w:rsidRPr="001D73D5" w:rsidRDefault="001D73D5"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7AB7DDCD" w14:textId="77777777" w:rsidR="001D73D5" w:rsidRPr="001D73D5" w:rsidRDefault="001D73D5" w:rsidP="0085703A">
            <w:pPr>
              <w:rPr>
                <w:sz w:val="16"/>
                <w:szCs w:val="16"/>
              </w:rPr>
            </w:pPr>
            <w:r>
              <w:rPr>
                <w:sz w:val="16"/>
                <w:szCs w:val="16"/>
              </w:rPr>
              <w:t>Б</w:t>
            </w:r>
          </w:p>
        </w:tc>
      </w:tr>
      <w:tr w:rsidR="001D73D5" w14:paraId="2904A23D"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7062D83F" w14:textId="77777777" w:rsidR="001D73D5" w:rsidRPr="001D73D5" w:rsidRDefault="001D73D5" w:rsidP="0085703A">
            <w:pPr>
              <w:rPr>
                <w:sz w:val="16"/>
                <w:szCs w:val="16"/>
              </w:rPr>
            </w:pPr>
            <w:r>
              <w:rPr>
                <w:sz w:val="16"/>
                <w:szCs w:val="16"/>
              </w:rPr>
              <w:t>14</w:t>
            </w:r>
          </w:p>
        </w:tc>
        <w:tc>
          <w:tcPr>
            <w:tcW w:w="782" w:type="dxa"/>
            <w:tcBorders>
              <w:top w:val="single" w:sz="4" w:space="0" w:color="auto"/>
              <w:left w:val="single" w:sz="4" w:space="0" w:color="auto"/>
              <w:bottom w:val="single" w:sz="4" w:space="0" w:color="auto"/>
              <w:right w:val="single" w:sz="4" w:space="0" w:color="auto"/>
            </w:tcBorders>
            <w:vAlign w:val="center"/>
          </w:tcPr>
          <w:p w14:paraId="1B0EECB0" w14:textId="77777777" w:rsidR="001D73D5" w:rsidRPr="001D73D5" w:rsidRDefault="001D73D5"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269AE2E5" w14:textId="77777777" w:rsidR="001D73D5" w:rsidRPr="001D73D5" w:rsidRDefault="001D73D5"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1EFF458F" w14:textId="77777777" w:rsidR="001D73D5" w:rsidRPr="001D73D5" w:rsidRDefault="001D73D5"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421C34AC" w14:textId="77777777" w:rsidR="001D73D5" w:rsidRPr="001D73D5" w:rsidRDefault="001D73D5" w:rsidP="0085703A">
            <w:pPr>
              <w:rPr>
                <w:sz w:val="16"/>
                <w:szCs w:val="16"/>
              </w:rPr>
            </w:pPr>
            <w:r>
              <w:rPr>
                <w:sz w:val="16"/>
                <w:szCs w:val="16"/>
              </w:rPr>
              <w:t>Сумма показателей счетов актива баланса по коду счета 0 102 00 000</w:t>
            </w:r>
          </w:p>
        </w:tc>
        <w:tc>
          <w:tcPr>
            <w:tcW w:w="425" w:type="dxa"/>
            <w:tcBorders>
              <w:top w:val="single" w:sz="4" w:space="0" w:color="auto"/>
              <w:left w:val="single" w:sz="4" w:space="0" w:color="auto"/>
              <w:bottom w:val="single" w:sz="4" w:space="0" w:color="auto"/>
              <w:right w:val="single" w:sz="4" w:space="0" w:color="auto"/>
            </w:tcBorders>
            <w:vAlign w:val="center"/>
          </w:tcPr>
          <w:p w14:paraId="4F1D8D64" w14:textId="77777777" w:rsidR="001D73D5" w:rsidRPr="001D73D5" w:rsidRDefault="001D73D5"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3BC6062D" w14:textId="77777777" w:rsidR="001D73D5" w:rsidRPr="001D73D5" w:rsidRDefault="001D73D5" w:rsidP="0085703A">
            <w:pPr>
              <w:rPr>
                <w:sz w:val="16"/>
                <w:szCs w:val="16"/>
              </w:rPr>
            </w:pPr>
            <w:r>
              <w:rPr>
                <w:sz w:val="16"/>
                <w:szCs w:val="16"/>
              </w:rPr>
              <w:t>040</w:t>
            </w:r>
          </w:p>
        </w:tc>
        <w:tc>
          <w:tcPr>
            <w:tcW w:w="567" w:type="dxa"/>
            <w:tcBorders>
              <w:top w:val="single" w:sz="4" w:space="0" w:color="auto"/>
              <w:left w:val="single" w:sz="4" w:space="0" w:color="auto"/>
              <w:bottom w:val="single" w:sz="4" w:space="0" w:color="auto"/>
              <w:right w:val="single" w:sz="4" w:space="0" w:color="auto"/>
            </w:tcBorders>
            <w:vAlign w:val="center"/>
          </w:tcPr>
          <w:p w14:paraId="36E7C5D0" w14:textId="77777777" w:rsidR="001D73D5" w:rsidRPr="001D73D5" w:rsidRDefault="001D73D5"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749C91C1" w14:textId="77777777" w:rsidR="001D73D5" w:rsidRPr="001D73D5" w:rsidRDefault="001D73D5"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3590871C" w14:textId="77777777" w:rsidR="001D73D5" w:rsidRPr="001D73D5" w:rsidRDefault="001D73D5"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049C0987" w14:textId="3CED05D8" w:rsidR="001D73D5" w:rsidRPr="001D73D5" w:rsidRDefault="001D73D5" w:rsidP="0085703A">
            <w:pPr>
              <w:rPr>
                <w:sz w:val="16"/>
                <w:szCs w:val="16"/>
              </w:rPr>
            </w:pPr>
            <w:r>
              <w:rPr>
                <w:sz w:val="16"/>
                <w:szCs w:val="16"/>
              </w:rPr>
              <w:t xml:space="preserve">Сумма показателей счетов актива баланса по коду счета 0 102 00 000 Раздела 2 не равна показателю по строке 040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7126370A" w14:textId="77777777" w:rsidR="001D73D5" w:rsidRPr="001D73D5" w:rsidRDefault="001D73D5"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621A60E8" w14:textId="77777777" w:rsidR="001D73D5" w:rsidRPr="001D73D5" w:rsidRDefault="001D73D5" w:rsidP="0085703A">
            <w:pPr>
              <w:rPr>
                <w:sz w:val="16"/>
                <w:szCs w:val="16"/>
              </w:rPr>
            </w:pPr>
            <w:r>
              <w:rPr>
                <w:sz w:val="16"/>
                <w:szCs w:val="16"/>
              </w:rPr>
              <w:t>Б</w:t>
            </w:r>
          </w:p>
        </w:tc>
      </w:tr>
      <w:tr w:rsidR="001D73D5" w14:paraId="2918C782"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65A4F18A" w14:textId="77777777" w:rsidR="001D73D5" w:rsidRPr="001D73D5" w:rsidRDefault="001D73D5" w:rsidP="0085703A">
            <w:pPr>
              <w:rPr>
                <w:sz w:val="16"/>
                <w:szCs w:val="16"/>
              </w:rPr>
            </w:pPr>
            <w:r>
              <w:rPr>
                <w:sz w:val="16"/>
                <w:szCs w:val="16"/>
              </w:rPr>
              <w:t>17</w:t>
            </w:r>
          </w:p>
        </w:tc>
        <w:tc>
          <w:tcPr>
            <w:tcW w:w="782" w:type="dxa"/>
            <w:tcBorders>
              <w:top w:val="single" w:sz="4" w:space="0" w:color="auto"/>
              <w:left w:val="single" w:sz="4" w:space="0" w:color="auto"/>
              <w:bottom w:val="single" w:sz="4" w:space="0" w:color="auto"/>
              <w:right w:val="single" w:sz="4" w:space="0" w:color="auto"/>
            </w:tcBorders>
            <w:vAlign w:val="center"/>
          </w:tcPr>
          <w:p w14:paraId="03D315CD" w14:textId="77777777" w:rsidR="001D73D5" w:rsidRPr="001D73D5" w:rsidRDefault="001D73D5"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53F804B5" w14:textId="77777777" w:rsidR="001D73D5" w:rsidRPr="001D73D5" w:rsidRDefault="001D73D5"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6CD9662C" w14:textId="77777777" w:rsidR="001D73D5" w:rsidRPr="001D73D5" w:rsidRDefault="001D73D5"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6B319EB1" w14:textId="77777777" w:rsidR="001D73D5" w:rsidRPr="001D73D5" w:rsidRDefault="001D73D5" w:rsidP="0085703A">
            <w:pPr>
              <w:rPr>
                <w:sz w:val="16"/>
                <w:szCs w:val="16"/>
              </w:rPr>
            </w:pPr>
            <w:r>
              <w:rPr>
                <w:sz w:val="16"/>
                <w:szCs w:val="16"/>
              </w:rPr>
              <w:t>Сумма показателей счетов актива баланса по коду счета 0 106 00 000</w:t>
            </w:r>
          </w:p>
        </w:tc>
        <w:tc>
          <w:tcPr>
            <w:tcW w:w="425" w:type="dxa"/>
            <w:tcBorders>
              <w:top w:val="single" w:sz="4" w:space="0" w:color="auto"/>
              <w:left w:val="single" w:sz="4" w:space="0" w:color="auto"/>
              <w:bottom w:val="single" w:sz="4" w:space="0" w:color="auto"/>
              <w:right w:val="single" w:sz="4" w:space="0" w:color="auto"/>
            </w:tcBorders>
            <w:vAlign w:val="center"/>
          </w:tcPr>
          <w:p w14:paraId="69A1DE1D" w14:textId="77777777" w:rsidR="001D73D5" w:rsidRPr="001D73D5" w:rsidRDefault="001D73D5"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01D2FB72" w14:textId="77777777" w:rsidR="001D73D5" w:rsidRPr="001D73D5" w:rsidRDefault="001D73D5" w:rsidP="0085703A">
            <w:pPr>
              <w:rPr>
                <w:sz w:val="16"/>
                <w:szCs w:val="16"/>
              </w:rPr>
            </w:pPr>
            <w:r>
              <w:rPr>
                <w:sz w:val="16"/>
                <w:szCs w:val="16"/>
              </w:rPr>
              <w:t>120</w:t>
            </w:r>
          </w:p>
        </w:tc>
        <w:tc>
          <w:tcPr>
            <w:tcW w:w="567" w:type="dxa"/>
            <w:tcBorders>
              <w:top w:val="single" w:sz="4" w:space="0" w:color="auto"/>
              <w:left w:val="single" w:sz="4" w:space="0" w:color="auto"/>
              <w:bottom w:val="single" w:sz="4" w:space="0" w:color="auto"/>
              <w:right w:val="single" w:sz="4" w:space="0" w:color="auto"/>
            </w:tcBorders>
            <w:vAlign w:val="center"/>
          </w:tcPr>
          <w:p w14:paraId="1604F006" w14:textId="77777777" w:rsidR="001D73D5" w:rsidRPr="001D73D5" w:rsidRDefault="001D73D5"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5678E515" w14:textId="77777777" w:rsidR="001D73D5" w:rsidRPr="001D73D5" w:rsidRDefault="001D73D5"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76F92B5F" w14:textId="77777777" w:rsidR="001D73D5" w:rsidRPr="001D73D5" w:rsidRDefault="001D73D5"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5001C60F" w14:textId="7C367039" w:rsidR="001D73D5" w:rsidRPr="001D73D5" w:rsidRDefault="001D73D5" w:rsidP="0085703A">
            <w:pPr>
              <w:rPr>
                <w:sz w:val="16"/>
                <w:szCs w:val="16"/>
              </w:rPr>
            </w:pPr>
            <w:r>
              <w:rPr>
                <w:sz w:val="16"/>
                <w:szCs w:val="16"/>
              </w:rPr>
              <w:t xml:space="preserve">Сумма показателей счетов актива баланса по коду счета 0 106 00 000 Раздела 2 не равна показателю по строке 120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6F1812AD" w14:textId="77777777" w:rsidR="001D73D5" w:rsidRPr="001D73D5" w:rsidRDefault="001D73D5"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09915FE7" w14:textId="77777777" w:rsidR="001D73D5" w:rsidRPr="001D73D5" w:rsidRDefault="001D73D5" w:rsidP="0085703A">
            <w:pPr>
              <w:rPr>
                <w:sz w:val="16"/>
                <w:szCs w:val="16"/>
              </w:rPr>
            </w:pPr>
            <w:r>
              <w:rPr>
                <w:sz w:val="16"/>
                <w:szCs w:val="16"/>
              </w:rPr>
              <w:t>Б</w:t>
            </w:r>
          </w:p>
        </w:tc>
      </w:tr>
      <w:tr w:rsidR="001D73D5" w14:paraId="33E48F06"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6AA8E9C" w14:textId="77777777" w:rsidR="001D73D5" w:rsidRPr="001D73D5" w:rsidRDefault="001D73D5" w:rsidP="0085703A">
            <w:pPr>
              <w:rPr>
                <w:sz w:val="16"/>
                <w:szCs w:val="16"/>
              </w:rPr>
            </w:pPr>
            <w:r>
              <w:rPr>
                <w:sz w:val="16"/>
                <w:szCs w:val="16"/>
              </w:rPr>
              <w:t>18</w:t>
            </w:r>
          </w:p>
        </w:tc>
        <w:tc>
          <w:tcPr>
            <w:tcW w:w="782" w:type="dxa"/>
            <w:tcBorders>
              <w:top w:val="single" w:sz="4" w:space="0" w:color="auto"/>
              <w:left w:val="single" w:sz="4" w:space="0" w:color="auto"/>
              <w:bottom w:val="single" w:sz="4" w:space="0" w:color="auto"/>
              <w:right w:val="single" w:sz="4" w:space="0" w:color="auto"/>
            </w:tcBorders>
            <w:vAlign w:val="center"/>
          </w:tcPr>
          <w:p w14:paraId="482DBBFB" w14:textId="77777777" w:rsidR="001D73D5" w:rsidRPr="001D73D5" w:rsidRDefault="001D73D5"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1D9166B3" w14:textId="77777777" w:rsidR="001D73D5" w:rsidRPr="001D73D5" w:rsidRDefault="001D73D5"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6E1DA4AF" w14:textId="77777777" w:rsidR="001D73D5" w:rsidRPr="001D73D5" w:rsidRDefault="001D73D5"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0243CE9B" w14:textId="77777777" w:rsidR="001D73D5" w:rsidRPr="001D73D5" w:rsidRDefault="001D73D5" w:rsidP="0085703A">
            <w:pPr>
              <w:rPr>
                <w:sz w:val="16"/>
                <w:szCs w:val="16"/>
              </w:rPr>
            </w:pPr>
            <w:r>
              <w:rPr>
                <w:sz w:val="16"/>
                <w:szCs w:val="16"/>
              </w:rPr>
              <w:t>Сумма показателей счетов актива баланса по коду счета 0 107 00 000</w:t>
            </w:r>
          </w:p>
        </w:tc>
        <w:tc>
          <w:tcPr>
            <w:tcW w:w="425" w:type="dxa"/>
            <w:tcBorders>
              <w:top w:val="single" w:sz="4" w:space="0" w:color="auto"/>
              <w:left w:val="single" w:sz="4" w:space="0" w:color="auto"/>
              <w:bottom w:val="single" w:sz="4" w:space="0" w:color="auto"/>
              <w:right w:val="single" w:sz="4" w:space="0" w:color="auto"/>
            </w:tcBorders>
            <w:vAlign w:val="center"/>
          </w:tcPr>
          <w:p w14:paraId="7E59BBB0" w14:textId="77777777" w:rsidR="001D73D5" w:rsidRPr="001D73D5" w:rsidRDefault="001D73D5"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538255A9" w14:textId="77777777" w:rsidR="001D73D5" w:rsidRPr="001D73D5" w:rsidRDefault="001D73D5" w:rsidP="0085703A">
            <w:pPr>
              <w:rPr>
                <w:sz w:val="16"/>
                <w:szCs w:val="16"/>
              </w:rPr>
            </w:pPr>
            <w:r>
              <w:rPr>
                <w:sz w:val="16"/>
                <w:szCs w:val="16"/>
              </w:rPr>
              <w:t>130</w:t>
            </w:r>
          </w:p>
        </w:tc>
        <w:tc>
          <w:tcPr>
            <w:tcW w:w="567" w:type="dxa"/>
            <w:tcBorders>
              <w:top w:val="single" w:sz="4" w:space="0" w:color="auto"/>
              <w:left w:val="single" w:sz="4" w:space="0" w:color="auto"/>
              <w:bottom w:val="single" w:sz="4" w:space="0" w:color="auto"/>
              <w:right w:val="single" w:sz="4" w:space="0" w:color="auto"/>
            </w:tcBorders>
            <w:vAlign w:val="center"/>
          </w:tcPr>
          <w:p w14:paraId="4A1D1594" w14:textId="77777777" w:rsidR="001D73D5" w:rsidRPr="001D73D5" w:rsidRDefault="001D73D5"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58D198CB" w14:textId="77777777" w:rsidR="001D73D5" w:rsidRPr="001D73D5" w:rsidRDefault="001D73D5"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7BDF8F44" w14:textId="77777777" w:rsidR="001D73D5" w:rsidRPr="001D73D5" w:rsidRDefault="001D73D5"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A8816A5" w14:textId="31EE774D" w:rsidR="001D73D5" w:rsidRPr="001D73D5" w:rsidRDefault="001D73D5" w:rsidP="0085703A">
            <w:pPr>
              <w:rPr>
                <w:sz w:val="16"/>
                <w:szCs w:val="16"/>
              </w:rPr>
            </w:pPr>
            <w:r>
              <w:rPr>
                <w:sz w:val="16"/>
                <w:szCs w:val="16"/>
              </w:rPr>
              <w:t xml:space="preserve">Сумма показателей счетов актива баланса по коду счета 0 107 00 000 Раздела 2 не равна показателю по строке 130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61D983FE" w14:textId="77777777" w:rsidR="001D73D5" w:rsidRPr="001D73D5" w:rsidRDefault="001D73D5"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70A98F1F" w14:textId="77777777" w:rsidR="001D73D5" w:rsidRPr="001D73D5" w:rsidRDefault="001D73D5" w:rsidP="0085703A">
            <w:pPr>
              <w:rPr>
                <w:sz w:val="16"/>
                <w:szCs w:val="16"/>
              </w:rPr>
            </w:pPr>
            <w:r>
              <w:rPr>
                <w:sz w:val="16"/>
                <w:szCs w:val="16"/>
              </w:rPr>
              <w:t>Б</w:t>
            </w:r>
          </w:p>
        </w:tc>
      </w:tr>
      <w:tr w:rsidR="001D73D5" w14:paraId="4A8DC875"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624FAF45" w14:textId="77777777" w:rsidR="001D73D5" w:rsidRPr="001D73D5" w:rsidRDefault="001D73D5" w:rsidP="0085703A">
            <w:pPr>
              <w:rPr>
                <w:sz w:val="16"/>
                <w:szCs w:val="16"/>
              </w:rPr>
            </w:pPr>
            <w:r>
              <w:rPr>
                <w:sz w:val="16"/>
                <w:szCs w:val="16"/>
              </w:rPr>
              <w:t>19</w:t>
            </w:r>
          </w:p>
        </w:tc>
        <w:tc>
          <w:tcPr>
            <w:tcW w:w="782" w:type="dxa"/>
            <w:tcBorders>
              <w:top w:val="single" w:sz="4" w:space="0" w:color="auto"/>
              <w:left w:val="single" w:sz="4" w:space="0" w:color="auto"/>
              <w:bottom w:val="single" w:sz="4" w:space="0" w:color="auto"/>
              <w:right w:val="single" w:sz="4" w:space="0" w:color="auto"/>
            </w:tcBorders>
            <w:vAlign w:val="center"/>
          </w:tcPr>
          <w:p w14:paraId="2603DEF5" w14:textId="77777777" w:rsidR="001D73D5" w:rsidRPr="001D73D5" w:rsidRDefault="001D73D5"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7D8D1E43" w14:textId="77777777" w:rsidR="001D73D5" w:rsidRPr="001D73D5" w:rsidRDefault="001D73D5"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29CEF890" w14:textId="77777777" w:rsidR="001D73D5" w:rsidRPr="001D73D5" w:rsidRDefault="001D73D5"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0422687C" w14:textId="77777777" w:rsidR="001D73D5" w:rsidRPr="001D73D5" w:rsidRDefault="001D73D5" w:rsidP="0085703A">
            <w:pPr>
              <w:rPr>
                <w:sz w:val="16"/>
                <w:szCs w:val="16"/>
              </w:rPr>
            </w:pPr>
            <w:r>
              <w:rPr>
                <w:sz w:val="16"/>
                <w:szCs w:val="16"/>
              </w:rPr>
              <w:t>Сумма показателей счетов актива баланса по коду счета 0 109 00 000</w:t>
            </w:r>
          </w:p>
        </w:tc>
        <w:tc>
          <w:tcPr>
            <w:tcW w:w="425" w:type="dxa"/>
            <w:tcBorders>
              <w:top w:val="single" w:sz="4" w:space="0" w:color="auto"/>
              <w:left w:val="single" w:sz="4" w:space="0" w:color="auto"/>
              <w:bottom w:val="single" w:sz="4" w:space="0" w:color="auto"/>
              <w:right w:val="single" w:sz="4" w:space="0" w:color="auto"/>
            </w:tcBorders>
            <w:vAlign w:val="center"/>
          </w:tcPr>
          <w:p w14:paraId="370F0B0E" w14:textId="77777777" w:rsidR="001D73D5" w:rsidRPr="001D73D5" w:rsidRDefault="001D73D5"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5727DFCB" w14:textId="77777777" w:rsidR="001D73D5" w:rsidRPr="001D73D5" w:rsidRDefault="001D73D5" w:rsidP="0085703A">
            <w:pPr>
              <w:rPr>
                <w:sz w:val="16"/>
                <w:szCs w:val="16"/>
              </w:rPr>
            </w:pPr>
            <w:r>
              <w:rPr>
                <w:sz w:val="16"/>
                <w:szCs w:val="16"/>
              </w:rPr>
              <w:t>150</w:t>
            </w:r>
          </w:p>
        </w:tc>
        <w:tc>
          <w:tcPr>
            <w:tcW w:w="567" w:type="dxa"/>
            <w:tcBorders>
              <w:top w:val="single" w:sz="4" w:space="0" w:color="auto"/>
              <w:left w:val="single" w:sz="4" w:space="0" w:color="auto"/>
              <w:bottom w:val="single" w:sz="4" w:space="0" w:color="auto"/>
              <w:right w:val="single" w:sz="4" w:space="0" w:color="auto"/>
            </w:tcBorders>
            <w:vAlign w:val="center"/>
          </w:tcPr>
          <w:p w14:paraId="2FC14211" w14:textId="77777777" w:rsidR="001D73D5" w:rsidRPr="001D73D5" w:rsidRDefault="001D73D5"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24105F6B" w14:textId="77777777" w:rsidR="001D73D5" w:rsidRPr="001D73D5" w:rsidRDefault="001D73D5"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23294C29" w14:textId="77777777" w:rsidR="001D73D5" w:rsidRPr="001D73D5" w:rsidRDefault="001D73D5"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025B94E5" w14:textId="777D9394" w:rsidR="001D73D5" w:rsidRPr="001D73D5" w:rsidRDefault="001D73D5" w:rsidP="0085703A">
            <w:pPr>
              <w:rPr>
                <w:sz w:val="16"/>
                <w:szCs w:val="16"/>
              </w:rPr>
            </w:pPr>
            <w:r>
              <w:rPr>
                <w:sz w:val="16"/>
                <w:szCs w:val="16"/>
              </w:rPr>
              <w:t xml:space="preserve">Сумма показателей счетов актива баланса по коду счета 0 109 00 000 Раздела 2 не равна показателю по строке 150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0E6BBA0F" w14:textId="77777777" w:rsidR="001D73D5" w:rsidRPr="001D73D5" w:rsidRDefault="001D73D5"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5CD9303" w14:textId="77777777" w:rsidR="001D73D5" w:rsidRPr="001D73D5" w:rsidRDefault="001D73D5" w:rsidP="0085703A">
            <w:pPr>
              <w:rPr>
                <w:sz w:val="16"/>
                <w:szCs w:val="16"/>
              </w:rPr>
            </w:pPr>
            <w:r>
              <w:rPr>
                <w:sz w:val="16"/>
                <w:szCs w:val="16"/>
              </w:rPr>
              <w:t>Б</w:t>
            </w:r>
          </w:p>
        </w:tc>
      </w:tr>
      <w:tr w:rsidR="00FB3C5C" w14:paraId="5075C904"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5146F307" w14:textId="3FC4F07C" w:rsidR="00FB3C5C" w:rsidRPr="001D73D5" w:rsidRDefault="00FB3C5C" w:rsidP="0085703A">
            <w:pPr>
              <w:rPr>
                <w:sz w:val="16"/>
                <w:szCs w:val="16"/>
              </w:rPr>
            </w:pPr>
            <w:r>
              <w:rPr>
                <w:sz w:val="16"/>
                <w:szCs w:val="16"/>
              </w:rPr>
              <w:lastRenderedPageBreak/>
              <w:t>19.1</w:t>
            </w:r>
          </w:p>
        </w:tc>
        <w:tc>
          <w:tcPr>
            <w:tcW w:w="782" w:type="dxa"/>
            <w:tcBorders>
              <w:top w:val="single" w:sz="4" w:space="0" w:color="auto"/>
              <w:left w:val="single" w:sz="4" w:space="0" w:color="auto"/>
              <w:bottom w:val="single" w:sz="4" w:space="0" w:color="auto"/>
              <w:right w:val="single" w:sz="4" w:space="0" w:color="auto"/>
            </w:tcBorders>
            <w:vAlign w:val="center"/>
          </w:tcPr>
          <w:p w14:paraId="29E640A4" w14:textId="77777777" w:rsidR="00FB3C5C" w:rsidRPr="001D73D5" w:rsidRDefault="00FB3C5C"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14A990A" w14:textId="77777777" w:rsidR="00FB3C5C" w:rsidRPr="001D73D5" w:rsidRDefault="00FB3C5C"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25DDD6B9" w14:textId="77777777" w:rsidR="00FB3C5C" w:rsidRPr="001D73D5" w:rsidRDefault="00FB3C5C"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4A8332A0" w14:textId="47727736" w:rsidR="00FB3C5C" w:rsidRPr="001D73D5" w:rsidRDefault="00FB3C5C" w:rsidP="0085703A">
            <w:pPr>
              <w:rPr>
                <w:sz w:val="16"/>
                <w:szCs w:val="16"/>
              </w:rPr>
            </w:pPr>
            <w:r>
              <w:rPr>
                <w:sz w:val="16"/>
                <w:szCs w:val="16"/>
              </w:rPr>
              <w:t>Сумма показателей счетов актива баланса по коду счета 0 110 00 000</w:t>
            </w:r>
          </w:p>
        </w:tc>
        <w:tc>
          <w:tcPr>
            <w:tcW w:w="425" w:type="dxa"/>
            <w:tcBorders>
              <w:top w:val="single" w:sz="4" w:space="0" w:color="auto"/>
              <w:left w:val="single" w:sz="4" w:space="0" w:color="auto"/>
              <w:bottom w:val="single" w:sz="4" w:space="0" w:color="auto"/>
              <w:right w:val="single" w:sz="4" w:space="0" w:color="auto"/>
            </w:tcBorders>
            <w:vAlign w:val="center"/>
          </w:tcPr>
          <w:p w14:paraId="263A0B0A" w14:textId="77777777" w:rsidR="00FB3C5C" w:rsidRPr="001D73D5" w:rsidRDefault="00FB3C5C"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1BC657CD" w14:textId="04B568F2" w:rsidR="00FB3C5C" w:rsidRPr="001D73D5" w:rsidRDefault="00FB3C5C" w:rsidP="0085703A">
            <w:pPr>
              <w:rPr>
                <w:sz w:val="16"/>
                <w:szCs w:val="16"/>
              </w:rPr>
            </w:pPr>
            <w:r>
              <w:rPr>
                <w:sz w:val="16"/>
                <w:szCs w:val="16"/>
              </w:rPr>
              <w:t>170</w:t>
            </w:r>
          </w:p>
        </w:tc>
        <w:tc>
          <w:tcPr>
            <w:tcW w:w="567" w:type="dxa"/>
            <w:tcBorders>
              <w:top w:val="single" w:sz="4" w:space="0" w:color="auto"/>
              <w:left w:val="single" w:sz="4" w:space="0" w:color="auto"/>
              <w:bottom w:val="single" w:sz="4" w:space="0" w:color="auto"/>
              <w:right w:val="single" w:sz="4" w:space="0" w:color="auto"/>
            </w:tcBorders>
            <w:vAlign w:val="center"/>
          </w:tcPr>
          <w:p w14:paraId="23230CCB" w14:textId="77777777" w:rsidR="00FB3C5C" w:rsidRPr="001D73D5" w:rsidRDefault="00FB3C5C"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12AE9FDD" w14:textId="77777777" w:rsidR="00FB3C5C" w:rsidRPr="001D73D5" w:rsidRDefault="00FB3C5C"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037AC23" w14:textId="77777777" w:rsidR="00FB3C5C" w:rsidRPr="001D73D5" w:rsidRDefault="00FB3C5C"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02D3A62B" w14:textId="7FA85ABF" w:rsidR="00FB3C5C" w:rsidRPr="001D73D5" w:rsidRDefault="00FB3C5C" w:rsidP="0085703A">
            <w:pPr>
              <w:rPr>
                <w:sz w:val="16"/>
                <w:szCs w:val="16"/>
              </w:rPr>
            </w:pPr>
            <w:r>
              <w:rPr>
                <w:sz w:val="16"/>
                <w:szCs w:val="16"/>
              </w:rPr>
              <w:t xml:space="preserve">Сумма показателей счетов актива баланса по коду счета 0 110 00 000 Раздела 2 не равна показателю по строке 170 графы 4 в разделе 1 </w:t>
            </w:r>
            <w:r w:rsidRPr="00FB3C5C">
              <w:rPr>
                <w:sz w:val="16"/>
                <w:szCs w:val="16"/>
              </w:rPr>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0C9A5EDF" w14:textId="77777777" w:rsidR="00FB3C5C" w:rsidRPr="001D73D5" w:rsidRDefault="00FB3C5C"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19363AAD" w14:textId="77777777" w:rsidR="00FB3C5C" w:rsidRPr="001D73D5" w:rsidRDefault="00FB3C5C" w:rsidP="0085703A">
            <w:pPr>
              <w:rPr>
                <w:sz w:val="16"/>
                <w:szCs w:val="16"/>
              </w:rPr>
            </w:pPr>
            <w:r>
              <w:rPr>
                <w:sz w:val="16"/>
                <w:szCs w:val="16"/>
              </w:rPr>
              <w:t>Б</w:t>
            </w:r>
          </w:p>
        </w:tc>
      </w:tr>
      <w:tr w:rsidR="003F380E" w14:paraId="55AAB2EF"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C501FB3" w14:textId="77777777" w:rsidR="003F380E" w:rsidRDefault="006B4B08" w:rsidP="0085703A">
            <w:pPr>
              <w:rPr>
                <w:sz w:val="16"/>
                <w:szCs w:val="16"/>
              </w:rPr>
            </w:pPr>
            <w:r>
              <w:rPr>
                <w:sz w:val="16"/>
                <w:szCs w:val="16"/>
              </w:rPr>
              <w:t>20</w:t>
            </w:r>
          </w:p>
        </w:tc>
        <w:tc>
          <w:tcPr>
            <w:tcW w:w="782" w:type="dxa"/>
            <w:tcBorders>
              <w:top w:val="single" w:sz="4" w:space="0" w:color="auto"/>
              <w:left w:val="single" w:sz="4" w:space="0" w:color="auto"/>
              <w:bottom w:val="single" w:sz="4" w:space="0" w:color="auto"/>
              <w:right w:val="single" w:sz="4" w:space="0" w:color="auto"/>
            </w:tcBorders>
            <w:vAlign w:val="center"/>
          </w:tcPr>
          <w:p w14:paraId="68DCDEC8"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7C5B86CE" w14:textId="77777777" w:rsidR="003F380E"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5E4F791B" w14:textId="77777777" w:rsidR="003F380E"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29E5ECC8" w14:textId="77777777" w:rsidR="003F380E" w:rsidRDefault="003F380E" w:rsidP="0085703A">
            <w:pPr>
              <w:rPr>
                <w:sz w:val="16"/>
                <w:szCs w:val="16"/>
              </w:rPr>
            </w:pPr>
            <w:r>
              <w:rPr>
                <w:sz w:val="16"/>
                <w:szCs w:val="16"/>
              </w:rPr>
              <w:t>Сумма показателей счетов актива баланса по коду счета 0 401 50 000</w:t>
            </w:r>
          </w:p>
        </w:tc>
        <w:tc>
          <w:tcPr>
            <w:tcW w:w="425" w:type="dxa"/>
            <w:tcBorders>
              <w:top w:val="single" w:sz="4" w:space="0" w:color="auto"/>
              <w:left w:val="single" w:sz="4" w:space="0" w:color="auto"/>
              <w:bottom w:val="single" w:sz="4" w:space="0" w:color="auto"/>
              <w:right w:val="single" w:sz="4" w:space="0" w:color="auto"/>
            </w:tcBorders>
            <w:vAlign w:val="center"/>
          </w:tcPr>
          <w:p w14:paraId="74B984AD" w14:textId="77777777" w:rsidR="003F380E"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0C23E0C1" w14:textId="77777777" w:rsidR="003F380E" w:rsidRDefault="003F380E" w:rsidP="0085703A">
            <w:pPr>
              <w:rPr>
                <w:sz w:val="16"/>
                <w:szCs w:val="16"/>
              </w:rPr>
            </w:pPr>
            <w:r>
              <w:rPr>
                <w:sz w:val="16"/>
                <w:szCs w:val="16"/>
              </w:rPr>
              <w:t>160</w:t>
            </w:r>
          </w:p>
        </w:tc>
        <w:tc>
          <w:tcPr>
            <w:tcW w:w="567" w:type="dxa"/>
            <w:tcBorders>
              <w:top w:val="single" w:sz="4" w:space="0" w:color="auto"/>
              <w:left w:val="single" w:sz="4" w:space="0" w:color="auto"/>
              <w:bottom w:val="single" w:sz="4" w:space="0" w:color="auto"/>
              <w:right w:val="single" w:sz="4" w:space="0" w:color="auto"/>
            </w:tcBorders>
            <w:vAlign w:val="center"/>
          </w:tcPr>
          <w:p w14:paraId="577201FC" w14:textId="77777777" w:rsidR="003F380E"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4BC31163" w14:textId="77777777" w:rsidR="003F380E"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157EF1F0"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214380A" w14:textId="6DED515E" w:rsidR="003F380E" w:rsidRDefault="003F380E" w:rsidP="0085703A">
            <w:pPr>
              <w:rPr>
                <w:sz w:val="16"/>
                <w:szCs w:val="16"/>
              </w:rPr>
            </w:pPr>
            <w:r>
              <w:rPr>
                <w:sz w:val="16"/>
                <w:szCs w:val="16"/>
              </w:rPr>
              <w:t xml:space="preserve">Сумма показателей счетов актива баланса по коду счета 0 401 50 000 Раздела 2 не равна показателю по строке 160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1CB6A5C9" w14:textId="77777777" w:rsidR="003F380E"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2602D4CE" w14:textId="77777777" w:rsidR="003F380E" w:rsidRPr="003F380E" w:rsidRDefault="003F380E" w:rsidP="0085703A">
            <w:pPr>
              <w:rPr>
                <w:sz w:val="16"/>
                <w:szCs w:val="16"/>
                <w:lang w:val="en-US"/>
              </w:rPr>
            </w:pPr>
            <w:r>
              <w:rPr>
                <w:sz w:val="16"/>
                <w:szCs w:val="16"/>
              </w:rPr>
              <w:t>Б</w:t>
            </w:r>
          </w:p>
        </w:tc>
      </w:tr>
      <w:tr w:rsidR="003F380E" w14:paraId="76116872"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09F5B56" w14:textId="77777777" w:rsidR="003F380E" w:rsidRPr="001D73D5" w:rsidRDefault="003F380E" w:rsidP="0085703A">
            <w:pPr>
              <w:rPr>
                <w:sz w:val="16"/>
                <w:szCs w:val="16"/>
              </w:rPr>
            </w:pPr>
            <w:r>
              <w:rPr>
                <w:sz w:val="16"/>
                <w:szCs w:val="16"/>
              </w:rPr>
              <w:t>2</w:t>
            </w:r>
            <w:r w:rsidR="006B4B08">
              <w:rPr>
                <w:sz w:val="16"/>
                <w:szCs w:val="16"/>
              </w:rPr>
              <w:t>1</w:t>
            </w:r>
          </w:p>
        </w:tc>
        <w:tc>
          <w:tcPr>
            <w:tcW w:w="782" w:type="dxa"/>
            <w:tcBorders>
              <w:top w:val="single" w:sz="4" w:space="0" w:color="auto"/>
              <w:left w:val="single" w:sz="4" w:space="0" w:color="auto"/>
              <w:bottom w:val="single" w:sz="4" w:space="0" w:color="auto"/>
              <w:right w:val="single" w:sz="4" w:space="0" w:color="auto"/>
            </w:tcBorders>
            <w:vAlign w:val="center"/>
          </w:tcPr>
          <w:p w14:paraId="4C7FA3EB"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57C0589E" w14:textId="77777777" w:rsidR="003F380E" w:rsidRPr="001D73D5"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091494F8" w14:textId="77777777" w:rsidR="003F380E" w:rsidRPr="001D73D5"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75A3B353" w14:textId="77777777" w:rsidR="003F380E" w:rsidRPr="001D73D5" w:rsidRDefault="003F380E" w:rsidP="0085703A">
            <w:pPr>
              <w:rPr>
                <w:sz w:val="16"/>
                <w:szCs w:val="16"/>
              </w:rPr>
            </w:pPr>
            <w:r>
              <w:rPr>
                <w:sz w:val="16"/>
                <w:szCs w:val="16"/>
              </w:rPr>
              <w:t>Сумма показателей счетов актива баланса по коду счета 0 201 00 000</w:t>
            </w:r>
          </w:p>
        </w:tc>
        <w:tc>
          <w:tcPr>
            <w:tcW w:w="425" w:type="dxa"/>
            <w:tcBorders>
              <w:top w:val="single" w:sz="4" w:space="0" w:color="auto"/>
              <w:left w:val="single" w:sz="4" w:space="0" w:color="auto"/>
              <w:bottom w:val="single" w:sz="4" w:space="0" w:color="auto"/>
              <w:right w:val="single" w:sz="4" w:space="0" w:color="auto"/>
            </w:tcBorders>
            <w:vAlign w:val="center"/>
          </w:tcPr>
          <w:p w14:paraId="24237110" w14:textId="77777777" w:rsidR="003F380E" w:rsidRPr="001D73D5"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EB53AAA" w14:textId="77777777" w:rsidR="003F380E" w:rsidRPr="001D73D5" w:rsidRDefault="003F380E" w:rsidP="0085703A">
            <w:pPr>
              <w:rPr>
                <w:sz w:val="16"/>
                <w:szCs w:val="16"/>
              </w:rPr>
            </w:pPr>
            <w:r>
              <w:rPr>
                <w:sz w:val="16"/>
                <w:szCs w:val="16"/>
              </w:rPr>
              <w:t>200</w:t>
            </w:r>
          </w:p>
        </w:tc>
        <w:tc>
          <w:tcPr>
            <w:tcW w:w="567" w:type="dxa"/>
            <w:tcBorders>
              <w:top w:val="single" w:sz="4" w:space="0" w:color="auto"/>
              <w:left w:val="single" w:sz="4" w:space="0" w:color="auto"/>
              <w:bottom w:val="single" w:sz="4" w:space="0" w:color="auto"/>
              <w:right w:val="single" w:sz="4" w:space="0" w:color="auto"/>
            </w:tcBorders>
            <w:vAlign w:val="center"/>
          </w:tcPr>
          <w:p w14:paraId="09989362" w14:textId="77777777" w:rsidR="003F380E" w:rsidRPr="001D73D5"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3D5AC163" w14:textId="77777777" w:rsidR="003F380E" w:rsidRPr="001D73D5"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DB9C1F0"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3A51FF43" w14:textId="06820F14" w:rsidR="003F380E" w:rsidRPr="001D73D5" w:rsidRDefault="003F380E" w:rsidP="0085703A">
            <w:pPr>
              <w:rPr>
                <w:sz w:val="16"/>
                <w:szCs w:val="16"/>
              </w:rPr>
            </w:pPr>
            <w:r>
              <w:rPr>
                <w:sz w:val="16"/>
                <w:szCs w:val="16"/>
              </w:rPr>
              <w:t xml:space="preserve">Сумма показателей счетов актива баланса по коду счета 0 201 00 000 Раздела 2 не равна показателю по строке 200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76BA7678" w14:textId="77777777" w:rsidR="003F380E" w:rsidRPr="001D73D5"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6A5FBE38" w14:textId="77777777" w:rsidR="003F380E" w:rsidRPr="001D73D5" w:rsidRDefault="003F380E" w:rsidP="0085703A">
            <w:pPr>
              <w:rPr>
                <w:sz w:val="16"/>
                <w:szCs w:val="16"/>
              </w:rPr>
            </w:pPr>
            <w:r>
              <w:rPr>
                <w:sz w:val="16"/>
                <w:szCs w:val="16"/>
              </w:rPr>
              <w:t>Б</w:t>
            </w:r>
          </w:p>
        </w:tc>
      </w:tr>
      <w:tr w:rsidR="003F380E" w14:paraId="16E7B8A2"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4E0D228" w14:textId="77777777" w:rsidR="003F380E" w:rsidRPr="001D73D5" w:rsidRDefault="003F380E" w:rsidP="0085703A">
            <w:pPr>
              <w:rPr>
                <w:sz w:val="16"/>
                <w:szCs w:val="16"/>
              </w:rPr>
            </w:pPr>
            <w:r>
              <w:rPr>
                <w:sz w:val="16"/>
                <w:szCs w:val="16"/>
              </w:rPr>
              <w:t>2</w:t>
            </w:r>
            <w:r w:rsidR="006B4B08">
              <w:rPr>
                <w:sz w:val="16"/>
                <w:szCs w:val="16"/>
              </w:rPr>
              <w:t>2</w:t>
            </w:r>
          </w:p>
        </w:tc>
        <w:tc>
          <w:tcPr>
            <w:tcW w:w="782" w:type="dxa"/>
            <w:tcBorders>
              <w:top w:val="single" w:sz="4" w:space="0" w:color="auto"/>
              <w:left w:val="single" w:sz="4" w:space="0" w:color="auto"/>
              <w:bottom w:val="single" w:sz="4" w:space="0" w:color="auto"/>
              <w:right w:val="single" w:sz="4" w:space="0" w:color="auto"/>
            </w:tcBorders>
            <w:vAlign w:val="center"/>
          </w:tcPr>
          <w:p w14:paraId="0FEAFC03"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44D2AA66" w14:textId="77777777" w:rsidR="003F380E" w:rsidRPr="001D73D5"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60DFE471" w14:textId="77777777" w:rsidR="003F380E" w:rsidRPr="001D73D5"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084BB7A5" w14:textId="77777777" w:rsidR="003F380E" w:rsidRPr="001D73D5" w:rsidRDefault="003F380E" w:rsidP="0085703A">
            <w:pPr>
              <w:rPr>
                <w:sz w:val="16"/>
                <w:szCs w:val="16"/>
              </w:rPr>
            </w:pPr>
            <w:r>
              <w:rPr>
                <w:sz w:val="16"/>
                <w:szCs w:val="16"/>
              </w:rPr>
              <w:t>Сумма показателей счетов актива баланса по коду счета 0 204 00 000</w:t>
            </w:r>
          </w:p>
        </w:tc>
        <w:tc>
          <w:tcPr>
            <w:tcW w:w="425" w:type="dxa"/>
            <w:tcBorders>
              <w:top w:val="single" w:sz="4" w:space="0" w:color="auto"/>
              <w:left w:val="single" w:sz="4" w:space="0" w:color="auto"/>
              <w:bottom w:val="single" w:sz="4" w:space="0" w:color="auto"/>
              <w:right w:val="single" w:sz="4" w:space="0" w:color="auto"/>
            </w:tcBorders>
            <w:vAlign w:val="center"/>
          </w:tcPr>
          <w:p w14:paraId="5BD0DA54" w14:textId="77777777" w:rsidR="003F380E" w:rsidRPr="001D73D5"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654BADA" w14:textId="77777777" w:rsidR="003F380E" w:rsidRPr="001D73D5" w:rsidRDefault="003F380E" w:rsidP="0085703A">
            <w:pPr>
              <w:rPr>
                <w:sz w:val="16"/>
                <w:szCs w:val="16"/>
              </w:rPr>
            </w:pPr>
            <w:r>
              <w:rPr>
                <w:sz w:val="16"/>
                <w:szCs w:val="16"/>
              </w:rPr>
              <w:t>240</w:t>
            </w:r>
          </w:p>
        </w:tc>
        <w:tc>
          <w:tcPr>
            <w:tcW w:w="567" w:type="dxa"/>
            <w:tcBorders>
              <w:top w:val="single" w:sz="4" w:space="0" w:color="auto"/>
              <w:left w:val="single" w:sz="4" w:space="0" w:color="auto"/>
              <w:bottom w:val="single" w:sz="4" w:space="0" w:color="auto"/>
              <w:right w:val="single" w:sz="4" w:space="0" w:color="auto"/>
            </w:tcBorders>
            <w:vAlign w:val="center"/>
          </w:tcPr>
          <w:p w14:paraId="2B914471" w14:textId="77777777" w:rsidR="003F380E" w:rsidRPr="001D73D5"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7EFB77A4" w14:textId="77777777" w:rsidR="003F380E" w:rsidRPr="001D73D5"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1029D18E"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2F58FB8B" w14:textId="6D8884EB" w:rsidR="003F380E" w:rsidRPr="001D73D5" w:rsidRDefault="003F380E" w:rsidP="0085703A">
            <w:pPr>
              <w:rPr>
                <w:sz w:val="16"/>
                <w:szCs w:val="16"/>
              </w:rPr>
            </w:pPr>
            <w:r>
              <w:rPr>
                <w:sz w:val="16"/>
                <w:szCs w:val="16"/>
              </w:rPr>
              <w:t xml:space="preserve">Сумма показателей счетов актива баланса по коду счета 0 204 00 000 Раздела 2 не равна показателю по строке 240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03B6DDDD" w14:textId="77777777" w:rsidR="003F380E" w:rsidRPr="001D73D5"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196A1D03" w14:textId="77777777" w:rsidR="003F380E" w:rsidRPr="001D73D5" w:rsidRDefault="003F380E" w:rsidP="0085703A">
            <w:pPr>
              <w:rPr>
                <w:sz w:val="16"/>
                <w:szCs w:val="16"/>
              </w:rPr>
            </w:pPr>
            <w:r>
              <w:rPr>
                <w:sz w:val="16"/>
                <w:szCs w:val="16"/>
              </w:rPr>
              <w:t>Б</w:t>
            </w:r>
          </w:p>
        </w:tc>
      </w:tr>
      <w:tr w:rsidR="003F380E" w14:paraId="34698B2C"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52A2EFB3" w14:textId="77777777" w:rsidR="003F380E" w:rsidRPr="001D73D5" w:rsidRDefault="003F380E" w:rsidP="0085703A">
            <w:pPr>
              <w:rPr>
                <w:sz w:val="16"/>
                <w:szCs w:val="16"/>
              </w:rPr>
            </w:pPr>
            <w:r>
              <w:rPr>
                <w:sz w:val="16"/>
                <w:szCs w:val="16"/>
              </w:rPr>
              <w:t>2</w:t>
            </w:r>
            <w:r w:rsidR="006B4B08">
              <w:rPr>
                <w:sz w:val="16"/>
                <w:szCs w:val="16"/>
              </w:rPr>
              <w:t>3</w:t>
            </w:r>
          </w:p>
        </w:tc>
        <w:tc>
          <w:tcPr>
            <w:tcW w:w="782" w:type="dxa"/>
            <w:tcBorders>
              <w:top w:val="single" w:sz="4" w:space="0" w:color="auto"/>
              <w:left w:val="single" w:sz="4" w:space="0" w:color="auto"/>
              <w:bottom w:val="single" w:sz="4" w:space="0" w:color="auto"/>
              <w:right w:val="single" w:sz="4" w:space="0" w:color="auto"/>
            </w:tcBorders>
            <w:vAlign w:val="center"/>
          </w:tcPr>
          <w:p w14:paraId="4FD27F7E"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5971D9F7" w14:textId="77777777" w:rsidR="003F380E" w:rsidRPr="001D73D5"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FC3C6B9" w14:textId="77777777" w:rsidR="003F380E" w:rsidRPr="001D73D5"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14AB99ED" w14:textId="77777777" w:rsidR="003F380E" w:rsidRPr="001D73D5" w:rsidRDefault="003F380E" w:rsidP="0085703A">
            <w:pPr>
              <w:rPr>
                <w:sz w:val="16"/>
                <w:szCs w:val="16"/>
              </w:rPr>
            </w:pPr>
            <w:r>
              <w:rPr>
                <w:sz w:val="16"/>
                <w:szCs w:val="16"/>
              </w:rPr>
              <w:t>Сумма показателей счетов актива баланса по кодам счетов 0 205 00 000 и 0 209 00 000</w:t>
            </w:r>
          </w:p>
        </w:tc>
        <w:tc>
          <w:tcPr>
            <w:tcW w:w="425" w:type="dxa"/>
            <w:tcBorders>
              <w:top w:val="single" w:sz="4" w:space="0" w:color="auto"/>
              <w:left w:val="single" w:sz="4" w:space="0" w:color="auto"/>
              <w:bottom w:val="single" w:sz="4" w:space="0" w:color="auto"/>
              <w:right w:val="single" w:sz="4" w:space="0" w:color="auto"/>
            </w:tcBorders>
            <w:vAlign w:val="center"/>
          </w:tcPr>
          <w:p w14:paraId="163CD02C" w14:textId="77777777" w:rsidR="003F380E" w:rsidRPr="001D73D5"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360AEEDE" w14:textId="77777777" w:rsidR="003F380E" w:rsidRPr="001D73D5" w:rsidRDefault="003F380E" w:rsidP="0085703A">
            <w:pPr>
              <w:rPr>
                <w:sz w:val="16"/>
                <w:szCs w:val="16"/>
              </w:rPr>
            </w:pPr>
            <w:r>
              <w:rPr>
                <w:sz w:val="16"/>
                <w:szCs w:val="16"/>
              </w:rPr>
              <w:t>250</w:t>
            </w:r>
          </w:p>
        </w:tc>
        <w:tc>
          <w:tcPr>
            <w:tcW w:w="567" w:type="dxa"/>
            <w:tcBorders>
              <w:top w:val="single" w:sz="4" w:space="0" w:color="auto"/>
              <w:left w:val="single" w:sz="4" w:space="0" w:color="auto"/>
              <w:bottom w:val="single" w:sz="4" w:space="0" w:color="auto"/>
              <w:right w:val="single" w:sz="4" w:space="0" w:color="auto"/>
            </w:tcBorders>
            <w:vAlign w:val="center"/>
          </w:tcPr>
          <w:p w14:paraId="5C7A8E0B" w14:textId="77777777" w:rsidR="003F380E" w:rsidRPr="001D73D5"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64A81C34" w14:textId="77777777" w:rsidR="003F380E" w:rsidRPr="001D73D5"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204ED96C"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0BF7D89B" w14:textId="21826214" w:rsidR="003F380E" w:rsidRPr="001D73D5" w:rsidRDefault="003F380E" w:rsidP="0085703A">
            <w:pPr>
              <w:rPr>
                <w:sz w:val="16"/>
                <w:szCs w:val="16"/>
              </w:rPr>
            </w:pPr>
            <w:r>
              <w:rPr>
                <w:sz w:val="16"/>
                <w:szCs w:val="16"/>
              </w:rPr>
              <w:t xml:space="preserve">Сумма показателей счетов актива баланса по кодам счетов 0 205 00 000 и 0 209 00 000 Раздела 2 не равна показателю по строке 250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3E3D7A04" w14:textId="77777777" w:rsidR="003F380E" w:rsidRPr="001D73D5"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77EBEC6" w14:textId="77777777" w:rsidR="003F380E" w:rsidRPr="001D73D5" w:rsidRDefault="003F380E" w:rsidP="0085703A">
            <w:pPr>
              <w:rPr>
                <w:sz w:val="16"/>
                <w:szCs w:val="16"/>
              </w:rPr>
            </w:pPr>
            <w:r>
              <w:rPr>
                <w:sz w:val="16"/>
                <w:szCs w:val="16"/>
              </w:rPr>
              <w:t>Б</w:t>
            </w:r>
          </w:p>
        </w:tc>
      </w:tr>
      <w:tr w:rsidR="003F380E" w14:paraId="1717C545"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500CD746" w14:textId="77777777" w:rsidR="003F380E" w:rsidRPr="001D73D5" w:rsidRDefault="003F380E" w:rsidP="0085703A">
            <w:pPr>
              <w:rPr>
                <w:sz w:val="16"/>
                <w:szCs w:val="16"/>
              </w:rPr>
            </w:pPr>
            <w:r>
              <w:rPr>
                <w:sz w:val="16"/>
                <w:szCs w:val="16"/>
              </w:rPr>
              <w:t>2</w:t>
            </w:r>
            <w:r w:rsidR="006B4B08">
              <w:rPr>
                <w:sz w:val="16"/>
                <w:szCs w:val="16"/>
              </w:rPr>
              <w:t>4</w:t>
            </w:r>
          </w:p>
        </w:tc>
        <w:tc>
          <w:tcPr>
            <w:tcW w:w="782" w:type="dxa"/>
            <w:tcBorders>
              <w:top w:val="single" w:sz="4" w:space="0" w:color="auto"/>
              <w:left w:val="single" w:sz="4" w:space="0" w:color="auto"/>
              <w:bottom w:val="single" w:sz="4" w:space="0" w:color="auto"/>
              <w:right w:val="single" w:sz="4" w:space="0" w:color="auto"/>
            </w:tcBorders>
            <w:vAlign w:val="center"/>
          </w:tcPr>
          <w:p w14:paraId="17AB6C6D"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266B5CD4" w14:textId="77777777" w:rsidR="003F380E" w:rsidRPr="001D73D5"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FD4F293" w14:textId="77777777" w:rsidR="003F380E" w:rsidRPr="001D73D5"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276AEF22" w14:textId="77777777" w:rsidR="003F380E" w:rsidRPr="001D73D5" w:rsidRDefault="003F380E" w:rsidP="0085703A">
            <w:pPr>
              <w:rPr>
                <w:sz w:val="16"/>
                <w:szCs w:val="16"/>
              </w:rPr>
            </w:pPr>
            <w:r>
              <w:rPr>
                <w:sz w:val="16"/>
                <w:szCs w:val="16"/>
              </w:rPr>
              <w:t>Сумма показателей счетов актива баланса по кодам счетов 0 206 00 000, 0 208 00 000, 0 303 00 000</w:t>
            </w:r>
          </w:p>
        </w:tc>
        <w:tc>
          <w:tcPr>
            <w:tcW w:w="425" w:type="dxa"/>
            <w:tcBorders>
              <w:top w:val="single" w:sz="4" w:space="0" w:color="auto"/>
              <w:left w:val="single" w:sz="4" w:space="0" w:color="auto"/>
              <w:bottom w:val="single" w:sz="4" w:space="0" w:color="auto"/>
              <w:right w:val="single" w:sz="4" w:space="0" w:color="auto"/>
            </w:tcBorders>
            <w:vAlign w:val="center"/>
          </w:tcPr>
          <w:p w14:paraId="4C64BD66" w14:textId="77777777" w:rsidR="003F380E" w:rsidRPr="001D73D5"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FC2C7EC" w14:textId="77777777" w:rsidR="003F380E" w:rsidRPr="001D73D5" w:rsidRDefault="003F380E" w:rsidP="0085703A">
            <w:pPr>
              <w:rPr>
                <w:sz w:val="16"/>
                <w:szCs w:val="16"/>
              </w:rPr>
            </w:pPr>
            <w:r>
              <w:rPr>
                <w:sz w:val="16"/>
                <w:szCs w:val="16"/>
              </w:rPr>
              <w:t>260</w:t>
            </w:r>
          </w:p>
        </w:tc>
        <w:tc>
          <w:tcPr>
            <w:tcW w:w="567" w:type="dxa"/>
            <w:tcBorders>
              <w:top w:val="single" w:sz="4" w:space="0" w:color="auto"/>
              <w:left w:val="single" w:sz="4" w:space="0" w:color="auto"/>
              <w:bottom w:val="single" w:sz="4" w:space="0" w:color="auto"/>
              <w:right w:val="single" w:sz="4" w:space="0" w:color="auto"/>
            </w:tcBorders>
            <w:vAlign w:val="center"/>
          </w:tcPr>
          <w:p w14:paraId="7E7C88B7" w14:textId="77777777" w:rsidR="003F380E" w:rsidRPr="001D73D5"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0A95C879" w14:textId="77777777" w:rsidR="003F380E" w:rsidRPr="001D73D5"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2F388454"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2639511A" w14:textId="40E7F5BC" w:rsidR="003F380E" w:rsidRPr="001D73D5" w:rsidRDefault="003F380E" w:rsidP="0085703A">
            <w:pPr>
              <w:rPr>
                <w:sz w:val="16"/>
                <w:szCs w:val="16"/>
              </w:rPr>
            </w:pPr>
            <w:r>
              <w:rPr>
                <w:sz w:val="16"/>
                <w:szCs w:val="16"/>
              </w:rPr>
              <w:t xml:space="preserve">Сумма показателей счетов актива баланса по кодам счетов 0 206 00 000, 0 208 00 000, 0 303 00 000 Раздела 2 не равна показателю по строке 260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7FE909F7" w14:textId="77777777" w:rsidR="003F380E" w:rsidRPr="001D73D5"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2A30396D" w14:textId="77777777" w:rsidR="003F380E" w:rsidRPr="001D73D5" w:rsidRDefault="003F380E" w:rsidP="0085703A">
            <w:pPr>
              <w:rPr>
                <w:sz w:val="16"/>
                <w:szCs w:val="16"/>
              </w:rPr>
            </w:pPr>
            <w:r>
              <w:rPr>
                <w:sz w:val="16"/>
                <w:szCs w:val="16"/>
              </w:rPr>
              <w:t>Б</w:t>
            </w:r>
          </w:p>
        </w:tc>
      </w:tr>
      <w:tr w:rsidR="003F380E" w14:paraId="2150155F"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05F7A42A" w14:textId="77777777" w:rsidR="003F380E" w:rsidRPr="001D73D5" w:rsidRDefault="003F380E" w:rsidP="0085703A">
            <w:pPr>
              <w:rPr>
                <w:sz w:val="16"/>
                <w:szCs w:val="16"/>
              </w:rPr>
            </w:pPr>
            <w:r>
              <w:rPr>
                <w:sz w:val="16"/>
                <w:szCs w:val="16"/>
              </w:rPr>
              <w:t>2</w:t>
            </w:r>
            <w:r w:rsidR="006B4B08">
              <w:rPr>
                <w:sz w:val="16"/>
                <w:szCs w:val="16"/>
              </w:rPr>
              <w:t>5</w:t>
            </w:r>
          </w:p>
        </w:tc>
        <w:tc>
          <w:tcPr>
            <w:tcW w:w="782" w:type="dxa"/>
            <w:tcBorders>
              <w:top w:val="single" w:sz="4" w:space="0" w:color="auto"/>
              <w:left w:val="single" w:sz="4" w:space="0" w:color="auto"/>
              <w:bottom w:val="single" w:sz="4" w:space="0" w:color="auto"/>
              <w:right w:val="single" w:sz="4" w:space="0" w:color="auto"/>
            </w:tcBorders>
            <w:vAlign w:val="center"/>
          </w:tcPr>
          <w:p w14:paraId="0861864D"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2069DD70" w14:textId="77777777" w:rsidR="003F380E" w:rsidRPr="001D73D5"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1860E4A3" w14:textId="77777777" w:rsidR="003F380E" w:rsidRPr="001D73D5"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582FF79D" w14:textId="77777777" w:rsidR="003F380E" w:rsidRPr="001D73D5" w:rsidRDefault="003F380E" w:rsidP="0085703A">
            <w:pPr>
              <w:rPr>
                <w:sz w:val="16"/>
                <w:szCs w:val="16"/>
              </w:rPr>
            </w:pPr>
            <w:r>
              <w:rPr>
                <w:sz w:val="16"/>
                <w:szCs w:val="16"/>
              </w:rPr>
              <w:t>Сумма показателей счетов актива баланса по коду счета 0 207 00 000</w:t>
            </w:r>
          </w:p>
        </w:tc>
        <w:tc>
          <w:tcPr>
            <w:tcW w:w="425" w:type="dxa"/>
            <w:tcBorders>
              <w:top w:val="single" w:sz="4" w:space="0" w:color="auto"/>
              <w:left w:val="single" w:sz="4" w:space="0" w:color="auto"/>
              <w:bottom w:val="single" w:sz="4" w:space="0" w:color="auto"/>
              <w:right w:val="single" w:sz="4" w:space="0" w:color="auto"/>
            </w:tcBorders>
            <w:vAlign w:val="center"/>
          </w:tcPr>
          <w:p w14:paraId="433B16EE" w14:textId="77777777" w:rsidR="003F380E" w:rsidRPr="001D73D5"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CEB7A95" w14:textId="77777777" w:rsidR="003F380E" w:rsidRPr="001D73D5" w:rsidRDefault="003F380E" w:rsidP="0085703A">
            <w:pPr>
              <w:rPr>
                <w:sz w:val="16"/>
                <w:szCs w:val="16"/>
              </w:rPr>
            </w:pPr>
            <w:r>
              <w:rPr>
                <w:sz w:val="16"/>
                <w:szCs w:val="16"/>
              </w:rPr>
              <w:t>270</w:t>
            </w:r>
          </w:p>
        </w:tc>
        <w:tc>
          <w:tcPr>
            <w:tcW w:w="567" w:type="dxa"/>
            <w:tcBorders>
              <w:top w:val="single" w:sz="4" w:space="0" w:color="auto"/>
              <w:left w:val="single" w:sz="4" w:space="0" w:color="auto"/>
              <w:bottom w:val="single" w:sz="4" w:space="0" w:color="auto"/>
              <w:right w:val="single" w:sz="4" w:space="0" w:color="auto"/>
            </w:tcBorders>
            <w:vAlign w:val="center"/>
          </w:tcPr>
          <w:p w14:paraId="00CA82F8" w14:textId="77777777" w:rsidR="003F380E" w:rsidRPr="001D73D5"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740F1997" w14:textId="77777777" w:rsidR="003F380E" w:rsidRPr="001D73D5"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0255AA39"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2B700F2C" w14:textId="704EBC20" w:rsidR="003F380E" w:rsidRPr="001D73D5" w:rsidRDefault="003F380E" w:rsidP="0085703A">
            <w:pPr>
              <w:rPr>
                <w:sz w:val="16"/>
                <w:szCs w:val="16"/>
              </w:rPr>
            </w:pPr>
            <w:r>
              <w:rPr>
                <w:sz w:val="16"/>
                <w:szCs w:val="16"/>
              </w:rPr>
              <w:t xml:space="preserve">Сумма показателей счетов актива баланса по коду счета 0 207 00 000 Раздела 2 не равна показателю по строке 270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0502C2E3" w14:textId="77777777" w:rsidR="003F380E" w:rsidRPr="001D73D5"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5FB35E9" w14:textId="77777777" w:rsidR="003F380E" w:rsidRPr="001D73D5" w:rsidRDefault="003F380E" w:rsidP="0085703A">
            <w:pPr>
              <w:rPr>
                <w:sz w:val="16"/>
                <w:szCs w:val="16"/>
              </w:rPr>
            </w:pPr>
            <w:r>
              <w:rPr>
                <w:sz w:val="16"/>
                <w:szCs w:val="16"/>
              </w:rPr>
              <w:t>Б</w:t>
            </w:r>
          </w:p>
        </w:tc>
      </w:tr>
      <w:tr w:rsidR="003F380E" w14:paraId="733D7096"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8509C4E" w14:textId="77777777" w:rsidR="003F380E" w:rsidRPr="001D73D5" w:rsidRDefault="003F380E" w:rsidP="0085703A">
            <w:pPr>
              <w:rPr>
                <w:sz w:val="16"/>
                <w:szCs w:val="16"/>
              </w:rPr>
            </w:pPr>
            <w:r>
              <w:rPr>
                <w:sz w:val="16"/>
                <w:szCs w:val="16"/>
              </w:rPr>
              <w:t>2</w:t>
            </w:r>
            <w:r w:rsidR="006B4B08">
              <w:rPr>
                <w:sz w:val="16"/>
                <w:szCs w:val="16"/>
              </w:rPr>
              <w:t>6</w:t>
            </w:r>
          </w:p>
        </w:tc>
        <w:tc>
          <w:tcPr>
            <w:tcW w:w="782" w:type="dxa"/>
            <w:tcBorders>
              <w:top w:val="single" w:sz="4" w:space="0" w:color="auto"/>
              <w:left w:val="single" w:sz="4" w:space="0" w:color="auto"/>
              <w:bottom w:val="single" w:sz="4" w:space="0" w:color="auto"/>
              <w:right w:val="single" w:sz="4" w:space="0" w:color="auto"/>
            </w:tcBorders>
            <w:vAlign w:val="center"/>
          </w:tcPr>
          <w:p w14:paraId="6789180D"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116CA203" w14:textId="77777777" w:rsidR="003F380E" w:rsidRPr="001D73D5"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0F90072A" w14:textId="77777777" w:rsidR="003F380E" w:rsidRPr="001D73D5"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236F80F8" w14:textId="77777777" w:rsidR="003F380E" w:rsidRPr="001D73D5" w:rsidRDefault="003F380E" w:rsidP="0085703A">
            <w:pPr>
              <w:rPr>
                <w:sz w:val="16"/>
                <w:szCs w:val="16"/>
              </w:rPr>
            </w:pPr>
            <w:r>
              <w:rPr>
                <w:sz w:val="16"/>
                <w:szCs w:val="16"/>
              </w:rPr>
              <w:t>Сумма показателей счетов актива баланса по коду счета 0 210 00 000</w:t>
            </w:r>
          </w:p>
        </w:tc>
        <w:tc>
          <w:tcPr>
            <w:tcW w:w="425" w:type="dxa"/>
            <w:tcBorders>
              <w:top w:val="single" w:sz="4" w:space="0" w:color="auto"/>
              <w:left w:val="single" w:sz="4" w:space="0" w:color="auto"/>
              <w:bottom w:val="single" w:sz="4" w:space="0" w:color="auto"/>
              <w:right w:val="single" w:sz="4" w:space="0" w:color="auto"/>
            </w:tcBorders>
            <w:vAlign w:val="center"/>
          </w:tcPr>
          <w:p w14:paraId="07B3721B" w14:textId="77777777" w:rsidR="003F380E" w:rsidRPr="001D73D5"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0A2D1847" w14:textId="77777777" w:rsidR="003F380E" w:rsidRPr="001D73D5" w:rsidRDefault="003F380E" w:rsidP="0085703A">
            <w:pPr>
              <w:rPr>
                <w:sz w:val="16"/>
                <w:szCs w:val="16"/>
              </w:rPr>
            </w:pPr>
            <w:r>
              <w:rPr>
                <w:sz w:val="16"/>
                <w:szCs w:val="16"/>
              </w:rPr>
              <w:t>280</w:t>
            </w:r>
          </w:p>
        </w:tc>
        <w:tc>
          <w:tcPr>
            <w:tcW w:w="567" w:type="dxa"/>
            <w:tcBorders>
              <w:top w:val="single" w:sz="4" w:space="0" w:color="auto"/>
              <w:left w:val="single" w:sz="4" w:space="0" w:color="auto"/>
              <w:bottom w:val="single" w:sz="4" w:space="0" w:color="auto"/>
              <w:right w:val="single" w:sz="4" w:space="0" w:color="auto"/>
            </w:tcBorders>
            <w:vAlign w:val="center"/>
          </w:tcPr>
          <w:p w14:paraId="7F09248B" w14:textId="77777777" w:rsidR="003F380E" w:rsidRPr="001D73D5"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1CCBF703" w14:textId="77777777" w:rsidR="003F380E" w:rsidRPr="001D73D5"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7CFF426"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5FD62946" w14:textId="5EABDA4F" w:rsidR="003F380E" w:rsidRPr="001D73D5" w:rsidRDefault="003F380E" w:rsidP="0085703A">
            <w:pPr>
              <w:rPr>
                <w:sz w:val="16"/>
                <w:szCs w:val="16"/>
              </w:rPr>
            </w:pPr>
            <w:r>
              <w:rPr>
                <w:sz w:val="16"/>
                <w:szCs w:val="16"/>
              </w:rPr>
              <w:t xml:space="preserve">Сумма показателей счетов актива баланса по коду счета 0 210 00 000 Раздела 2 не равна показателю по строке 280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35FA499B" w14:textId="77777777" w:rsidR="003F380E" w:rsidRPr="001D73D5"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DE69DB7" w14:textId="77777777" w:rsidR="003F380E" w:rsidRPr="001D73D5" w:rsidRDefault="003F380E" w:rsidP="0085703A">
            <w:pPr>
              <w:rPr>
                <w:sz w:val="16"/>
                <w:szCs w:val="16"/>
              </w:rPr>
            </w:pPr>
            <w:r>
              <w:rPr>
                <w:sz w:val="16"/>
                <w:szCs w:val="16"/>
              </w:rPr>
              <w:t>Б</w:t>
            </w:r>
          </w:p>
        </w:tc>
      </w:tr>
      <w:tr w:rsidR="003F380E" w14:paraId="7541905C"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715150B" w14:textId="77777777" w:rsidR="003F380E" w:rsidRPr="001D73D5" w:rsidRDefault="003F380E" w:rsidP="0085703A">
            <w:pPr>
              <w:rPr>
                <w:sz w:val="16"/>
                <w:szCs w:val="16"/>
              </w:rPr>
            </w:pPr>
            <w:r>
              <w:rPr>
                <w:sz w:val="16"/>
                <w:szCs w:val="16"/>
              </w:rPr>
              <w:t>2</w:t>
            </w:r>
            <w:r w:rsidR="006B4B08">
              <w:rPr>
                <w:sz w:val="16"/>
                <w:szCs w:val="16"/>
              </w:rPr>
              <w:t>7</w:t>
            </w:r>
          </w:p>
        </w:tc>
        <w:tc>
          <w:tcPr>
            <w:tcW w:w="782" w:type="dxa"/>
            <w:tcBorders>
              <w:top w:val="single" w:sz="4" w:space="0" w:color="auto"/>
              <w:left w:val="single" w:sz="4" w:space="0" w:color="auto"/>
              <w:bottom w:val="single" w:sz="4" w:space="0" w:color="auto"/>
              <w:right w:val="single" w:sz="4" w:space="0" w:color="auto"/>
            </w:tcBorders>
            <w:vAlign w:val="center"/>
          </w:tcPr>
          <w:p w14:paraId="1ED505DD"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6D4EB1F8" w14:textId="77777777" w:rsidR="003F380E" w:rsidRPr="001D73D5"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F0E6A41" w14:textId="77777777" w:rsidR="003F380E" w:rsidRPr="001D73D5"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670F46DB" w14:textId="77777777" w:rsidR="003F380E" w:rsidRPr="001D73D5" w:rsidRDefault="003F380E" w:rsidP="0085703A">
            <w:pPr>
              <w:rPr>
                <w:sz w:val="16"/>
                <w:szCs w:val="16"/>
              </w:rPr>
            </w:pPr>
            <w:r>
              <w:rPr>
                <w:sz w:val="16"/>
                <w:szCs w:val="16"/>
              </w:rPr>
              <w:t>Сумма показателей счетов актива баланса по коду счета 0 215 00 000</w:t>
            </w:r>
          </w:p>
        </w:tc>
        <w:tc>
          <w:tcPr>
            <w:tcW w:w="425" w:type="dxa"/>
            <w:tcBorders>
              <w:top w:val="single" w:sz="4" w:space="0" w:color="auto"/>
              <w:left w:val="single" w:sz="4" w:space="0" w:color="auto"/>
              <w:bottom w:val="single" w:sz="4" w:space="0" w:color="auto"/>
              <w:right w:val="single" w:sz="4" w:space="0" w:color="auto"/>
            </w:tcBorders>
            <w:vAlign w:val="center"/>
          </w:tcPr>
          <w:p w14:paraId="501E3A84" w14:textId="77777777" w:rsidR="003F380E" w:rsidRPr="001D73D5"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32B7B691" w14:textId="77777777" w:rsidR="003F380E" w:rsidRPr="001D73D5" w:rsidRDefault="003F380E" w:rsidP="0085703A">
            <w:pPr>
              <w:rPr>
                <w:sz w:val="16"/>
                <w:szCs w:val="16"/>
              </w:rPr>
            </w:pPr>
            <w:r>
              <w:rPr>
                <w:sz w:val="16"/>
                <w:szCs w:val="16"/>
              </w:rPr>
              <w:t>290</w:t>
            </w:r>
          </w:p>
        </w:tc>
        <w:tc>
          <w:tcPr>
            <w:tcW w:w="567" w:type="dxa"/>
            <w:tcBorders>
              <w:top w:val="single" w:sz="4" w:space="0" w:color="auto"/>
              <w:left w:val="single" w:sz="4" w:space="0" w:color="auto"/>
              <w:bottom w:val="single" w:sz="4" w:space="0" w:color="auto"/>
              <w:right w:val="single" w:sz="4" w:space="0" w:color="auto"/>
            </w:tcBorders>
            <w:vAlign w:val="center"/>
          </w:tcPr>
          <w:p w14:paraId="4CE39FA2" w14:textId="77777777" w:rsidR="003F380E" w:rsidRPr="001D73D5"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536FE437" w14:textId="77777777" w:rsidR="003F380E" w:rsidRPr="001D73D5"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0692EE12"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DC3E515" w14:textId="0EE0B2C4" w:rsidR="003F380E" w:rsidRPr="001D73D5" w:rsidRDefault="003F380E" w:rsidP="0085703A">
            <w:pPr>
              <w:rPr>
                <w:sz w:val="16"/>
                <w:szCs w:val="16"/>
              </w:rPr>
            </w:pPr>
            <w:r>
              <w:rPr>
                <w:sz w:val="16"/>
                <w:szCs w:val="16"/>
              </w:rPr>
              <w:t xml:space="preserve">Сумма показателей счетов актива баланса по коду счета 0 215 00 000 Раздела 2 не равна показателю по строке 290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6F382779" w14:textId="77777777" w:rsidR="003F380E" w:rsidRPr="001D73D5"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84F4CC9" w14:textId="77777777" w:rsidR="003F380E" w:rsidRPr="001D73D5" w:rsidRDefault="003F380E" w:rsidP="0085703A">
            <w:pPr>
              <w:rPr>
                <w:sz w:val="16"/>
                <w:szCs w:val="16"/>
              </w:rPr>
            </w:pPr>
            <w:r>
              <w:rPr>
                <w:sz w:val="16"/>
                <w:szCs w:val="16"/>
              </w:rPr>
              <w:t>Б</w:t>
            </w:r>
          </w:p>
        </w:tc>
      </w:tr>
      <w:tr w:rsidR="003F380E" w14:paraId="3258FAD5"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6F4C155A" w14:textId="77777777" w:rsidR="003F380E" w:rsidRPr="001D73D5" w:rsidRDefault="003F380E" w:rsidP="0085703A">
            <w:pPr>
              <w:rPr>
                <w:sz w:val="16"/>
                <w:szCs w:val="16"/>
              </w:rPr>
            </w:pPr>
            <w:r>
              <w:rPr>
                <w:sz w:val="16"/>
                <w:szCs w:val="16"/>
              </w:rPr>
              <w:t>2</w:t>
            </w:r>
            <w:r w:rsidR="002E7F96">
              <w:rPr>
                <w:sz w:val="16"/>
                <w:szCs w:val="16"/>
              </w:rPr>
              <w:t>8</w:t>
            </w:r>
          </w:p>
        </w:tc>
        <w:tc>
          <w:tcPr>
            <w:tcW w:w="782" w:type="dxa"/>
            <w:tcBorders>
              <w:top w:val="single" w:sz="4" w:space="0" w:color="auto"/>
              <w:left w:val="single" w:sz="4" w:space="0" w:color="auto"/>
              <w:bottom w:val="single" w:sz="4" w:space="0" w:color="auto"/>
              <w:right w:val="single" w:sz="4" w:space="0" w:color="auto"/>
            </w:tcBorders>
            <w:vAlign w:val="center"/>
          </w:tcPr>
          <w:p w14:paraId="54DC0851"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1837F78D" w14:textId="77777777" w:rsidR="003F380E" w:rsidRPr="001D73D5"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362093D2" w14:textId="77777777" w:rsidR="003F380E" w:rsidRPr="001D73D5"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1AD3B097" w14:textId="77777777" w:rsidR="003F380E" w:rsidRPr="001D73D5" w:rsidRDefault="003F380E" w:rsidP="0085703A">
            <w:pPr>
              <w:rPr>
                <w:sz w:val="16"/>
                <w:szCs w:val="16"/>
              </w:rPr>
            </w:pPr>
            <w:r>
              <w:rPr>
                <w:sz w:val="16"/>
                <w:szCs w:val="16"/>
              </w:rPr>
              <w:t>Сумма показателей счетов пассива баланса по коду счета 0 301 00 000</w:t>
            </w:r>
          </w:p>
        </w:tc>
        <w:tc>
          <w:tcPr>
            <w:tcW w:w="425" w:type="dxa"/>
            <w:tcBorders>
              <w:top w:val="single" w:sz="4" w:space="0" w:color="auto"/>
              <w:left w:val="single" w:sz="4" w:space="0" w:color="auto"/>
              <w:bottom w:val="single" w:sz="4" w:space="0" w:color="auto"/>
              <w:right w:val="single" w:sz="4" w:space="0" w:color="auto"/>
            </w:tcBorders>
            <w:vAlign w:val="center"/>
          </w:tcPr>
          <w:p w14:paraId="462A4767" w14:textId="77777777" w:rsidR="003F380E" w:rsidRPr="001D73D5"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5F021D3F" w14:textId="77777777" w:rsidR="003F380E" w:rsidRPr="001D73D5" w:rsidRDefault="003F380E" w:rsidP="0085703A">
            <w:pPr>
              <w:rPr>
                <w:sz w:val="16"/>
                <w:szCs w:val="16"/>
              </w:rPr>
            </w:pPr>
            <w:r>
              <w:rPr>
                <w:sz w:val="16"/>
                <w:szCs w:val="16"/>
              </w:rPr>
              <w:t>400</w:t>
            </w:r>
          </w:p>
        </w:tc>
        <w:tc>
          <w:tcPr>
            <w:tcW w:w="567" w:type="dxa"/>
            <w:tcBorders>
              <w:top w:val="single" w:sz="4" w:space="0" w:color="auto"/>
              <w:left w:val="single" w:sz="4" w:space="0" w:color="auto"/>
              <w:bottom w:val="single" w:sz="4" w:space="0" w:color="auto"/>
              <w:right w:val="single" w:sz="4" w:space="0" w:color="auto"/>
            </w:tcBorders>
            <w:vAlign w:val="center"/>
          </w:tcPr>
          <w:p w14:paraId="6F28EA20" w14:textId="77777777" w:rsidR="003F380E" w:rsidRPr="001D73D5"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0FAAD194" w14:textId="77777777" w:rsidR="003F380E" w:rsidRPr="001D73D5"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2736C94C"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7BD53ABA" w14:textId="1E8C7574" w:rsidR="003F380E" w:rsidRPr="001D73D5" w:rsidRDefault="003F380E" w:rsidP="0085703A">
            <w:pPr>
              <w:rPr>
                <w:sz w:val="16"/>
                <w:szCs w:val="16"/>
              </w:rPr>
            </w:pPr>
            <w:r>
              <w:rPr>
                <w:sz w:val="16"/>
                <w:szCs w:val="16"/>
              </w:rPr>
              <w:t xml:space="preserve">Сумма показателей счетов пассива баланса по коду счета 0 301 00 000 Раздела 2 не равна показателю по строке 400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3E3AF4C5" w14:textId="77777777" w:rsidR="003F380E" w:rsidRPr="001D73D5"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76CD0580" w14:textId="77777777" w:rsidR="003F380E" w:rsidRPr="001D73D5" w:rsidRDefault="003F380E" w:rsidP="0085703A">
            <w:pPr>
              <w:rPr>
                <w:sz w:val="16"/>
                <w:szCs w:val="16"/>
              </w:rPr>
            </w:pPr>
            <w:r>
              <w:rPr>
                <w:sz w:val="16"/>
                <w:szCs w:val="16"/>
              </w:rPr>
              <w:t>Б</w:t>
            </w:r>
          </w:p>
        </w:tc>
      </w:tr>
      <w:tr w:rsidR="003F380E" w14:paraId="58F09299"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2108E7DC" w14:textId="77777777" w:rsidR="003F380E" w:rsidRPr="001D73D5" w:rsidRDefault="003F380E" w:rsidP="0085703A">
            <w:pPr>
              <w:rPr>
                <w:sz w:val="16"/>
                <w:szCs w:val="16"/>
              </w:rPr>
            </w:pPr>
            <w:r>
              <w:rPr>
                <w:sz w:val="16"/>
                <w:szCs w:val="16"/>
              </w:rPr>
              <w:lastRenderedPageBreak/>
              <w:t>30</w:t>
            </w:r>
          </w:p>
        </w:tc>
        <w:tc>
          <w:tcPr>
            <w:tcW w:w="782" w:type="dxa"/>
            <w:tcBorders>
              <w:top w:val="single" w:sz="4" w:space="0" w:color="auto"/>
              <w:left w:val="single" w:sz="4" w:space="0" w:color="auto"/>
              <w:bottom w:val="single" w:sz="4" w:space="0" w:color="auto"/>
              <w:right w:val="single" w:sz="4" w:space="0" w:color="auto"/>
            </w:tcBorders>
            <w:vAlign w:val="center"/>
          </w:tcPr>
          <w:p w14:paraId="6DB3A8AD"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205AF92C" w14:textId="77777777" w:rsidR="003F380E" w:rsidRPr="001D73D5"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5D15DE6E" w14:textId="77777777" w:rsidR="003F380E" w:rsidRPr="001D73D5"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2B030CCF" w14:textId="77777777" w:rsidR="003F380E" w:rsidRPr="001D73D5" w:rsidRDefault="003F380E" w:rsidP="0085703A">
            <w:pPr>
              <w:rPr>
                <w:sz w:val="16"/>
                <w:szCs w:val="16"/>
              </w:rPr>
            </w:pPr>
            <w:r>
              <w:rPr>
                <w:sz w:val="16"/>
                <w:szCs w:val="16"/>
              </w:rPr>
              <w:t>Сумма показателей счетов пассива баланса по коду счета 0 303 00 000</w:t>
            </w:r>
          </w:p>
        </w:tc>
        <w:tc>
          <w:tcPr>
            <w:tcW w:w="425" w:type="dxa"/>
            <w:tcBorders>
              <w:top w:val="single" w:sz="4" w:space="0" w:color="auto"/>
              <w:left w:val="single" w:sz="4" w:space="0" w:color="auto"/>
              <w:bottom w:val="single" w:sz="4" w:space="0" w:color="auto"/>
              <w:right w:val="single" w:sz="4" w:space="0" w:color="auto"/>
            </w:tcBorders>
            <w:vAlign w:val="center"/>
          </w:tcPr>
          <w:p w14:paraId="2F0F3BCA" w14:textId="77777777" w:rsidR="003F380E" w:rsidRPr="001D73D5"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6757F02" w14:textId="77777777" w:rsidR="003F380E" w:rsidRPr="001D73D5" w:rsidRDefault="003F380E" w:rsidP="0085703A">
            <w:pPr>
              <w:rPr>
                <w:sz w:val="16"/>
                <w:szCs w:val="16"/>
              </w:rPr>
            </w:pPr>
            <w:r>
              <w:rPr>
                <w:sz w:val="16"/>
                <w:szCs w:val="16"/>
              </w:rPr>
              <w:t>420</w:t>
            </w:r>
          </w:p>
        </w:tc>
        <w:tc>
          <w:tcPr>
            <w:tcW w:w="567" w:type="dxa"/>
            <w:tcBorders>
              <w:top w:val="single" w:sz="4" w:space="0" w:color="auto"/>
              <w:left w:val="single" w:sz="4" w:space="0" w:color="auto"/>
              <w:bottom w:val="single" w:sz="4" w:space="0" w:color="auto"/>
              <w:right w:val="single" w:sz="4" w:space="0" w:color="auto"/>
            </w:tcBorders>
            <w:vAlign w:val="center"/>
          </w:tcPr>
          <w:p w14:paraId="14966CA3" w14:textId="77777777" w:rsidR="003F380E" w:rsidRPr="001D73D5"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69D254E5" w14:textId="77777777" w:rsidR="003F380E" w:rsidRPr="001D73D5"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450FD16C"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0AE1FC39" w14:textId="06B92682" w:rsidR="003F380E" w:rsidRPr="001D73D5" w:rsidRDefault="003F380E" w:rsidP="0085703A">
            <w:pPr>
              <w:rPr>
                <w:sz w:val="16"/>
                <w:szCs w:val="16"/>
              </w:rPr>
            </w:pPr>
            <w:r>
              <w:rPr>
                <w:sz w:val="16"/>
                <w:szCs w:val="16"/>
              </w:rPr>
              <w:t xml:space="preserve">Сумма показателей счетов пассива баланса по коду счета 0 303 00 000 Раздела 2 не равна показателю по строке 420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1A95BDF9" w14:textId="77777777" w:rsidR="003F380E" w:rsidRPr="001D73D5"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7DA5B3D3" w14:textId="77777777" w:rsidR="003F380E" w:rsidRPr="001D73D5" w:rsidRDefault="003F380E" w:rsidP="0085703A">
            <w:pPr>
              <w:rPr>
                <w:sz w:val="16"/>
                <w:szCs w:val="16"/>
              </w:rPr>
            </w:pPr>
            <w:r>
              <w:rPr>
                <w:sz w:val="16"/>
                <w:szCs w:val="16"/>
              </w:rPr>
              <w:t>Б</w:t>
            </w:r>
          </w:p>
        </w:tc>
      </w:tr>
      <w:tr w:rsidR="003F380E" w14:paraId="0C10E76E"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2034D59F" w14:textId="77777777" w:rsidR="003F380E" w:rsidRPr="001D73D5" w:rsidRDefault="003F380E" w:rsidP="0085703A">
            <w:pPr>
              <w:rPr>
                <w:sz w:val="16"/>
                <w:szCs w:val="16"/>
              </w:rPr>
            </w:pPr>
            <w:r>
              <w:rPr>
                <w:sz w:val="16"/>
                <w:szCs w:val="16"/>
              </w:rPr>
              <w:t>31</w:t>
            </w:r>
          </w:p>
        </w:tc>
        <w:tc>
          <w:tcPr>
            <w:tcW w:w="782" w:type="dxa"/>
            <w:tcBorders>
              <w:top w:val="single" w:sz="4" w:space="0" w:color="auto"/>
              <w:left w:val="single" w:sz="4" w:space="0" w:color="auto"/>
              <w:bottom w:val="single" w:sz="4" w:space="0" w:color="auto"/>
              <w:right w:val="single" w:sz="4" w:space="0" w:color="auto"/>
            </w:tcBorders>
            <w:vAlign w:val="center"/>
          </w:tcPr>
          <w:p w14:paraId="25F3E6AA"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18E4E08D" w14:textId="77777777" w:rsidR="003F380E" w:rsidRPr="001D73D5"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1F873E11" w14:textId="77777777" w:rsidR="003F380E" w:rsidRPr="001D73D5"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2264D889" w14:textId="77777777" w:rsidR="003F380E" w:rsidRPr="001D73D5" w:rsidRDefault="003F380E" w:rsidP="0085703A">
            <w:pPr>
              <w:rPr>
                <w:sz w:val="16"/>
                <w:szCs w:val="16"/>
              </w:rPr>
            </w:pPr>
            <w:r>
              <w:rPr>
                <w:sz w:val="16"/>
                <w:szCs w:val="16"/>
              </w:rPr>
              <w:t>Сумма показателей счетов пассива баланса по кодам счетов 0 205 00 000, 0 209 00 000</w:t>
            </w:r>
          </w:p>
        </w:tc>
        <w:tc>
          <w:tcPr>
            <w:tcW w:w="425" w:type="dxa"/>
            <w:tcBorders>
              <w:top w:val="single" w:sz="4" w:space="0" w:color="auto"/>
              <w:left w:val="single" w:sz="4" w:space="0" w:color="auto"/>
              <w:bottom w:val="single" w:sz="4" w:space="0" w:color="auto"/>
              <w:right w:val="single" w:sz="4" w:space="0" w:color="auto"/>
            </w:tcBorders>
            <w:vAlign w:val="center"/>
          </w:tcPr>
          <w:p w14:paraId="11D3C8C1" w14:textId="77777777" w:rsidR="003F380E" w:rsidRPr="001D73D5"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04C94472" w14:textId="77777777" w:rsidR="003F380E" w:rsidRPr="001D73D5" w:rsidRDefault="003F380E" w:rsidP="0085703A">
            <w:pPr>
              <w:rPr>
                <w:sz w:val="16"/>
                <w:szCs w:val="16"/>
              </w:rPr>
            </w:pPr>
            <w:r>
              <w:rPr>
                <w:sz w:val="16"/>
                <w:szCs w:val="16"/>
              </w:rPr>
              <w:t>470</w:t>
            </w:r>
          </w:p>
        </w:tc>
        <w:tc>
          <w:tcPr>
            <w:tcW w:w="567" w:type="dxa"/>
            <w:tcBorders>
              <w:top w:val="single" w:sz="4" w:space="0" w:color="auto"/>
              <w:left w:val="single" w:sz="4" w:space="0" w:color="auto"/>
              <w:bottom w:val="single" w:sz="4" w:space="0" w:color="auto"/>
              <w:right w:val="single" w:sz="4" w:space="0" w:color="auto"/>
            </w:tcBorders>
            <w:vAlign w:val="center"/>
          </w:tcPr>
          <w:p w14:paraId="385382F6" w14:textId="77777777" w:rsidR="003F380E" w:rsidRPr="001D73D5"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76D3DE06" w14:textId="77777777" w:rsidR="003F380E" w:rsidRPr="001D73D5"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38F97109"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54722CA0" w14:textId="56DFC54D" w:rsidR="003F380E" w:rsidRPr="001D73D5" w:rsidRDefault="003F380E" w:rsidP="0085703A">
            <w:pPr>
              <w:rPr>
                <w:sz w:val="16"/>
                <w:szCs w:val="16"/>
              </w:rPr>
            </w:pPr>
            <w:r>
              <w:rPr>
                <w:sz w:val="16"/>
                <w:szCs w:val="16"/>
              </w:rPr>
              <w:t xml:space="preserve">Сумма показателей счетов пассива баланса по кодам счетов 0 205 00 000, 0 209 00 000 Раздела 2 не равна показателю по строке 470 графы 4 в разделе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3B26E578" w14:textId="77777777" w:rsidR="003F380E" w:rsidRPr="001D73D5"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E3E0349" w14:textId="77777777" w:rsidR="003F380E" w:rsidRPr="001D73D5" w:rsidRDefault="003F380E" w:rsidP="0085703A">
            <w:pPr>
              <w:rPr>
                <w:sz w:val="16"/>
                <w:szCs w:val="16"/>
              </w:rPr>
            </w:pPr>
            <w:r>
              <w:rPr>
                <w:sz w:val="16"/>
                <w:szCs w:val="16"/>
              </w:rPr>
              <w:t>Б</w:t>
            </w:r>
          </w:p>
        </w:tc>
      </w:tr>
      <w:tr w:rsidR="003F380E" w14:paraId="3F28F7C8"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7F8B2D9D" w14:textId="77777777" w:rsidR="003F380E" w:rsidRDefault="002E7F96" w:rsidP="0085703A">
            <w:pPr>
              <w:rPr>
                <w:sz w:val="16"/>
                <w:szCs w:val="16"/>
              </w:rPr>
            </w:pPr>
            <w:r>
              <w:rPr>
                <w:sz w:val="16"/>
                <w:szCs w:val="16"/>
              </w:rPr>
              <w:t>32</w:t>
            </w:r>
          </w:p>
        </w:tc>
        <w:tc>
          <w:tcPr>
            <w:tcW w:w="782" w:type="dxa"/>
            <w:tcBorders>
              <w:top w:val="single" w:sz="4" w:space="0" w:color="auto"/>
              <w:left w:val="single" w:sz="4" w:space="0" w:color="auto"/>
              <w:bottom w:val="single" w:sz="4" w:space="0" w:color="auto"/>
              <w:right w:val="single" w:sz="4" w:space="0" w:color="auto"/>
            </w:tcBorders>
            <w:vAlign w:val="center"/>
          </w:tcPr>
          <w:p w14:paraId="1961EB41" w14:textId="77777777" w:rsidR="003F380E" w:rsidRPr="001D73D5" w:rsidRDefault="003F380E"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5C8AE2F8" w14:textId="77777777" w:rsidR="003F380E" w:rsidRDefault="003F380E"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57323370" w14:textId="77777777" w:rsidR="003F380E" w:rsidRDefault="003F380E"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3BEC2661" w14:textId="77777777" w:rsidR="003F380E" w:rsidRDefault="003F380E" w:rsidP="0085703A">
            <w:pPr>
              <w:rPr>
                <w:sz w:val="16"/>
                <w:szCs w:val="16"/>
              </w:rPr>
            </w:pPr>
            <w:r>
              <w:rPr>
                <w:sz w:val="16"/>
                <w:szCs w:val="16"/>
              </w:rPr>
              <w:t>Показатель по коду счета 0 401 30 000</w:t>
            </w:r>
          </w:p>
        </w:tc>
        <w:tc>
          <w:tcPr>
            <w:tcW w:w="425" w:type="dxa"/>
            <w:tcBorders>
              <w:top w:val="single" w:sz="4" w:space="0" w:color="auto"/>
              <w:left w:val="single" w:sz="4" w:space="0" w:color="auto"/>
              <w:bottom w:val="single" w:sz="4" w:space="0" w:color="auto"/>
              <w:right w:val="single" w:sz="4" w:space="0" w:color="auto"/>
            </w:tcBorders>
            <w:vAlign w:val="center"/>
          </w:tcPr>
          <w:p w14:paraId="6D893725" w14:textId="77777777" w:rsidR="003F380E" w:rsidRDefault="003F380E"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4157376" w14:textId="77777777" w:rsidR="003F380E" w:rsidRPr="003F380E" w:rsidRDefault="003F380E" w:rsidP="0085703A">
            <w:pPr>
              <w:rPr>
                <w:sz w:val="16"/>
                <w:szCs w:val="16"/>
                <w:lang w:val="en-US"/>
              </w:rPr>
            </w:pPr>
            <w:r>
              <w:rPr>
                <w:sz w:val="16"/>
                <w:szCs w:val="16"/>
                <w:lang w:val="en-US"/>
              </w:rPr>
              <w:t>570</w:t>
            </w:r>
          </w:p>
        </w:tc>
        <w:tc>
          <w:tcPr>
            <w:tcW w:w="567" w:type="dxa"/>
            <w:tcBorders>
              <w:top w:val="single" w:sz="4" w:space="0" w:color="auto"/>
              <w:left w:val="single" w:sz="4" w:space="0" w:color="auto"/>
              <w:bottom w:val="single" w:sz="4" w:space="0" w:color="auto"/>
              <w:right w:val="single" w:sz="4" w:space="0" w:color="auto"/>
            </w:tcBorders>
            <w:vAlign w:val="center"/>
          </w:tcPr>
          <w:p w14:paraId="05FB5ACD" w14:textId="77777777" w:rsidR="003F380E" w:rsidRDefault="003F380E"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16D7114A" w14:textId="77777777" w:rsidR="003F380E" w:rsidRDefault="003F380E"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3BEFACE" w14:textId="77777777" w:rsidR="003F380E" w:rsidRPr="001D73D5" w:rsidRDefault="003F380E"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60A89025" w14:textId="77777777" w:rsidR="003F380E" w:rsidRDefault="003F380E" w:rsidP="0085703A">
            <w:pPr>
              <w:rPr>
                <w:sz w:val="16"/>
                <w:szCs w:val="16"/>
              </w:rPr>
            </w:pPr>
          </w:p>
        </w:tc>
        <w:tc>
          <w:tcPr>
            <w:tcW w:w="1125" w:type="dxa"/>
            <w:tcBorders>
              <w:top w:val="single" w:sz="4" w:space="0" w:color="auto"/>
              <w:left w:val="single" w:sz="4" w:space="0" w:color="auto"/>
              <w:bottom w:val="single" w:sz="4" w:space="0" w:color="auto"/>
              <w:right w:val="single" w:sz="4" w:space="0" w:color="auto"/>
            </w:tcBorders>
          </w:tcPr>
          <w:p w14:paraId="3DAEB714" w14:textId="77777777" w:rsidR="003F380E" w:rsidRDefault="003F380E"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72B259B9" w14:textId="77777777" w:rsidR="003F380E" w:rsidRPr="00565CB4" w:rsidRDefault="000C3452" w:rsidP="0085703A">
            <w:pPr>
              <w:rPr>
                <w:sz w:val="16"/>
                <w:szCs w:val="16"/>
                <w:lang w:val="en-US"/>
              </w:rPr>
            </w:pPr>
            <w:r>
              <w:rPr>
                <w:sz w:val="16"/>
                <w:szCs w:val="16"/>
              </w:rPr>
              <w:t>Б</w:t>
            </w:r>
          </w:p>
        </w:tc>
      </w:tr>
      <w:tr w:rsidR="00BC4DF1" w14:paraId="1EB00839"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21B68AF3" w14:textId="77777777" w:rsidR="00BC4DF1" w:rsidRDefault="002E7F96" w:rsidP="0085703A">
            <w:pPr>
              <w:rPr>
                <w:sz w:val="16"/>
                <w:szCs w:val="16"/>
              </w:rPr>
            </w:pPr>
            <w:r>
              <w:rPr>
                <w:sz w:val="16"/>
                <w:szCs w:val="16"/>
              </w:rPr>
              <w:t>3</w:t>
            </w:r>
            <w:r w:rsidR="00F5013F">
              <w:rPr>
                <w:sz w:val="16"/>
                <w:szCs w:val="16"/>
              </w:rPr>
              <w:t>3</w:t>
            </w:r>
          </w:p>
        </w:tc>
        <w:tc>
          <w:tcPr>
            <w:tcW w:w="782" w:type="dxa"/>
            <w:tcBorders>
              <w:top w:val="single" w:sz="4" w:space="0" w:color="auto"/>
              <w:left w:val="single" w:sz="4" w:space="0" w:color="auto"/>
              <w:bottom w:val="single" w:sz="4" w:space="0" w:color="auto"/>
              <w:right w:val="single" w:sz="4" w:space="0" w:color="auto"/>
            </w:tcBorders>
            <w:vAlign w:val="center"/>
          </w:tcPr>
          <w:p w14:paraId="72FD5734" w14:textId="77777777" w:rsidR="00BC4DF1" w:rsidRPr="001D73D5" w:rsidRDefault="00BC4DF1"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7C07584E" w14:textId="77777777" w:rsidR="00BC4DF1" w:rsidRDefault="00BC4DF1"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40D39043" w14:textId="77777777" w:rsidR="00BC4DF1" w:rsidRDefault="00BC4DF1"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0F5231C9" w14:textId="77777777" w:rsidR="00BC4DF1" w:rsidRDefault="00BC4DF1" w:rsidP="0085703A">
            <w:pPr>
              <w:rPr>
                <w:sz w:val="16"/>
                <w:szCs w:val="16"/>
              </w:rPr>
            </w:pPr>
            <w:r>
              <w:rPr>
                <w:sz w:val="16"/>
                <w:szCs w:val="16"/>
              </w:rPr>
              <w:t>Показатель по коду счета 0 401 40 000</w:t>
            </w:r>
          </w:p>
        </w:tc>
        <w:tc>
          <w:tcPr>
            <w:tcW w:w="425" w:type="dxa"/>
            <w:tcBorders>
              <w:top w:val="single" w:sz="4" w:space="0" w:color="auto"/>
              <w:left w:val="single" w:sz="4" w:space="0" w:color="auto"/>
              <w:bottom w:val="single" w:sz="4" w:space="0" w:color="auto"/>
              <w:right w:val="single" w:sz="4" w:space="0" w:color="auto"/>
            </w:tcBorders>
            <w:vAlign w:val="center"/>
          </w:tcPr>
          <w:p w14:paraId="5F4C9E85" w14:textId="77777777" w:rsidR="00BC4DF1" w:rsidRDefault="00BC4DF1"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196A3E7E" w14:textId="77777777" w:rsidR="00BC4DF1" w:rsidRDefault="00BC4DF1" w:rsidP="0085703A">
            <w:pPr>
              <w:rPr>
                <w:sz w:val="16"/>
                <w:szCs w:val="16"/>
              </w:rPr>
            </w:pPr>
            <w:r>
              <w:rPr>
                <w:sz w:val="16"/>
                <w:szCs w:val="16"/>
              </w:rPr>
              <w:t>510</w:t>
            </w:r>
          </w:p>
        </w:tc>
        <w:tc>
          <w:tcPr>
            <w:tcW w:w="567" w:type="dxa"/>
            <w:tcBorders>
              <w:top w:val="single" w:sz="4" w:space="0" w:color="auto"/>
              <w:left w:val="single" w:sz="4" w:space="0" w:color="auto"/>
              <w:bottom w:val="single" w:sz="4" w:space="0" w:color="auto"/>
              <w:right w:val="single" w:sz="4" w:space="0" w:color="auto"/>
            </w:tcBorders>
            <w:vAlign w:val="center"/>
          </w:tcPr>
          <w:p w14:paraId="1BEC2A03" w14:textId="77777777" w:rsidR="00BC4DF1" w:rsidRDefault="00BC4DF1"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4E147E72" w14:textId="77777777" w:rsidR="00BC4DF1" w:rsidRDefault="00BC4DF1"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0343AE97" w14:textId="77777777" w:rsidR="00BC4DF1" w:rsidRPr="001D73D5" w:rsidRDefault="00BC4DF1"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568D7BCB" w14:textId="77777777" w:rsidR="00BC4DF1" w:rsidRDefault="00BC4DF1" w:rsidP="0085703A">
            <w:pPr>
              <w:rPr>
                <w:sz w:val="16"/>
                <w:szCs w:val="16"/>
              </w:rPr>
            </w:pPr>
          </w:p>
        </w:tc>
        <w:tc>
          <w:tcPr>
            <w:tcW w:w="1125" w:type="dxa"/>
            <w:tcBorders>
              <w:top w:val="single" w:sz="4" w:space="0" w:color="auto"/>
              <w:left w:val="single" w:sz="4" w:space="0" w:color="auto"/>
              <w:bottom w:val="single" w:sz="4" w:space="0" w:color="auto"/>
              <w:right w:val="single" w:sz="4" w:space="0" w:color="auto"/>
            </w:tcBorders>
          </w:tcPr>
          <w:p w14:paraId="0CD309A5" w14:textId="77777777" w:rsidR="00BC4DF1" w:rsidRDefault="00BC4DF1"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1725C2D4" w14:textId="77777777" w:rsidR="00BC4DF1" w:rsidRDefault="00BC4DF1" w:rsidP="0085703A">
            <w:pPr>
              <w:rPr>
                <w:sz w:val="16"/>
                <w:szCs w:val="16"/>
              </w:rPr>
            </w:pPr>
            <w:r>
              <w:rPr>
                <w:sz w:val="16"/>
                <w:szCs w:val="16"/>
              </w:rPr>
              <w:t>Б</w:t>
            </w:r>
          </w:p>
        </w:tc>
      </w:tr>
      <w:tr w:rsidR="00BC4DF1" w14:paraId="227D904F"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623837F0" w14:textId="77777777" w:rsidR="00BC4DF1" w:rsidRDefault="002E7F96" w:rsidP="0085703A">
            <w:pPr>
              <w:rPr>
                <w:sz w:val="16"/>
                <w:szCs w:val="16"/>
              </w:rPr>
            </w:pPr>
            <w:r>
              <w:rPr>
                <w:sz w:val="16"/>
                <w:szCs w:val="16"/>
              </w:rPr>
              <w:t>3</w:t>
            </w:r>
            <w:r w:rsidR="00F5013F">
              <w:rPr>
                <w:sz w:val="16"/>
                <w:szCs w:val="16"/>
              </w:rPr>
              <w:t>4</w:t>
            </w:r>
          </w:p>
        </w:tc>
        <w:tc>
          <w:tcPr>
            <w:tcW w:w="782" w:type="dxa"/>
            <w:tcBorders>
              <w:top w:val="single" w:sz="4" w:space="0" w:color="auto"/>
              <w:left w:val="single" w:sz="4" w:space="0" w:color="auto"/>
              <w:bottom w:val="single" w:sz="4" w:space="0" w:color="auto"/>
              <w:right w:val="single" w:sz="4" w:space="0" w:color="auto"/>
            </w:tcBorders>
            <w:vAlign w:val="center"/>
          </w:tcPr>
          <w:p w14:paraId="21C6EC19" w14:textId="77777777" w:rsidR="00BC4DF1" w:rsidRPr="001D73D5" w:rsidRDefault="00BC4DF1"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675C42DC" w14:textId="77777777" w:rsidR="00BC4DF1" w:rsidRDefault="00BC4DF1"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597DF293" w14:textId="77777777" w:rsidR="00BC4DF1" w:rsidRDefault="00BC4DF1"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4FCFC685" w14:textId="77777777" w:rsidR="00BC4DF1" w:rsidRDefault="00BC4DF1" w:rsidP="0085703A">
            <w:pPr>
              <w:rPr>
                <w:sz w:val="16"/>
                <w:szCs w:val="16"/>
              </w:rPr>
            </w:pPr>
            <w:r>
              <w:rPr>
                <w:sz w:val="16"/>
                <w:szCs w:val="16"/>
              </w:rPr>
              <w:t>Показатель по коду счета 0 401 60 000</w:t>
            </w:r>
          </w:p>
        </w:tc>
        <w:tc>
          <w:tcPr>
            <w:tcW w:w="425" w:type="dxa"/>
            <w:tcBorders>
              <w:top w:val="single" w:sz="4" w:space="0" w:color="auto"/>
              <w:left w:val="single" w:sz="4" w:space="0" w:color="auto"/>
              <w:bottom w:val="single" w:sz="4" w:space="0" w:color="auto"/>
              <w:right w:val="single" w:sz="4" w:space="0" w:color="auto"/>
            </w:tcBorders>
            <w:vAlign w:val="center"/>
          </w:tcPr>
          <w:p w14:paraId="70FFC357" w14:textId="77777777" w:rsidR="00BC4DF1" w:rsidRDefault="00BC4DF1"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1EF5D772" w14:textId="77777777" w:rsidR="00BC4DF1" w:rsidRDefault="00BC4DF1" w:rsidP="0085703A">
            <w:pPr>
              <w:rPr>
                <w:sz w:val="16"/>
                <w:szCs w:val="16"/>
              </w:rPr>
            </w:pPr>
            <w:r>
              <w:rPr>
                <w:sz w:val="16"/>
                <w:szCs w:val="16"/>
              </w:rPr>
              <w:t>520</w:t>
            </w:r>
          </w:p>
        </w:tc>
        <w:tc>
          <w:tcPr>
            <w:tcW w:w="567" w:type="dxa"/>
            <w:tcBorders>
              <w:top w:val="single" w:sz="4" w:space="0" w:color="auto"/>
              <w:left w:val="single" w:sz="4" w:space="0" w:color="auto"/>
              <w:bottom w:val="single" w:sz="4" w:space="0" w:color="auto"/>
              <w:right w:val="single" w:sz="4" w:space="0" w:color="auto"/>
            </w:tcBorders>
            <w:vAlign w:val="center"/>
          </w:tcPr>
          <w:p w14:paraId="5856E72F" w14:textId="77777777" w:rsidR="00BC4DF1" w:rsidRDefault="00BC4DF1" w:rsidP="0085703A">
            <w:pP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18EFEDD0" w14:textId="77777777" w:rsidR="00BC4DF1" w:rsidRDefault="00BC4DF1"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47830214" w14:textId="77777777" w:rsidR="00BC4DF1" w:rsidRPr="001D73D5" w:rsidRDefault="00BC4DF1"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07F397FB" w14:textId="77777777" w:rsidR="00BC4DF1" w:rsidRDefault="00BC4DF1" w:rsidP="0085703A">
            <w:pPr>
              <w:rPr>
                <w:sz w:val="16"/>
                <w:szCs w:val="16"/>
              </w:rPr>
            </w:pPr>
          </w:p>
        </w:tc>
        <w:tc>
          <w:tcPr>
            <w:tcW w:w="1125" w:type="dxa"/>
            <w:tcBorders>
              <w:top w:val="single" w:sz="4" w:space="0" w:color="auto"/>
              <w:left w:val="single" w:sz="4" w:space="0" w:color="auto"/>
              <w:bottom w:val="single" w:sz="4" w:space="0" w:color="auto"/>
              <w:right w:val="single" w:sz="4" w:space="0" w:color="auto"/>
            </w:tcBorders>
          </w:tcPr>
          <w:p w14:paraId="271A1C13" w14:textId="77777777" w:rsidR="00BC4DF1" w:rsidRDefault="00BC4DF1"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2FB3DEF8" w14:textId="77777777" w:rsidR="00BC4DF1" w:rsidRDefault="00BC4DF1" w:rsidP="0085703A">
            <w:pPr>
              <w:rPr>
                <w:sz w:val="16"/>
                <w:szCs w:val="16"/>
              </w:rPr>
            </w:pPr>
            <w:r>
              <w:rPr>
                <w:sz w:val="16"/>
                <w:szCs w:val="16"/>
              </w:rPr>
              <w:t>Б</w:t>
            </w:r>
          </w:p>
        </w:tc>
      </w:tr>
      <w:tr w:rsidR="00BC4DF1" w14:paraId="3F18BB6E"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4615F3BA" w14:textId="77777777" w:rsidR="00BC4DF1" w:rsidRPr="001D73D5" w:rsidRDefault="00BC4DF1" w:rsidP="0085703A">
            <w:pPr>
              <w:rPr>
                <w:sz w:val="16"/>
                <w:szCs w:val="16"/>
              </w:rPr>
            </w:pPr>
            <w:r>
              <w:rPr>
                <w:sz w:val="16"/>
                <w:szCs w:val="16"/>
              </w:rPr>
              <w:t>3</w:t>
            </w:r>
            <w:r w:rsidR="00F5013F">
              <w:rPr>
                <w:sz w:val="16"/>
                <w:szCs w:val="16"/>
              </w:rPr>
              <w:t>5</w:t>
            </w:r>
          </w:p>
        </w:tc>
        <w:tc>
          <w:tcPr>
            <w:tcW w:w="782" w:type="dxa"/>
            <w:tcBorders>
              <w:top w:val="single" w:sz="4" w:space="0" w:color="auto"/>
              <w:left w:val="single" w:sz="4" w:space="0" w:color="auto"/>
              <w:bottom w:val="single" w:sz="4" w:space="0" w:color="auto"/>
              <w:right w:val="single" w:sz="4" w:space="0" w:color="auto"/>
            </w:tcBorders>
            <w:vAlign w:val="center"/>
          </w:tcPr>
          <w:p w14:paraId="5333F5EB" w14:textId="77777777" w:rsidR="00BC4DF1" w:rsidRPr="001D73D5" w:rsidRDefault="00BC4DF1"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B6E1FED" w14:textId="77777777" w:rsidR="00BC4DF1" w:rsidRPr="001D73D5" w:rsidRDefault="00BC4DF1" w:rsidP="0085703A">
            <w:pPr>
              <w:rPr>
                <w:sz w:val="16"/>
                <w:szCs w:val="16"/>
              </w:rPr>
            </w:pPr>
            <w:r>
              <w:rPr>
                <w:sz w:val="16"/>
                <w:szCs w:val="16"/>
              </w:rPr>
              <w:t>5</w:t>
            </w:r>
          </w:p>
        </w:tc>
        <w:tc>
          <w:tcPr>
            <w:tcW w:w="356" w:type="dxa"/>
            <w:tcBorders>
              <w:top w:val="single" w:sz="4" w:space="0" w:color="auto"/>
              <w:left w:val="single" w:sz="4" w:space="0" w:color="auto"/>
              <w:bottom w:val="single" w:sz="4" w:space="0" w:color="auto"/>
              <w:right w:val="single" w:sz="4" w:space="0" w:color="auto"/>
            </w:tcBorders>
            <w:vAlign w:val="center"/>
          </w:tcPr>
          <w:p w14:paraId="1ACB7BA0" w14:textId="77777777" w:rsidR="00BC4DF1" w:rsidRPr="001D73D5" w:rsidRDefault="00BC4DF1" w:rsidP="0085703A">
            <w:pPr>
              <w:rPr>
                <w:sz w:val="16"/>
                <w:szCs w:val="16"/>
              </w:rPr>
            </w:pPr>
            <w:r>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0B526944" w14:textId="77777777" w:rsidR="00BC4DF1" w:rsidRPr="001D73D5" w:rsidRDefault="00BC4DF1"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739D1BC2" w14:textId="5973FDB1" w:rsidR="00BC4DF1" w:rsidRPr="001D73D5" w:rsidRDefault="00BC4DF1" w:rsidP="0085703A">
            <w:pPr>
              <w:rPr>
                <w:sz w:val="16"/>
                <w:szCs w:val="16"/>
              </w:rPr>
            </w:pPr>
            <w:r>
              <w:rPr>
                <w:sz w:val="16"/>
                <w:szCs w:val="16"/>
              </w:rPr>
              <w:t>=01.1, 01.2, 01.3</w:t>
            </w:r>
            <w:r w:rsidR="00791A49">
              <w:rPr>
                <w:sz w:val="16"/>
                <w:szCs w:val="16"/>
              </w:rPr>
              <w:t>,01.4</w:t>
            </w:r>
          </w:p>
        </w:tc>
        <w:tc>
          <w:tcPr>
            <w:tcW w:w="567" w:type="dxa"/>
            <w:tcBorders>
              <w:top w:val="single" w:sz="4" w:space="0" w:color="auto"/>
              <w:left w:val="single" w:sz="4" w:space="0" w:color="auto"/>
              <w:bottom w:val="single" w:sz="4" w:space="0" w:color="auto"/>
              <w:right w:val="single" w:sz="4" w:space="0" w:color="auto"/>
            </w:tcBorders>
            <w:vAlign w:val="center"/>
          </w:tcPr>
          <w:p w14:paraId="6D3EDB4F" w14:textId="77777777" w:rsidR="00BC4DF1" w:rsidRPr="001D73D5" w:rsidRDefault="00BC4DF1"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1F704D07" w14:textId="77777777" w:rsidR="00BC4DF1" w:rsidRPr="001D73D5" w:rsidRDefault="00BC4DF1"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3247CB9A" w14:textId="77777777" w:rsidR="00BC4DF1" w:rsidRPr="001D73D5" w:rsidRDefault="00BC4DF1" w:rsidP="0085703A">
            <w:pPr>
              <w:rPr>
                <w:sz w:val="16"/>
                <w:szCs w:val="16"/>
              </w:rPr>
            </w:pPr>
          </w:p>
        </w:tc>
        <w:tc>
          <w:tcPr>
            <w:tcW w:w="1166" w:type="dxa"/>
            <w:tcBorders>
              <w:top w:val="single" w:sz="4" w:space="0" w:color="auto"/>
              <w:left w:val="single" w:sz="4" w:space="0" w:color="auto"/>
              <w:bottom w:val="single" w:sz="4" w:space="0" w:color="auto"/>
              <w:right w:val="single" w:sz="4" w:space="0" w:color="auto"/>
            </w:tcBorders>
            <w:vAlign w:val="center"/>
          </w:tcPr>
          <w:p w14:paraId="075AA66B" w14:textId="77777777" w:rsidR="00BC4DF1" w:rsidRPr="001D73D5" w:rsidRDefault="00BC4DF1"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3BAF17AF" w14:textId="3A49FFCF" w:rsidR="00BC4DF1" w:rsidRPr="001D73D5" w:rsidRDefault="00BC4DF1" w:rsidP="0085703A">
            <w:pPr>
              <w:rPr>
                <w:sz w:val="16"/>
                <w:szCs w:val="16"/>
              </w:rPr>
            </w:pPr>
            <w:r>
              <w:rPr>
                <w:sz w:val="16"/>
                <w:szCs w:val="16"/>
              </w:rPr>
              <w:t>Код причины изменения валюты баланса отличен от значений 01.1, либо 01.2, либо 01.3</w:t>
            </w:r>
            <w:r w:rsidR="00F97A01">
              <w:rPr>
                <w:sz w:val="16"/>
                <w:szCs w:val="16"/>
              </w:rPr>
              <w:t>, либо 01.4</w:t>
            </w:r>
            <w:r>
              <w:rPr>
                <w:sz w:val="16"/>
                <w:szCs w:val="16"/>
              </w:rPr>
              <w:t xml:space="preserve">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472C72FC" w14:textId="77777777" w:rsidR="00BC4DF1" w:rsidRPr="001D73D5" w:rsidRDefault="00BC4DF1"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0F44024B" w14:textId="77777777" w:rsidR="00BC4DF1" w:rsidRPr="001D73D5" w:rsidRDefault="00BC4DF1" w:rsidP="0085703A">
            <w:pPr>
              <w:rPr>
                <w:sz w:val="16"/>
                <w:szCs w:val="16"/>
              </w:rPr>
            </w:pPr>
            <w:r>
              <w:rPr>
                <w:sz w:val="16"/>
                <w:szCs w:val="16"/>
              </w:rPr>
              <w:t>Б</w:t>
            </w:r>
          </w:p>
        </w:tc>
      </w:tr>
      <w:tr w:rsidR="00C10C40" w:rsidRPr="00AF75EF" w14:paraId="43A5C7EB" w14:textId="77777777" w:rsidTr="00C10C40">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06B3AE22" w14:textId="77777777" w:rsidR="00C10C40" w:rsidRPr="00AF75EF" w:rsidRDefault="00C10C40" w:rsidP="0085703A">
            <w:pPr>
              <w:rPr>
                <w:sz w:val="16"/>
                <w:szCs w:val="16"/>
              </w:rPr>
            </w:pPr>
            <w:r>
              <w:rPr>
                <w:sz w:val="16"/>
                <w:szCs w:val="16"/>
              </w:rPr>
              <w:t>38</w:t>
            </w:r>
          </w:p>
        </w:tc>
        <w:tc>
          <w:tcPr>
            <w:tcW w:w="782" w:type="dxa"/>
            <w:tcBorders>
              <w:top w:val="single" w:sz="4" w:space="0" w:color="auto"/>
              <w:left w:val="single" w:sz="4" w:space="0" w:color="auto"/>
              <w:bottom w:val="single" w:sz="4" w:space="0" w:color="auto"/>
              <w:right w:val="single" w:sz="4" w:space="0" w:color="auto"/>
            </w:tcBorders>
            <w:vAlign w:val="center"/>
          </w:tcPr>
          <w:p w14:paraId="362C02E1" w14:textId="77777777" w:rsidR="00C10C40" w:rsidRPr="00C10C40" w:rsidRDefault="00C10C4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517731E0" w14:textId="77777777" w:rsidR="00C10C40" w:rsidRPr="00AF75EF" w:rsidRDefault="00C10C4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64C14ACB" w14:textId="77777777" w:rsidR="00C10C40" w:rsidRPr="00AF75EF" w:rsidRDefault="00C10C40" w:rsidP="0085703A">
            <w:pPr>
              <w:rPr>
                <w:sz w:val="16"/>
                <w:szCs w:val="16"/>
              </w:rPr>
            </w:pPr>
            <w:r w:rsidRPr="00AF75EF">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665F4794" w14:textId="77777777" w:rsidR="00C10C40" w:rsidRPr="00AF75EF" w:rsidRDefault="00C10C40" w:rsidP="0085703A">
            <w:pPr>
              <w:rPr>
                <w:sz w:val="16"/>
                <w:szCs w:val="16"/>
              </w:rPr>
            </w:pPr>
            <w:r>
              <w:rPr>
                <w:sz w:val="16"/>
                <w:szCs w:val="16"/>
              </w:rPr>
              <w:t>По строкам, у которых в графе 4 отражен код ОКТМО 22222222</w:t>
            </w:r>
          </w:p>
        </w:tc>
        <w:tc>
          <w:tcPr>
            <w:tcW w:w="425" w:type="dxa"/>
            <w:tcBorders>
              <w:top w:val="single" w:sz="4" w:space="0" w:color="auto"/>
              <w:left w:val="single" w:sz="4" w:space="0" w:color="auto"/>
              <w:bottom w:val="single" w:sz="4" w:space="0" w:color="auto"/>
              <w:right w:val="single" w:sz="4" w:space="0" w:color="auto"/>
            </w:tcBorders>
            <w:vAlign w:val="center"/>
          </w:tcPr>
          <w:p w14:paraId="7049DFF0" w14:textId="77777777" w:rsidR="00C10C40" w:rsidRPr="00AF75EF" w:rsidRDefault="00C10C40" w:rsidP="0085703A">
            <w:pPr>
              <w:rPr>
                <w:sz w:val="16"/>
                <w:szCs w:val="16"/>
              </w:rPr>
            </w:pPr>
            <w:r w:rsidRPr="00AF75EF">
              <w:rPr>
                <w:sz w:val="16"/>
                <w:szCs w:val="16"/>
              </w:rPr>
              <w:t>=</w:t>
            </w:r>
            <w:r>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14:paraId="5D20FEF5" w14:textId="77777777" w:rsidR="00C10C40" w:rsidRPr="00AF75EF" w:rsidRDefault="00C10C40"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55E1F81C" w14:textId="77777777" w:rsidR="00C10C40" w:rsidRPr="00AF75EF" w:rsidRDefault="00C10C40"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58F834B8" w14:textId="77777777" w:rsidR="00C10C40" w:rsidRPr="00AF75EF" w:rsidRDefault="00C10C40" w:rsidP="0085703A">
            <w:pPr>
              <w:rPr>
                <w:sz w:val="16"/>
                <w:szCs w:val="16"/>
              </w:rPr>
            </w:pPr>
          </w:p>
        </w:tc>
        <w:tc>
          <w:tcPr>
            <w:tcW w:w="1166" w:type="dxa"/>
            <w:tcBorders>
              <w:top w:val="single" w:sz="4" w:space="0" w:color="auto"/>
              <w:left w:val="single" w:sz="4" w:space="0" w:color="auto"/>
              <w:bottom w:val="single" w:sz="4" w:space="0" w:color="auto"/>
              <w:right w:val="single" w:sz="4" w:space="0" w:color="auto"/>
            </w:tcBorders>
            <w:vAlign w:val="center"/>
          </w:tcPr>
          <w:p w14:paraId="450B5BEC" w14:textId="77777777" w:rsidR="00C10C40" w:rsidRPr="00AF75EF" w:rsidRDefault="00C10C4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5FD247D8" w14:textId="77777777" w:rsidR="00C10C40" w:rsidRPr="00AF75EF" w:rsidRDefault="00C10C40" w:rsidP="0085703A">
            <w:pPr>
              <w:rPr>
                <w:sz w:val="16"/>
                <w:szCs w:val="16"/>
              </w:rPr>
            </w:pPr>
            <w:r>
              <w:rPr>
                <w:sz w:val="16"/>
                <w:szCs w:val="16"/>
              </w:rPr>
              <w:t>Показатели по строкам с ОКТМО 22222222 требуют пояснения</w:t>
            </w:r>
          </w:p>
        </w:tc>
        <w:tc>
          <w:tcPr>
            <w:tcW w:w="1125" w:type="dxa"/>
            <w:tcBorders>
              <w:top w:val="single" w:sz="4" w:space="0" w:color="auto"/>
              <w:left w:val="single" w:sz="4" w:space="0" w:color="auto"/>
              <w:bottom w:val="single" w:sz="4" w:space="0" w:color="auto"/>
              <w:right w:val="single" w:sz="4" w:space="0" w:color="auto"/>
            </w:tcBorders>
          </w:tcPr>
          <w:p w14:paraId="211B24E1" w14:textId="5B731F3A" w:rsidR="00C10C40" w:rsidRPr="00AF75EF" w:rsidRDefault="00C10C40"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2962856F" w14:textId="77777777" w:rsidR="00C10C40" w:rsidRPr="00AF75EF" w:rsidRDefault="00C10C40" w:rsidP="0085703A">
            <w:pPr>
              <w:rPr>
                <w:sz w:val="16"/>
                <w:szCs w:val="16"/>
              </w:rPr>
            </w:pPr>
            <w:r>
              <w:rPr>
                <w:sz w:val="16"/>
                <w:szCs w:val="16"/>
              </w:rPr>
              <w:t>П</w:t>
            </w:r>
          </w:p>
        </w:tc>
      </w:tr>
      <w:tr w:rsidR="00652161" w:rsidRPr="00AF75EF" w14:paraId="7E51ECFC" w14:textId="77777777" w:rsidTr="00652161">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263CF84" w14:textId="3CB4681C" w:rsidR="00652161" w:rsidRPr="00652161" w:rsidRDefault="00652161" w:rsidP="0085703A">
            <w:pPr>
              <w:rPr>
                <w:sz w:val="16"/>
                <w:szCs w:val="16"/>
              </w:rPr>
            </w:pPr>
            <w:r>
              <w:rPr>
                <w:sz w:val="16"/>
                <w:szCs w:val="16"/>
              </w:rPr>
              <w:t>38.1</w:t>
            </w:r>
          </w:p>
        </w:tc>
        <w:tc>
          <w:tcPr>
            <w:tcW w:w="782" w:type="dxa"/>
            <w:tcBorders>
              <w:top w:val="single" w:sz="4" w:space="0" w:color="auto"/>
              <w:left w:val="single" w:sz="4" w:space="0" w:color="auto"/>
              <w:bottom w:val="single" w:sz="4" w:space="0" w:color="auto"/>
              <w:right w:val="single" w:sz="4" w:space="0" w:color="auto"/>
            </w:tcBorders>
            <w:vAlign w:val="center"/>
          </w:tcPr>
          <w:p w14:paraId="1A1CA477" w14:textId="77777777" w:rsidR="00652161" w:rsidRPr="00C10C40" w:rsidRDefault="00652161"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57DE34D5" w14:textId="77777777" w:rsidR="00652161" w:rsidRPr="00AF75EF" w:rsidRDefault="00652161"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029DB3C9" w14:textId="77777777" w:rsidR="00652161" w:rsidRPr="00AF75EF" w:rsidRDefault="00652161" w:rsidP="0085703A">
            <w:pPr>
              <w:rPr>
                <w:sz w:val="16"/>
                <w:szCs w:val="16"/>
              </w:rPr>
            </w:pPr>
            <w:r w:rsidRPr="00AF75EF">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14:paraId="7706E8C7" w14:textId="77777777" w:rsidR="00652161" w:rsidRPr="00AF75EF" w:rsidRDefault="00652161" w:rsidP="0085703A">
            <w:pPr>
              <w:rPr>
                <w:sz w:val="16"/>
                <w:szCs w:val="16"/>
              </w:rPr>
            </w:pPr>
            <w:r>
              <w:rPr>
                <w:sz w:val="16"/>
                <w:szCs w:val="16"/>
              </w:rPr>
              <w:t>По строкам, у которых в графе 4 отражен код ОКТМО 22222222</w:t>
            </w:r>
          </w:p>
        </w:tc>
        <w:tc>
          <w:tcPr>
            <w:tcW w:w="425" w:type="dxa"/>
            <w:tcBorders>
              <w:top w:val="single" w:sz="4" w:space="0" w:color="auto"/>
              <w:left w:val="single" w:sz="4" w:space="0" w:color="auto"/>
              <w:bottom w:val="single" w:sz="4" w:space="0" w:color="auto"/>
              <w:right w:val="single" w:sz="4" w:space="0" w:color="auto"/>
            </w:tcBorders>
            <w:vAlign w:val="center"/>
          </w:tcPr>
          <w:p w14:paraId="5F1D146D" w14:textId="6515BE00" w:rsidR="00652161" w:rsidRPr="00652161" w:rsidRDefault="00652161" w:rsidP="0085703A">
            <w:pPr>
              <w:rPr>
                <w:sz w:val="16"/>
                <w:szCs w:val="16"/>
              </w:rPr>
            </w:pPr>
            <w:r w:rsidRPr="00652161">
              <w:rPr>
                <w:sz w:val="16"/>
                <w:szCs w:val="16"/>
              </w:rPr>
              <w:t>&lt;&gt;</w:t>
            </w:r>
            <w:r>
              <w:rPr>
                <w:sz w:val="16"/>
                <w:szCs w:val="16"/>
              </w:rPr>
              <w:t>0, пусто</w:t>
            </w:r>
          </w:p>
        </w:tc>
        <w:tc>
          <w:tcPr>
            <w:tcW w:w="567" w:type="dxa"/>
            <w:tcBorders>
              <w:top w:val="single" w:sz="4" w:space="0" w:color="auto"/>
              <w:left w:val="single" w:sz="4" w:space="0" w:color="auto"/>
              <w:bottom w:val="single" w:sz="4" w:space="0" w:color="auto"/>
              <w:right w:val="single" w:sz="4" w:space="0" w:color="auto"/>
            </w:tcBorders>
            <w:vAlign w:val="center"/>
          </w:tcPr>
          <w:p w14:paraId="79A58D5C" w14:textId="77777777" w:rsidR="00652161" w:rsidRPr="00AF75EF" w:rsidRDefault="00652161"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5F2CF49C" w14:textId="77777777" w:rsidR="00652161" w:rsidRPr="00AF75EF" w:rsidRDefault="00652161"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5AB0FDFB" w14:textId="77777777" w:rsidR="00652161" w:rsidRPr="00AF75EF" w:rsidRDefault="00652161" w:rsidP="0085703A">
            <w:pPr>
              <w:rPr>
                <w:sz w:val="16"/>
                <w:szCs w:val="16"/>
              </w:rPr>
            </w:pPr>
          </w:p>
        </w:tc>
        <w:tc>
          <w:tcPr>
            <w:tcW w:w="1166" w:type="dxa"/>
            <w:tcBorders>
              <w:top w:val="single" w:sz="4" w:space="0" w:color="auto"/>
              <w:left w:val="single" w:sz="4" w:space="0" w:color="auto"/>
              <w:bottom w:val="single" w:sz="4" w:space="0" w:color="auto"/>
              <w:right w:val="single" w:sz="4" w:space="0" w:color="auto"/>
            </w:tcBorders>
            <w:vAlign w:val="center"/>
          </w:tcPr>
          <w:p w14:paraId="530C62F2" w14:textId="77777777" w:rsidR="00652161" w:rsidRPr="00AF75EF" w:rsidRDefault="00652161"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1D3CB2CF" w14:textId="68E16BCF" w:rsidR="00652161" w:rsidRPr="00AF75EF" w:rsidRDefault="00652161" w:rsidP="0085703A">
            <w:pPr>
              <w:rPr>
                <w:sz w:val="16"/>
                <w:szCs w:val="16"/>
              </w:rPr>
            </w:pPr>
            <w:r w:rsidRPr="00652161">
              <w:rPr>
                <w:sz w:val="16"/>
                <w:szCs w:val="16"/>
              </w:rPr>
              <w:t>По строкам с ОКТМО 22222222 недопустимы нулевые значения</w:t>
            </w:r>
          </w:p>
        </w:tc>
        <w:tc>
          <w:tcPr>
            <w:tcW w:w="1125" w:type="dxa"/>
            <w:tcBorders>
              <w:top w:val="single" w:sz="4" w:space="0" w:color="auto"/>
              <w:left w:val="single" w:sz="4" w:space="0" w:color="auto"/>
              <w:bottom w:val="single" w:sz="4" w:space="0" w:color="auto"/>
              <w:right w:val="single" w:sz="4" w:space="0" w:color="auto"/>
            </w:tcBorders>
          </w:tcPr>
          <w:p w14:paraId="3CA48152" w14:textId="77777777" w:rsidR="00652161" w:rsidRPr="00AF75EF" w:rsidRDefault="00652161" w:rsidP="0085703A">
            <w:pPr>
              <w:rPr>
                <w:sz w:val="16"/>
                <w:szCs w:val="16"/>
              </w:rPr>
            </w:pPr>
            <w:r>
              <w:rPr>
                <w:sz w:val="16"/>
                <w:szCs w:val="16"/>
              </w:rPr>
              <w:t>АУБУ, РБС 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0E0203A1" w14:textId="06969390" w:rsidR="00652161" w:rsidRPr="00AF75EF" w:rsidRDefault="00652161" w:rsidP="0085703A">
            <w:pPr>
              <w:rPr>
                <w:sz w:val="16"/>
                <w:szCs w:val="16"/>
              </w:rPr>
            </w:pPr>
            <w:r>
              <w:rPr>
                <w:sz w:val="16"/>
                <w:szCs w:val="16"/>
              </w:rPr>
              <w:t>Б</w:t>
            </w:r>
          </w:p>
        </w:tc>
      </w:tr>
      <w:tr w:rsidR="00BC4DF1" w:rsidRPr="00AC3136" w14:paraId="29117C6E"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2DB500A" w14:textId="77777777" w:rsidR="00BC4DF1" w:rsidRPr="00AC3136" w:rsidRDefault="00BC4DF1" w:rsidP="0085703A">
            <w:pPr>
              <w:rPr>
                <w:sz w:val="16"/>
                <w:szCs w:val="16"/>
              </w:rPr>
            </w:pPr>
            <w:r w:rsidRPr="00AC3136">
              <w:rPr>
                <w:sz w:val="16"/>
                <w:szCs w:val="16"/>
              </w:rPr>
              <w:t>39</w:t>
            </w:r>
          </w:p>
        </w:tc>
        <w:tc>
          <w:tcPr>
            <w:tcW w:w="782" w:type="dxa"/>
            <w:tcBorders>
              <w:top w:val="single" w:sz="4" w:space="0" w:color="auto"/>
              <w:left w:val="single" w:sz="4" w:space="0" w:color="auto"/>
              <w:bottom w:val="single" w:sz="4" w:space="0" w:color="auto"/>
              <w:right w:val="single" w:sz="4" w:space="0" w:color="auto"/>
            </w:tcBorders>
            <w:vAlign w:val="center"/>
          </w:tcPr>
          <w:p w14:paraId="229A6ABF" w14:textId="77777777" w:rsidR="00BC4DF1" w:rsidRPr="00AC3136" w:rsidRDefault="00BC4DF1" w:rsidP="0085703A">
            <w:pPr>
              <w:rPr>
                <w:sz w:val="16"/>
                <w:szCs w:val="16"/>
              </w:rPr>
            </w:pPr>
            <w:r w:rsidRPr="00AC3136">
              <w:rPr>
                <w:sz w:val="16"/>
                <w:szCs w:val="16"/>
              </w:rPr>
              <w:t>100</w:t>
            </w:r>
          </w:p>
        </w:tc>
        <w:tc>
          <w:tcPr>
            <w:tcW w:w="563" w:type="dxa"/>
            <w:tcBorders>
              <w:top w:val="single" w:sz="4" w:space="0" w:color="auto"/>
              <w:left w:val="single" w:sz="4" w:space="0" w:color="auto"/>
              <w:bottom w:val="single" w:sz="4" w:space="0" w:color="auto"/>
              <w:right w:val="single" w:sz="4" w:space="0" w:color="auto"/>
            </w:tcBorders>
            <w:vAlign w:val="center"/>
          </w:tcPr>
          <w:p w14:paraId="18FDF66F" w14:textId="77777777" w:rsidR="00BC4DF1" w:rsidRPr="00AC3136" w:rsidRDefault="00BC4DF1" w:rsidP="0085703A">
            <w:pPr>
              <w:rPr>
                <w:sz w:val="16"/>
                <w:szCs w:val="16"/>
              </w:rPr>
            </w:pPr>
            <w:r w:rsidRPr="00AC3136">
              <w:rPr>
                <w:sz w:val="16"/>
                <w:szCs w:val="16"/>
              </w:rPr>
              <w:t>*</w:t>
            </w:r>
          </w:p>
        </w:tc>
        <w:tc>
          <w:tcPr>
            <w:tcW w:w="356" w:type="dxa"/>
            <w:tcBorders>
              <w:top w:val="single" w:sz="4" w:space="0" w:color="auto"/>
              <w:left w:val="single" w:sz="4" w:space="0" w:color="auto"/>
              <w:bottom w:val="single" w:sz="4" w:space="0" w:color="auto"/>
              <w:right w:val="single" w:sz="4" w:space="0" w:color="auto"/>
            </w:tcBorders>
            <w:vAlign w:val="center"/>
          </w:tcPr>
          <w:p w14:paraId="61E3BA04" w14:textId="77777777" w:rsidR="00BC4DF1" w:rsidRPr="00AC3136" w:rsidRDefault="00BC4DF1" w:rsidP="0085703A">
            <w:pPr>
              <w:rPr>
                <w:sz w:val="16"/>
                <w:szCs w:val="16"/>
              </w:rPr>
            </w:pPr>
            <w:r w:rsidRPr="00AC3136">
              <w:rPr>
                <w:sz w:val="16"/>
                <w:szCs w:val="16"/>
              </w:rPr>
              <w:t>3</w:t>
            </w:r>
          </w:p>
        </w:tc>
        <w:tc>
          <w:tcPr>
            <w:tcW w:w="1559" w:type="dxa"/>
            <w:tcBorders>
              <w:top w:val="single" w:sz="4" w:space="0" w:color="auto"/>
              <w:left w:val="single" w:sz="4" w:space="0" w:color="auto"/>
              <w:bottom w:val="single" w:sz="4" w:space="0" w:color="auto"/>
              <w:right w:val="single" w:sz="4" w:space="0" w:color="auto"/>
            </w:tcBorders>
            <w:vAlign w:val="center"/>
          </w:tcPr>
          <w:p w14:paraId="78642668" w14:textId="77777777" w:rsidR="00BC4DF1" w:rsidRPr="00AC3136" w:rsidRDefault="00BC4DF1"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352266C2" w14:textId="77777777" w:rsidR="00BC4DF1" w:rsidRPr="00AC3136" w:rsidRDefault="00BC4DF1" w:rsidP="0085703A">
            <w:pPr>
              <w:rPr>
                <w:sz w:val="16"/>
                <w:szCs w:val="16"/>
              </w:rPr>
            </w:pPr>
            <w:r w:rsidRPr="00AC3136">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03CCE770" w14:textId="77777777" w:rsidR="00BC4DF1" w:rsidRPr="00AC3136" w:rsidRDefault="00BC4DF1" w:rsidP="0085703A">
            <w:pPr>
              <w:rPr>
                <w:sz w:val="16"/>
                <w:szCs w:val="16"/>
              </w:rPr>
            </w:pPr>
            <w:r w:rsidRPr="00AC3136">
              <w:rPr>
                <w:sz w:val="16"/>
                <w:szCs w:val="16"/>
              </w:rPr>
              <w:t>101+102+103+104+105</w:t>
            </w:r>
          </w:p>
        </w:tc>
        <w:tc>
          <w:tcPr>
            <w:tcW w:w="567" w:type="dxa"/>
            <w:tcBorders>
              <w:top w:val="single" w:sz="4" w:space="0" w:color="auto"/>
              <w:left w:val="single" w:sz="4" w:space="0" w:color="auto"/>
              <w:bottom w:val="single" w:sz="4" w:space="0" w:color="auto"/>
              <w:right w:val="single" w:sz="4" w:space="0" w:color="auto"/>
            </w:tcBorders>
            <w:vAlign w:val="center"/>
          </w:tcPr>
          <w:p w14:paraId="66D767B0" w14:textId="77777777" w:rsidR="00BC4DF1" w:rsidRPr="00AC3136" w:rsidRDefault="00BC4DF1" w:rsidP="0085703A">
            <w:pPr>
              <w:rPr>
                <w:sz w:val="16"/>
                <w:szCs w:val="16"/>
              </w:rPr>
            </w:pPr>
            <w:r w:rsidRPr="00AC3136">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0B1A706" w14:textId="77777777" w:rsidR="00BC4DF1" w:rsidRPr="00AC3136" w:rsidRDefault="00BC4DF1" w:rsidP="0085703A">
            <w:pPr>
              <w:rPr>
                <w:sz w:val="16"/>
                <w:szCs w:val="16"/>
              </w:rPr>
            </w:pPr>
            <w:r w:rsidRPr="00AC3136">
              <w:rPr>
                <w:sz w:val="16"/>
                <w:szCs w:val="16"/>
              </w:rPr>
              <w:t>3</w:t>
            </w:r>
          </w:p>
        </w:tc>
        <w:tc>
          <w:tcPr>
            <w:tcW w:w="1166" w:type="dxa"/>
            <w:tcBorders>
              <w:top w:val="single" w:sz="4" w:space="0" w:color="auto"/>
              <w:left w:val="single" w:sz="4" w:space="0" w:color="auto"/>
              <w:bottom w:val="single" w:sz="4" w:space="0" w:color="auto"/>
              <w:right w:val="single" w:sz="4" w:space="0" w:color="auto"/>
            </w:tcBorders>
            <w:vAlign w:val="center"/>
          </w:tcPr>
          <w:p w14:paraId="6A617415" w14:textId="77777777" w:rsidR="00BC4DF1" w:rsidRPr="00AC3136" w:rsidRDefault="00BC4DF1"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37AF40D7" w14:textId="171A6A2D" w:rsidR="00BC4DF1" w:rsidRPr="00AC3136" w:rsidRDefault="00BC4DF1" w:rsidP="0085703A">
            <w:pPr>
              <w:rPr>
                <w:sz w:val="16"/>
                <w:szCs w:val="16"/>
              </w:rPr>
            </w:pPr>
            <w:r w:rsidRPr="00AC3136">
              <w:rPr>
                <w:sz w:val="16"/>
                <w:szCs w:val="16"/>
              </w:rPr>
              <w:t xml:space="preserve">Стр.100 &lt;&gt; </w:t>
            </w:r>
            <w:r w:rsidR="00C44980">
              <w:rPr>
                <w:sz w:val="16"/>
                <w:szCs w:val="16"/>
              </w:rPr>
              <w:t>С</w:t>
            </w:r>
            <w:r w:rsidRPr="00AC3136">
              <w:rPr>
                <w:sz w:val="16"/>
                <w:szCs w:val="16"/>
              </w:rPr>
              <w:t>тр.101 +Стр.102+ Стр.103+ Стр</w:t>
            </w:r>
            <w:r w:rsidR="00C44980">
              <w:rPr>
                <w:sz w:val="16"/>
                <w:szCs w:val="16"/>
              </w:rPr>
              <w:t>.</w:t>
            </w:r>
            <w:r w:rsidRPr="00AC3136">
              <w:rPr>
                <w:sz w:val="16"/>
                <w:szCs w:val="16"/>
              </w:rPr>
              <w:t xml:space="preserve">104+ </w:t>
            </w:r>
            <w:r w:rsidR="00C44980">
              <w:rPr>
                <w:sz w:val="16"/>
                <w:szCs w:val="16"/>
              </w:rPr>
              <w:t>С</w:t>
            </w:r>
            <w:r w:rsidRPr="00AC3136">
              <w:rPr>
                <w:sz w:val="16"/>
                <w:szCs w:val="16"/>
              </w:rPr>
              <w:t>тр</w:t>
            </w:r>
            <w:r w:rsidR="00C44980">
              <w:rPr>
                <w:sz w:val="16"/>
                <w:szCs w:val="16"/>
              </w:rPr>
              <w:t>.</w:t>
            </w:r>
            <w:r w:rsidRPr="00AC3136">
              <w:rPr>
                <w:sz w:val="16"/>
                <w:szCs w:val="16"/>
              </w:rPr>
              <w:t xml:space="preserve">105 </w:t>
            </w:r>
            <w:r w:rsidR="00526AD8">
              <w:t>–</w:t>
            </w:r>
            <w:r w:rsidRPr="00AC3136">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59575192" w14:textId="77777777" w:rsidR="00BC4DF1" w:rsidRPr="00AC3136" w:rsidRDefault="00BC4DF1"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05E1233D" w14:textId="77777777" w:rsidR="00BC4DF1" w:rsidRPr="00AC3136" w:rsidRDefault="00BC4DF1" w:rsidP="0085703A">
            <w:pPr>
              <w:rPr>
                <w:sz w:val="16"/>
                <w:szCs w:val="16"/>
              </w:rPr>
            </w:pPr>
            <w:r w:rsidRPr="00AC3136">
              <w:rPr>
                <w:sz w:val="16"/>
                <w:szCs w:val="16"/>
              </w:rPr>
              <w:t>Б</w:t>
            </w:r>
          </w:p>
        </w:tc>
      </w:tr>
      <w:tr w:rsidR="00BC4DF1" w:rsidRPr="00AC3136" w14:paraId="47F13A3F"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EDF5451" w14:textId="77777777" w:rsidR="00BC4DF1" w:rsidRPr="00AC3136" w:rsidRDefault="00BC4DF1" w:rsidP="0085703A">
            <w:pPr>
              <w:rPr>
                <w:sz w:val="16"/>
                <w:szCs w:val="16"/>
              </w:rPr>
            </w:pPr>
            <w:r w:rsidRPr="00AC3136">
              <w:rPr>
                <w:sz w:val="16"/>
                <w:szCs w:val="16"/>
              </w:rPr>
              <w:t>4</w:t>
            </w:r>
            <w:r>
              <w:rPr>
                <w:sz w:val="16"/>
                <w:szCs w:val="16"/>
              </w:rPr>
              <w:t>0</w:t>
            </w:r>
          </w:p>
        </w:tc>
        <w:tc>
          <w:tcPr>
            <w:tcW w:w="782" w:type="dxa"/>
            <w:tcBorders>
              <w:top w:val="single" w:sz="4" w:space="0" w:color="auto"/>
              <w:left w:val="single" w:sz="4" w:space="0" w:color="auto"/>
              <w:bottom w:val="single" w:sz="4" w:space="0" w:color="auto"/>
              <w:right w:val="single" w:sz="4" w:space="0" w:color="auto"/>
            </w:tcBorders>
            <w:vAlign w:val="center"/>
          </w:tcPr>
          <w:p w14:paraId="78B25E6C" w14:textId="77777777" w:rsidR="00BC4DF1" w:rsidRPr="00AC3136" w:rsidRDefault="00BC4DF1" w:rsidP="0085703A">
            <w:pPr>
              <w:rPr>
                <w:sz w:val="16"/>
                <w:szCs w:val="16"/>
              </w:rPr>
            </w:pPr>
            <w:r w:rsidRPr="00AC3136">
              <w:rPr>
                <w:sz w:val="16"/>
                <w:szCs w:val="16"/>
              </w:rPr>
              <w:t>170-17</w:t>
            </w:r>
            <w:r>
              <w:rPr>
                <w:sz w:val="16"/>
                <w:szCs w:val="16"/>
              </w:rPr>
              <w:t>3</w:t>
            </w:r>
            <w:r w:rsidRPr="00AC3136">
              <w:rPr>
                <w:sz w:val="16"/>
                <w:szCs w:val="16"/>
              </w:rPr>
              <w:t>, 180-18</w:t>
            </w:r>
            <w:r>
              <w:rPr>
                <w:sz w:val="16"/>
                <w:szCs w:val="16"/>
              </w:rPr>
              <w:t>3</w:t>
            </w:r>
          </w:p>
        </w:tc>
        <w:tc>
          <w:tcPr>
            <w:tcW w:w="563" w:type="dxa"/>
            <w:tcBorders>
              <w:top w:val="single" w:sz="4" w:space="0" w:color="auto"/>
              <w:left w:val="single" w:sz="4" w:space="0" w:color="auto"/>
              <w:bottom w:val="single" w:sz="4" w:space="0" w:color="auto"/>
              <w:right w:val="single" w:sz="4" w:space="0" w:color="auto"/>
            </w:tcBorders>
            <w:vAlign w:val="center"/>
          </w:tcPr>
          <w:p w14:paraId="6DDD3B82" w14:textId="77777777" w:rsidR="00BC4DF1" w:rsidRPr="00AC3136" w:rsidRDefault="00BC4DF1" w:rsidP="0085703A">
            <w:pPr>
              <w:rPr>
                <w:sz w:val="16"/>
                <w:szCs w:val="16"/>
              </w:rPr>
            </w:pPr>
            <w:r w:rsidRPr="00AC3136">
              <w:rPr>
                <w:sz w:val="16"/>
                <w:szCs w:val="16"/>
              </w:rPr>
              <w:t>*</w:t>
            </w:r>
          </w:p>
        </w:tc>
        <w:tc>
          <w:tcPr>
            <w:tcW w:w="356" w:type="dxa"/>
            <w:tcBorders>
              <w:top w:val="single" w:sz="4" w:space="0" w:color="auto"/>
              <w:left w:val="single" w:sz="4" w:space="0" w:color="auto"/>
              <w:bottom w:val="single" w:sz="4" w:space="0" w:color="auto"/>
              <w:right w:val="single" w:sz="4" w:space="0" w:color="auto"/>
            </w:tcBorders>
            <w:vAlign w:val="center"/>
          </w:tcPr>
          <w:p w14:paraId="5B40E82E" w14:textId="77777777" w:rsidR="00BC4DF1" w:rsidRPr="00AC3136" w:rsidRDefault="00BC4DF1" w:rsidP="0085703A">
            <w:pPr>
              <w:rPr>
                <w:sz w:val="16"/>
                <w:szCs w:val="16"/>
              </w:rPr>
            </w:pPr>
            <w:r w:rsidRPr="00AC3136">
              <w:rPr>
                <w:sz w:val="16"/>
                <w:szCs w:val="16"/>
              </w:rPr>
              <w:t>3</w:t>
            </w:r>
          </w:p>
        </w:tc>
        <w:tc>
          <w:tcPr>
            <w:tcW w:w="1559" w:type="dxa"/>
            <w:tcBorders>
              <w:top w:val="single" w:sz="4" w:space="0" w:color="auto"/>
              <w:left w:val="single" w:sz="4" w:space="0" w:color="auto"/>
              <w:bottom w:val="single" w:sz="4" w:space="0" w:color="auto"/>
              <w:right w:val="single" w:sz="4" w:space="0" w:color="auto"/>
            </w:tcBorders>
            <w:vAlign w:val="center"/>
          </w:tcPr>
          <w:p w14:paraId="64181396" w14:textId="77777777" w:rsidR="00BC4DF1" w:rsidRPr="00AC3136" w:rsidRDefault="00BC4DF1"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0AB44A65" w14:textId="77777777" w:rsidR="00BC4DF1" w:rsidRPr="00AC3136" w:rsidRDefault="00BC4DF1" w:rsidP="0085703A">
            <w:pPr>
              <w:rPr>
                <w:sz w:val="16"/>
                <w:szCs w:val="16"/>
              </w:rPr>
            </w:pPr>
            <w:r w:rsidRPr="00AC3136">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14:paraId="4196C38E" w14:textId="77777777" w:rsidR="00BC4DF1" w:rsidRPr="00AC3136" w:rsidRDefault="00BC4DF1"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4FD907A2" w14:textId="77777777" w:rsidR="00BC4DF1" w:rsidRPr="00AC3136" w:rsidRDefault="00BC4DF1"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5406C504" w14:textId="77777777" w:rsidR="00BC4DF1" w:rsidRPr="00AC3136" w:rsidRDefault="00BC4DF1" w:rsidP="0085703A">
            <w:pPr>
              <w:rPr>
                <w:sz w:val="16"/>
                <w:szCs w:val="16"/>
              </w:rPr>
            </w:pPr>
          </w:p>
        </w:tc>
        <w:tc>
          <w:tcPr>
            <w:tcW w:w="1166" w:type="dxa"/>
            <w:tcBorders>
              <w:top w:val="single" w:sz="4" w:space="0" w:color="auto"/>
              <w:left w:val="single" w:sz="4" w:space="0" w:color="auto"/>
              <w:bottom w:val="single" w:sz="4" w:space="0" w:color="auto"/>
              <w:right w:val="single" w:sz="4" w:space="0" w:color="auto"/>
            </w:tcBorders>
            <w:vAlign w:val="center"/>
          </w:tcPr>
          <w:p w14:paraId="22C10B43" w14:textId="77777777" w:rsidR="00BC4DF1" w:rsidRPr="00AC3136" w:rsidRDefault="00BC4DF1"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62D9D6E4" w14:textId="77777777" w:rsidR="00BC4DF1" w:rsidRPr="00AC3136" w:rsidRDefault="00BC4DF1" w:rsidP="0085703A">
            <w:pPr>
              <w:rPr>
                <w:sz w:val="16"/>
                <w:szCs w:val="16"/>
              </w:rPr>
            </w:pPr>
            <w:r w:rsidRPr="00AC3136">
              <w:rPr>
                <w:sz w:val="16"/>
                <w:szCs w:val="16"/>
              </w:rPr>
              <w:t>Показатели по счетам 17, 18 в разделе 3 ф. 0503</w:t>
            </w:r>
            <w:r>
              <w:rPr>
                <w:sz w:val="16"/>
                <w:szCs w:val="16"/>
              </w:rPr>
              <w:t>7</w:t>
            </w:r>
            <w:r w:rsidRPr="00AC3136">
              <w:rPr>
                <w:sz w:val="16"/>
                <w:szCs w:val="16"/>
              </w:rPr>
              <w:t>73 недопустимы</w:t>
            </w:r>
          </w:p>
        </w:tc>
        <w:tc>
          <w:tcPr>
            <w:tcW w:w="1125" w:type="dxa"/>
            <w:tcBorders>
              <w:top w:val="single" w:sz="4" w:space="0" w:color="auto"/>
              <w:left w:val="single" w:sz="4" w:space="0" w:color="auto"/>
              <w:bottom w:val="single" w:sz="4" w:space="0" w:color="auto"/>
              <w:right w:val="single" w:sz="4" w:space="0" w:color="auto"/>
            </w:tcBorders>
          </w:tcPr>
          <w:p w14:paraId="5A15C297" w14:textId="77777777" w:rsidR="00BC4DF1" w:rsidRPr="00AC3136" w:rsidRDefault="00BC4DF1"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0FD70BED" w14:textId="77777777" w:rsidR="00BC4DF1" w:rsidRPr="00AC3136" w:rsidRDefault="00BC4DF1" w:rsidP="0085703A">
            <w:pPr>
              <w:rPr>
                <w:sz w:val="16"/>
                <w:szCs w:val="16"/>
              </w:rPr>
            </w:pPr>
            <w:r w:rsidRPr="00AC3136">
              <w:rPr>
                <w:sz w:val="16"/>
                <w:szCs w:val="16"/>
              </w:rPr>
              <w:t>Б</w:t>
            </w:r>
          </w:p>
        </w:tc>
      </w:tr>
      <w:tr w:rsidR="006C7F69" w:rsidRPr="00293FB2" w14:paraId="328F9DE0"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4D329289" w14:textId="38F7FF0A" w:rsidR="006C7F69" w:rsidRDefault="006C7F69" w:rsidP="0085703A">
            <w:pPr>
              <w:rPr>
                <w:sz w:val="16"/>
                <w:szCs w:val="16"/>
              </w:rPr>
            </w:pPr>
            <w:r>
              <w:rPr>
                <w:sz w:val="16"/>
                <w:szCs w:val="16"/>
              </w:rPr>
              <w:t>41</w:t>
            </w:r>
          </w:p>
        </w:tc>
        <w:tc>
          <w:tcPr>
            <w:tcW w:w="782" w:type="dxa"/>
            <w:tcBorders>
              <w:top w:val="single" w:sz="4" w:space="0" w:color="auto"/>
              <w:left w:val="single" w:sz="4" w:space="0" w:color="auto"/>
              <w:bottom w:val="single" w:sz="4" w:space="0" w:color="auto"/>
              <w:right w:val="single" w:sz="4" w:space="0" w:color="auto"/>
            </w:tcBorders>
            <w:vAlign w:val="center"/>
          </w:tcPr>
          <w:p w14:paraId="282C5F9F" w14:textId="77777777" w:rsidR="006C7F69" w:rsidRPr="007D78F3" w:rsidRDefault="006C7F69" w:rsidP="0085703A">
            <w:pPr>
              <w:rPr>
                <w:sz w:val="16"/>
                <w:szCs w:val="16"/>
              </w:rPr>
            </w:pPr>
            <w:r>
              <w:rPr>
                <w:sz w:val="16"/>
                <w:szCs w:val="16"/>
              </w:rPr>
              <w:t>*</w:t>
            </w:r>
          </w:p>
        </w:tc>
        <w:tc>
          <w:tcPr>
            <w:tcW w:w="563" w:type="dxa"/>
            <w:tcBorders>
              <w:top w:val="single" w:sz="4" w:space="0" w:color="auto"/>
              <w:left w:val="single" w:sz="4" w:space="0" w:color="auto"/>
              <w:bottom w:val="single" w:sz="4" w:space="0" w:color="auto"/>
              <w:right w:val="single" w:sz="4" w:space="0" w:color="auto"/>
            </w:tcBorders>
            <w:vAlign w:val="center"/>
          </w:tcPr>
          <w:p w14:paraId="495D2609" w14:textId="77777777" w:rsidR="006C7F69" w:rsidRDefault="006C7F69"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158907DB" w14:textId="77777777" w:rsidR="006C7F69" w:rsidRDefault="006C7F69"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44FF1534" w14:textId="77777777" w:rsidR="006C7F69" w:rsidRDefault="006C7F69"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08DD5206" w14:textId="77777777" w:rsidR="006C7F69" w:rsidRDefault="006C7F69"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2DA05366" w14:textId="77777777" w:rsidR="006C7F69" w:rsidRDefault="006C7F69"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AAC31C3" w14:textId="77777777" w:rsidR="006C7F69" w:rsidRDefault="006C7F69" w:rsidP="0085703A">
            <w:pPr>
              <w:rPr>
                <w:sz w:val="16"/>
                <w:szCs w:val="16"/>
              </w:rPr>
            </w:pPr>
            <w:r>
              <w:rPr>
                <w:sz w:val="16"/>
                <w:szCs w:val="16"/>
              </w:rPr>
              <w:t>3+4+5+6+7</w:t>
            </w:r>
          </w:p>
        </w:tc>
        <w:tc>
          <w:tcPr>
            <w:tcW w:w="567" w:type="dxa"/>
            <w:tcBorders>
              <w:top w:val="single" w:sz="4" w:space="0" w:color="auto"/>
              <w:left w:val="single" w:sz="4" w:space="0" w:color="auto"/>
              <w:bottom w:val="single" w:sz="4" w:space="0" w:color="auto"/>
              <w:right w:val="single" w:sz="4" w:space="0" w:color="auto"/>
            </w:tcBorders>
            <w:vAlign w:val="center"/>
          </w:tcPr>
          <w:p w14:paraId="3AFE1182" w14:textId="77777777" w:rsidR="006C7F69" w:rsidRPr="00293FB2" w:rsidRDefault="006C7F69" w:rsidP="0085703A">
            <w:pPr>
              <w:rPr>
                <w:sz w:val="16"/>
                <w:szCs w:val="16"/>
              </w:rPr>
            </w:pPr>
            <w:r>
              <w:rPr>
                <w:sz w:val="16"/>
                <w:szCs w:val="16"/>
              </w:rPr>
              <w:t>4</w:t>
            </w:r>
          </w:p>
        </w:tc>
        <w:tc>
          <w:tcPr>
            <w:tcW w:w="1166" w:type="dxa"/>
            <w:tcBorders>
              <w:top w:val="single" w:sz="4" w:space="0" w:color="auto"/>
              <w:left w:val="single" w:sz="4" w:space="0" w:color="auto"/>
              <w:bottom w:val="single" w:sz="4" w:space="0" w:color="auto"/>
              <w:right w:val="single" w:sz="4" w:space="0" w:color="auto"/>
            </w:tcBorders>
            <w:vAlign w:val="center"/>
          </w:tcPr>
          <w:p w14:paraId="3FF271E2" w14:textId="77777777" w:rsidR="006C7F69" w:rsidRDefault="006C7F69"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5307B3C8" w14:textId="77777777" w:rsidR="006C7F69" w:rsidRDefault="006C7F69" w:rsidP="0085703A">
            <w:pPr>
              <w:rPr>
                <w:sz w:val="16"/>
                <w:szCs w:val="16"/>
              </w:rPr>
            </w:pPr>
            <w:r>
              <w:rPr>
                <w:sz w:val="16"/>
                <w:szCs w:val="16"/>
              </w:rPr>
              <w:t>Показатель графы 2 не равен сумме показателей граф 3+4+5+6+7 – недопустимо</w:t>
            </w:r>
          </w:p>
        </w:tc>
        <w:tc>
          <w:tcPr>
            <w:tcW w:w="1125" w:type="dxa"/>
            <w:tcBorders>
              <w:top w:val="single" w:sz="4" w:space="0" w:color="auto"/>
              <w:left w:val="single" w:sz="4" w:space="0" w:color="auto"/>
              <w:bottom w:val="single" w:sz="4" w:space="0" w:color="auto"/>
              <w:right w:val="single" w:sz="4" w:space="0" w:color="auto"/>
            </w:tcBorders>
          </w:tcPr>
          <w:p w14:paraId="6988E0D6" w14:textId="0EA6F1D3" w:rsidR="006C7F69" w:rsidRDefault="006C7F69"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43266222" w14:textId="77777777" w:rsidR="006C7F69" w:rsidRDefault="006C7F69" w:rsidP="0085703A">
            <w:pPr>
              <w:rPr>
                <w:sz w:val="16"/>
                <w:szCs w:val="16"/>
              </w:rPr>
            </w:pPr>
            <w:r>
              <w:rPr>
                <w:sz w:val="16"/>
                <w:szCs w:val="16"/>
              </w:rPr>
              <w:t>Б</w:t>
            </w:r>
          </w:p>
        </w:tc>
      </w:tr>
      <w:tr w:rsidR="006C7F69" w:rsidRPr="00293FB2" w14:paraId="725BE1BA"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4AA866F4" w14:textId="20AE405A" w:rsidR="006C7F69" w:rsidRDefault="006C7F69" w:rsidP="0085703A">
            <w:pPr>
              <w:rPr>
                <w:sz w:val="16"/>
                <w:szCs w:val="16"/>
              </w:rPr>
            </w:pPr>
            <w:r>
              <w:rPr>
                <w:sz w:val="16"/>
                <w:szCs w:val="16"/>
              </w:rPr>
              <w:t>42</w:t>
            </w:r>
          </w:p>
        </w:tc>
        <w:tc>
          <w:tcPr>
            <w:tcW w:w="782" w:type="dxa"/>
            <w:tcBorders>
              <w:top w:val="single" w:sz="4" w:space="0" w:color="auto"/>
              <w:left w:val="single" w:sz="4" w:space="0" w:color="auto"/>
              <w:bottom w:val="single" w:sz="4" w:space="0" w:color="auto"/>
              <w:right w:val="single" w:sz="4" w:space="0" w:color="auto"/>
            </w:tcBorders>
            <w:vAlign w:val="center"/>
          </w:tcPr>
          <w:p w14:paraId="39826A8B" w14:textId="77777777" w:rsidR="006C7F69" w:rsidRPr="007D78F3" w:rsidRDefault="006C7F69" w:rsidP="0085703A">
            <w:pPr>
              <w:rPr>
                <w:sz w:val="16"/>
                <w:szCs w:val="16"/>
              </w:rPr>
            </w:pPr>
            <w:r w:rsidRPr="00BE3EC9">
              <w:rPr>
                <w:sz w:val="16"/>
                <w:szCs w:val="16"/>
              </w:rPr>
              <w:t>Счета актива баланса, итого</w:t>
            </w:r>
          </w:p>
        </w:tc>
        <w:tc>
          <w:tcPr>
            <w:tcW w:w="563" w:type="dxa"/>
            <w:tcBorders>
              <w:top w:val="single" w:sz="4" w:space="0" w:color="auto"/>
              <w:left w:val="single" w:sz="4" w:space="0" w:color="auto"/>
              <w:bottom w:val="single" w:sz="4" w:space="0" w:color="auto"/>
              <w:right w:val="single" w:sz="4" w:space="0" w:color="auto"/>
            </w:tcBorders>
            <w:vAlign w:val="center"/>
          </w:tcPr>
          <w:p w14:paraId="5B3E3069" w14:textId="77777777" w:rsidR="006C7F69" w:rsidRDefault="006C7F69" w:rsidP="0085703A">
            <w:pPr>
              <w:rPr>
                <w:sz w:val="16"/>
                <w:szCs w:val="16"/>
              </w:rPr>
            </w:pPr>
            <w:r>
              <w:rPr>
                <w:sz w:val="16"/>
                <w:szCs w:val="16"/>
              </w:rPr>
              <w:t>2,3,4,5,6,7</w:t>
            </w:r>
          </w:p>
        </w:tc>
        <w:tc>
          <w:tcPr>
            <w:tcW w:w="356" w:type="dxa"/>
            <w:tcBorders>
              <w:top w:val="single" w:sz="4" w:space="0" w:color="auto"/>
              <w:left w:val="single" w:sz="4" w:space="0" w:color="auto"/>
              <w:bottom w:val="single" w:sz="4" w:space="0" w:color="auto"/>
              <w:right w:val="single" w:sz="4" w:space="0" w:color="auto"/>
            </w:tcBorders>
            <w:vAlign w:val="center"/>
          </w:tcPr>
          <w:p w14:paraId="7BD404C8" w14:textId="77777777" w:rsidR="006C7F69" w:rsidRDefault="006C7F69"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0FC8684B" w14:textId="77777777" w:rsidR="006C7F69" w:rsidRDefault="006C7F69"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1655ADA3" w14:textId="77777777" w:rsidR="006C7F69" w:rsidRDefault="006C7F69"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6FF2F604" w14:textId="77777777" w:rsidR="006C7F69" w:rsidRDefault="006C7F69" w:rsidP="0085703A">
            <w:pPr>
              <w:rPr>
                <w:sz w:val="16"/>
                <w:szCs w:val="16"/>
              </w:rPr>
            </w:pPr>
            <w:r>
              <w:rPr>
                <w:sz w:val="16"/>
                <w:szCs w:val="16"/>
              </w:rPr>
              <w:t>Детализированные строки счетов актива баланса</w:t>
            </w:r>
          </w:p>
        </w:tc>
        <w:tc>
          <w:tcPr>
            <w:tcW w:w="567" w:type="dxa"/>
            <w:tcBorders>
              <w:top w:val="single" w:sz="4" w:space="0" w:color="auto"/>
              <w:left w:val="single" w:sz="4" w:space="0" w:color="auto"/>
              <w:bottom w:val="single" w:sz="4" w:space="0" w:color="auto"/>
              <w:right w:val="single" w:sz="4" w:space="0" w:color="auto"/>
            </w:tcBorders>
            <w:vAlign w:val="center"/>
          </w:tcPr>
          <w:p w14:paraId="56D4F34F" w14:textId="77777777" w:rsidR="006C7F69" w:rsidRDefault="006C7F69" w:rsidP="0085703A">
            <w:pPr>
              <w:rPr>
                <w:sz w:val="16"/>
                <w:szCs w:val="16"/>
              </w:rPr>
            </w:pPr>
            <w:r>
              <w:rPr>
                <w:sz w:val="16"/>
                <w:szCs w:val="16"/>
              </w:rPr>
              <w:t>2,3,4,5,6,7</w:t>
            </w:r>
          </w:p>
        </w:tc>
        <w:tc>
          <w:tcPr>
            <w:tcW w:w="567" w:type="dxa"/>
            <w:tcBorders>
              <w:top w:val="single" w:sz="4" w:space="0" w:color="auto"/>
              <w:left w:val="single" w:sz="4" w:space="0" w:color="auto"/>
              <w:bottom w:val="single" w:sz="4" w:space="0" w:color="auto"/>
              <w:right w:val="single" w:sz="4" w:space="0" w:color="auto"/>
            </w:tcBorders>
            <w:vAlign w:val="center"/>
          </w:tcPr>
          <w:p w14:paraId="42870147" w14:textId="77777777" w:rsidR="006C7F69" w:rsidRPr="00293FB2" w:rsidRDefault="006C7F69" w:rsidP="0085703A">
            <w:pPr>
              <w:rPr>
                <w:sz w:val="16"/>
                <w:szCs w:val="16"/>
              </w:rPr>
            </w:pPr>
            <w:r>
              <w:rPr>
                <w:sz w:val="16"/>
                <w:szCs w:val="16"/>
              </w:rPr>
              <w:t>4</w:t>
            </w:r>
          </w:p>
        </w:tc>
        <w:tc>
          <w:tcPr>
            <w:tcW w:w="1166" w:type="dxa"/>
            <w:tcBorders>
              <w:top w:val="single" w:sz="4" w:space="0" w:color="auto"/>
              <w:left w:val="single" w:sz="4" w:space="0" w:color="auto"/>
              <w:bottom w:val="single" w:sz="4" w:space="0" w:color="auto"/>
              <w:right w:val="single" w:sz="4" w:space="0" w:color="auto"/>
            </w:tcBorders>
            <w:vAlign w:val="center"/>
          </w:tcPr>
          <w:p w14:paraId="5048E9FE" w14:textId="67A16AE4" w:rsidR="006C7F69" w:rsidRDefault="006C7F69" w:rsidP="0085703A">
            <w:pPr>
              <w:rPr>
                <w:sz w:val="16"/>
                <w:szCs w:val="16"/>
              </w:rPr>
            </w:pPr>
            <w:r>
              <w:rPr>
                <w:sz w:val="16"/>
                <w:szCs w:val="16"/>
              </w:rPr>
              <w:t xml:space="preserve">Сумма показателей по всем счетам, кроме </w:t>
            </w:r>
            <w:r w:rsidR="00FA2596">
              <w:rPr>
                <w:sz w:val="16"/>
                <w:szCs w:val="16"/>
              </w:rPr>
              <w:t>х</w:t>
            </w:r>
            <w:r>
              <w:rPr>
                <w:sz w:val="16"/>
                <w:szCs w:val="16"/>
              </w:rPr>
              <w:t xml:space="preserve">104хх, </w:t>
            </w:r>
            <w:r w:rsidR="00FA2596">
              <w:rPr>
                <w:sz w:val="16"/>
                <w:szCs w:val="16"/>
              </w:rPr>
              <w:t>х</w:t>
            </w:r>
            <w:r>
              <w:rPr>
                <w:sz w:val="16"/>
                <w:szCs w:val="16"/>
              </w:rPr>
              <w:t>114хх</w:t>
            </w:r>
          </w:p>
          <w:p w14:paraId="18459004" w14:textId="77777777" w:rsidR="006C7F69" w:rsidRDefault="006C7F69" w:rsidP="0085703A">
            <w:pPr>
              <w:rPr>
                <w:sz w:val="16"/>
                <w:szCs w:val="16"/>
              </w:rPr>
            </w:pPr>
            <w:r>
              <w:rPr>
                <w:sz w:val="16"/>
                <w:szCs w:val="16"/>
              </w:rPr>
              <w:t>–</w:t>
            </w:r>
          </w:p>
          <w:p w14:paraId="3FB29BA8" w14:textId="670D75D7" w:rsidR="006C7F69" w:rsidRDefault="006C7F69" w:rsidP="0085703A">
            <w:pPr>
              <w:rPr>
                <w:sz w:val="16"/>
                <w:szCs w:val="16"/>
              </w:rPr>
            </w:pPr>
            <w:r>
              <w:rPr>
                <w:sz w:val="16"/>
                <w:szCs w:val="16"/>
              </w:rPr>
              <w:t xml:space="preserve">Сумма показателей по счетам </w:t>
            </w:r>
            <w:r w:rsidR="00FA2596">
              <w:rPr>
                <w:sz w:val="16"/>
                <w:szCs w:val="16"/>
              </w:rPr>
              <w:t>х</w:t>
            </w:r>
            <w:r>
              <w:rPr>
                <w:sz w:val="16"/>
                <w:szCs w:val="16"/>
              </w:rPr>
              <w:t xml:space="preserve">104хх, </w:t>
            </w:r>
            <w:r w:rsidR="00FA2596">
              <w:rPr>
                <w:sz w:val="16"/>
                <w:szCs w:val="16"/>
              </w:rPr>
              <w:t>х</w:t>
            </w:r>
            <w:r>
              <w:rPr>
                <w:sz w:val="16"/>
                <w:szCs w:val="16"/>
              </w:rPr>
              <w:t>114хх</w:t>
            </w:r>
          </w:p>
        </w:tc>
        <w:tc>
          <w:tcPr>
            <w:tcW w:w="1966" w:type="dxa"/>
            <w:tcBorders>
              <w:top w:val="single" w:sz="4" w:space="0" w:color="auto"/>
              <w:left w:val="single" w:sz="4" w:space="0" w:color="auto"/>
              <w:bottom w:val="single" w:sz="4" w:space="0" w:color="auto"/>
              <w:right w:val="single" w:sz="4" w:space="0" w:color="auto"/>
            </w:tcBorders>
            <w:vAlign w:val="center"/>
          </w:tcPr>
          <w:p w14:paraId="420A4A55" w14:textId="77777777" w:rsidR="006C7F69" w:rsidRDefault="006C7F69" w:rsidP="0085703A">
            <w:pPr>
              <w:rPr>
                <w:sz w:val="16"/>
                <w:szCs w:val="16"/>
              </w:rPr>
            </w:pPr>
            <w:r>
              <w:rPr>
                <w:sz w:val="16"/>
                <w:szCs w:val="16"/>
              </w:rPr>
              <w:t>Итоговая сумма изменения актива баланса не соответствует сумме детализированных строк - недопустимо</w:t>
            </w:r>
          </w:p>
        </w:tc>
        <w:tc>
          <w:tcPr>
            <w:tcW w:w="1125" w:type="dxa"/>
            <w:tcBorders>
              <w:top w:val="single" w:sz="4" w:space="0" w:color="auto"/>
              <w:left w:val="single" w:sz="4" w:space="0" w:color="auto"/>
              <w:bottom w:val="single" w:sz="4" w:space="0" w:color="auto"/>
              <w:right w:val="single" w:sz="4" w:space="0" w:color="auto"/>
            </w:tcBorders>
          </w:tcPr>
          <w:p w14:paraId="1FD2719A" w14:textId="296364FC" w:rsidR="006C7F69" w:rsidRDefault="006C7F69"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675CE8CD" w14:textId="77777777" w:rsidR="006C7F69" w:rsidRDefault="006C7F69" w:rsidP="0085703A">
            <w:pPr>
              <w:rPr>
                <w:sz w:val="16"/>
                <w:szCs w:val="16"/>
              </w:rPr>
            </w:pPr>
            <w:r>
              <w:rPr>
                <w:sz w:val="16"/>
                <w:szCs w:val="16"/>
              </w:rPr>
              <w:t>Б</w:t>
            </w:r>
          </w:p>
        </w:tc>
      </w:tr>
      <w:tr w:rsidR="006C7F69" w:rsidRPr="00293FB2" w14:paraId="7541BE4C"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49EF93EE" w14:textId="65BB6EA9" w:rsidR="006C7F69" w:rsidRDefault="006C7F69" w:rsidP="0085703A">
            <w:pPr>
              <w:rPr>
                <w:sz w:val="16"/>
                <w:szCs w:val="16"/>
              </w:rPr>
            </w:pPr>
            <w:r>
              <w:rPr>
                <w:sz w:val="16"/>
                <w:szCs w:val="16"/>
              </w:rPr>
              <w:t>43</w:t>
            </w:r>
          </w:p>
        </w:tc>
        <w:tc>
          <w:tcPr>
            <w:tcW w:w="782" w:type="dxa"/>
            <w:tcBorders>
              <w:top w:val="single" w:sz="4" w:space="0" w:color="auto"/>
              <w:left w:val="single" w:sz="4" w:space="0" w:color="auto"/>
              <w:bottom w:val="single" w:sz="4" w:space="0" w:color="auto"/>
              <w:right w:val="single" w:sz="4" w:space="0" w:color="auto"/>
            </w:tcBorders>
            <w:vAlign w:val="center"/>
          </w:tcPr>
          <w:p w14:paraId="070AF8F1" w14:textId="77777777" w:rsidR="006C7F69" w:rsidRPr="007D78F3" w:rsidRDefault="006C7F69" w:rsidP="0085703A">
            <w:pPr>
              <w:rPr>
                <w:sz w:val="16"/>
                <w:szCs w:val="16"/>
              </w:rPr>
            </w:pPr>
            <w:r w:rsidRPr="00BE3EC9">
              <w:rPr>
                <w:sz w:val="16"/>
                <w:szCs w:val="16"/>
              </w:rPr>
              <w:t xml:space="preserve">Счета </w:t>
            </w:r>
            <w:r>
              <w:rPr>
                <w:sz w:val="16"/>
                <w:szCs w:val="16"/>
              </w:rPr>
              <w:t>пассива</w:t>
            </w:r>
            <w:r w:rsidRPr="00BE3EC9">
              <w:rPr>
                <w:sz w:val="16"/>
                <w:szCs w:val="16"/>
              </w:rPr>
              <w:t xml:space="preserve"> баланса, итого</w:t>
            </w:r>
          </w:p>
        </w:tc>
        <w:tc>
          <w:tcPr>
            <w:tcW w:w="563" w:type="dxa"/>
            <w:tcBorders>
              <w:top w:val="single" w:sz="4" w:space="0" w:color="auto"/>
              <w:left w:val="single" w:sz="4" w:space="0" w:color="auto"/>
              <w:bottom w:val="single" w:sz="4" w:space="0" w:color="auto"/>
              <w:right w:val="single" w:sz="4" w:space="0" w:color="auto"/>
            </w:tcBorders>
            <w:vAlign w:val="center"/>
          </w:tcPr>
          <w:p w14:paraId="4AFCE31B" w14:textId="77777777" w:rsidR="006C7F69" w:rsidRDefault="006C7F69" w:rsidP="0085703A">
            <w:pPr>
              <w:rPr>
                <w:sz w:val="16"/>
                <w:szCs w:val="16"/>
              </w:rPr>
            </w:pPr>
            <w:r>
              <w:rPr>
                <w:sz w:val="16"/>
                <w:szCs w:val="16"/>
              </w:rPr>
              <w:t>2,3,4,5,6,7</w:t>
            </w:r>
          </w:p>
        </w:tc>
        <w:tc>
          <w:tcPr>
            <w:tcW w:w="356" w:type="dxa"/>
            <w:tcBorders>
              <w:top w:val="single" w:sz="4" w:space="0" w:color="auto"/>
              <w:left w:val="single" w:sz="4" w:space="0" w:color="auto"/>
              <w:bottom w:val="single" w:sz="4" w:space="0" w:color="auto"/>
              <w:right w:val="single" w:sz="4" w:space="0" w:color="auto"/>
            </w:tcBorders>
            <w:vAlign w:val="center"/>
          </w:tcPr>
          <w:p w14:paraId="62A16D6E" w14:textId="77777777" w:rsidR="006C7F69" w:rsidRDefault="006C7F69"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65F00101" w14:textId="77777777" w:rsidR="006C7F69" w:rsidRDefault="006C7F69"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436380B8" w14:textId="77777777" w:rsidR="006C7F69" w:rsidRDefault="006C7F69"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5B4DE843" w14:textId="77777777" w:rsidR="006C7F69" w:rsidRDefault="006C7F69" w:rsidP="0085703A">
            <w:pPr>
              <w:rPr>
                <w:sz w:val="16"/>
                <w:szCs w:val="16"/>
              </w:rPr>
            </w:pPr>
            <w:r>
              <w:rPr>
                <w:sz w:val="16"/>
                <w:szCs w:val="16"/>
              </w:rPr>
              <w:t>Детализиро</w:t>
            </w:r>
            <w:r>
              <w:rPr>
                <w:sz w:val="16"/>
                <w:szCs w:val="16"/>
              </w:rPr>
              <w:lastRenderedPageBreak/>
              <w:t>ванные строки счетов актива баланса</w:t>
            </w:r>
          </w:p>
        </w:tc>
        <w:tc>
          <w:tcPr>
            <w:tcW w:w="567" w:type="dxa"/>
            <w:tcBorders>
              <w:top w:val="single" w:sz="4" w:space="0" w:color="auto"/>
              <w:left w:val="single" w:sz="4" w:space="0" w:color="auto"/>
              <w:bottom w:val="single" w:sz="4" w:space="0" w:color="auto"/>
              <w:right w:val="single" w:sz="4" w:space="0" w:color="auto"/>
            </w:tcBorders>
            <w:vAlign w:val="center"/>
          </w:tcPr>
          <w:p w14:paraId="56D42EE0" w14:textId="77777777" w:rsidR="006C7F69" w:rsidRDefault="006C7F69" w:rsidP="0085703A">
            <w:pPr>
              <w:rPr>
                <w:sz w:val="16"/>
                <w:szCs w:val="16"/>
              </w:rPr>
            </w:pPr>
            <w:r>
              <w:rPr>
                <w:sz w:val="16"/>
                <w:szCs w:val="16"/>
              </w:rPr>
              <w:lastRenderedPageBreak/>
              <w:t>2,3,4,5,6,7</w:t>
            </w:r>
          </w:p>
        </w:tc>
        <w:tc>
          <w:tcPr>
            <w:tcW w:w="567" w:type="dxa"/>
            <w:tcBorders>
              <w:top w:val="single" w:sz="4" w:space="0" w:color="auto"/>
              <w:left w:val="single" w:sz="4" w:space="0" w:color="auto"/>
              <w:bottom w:val="single" w:sz="4" w:space="0" w:color="auto"/>
              <w:right w:val="single" w:sz="4" w:space="0" w:color="auto"/>
            </w:tcBorders>
            <w:vAlign w:val="center"/>
          </w:tcPr>
          <w:p w14:paraId="25172DBB" w14:textId="77777777" w:rsidR="006C7F69" w:rsidRPr="00293FB2" w:rsidRDefault="006C7F69" w:rsidP="0085703A">
            <w:pPr>
              <w:rPr>
                <w:sz w:val="16"/>
                <w:szCs w:val="16"/>
              </w:rPr>
            </w:pPr>
            <w:r>
              <w:rPr>
                <w:sz w:val="16"/>
                <w:szCs w:val="16"/>
              </w:rPr>
              <w:t>4</w:t>
            </w:r>
          </w:p>
        </w:tc>
        <w:tc>
          <w:tcPr>
            <w:tcW w:w="1166" w:type="dxa"/>
            <w:tcBorders>
              <w:top w:val="single" w:sz="4" w:space="0" w:color="auto"/>
              <w:left w:val="single" w:sz="4" w:space="0" w:color="auto"/>
              <w:bottom w:val="single" w:sz="4" w:space="0" w:color="auto"/>
              <w:right w:val="single" w:sz="4" w:space="0" w:color="auto"/>
            </w:tcBorders>
            <w:vAlign w:val="center"/>
          </w:tcPr>
          <w:p w14:paraId="0542170F" w14:textId="77777777" w:rsidR="006C7F69" w:rsidRDefault="006C7F69" w:rsidP="0085703A">
            <w:pPr>
              <w:rPr>
                <w:sz w:val="16"/>
                <w:szCs w:val="16"/>
              </w:rPr>
            </w:pPr>
            <w:r>
              <w:rPr>
                <w:sz w:val="16"/>
                <w:szCs w:val="16"/>
              </w:rPr>
              <w:t>Сумма показателей по всем счетам</w:t>
            </w:r>
          </w:p>
        </w:tc>
        <w:tc>
          <w:tcPr>
            <w:tcW w:w="1966" w:type="dxa"/>
            <w:tcBorders>
              <w:top w:val="single" w:sz="4" w:space="0" w:color="auto"/>
              <w:left w:val="single" w:sz="4" w:space="0" w:color="auto"/>
              <w:bottom w:val="single" w:sz="4" w:space="0" w:color="auto"/>
              <w:right w:val="single" w:sz="4" w:space="0" w:color="auto"/>
            </w:tcBorders>
            <w:vAlign w:val="center"/>
          </w:tcPr>
          <w:p w14:paraId="537B4FCC" w14:textId="77777777" w:rsidR="006C7F69" w:rsidRDefault="006C7F69" w:rsidP="0085703A">
            <w:pPr>
              <w:rPr>
                <w:sz w:val="16"/>
                <w:szCs w:val="16"/>
              </w:rPr>
            </w:pPr>
            <w:r>
              <w:rPr>
                <w:sz w:val="16"/>
                <w:szCs w:val="16"/>
              </w:rPr>
              <w:t>Итоговая сумма изменения пассива баланса не соответствует сумме детализированных строк - недопустимо</w:t>
            </w:r>
          </w:p>
        </w:tc>
        <w:tc>
          <w:tcPr>
            <w:tcW w:w="1125" w:type="dxa"/>
            <w:tcBorders>
              <w:top w:val="single" w:sz="4" w:space="0" w:color="auto"/>
              <w:left w:val="single" w:sz="4" w:space="0" w:color="auto"/>
              <w:bottom w:val="single" w:sz="4" w:space="0" w:color="auto"/>
              <w:right w:val="single" w:sz="4" w:space="0" w:color="auto"/>
            </w:tcBorders>
          </w:tcPr>
          <w:p w14:paraId="3CB12B89" w14:textId="49700C21" w:rsidR="006C7F69" w:rsidRDefault="006C7F69"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73E00C38" w14:textId="77777777" w:rsidR="006C7F69" w:rsidRDefault="006C7F69" w:rsidP="0085703A">
            <w:pPr>
              <w:rPr>
                <w:sz w:val="16"/>
                <w:szCs w:val="16"/>
              </w:rPr>
            </w:pPr>
            <w:r>
              <w:rPr>
                <w:sz w:val="16"/>
                <w:szCs w:val="16"/>
              </w:rPr>
              <w:t>Б</w:t>
            </w:r>
          </w:p>
        </w:tc>
      </w:tr>
      <w:tr w:rsidR="006C7F69" w:rsidRPr="00293FB2" w14:paraId="03F977D2"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762E507C" w14:textId="79EF6DB1" w:rsidR="006C7F69" w:rsidRDefault="006C7F69" w:rsidP="0085703A">
            <w:pPr>
              <w:rPr>
                <w:sz w:val="16"/>
                <w:szCs w:val="16"/>
              </w:rPr>
            </w:pPr>
            <w:r>
              <w:rPr>
                <w:sz w:val="16"/>
                <w:szCs w:val="16"/>
              </w:rPr>
              <w:lastRenderedPageBreak/>
              <w:t>44</w:t>
            </w:r>
          </w:p>
        </w:tc>
        <w:tc>
          <w:tcPr>
            <w:tcW w:w="782" w:type="dxa"/>
            <w:tcBorders>
              <w:top w:val="single" w:sz="4" w:space="0" w:color="auto"/>
              <w:left w:val="single" w:sz="4" w:space="0" w:color="auto"/>
              <w:bottom w:val="single" w:sz="4" w:space="0" w:color="auto"/>
              <w:right w:val="single" w:sz="4" w:space="0" w:color="auto"/>
            </w:tcBorders>
            <w:vAlign w:val="center"/>
          </w:tcPr>
          <w:p w14:paraId="69D28E05" w14:textId="77777777" w:rsidR="006C7F69" w:rsidRPr="007D78F3" w:rsidRDefault="006C7F69" w:rsidP="0085703A">
            <w:pPr>
              <w:rPr>
                <w:sz w:val="16"/>
                <w:szCs w:val="16"/>
              </w:rPr>
            </w:pPr>
            <w:r w:rsidRPr="00BE3EC9">
              <w:rPr>
                <w:sz w:val="16"/>
                <w:szCs w:val="16"/>
              </w:rPr>
              <w:t>Счета актива баланса, итого</w:t>
            </w:r>
          </w:p>
        </w:tc>
        <w:tc>
          <w:tcPr>
            <w:tcW w:w="563" w:type="dxa"/>
            <w:tcBorders>
              <w:top w:val="single" w:sz="4" w:space="0" w:color="auto"/>
              <w:left w:val="single" w:sz="4" w:space="0" w:color="auto"/>
              <w:bottom w:val="single" w:sz="4" w:space="0" w:color="auto"/>
              <w:right w:val="single" w:sz="4" w:space="0" w:color="auto"/>
            </w:tcBorders>
            <w:vAlign w:val="center"/>
          </w:tcPr>
          <w:p w14:paraId="4D9F4216" w14:textId="77777777" w:rsidR="006C7F69" w:rsidRDefault="006C7F69"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1B731E3" w14:textId="77777777" w:rsidR="006C7F69" w:rsidRDefault="006C7F69"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1C01C0E3" w14:textId="77777777" w:rsidR="006C7F69" w:rsidRDefault="006C7F69"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0A517BD7" w14:textId="77777777" w:rsidR="006C7F69" w:rsidRDefault="006C7F69"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308A37F" w14:textId="77777777" w:rsidR="006C7F69" w:rsidRDefault="006C7F69" w:rsidP="0085703A">
            <w:pPr>
              <w:rPr>
                <w:sz w:val="16"/>
                <w:szCs w:val="16"/>
              </w:rPr>
            </w:pPr>
            <w:r>
              <w:rPr>
                <w:sz w:val="16"/>
                <w:szCs w:val="16"/>
              </w:rPr>
              <w:t>350</w:t>
            </w:r>
          </w:p>
        </w:tc>
        <w:tc>
          <w:tcPr>
            <w:tcW w:w="567" w:type="dxa"/>
            <w:tcBorders>
              <w:top w:val="single" w:sz="4" w:space="0" w:color="auto"/>
              <w:left w:val="single" w:sz="4" w:space="0" w:color="auto"/>
              <w:bottom w:val="single" w:sz="4" w:space="0" w:color="auto"/>
              <w:right w:val="single" w:sz="4" w:space="0" w:color="auto"/>
            </w:tcBorders>
            <w:vAlign w:val="center"/>
          </w:tcPr>
          <w:p w14:paraId="2D75286A" w14:textId="77777777" w:rsidR="006C7F69" w:rsidRDefault="006C7F69"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029C25EE" w14:textId="77777777" w:rsidR="006C7F69" w:rsidRPr="00293FB2" w:rsidRDefault="006C7F69"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3B67D083" w14:textId="77777777" w:rsidR="006C7F69" w:rsidRDefault="006C7F69"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18B6FC26" w14:textId="33465BBD" w:rsidR="006C7F69" w:rsidRDefault="006C7F69" w:rsidP="0085703A">
            <w:pPr>
              <w:rPr>
                <w:sz w:val="16"/>
                <w:szCs w:val="16"/>
              </w:rPr>
            </w:pPr>
            <w:r>
              <w:rPr>
                <w:sz w:val="16"/>
                <w:szCs w:val="16"/>
              </w:rPr>
              <w:t xml:space="preserve">Итоговая сумма изменения актива баланса не соответствует аналогичному показателю раздела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3EF3FE05" w14:textId="59419074" w:rsidR="006C7F69" w:rsidRDefault="006C7F69"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3164D2D8" w14:textId="77777777" w:rsidR="006C7F69" w:rsidRDefault="006C7F69" w:rsidP="0085703A">
            <w:pPr>
              <w:rPr>
                <w:sz w:val="16"/>
                <w:szCs w:val="16"/>
              </w:rPr>
            </w:pPr>
            <w:r>
              <w:rPr>
                <w:sz w:val="16"/>
                <w:szCs w:val="16"/>
              </w:rPr>
              <w:t>Б</w:t>
            </w:r>
          </w:p>
        </w:tc>
      </w:tr>
      <w:tr w:rsidR="006C7F69" w:rsidRPr="00293FB2" w14:paraId="47EEC9F1"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476747B" w14:textId="28DB54CA" w:rsidR="006C7F69" w:rsidRDefault="006C7F69" w:rsidP="0085703A">
            <w:pPr>
              <w:rPr>
                <w:sz w:val="16"/>
                <w:szCs w:val="16"/>
              </w:rPr>
            </w:pPr>
            <w:r>
              <w:rPr>
                <w:sz w:val="16"/>
                <w:szCs w:val="16"/>
              </w:rPr>
              <w:t>45</w:t>
            </w:r>
          </w:p>
        </w:tc>
        <w:tc>
          <w:tcPr>
            <w:tcW w:w="782" w:type="dxa"/>
            <w:tcBorders>
              <w:top w:val="single" w:sz="4" w:space="0" w:color="auto"/>
              <w:left w:val="single" w:sz="4" w:space="0" w:color="auto"/>
              <w:bottom w:val="single" w:sz="4" w:space="0" w:color="auto"/>
              <w:right w:val="single" w:sz="4" w:space="0" w:color="auto"/>
            </w:tcBorders>
            <w:vAlign w:val="center"/>
          </w:tcPr>
          <w:p w14:paraId="1F5F4736" w14:textId="77777777" w:rsidR="006C7F69" w:rsidRPr="007D78F3" w:rsidRDefault="006C7F69" w:rsidP="0085703A">
            <w:pPr>
              <w:rPr>
                <w:sz w:val="16"/>
                <w:szCs w:val="16"/>
              </w:rPr>
            </w:pPr>
            <w:r w:rsidRPr="00BE3EC9">
              <w:rPr>
                <w:sz w:val="16"/>
                <w:szCs w:val="16"/>
              </w:rPr>
              <w:t xml:space="preserve">Счета </w:t>
            </w:r>
            <w:r>
              <w:rPr>
                <w:sz w:val="16"/>
                <w:szCs w:val="16"/>
              </w:rPr>
              <w:t>пассива</w:t>
            </w:r>
            <w:r w:rsidRPr="00BE3EC9">
              <w:rPr>
                <w:sz w:val="16"/>
                <w:szCs w:val="16"/>
              </w:rPr>
              <w:t xml:space="preserve"> баланса, итого</w:t>
            </w:r>
          </w:p>
        </w:tc>
        <w:tc>
          <w:tcPr>
            <w:tcW w:w="563" w:type="dxa"/>
            <w:tcBorders>
              <w:top w:val="single" w:sz="4" w:space="0" w:color="auto"/>
              <w:left w:val="single" w:sz="4" w:space="0" w:color="auto"/>
              <w:bottom w:val="single" w:sz="4" w:space="0" w:color="auto"/>
              <w:right w:val="single" w:sz="4" w:space="0" w:color="auto"/>
            </w:tcBorders>
            <w:vAlign w:val="center"/>
          </w:tcPr>
          <w:p w14:paraId="253BA2C2" w14:textId="77777777" w:rsidR="006C7F69" w:rsidRDefault="006C7F69"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BDFB288" w14:textId="77777777" w:rsidR="006C7F69" w:rsidRDefault="006C7F69"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4FD1053D" w14:textId="77777777" w:rsidR="006C7F69" w:rsidRDefault="006C7F69"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20C2DC7D" w14:textId="77777777" w:rsidR="006C7F69" w:rsidRDefault="006C7F69"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6E916D64" w14:textId="77777777" w:rsidR="006C7F69" w:rsidRDefault="006C7F69" w:rsidP="0085703A">
            <w:pPr>
              <w:rPr>
                <w:sz w:val="16"/>
                <w:szCs w:val="16"/>
              </w:rPr>
            </w:pPr>
            <w:r>
              <w:rPr>
                <w:sz w:val="16"/>
                <w:szCs w:val="16"/>
              </w:rPr>
              <w:t>700</w:t>
            </w:r>
          </w:p>
        </w:tc>
        <w:tc>
          <w:tcPr>
            <w:tcW w:w="567" w:type="dxa"/>
            <w:tcBorders>
              <w:top w:val="single" w:sz="4" w:space="0" w:color="auto"/>
              <w:left w:val="single" w:sz="4" w:space="0" w:color="auto"/>
              <w:bottom w:val="single" w:sz="4" w:space="0" w:color="auto"/>
              <w:right w:val="single" w:sz="4" w:space="0" w:color="auto"/>
            </w:tcBorders>
            <w:vAlign w:val="center"/>
          </w:tcPr>
          <w:p w14:paraId="5C1E8831" w14:textId="77777777" w:rsidR="006C7F69" w:rsidRDefault="006C7F69"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1A5BAB2D" w14:textId="77777777" w:rsidR="006C7F69" w:rsidRPr="00293FB2" w:rsidRDefault="006C7F69"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49C29BFD" w14:textId="77777777" w:rsidR="006C7F69" w:rsidRDefault="006C7F69"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9E70D0E" w14:textId="08424381" w:rsidR="006C7F69" w:rsidRDefault="006C7F69" w:rsidP="0085703A">
            <w:pPr>
              <w:rPr>
                <w:sz w:val="16"/>
                <w:szCs w:val="16"/>
              </w:rPr>
            </w:pPr>
            <w:r>
              <w:rPr>
                <w:sz w:val="16"/>
                <w:szCs w:val="16"/>
              </w:rPr>
              <w:t xml:space="preserve">Итоговая сумма изменения пассива баланса не соответствует аналогичному показателю раздела 1 </w:t>
            </w:r>
            <w:r w:rsidR="00526AD8">
              <w:t>–</w:t>
            </w:r>
            <w:r>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3FECAB40" w14:textId="7B0EA864" w:rsidR="006C7F69" w:rsidRDefault="006C7F69"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757295EE" w14:textId="77777777" w:rsidR="006C7F69" w:rsidRDefault="006C7F69" w:rsidP="0085703A">
            <w:pPr>
              <w:rPr>
                <w:sz w:val="16"/>
                <w:szCs w:val="16"/>
              </w:rPr>
            </w:pPr>
            <w:r>
              <w:rPr>
                <w:sz w:val="16"/>
                <w:szCs w:val="16"/>
              </w:rPr>
              <w:t>Б</w:t>
            </w:r>
          </w:p>
        </w:tc>
      </w:tr>
      <w:tr w:rsidR="006C7F69" w:rsidRPr="00293FB2" w14:paraId="71278696"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2EC5ED68" w14:textId="09C13F5A" w:rsidR="006C7F69" w:rsidRDefault="006C7F69" w:rsidP="0085703A">
            <w:pPr>
              <w:rPr>
                <w:sz w:val="16"/>
                <w:szCs w:val="16"/>
              </w:rPr>
            </w:pPr>
            <w:r>
              <w:rPr>
                <w:sz w:val="16"/>
                <w:szCs w:val="16"/>
              </w:rPr>
              <w:t>46</w:t>
            </w:r>
          </w:p>
        </w:tc>
        <w:tc>
          <w:tcPr>
            <w:tcW w:w="782" w:type="dxa"/>
            <w:tcBorders>
              <w:top w:val="single" w:sz="4" w:space="0" w:color="auto"/>
              <w:left w:val="single" w:sz="4" w:space="0" w:color="auto"/>
              <w:bottom w:val="single" w:sz="4" w:space="0" w:color="auto"/>
              <w:right w:val="single" w:sz="4" w:space="0" w:color="auto"/>
            </w:tcBorders>
            <w:vAlign w:val="center"/>
          </w:tcPr>
          <w:p w14:paraId="7A3173DD" w14:textId="77777777" w:rsidR="006C7F69" w:rsidRPr="007D78F3" w:rsidRDefault="006C7F69" w:rsidP="0085703A">
            <w:pPr>
              <w:rPr>
                <w:sz w:val="16"/>
                <w:szCs w:val="16"/>
              </w:rPr>
            </w:pPr>
            <w:r>
              <w:rPr>
                <w:sz w:val="16"/>
                <w:szCs w:val="16"/>
              </w:rPr>
              <w:t>Детализированные строки</w:t>
            </w:r>
          </w:p>
        </w:tc>
        <w:tc>
          <w:tcPr>
            <w:tcW w:w="563" w:type="dxa"/>
            <w:tcBorders>
              <w:top w:val="single" w:sz="4" w:space="0" w:color="auto"/>
              <w:left w:val="single" w:sz="4" w:space="0" w:color="auto"/>
              <w:bottom w:val="single" w:sz="4" w:space="0" w:color="auto"/>
              <w:right w:val="single" w:sz="4" w:space="0" w:color="auto"/>
            </w:tcBorders>
            <w:vAlign w:val="center"/>
          </w:tcPr>
          <w:p w14:paraId="5636D141" w14:textId="77777777" w:rsidR="006C7F69" w:rsidRDefault="006C7F69" w:rsidP="0085703A">
            <w:pPr>
              <w:rPr>
                <w:sz w:val="16"/>
                <w:szCs w:val="16"/>
              </w:rPr>
            </w:pPr>
            <w:r>
              <w:rPr>
                <w:sz w:val="16"/>
                <w:szCs w:val="16"/>
              </w:rPr>
              <w:t>1</w:t>
            </w:r>
          </w:p>
        </w:tc>
        <w:tc>
          <w:tcPr>
            <w:tcW w:w="356" w:type="dxa"/>
            <w:tcBorders>
              <w:top w:val="single" w:sz="4" w:space="0" w:color="auto"/>
              <w:left w:val="single" w:sz="4" w:space="0" w:color="auto"/>
              <w:bottom w:val="single" w:sz="4" w:space="0" w:color="auto"/>
              <w:right w:val="single" w:sz="4" w:space="0" w:color="auto"/>
            </w:tcBorders>
            <w:vAlign w:val="center"/>
          </w:tcPr>
          <w:p w14:paraId="1006A114" w14:textId="77777777" w:rsidR="006C7F69" w:rsidRDefault="006C7F69"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695E3668" w14:textId="77777777" w:rsidR="006C7F69" w:rsidRDefault="006C7F69"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5E5A322F" w14:textId="77777777" w:rsidR="006C7F69" w:rsidRDefault="006C7F69"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5441F53" w14:textId="77777777" w:rsidR="006C7F69" w:rsidRDefault="006C7F69"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61727C5B" w14:textId="77777777" w:rsidR="006C7F69" w:rsidRDefault="006C7F69"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00199AA9" w14:textId="77777777" w:rsidR="006C7F69" w:rsidRPr="00293FB2" w:rsidRDefault="006C7F69" w:rsidP="0085703A">
            <w:pPr>
              <w:rPr>
                <w:sz w:val="16"/>
                <w:szCs w:val="16"/>
              </w:rPr>
            </w:pPr>
          </w:p>
        </w:tc>
        <w:tc>
          <w:tcPr>
            <w:tcW w:w="1166" w:type="dxa"/>
            <w:tcBorders>
              <w:top w:val="single" w:sz="4" w:space="0" w:color="auto"/>
              <w:left w:val="single" w:sz="4" w:space="0" w:color="auto"/>
              <w:bottom w:val="single" w:sz="4" w:space="0" w:color="auto"/>
              <w:right w:val="single" w:sz="4" w:space="0" w:color="auto"/>
            </w:tcBorders>
            <w:vAlign w:val="center"/>
          </w:tcPr>
          <w:p w14:paraId="714EF293" w14:textId="522139BA" w:rsidR="006C7F69" w:rsidRDefault="006C7F69" w:rsidP="0085703A">
            <w:pPr>
              <w:rPr>
                <w:sz w:val="16"/>
                <w:szCs w:val="16"/>
              </w:rPr>
            </w:pPr>
            <w:r>
              <w:rPr>
                <w:sz w:val="16"/>
                <w:szCs w:val="16"/>
              </w:rPr>
              <w:t>КФО (2,3,4,5,6,7) + детализированные коды счетов</w:t>
            </w:r>
          </w:p>
        </w:tc>
        <w:tc>
          <w:tcPr>
            <w:tcW w:w="1966" w:type="dxa"/>
            <w:tcBorders>
              <w:top w:val="single" w:sz="4" w:space="0" w:color="auto"/>
              <w:left w:val="single" w:sz="4" w:space="0" w:color="auto"/>
              <w:bottom w:val="single" w:sz="4" w:space="0" w:color="auto"/>
              <w:right w:val="single" w:sz="4" w:space="0" w:color="auto"/>
            </w:tcBorders>
            <w:vAlign w:val="center"/>
          </w:tcPr>
          <w:p w14:paraId="7CBCDF8C" w14:textId="77777777" w:rsidR="006C7F69" w:rsidRDefault="006C7F69" w:rsidP="0085703A">
            <w:pPr>
              <w:rPr>
                <w:sz w:val="16"/>
                <w:szCs w:val="16"/>
              </w:rPr>
            </w:pPr>
            <w:r>
              <w:rPr>
                <w:sz w:val="16"/>
                <w:szCs w:val="16"/>
              </w:rPr>
              <w:t xml:space="preserve">В детализированных строках графы 1 отражается </w:t>
            </w:r>
            <w:r w:rsidRPr="00423041">
              <w:rPr>
                <w:sz w:val="16"/>
                <w:szCs w:val="16"/>
              </w:rPr>
              <w:t>код счета бюджетного учета</w:t>
            </w:r>
            <w:r>
              <w:rPr>
                <w:sz w:val="16"/>
                <w:szCs w:val="16"/>
              </w:rPr>
              <w:t xml:space="preserve"> (18 - 23 разряды номера счета)</w:t>
            </w:r>
          </w:p>
        </w:tc>
        <w:tc>
          <w:tcPr>
            <w:tcW w:w="1125" w:type="dxa"/>
            <w:tcBorders>
              <w:top w:val="single" w:sz="4" w:space="0" w:color="auto"/>
              <w:left w:val="single" w:sz="4" w:space="0" w:color="auto"/>
              <w:bottom w:val="single" w:sz="4" w:space="0" w:color="auto"/>
              <w:right w:val="single" w:sz="4" w:space="0" w:color="auto"/>
            </w:tcBorders>
          </w:tcPr>
          <w:p w14:paraId="74D8E5EF" w14:textId="5D86DF8A" w:rsidR="006C7F69" w:rsidRDefault="006C7F69"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3FF9E734" w14:textId="77777777" w:rsidR="006C7F69" w:rsidRDefault="006C7F69" w:rsidP="0085703A">
            <w:pPr>
              <w:rPr>
                <w:sz w:val="16"/>
                <w:szCs w:val="16"/>
              </w:rPr>
            </w:pPr>
            <w:r>
              <w:rPr>
                <w:sz w:val="16"/>
                <w:szCs w:val="16"/>
              </w:rPr>
              <w:t>Б</w:t>
            </w:r>
          </w:p>
        </w:tc>
      </w:tr>
      <w:tr w:rsidR="00C44980" w:rsidRPr="00293FB2" w14:paraId="21776C73"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61609C8C" w14:textId="77777777" w:rsidR="00C44980" w:rsidRDefault="00C44980" w:rsidP="0085703A">
            <w:pPr>
              <w:rPr>
                <w:sz w:val="16"/>
                <w:szCs w:val="16"/>
              </w:rPr>
            </w:pPr>
            <w:r>
              <w:rPr>
                <w:sz w:val="16"/>
                <w:szCs w:val="16"/>
              </w:rPr>
              <w:t>50</w:t>
            </w:r>
          </w:p>
        </w:tc>
        <w:tc>
          <w:tcPr>
            <w:tcW w:w="782" w:type="dxa"/>
            <w:tcBorders>
              <w:top w:val="single" w:sz="4" w:space="0" w:color="auto"/>
              <w:left w:val="single" w:sz="4" w:space="0" w:color="auto"/>
              <w:bottom w:val="single" w:sz="4" w:space="0" w:color="auto"/>
              <w:right w:val="single" w:sz="4" w:space="0" w:color="auto"/>
            </w:tcBorders>
            <w:vAlign w:val="center"/>
          </w:tcPr>
          <w:p w14:paraId="52628BB6" w14:textId="77777777" w:rsidR="00C44980" w:rsidRDefault="00C44980" w:rsidP="0085703A">
            <w:pPr>
              <w:rPr>
                <w:sz w:val="16"/>
                <w:szCs w:val="16"/>
              </w:rPr>
            </w:pPr>
            <w:r>
              <w:rPr>
                <w:sz w:val="16"/>
                <w:szCs w:val="16"/>
              </w:rPr>
              <w:t>Счета актива баланса, итого</w:t>
            </w:r>
          </w:p>
        </w:tc>
        <w:tc>
          <w:tcPr>
            <w:tcW w:w="563" w:type="dxa"/>
            <w:tcBorders>
              <w:top w:val="single" w:sz="4" w:space="0" w:color="auto"/>
              <w:left w:val="single" w:sz="4" w:space="0" w:color="auto"/>
              <w:bottom w:val="single" w:sz="4" w:space="0" w:color="auto"/>
              <w:right w:val="single" w:sz="4" w:space="0" w:color="auto"/>
            </w:tcBorders>
            <w:vAlign w:val="center"/>
          </w:tcPr>
          <w:p w14:paraId="2996B1B1" w14:textId="77777777" w:rsidR="00C44980" w:rsidRDefault="00C44980" w:rsidP="0085703A">
            <w:pPr>
              <w:rPr>
                <w:sz w:val="16"/>
                <w:szCs w:val="16"/>
              </w:rPr>
            </w:pPr>
            <w:r>
              <w:rPr>
                <w:sz w:val="16"/>
                <w:szCs w:val="16"/>
              </w:rPr>
              <w:t>с 2 по 7</w:t>
            </w:r>
          </w:p>
        </w:tc>
        <w:tc>
          <w:tcPr>
            <w:tcW w:w="356" w:type="dxa"/>
            <w:tcBorders>
              <w:top w:val="single" w:sz="4" w:space="0" w:color="auto"/>
              <w:left w:val="single" w:sz="4" w:space="0" w:color="auto"/>
              <w:bottom w:val="single" w:sz="4" w:space="0" w:color="auto"/>
              <w:right w:val="single" w:sz="4" w:space="0" w:color="auto"/>
            </w:tcBorders>
            <w:vAlign w:val="center"/>
          </w:tcPr>
          <w:p w14:paraId="152B8E59"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4300A4E7" w14:textId="77777777" w:rsidR="00C44980" w:rsidRDefault="00C44980"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0AC31115"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872F9F7" w14:textId="77777777" w:rsidR="00C44980" w:rsidRDefault="00C44980" w:rsidP="0085703A">
            <w:pPr>
              <w:rPr>
                <w:sz w:val="16"/>
                <w:szCs w:val="16"/>
              </w:rPr>
            </w:pPr>
            <w:r>
              <w:rPr>
                <w:sz w:val="16"/>
                <w:szCs w:val="16"/>
              </w:rPr>
              <w:t>Счета пассива баланса, итого</w:t>
            </w:r>
          </w:p>
        </w:tc>
        <w:tc>
          <w:tcPr>
            <w:tcW w:w="567" w:type="dxa"/>
            <w:tcBorders>
              <w:top w:val="single" w:sz="4" w:space="0" w:color="auto"/>
              <w:left w:val="single" w:sz="4" w:space="0" w:color="auto"/>
              <w:bottom w:val="single" w:sz="4" w:space="0" w:color="auto"/>
              <w:right w:val="single" w:sz="4" w:space="0" w:color="auto"/>
            </w:tcBorders>
            <w:vAlign w:val="center"/>
          </w:tcPr>
          <w:p w14:paraId="6DEC606E" w14:textId="77777777" w:rsidR="00C44980" w:rsidRDefault="00C44980" w:rsidP="0085703A">
            <w:pPr>
              <w:rPr>
                <w:sz w:val="16"/>
                <w:szCs w:val="16"/>
              </w:rPr>
            </w:pPr>
            <w:r>
              <w:rPr>
                <w:sz w:val="16"/>
                <w:szCs w:val="16"/>
              </w:rPr>
              <w:t>с 2 по 7</w:t>
            </w:r>
          </w:p>
        </w:tc>
        <w:tc>
          <w:tcPr>
            <w:tcW w:w="567" w:type="dxa"/>
            <w:tcBorders>
              <w:top w:val="single" w:sz="4" w:space="0" w:color="auto"/>
              <w:left w:val="single" w:sz="4" w:space="0" w:color="auto"/>
              <w:bottom w:val="single" w:sz="4" w:space="0" w:color="auto"/>
              <w:right w:val="single" w:sz="4" w:space="0" w:color="auto"/>
            </w:tcBorders>
            <w:vAlign w:val="center"/>
          </w:tcPr>
          <w:p w14:paraId="203C44CA" w14:textId="77777777" w:rsidR="00C44980" w:rsidRPr="00293FB2" w:rsidRDefault="00C44980" w:rsidP="0085703A">
            <w:pPr>
              <w:rPr>
                <w:sz w:val="16"/>
                <w:szCs w:val="16"/>
              </w:rPr>
            </w:pPr>
            <w:r>
              <w:rPr>
                <w:sz w:val="16"/>
                <w:szCs w:val="16"/>
              </w:rPr>
              <w:t>4</w:t>
            </w:r>
          </w:p>
        </w:tc>
        <w:tc>
          <w:tcPr>
            <w:tcW w:w="1166" w:type="dxa"/>
            <w:tcBorders>
              <w:top w:val="single" w:sz="4" w:space="0" w:color="auto"/>
              <w:left w:val="single" w:sz="4" w:space="0" w:color="auto"/>
              <w:bottom w:val="single" w:sz="4" w:space="0" w:color="auto"/>
              <w:right w:val="single" w:sz="4" w:space="0" w:color="auto"/>
            </w:tcBorders>
            <w:vAlign w:val="center"/>
          </w:tcPr>
          <w:p w14:paraId="4327B15B"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64CBBDD5" w14:textId="77777777" w:rsidR="00C44980" w:rsidRDefault="00C44980" w:rsidP="0085703A">
            <w:pPr>
              <w:rPr>
                <w:sz w:val="16"/>
                <w:szCs w:val="16"/>
              </w:rPr>
            </w:pPr>
            <w:r w:rsidRPr="000D61B9">
              <w:rPr>
                <w:sz w:val="16"/>
                <w:szCs w:val="16"/>
              </w:rPr>
              <w:t>Итоговая сумма изменения актива баланса не соответствует</w:t>
            </w:r>
            <w:r>
              <w:rPr>
                <w:sz w:val="16"/>
                <w:szCs w:val="16"/>
              </w:rPr>
              <w:t xml:space="preserve"> и</w:t>
            </w:r>
            <w:r w:rsidRPr="000D61B9">
              <w:rPr>
                <w:sz w:val="16"/>
                <w:szCs w:val="16"/>
              </w:rPr>
              <w:t>тогов</w:t>
            </w:r>
            <w:r>
              <w:rPr>
                <w:sz w:val="16"/>
                <w:szCs w:val="16"/>
              </w:rPr>
              <w:t>ой</w:t>
            </w:r>
            <w:r w:rsidRPr="000D61B9">
              <w:rPr>
                <w:sz w:val="16"/>
                <w:szCs w:val="16"/>
              </w:rPr>
              <w:t xml:space="preserve"> сумм</w:t>
            </w:r>
            <w:r>
              <w:rPr>
                <w:sz w:val="16"/>
                <w:szCs w:val="16"/>
              </w:rPr>
              <w:t>е</w:t>
            </w:r>
            <w:r w:rsidRPr="000D61B9">
              <w:rPr>
                <w:sz w:val="16"/>
                <w:szCs w:val="16"/>
              </w:rPr>
              <w:t xml:space="preserve"> изменения пассива баланса</w:t>
            </w:r>
            <w:r>
              <w:rPr>
                <w:sz w:val="16"/>
                <w:szCs w:val="16"/>
              </w:rPr>
              <w:t xml:space="preserve"> – недопустимо</w:t>
            </w:r>
          </w:p>
        </w:tc>
        <w:tc>
          <w:tcPr>
            <w:tcW w:w="1125" w:type="dxa"/>
            <w:tcBorders>
              <w:top w:val="single" w:sz="4" w:space="0" w:color="auto"/>
              <w:left w:val="single" w:sz="4" w:space="0" w:color="auto"/>
              <w:bottom w:val="single" w:sz="4" w:space="0" w:color="auto"/>
              <w:right w:val="single" w:sz="4" w:space="0" w:color="auto"/>
            </w:tcBorders>
          </w:tcPr>
          <w:p w14:paraId="773E830C" w14:textId="04BA762C"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34364810" w14:textId="77777777" w:rsidR="00C44980" w:rsidRDefault="00C44980" w:rsidP="0085703A">
            <w:pPr>
              <w:rPr>
                <w:sz w:val="16"/>
                <w:szCs w:val="16"/>
              </w:rPr>
            </w:pPr>
            <w:r>
              <w:rPr>
                <w:sz w:val="16"/>
                <w:szCs w:val="16"/>
              </w:rPr>
              <w:t>Б</w:t>
            </w:r>
          </w:p>
        </w:tc>
      </w:tr>
      <w:tr w:rsidR="00C44980" w:rsidRPr="00293FB2" w14:paraId="4F462E34"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6D0B4E16" w14:textId="77777777" w:rsidR="00C44980" w:rsidRDefault="00C44980" w:rsidP="0085703A">
            <w:pPr>
              <w:rPr>
                <w:sz w:val="16"/>
                <w:szCs w:val="16"/>
              </w:rPr>
            </w:pPr>
            <w:r>
              <w:rPr>
                <w:sz w:val="16"/>
                <w:szCs w:val="16"/>
              </w:rPr>
              <w:t>52</w:t>
            </w:r>
          </w:p>
        </w:tc>
        <w:tc>
          <w:tcPr>
            <w:tcW w:w="782" w:type="dxa"/>
            <w:tcBorders>
              <w:top w:val="single" w:sz="4" w:space="0" w:color="auto"/>
              <w:left w:val="single" w:sz="4" w:space="0" w:color="auto"/>
              <w:bottom w:val="single" w:sz="4" w:space="0" w:color="auto"/>
              <w:right w:val="single" w:sz="4" w:space="0" w:color="auto"/>
            </w:tcBorders>
            <w:vAlign w:val="center"/>
          </w:tcPr>
          <w:p w14:paraId="65BF87E5" w14:textId="7599B3FF" w:rsidR="00C44980" w:rsidRDefault="00C44980" w:rsidP="0085703A">
            <w:pPr>
              <w:rPr>
                <w:sz w:val="16"/>
                <w:szCs w:val="16"/>
              </w:rPr>
            </w:pPr>
            <w:r>
              <w:rPr>
                <w:sz w:val="16"/>
                <w:szCs w:val="16"/>
              </w:rPr>
              <w:t xml:space="preserve">Детализированные строки по счетам </w:t>
            </w:r>
            <w:r w:rsidR="00820EA9">
              <w:rPr>
                <w:sz w:val="16"/>
                <w:szCs w:val="16"/>
              </w:rPr>
              <w:t>Х</w:t>
            </w:r>
            <w:r>
              <w:rPr>
                <w:sz w:val="16"/>
                <w:szCs w:val="16"/>
              </w:rPr>
              <w:t xml:space="preserve">30466, </w:t>
            </w:r>
            <w:r w:rsidR="00820EA9">
              <w:rPr>
                <w:sz w:val="16"/>
                <w:szCs w:val="16"/>
              </w:rPr>
              <w:t>Х</w:t>
            </w:r>
            <w:r>
              <w:rPr>
                <w:sz w:val="16"/>
                <w:szCs w:val="16"/>
              </w:rPr>
              <w:t xml:space="preserve">30476, </w:t>
            </w:r>
            <w:r w:rsidR="00820EA9">
              <w:rPr>
                <w:sz w:val="16"/>
                <w:szCs w:val="16"/>
              </w:rPr>
              <w:t>Х</w:t>
            </w:r>
            <w:r>
              <w:rPr>
                <w:sz w:val="16"/>
                <w:szCs w:val="16"/>
              </w:rPr>
              <w:t xml:space="preserve">30486, </w:t>
            </w:r>
            <w:r w:rsidR="00820EA9">
              <w:rPr>
                <w:sz w:val="16"/>
                <w:szCs w:val="16"/>
              </w:rPr>
              <w:t>Х</w:t>
            </w:r>
            <w:r>
              <w:rPr>
                <w:sz w:val="16"/>
                <w:szCs w:val="16"/>
              </w:rPr>
              <w:t xml:space="preserve">30496, </w:t>
            </w:r>
            <w:r w:rsidR="00820EA9">
              <w:rPr>
                <w:sz w:val="16"/>
                <w:szCs w:val="16"/>
              </w:rPr>
              <w:t>Х</w:t>
            </w:r>
            <w:r>
              <w:rPr>
                <w:sz w:val="16"/>
                <w:szCs w:val="16"/>
              </w:rPr>
              <w:t xml:space="preserve">40116, </w:t>
            </w:r>
            <w:r w:rsidR="00820EA9">
              <w:rPr>
                <w:sz w:val="16"/>
                <w:szCs w:val="16"/>
              </w:rPr>
              <w:t>Х</w:t>
            </w:r>
            <w:r>
              <w:rPr>
                <w:sz w:val="16"/>
                <w:szCs w:val="16"/>
              </w:rPr>
              <w:t xml:space="preserve">40117, </w:t>
            </w:r>
            <w:r w:rsidR="00820EA9">
              <w:rPr>
                <w:sz w:val="16"/>
                <w:szCs w:val="16"/>
              </w:rPr>
              <w:t>Х</w:t>
            </w:r>
            <w:r>
              <w:rPr>
                <w:sz w:val="16"/>
                <w:szCs w:val="16"/>
              </w:rPr>
              <w:t xml:space="preserve">40118, </w:t>
            </w:r>
            <w:r w:rsidR="00820EA9">
              <w:rPr>
                <w:sz w:val="16"/>
                <w:szCs w:val="16"/>
              </w:rPr>
              <w:t>Х</w:t>
            </w:r>
            <w:r>
              <w:rPr>
                <w:sz w:val="16"/>
                <w:szCs w:val="16"/>
              </w:rPr>
              <w:t xml:space="preserve">40119, </w:t>
            </w:r>
            <w:r w:rsidR="00820EA9">
              <w:rPr>
                <w:sz w:val="16"/>
                <w:szCs w:val="16"/>
              </w:rPr>
              <w:t>Х</w:t>
            </w:r>
            <w:r>
              <w:rPr>
                <w:sz w:val="16"/>
                <w:szCs w:val="16"/>
              </w:rPr>
              <w:t xml:space="preserve">40126, </w:t>
            </w:r>
            <w:r w:rsidR="00820EA9">
              <w:rPr>
                <w:sz w:val="16"/>
                <w:szCs w:val="16"/>
              </w:rPr>
              <w:t>Х</w:t>
            </w:r>
            <w:r>
              <w:rPr>
                <w:sz w:val="16"/>
                <w:szCs w:val="16"/>
              </w:rPr>
              <w:t xml:space="preserve">40127, </w:t>
            </w:r>
            <w:r w:rsidR="00820EA9">
              <w:rPr>
                <w:sz w:val="16"/>
                <w:szCs w:val="16"/>
              </w:rPr>
              <w:t>Х</w:t>
            </w:r>
            <w:r>
              <w:rPr>
                <w:sz w:val="16"/>
                <w:szCs w:val="16"/>
              </w:rPr>
              <w:t xml:space="preserve">40128, </w:t>
            </w:r>
            <w:r w:rsidR="00820EA9">
              <w:rPr>
                <w:sz w:val="16"/>
                <w:szCs w:val="16"/>
              </w:rPr>
              <w:t>Х</w:t>
            </w:r>
            <w:r>
              <w:rPr>
                <w:sz w:val="16"/>
                <w:szCs w:val="16"/>
              </w:rPr>
              <w:t>40129</w:t>
            </w:r>
          </w:p>
        </w:tc>
        <w:tc>
          <w:tcPr>
            <w:tcW w:w="563" w:type="dxa"/>
            <w:tcBorders>
              <w:top w:val="single" w:sz="4" w:space="0" w:color="auto"/>
              <w:left w:val="single" w:sz="4" w:space="0" w:color="auto"/>
              <w:bottom w:val="single" w:sz="4" w:space="0" w:color="auto"/>
              <w:right w:val="single" w:sz="4" w:space="0" w:color="auto"/>
            </w:tcBorders>
            <w:vAlign w:val="center"/>
          </w:tcPr>
          <w:p w14:paraId="7FCD373A" w14:textId="77777777" w:rsidR="00C44980" w:rsidRDefault="00C44980" w:rsidP="0085703A">
            <w:pPr>
              <w:rPr>
                <w:sz w:val="16"/>
                <w:szCs w:val="16"/>
              </w:rPr>
            </w:pPr>
            <w:r>
              <w:rPr>
                <w:sz w:val="16"/>
                <w:szCs w:val="16"/>
              </w:rPr>
              <w:t>с 2 по 7</w:t>
            </w:r>
          </w:p>
        </w:tc>
        <w:tc>
          <w:tcPr>
            <w:tcW w:w="356" w:type="dxa"/>
            <w:tcBorders>
              <w:top w:val="single" w:sz="4" w:space="0" w:color="auto"/>
              <w:left w:val="single" w:sz="4" w:space="0" w:color="auto"/>
              <w:bottom w:val="single" w:sz="4" w:space="0" w:color="auto"/>
              <w:right w:val="single" w:sz="4" w:space="0" w:color="auto"/>
            </w:tcBorders>
            <w:vAlign w:val="center"/>
          </w:tcPr>
          <w:p w14:paraId="7ECCA081"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0B367F8F" w14:textId="77777777" w:rsidR="00C44980" w:rsidRDefault="00C44980" w:rsidP="0085703A">
            <w:pPr>
              <w:rPr>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14:paraId="44C84CD1" w14:textId="77777777" w:rsidR="00C44980" w:rsidRDefault="00C44980" w:rsidP="0085703A">
            <w:pP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14:paraId="5337CCC9" w14:textId="77777777" w:rsidR="00C44980" w:rsidRDefault="00C44980"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1EB81336" w14:textId="77777777" w:rsidR="00C44980" w:rsidRDefault="00C44980" w:rsidP="0085703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16C5D071" w14:textId="77777777" w:rsidR="00C44980" w:rsidRPr="00293FB2" w:rsidRDefault="00C44980" w:rsidP="0085703A">
            <w:pPr>
              <w:rPr>
                <w:sz w:val="16"/>
                <w:szCs w:val="16"/>
              </w:rPr>
            </w:pPr>
          </w:p>
        </w:tc>
        <w:tc>
          <w:tcPr>
            <w:tcW w:w="1166" w:type="dxa"/>
            <w:tcBorders>
              <w:top w:val="single" w:sz="4" w:space="0" w:color="auto"/>
              <w:left w:val="single" w:sz="4" w:space="0" w:color="auto"/>
              <w:bottom w:val="single" w:sz="4" w:space="0" w:color="auto"/>
              <w:right w:val="single" w:sz="4" w:space="0" w:color="auto"/>
            </w:tcBorders>
            <w:vAlign w:val="center"/>
          </w:tcPr>
          <w:p w14:paraId="3DDA4004"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78D69F6F" w14:textId="26FCFD36" w:rsidR="00C44980" w:rsidRDefault="00C44980" w:rsidP="0085703A">
            <w:pPr>
              <w:rPr>
                <w:sz w:val="16"/>
                <w:szCs w:val="16"/>
              </w:rPr>
            </w:pPr>
            <w:r>
              <w:rPr>
                <w:sz w:val="16"/>
                <w:szCs w:val="16"/>
              </w:rPr>
              <w:t xml:space="preserve">Отражение показателей по счетам </w:t>
            </w:r>
            <w:r w:rsidR="00820EA9">
              <w:rPr>
                <w:sz w:val="16"/>
                <w:szCs w:val="16"/>
              </w:rPr>
              <w:t>Х</w:t>
            </w:r>
            <w:r w:rsidRPr="00A9354A">
              <w:rPr>
                <w:sz w:val="16"/>
                <w:szCs w:val="16"/>
              </w:rPr>
              <w:t xml:space="preserve">30466, </w:t>
            </w:r>
            <w:r w:rsidR="00820EA9">
              <w:rPr>
                <w:sz w:val="16"/>
                <w:szCs w:val="16"/>
              </w:rPr>
              <w:t>Х</w:t>
            </w:r>
            <w:r w:rsidRPr="00A9354A">
              <w:rPr>
                <w:sz w:val="16"/>
                <w:szCs w:val="16"/>
              </w:rPr>
              <w:t xml:space="preserve">30476, </w:t>
            </w:r>
            <w:r w:rsidR="00820EA9">
              <w:rPr>
                <w:sz w:val="16"/>
                <w:szCs w:val="16"/>
              </w:rPr>
              <w:t>Х</w:t>
            </w:r>
            <w:r w:rsidRPr="00A9354A">
              <w:rPr>
                <w:sz w:val="16"/>
                <w:szCs w:val="16"/>
              </w:rPr>
              <w:t xml:space="preserve">30486, </w:t>
            </w:r>
            <w:r w:rsidR="00820EA9">
              <w:rPr>
                <w:sz w:val="16"/>
                <w:szCs w:val="16"/>
              </w:rPr>
              <w:t>Х</w:t>
            </w:r>
            <w:r w:rsidRPr="00A9354A">
              <w:rPr>
                <w:sz w:val="16"/>
                <w:szCs w:val="16"/>
              </w:rPr>
              <w:t xml:space="preserve">30496, </w:t>
            </w:r>
            <w:r w:rsidR="00820EA9">
              <w:rPr>
                <w:sz w:val="16"/>
                <w:szCs w:val="16"/>
              </w:rPr>
              <w:t>Х</w:t>
            </w:r>
            <w:r w:rsidRPr="00A9354A">
              <w:rPr>
                <w:sz w:val="16"/>
                <w:szCs w:val="16"/>
              </w:rPr>
              <w:t xml:space="preserve">40116, </w:t>
            </w:r>
            <w:r w:rsidR="00820EA9">
              <w:rPr>
                <w:sz w:val="16"/>
                <w:szCs w:val="16"/>
              </w:rPr>
              <w:t>Х</w:t>
            </w:r>
            <w:r w:rsidRPr="00A9354A">
              <w:rPr>
                <w:sz w:val="16"/>
                <w:szCs w:val="16"/>
              </w:rPr>
              <w:t xml:space="preserve">40117, </w:t>
            </w:r>
            <w:r w:rsidR="00820EA9">
              <w:rPr>
                <w:sz w:val="16"/>
                <w:szCs w:val="16"/>
              </w:rPr>
              <w:t>Х</w:t>
            </w:r>
            <w:r w:rsidRPr="00A9354A">
              <w:rPr>
                <w:sz w:val="16"/>
                <w:szCs w:val="16"/>
              </w:rPr>
              <w:t xml:space="preserve">40118, </w:t>
            </w:r>
            <w:r w:rsidR="00820EA9">
              <w:rPr>
                <w:sz w:val="16"/>
                <w:szCs w:val="16"/>
              </w:rPr>
              <w:t>Х</w:t>
            </w:r>
            <w:r w:rsidRPr="00A9354A">
              <w:rPr>
                <w:sz w:val="16"/>
                <w:szCs w:val="16"/>
              </w:rPr>
              <w:t xml:space="preserve">40119, </w:t>
            </w:r>
            <w:r w:rsidR="00820EA9">
              <w:rPr>
                <w:sz w:val="16"/>
                <w:szCs w:val="16"/>
              </w:rPr>
              <w:t>Х</w:t>
            </w:r>
            <w:r w:rsidRPr="00A9354A">
              <w:rPr>
                <w:sz w:val="16"/>
                <w:szCs w:val="16"/>
              </w:rPr>
              <w:t xml:space="preserve">40126, </w:t>
            </w:r>
            <w:r w:rsidR="00820EA9">
              <w:rPr>
                <w:sz w:val="16"/>
                <w:szCs w:val="16"/>
              </w:rPr>
              <w:t>Х</w:t>
            </w:r>
            <w:r w:rsidRPr="00A9354A">
              <w:rPr>
                <w:sz w:val="16"/>
                <w:szCs w:val="16"/>
              </w:rPr>
              <w:t xml:space="preserve">40127, </w:t>
            </w:r>
            <w:r w:rsidR="00820EA9">
              <w:rPr>
                <w:sz w:val="16"/>
                <w:szCs w:val="16"/>
              </w:rPr>
              <w:t>Х</w:t>
            </w:r>
            <w:r w:rsidRPr="00A9354A">
              <w:rPr>
                <w:sz w:val="16"/>
                <w:szCs w:val="16"/>
              </w:rPr>
              <w:t xml:space="preserve">40128, </w:t>
            </w:r>
            <w:r w:rsidR="00820EA9">
              <w:rPr>
                <w:sz w:val="16"/>
                <w:szCs w:val="16"/>
              </w:rPr>
              <w:t>Х</w:t>
            </w:r>
            <w:r w:rsidRPr="00A9354A">
              <w:rPr>
                <w:sz w:val="16"/>
                <w:szCs w:val="16"/>
              </w:rPr>
              <w:t>40129</w:t>
            </w:r>
            <w:r>
              <w:rPr>
                <w:sz w:val="16"/>
                <w:szCs w:val="16"/>
              </w:rPr>
              <w:t xml:space="preserve"> – недопустимо</w:t>
            </w:r>
          </w:p>
        </w:tc>
        <w:tc>
          <w:tcPr>
            <w:tcW w:w="1125" w:type="dxa"/>
            <w:tcBorders>
              <w:top w:val="single" w:sz="4" w:space="0" w:color="auto"/>
              <w:left w:val="single" w:sz="4" w:space="0" w:color="auto"/>
              <w:bottom w:val="single" w:sz="4" w:space="0" w:color="auto"/>
              <w:right w:val="single" w:sz="4" w:space="0" w:color="auto"/>
            </w:tcBorders>
          </w:tcPr>
          <w:p w14:paraId="5CAF5830" w14:textId="4950AF52"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4DD714CF" w14:textId="77777777" w:rsidR="00C44980" w:rsidRDefault="00C44980" w:rsidP="0085703A">
            <w:pPr>
              <w:rPr>
                <w:sz w:val="16"/>
                <w:szCs w:val="16"/>
              </w:rPr>
            </w:pPr>
            <w:r>
              <w:rPr>
                <w:sz w:val="16"/>
                <w:szCs w:val="16"/>
              </w:rPr>
              <w:t>Б</w:t>
            </w:r>
          </w:p>
        </w:tc>
      </w:tr>
      <w:tr w:rsidR="00C44980" w:rsidRPr="00293FB2" w14:paraId="46CCED2B"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52675509" w14:textId="77777777" w:rsidR="00C44980" w:rsidRDefault="00C44980" w:rsidP="0085703A">
            <w:pPr>
              <w:rPr>
                <w:sz w:val="16"/>
                <w:szCs w:val="16"/>
              </w:rPr>
            </w:pPr>
            <w:r>
              <w:rPr>
                <w:sz w:val="16"/>
                <w:szCs w:val="16"/>
              </w:rPr>
              <w:t>53</w:t>
            </w:r>
          </w:p>
        </w:tc>
        <w:tc>
          <w:tcPr>
            <w:tcW w:w="782" w:type="dxa"/>
            <w:tcBorders>
              <w:top w:val="single" w:sz="4" w:space="0" w:color="auto"/>
              <w:left w:val="single" w:sz="4" w:space="0" w:color="auto"/>
              <w:bottom w:val="single" w:sz="4" w:space="0" w:color="auto"/>
              <w:right w:val="single" w:sz="4" w:space="0" w:color="auto"/>
            </w:tcBorders>
            <w:vAlign w:val="center"/>
          </w:tcPr>
          <w:p w14:paraId="6136136F"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72946901"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428D49D8"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4156AE53" w14:textId="6B0D1084" w:rsidR="00C44980" w:rsidRDefault="00C44980" w:rsidP="0085703A">
            <w:pPr>
              <w:rPr>
                <w:sz w:val="16"/>
                <w:szCs w:val="16"/>
              </w:rPr>
            </w:pPr>
            <w:r>
              <w:rPr>
                <w:sz w:val="16"/>
                <w:szCs w:val="16"/>
              </w:rPr>
              <w:t xml:space="preserve">Сумма показателей по счетам актива баланса </w:t>
            </w:r>
            <w:r w:rsidR="00820EA9">
              <w:rPr>
                <w:sz w:val="16"/>
                <w:szCs w:val="16"/>
              </w:rPr>
              <w:t>Х</w:t>
            </w:r>
            <w:r>
              <w:rPr>
                <w:sz w:val="16"/>
                <w:szCs w:val="16"/>
              </w:rPr>
              <w:t>101ХХ</w:t>
            </w:r>
          </w:p>
        </w:tc>
        <w:tc>
          <w:tcPr>
            <w:tcW w:w="425" w:type="dxa"/>
            <w:tcBorders>
              <w:top w:val="single" w:sz="4" w:space="0" w:color="auto"/>
              <w:left w:val="single" w:sz="4" w:space="0" w:color="auto"/>
              <w:bottom w:val="single" w:sz="4" w:space="0" w:color="auto"/>
              <w:right w:val="single" w:sz="4" w:space="0" w:color="auto"/>
            </w:tcBorders>
            <w:vAlign w:val="center"/>
          </w:tcPr>
          <w:p w14:paraId="356A6B3D"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EA0C8C5" w14:textId="77777777" w:rsidR="00C44980" w:rsidRDefault="00C44980" w:rsidP="0085703A">
            <w:pPr>
              <w:rPr>
                <w:sz w:val="16"/>
                <w:szCs w:val="16"/>
              </w:rPr>
            </w:pPr>
            <w:r>
              <w:rPr>
                <w:sz w:val="16"/>
                <w:szCs w:val="16"/>
              </w:rPr>
              <w:t>010</w:t>
            </w:r>
          </w:p>
        </w:tc>
        <w:tc>
          <w:tcPr>
            <w:tcW w:w="567" w:type="dxa"/>
            <w:tcBorders>
              <w:top w:val="single" w:sz="4" w:space="0" w:color="auto"/>
              <w:left w:val="single" w:sz="4" w:space="0" w:color="auto"/>
              <w:bottom w:val="single" w:sz="4" w:space="0" w:color="auto"/>
              <w:right w:val="single" w:sz="4" w:space="0" w:color="auto"/>
            </w:tcBorders>
            <w:vAlign w:val="center"/>
          </w:tcPr>
          <w:p w14:paraId="0942FD98"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6A076364"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387CF5DB"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2CF09612" w14:textId="72CECA1B" w:rsidR="00C44980" w:rsidRDefault="00C44980" w:rsidP="0085703A">
            <w:pPr>
              <w:rPr>
                <w:sz w:val="16"/>
                <w:szCs w:val="16"/>
              </w:rPr>
            </w:pPr>
            <w:r>
              <w:rPr>
                <w:sz w:val="16"/>
                <w:szCs w:val="16"/>
              </w:rPr>
              <w:t xml:space="preserve">Сумма показателей по счетам актива баланса </w:t>
            </w:r>
            <w:r w:rsidR="00820EA9">
              <w:rPr>
                <w:sz w:val="16"/>
                <w:szCs w:val="16"/>
              </w:rPr>
              <w:t>Х</w:t>
            </w:r>
            <w:r>
              <w:rPr>
                <w:sz w:val="16"/>
                <w:szCs w:val="16"/>
              </w:rPr>
              <w:t>101ХХ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010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24B9FD45" w14:textId="12EEA50D"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0E35F38C" w14:textId="77777777" w:rsidR="00C44980" w:rsidRDefault="00C44980" w:rsidP="0085703A">
            <w:pPr>
              <w:rPr>
                <w:sz w:val="16"/>
                <w:szCs w:val="16"/>
              </w:rPr>
            </w:pPr>
            <w:r>
              <w:rPr>
                <w:sz w:val="16"/>
                <w:szCs w:val="16"/>
              </w:rPr>
              <w:t>Б</w:t>
            </w:r>
          </w:p>
        </w:tc>
      </w:tr>
      <w:tr w:rsidR="00C44980" w:rsidRPr="00293FB2" w14:paraId="56D27D7B"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EB36403" w14:textId="77777777" w:rsidR="00C44980" w:rsidRDefault="00C44980" w:rsidP="0085703A">
            <w:pPr>
              <w:rPr>
                <w:sz w:val="16"/>
                <w:szCs w:val="16"/>
              </w:rPr>
            </w:pPr>
            <w:r>
              <w:rPr>
                <w:sz w:val="16"/>
                <w:szCs w:val="16"/>
              </w:rPr>
              <w:t>53.1</w:t>
            </w:r>
          </w:p>
        </w:tc>
        <w:tc>
          <w:tcPr>
            <w:tcW w:w="782" w:type="dxa"/>
            <w:tcBorders>
              <w:top w:val="single" w:sz="4" w:space="0" w:color="auto"/>
              <w:left w:val="single" w:sz="4" w:space="0" w:color="auto"/>
              <w:bottom w:val="single" w:sz="4" w:space="0" w:color="auto"/>
              <w:right w:val="single" w:sz="4" w:space="0" w:color="auto"/>
            </w:tcBorders>
            <w:vAlign w:val="center"/>
          </w:tcPr>
          <w:p w14:paraId="03109552"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2E3D102E"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7A280B0"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302FD7D3" w14:textId="483C9A26" w:rsidR="00C44980" w:rsidRDefault="00C44980" w:rsidP="0085703A">
            <w:pPr>
              <w:rPr>
                <w:sz w:val="16"/>
                <w:szCs w:val="16"/>
              </w:rPr>
            </w:pPr>
            <w:r>
              <w:rPr>
                <w:sz w:val="16"/>
                <w:szCs w:val="16"/>
              </w:rPr>
              <w:t xml:space="preserve">Сумма показателей по счетам </w:t>
            </w:r>
            <w:r w:rsidR="005F0E35">
              <w:rPr>
                <w:sz w:val="16"/>
                <w:szCs w:val="16"/>
              </w:rPr>
              <w:t>Х</w:t>
            </w:r>
            <w:r w:rsidR="005F0E35" w:rsidRPr="005F0E35">
              <w:rPr>
                <w:sz w:val="16"/>
                <w:szCs w:val="16"/>
              </w:rPr>
              <w:t>1</w:t>
            </w:r>
            <w:r w:rsidR="005F0E35">
              <w:rPr>
                <w:sz w:val="16"/>
                <w:szCs w:val="16"/>
              </w:rPr>
              <w:t>1</w:t>
            </w:r>
            <w:r w:rsidR="005F0E35" w:rsidRPr="005F0E35">
              <w:rPr>
                <w:sz w:val="16"/>
                <w:szCs w:val="16"/>
              </w:rPr>
              <w:t>41</w:t>
            </w:r>
            <w:r w:rsidR="005F0E35">
              <w:rPr>
                <w:sz w:val="16"/>
                <w:szCs w:val="16"/>
              </w:rPr>
              <w:t>Х</w:t>
            </w:r>
            <w:r w:rsidR="005F0E35" w:rsidRPr="005F0E35">
              <w:rPr>
                <w:sz w:val="16"/>
                <w:szCs w:val="16"/>
              </w:rPr>
              <w:t xml:space="preserve">, </w:t>
            </w:r>
            <w:r w:rsidR="005F0E35">
              <w:rPr>
                <w:sz w:val="16"/>
                <w:szCs w:val="16"/>
              </w:rPr>
              <w:t>Х</w:t>
            </w:r>
            <w:r w:rsidR="005F0E35" w:rsidRPr="005F0E35">
              <w:rPr>
                <w:sz w:val="16"/>
                <w:szCs w:val="16"/>
              </w:rPr>
              <w:t>1</w:t>
            </w:r>
            <w:r w:rsidR="005F0E35">
              <w:rPr>
                <w:sz w:val="16"/>
                <w:szCs w:val="16"/>
              </w:rPr>
              <w:t>1</w:t>
            </w:r>
            <w:r w:rsidR="005F0E35" w:rsidRPr="005F0E35">
              <w:rPr>
                <w:sz w:val="16"/>
                <w:szCs w:val="16"/>
              </w:rPr>
              <w:t>42</w:t>
            </w:r>
            <w:r w:rsidR="005F0E35">
              <w:rPr>
                <w:sz w:val="16"/>
                <w:szCs w:val="16"/>
              </w:rPr>
              <w:t>Х</w:t>
            </w:r>
            <w:r w:rsidR="005F0E35" w:rsidRPr="005F0E35">
              <w:rPr>
                <w:sz w:val="16"/>
                <w:szCs w:val="16"/>
              </w:rPr>
              <w:t xml:space="preserve">, </w:t>
            </w:r>
            <w:r w:rsidR="005F0E35">
              <w:rPr>
                <w:sz w:val="16"/>
                <w:szCs w:val="16"/>
              </w:rPr>
              <w:t>Х</w:t>
            </w:r>
            <w:r w:rsidR="005F0E35" w:rsidRPr="005F0E35">
              <w:rPr>
                <w:sz w:val="16"/>
                <w:szCs w:val="16"/>
              </w:rPr>
              <w:t>1</w:t>
            </w:r>
            <w:r w:rsidR="005F0E35">
              <w:rPr>
                <w:sz w:val="16"/>
                <w:szCs w:val="16"/>
              </w:rPr>
              <w:t>1</w:t>
            </w:r>
            <w:r w:rsidR="005F0E35" w:rsidRPr="005F0E35">
              <w:rPr>
                <w:sz w:val="16"/>
                <w:szCs w:val="16"/>
              </w:rPr>
              <w:t>43</w:t>
            </w:r>
            <w:r w:rsidR="005F0E35">
              <w:rPr>
                <w:sz w:val="16"/>
                <w:szCs w:val="16"/>
              </w:rPr>
              <w:t>Х за минусом Х</w:t>
            </w:r>
            <w:r w:rsidR="005F0E35" w:rsidRPr="005F0E35">
              <w:rPr>
                <w:sz w:val="16"/>
                <w:szCs w:val="16"/>
              </w:rPr>
              <w:t xml:space="preserve">1142N, </w:t>
            </w:r>
            <w:r w:rsidR="005F0E35">
              <w:rPr>
                <w:sz w:val="16"/>
                <w:szCs w:val="16"/>
              </w:rPr>
              <w:t>Х</w:t>
            </w:r>
            <w:r w:rsidR="005F0E35" w:rsidRPr="005F0E35">
              <w:rPr>
                <w:sz w:val="16"/>
                <w:szCs w:val="16"/>
              </w:rPr>
              <w:t xml:space="preserve">1142R, </w:t>
            </w:r>
            <w:r w:rsidR="005F0E35">
              <w:rPr>
                <w:sz w:val="16"/>
                <w:szCs w:val="16"/>
              </w:rPr>
              <w:t>Х</w:t>
            </w:r>
            <w:r w:rsidR="005F0E35" w:rsidRPr="005F0E35">
              <w:rPr>
                <w:sz w:val="16"/>
                <w:szCs w:val="16"/>
              </w:rPr>
              <w:t xml:space="preserve">1142I, </w:t>
            </w:r>
            <w:r w:rsidR="005F0E35">
              <w:rPr>
                <w:sz w:val="16"/>
                <w:szCs w:val="16"/>
              </w:rPr>
              <w:t>Х</w:t>
            </w:r>
            <w:r w:rsidR="005F0E35" w:rsidRPr="005F0E35">
              <w:rPr>
                <w:sz w:val="16"/>
                <w:szCs w:val="16"/>
              </w:rPr>
              <w:t xml:space="preserve">1142D, </w:t>
            </w:r>
            <w:r w:rsidR="005F0E35">
              <w:rPr>
                <w:sz w:val="16"/>
                <w:szCs w:val="16"/>
              </w:rPr>
              <w:t>Х</w:t>
            </w:r>
            <w:r w:rsidR="005F0E35" w:rsidRPr="005F0E35">
              <w:rPr>
                <w:sz w:val="16"/>
                <w:szCs w:val="16"/>
              </w:rPr>
              <w:t xml:space="preserve">1143N, </w:t>
            </w:r>
            <w:r w:rsidR="005F0E35">
              <w:rPr>
                <w:sz w:val="16"/>
                <w:szCs w:val="16"/>
              </w:rPr>
              <w:t>Х</w:t>
            </w:r>
            <w:r w:rsidR="005F0E35" w:rsidRPr="005F0E35">
              <w:rPr>
                <w:sz w:val="16"/>
                <w:szCs w:val="16"/>
              </w:rPr>
              <w:t xml:space="preserve">1143R, </w:t>
            </w:r>
            <w:r w:rsidR="005F0E35">
              <w:rPr>
                <w:sz w:val="16"/>
                <w:szCs w:val="16"/>
              </w:rPr>
              <w:t>Х</w:t>
            </w:r>
            <w:r w:rsidR="005F0E35" w:rsidRPr="005F0E35">
              <w:rPr>
                <w:sz w:val="16"/>
                <w:szCs w:val="16"/>
              </w:rPr>
              <w:t xml:space="preserve">1143I, </w:t>
            </w:r>
            <w:r w:rsidR="005F0E35">
              <w:rPr>
                <w:sz w:val="16"/>
                <w:szCs w:val="16"/>
              </w:rPr>
              <w:t>Х</w:t>
            </w:r>
            <w:r w:rsidR="005F0E35" w:rsidRPr="005F0E35">
              <w:rPr>
                <w:sz w:val="16"/>
                <w:szCs w:val="16"/>
              </w:rPr>
              <w:t>1143D</w:t>
            </w:r>
          </w:p>
        </w:tc>
        <w:tc>
          <w:tcPr>
            <w:tcW w:w="425" w:type="dxa"/>
            <w:tcBorders>
              <w:top w:val="single" w:sz="4" w:space="0" w:color="auto"/>
              <w:left w:val="single" w:sz="4" w:space="0" w:color="auto"/>
              <w:bottom w:val="single" w:sz="4" w:space="0" w:color="auto"/>
              <w:right w:val="single" w:sz="4" w:space="0" w:color="auto"/>
            </w:tcBorders>
            <w:vAlign w:val="center"/>
          </w:tcPr>
          <w:p w14:paraId="3677851B"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223A3347" w14:textId="77777777" w:rsidR="00C44980" w:rsidRDefault="00C44980" w:rsidP="0085703A">
            <w:pPr>
              <w:rPr>
                <w:sz w:val="16"/>
                <w:szCs w:val="16"/>
              </w:rPr>
            </w:pPr>
            <w:r>
              <w:rPr>
                <w:sz w:val="16"/>
                <w:szCs w:val="16"/>
              </w:rPr>
              <w:t>020 – 021</w:t>
            </w:r>
          </w:p>
        </w:tc>
        <w:tc>
          <w:tcPr>
            <w:tcW w:w="567" w:type="dxa"/>
            <w:tcBorders>
              <w:top w:val="single" w:sz="4" w:space="0" w:color="auto"/>
              <w:left w:val="single" w:sz="4" w:space="0" w:color="auto"/>
              <w:bottom w:val="single" w:sz="4" w:space="0" w:color="auto"/>
              <w:right w:val="single" w:sz="4" w:space="0" w:color="auto"/>
            </w:tcBorders>
            <w:vAlign w:val="center"/>
          </w:tcPr>
          <w:p w14:paraId="2DCDF5CC"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515B6621"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3A69E3B8"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0B51DA9F" w14:textId="51E6CFFF" w:rsidR="00C44980" w:rsidRDefault="00C44980" w:rsidP="0085703A">
            <w:pPr>
              <w:rPr>
                <w:sz w:val="16"/>
                <w:szCs w:val="16"/>
              </w:rPr>
            </w:pPr>
            <w:r>
              <w:rPr>
                <w:sz w:val="16"/>
                <w:szCs w:val="16"/>
              </w:rPr>
              <w:t>Сумма показателей по счетам</w:t>
            </w:r>
            <w:r w:rsidR="005F0E35" w:rsidRPr="005F0E35">
              <w:rPr>
                <w:sz w:val="16"/>
                <w:szCs w:val="16"/>
              </w:rPr>
              <w:t xml:space="preserve"> Х1141Х, Х1142Х, Х1143Х за минусом Х1142N, Х1142R, Х1142I, Х1142D, Х1143N, Х1143R, Х1143I, Х1143D</w:t>
            </w:r>
            <w:r>
              <w:rPr>
                <w:sz w:val="16"/>
                <w:szCs w:val="16"/>
              </w:rPr>
              <w:t xml:space="preserve"> </w:t>
            </w:r>
            <w:r w:rsidRPr="00E145E0">
              <w:rPr>
                <w:sz w:val="16"/>
                <w:szCs w:val="16"/>
              </w:rPr>
              <w:t xml:space="preserve">Раздела </w:t>
            </w:r>
            <w:r>
              <w:rPr>
                <w:sz w:val="16"/>
                <w:szCs w:val="16"/>
              </w:rPr>
              <w:t>4</w:t>
            </w:r>
            <w:r w:rsidRPr="00E145E0">
              <w:rPr>
                <w:sz w:val="16"/>
                <w:szCs w:val="16"/>
              </w:rPr>
              <w:t xml:space="preserve"> не равна </w:t>
            </w:r>
            <w:r>
              <w:rPr>
                <w:sz w:val="16"/>
                <w:szCs w:val="16"/>
              </w:rPr>
              <w:t xml:space="preserve">разнице </w:t>
            </w:r>
            <w:r w:rsidRPr="00E145E0">
              <w:rPr>
                <w:sz w:val="16"/>
                <w:szCs w:val="16"/>
              </w:rPr>
              <w:t>показател</w:t>
            </w:r>
            <w:r>
              <w:rPr>
                <w:sz w:val="16"/>
                <w:szCs w:val="16"/>
              </w:rPr>
              <w:t>ей</w:t>
            </w:r>
            <w:r w:rsidRPr="00E145E0">
              <w:rPr>
                <w:sz w:val="16"/>
                <w:szCs w:val="16"/>
              </w:rPr>
              <w:t xml:space="preserve"> по строк</w:t>
            </w:r>
            <w:r>
              <w:rPr>
                <w:sz w:val="16"/>
                <w:szCs w:val="16"/>
              </w:rPr>
              <w:t>ам</w:t>
            </w:r>
            <w:r w:rsidRPr="00E145E0">
              <w:rPr>
                <w:sz w:val="16"/>
                <w:szCs w:val="16"/>
              </w:rPr>
              <w:t xml:space="preserve"> </w:t>
            </w:r>
            <w:r>
              <w:rPr>
                <w:sz w:val="16"/>
                <w:szCs w:val="16"/>
              </w:rPr>
              <w:t xml:space="preserve">020 и </w:t>
            </w:r>
            <w:r w:rsidRPr="00E145E0">
              <w:rPr>
                <w:sz w:val="16"/>
                <w:szCs w:val="16"/>
              </w:rPr>
              <w:t>0</w:t>
            </w:r>
            <w:r>
              <w:rPr>
                <w:sz w:val="16"/>
                <w:szCs w:val="16"/>
              </w:rPr>
              <w:t>21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5E3CB1E5" w14:textId="31CEB3E1"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9817781" w14:textId="77777777" w:rsidR="00C44980" w:rsidRDefault="00C44980" w:rsidP="0085703A">
            <w:pPr>
              <w:rPr>
                <w:sz w:val="16"/>
                <w:szCs w:val="16"/>
              </w:rPr>
            </w:pPr>
            <w:r>
              <w:rPr>
                <w:sz w:val="16"/>
                <w:szCs w:val="16"/>
              </w:rPr>
              <w:t>Б</w:t>
            </w:r>
          </w:p>
        </w:tc>
      </w:tr>
      <w:tr w:rsidR="00C44980" w:rsidRPr="00293FB2" w14:paraId="64AAF086"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6424CDEB" w14:textId="77777777" w:rsidR="00C44980" w:rsidRDefault="00C44980" w:rsidP="0085703A">
            <w:pPr>
              <w:rPr>
                <w:sz w:val="16"/>
                <w:szCs w:val="16"/>
              </w:rPr>
            </w:pPr>
            <w:r>
              <w:rPr>
                <w:sz w:val="16"/>
                <w:szCs w:val="16"/>
              </w:rPr>
              <w:t>53.2</w:t>
            </w:r>
          </w:p>
        </w:tc>
        <w:tc>
          <w:tcPr>
            <w:tcW w:w="782" w:type="dxa"/>
            <w:tcBorders>
              <w:top w:val="single" w:sz="4" w:space="0" w:color="auto"/>
              <w:left w:val="single" w:sz="4" w:space="0" w:color="auto"/>
              <w:bottom w:val="single" w:sz="4" w:space="0" w:color="auto"/>
              <w:right w:val="single" w:sz="4" w:space="0" w:color="auto"/>
            </w:tcBorders>
            <w:vAlign w:val="center"/>
          </w:tcPr>
          <w:p w14:paraId="72FCA256"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60ECA1A5"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1022010"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7994FFF1" w14:textId="0EAA23BD" w:rsidR="00C44980" w:rsidRDefault="00C44980" w:rsidP="0085703A">
            <w:pPr>
              <w:rPr>
                <w:sz w:val="16"/>
                <w:szCs w:val="16"/>
              </w:rPr>
            </w:pPr>
            <w:r>
              <w:rPr>
                <w:sz w:val="16"/>
                <w:szCs w:val="16"/>
              </w:rPr>
              <w:t xml:space="preserve">Сумма показателей по счетам </w:t>
            </w:r>
            <w:r w:rsidR="005F0E35">
              <w:rPr>
                <w:sz w:val="16"/>
                <w:szCs w:val="16"/>
              </w:rPr>
              <w:t>Х</w:t>
            </w:r>
            <w:r w:rsidR="005F0E35" w:rsidRPr="005F0E35">
              <w:rPr>
                <w:sz w:val="16"/>
                <w:szCs w:val="16"/>
              </w:rPr>
              <w:t>1041</w:t>
            </w:r>
            <w:r w:rsidR="005F0E35">
              <w:rPr>
                <w:sz w:val="16"/>
                <w:szCs w:val="16"/>
              </w:rPr>
              <w:t>Х</w:t>
            </w:r>
            <w:r w:rsidR="005F0E35" w:rsidRPr="005F0E35">
              <w:rPr>
                <w:sz w:val="16"/>
                <w:szCs w:val="16"/>
              </w:rPr>
              <w:t xml:space="preserve">, </w:t>
            </w:r>
            <w:r w:rsidR="005F0E35">
              <w:rPr>
                <w:sz w:val="16"/>
                <w:szCs w:val="16"/>
              </w:rPr>
              <w:t>Х</w:t>
            </w:r>
            <w:r w:rsidR="005F0E35" w:rsidRPr="005F0E35">
              <w:rPr>
                <w:sz w:val="16"/>
                <w:szCs w:val="16"/>
              </w:rPr>
              <w:t>1042</w:t>
            </w:r>
            <w:r w:rsidR="005F0E35">
              <w:rPr>
                <w:sz w:val="16"/>
                <w:szCs w:val="16"/>
              </w:rPr>
              <w:t>Х</w:t>
            </w:r>
            <w:r w:rsidR="005F0E35" w:rsidRPr="005F0E35">
              <w:rPr>
                <w:sz w:val="16"/>
                <w:szCs w:val="16"/>
              </w:rPr>
              <w:t xml:space="preserve">, </w:t>
            </w:r>
            <w:r w:rsidR="005F0E35">
              <w:rPr>
                <w:sz w:val="16"/>
                <w:szCs w:val="16"/>
              </w:rPr>
              <w:t>Х</w:t>
            </w:r>
            <w:r w:rsidR="005F0E35" w:rsidRPr="005F0E35">
              <w:rPr>
                <w:sz w:val="16"/>
                <w:szCs w:val="16"/>
              </w:rPr>
              <w:t>1043</w:t>
            </w:r>
            <w:r w:rsidR="005F0E35">
              <w:rPr>
                <w:sz w:val="16"/>
                <w:szCs w:val="16"/>
              </w:rPr>
              <w:t>Х</w:t>
            </w:r>
            <w:r w:rsidR="005F0E35" w:rsidRPr="005F0E35">
              <w:rPr>
                <w:sz w:val="16"/>
                <w:szCs w:val="16"/>
              </w:rPr>
              <w:t xml:space="preserve">, </w:t>
            </w:r>
            <w:r w:rsidR="005F0E35">
              <w:rPr>
                <w:sz w:val="16"/>
                <w:szCs w:val="16"/>
              </w:rPr>
              <w:lastRenderedPageBreak/>
              <w:t>Х</w:t>
            </w:r>
            <w:r w:rsidR="005F0E35" w:rsidRPr="005F0E35">
              <w:rPr>
                <w:sz w:val="16"/>
                <w:szCs w:val="16"/>
              </w:rPr>
              <w:t>1049</w:t>
            </w:r>
            <w:r w:rsidR="005F0E35">
              <w:rPr>
                <w:sz w:val="16"/>
                <w:szCs w:val="16"/>
              </w:rPr>
              <w:t>Х за минусом Х</w:t>
            </w:r>
            <w:r w:rsidR="005F0E35" w:rsidRPr="005F0E35">
              <w:rPr>
                <w:sz w:val="16"/>
                <w:szCs w:val="16"/>
              </w:rPr>
              <w:t xml:space="preserve">1042N, </w:t>
            </w:r>
            <w:r w:rsidR="005F0E35">
              <w:rPr>
                <w:sz w:val="16"/>
                <w:szCs w:val="16"/>
              </w:rPr>
              <w:t>Х</w:t>
            </w:r>
            <w:r w:rsidR="005F0E35" w:rsidRPr="005F0E35">
              <w:rPr>
                <w:sz w:val="16"/>
                <w:szCs w:val="16"/>
              </w:rPr>
              <w:t xml:space="preserve">1042R, </w:t>
            </w:r>
            <w:r w:rsidR="005F0E35">
              <w:rPr>
                <w:sz w:val="16"/>
                <w:szCs w:val="16"/>
              </w:rPr>
              <w:t>Х</w:t>
            </w:r>
            <w:r w:rsidR="005F0E35" w:rsidRPr="005F0E35">
              <w:rPr>
                <w:sz w:val="16"/>
                <w:szCs w:val="16"/>
              </w:rPr>
              <w:t xml:space="preserve">1042I, </w:t>
            </w:r>
            <w:r w:rsidR="005F0E35">
              <w:rPr>
                <w:sz w:val="16"/>
                <w:szCs w:val="16"/>
              </w:rPr>
              <w:t>Х</w:t>
            </w:r>
            <w:r w:rsidR="005F0E35" w:rsidRPr="005F0E35">
              <w:rPr>
                <w:sz w:val="16"/>
                <w:szCs w:val="16"/>
              </w:rPr>
              <w:t xml:space="preserve">1042D, </w:t>
            </w:r>
            <w:r w:rsidR="005F0E35">
              <w:rPr>
                <w:sz w:val="16"/>
                <w:szCs w:val="16"/>
              </w:rPr>
              <w:t>Х</w:t>
            </w:r>
            <w:r w:rsidR="005F0E35" w:rsidRPr="005F0E35">
              <w:rPr>
                <w:sz w:val="16"/>
                <w:szCs w:val="16"/>
              </w:rPr>
              <w:t xml:space="preserve">1043N, </w:t>
            </w:r>
            <w:r w:rsidR="005F0E35">
              <w:rPr>
                <w:sz w:val="16"/>
                <w:szCs w:val="16"/>
              </w:rPr>
              <w:t>Х</w:t>
            </w:r>
            <w:r w:rsidR="005F0E35" w:rsidRPr="005F0E35">
              <w:rPr>
                <w:sz w:val="16"/>
                <w:szCs w:val="16"/>
              </w:rPr>
              <w:t xml:space="preserve">1043R, </w:t>
            </w:r>
            <w:r w:rsidR="005F0E35">
              <w:rPr>
                <w:sz w:val="16"/>
                <w:szCs w:val="16"/>
              </w:rPr>
              <w:t>Х</w:t>
            </w:r>
            <w:r w:rsidR="005F0E35" w:rsidRPr="005F0E35">
              <w:rPr>
                <w:sz w:val="16"/>
                <w:szCs w:val="16"/>
              </w:rPr>
              <w:t xml:space="preserve">1043I, </w:t>
            </w:r>
            <w:r w:rsidR="005F0E35">
              <w:rPr>
                <w:sz w:val="16"/>
                <w:szCs w:val="16"/>
              </w:rPr>
              <w:t>Х</w:t>
            </w:r>
            <w:r w:rsidR="005F0E35" w:rsidRPr="005F0E35">
              <w:rPr>
                <w:sz w:val="16"/>
                <w:szCs w:val="16"/>
              </w:rPr>
              <w:t xml:space="preserve">1043D, </w:t>
            </w:r>
            <w:r w:rsidR="005F0E35">
              <w:rPr>
                <w:sz w:val="16"/>
                <w:szCs w:val="16"/>
              </w:rPr>
              <w:t>Х</w:t>
            </w:r>
            <w:r w:rsidR="005F0E35" w:rsidRPr="005F0E35">
              <w:rPr>
                <w:sz w:val="16"/>
                <w:szCs w:val="16"/>
              </w:rPr>
              <w:t>1049I</w:t>
            </w:r>
          </w:p>
        </w:tc>
        <w:tc>
          <w:tcPr>
            <w:tcW w:w="425" w:type="dxa"/>
            <w:tcBorders>
              <w:top w:val="single" w:sz="4" w:space="0" w:color="auto"/>
              <w:left w:val="single" w:sz="4" w:space="0" w:color="auto"/>
              <w:bottom w:val="single" w:sz="4" w:space="0" w:color="auto"/>
              <w:right w:val="single" w:sz="4" w:space="0" w:color="auto"/>
            </w:tcBorders>
            <w:vAlign w:val="center"/>
          </w:tcPr>
          <w:p w14:paraId="642BC3C0" w14:textId="77777777" w:rsidR="00C44980" w:rsidRDefault="00C44980" w:rsidP="0085703A">
            <w:pPr>
              <w:rPr>
                <w:sz w:val="16"/>
                <w:szCs w:val="16"/>
              </w:rPr>
            </w:pPr>
            <w:r>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vAlign w:val="center"/>
          </w:tcPr>
          <w:p w14:paraId="7E0178AF" w14:textId="77777777" w:rsidR="00C44980" w:rsidRDefault="00C44980" w:rsidP="0085703A">
            <w:pPr>
              <w:rPr>
                <w:sz w:val="16"/>
                <w:szCs w:val="16"/>
              </w:rPr>
            </w:pPr>
            <w:r>
              <w:rPr>
                <w:sz w:val="16"/>
                <w:szCs w:val="16"/>
              </w:rPr>
              <w:t>021</w:t>
            </w:r>
          </w:p>
        </w:tc>
        <w:tc>
          <w:tcPr>
            <w:tcW w:w="567" w:type="dxa"/>
            <w:tcBorders>
              <w:top w:val="single" w:sz="4" w:space="0" w:color="auto"/>
              <w:left w:val="single" w:sz="4" w:space="0" w:color="auto"/>
              <w:bottom w:val="single" w:sz="4" w:space="0" w:color="auto"/>
              <w:right w:val="single" w:sz="4" w:space="0" w:color="auto"/>
            </w:tcBorders>
            <w:vAlign w:val="center"/>
          </w:tcPr>
          <w:p w14:paraId="197FCCE9"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56E4B985"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1FAE09F8"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72C14316" w14:textId="1BE13201" w:rsidR="00C44980" w:rsidRDefault="00C44980" w:rsidP="0085703A">
            <w:pPr>
              <w:rPr>
                <w:sz w:val="16"/>
                <w:szCs w:val="16"/>
              </w:rPr>
            </w:pPr>
            <w:r>
              <w:rPr>
                <w:sz w:val="16"/>
                <w:szCs w:val="16"/>
              </w:rPr>
              <w:t xml:space="preserve">Сумма показателей по счетам </w:t>
            </w:r>
            <w:r w:rsidR="005F0E35">
              <w:rPr>
                <w:sz w:val="16"/>
                <w:szCs w:val="16"/>
              </w:rPr>
              <w:t>Х</w:t>
            </w:r>
            <w:r w:rsidR="005F0E35" w:rsidRPr="005F0E35">
              <w:rPr>
                <w:sz w:val="16"/>
                <w:szCs w:val="16"/>
              </w:rPr>
              <w:t>1041</w:t>
            </w:r>
            <w:r w:rsidR="005F0E35">
              <w:rPr>
                <w:sz w:val="16"/>
                <w:szCs w:val="16"/>
              </w:rPr>
              <w:t>Х</w:t>
            </w:r>
            <w:r w:rsidR="005F0E35" w:rsidRPr="005F0E35">
              <w:rPr>
                <w:sz w:val="16"/>
                <w:szCs w:val="16"/>
              </w:rPr>
              <w:t xml:space="preserve">, </w:t>
            </w:r>
            <w:r w:rsidR="005F0E35">
              <w:rPr>
                <w:sz w:val="16"/>
                <w:szCs w:val="16"/>
              </w:rPr>
              <w:t>Х</w:t>
            </w:r>
            <w:r w:rsidR="005F0E35" w:rsidRPr="005F0E35">
              <w:rPr>
                <w:sz w:val="16"/>
                <w:szCs w:val="16"/>
              </w:rPr>
              <w:t>1042</w:t>
            </w:r>
            <w:r w:rsidR="005F0E35">
              <w:rPr>
                <w:sz w:val="16"/>
                <w:szCs w:val="16"/>
              </w:rPr>
              <w:t>Х</w:t>
            </w:r>
            <w:r w:rsidR="005F0E35" w:rsidRPr="005F0E35">
              <w:rPr>
                <w:sz w:val="16"/>
                <w:szCs w:val="16"/>
              </w:rPr>
              <w:t xml:space="preserve">, </w:t>
            </w:r>
            <w:r w:rsidR="005F0E35">
              <w:rPr>
                <w:sz w:val="16"/>
                <w:szCs w:val="16"/>
              </w:rPr>
              <w:lastRenderedPageBreak/>
              <w:t>Х</w:t>
            </w:r>
            <w:r w:rsidR="005F0E35" w:rsidRPr="005F0E35">
              <w:rPr>
                <w:sz w:val="16"/>
                <w:szCs w:val="16"/>
              </w:rPr>
              <w:t>1043</w:t>
            </w:r>
            <w:r w:rsidR="005F0E35">
              <w:rPr>
                <w:sz w:val="16"/>
                <w:szCs w:val="16"/>
              </w:rPr>
              <w:t>Х</w:t>
            </w:r>
            <w:r w:rsidR="005F0E35" w:rsidRPr="005F0E35">
              <w:rPr>
                <w:sz w:val="16"/>
                <w:szCs w:val="16"/>
              </w:rPr>
              <w:t xml:space="preserve">, </w:t>
            </w:r>
            <w:r w:rsidR="005F0E35">
              <w:rPr>
                <w:sz w:val="16"/>
                <w:szCs w:val="16"/>
              </w:rPr>
              <w:t>Х</w:t>
            </w:r>
            <w:r w:rsidR="005F0E35" w:rsidRPr="005F0E35">
              <w:rPr>
                <w:sz w:val="16"/>
                <w:szCs w:val="16"/>
              </w:rPr>
              <w:t>1049</w:t>
            </w:r>
            <w:r w:rsidR="005F0E35">
              <w:rPr>
                <w:sz w:val="16"/>
                <w:szCs w:val="16"/>
              </w:rPr>
              <w:t>Х за минусом Х</w:t>
            </w:r>
            <w:r w:rsidR="005F0E35" w:rsidRPr="005F0E35">
              <w:rPr>
                <w:sz w:val="16"/>
                <w:szCs w:val="16"/>
              </w:rPr>
              <w:t xml:space="preserve">1042N, </w:t>
            </w:r>
            <w:r w:rsidR="005F0E35">
              <w:rPr>
                <w:sz w:val="16"/>
                <w:szCs w:val="16"/>
              </w:rPr>
              <w:t>Х</w:t>
            </w:r>
            <w:r w:rsidR="005F0E35" w:rsidRPr="005F0E35">
              <w:rPr>
                <w:sz w:val="16"/>
                <w:szCs w:val="16"/>
              </w:rPr>
              <w:t xml:space="preserve">1042R, </w:t>
            </w:r>
            <w:r w:rsidR="005F0E35">
              <w:rPr>
                <w:sz w:val="16"/>
                <w:szCs w:val="16"/>
              </w:rPr>
              <w:t>Х</w:t>
            </w:r>
            <w:r w:rsidR="005F0E35" w:rsidRPr="005F0E35">
              <w:rPr>
                <w:sz w:val="16"/>
                <w:szCs w:val="16"/>
              </w:rPr>
              <w:t xml:space="preserve">1042I, </w:t>
            </w:r>
            <w:r w:rsidR="005F0E35">
              <w:rPr>
                <w:sz w:val="16"/>
                <w:szCs w:val="16"/>
              </w:rPr>
              <w:t>Х</w:t>
            </w:r>
            <w:r w:rsidR="005F0E35" w:rsidRPr="005F0E35">
              <w:rPr>
                <w:sz w:val="16"/>
                <w:szCs w:val="16"/>
              </w:rPr>
              <w:t xml:space="preserve">1042D, </w:t>
            </w:r>
            <w:r w:rsidR="005F0E35">
              <w:rPr>
                <w:sz w:val="16"/>
                <w:szCs w:val="16"/>
              </w:rPr>
              <w:t>Х</w:t>
            </w:r>
            <w:r w:rsidR="005F0E35" w:rsidRPr="005F0E35">
              <w:rPr>
                <w:sz w:val="16"/>
                <w:szCs w:val="16"/>
              </w:rPr>
              <w:t xml:space="preserve">1043N, </w:t>
            </w:r>
            <w:r w:rsidR="005F0E35">
              <w:rPr>
                <w:sz w:val="16"/>
                <w:szCs w:val="16"/>
              </w:rPr>
              <w:t>Х</w:t>
            </w:r>
            <w:r w:rsidR="005F0E35" w:rsidRPr="005F0E35">
              <w:rPr>
                <w:sz w:val="16"/>
                <w:szCs w:val="16"/>
              </w:rPr>
              <w:t xml:space="preserve">1043R, </w:t>
            </w:r>
            <w:r w:rsidR="005F0E35">
              <w:rPr>
                <w:sz w:val="16"/>
                <w:szCs w:val="16"/>
              </w:rPr>
              <w:t>Х</w:t>
            </w:r>
            <w:r w:rsidR="005F0E35" w:rsidRPr="005F0E35">
              <w:rPr>
                <w:sz w:val="16"/>
                <w:szCs w:val="16"/>
              </w:rPr>
              <w:t xml:space="preserve">1043I, </w:t>
            </w:r>
            <w:r w:rsidR="005F0E35">
              <w:rPr>
                <w:sz w:val="16"/>
                <w:szCs w:val="16"/>
              </w:rPr>
              <w:t>Х</w:t>
            </w:r>
            <w:r w:rsidR="005F0E35" w:rsidRPr="005F0E35">
              <w:rPr>
                <w:sz w:val="16"/>
                <w:szCs w:val="16"/>
              </w:rPr>
              <w:t xml:space="preserve">1043D, </w:t>
            </w:r>
            <w:r w:rsidR="005F0E35">
              <w:rPr>
                <w:sz w:val="16"/>
                <w:szCs w:val="16"/>
              </w:rPr>
              <w:t>Х</w:t>
            </w:r>
            <w:r w:rsidR="005F0E35" w:rsidRPr="005F0E35">
              <w:rPr>
                <w:sz w:val="16"/>
                <w:szCs w:val="16"/>
              </w:rPr>
              <w:t>1049I</w:t>
            </w:r>
            <w:r>
              <w:rPr>
                <w:sz w:val="16"/>
                <w:szCs w:val="16"/>
              </w:rPr>
              <w:t xml:space="preserve"> </w:t>
            </w:r>
            <w:r w:rsidRPr="00E145E0">
              <w:rPr>
                <w:sz w:val="16"/>
                <w:szCs w:val="16"/>
              </w:rPr>
              <w:t xml:space="preserve">Раздела </w:t>
            </w:r>
            <w:r>
              <w:rPr>
                <w:sz w:val="16"/>
                <w:szCs w:val="16"/>
              </w:rPr>
              <w:t>4</w:t>
            </w:r>
            <w:r w:rsidRPr="00E145E0">
              <w:rPr>
                <w:sz w:val="16"/>
                <w:szCs w:val="16"/>
              </w:rPr>
              <w:t xml:space="preserve"> не равна показателю по строке 0</w:t>
            </w:r>
            <w:r>
              <w:rPr>
                <w:sz w:val="16"/>
                <w:szCs w:val="16"/>
              </w:rPr>
              <w:t>21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7B379495" w14:textId="795A2C1A" w:rsidR="00C44980" w:rsidRDefault="00C44980" w:rsidP="0085703A">
            <w:pPr>
              <w:rPr>
                <w:sz w:val="16"/>
                <w:szCs w:val="16"/>
              </w:rPr>
            </w:pPr>
            <w:r w:rsidRPr="00B51652">
              <w:rPr>
                <w:sz w:val="16"/>
                <w:szCs w:val="16"/>
              </w:rPr>
              <w:lastRenderedPageBreak/>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1E4C000F" w14:textId="77777777" w:rsidR="00C44980" w:rsidRDefault="00C44980" w:rsidP="0085703A">
            <w:pPr>
              <w:rPr>
                <w:sz w:val="16"/>
                <w:szCs w:val="16"/>
              </w:rPr>
            </w:pPr>
            <w:r>
              <w:rPr>
                <w:sz w:val="16"/>
                <w:szCs w:val="16"/>
              </w:rPr>
              <w:t>Б</w:t>
            </w:r>
          </w:p>
        </w:tc>
      </w:tr>
      <w:tr w:rsidR="00C44980" w:rsidRPr="00293FB2" w14:paraId="136C7822"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0CDA43E9" w14:textId="77777777" w:rsidR="00C44980" w:rsidRDefault="00C44980" w:rsidP="0085703A">
            <w:pPr>
              <w:rPr>
                <w:sz w:val="16"/>
                <w:szCs w:val="16"/>
              </w:rPr>
            </w:pPr>
            <w:r>
              <w:rPr>
                <w:sz w:val="16"/>
                <w:szCs w:val="16"/>
              </w:rPr>
              <w:lastRenderedPageBreak/>
              <w:t>54</w:t>
            </w:r>
          </w:p>
        </w:tc>
        <w:tc>
          <w:tcPr>
            <w:tcW w:w="782" w:type="dxa"/>
            <w:tcBorders>
              <w:top w:val="single" w:sz="4" w:space="0" w:color="auto"/>
              <w:left w:val="single" w:sz="4" w:space="0" w:color="auto"/>
              <w:bottom w:val="single" w:sz="4" w:space="0" w:color="auto"/>
              <w:right w:val="single" w:sz="4" w:space="0" w:color="auto"/>
            </w:tcBorders>
            <w:vAlign w:val="center"/>
          </w:tcPr>
          <w:p w14:paraId="2C6C0575"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471A1BBE"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4FA71161"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57528968" w14:textId="13B753E5" w:rsidR="00C44980" w:rsidRDefault="00C44980" w:rsidP="0085703A">
            <w:pPr>
              <w:rPr>
                <w:sz w:val="16"/>
                <w:szCs w:val="16"/>
              </w:rPr>
            </w:pPr>
            <w:r>
              <w:rPr>
                <w:sz w:val="16"/>
                <w:szCs w:val="16"/>
              </w:rPr>
              <w:t xml:space="preserve">Сумма показателей по счетам актива баланса </w:t>
            </w:r>
            <w:r w:rsidR="00820EA9">
              <w:rPr>
                <w:sz w:val="16"/>
                <w:szCs w:val="16"/>
              </w:rPr>
              <w:t>Х</w:t>
            </w:r>
            <w:r>
              <w:rPr>
                <w:sz w:val="16"/>
                <w:szCs w:val="16"/>
              </w:rPr>
              <w:t>102ХХ</w:t>
            </w:r>
          </w:p>
        </w:tc>
        <w:tc>
          <w:tcPr>
            <w:tcW w:w="425" w:type="dxa"/>
            <w:tcBorders>
              <w:top w:val="single" w:sz="4" w:space="0" w:color="auto"/>
              <w:left w:val="single" w:sz="4" w:space="0" w:color="auto"/>
              <w:bottom w:val="single" w:sz="4" w:space="0" w:color="auto"/>
              <w:right w:val="single" w:sz="4" w:space="0" w:color="auto"/>
            </w:tcBorders>
            <w:vAlign w:val="center"/>
          </w:tcPr>
          <w:p w14:paraId="146E4C73"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6677A04E" w14:textId="77777777" w:rsidR="00C44980" w:rsidRDefault="00C44980" w:rsidP="0085703A">
            <w:pPr>
              <w:rPr>
                <w:sz w:val="16"/>
                <w:szCs w:val="16"/>
              </w:rPr>
            </w:pPr>
            <w:r>
              <w:rPr>
                <w:sz w:val="16"/>
                <w:szCs w:val="16"/>
              </w:rPr>
              <w:t>040</w:t>
            </w:r>
          </w:p>
        </w:tc>
        <w:tc>
          <w:tcPr>
            <w:tcW w:w="567" w:type="dxa"/>
            <w:tcBorders>
              <w:top w:val="single" w:sz="4" w:space="0" w:color="auto"/>
              <w:left w:val="single" w:sz="4" w:space="0" w:color="auto"/>
              <w:bottom w:val="single" w:sz="4" w:space="0" w:color="auto"/>
              <w:right w:val="single" w:sz="4" w:space="0" w:color="auto"/>
            </w:tcBorders>
            <w:vAlign w:val="center"/>
          </w:tcPr>
          <w:p w14:paraId="164DC9F3"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41491B30"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2CA4C4D9"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8208C74" w14:textId="34E4DDFC" w:rsidR="00C44980" w:rsidRDefault="00C44980" w:rsidP="0085703A">
            <w:pPr>
              <w:rPr>
                <w:sz w:val="16"/>
                <w:szCs w:val="16"/>
              </w:rPr>
            </w:pPr>
            <w:r>
              <w:rPr>
                <w:sz w:val="16"/>
                <w:szCs w:val="16"/>
              </w:rPr>
              <w:t xml:space="preserve">Сумма показателей по счетам актива баланса </w:t>
            </w:r>
            <w:r w:rsidR="00820EA9">
              <w:rPr>
                <w:sz w:val="16"/>
                <w:szCs w:val="16"/>
              </w:rPr>
              <w:t>Х</w:t>
            </w:r>
            <w:r>
              <w:rPr>
                <w:sz w:val="16"/>
                <w:szCs w:val="16"/>
              </w:rPr>
              <w:t>102ХХ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0</w:t>
            </w:r>
            <w:r>
              <w:rPr>
                <w:sz w:val="16"/>
                <w:szCs w:val="16"/>
              </w:rPr>
              <w:t>4</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23B90CE4" w14:textId="5C05E97D"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0D305D00" w14:textId="77777777" w:rsidR="00C44980" w:rsidRDefault="00C44980" w:rsidP="0085703A">
            <w:pPr>
              <w:rPr>
                <w:sz w:val="16"/>
                <w:szCs w:val="16"/>
              </w:rPr>
            </w:pPr>
            <w:r>
              <w:rPr>
                <w:sz w:val="16"/>
                <w:szCs w:val="16"/>
              </w:rPr>
              <w:t>Б</w:t>
            </w:r>
          </w:p>
        </w:tc>
      </w:tr>
      <w:tr w:rsidR="00C44980" w:rsidRPr="00293FB2" w14:paraId="12FD0A6D"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43496D7E" w14:textId="77777777" w:rsidR="00C44980" w:rsidRDefault="00C44980" w:rsidP="0085703A">
            <w:pPr>
              <w:rPr>
                <w:sz w:val="16"/>
                <w:szCs w:val="16"/>
              </w:rPr>
            </w:pPr>
            <w:r>
              <w:rPr>
                <w:sz w:val="16"/>
                <w:szCs w:val="16"/>
              </w:rPr>
              <w:t>54.1</w:t>
            </w:r>
          </w:p>
        </w:tc>
        <w:tc>
          <w:tcPr>
            <w:tcW w:w="782" w:type="dxa"/>
            <w:tcBorders>
              <w:top w:val="single" w:sz="4" w:space="0" w:color="auto"/>
              <w:left w:val="single" w:sz="4" w:space="0" w:color="auto"/>
              <w:bottom w:val="single" w:sz="4" w:space="0" w:color="auto"/>
              <w:right w:val="single" w:sz="4" w:space="0" w:color="auto"/>
            </w:tcBorders>
            <w:vAlign w:val="center"/>
          </w:tcPr>
          <w:p w14:paraId="72FA5D00"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9CECE3A"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5DCA390C"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31FB611E" w14:textId="30F42543" w:rsidR="00C44980" w:rsidRDefault="00C44980" w:rsidP="0085703A">
            <w:pPr>
              <w:rPr>
                <w:sz w:val="16"/>
                <w:szCs w:val="16"/>
              </w:rPr>
            </w:pPr>
            <w:r>
              <w:rPr>
                <w:sz w:val="16"/>
                <w:szCs w:val="16"/>
              </w:rPr>
              <w:t xml:space="preserve">Сумма показателей по счетам </w:t>
            </w:r>
            <w:r w:rsidR="0061557D">
              <w:rPr>
                <w:sz w:val="16"/>
                <w:szCs w:val="16"/>
              </w:rPr>
              <w:t>Х</w:t>
            </w:r>
            <w:r w:rsidR="0061557D" w:rsidRPr="00E145E0">
              <w:rPr>
                <w:sz w:val="16"/>
                <w:szCs w:val="16"/>
              </w:rPr>
              <w:t>114</w:t>
            </w:r>
            <w:r w:rsidR="0061557D">
              <w:rPr>
                <w:sz w:val="16"/>
                <w:szCs w:val="16"/>
              </w:rPr>
              <w:t>2</w:t>
            </w:r>
            <w:r w:rsidR="0061557D" w:rsidRPr="00E145E0">
              <w:rPr>
                <w:sz w:val="16"/>
                <w:szCs w:val="16"/>
              </w:rPr>
              <w:t xml:space="preserve">D, </w:t>
            </w:r>
            <w:r w:rsidR="0061557D">
              <w:rPr>
                <w:sz w:val="16"/>
                <w:szCs w:val="16"/>
              </w:rPr>
              <w:t>Х</w:t>
            </w:r>
            <w:r w:rsidR="0061557D" w:rsidRPr="00E145E0">
              <w:rPr>
                <w:sz w:val="16"/>
                <w:szCs w:val="16"/>
              </w:rPr>
              <w:t>114</w:t>
            </w:r>
            <w:r w:rsidR="0061557D">
              <w:rPr>
                <w:sz w:val="16"/>
                <w:szCs w:val="16"/>
              </w:rPr>
              <w:t>2</w:t>
            </w:r>
            <w:r w:rsidR="0061557D" w:rsidRPr="00E145E0">
              <w:rPr>
                <w:sz w:val="16"/>
                <w:szCs w:val="16"/>
              </w:rPr>
              <w:t xml:space="preserve">I, </w:t>
            </w:r>
            <w:r w:rsidR="0061557D">
              <w:rPr>
                <w:sz w:val="16"/>
                <w:szCs w:val="16"/>
              </w:rPr>
              <w:t>Х</w:t>
            </w:r>
            <w:r w:rsidR="0061557D" w:rsidRPr="00E145E0">
              <w:rPr>
                <w:sz w:val="16"/>
                <w:szCs w:val="16"/>
              </w:rPr>
              <w:t>114</w:t>
            </w:r>
            <w:r w:rsidR="0061557D">
              <w:rPr>
                <w:sz w:val="16"/>
                <w:szCs w:val="16"/>
              </w:rPr>
              <w:t>2</w:t>
            </w:r>
            <w:r w:rsidR="0061557D" w:rsidRPr="00E145E0">
              <w:rPr>
                <w:sz w:val="16"/>
                <w:szCs w:val="16"/>
              </w:rPr>
              <w:t xml:space="preserve">N, </w:t>
            </w:r>
            <w:r w:rsidR="0061557D">
              <w:rPr>
                <w:sz w:val="16"/>
                <w:szCs w:val="16"/>
              </w:rPr>
              <w:t>Х</w:t>
            </w:r>
            <w:r w:rsidR="0061557D" w:rsidRPr="00E145E0">
              <w:rPr>
                <w:sz w:val="16"/>
                <w:szCs w:val="16"/>
              </w:rPr>
              <w:t>114</w:t>
            </w:r>
            <w:r w:rsidR="0061557D">
              <w:rPr>
                <w:sz w:val="16"/>
                <w:szCs w:val="16"/>
              </w:rPr>
              <w:t>2</w:t>
            </w:r>
            <w:r w:rsidR="0061557D" w:rsidRPr="00E145E0">
              <w:rPr>
                <w:sz w:val="16"/>
                <w:szCs w:val="16"/>
              </w:rPr>
              <w:t>R</w:t>
            </w:r>
            <w:r w:rsidR="0061557D">
              <w:rPr>
                <w:sz w:val="16"/>
                <w:szCs w:val="16"/>
              </w:rPr>
              <w:t xml:space="preserve">, </w:t>
            </w:r>
            <w:r w:rsidR="00820EA9">
              <w:rPr>
                <w:sz w:val="16"/>
                <w:szCs w:val="16"/>
              </w:rPr>
              <w:t>Х</w:t>
            </w:r>
            <w:r w:rsidRPr="00E145E0">
              <w:rPr>
                <w:sz w:val="16"/>
                <w:szCs w:val="16"/>
              </w:rPr>
              <w:t xml:space="preserve">1143D, </w:t>
            </w:r>
            <w:r w:rsidR="00820EA9">
              <w:rPr>
                <w:sz w:val="16"/>
                <w:szCs w:val="16"/>
              </w:rPr>
              <w:t>Х</w:t>
            </w:r>
            <w:r w:rsidRPr="00E145E0">
              <w:rPr>
                <w:sz w:val="16"/>
                <w:szCs w:val="16"/>
              </w:rPr>
              <w:t xml:space="preserve">1143I, </w:t>
            </w:r>
            <w:r w:rsidR="00820EA9">
              <w:rPr>
                <w:sz w:val="16"/>
                <w:szCs w:val="16"/>
              </w:rPr>
              <w:t>Х</w:t>
            </w:r>
            <w:r w:rsidRPr="00E145E0">
              <w:rPr>
                <w:sz w:val="16"/>
                <w:szCs w:val="16"/>
              </w:rPr>
              <w:t xml:space="preserve">1143N, </w:t>
            </w:r>
            <w:r w:rsidR="00820EA9">
              <w:rPr>
                <w:sz w:val="16"/>
                <w:szCs w:val="16"/>
              </w:rPr>
              <w:t>Х</w:t>
            </w:r>
            <w:r w:rsidRPr="00E145E0">
              <w:rPr>
                <w:sz w:val="16"/>
                <w:szCs w:val="16"/>
              </w:rPr>
              <w:t>1143R</w:t>
            </w:r>
          </w:p>
        </w:tc>
        <w:tc>
          <w:tcPr>
            <w:tcW w:w="425" w:type="dxa"/>
            <w:tcBorders>
              <w:top w:val="single" w:sz="4" w:space="0" w:color="auto"/>
              <w:left w:val="single" w:sz="4" w:space="0" w:color="auto"/>
              <w:bottom w:val="single" w:sz="4" w:space="0" w:color="auto"/>
              <w:right w:val="single" w:sz="4" w:space="0" w:color="auto"/>
            </w:tcBorders>
            <w:vAlign w:val="center"/>
          </w:tcPr>
          <w:p w14:paraId="13C99AFC"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384B7C48" w14:textId="77777777" w:rsidR="00C44980" w:rsidRDefault="00C44980" w:rsidP="0085703A">
            <w:pPr>
              <w:rPr>
                <w:sz w:val="16"/>
                <w:szCs w:val="16"/>
              </w:rPr>
            </w:pPr>
            <w:r>
              <w:rPr>
                <w:sz w:val="16"/>
                <w:szCs w:val="16"/>
              </w:rPr>
              <w:t>050 – 051</w:t>
            </w:r>
          </w:p>
        </w:tc>
        <w:tc>
          <w:tcPr>
            <w:tcW w:w="567" w:type="dxa"/>
            <w:tcBorders>
              <w:top w:val="single" w:sz="4" w:space="0" w:color="auto"/>
              <w:left w:val="single" w:sz="4" w:space="0" w:color="auto"/>
              <w:bottom w:val="single" w:sz="4" w:space="0" w:color="auto"/>
              <w:right w:val="single" w:sz="4" w:space="0" w:color="auto"/>
            </w:tcBorders>
            <w:vAlign w:val="center"/>
          </w:tcPr>
          <w:p w14:paraId="42EB9B9D"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63BDBE7C"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01417CD5"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85EAC6E" w14:textId="2DA8A5D2" w:rsidR="00C44980" w:rsidRDefault="00C44980" w:rsidP="0085703A">
            <w:pPr>
              <w:rPr>
                <w:sz w:val="16"/>
                <w:szCs w:val="16"/>
              </w:rPr>
            </w:pPr>
            <w:r>
              <w:rPr>
                <w:sz w:val="16"/>
                <w:szCs w:val="16"/>
              </w:rPr>
              <w:t xml:space="preserve">Сумма показателей по счетам </w:t>
            </w:r>
            <w:r w:rsidR="0061557D">
              <w:rPr>
                <w:sz w:val="16"/>
                <w:szCs w:val="16"/>
              </w:rPr>
              <w:t>Х</w:t>
            </w:r>
            <w:r w:rsidR="0061557D" w:rsidRPr="00E145E0">
              <w:rPr>
                <w:sz w:val="16"/>
                <w:szCs w:val="16"/>
              </w:rPr>
              <w:t>114</w:t>
            </w:r>
            <w:r w:rsidR="0061557D">
              <w:rPr>
                <w:sz w:val="16"/>
                <w:szCs w:val="16"/>
              </w:rPr>
              <w:t>2</w:t>
            </w:r>
            <w:r w:rsidR="0061557D" w:rsidRPr="00E145E0">
              <w:rPr>
                <w:sz w:val="16"/>
                <w:szCs w:val="16"/>
              </w:rPr>
              <w:t xml:space="preserve">D, </w:t>
            </w:r>
            <w:r w:rsidR="0061557D">
              <w:rPr>
                <w:sz w:val="16"/>
                <w:szCs w:val="16"/>
              </w:rPr>
              <w:t>Х</w:t>
            </w:r>
            <w:r w:rsidR="0061557D" w:rsidRPr="00E145E0">
              <w:rPr>
                <w:sz w:val="16"/>
                <w:szCs w:val="16"/>
              </w:rPr>
              <w:t>114</w:t>
            </w:r>
            <w:r w:rsidR="0061557D">
              <w:rPr>
                <w:sz w:val="16"/>
                <w:szCs w:val="16"/>
              </w:rPr>
              <w:t>2</w:t>
            </w:r>
            <w:r w:rsidR="0061557D" w:rsidRPr="00E145E0">
              <w:rPr>
                <w:sz w:val="16"/>
                <w:szCs w:val="16"/>
              </w:rPr>
              <w:t xml:space="preserve">I, </w:t>
            </w:r>
            <w:r w:rsidR="0061557D">
              <w:rPr>
                <w:sz w:val="16"/>
                <w:szCs w:val="16"/>
              </w:rPr>
              <w:t>Х</w:t>
            </w:r>
            <w:r w:rsidR="0061557D" w:rsidRPr="00E145E0">
              <w:rPr>
                <w:sz w:val="16"/>
                <w:szCs w:val="16"/>
              </w:rPr>
              <w:t>114</w:t>
            </w:r>
            <w:r w:rsidR="0061557D">
              <w:rPr>
                <w:sz w:val="16"/>
                <w:szCs w:val="16"/>
              </w:rPr>
              <w:t>2</w:t>
            </w:r>
            <w:r w:rsidR="0061557D" w:rsidRPr="00E145E0">
              <w:rPr>
                <w:sz w:val="16"/>
                <w:szCs w:val="16"/>
              </w:rPr>
              <w:t xml:space="preserve">N, </w:t>
            </w:r>
            <w:r w:rsidR="0061557D">
              <w:rPr>
                <w:sz w:val="16"/>
                <w:szCs w:val="16"/>
              </w:rPr>
              <w:t>Х</w:t>
            </w:r>
            <w:r w:rsidR="0061557D" w:rsidRPr="00E145E0">
              <w:rPr>
                <w:sz w:val="16"/>
                <w:szCs w:val="16"/>
              </w:rPr>
              <w:t>114</w:t>
            </w:r>
            <w:r w:rsidR="0061557D">
              <w:rPr>
                <w:sz w:val="16"/>
                <w:szCs w:val="16"/>
              </w:rPr>
              <w:t>2</w:t>
            </w:r>
            <w:r w:rsidR="0061557D" w:rsidRPr="00E145E0">
              <w:rPr>
                <w:sz w:val="16"/>
                <w:szCs w:val="16"/>
              </w:rPr>
              <w:t>R</w:t>
            </w:r>
            <w:r w:rsidR="0061557D">
              <w:rPr>
                <w:sz w:val="16"/>
                <w:szCs w:val="16"/>
              </w:rPr>
              <w:t>, Х</w:t>
            </w:r>
            <w:r w:rsidR="0061557D" w:rsidRPr="00E145E0">
              <w:rPr>
                <w:sz w:val="16"/>
                <w:szCs w:val="16"/>
              </w:rPr>
              <w:t xml:space="preserve">1143D, </w:t>
            </w:r>
            <w:r w:rsidR="0061557D">
              <w:rPr>
                <w:sz w:val="16"/>
                <w:szCs w:val="16"/>
              </w:rPr>
              <w:t>Х</w:t>
            </w:r>
            <w:r w:rsidR="0061557D" w:rsidRPr="00E145E0">
              <w:rPr>
                <w:sz w:val="16"/>
                <w:szCs w:val="16"/>
              </w:rPr>
              <w:t xml:space="preserve">1143I, </w:t>
            </w:r>
            <w:r w:rsidR="0061557D">
              <w:rPr>
                <w:sz w:val="16"/>
                <w:szCs w:val="16"/>
              </w:rPr>
              <w:t>Х</w:t>
            </w:r>
            <w:r w:rsidR="0061557D" w:rsidRPr="00E145E0">
              <w:rPr>
                <w:sz w:val="16"/>
                <w:szCs w:val="16"/>
              </w:rPr>
              <w:t xml:space="preserve">1143N, </w:t>
            </w:r>
            <w:r w:rsidR="0061557D">
              <w:rPr>
                <w:sz w:val="16"/>
                <w:szCs w:val="16"/>
              </w:rPr>
              <w:t>Х</w:t>
            </w:r>
            <w:r w:rsidR="0061557D" w:rsidRPr="00E145E0">
              <w:rPr>
                <w:sz w:val="16"/>
                <w:szCs w:val="16"/>
              </w:rPr>
              <w:t>1143R</w:t>
            </w:r>
            <w:r w:rsidRPr="00E145E0">
              <w:rPr>
                <w:sz w:val="16"/>
                <w:szCs w:val="16"/>
              </w:rPr>
              <w:t xml:space="preserve"> Раздела </w:t>
            </w:r>
            <w:r>
              <w:rPr>
                <w:sz w:val="16"/>
                <w:szCs w:val="16"/>
              </w:rPr>
              <w:t>4</w:t>
            </w:r>
            <w:r w:rsidRPr="00E145E0">
              <w:rPr>
                <w:sz w:val="16"/>
                <w:szCs w:val="16"/>
              </w:rPr>
              <w:t xml:space="preserve"> не равна </w:t>
            </w:r>
            <w:r>
              <w:rPr>
                <w:sz w:val="16"/>
                <w:szCs w:val="16"/>
              </w:rPr>
              <w:t xml:space="preserve">разнице </w:t>
            </w:r>
            <w:r w:rsidRPr="00E145E0">
              <w:rPr>
                <w:sz w:val="16"/>
                <w:szCs w:val="16"/>
              </w:rPr>
              <w:t>показател</w:t>
            </w:r>
            <w:r>
              <w:rPr>
                <w:sz w:val="16"/>
                <w:szCs w:val="16"/>
              </w:rPr>
              <w:t>ей</w:t>
            </w:r>
            <w:r w:rsidRPr="00E145E0">
              <w:rPr>
                <w:sz w:val="16"/>
                <w:szCs w:val="16"/>
              </w:rPr>
              <w:t xml:space="preserve"> по строк</w:t>
            </w:r>
            <w:r>
              <w:rPr>
                <w:sz w:val="16"/>
                <w:szCs w:val="16"/>
              </w:rPr>
              <w:t>ам</w:t>
            </w:r>
            <w:r w:rsidRPr="00E145E0">
              <w:rPr>
                <w:sz w:val="16"/>
                <w:szCs w:val="16"/>
              </w:rPr>
              <w:t xml:space="preserve"> </w:t>
            </w:r>
            <w:r>
              <w:rPr>
                <w:sz w:val="16"/>
                <w:szCs w:val="16"/>
              </w:rPr>
              <w:t xml:space="preserve">050 и </w:t>
            </w:r>
            <w:r w:rsidRPr="00E145E0">
              <w:rPr>
                <w:sz w:val="16"/>
                <w:szCs w:val="16"/>
              </w:rPr>
              <w:t>0</w:t>
            </w:r>
            <w:r>
              <w:rPr>
                <w:sz w:val="16"/>
                <w:szCs w:val="16"/>
              </w:rPr>
              <w:t>51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7309C283" w14:textId="1BC86F68"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8781CFD" w14:textId="77777777" w:rsidR="00C44980" w:rsidRDefault="00C44980" w:rsidP="0085703A">
            <w:pPr>
              <w:rPr>
                <w:sz w:val="16"/>
                <w:szCs w:val="16"/>
              </w:rPr>
            </w:pPr>
            <w:r>
              <w:rPr>
                <w:sz w:val="16"/>
                <w:szCs w:val="16"/>
              </w:rPr>
              <w:t>Б</w:t>
            </w:r>
          </w:p>
        </w:tc>
      </w:tr>
      <w:tr w:rsidR="00C44980" w:rsidRPr="00293FB2" w14:paraId="00541DAF"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085BC63" w14:textId="77777777" w:rsidR="00C44980" w:rsidRDefault="00C44980" w:rsidP="0085703A">
            <w:pPr>
              <w:rPr>
                <w:sz w:val="16"/>
                <w:szCs w:val="16"/>
              </w:rPr>
            </w:pPr>
            <w:r>
              <w:rPr>
                <w:sz w:val="16"/>
                <w:szCs w:val="16"/>
              </w:rPr>
              <w:t>54.2</w:t>
            </w:r>
          </w:p>
        </w:tc>
        <w:tc>
          <w:tcPr>
            <w:tcW w:w="782" w:type="dxa"/>
            <w:tcBorders>
              <w:top w:val="single" w:sz="4" w:space="0" w:color="auto"/>
              <w:left w:val="single" w:sz="4" w:space="0" w:color="auto"/>
              <w:bottom w:val="single" w:sz="4" w:space="0" w:color="auto"/>
              <w:right w:val="single" w:sz="4" w:space="0" w:color="auto"/>
            </w:tcBorders>
            <w:vAlign w:val="center"/>
          </w:tcPr>
          <w:p w14:paraId="7598CBB2"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1CB728A"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4F5C9CF"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144BF474" w14:textId="7EDD92A1" w:rsidR="00C44980" w:rsidRDefault="00C44980" w:rsidP="0085703A">
            <w:pPr>
              <w:rPr>
                <w:sz w:val="16"/>
                <w:szCs w:val="16"/>
              </w:rPr>
            </w:pPr>
            <w:r>
              <w:rPr>
                <w:sz w:val="16"/>
                <w:szCs w:val="16"/>
              </w:rPr>
              <w:t xml:space="preserve">Сумма показателей по счетам </w:t>
            </w:r>
            <w:r w:rsidR="0061557D">
              <w:rPr>
                <w:sz w:val="16"/>
                <w:szCs w:val="16"/>
              </w:rPr>
              <w:t>Х</w:t>
            </w:r>
            <w:r w:rsidR="0061557D" w:rsidRPr="00E145E0">
              <w:rPr>
                <w:sz w:val="16"/>
                <w:szCs w:val="16"/>
              </w:rPr>
              <w:t>104</w:t>
            </w:r>
            <w:r w:rsidR="0061557D">
              <w:rPr>
                <w:sz w:val="16"/>
                <w:szCs w:val="16"/>
              </w:rPr>
              <w:t>2</w:t>
            </w:r>
            <w:r w:rsidR="0061557D" w:rsidRPr="00E145E0">
              <w:rPr>
                <w:sz w:val="16"/>
                <w:szCs w:val="16"/>
              </w:rPr>
              <w:t xml:space="preserve">D, </w:t>
            </w:r>
            <w:r w:rsidR="0061557D">
              <w:rPr>
                <w:sz w:val="16"/>
                <w:szCs w:val="16"/>
              </w:rPr>
              <w:t>Х</w:t>
            </w:r>
            <w:r w:rsidR="0061557D" w:rsidRPr="00E145E0">
              <w:rPr>
                <w:sz w:val="16"/>
                <w:szCs w:val="16"/>
              </w:rPr>
              <w:t>104</w:t>
            </w:r>
            <w:r w:rsidR="0061557D">
              <w:rPr>
                <w:sz w:val="16"/>
                <w:szCs w:val="16"/>
              </w:rPr>
              <w:t>2</w:t>
            </w:r>
            <w:r w:rsidR="0061557D" w:rsidRPr="00E145E0">
              <w:rPr>
                <w:sz w:val="16"/>
                <w:szCs w:val="16"/>
              </w:rPr>
              <w:t xml:space="preserve">I, </w:t>
            </w:r>
            <w:r w:rsidR="0061557D">
              <w:rPr>
                <w:sz w:val="16"/>
                <w:szCs w:val="16"/>
              </w:rPr>
              <w:t>Х</w:t>
            </w:r>
            <w:r w:rsidR="0061557D" w:rsidRPr="00E145E0">
              <w:rPr>
                <w:sz w:val="16"/>
                <w:szCs w:val="16"/>
              </w:rPr>
              <w:t>104</w:t>
            </w:r>
            <w:r w:rsidR="0061557D">
              <w:rPr>
                <w:sz w:val="16"/>
                <w:szCs w:val="16"/>
              </w:rPr>
              <w:t>2</w:t>
            </w:r>
            <w:r w:rsidR="0061557D" w:rsidRPr="00E145E0">
              <w:rPr>
                <w:sz w:val="16"/>
                <w:szCs w:val="16"/>
              </w:rPr>
              <w:t xml:space="preserve">N, </w:t>
            </w:r>
            <w:r w:rsidR="0061557D">
              <w:rPr>
                <w:sz w:val="16"/>
                <w:szCs w:val="16"/>
              </w:rPr>
              <w:t>Х</w:t>
            </w:r>
            <w:r w:rsidR="0061557D" w:rsidRPr="00E145E0">
              <w:rPr>
                <w:sz w:val="16"/>
                <w:szCs w:val="16"/>
              </w:rPr>
              <w:t>104</w:t>
            </w:r>
            <w:r w:rsidR="0061557D">
              <w:rPr>
                <w:sz w:val="16"/>
                <w:szCs w:val="16"/>
              </w:rPr>
              <w:t>2</w:t>
            </w:r>
            <w:r w:rsidR="0061557D" w:rsidRPr="00E145E0">
              <w:rPr>
                <w:sz w:val="16"/>
                <w:szCs w:val="16"/>
              </w:rPr>
              <w:t>R</w:t>
            </w:r>
            <w:r w:rsidR="0061557D">
              <w:rPr>
                <w:sz w:val="16"/>
                <w:szCs w:val="16"/>
              </w:rPr>
              <w:t xml:space="preserve">, </w:t>
            </w:r>
            <w:r w:rsidR="00820EA9">
              <w:rPr>
                <w:sz w:val="16"/>
                <w:szCs w:val="16"/>
              </w:rPr>
              <w:t>Х</w:t>
            </w:r>
            <w:r w:rsidRPr="00E145E0">
              <w:rPr>
                <w:sz w:val="16"/>
                <w:szCs w:val="16"/>
              </w:rPr>
              <w:t xml:space="preserve">1043D, </w:t>
            </w:r>
            <w:r w:rsidR="00820EA9">
              <w:rPr>
                <w:sz w:val="16"/>
                <w:szCs w:val="16"/>
              </w:rPr>
              <w:t>Х</w:t>
            </w:r>
            <w:r w:rsidRPr="00E145E0">
              <w:rPr>
                <w:sz w:val="16"/>
                <w:szCs w:val="16"/>
              </w:rPr>
              <w:t xml:space="preserve">1043I, </w:t>
            </w:r>
            <w:r w:rsidR="00820EA9">
              <w:rPr>
                <w:sz w:val="16"/>
                <w:szCs w:val="16"/>
              </w:rPr>
              <w:t>Х</w:t>
            </w:r>
            <w:r w:rsidRPr="00E145E0">
              <w:rPr>
                <w:sz w:val="16"/>
                <w:szCs w:val="16"/>
              </w:rPr>
              <w:t xml:space="preserve">1043N, </w:t>
            </w:r>
            <w:r w:rsidR="00820EA9">
              <w:rPr>
                <w:sz w:val="16"/>
                <w:szCs w:val="16"/>
              </w:rPr>
              <w:t>Х</w:t>
            </w:r>
            <w:r w:rsidRPr="00E145E0">
              <w:rPr>
                <w:sz w:val="16"/>
                <w:szCs w:val="16"/>
              </w:rPr>
              <w:t>1043R</w:t>
            </w:r>
            <w:r w:rsidR="0061557D">
              <w:rPr>
                <w:sz w:val="16"/>
                <w:szCs w:val="16"/>
              </w:rPr>
              <w:t>, Х</w:t>
            </w:r>
            <w:r w:rsidR="0061557D" w:rsidRPr="0061557D">
              <w:rPr>
                <w:sz w:val="16"/>
                <w:szCs w:val="16"/>
              </w:rPr>
              <w:t>1049I</w:t>
            </w:r>
          </w:p>
        </w:tc>
        <w:tc>
          <w:tcPr>
            <w:tcW w:w="425" w:type="dxa"/>
            <w:tcBorders>
              <w:top w:val="single" w:sz="4" w:space="0" w:color="auto"/>
              <w:left w:val="single" w:sz="4" w:space="0" w:color="auto"/>
              <w:bottom w:val="single" w:sz="4" w:space="0" w:color="auto"/>
              <w:right w:val="single" w:sz="4" w:space="0" w:color="auto"/>
            </w:tcBorders>
            <w:vAlign w:val="center"/>
          </w:tcPr>
          <w:p w14:paraId="40EDC00F"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BEDE8F2" w14:textId="54896601" w:rsidR="00C44980" w:rsidRDefault="00C44980" w:rsidP="0085703A">
            <w:pPr>
              <w:rPr>
                <w:sz w:val="16"/>
                <w:szCs w:val="16"/>
              </w:rPr>
            </w:pPr>
            <w:r>
              <w:rPr>
                <w:sz w:val="16"/>
                <w:szCs w:val="16"/>
              </w:rPr>
              <w:t>0</w:t>
            </w:r>
            <w:r w:rsidR="00ED7C0A">
              <w:rPr>
                <w:sz w:val="16"/>
                <w:szCs w:val="16"/>
              </w:rPr>
              <w:t>5</w:t>
            </w:r>
            <w:r>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710E8286"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54B23D33"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4E2A45E"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15C897FF" w14:textId="2807D2D3" w:rsidR="00C44980" w:rsidRDefault="00C44980" w:rsidP="0085703A">
            <w:pPr>
              <w:rPr>
                <w:sz w:val="16"/>
                <w:szCs w:val="16"/>
              </w:rPr>
            </w:pPr>
            <w:r>
              <w:rPr>
                <w:sz w:val="16"/>
                <w:szCs w:val="16"/>
              </w:rPr>
              <w:t xml:space="preserve">Сумма показателей по счетам </w:t>
            </w:r>
            <w:r w:rsidR="0061557D">
              <w:rPr>
                <w:sz w:val="16"/>
                <w:szCs w:val="16"/>
              </w:rPr>
              <w:t>Х</w:t>
            </w:r>
            <w:r w:rsidR="0061557D" w:rsidRPr="00E145E0">
              <w:rPr>
                <w:sz w:val="16"/>
                <w:szCs w:val="16"/>
              </w:rPr>
              <w:t>104</w:t>
            </w:r>
            <w:r w:rsidR="0061557D">
              <w:rPr>
                <w:sz w:val="16"/>
                <w:szCs w:val="16"/>
              </w:rPr>
              <w:t>2</w:t>
            </w:r>
            <w:r w:rsidR="0061557D" w:rsidRPr="00E145E0">
              <w:rPr>
                <w:sz w:val="16"/>
                <w:szCs w:val="16"/>
              </w:rPr>
              <w:t xml:space="preserve">D, </w:t>
            </w:r>
            <w:r w:rsidR="0061557D">
              <w:rPr>
                <w:sz w:val="16"/>
                <w:szCs w:val="16"/>
              </w:rPr>
              <w:t>Х</w:t>
            </w:r>
            <w:r w:rsidR="0061557D" w:rsidRPr="00E145E0">
              <w:rPr>
                <w:sz w:val="16"/>
                <w:szCs w:val="16"/>
              </w:rPr>
              <w:t>104</w:t>
            </w:r>
            <w:r w:rsidR="0061557D">
              <w:rPr>
                <w:sz w:val="16"/>
                <w:szCs w:val="16"/>
              </w:rPr>
              <w:t>2</w:t>
            </w:r>
            <w:r w:rsidR="0061557D" w:rsidRPr="00E145E0">
              <w:rPr>
                <w:sz w:val="16"/>
                <w:szCs w:val="16"/>
              </w:rPr>
              <w:t xml:space="preserve">I, </w:t>
            </w:r>
            <w:r w:rsidR="0061557D">
              <w:rPr>
                <w:sz w:val="16"/>
                <w:szCs w:val="16"/>
              </w:rPr>
              <w:t>Х</w:t>
            </w:r>
            <w:r w:rsidR="0061557D" w:rsidRPr="00E145E0">
              <w:rPr>
                <w:sz w:val="16"/>
                <w:szCs w:val="16"/>
              </w:rPr>
              <w:t>104</w:t>
            </w:r>
            <w:r w:rsidR="0061557D">
              <w:rPr>
                <w:sz w:val="16"/>
                <w:szCs w:val="16"/>
              </w:rPr>
              <w:t>2</w:t>
            </w:r>
            <w:r w:rsidR="0061557D" w:rsidRPr="00E145E0">
              <w:rPr>
                <w:sz w:val="16"/>
                <w:szCs w:val="16"/>
              </w:rPr>
              <w:t xml:space="preserve">N, </w:t>
            </w:r>
            <w:r w:rsidR="0061557D">
              <w:rPr>
                <w:sz w:val="16"/>
                <w:szCs w:val="16"/>
              </w:rPr>
              <w:t>Х</w:t>
            </w:r>
            <w:r w:rsidR="0061557D" w:rsidRPr="00E145E0">
              <w:rPr>
                <w:sz w:val="16"/>
                <w:szCs w:val="16"/>
              </w:rPr>
              <w:t>104</w:t>
            </w:r>
            <w:r w:rsidR="0061557D">
              <w:rPr>
                <w:sz w:val="16"/>
                <w:szCs w:val="16"/>
              </w:rPr>
              <w:t>2</w:t>
            </w:r>
            <w:r w:rsidR="0061557D" w:rsidRPr="00E145E0">
              <w:rPr>
                <w:sz w:val="16"/>
                <w:szCs w:val="16"/>
              </w:rPr>
              <w:t>R</w:t>
            </w:r>
            <w:r w:rsidR="0061557D">
              <w:rPr>
                <w:sz w:val="16"/>
                <w:szCs w:val="16"/>
              </w:rPr>
              <w:t>, Х</w:t>
            </w:r>
            <w:r w:rsidR="0061557D" w:rsidRPr="00E145E0">
              <w:rPr>
                <w:sz w:val="16"/>
                <w:szCs w:val="16"/>
              </w:rPr>
              <w:t xml:space="preserve">1043D, </w:t>
            </w:r>
            <w:r w:rsidR="0061557D">
              <w:rPr>
                <w:sz w:val="16"/>
                <w:szCs w:val="16"/>
              </w:rPr>
              <w:t>Х</w:t>
            </w:r>
            <w:r w:rsidR="0061557D" w:rsidRPr="00E145E0">
              <w:rPr>
                <w:sz w:val="16"/>
                <w:szCs w:val="16"/>
              </w:rPr>
              <w:t xml:space="preserve">1043I, </w:t>
            </w:r>
            <w:r w:rsidR="0061557D">
              <w:rPr>
                <w:sz w:val="16"/>
                <w:szCs w:val="16"/>
              </w:rPr>
              <w:t>Х</w:t>
            </w:r>
            <w:r w:rsidR="0061557D" w:rsidRPr="00E145E0">
              <w:rPr>
                <w:sz w:val="16"/>
                <w:szCs w:val="16"/>
              </w:rPr>
              <w:t xml:space="preserve">1043N, </w:t>
            </w:r>
            <w:r w:rsidR="0061557D">
              <w:rPr>
                <w:sz w:val="16"/>
                <w:szCs w:val="16"/>
              </w:rPr>
              <w:t>Х</w:t>
            </w:r>
            <w:r w:rsidR="0061557D" w:rsidRPr="00E145E0">
              <w:rPr>
                <w:sz w:val="16"/>
                <w:szCs w:val="16"/>
              </w:rPr>
              <w:t>1043R</w:t>
            </w:r>
            <w:r w:rsidR="00DF23F7" w:rsidRPr="00DF23F7">
              <w:rPr>
                <w:sz w:val="16"/>
                <w:szCs w:val="16"/>
              </w:rPr>
              <w:t>, Х1049I</w:t>
            </w:r>
            <w:r w:rsidR="0061557D" w:rsidRPr="00E145E0">
              <w:rPr>
                <w:sz w:val="16"/>
                <w:szCs w:val="16"/>
              </w:rPr>
              <w:t xml:space="preserve"> </w:t>
            </w:r>
            <w:r w:rsidRPr="00E145E0">
              <w:rPr>
                <w:sz w:val="16"/>
                <w:szCs w:val="16"/>
              </w:rPr>
              <w:t xml:space="preserve">Раздела </w:t>
            </w:r>
            <w:r>
              <w:rPr>
                <w:sz w:val="16"/>
                <w:szCs w:val="16"/>
              </w:rPr>
              <w:t>4</w:t>
            </w:r>
            <w:r w:rsidRPr="00E145E0">
              <w:rPr>
                <w:sz w:val="16"/>
                <w:szCs w:val="16"/>
              </w:rPr>
              <w:t xml:space="preserve"> не равна показателю по строке 0</w:t>
            </w:r>
            <w:r>
              <w:rPr>
                <w:sz w:val="16"/>
                <w:szCs w:val="16"/>
              </w:rPr>
              <w:t>51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4B7BD00D" w14:textId="535BBF82"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67E96853" w14:textId="77777777" w:rsidR="00C44980" w:rsidRDefault="00C44980" w:rsidP="0085703A">
            <w:pPr>
              <w:rPr>
                <w:sz w:val="16"/>
                <w:szCs w:val="16"/>
              </w:rPr>
            </w:pPr>
            <w:r>
              <w:rPr>
                <w:sz w:val="16"/>
                <w:szCs w:val="16"/>
              </w:rPr>
              <w:t>Б</w:t>
            </w:r>
          </w:p>
        </w:tc>
      </w:tr>
      <w:tr w:rsidR="00C44980" w:rsidRPr="00293FB2" w14:paraId="2370B6ED"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6037AC5" w14:textId="77777777" w:rsidR="00C44980" w:rsidRDefault="00C44980" w:rsidP="0085703A">
            <w:pPr>
              <w:rPr>
                <w:sz w:val="16"/>
                <w:szCs w:val="16"/>
              </w:rPr>
            </w:pPr>
            <w:r>
              <w:rPr>
                <w:sz w:val="16"/>
                <w:szCs w:val="16"/>
              </w:rPr>
              <w:t>55</w:t>
            </w:r>
          </w:p>
        </w:tc>
        <w:tc>
          <w:tcPr>
            <w:tcW w:w="782" w:type="dxa"/>
            <w:tcBorders>
              <w:top w:val="single" w:sz="4" w:space="0" w:color="auto"/>
              <w:left w:val="single" w:sz="4" w:space="0" w:color="auto"/>
              <w:bottom w:val="single" w:sz="4" w:space="0" w:color="auto"/>
              <w:right w:val="single" w:sz="4" w:space="0" w:color="auto"/>
            </w:tcBorders>
            <w:vAlign w:val="center"/>
          </w:tcPr>
          <w:p w14:paraId="3E89BA40"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44BAF394"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531F55CC"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742B5590" w14:textId="1983D70B" w:rsidR="00C44980" w:rsidRDefault="00C44980" w:rsidP="0085703A">
            <w:pPr>
              <w:rPr>
                <w:sz w:val="16"/>
                <w:szCs w:val="16"/>
              </w:rPr>
            </w:pPr>
            <w:r>
              <w:rPr>
                <w:sz w:val="16"/>
                <w:szCs w:val="16"/>
              </w:rPr>
              <w:t xml:space="preserve">Сумма показателей по счетам актива баланса </w:t>
            </w:r>
            <w:r w:rsidR="00820EA9">
              <w:rPr>
                <w:sz w:val="16"/>
                <w:szCs w:val="16"/>
              </w:rPr>
              <w:t>Х</w:t>
            </w:r>
            <w:r>
              <w:rPr>
                <w:sz w:val="16"/>
                <w:szCs w:val="16"/>
              </w:rPr>
              <w:t xml:space="preserve">103ХХ за минусом суммы показателей по счетам актива баланса </w:t>
            </w:r>
            <w:r w:rsidR="00820EA9">
              <w:rPr>
                <w:sz w:val="16"/>
                <w:szCs w:val="16"/>
              </w:rPr>
              <w:t>Х</w:t>
            </w:r>
            <w:r>
              <w:rPr>
                <w:sz w:val="16"/>
                <w:szCs w:val="16"/>
              </w:rPr>
              <w:t>1147Х</w:t>
            </w:r>
          </w:p>
        </w:tc>
        <w:tc>
          <w:tcPr>
            <w:tcW w:w="425" w:type="dxa"/>
            <w:tcBorders>
              <w:top w:val="single" w:sz="4" w:space="0" w:color="auto"/>
              <w:left w:val="single" w:sz="4" w:space="0" w:color="auto"/>
              <w:bottom w:val="single" w:sz="4" w:space="0" w:color="auto"/>
              <w:right w:val="single" w:sz="4" w:space="0" w:color="auto"/>
            </w:tcBorders>
            <w:vAlign w:val="center"/>
          </w:tcPr>
          <w:p w14:paraId="3D7E6914"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3591F02B" w14:textId="77777777" w:rsidR="00C44980" w:rsidRDefault="00C44980" w:rsidP="0085703A">
            <w:pPr>
              <w:rPr>
                <w:sz w:val="16"/>
                <w:szCs w:val="16"/>
              </w:rPr>
            </w:pPr>
            <w:r>
              <w:rPr>
                <w:sz w:val="16"/>
                <w:szCs w:val="16"/>
              </w:rPr>
              <w:t>070</w:t>
            </w:r>
          </w:p>
        </w:tc>
        <w:tc>
          <w:tcPr>
            <w:tcW w:w="567" w:type="dxa"/>
            <w:tcBorders>
              <w:top w:val="single" w:sz="4" w:space="0" w:color="auto"/>
              <w:left w:val="single" w:sz="4" w:space="0" w:color="auto"/>
              <w:bottom w:val="single" w:sz="4" w:space="0" w:color="auto"/>
              <w:right w:val="single" w:sz="4" w:space="0" w:color="auto"/>
            </w:tcBorders>
            <w:vAlign w:val="center"/>
          </w:tcPr>
          <w:p w14:paraId="3AB77B89"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2C0B0F69"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3F5B046A"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21C5251C" w14:textId="0ED2F70E" w:rsidR="00C44980" w:rsidRDefault="00C44980" w:rsidP="0085703A">
            <w:pPr>
              <w:rPr>
                <w:sz w:val="16"/>
                <w:szCs w:val="16"/>
              </w:rPr>
            </w:pPr>
            <w:r>
              <w:rPr>
                <w:sz w:val="16"/>
                <w:szCs w:val="16"/>
              </w:rPr>
              <w:t xml:space="preserve">Сумма показателей по счетам актива баланса </w:t>
            </w:r>
            <w:r w:rsidR="00820EA9">
              <w:rPr>
                <w:sz w:val="16"/>
                <w:szCs w:val="16"/>
              </w:rPr>
              <w:t>Х</w:t>
            </w:r>
            <w:r>
              <w:rPr>
                <w:sz w:val="16"/>
                <w:szCs w:val="16"/>
              </w:rPr>
              <w:t xml:space="preserve">103ХХ за минусом суммы показателей по счетам актива баланса </w:t>
            </w:r>
            <w:r w:rsidR="00820EA9">
              <w:rPr>
                <w:sz w:val="16"/>
                <w:szCs w:val="16"/>
              </w:rPr>
              <w:t>Х</w:t>
            </w:r>
            <w:r>
              <w:rPr>
                <w:sz w:val="16"/>
                <w:szCs w:val="16"/>
              </w:rPr>
              <w:t>1147Х</w:t>
            </w:r>
            <w:r w:rsidRPr="00E145E0">
              <w:rPr>
                <w:sz w:val="16"/>
                <w:szCs w:val="16"/>
              </w:rPr>
              <w:t xml:space="preserve"> Раздела </w:t>
            </w:r>
            <w:r>
              <w:rPr>
                <w:sz w:val="16"/>
                <w:szCs w:val="16"/>
              </w:rPr>
              <w:t>4</w:t>
            </w:r>
            <w:r w:rsidRPr="00E145E0">
              <w:rPr>
                <w:sz w:val="16"/>
                <w:szCs w:val="16"/>
              </w:rPr>
              <w:t xml:space="preserve"> не равна показателю по строке 0</w:t>
            </w:r>
            <w:r>
              <w:rPr>
                <w:sz w:val="16"/>
                <w:szCs w:val="16"/>
              </w:rPr>
              <w:t>7</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232D6B68" w14:textId="03DE46A0"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207E2C28" w14:textId="77777777" w:rsidR="00C44980" w:rsidRDefault="00C44980" w:rsidP="0085703A">
            <w:pPr>
              <w:rPr>
                <w:sz w:val="16"/>
                <w:szCs w:val="16"/>
              </w:rPr>
            </w:pPr>
            <w:r>
              <w:rPr>
                <w:sz w:val="16"/>
                <w:szCs w:val="16"/>
              </w:rPr>
              <w:t>Б</w:t>
            </w:r>
          </w:p>
        </w:tc>
      </w:tr>
      <w:tr w:rsidR="00C44980" w:rsidRPr="00293FB2" w14:paraId="2C2FF82E"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6266502" w14:textId="77777777" w:rsidR="00C44980" w:rsidRDefault="00C44980" w:rsidP="0085703A">
            <w:pPr>
              <w:rPr>
                <w:sz w:val="16"/>
                <w:szCs w:val="16"/>
              </w:rPr>
            </w:pPr>
            <w:r>
              <w:rPr>
                <w:sz w:val="16"/>
                <w:szCs w:val="16"/>
              </w:rPr>
              <w:t>56</w:t>
            </w:r>
          </w:p>
        </w:tc>
        <w:tc>
          <w:tcPr>
            <w:tcW w:w="782" w:type="dxa"/>
            <w:tcBorders>
              <w:top w:val="single" w:sz="4" w:space="0" w:color="auto"/>
              <w:left w:val="single" w:sz="4" w:space="0" w:color="auto"/>
              <w:bottom w:val="single" w:sz="4" w:space="0" w:color="auto"/>
              <w:right w:val="single" w:sz="4" w:space="0" w:color="auto"/>
            </w:tcBorders>
            <w:vAlign w:val="center"/>
          </w:tcPr>
          <w:p w14:paraId="79FDDF6E"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1B7179C5"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6B594950"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5B5E7E98" w14:textId="2DAC1402" w:rsidR="00C44980" w:rsidRDefault="00C44980" w:rsidP="0085703A">
            <w:pPr>
              <w:rPr>
                <w:sz w:val="16"/>
                <w:szCs w:val="16"/>
              </w:rPr>
            </w:pPr>
            <w:r>
              <w:rPr>
                <w:sz w:val="16"/>
                <w:szCs w:val="16"/>
              </w:rPr>
              <w:t xml:space="preserve">Сумма показателей по счетам актива баланса </w:t>
            </w:r>
            <w:r w:rsidR="00BE3CB5">
              <w:rPr>
                <w:sz w:val="16"/>
                <w:szCs w:val="16"/>
              </w:rPr>
              <w:t>Х</w:t>
            </w:r>
            <w:r>
              <w:rPr>
                <w:sz w:val="16"/>
                <w:szCs w:val="16"/>
              </w:rPr>
              <w:t xml:space="preserve">105ХХ за минусом суммы показателей по счетам актива баланса </w:t>
            </w:r>
            <w:r w:rsidR="00BE3CB5">
              <w:rPr>
                <w:sz w:val="16"/>
                <w:szCs w:val="16"/>
              </w:rPr>
              <w:t>Х</w:t>
            </w:r>
            <w:r>
              <w:rPr>
                <w:sz w:val="16"/>
                <w:szCs w:val="16"/>
              </w:rPr>
              <w:t>1148Х</w:t>
            </w:r>
          </w:p>
        </w:tc>
        <w:tc>
          <w:tcPr>
            <w:tcW w:w="425" w:type="dxa"/>
            <w:tcBorders>
              <w:top w:val="single" w:sz="4" w:space="0" w:color="auto"/>
              <w:left w:val="single" w:sz="4" w:space="0" w:color="auto"/>
              <w:bottom w:val="single" w:sz="4" w:space="0" w:color="auto"/>
              <w:right w:val="single" w:sz="4" w:space="0" w:color="auto"/>
            </w:tcBorders>
            <w:vAlign w:val="center"/>
          </w:tcPr>
          <w:p w14:paraId="532B62DC"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27C835D" w14:textId="77777777" w:rsidR="00C44980" w:rsidRDefault="00C44980" w:rsidP="0085703A">
            <w:pPr>
              <w:rPr>
                <w:sz w:val="16"/>
                <w:szCs w:val="16"/>
              </w:rPr>
            </w:pPr>
            <w:r>
              <w:rPr>
                <w:sz w:val="16"/>
                <w:szCs w:val="16"/>
              </w:rPr>
              <w:t>080</w:t>
            </w:r>
          </w:p>
        </w:tc>
        <w:tc>
          <w:tcPr>
            <w:tcW w:w="567" w:type="dxa"/>
            <w:tcBorders>
              <w:top w:val="single" w:sz="4" w:space="0" w:color="auto"/>
              <w:left w:val="single" w:sz="4" w:space="0" w:color="auto"/>
              <w:bottom w:val="single" w:sz="4" w:space="0" w:color="auto"/>
              <w:right w:val="single" w:sz="4" w:space="0" w:color="auto"/>
            </w:tcBorders>
            <w:vAlign w:val="center"/>
          </w:tcPr>
          <w:p w14:paraId="3DC860C6"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4B356B8A"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B6B5E47"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10CBF22" w14:textId="3C1AB8CD" w:rsidR="00C44980" w:rsidRDefault="00C44980" w:rsidP="0085703A">
            <w:pPr>
              <w:rPr>
                <w:sz w:val="16"/>
                <w:szCs w:val="16"/>
              </w:rPr>
            </w:pPr>
            <w:r>
              <w:rPr>
                <w:sz w:val="16"/>
                <w:szCs w:val="16"/>
              </w:rPr>
              <w:t xml:space="preserve">Сумма показателей по счетам актива баланса </w:t>
            </w:r>
            <w:r w:rsidR="00BE3CB5">
              <w:rPr>
                <w:sz w:val="16"/>
                <w:szCs w:val="16"/>
              </w:rPr>
              <w:t>Х</w:t>
            </w:r>
            <w:r>
              <w:rPr>
                <w:sz w:val="16"/>
                <w:szCs w:val="16"/>
              </w:rPr>
              <w:t xml:space="preserve">105ХХ за минусом суммы показателей по счетам актива баланса </w:t>
            </w:r>
            <w:r w:rsidR="00BE3CB5">
              <w:rPr>
                <w:sz w:val="16"/>
                <w:szCs w:val="16"/>
              </w:rPr>
              <w:t>Х</w:t>
            </w:r>
            <w:r>
              <w:rPr>
                <w:sz w:val="16"/>
                <w:szCs w:val="16"/>
              </w:rPr>
              <w:t>1148Х</w:t>
            </w:r>
            <w:r w:rsidRPr="00E145E0">
              <w:rPr>
                <w:sz w:val="16"/>
                <w:szCs w:val="16"/>
              </w:rPr>
              <w:t xml:space="preserve"> Раздела </w:t>
            </w:r>
            <w:r>
              <w:rPr>
                <w:sz w:val="16"/>
                <w:szCs w:val="16"/>
              </w:rPr>
              <w:t>4</w:t>
            </w:r>
            <w:r w:rsidRPr="00E145E0">
              <w:rPr>
                <w:sz w:val="16"/>
                <w:szCs w:val="16"/>
              </w:rPr>
              <w:t xml:space="preserve"> не равна показателю по строке 0</w:t>
            </w:r>
            <w:r>
              <w:rPr>
                <w:sz w:val="16"/>
                <w:szCs w:val="16"/>
              </w:rPr>
              <w:t>8</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210D4010" w14:textId="64E4215E"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145F6EF2" w14:textId="77777777" w:rsidR="00C44980" w:rsidRDefault="00C44980" w:rsidP="0085703A">
            <w:pPr>
              <w:rPr>
                <w:sz w:val="16"/>
                <w:szCs w:val="16"/>
              </w:rPr>
            </w:pPr>
            <w:r>
              <w:rPr>
                <w:sz w:val="16"/>
                <w:szCs w:val="16"/>
              </w:rPr>
              <w:t>Б</w:t>
            </w:r>
          </w:p>
        </w:tc>
      </w:tr>
      <w:tr w:rsidR="00C44980" w:rsidRPr="00293FB2" w14:paraId="74D379BE"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4750D460" w14:textId="77777777" w:rsidR="00C44980" w:rsidRDefault="00C44980" w:rsidP="0085703A">
            <w:pPr>
              <w:rPr>
                <w:sz w:val="16"/>
                <w:szCs w:val="16"/>
              </w:rPr>
            </w:pPr>
            <w:r>
              <w:rPr>
                <w:sz w:val="16"/>
                <w:szCs w:val="16"/>
              </w:rPr>
              <w:t>57</w:t>
            </w:r>
          </w:p>
        </w:tc>
        <w:tc>
          <w:tcPr>
            <w:tcW w:w="782" w:type="dxa"/>
            <w:tcBorders>
              <w:top w:val="single" w:sz="4" w:space="0" w:color="auto"/>
              <w:left w:val="single" w:sz="4" w:space="0" w:color="auto"/>
              <w:bottom w:val="single" w:sz="4" w:space="0" w:color="auto"/>
              <w:right w:val="single" w:sz="4" w:space="0" w:color="auto"/>
            </w:tcBorders>
            <w:vAlign w:val="center"/>
          </w:tcPr>
          <w:p w14:paraId="02F054A6"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58EC1BC0"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4F17E79"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6F8DE41C" w14:textId="31FB2514" w:rsidR="00C44980" w:rsidRDefault="00C44980" w:rsidP="0085703A">
            <w:pPr>
              <w:rPr>
                <w:sz w:val="16"/>
                <w:szCs w:val="16"/>
              </w:rPr>
            </w:pPr>
            <w:r>
              <w:rPr>
                <w:sz w:val="16"/>
                <w:szCs w:val="16"/>
              </w:rPr>
              <w:t xml:space="preserve">Сумма показателей по счетам актива баланса </w:t>
            </w:r>
            <w:r w:rsidR="00BE3CB5">
              <w:rPr>
                <w:sz w:val="16"/>
                <w:szCs w:val="16"/>
              </w:rPr>
              <w:t>Х</w:t>
            </w:r>
            <w:r>
              <w:rPr>
                <w:sz w:val="16"/>
                <w:szCs w:val="16"/>
              </w:rPr>
              <w:t xml:space="preserve">111ХХ за минусом суммы показателей по счетам актива баланса </w:t>
            </w:r>
            <w:r w:rsidR="009917BC">
              <w:rPr>
                <w:sz w:val="16"/>
                <w:szCs w:val="16"/>
              </w:rPr>
              <w:t>Х</w:t>
            </w:r>
            <w:r w:rsidRPr="00027E1A">
              <w:rPr>
                <w:sz w:val="16"/>
                <w:szCs w:val="16"/>
              </w:rPr>
              <w:t xml:space="preserve">10441, </w:t>
            </w:r>
            <w:r w:rsidR="009917BC">
              <w:rPr>
                <w:sz w:val="16"/>
                <w:szCs w:val="16"/>
              </w:rPr>
              <w:t>Х</w:t>
            </w:r>
            <w:r w:rsidRPr="00027E1A">
              <w:rPr>
                <w:sz w:val="16"/>
                <w:szCs w:val="16"/>
              </w:rPr>
              <w:t xml:space="preserve">10442, </w:t>
            </w:r>
            <w:r w:rsidR="009917BC">
              <w:rPr>
                <w:sz w:val="16"/>
                <w:szCs w:val="16"/>
              </w:rPr>
              <w:t>Х</w:t>
            </w:r>
            <w:r w:rsidRPr="00027E1A">
              <w:rPr>
                <w:sz w:val="16"/>
                <w:szCs w:val="16"/>
              </w:rPr>
              <w:t>10444-</w:t>
            </w:r>
            <w:r w:rsidR="009917BC">
              <w:rPr>
                <w:sz w:val="16"/>
                <w:szCs w:val="16"/>
              </w:rPr>
              <w:t>Х</w:t>
            </w:r>
            <w:r w:rsidRPr="00027E1A">
              <w:rPr>
                <w:sz w:val="16"/>
                <w:szCs w:val="16"/>
              </w:rPr>
              <w:t xml:space="preserve">10449, </w:t>
            </w:r>
            <w:r w:rsidR="009917BC">
              <w:rPr>
                <w:sz w:val="16"/>
                <w:szCs w:val="16"/>
              </w:rPr>
              <w:t>Х</w:t>
            </w:r>
            <w:r w:rsidRPr="00027E1A">
              <w:rPr>
                <w:sz w:val="16"/>
                <w:szCs w:val="16"/>
              </w:rPr>
              <w:t xml:space="preserve">11441, </w:t>
            </w:r>
            <w:r w:rsidR="009917BC">
              <w:rPr>
                <w:sz w:val="16"/>
                <w:szCs w:val="16"/>
              </w:rPr>
              <w:t>Х</w:t>
            </w:r>
            <w:r w:rsidRPr="00027E1A">
              <w:rPr>
                <w:sz w:val="16"/>
                <w:szCs w:val="16"/>
              </w:rPr>
              <w:t xml:space="preserve">11442, </w:t>
            </w:r>
            <w:r w:rsidR="009917BC">
              <w:rPr>
                <w:sz w:val="16"/>
                <w:szCs w:val="16"/>
              </w:rPr>
              <w:t>Х</w:t>
            </w:r>
            <w:r w:rsidRPr="00027E1A">
              <w:rPr>
                <w:sz w:val="16"/>
                <w:szCs w:val="16"/>
              </w:rPr>
              <w:t>11444-</w:t>
            </w:r>
            <w:r w:rsidR="009917BC">
              <w:rPr>
                <w:sz w:val="16"/>
                <w:szCs w:val="16"/>
              </w:rPr>
              <w:t>Х</w:t>
            </w:r>
            <w:r w:rsidRPr="00027E1A">
              <w:rPr>
                <w:sz w:val="16"/>
                <w:szCs w:val="16"/>
              </w:rPr>
              <w:t>11448</w:t>
            </w:r>
            <w:r>
              <w:rPr>
                <w:sz w:val="16"/>
                <w:szCs w:val="16"/>
              </w:rPr>
              <w:t xml:space="preserve">, </w:t>
            </w:r>
            <w:r w:rsidR="009917BC">
              <w:rPr>
                <w:sz w:val="16"/>
                <w:szCs w:val="16"/>
              </w:rPr>
              <w:t>Х</w:t>
            </w:r>
            <w:r w:rsidRPr="00027E1A">
              <w:rPr>
                <w:sz w:val="16"/>
                <w:szCs w:val="16"/>
              </w:rPr>
              <w:t xml:space="preserve">1046D, </w:t>
            </w:r>
            <w:r w:rsidR="009917BC">
              <w:rPr>
                <w:sz w:val="16"/>
                <w:szCs w:val="16"/>
              </w:rPr>
              <w:t>Х</w:t>
            </w:r>
            <w:r w:rsidRPr="00027E1A">
              <w:rPr>
                <w:sz w:val="16"/>
                <w:szCs w:val="16"/>
              </w:rPr>
              <w:t xml:space="preserve">1046I, </w:t>
            </w:r>
            <w:r w:rsidR="009917BC">
              <w:rPr>
                <w:sz w:val="16"/>
                <w:szCs w:val="16"/>
              </w:rPr>
              <w:t>Х</w:t>
            </w:r>
            <w:r w:rsidRPr="00027E1A">
              <w:rPr>
                <w:sz w:val="16"/>
                <w:szCs w:val="16"/>
              </w:rPr>
              <w:t xml:space="preserve">1046N, </w:t>
            </w:r>
            <w:r w:rsidR="009917BC">
              <w:rPr>
                <w:sz w:val="16"/>
                <w:szCs w:val="16"/>
              </w:rPr>
              <w:t>Х</w:t>
            </w:r>
            <w:r w:rsidRPr="00027E1A">
              <w:rPr>
                <w:sz w:val="16"/>
                <w:szCs w:val="16"/>
              </w:rPr>
              <w:t xml:space="preserve">1046R, </w:t>
            </w:r>
            <w:r w:rsidR="009917BC">
              <w:rPr>
                <w:sz w:val="16"/>
                <w:szCs w:val="16"/>
              </w:rPr>
              <w:t>Х</w:t>
            </w:r>
            <w:r w:rsidRPr="00027E1A">
              <w:rPr>
                <w:sz w:val="16"/>
                <w:szCs w:val="16"/>
              </w:rPr>
              <w:t>1049I</w:t>
            </w:r>
            <w:r>
              <w:rPr>
                <w:sz w:val="16"/>
                <w:szCs w:val="16"/>
              </w:rPr>
              <w:t xml:space="preserve">, </w:t>
            </w:r>
            <w:r w:rsidR="009917BC">
              <w:rPr>
                <w:sz w:val="16"/>
                <w:szCs w:val="16"/>
              </w:rPr>
              <w:t>Х</w:t>
            </w:r>
            <w:r w:rsidRPr="00027E1A">
              <w:rPr>
                <w:sz w:val="16"/>
                <w:szCs w:val="16"/>
              </w:rPr>
              <w:t xml:space="preserve">1146D, </w:t>
            </w:r>
            <w:r w:rsidR="009917BC">
              <w:rPr>
                <w:sz w:val="16"/>
                <w:szCs w:val="16"/>
              </w:rPr>
              <w:t>Х</w:t>
            </w:r>
            <w:r w:rsidRPr="00027E1A">
              <w:rPr>
                <w:sz w:val="16"/>
                <w:szCs w:val="16"/>
              </w:rPr>
              <w:t xml:space="preserve">1146I, </w:t>
            </w:r>
            <w:r w:rsidR="009917BC">
              <w:rPr>
                <w:sz w:val="16"/>
                <w:szCs w:val="16"/>
              </w:rPr>
              <w:t>Х</w:t>
            </w:r>
            <w:r w:rsidRPr="00027E1A">
              <w:rPr>
                <w:sz w:val="16"/>
                <w:szCs w:val="16"/>
              </w:rPr>
              <w:t xml:space="preserve">1146N, </w:t>
            </w:r>
            <w:r w:rsidR="009917BC">
              <w:rPr>
                <w:sz w:val="16"/>
                <w:szCs w:val="16"/>
              </w:rPr>
              <w:t>Х</w:t>
            </w:r>
            <w:r w:rsidRPr="00027E1A">
              <w:rPr>
                <w:sz w:val="16"/>
                <w:szCs w:val="16"/>
              </w:rPr>
              <w:t>1146R</w:t>
            </w:r>
          </w:p>
        </w:tc>
        <w:tc>
          <w:tcPr>
            <w:tcW w:w="425" w:type="dxa"/>
            <w:tcBorders>
              <w:top w:val="single" w:sz="4" w:space="0" w:color="auto"/>
              <w:left w:val="single" w:sz="4" w:space="0" w:color="auto"/>
              <w:bottom w:val="single" w:sz="4" w:space="0" w:color="auto"/>
              <w:right w:val="single" w:sz="4" w:space="0" w:color="auto"/>
            </w:tcBorders>
            <w:vAlign w:val="center"/>
          </w:tcPr>
          <w:p w14:paraId="317505A0"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165A3EA" w14:textId="77777777" w:rsidR="00C44980" w:rsidRDefault="00C44980" w:rsidP="0085703A">
            <w:pPr>
              <w:rPr>
                <w:sz w:val="16"/>
                <w:szCs w:val="16"/>
              </w:rPr>
            </w:pPr>
            <w:r>
              <w:rPr>
                <w:sz w:val="16"/>
                <w:szCs w:val="16"/>
              </w:rPr>
              <w:t>100</w:t>
            </w:r>
          </w:p>
        </w:tc>
        <w:tc>
          <w:tcPr>
            <w:tcW w:w="567" w:type="dxa"/>
            <w:tcBorders>
              <w:top w:val="single" w:sz="4" w:space="0" w:color="auto"/>
              <w:left w:val="single" w:sz="4" w:space="0" w:color="auto"/>
              <w:bottom w:val="single" w:sz="4" w:space="0" w:color="auto"/>
              <w:right w:val="single" w:sz="4" w:space="0" w:color="auto"/>
            </w:tcBorders>
            <w:vAlign w:val="center"/>
          </w:tcPr>
          <w:p w14:paraId="634E2B36"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48DCA357"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3730996"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7F43962E" w14:textId="7EDF3AF3" w:rsidR="00C44980" w:rsidRDefault="00C44980" w:rsidP="0085703A">
            <w:pPr>
              <w:rPr>
                <w:sz w:val="16"/>
                <w:szCs w:val="16"/>
              </w:rPr>
            </w:pPr>
            <w:r>
              <w:rPr>
                <w:sz w:val="16"/>
                <w:szCs w:val="16"/>
              </w:rPr>
              <w:t xml:space="preserve">Сумма показателей по счетам актива баланса </w:t>
            </w:r>
            <w:r w:rsidR="00BE3CB5">
              <w:rPr>
                <w:sz w:val="16"/>
                <w:szCs w:val="16"/>
              </w:rPr>
              <w:t>Х</w:t>
            </w:r>
            <w:r>
              <w:rPr>
                <w:sz w:val="16"/>
                <w:szCs w:val="16"/>
              </w:rPr>
              <w:t xml:space="preserve">111ХХ за минусом суммы показателей по счетам актива баланса </w:t>
            </w:r>
            <w:r w:rsidR="000F5AAC">
              <w:rPr>
                <w:sz w:val="16"/>
                <w:szCs w:val="16"/>
              </w:rPr>
              <w:t>Х</w:t>
            </w:r>
            <w:r w:rsidRPr="00027E1A">
              <w:rPr>
                <w:sz w:val="16"/>
                <w:szCs w:val="16"/>
              </w:rPr>
              <w:t xml:space="preserve">10441, </w:t>
            </w:r>
            <w:r w:rsidR="000F5AAC">
              <w:rPr>
                <w:sz w:val="16"/>
                <w:szCs w:val="16"/>
              </w:rPr>
              <w:t>Х</w:t>
            </w:r>
            <w:r w:rsidRPr="00027E1A">
              <w:rPr>
                <w:sz w:val="16"/>
                <w:szCs w:val="16"/>
              </w:rPr>
              <w:t xml:space="preserve">10442, </w:t>
            </w:r>
            <w:r w:rsidR="000F5AAC">
              <w:rPr>
                <w:sz w:val="16"/>
                <w:szCs w:val="16"/>
              </w:rPr>
              <w:t>Х</w:t>
            </w:r>
            <w:r w:rsidRPr="00027E1A">
              <w:rPr>
                <w:sz w:val="16"/>
                <w:szCs w:val="16"/>
              </w:rPr>
              <w:t xml:space="preserve">10444-10449, 11441, </w:t>
            </w:r>
            <w:r w:rsidR="000F5AAC">
              <w:rPr>
                <w:sz w:val="16"/>
                <w:szCs w:val="16"/>
              </w:rPr>
              <w:t>Х</w:t>
            </w:r>
            <w:r w:rsidRPr="00027E1A">
              <w:rPr>
                <w:sz w:val="16"/>
                <w:szCs w:val="16"/>
              </w:rPr>
              <w:t xml:space="preserve">11442, </w:t>
            </w:r>
            <w:r w:rsidR="000F5AAC">
              <w:rPr>
                <w:sz w:val="16"/>
                <w:szCs w:val="16"/>
              </w:rPr>
              <w:t>Х</w:t>
            </w:r>
            <w:r w:rsidRPr="00027E1A">
              <w:rPr>
                <w:sz w:val="16"/>
                <w:szCs w:val="16"/>
              </w:rPr>
              <w:t>11444-</w:t>
            </w:r>
            <w:r w:rsidR="000F5AAC">
              <w:rPr>
                <w:sz w:val="16"/>
                <w:szCs w:val="16"/>
              </w:rPr>
              <w:t>Х</w:t>
            </w:r>
            <w:r w:rsidRPr="00027E1A">
              <w:rPr>
                <w:sz w:val="16"/>
                <w:szCs w:val="16"/>
              </w:rPr>
              <w:t>11448</w:t>
            </w:r>
            <w:r>
              <w:rPr>
                <w:sz w:val="16"/>
                <w:szCs w:val="16"/>
              </w:rPr>
              <w:t xml:space="preserve">, </w:t>
            </w:r>
            <w:r w:rsidR="000F5AAC">
              <w:rPr>
                <w:sz w:val="16"/>
                <w:szCs w:val="16"/>
              </w:rPr>
              <w:t>Х</w:t>
            </w:r>
            <w:r w:rsidRPr="00027E1A">
              <w:rPr>
                <w:sz w:val="16"/>
                <w:szCs w:val="16"/>
              </w:rPr>
              <w:t xml:space="preserve">1046D, </w:t>
            </w:r>
            <w:r w:rsidR="000F5AAC">
              <w:rPr>
                <w:sz w:val="16"/>
                <w:szCs w:val="16"/>
              </w:rPr>
              <w:t>Х</w:t>
            </w:r>
            <w:r w:rsidRPr="00027E1A">
              <w:rPr>
                <w:sz w:val="16"/>
                <w:szCs w:val="16"/>
              </w:rPr>
              <w:t xml:space="preserve">1046I, </w:t>
            </w:r>
            <w:r w:rsidR="000F5AAC">
              <w:rPr>
                <w:sz w:val="16"/>
                <w:szCs w:val="16"/>
              </w:rPr>
              <w:t>Х</w:t>
            </w:r>
            <w:r w:rsidRPr="00027E1A">
              <w:rPr>
                <w:sz w:val="16"/>
                <w:szCs w:val="16"/>
              </w:rPr>
              <w:t>1046N, 1046R, 1049I</w:t>
            </w:r>
            <w:r>
              <w:rPr>
                <w:sz w:val="16"/>
                <w:szCs w:val="16"/>
              </w:rPr>
              <w:t xml:space="preserve">, </w:t>
            </w:r>
            <w:r w:rsidR="000F5AAC">
              <w:rPr>
                <w:sz w:val="16"/>
                <w:szCs w:val="16"/>
              </w:rPr>
              <w:t>Х</w:t>
            </w:r>
            <w:r w:rsidRPr="00027E1A">
              <w:rPr>
                <w:sz w:val="16"/>
                <w:szCs w:val="16"/>
              </w:rPr>
              <w:t xml:space="preserve">1146D, </w:t>
            </w:r>
            <w:r w:rsidR="000F5AAC">
              <w:rPr>
                <w:sz w:val="16"/>
                <w:szCs w:val="16"/>
              </w:rPr>
              <w:t>Х</w:t>
            </w:r>
            <w:r w:rsidRPr="00027E1A">
              <w:rPr>
                <w:sz w:val="16"/>
                <w:szCs w:val="16"/>
              </w:rPr>
              <w:t xml:space="preserve">1146I, </w:t>
            </w:r>
            <w:r w:rsidR="000F5AAC">
              <w:rPr>
                <w:sz w:val="16"/>
                <w:szCs w:val="16"/>
              </w:rPr>
              <w:t>Х</w:t>
            </w:r>
            <w:r w:rsidRPr="00027E1A">
              <w:rPr>
                <w:sz w:val="16"/>
                <w:szCs w:val="16"/>
              </w:rPr>
              <w:t xml:space="preserve">1146N, </w:t>
            </w:r>
            <w:r w:rsidR="000F5AAC">
              <w:rPr>
                <w:sz w:val="16"/>
                <w:szCs w:val="16"/>
              </w:rPr>
              <w:t>Х</w:t>
            </w:r>
            <w:r w:rsidRPr="00027E1A">
              <w:rPr>
                <w:sz w:val="16"/>
                <w:szCs w:val="16"/>
              </w:rPr>
              <w:t>1146R</w:t>
            </w:r>
            <w:r>
              <w:rPr>
                <w:sz w:val="16"/>
                <w:szCs w:val="16"/>
              </w:rPr>
              <w:t xml:space="preserve">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10</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5EE568FB" w14:textId="118E3F28"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21F95235" w14:textId="77777777" w:rsidR="00C44980" w:rsidRDefault="00C44980" w:rsidP="0085703A">
            <w:pPr>
              <w:rPr>
                <w:sz w:val="16"/>
                <w:szCs w:val="16"/>
              </w:rPr>
            </w:pPr>
            <w:r>
              <w:rPr>
                <w:sz w:val="16"/>
                <w:szCs w:val="16"/>
              </w:rPr>
              <w:t>Б</w:t>
            </w:r>
          </w:p>
        </w:tc>
      </w:tr>
      <w:tr w:rsidR="00C44980" w:rsidRPr="00293FB2" w14:paraId="5AD518D5"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6FF25A98" w14:textId="77777777" w:rsidR="00C44980" w:rsidRDefault="00C44980" w:rsidP="0085703A">
            <w:pPr>
              <w:rPr>
                <w:sz w:val="16"/>
                <w:szCs w:val="16"/>
              </w:rPr>
            </w:pPr>
            <w:r>
              <w:rPr>
                <w:sz w:val="16"/>
                <w:szCs w:val="16"/>
              </w:rPr>
              <w:t>58</w:t>
            </w:r>
          </w:p>
        </w:tc>
        <w:tc>
          <w:tcPr>
            <w:tcW w:w="782" w:type="dxa"/>
            <w:tcBorders>
              <w:top w:val="single" w:sz="4" w:space="0" w:color="auto"/>
              <w:left w:val="single" w:sz="4" w:space="0" w:color="auto"/>
              <w:bottom w:val="single" w:sz="4" w:space="0" w:color="auto"/>
              <w:right w:val="single" w:sz="4" w:space="0" w:color="auto"/>
            </w:tcBorders>
            <w:vAlign w:val="center"/>
          </w:tcPr>
          <w:p w14:paraId="3F8A5AB3"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39C66B01"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0C03E75F"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0CCFF178" w14:textId="00F8FBBE"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 xml:space="preserve">113ХХ за минусом суммы показателей по счетам актива баланса </w:t>
            </w:r>
            <w:r w:rsidR="000F5AAC">
              <w:rPr>
                <w:sz w:val="16"/>
                <w:szCs w:val="16"/>
              </w:rPr>
              <w:t>Х</w:t>
            </w:r>
            <w:r>
              <w:rPr>
                <w:sz w:val="16"/>
                <w:szCs w:val="16"/>
              </w:rPr>
              <w:t>1149Х</w:t>
            </w:r>
          </w:p>
        </w:tc>
        <w:tc>
          <w:tcPr>
            <w:tcW w:w="425" w:type="dxa"/>
            <w:tcBorders>
              <w:top w:val="single" w:sz="4" w:space="0" w:color="auto"/>
              <w:left w:val="single" w:sz="4" w:space="0" w:color="auto"/>
              <w:bottom w:val="single" w:sz="4" w:space="0" w:color="auto"/>
              <w:right w:val="single" w:sz="4" w:space="0" w:color="auto"/>
            </w:tcBorders>
            <w:vAlign w:val="center"/>
          </w:tcPr>
          <w:p w14:paraId="206F46C9"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67FB5DB7" w14:textId="77777777" w:rsidR="00C44980" w:rsidRDefault="00C44980" w:rsidP="0085703A">
            <w:pPr>
              <w:rPr>
                <w:sz w:val="16"/>
                <w:szCs w:val="16"/>
              </w:rPr>
            </w:pPr>
            <w:r>
              <w:rPr>
                <w:sz w:val="16"/>
                <w:szCs w:val="16"/>
              </w:rPr>
              <w:t>110</w:t>
            </w:r>
          </w:p>
        </w:tc>
        <w:tc>
          <w:tcPr>
            <w:tcW w:w="567" w:type="dxa"/>
            <w:tcBorders>
              <w:top w:val="single" w:sz="4" w:space="0" w:color="auto"/>
              <w:left w:val="single" w:sz="4" w:space="0" w:color="auto"/>
              <w:bottom w:val="single" w:sz="4" w:space="0" w:color="auto"/>
              <w:right w:val="single" w:sz="4" w:space="0" w:color="auto"/>
            </w:tcBorders>
            <w:vAlign w:val="center"/>
          </w:tcPr>
          <w:p w14:paraId="3147275F"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11BE44F3"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4B67E529"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6BCF294A" w14:textId="50F1857F"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 xml:space="preserve">113ХХ за минусом суммы показателей по счетам актива баланса </w:t>
            </w:r>
            <w:r w:rsidR="000F5AAC">
              <w:rPr>
                <w:sz w:val="16"/>
                <w:szCs w:val="16"/>
              </w:rPr>
              <w:t>Х</w:t>
            </w:r>
            <w:r>
              <w:rPr>
                <w:sz w:val="16"/>
                <w:szCs w:val="16"/>
              </w:rPr>
              <w:t>1149Х</w:t>
            </w:r>
            <w:r w:rsidRPr="00E145E0">
              <w:rPr>
                <w:sz w:val="16"/>
                <w:szCs w:val="16"/>
              </w:rPr>
              <w:t xml:space="preserve"> Раздела </w:t>
            </w:r>
            <w:r>
              <w:rPr>
                <w:sz w:val="16"/>
                <w:szCs w:val="16"/>
              </w:rPr>
              <w:t>4</w:t>
            </w:r>
            <w:r w:rsidRPr="00E145E0">
              <w:rPr>
                <w:sz w:val="16"/>
                <w:szCs w:val="16"/>
              </w:rPr>
              <w:t xml:space="preserve"> не равна показателю по </w:t>
            </w:r>
            <w:r w:rsidRPr="00E145E0">
              <w:rPr>
                <w:sz w:val="16"/>
                <w:szCs w:val="16"/>
              </w:rPr>
              <w:lastRenderedPageBreak/>
              <w:t xml:space="preserve">строке </w:t>
            </w:r>
            <w:r>
              <w:rPr>
                <w:sz w:val="16"/>
                <w:szCs w:val="16"/>
              </w:rPr>
              <w:t>11</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056FDC18" w14:textId="7CD5DF8D" w:rsidR="00C44980" w:rsidRDefault="00C44980" w:rsidP="0085703A">
            <w:pPr>
              <w:rPr>
                <w:sz w:val="16"/>
                <w:szCs w:val="16"/>
              </w:rPr>
            </w:pPr>
            <w:r w:rsidRPr="00B51652">
              <w:rPr>
                <w:sz w:val="16"/>
                <w:szCs w:val="16"/>
              </w:rPr>
              <w:lastRenderedPageBreak/>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2F5B40E3" w14:textId="77777777" w:rsidR="00C44980" w:rsidRDefault="00C44980" w:rsidP="0085703A">
            <w:pPr>
              <w:rPr>
                <w:sz w:val="16"/>
                <w:szCs w:val="16"/>
              </w:rPr>
            </w:pPr>
            <w:r>
              <w:rPr>
                <w:sz w:val="16"/>
                <w:szCs w:val="16"/>
              </w:rPr>
              <w:t>Б</w:t>
            </w:r>
          </w:p>
        </w:tc>
      </w:tr>
      <w:tr w:rsidR="00C44980" w:rsidRPr="00293FB2" w14:paraId="67861FC1"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C269173" w14:textId="77777777" w:rsidR="00C44980" w:rsidRDefault="00C44980" w:rsidP="0085703A">
            <w:pPr>
              <w:rPr>
                <w:sz w:val="16"/>
                <w:szCs w:val="16"/>
              </w:rPr>
            </w:pPr>
            <w:r>
              <w:rPr>
                <w:sz w:val="16"/>
                <w:szCs w:val="16"/>
              </w:rPr>
              <w:lastRenderedPageBreak/>
              <w:t>59</w:t>
            </w:r>
          </w:p>
        </w:tc>
        <w:tc>
          <w:tcPr>
            <w:tcW w:w="782" w:type="dxa"/>
            <w:tcBorders>
              <w:top w:val="single" w:sz="4" w:space="0" w:color="auto"/>
              <w:left w:val="single" w:sz="4" w:space="0" w:color="auto"/>
              <w:bottom w:val="single" w:sz="4" w:space="0" w:color="auto"/>
              <w:right w:val="single" w:sz="4" w:space="0" w:color="auto"/>
            </w:tcBorders>
            <w:vAlign w:val="center"/>
          </w:tcPr>
          <w:p w14:paraId="2EA6BC19"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4D8AE452"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64660470"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38C5370C" w14:textId="4C6C2B0C"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106ХХ</w:t>
            </w:r>
          </w:p>
        </w:tc>
        <w:tc>
          <w:tcPr>
            <w:tcW w:w="425" w:type="dxa"/>
            <w:tcBorders>
              <w:top w:val="single" w:sz="4" w:space="0" w:color="auto"/>
              <w:left w:val="single" w:sz="4" w:space="0" w:color="auto"/>
              <w:bottom w:val="single" w:sz="4" w:space="0" w:color="auto"/>
              <w:right w:val="single" w:sz="4" w:space="0" w:color="auto"/>
            </w:tcBorders>
            <w:vAlign w:val="center"/>
          </w:tcPr>
          <w:p w14:paraId="00DD9297"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F4D6C6B" w14:textId="77777777" w:rsidR="00C44980" w:rsidRDefault="00C44980" w:rsidP="0085703A">
            <w:pPr>
              <w:rPr>
                <w:sz w:val="16"/>
                <w:szCs w:val="16"/>
              </w:rPr>
            </w:pPr>
            <w:r>
              <w:rPr>
                <w:sz w:val="16"/>
                <w:szCs w:val="16"/>
              </w:rPr>
              <w:t>120</w:t>
            </w:r>
          </w:p>
        </w:tc>
        <w:tc>
          <w:tcPr>
            <w:tcW w:w="567" w:type="dxa"/>
            <w:tcBorders>
              <w:top w:val="single" w:sz="4" w:space="0" w:color="auto"/>
              <w:left w:val="single" w:sz="4" w:space="0" w:color="auto"/>
              <w:bottom w:val="single" w:sz="4" w:space="0" w:color="auto"/>
              <w:right w:val="single" w:sz="4" w:space="0" w:color="auto"/>
            </w:tcBorders>
            <w:vAlign w:val="center"/>
          </w:tcPr>
          <w:p w14:paraId="68451C3D"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3E592D85"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7E342D97"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32C5F7BC" w14:textId="0F021854"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106ХХ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12</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6FBDC721" w14:textId="09DA4C22"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E8D230A" w14:textId="77777777" w:rsidR="00C44980" w:rsidRDefault="00C44980" w:rsidP="0085703A">
            <w:pPr>
              <w:rPr>
                <w:sz w:val="16"/>
                <w:szCs w:val="16"/>
              </w:rPr>
            </w:pPr>
            <w:r>
              <w:rPr>
                <w:sz w:val="16"/>
                <w:szCs w:val="16"/>
              </w:rPr>
              <w:t>Б</w:t>
            </w:r>
          </w:p>
        </w:tc>
      </w:tr>
      <w:tr w:rsidR="00C44980" w:rsidRPr="00293FB2" w14:paraId="7B001193"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F7D2940" w14:textId="77777777" w:rsidR="00C44980" w:rsidRDefault="00C44980" w:rsidP="0085703A">
            <w:pPr>
              <w:rPr>
                <w:sz w:val="16"/>
                <w:szCs w:val="16"/>
              </w:rPr>
            </w:pPr>
            <w:r>
              <w:rPr>
                <w:sz w:val="16"/>
                <w:szCs w:val="16"/>
              </w:rPr>
              <w:t>60</w:t>
            </w:r>
          </w:p>
        </w:tc>
        <w:tc>
          <w:tcPr>
            <w:tcW w:w="782" w:type="dxa"/>
            <w:tcBorders>
              <w:top w:val="single" w:sz="4" w:space="0" w:color="auto"/>
              <w:left w:val="single" w:sz="4" w:space="0" w:color="auto"/>
              <w:bottom w:val="single" w:sz="4" w:space="0" w:color="auto"/>
              <w:right w:val="single" w:sz="4" w:space="0" w:color="auto"/>
            </w:tcBorders>
            <w:vAlign w:val="center"/>
          </w:tcPr>
          <w:p w14:paraId="1FA43293"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7934FF53"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01340FC3"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454D6203" w14:textId="743E54C8"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107ХХ</w:t>
            </w:r>
          </w:p>
        </w:tc>
        <w:tc>
          <w:tcPr>
            <w:tcW w:w="425" w:type="dxa"/>
            <w:tcBorders>
              <w:top w:val="single" w:sz="4" w:space="0" w:color="auto"/>
              <w:left w:val="single" w:sz="4" w:space="0" w:color="auto"/>
              <w:bottom w:val="single" w:sz="4" w:space="0" w:color="auto"/>
              <w:right w:val="single" w:sz="4" w:space="0" w:color="auto"/>
            </w:tcBorders>
            <w:vAlign w:val="center"/>
          </w:tcPr>
          <w:p w14:paraId="44B5F371"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13492001" w14:textId="77777777" w:rsidR="00C44980" w:rsidRDefault="00C44980" w:rsidP="0085703A">
            <w:pPr>
              <w:rPr>
                <w:sz w:val="16"/>
                <w:szCs w:val="16"/>
              </w:rPr>
            </w:pPr>
            <w:r>
              <w:rPr>
                <w:sz w:val="16"/>
                <w:szCs w:val="16"/>
              </w:rPr>
              <w:t>130</w:t>
            </w:r>
          </w:p>
        </w:tc>
        <w:tc>
          <w:tcPr>
            <w:tcW w:w="567" w:type="dxa"/>
            <w:tcBorders>
              <w:top w:val="single" w:sz="4" w:space="0" w:color="auto"/>
              <w:left w:val="single" w:sz="4" w:space="0" w:color="auto"/>
              <w:bottom w:val="single" w:sz="4" w:space="0" w:color="auto"/>
              <w:right w:val="single" w:sz="4" w:space="0" w:color="auto"/>
            </w:tcBorders>
            <w:vAlign w:val="center"/>
          </w:tcPr>
          <w:p w14:paraId="775D73B1"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572C4962"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90806A6"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23F3E42D" w14:textId="4F5FD7BD"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107ХХ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13</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5E854BF7" w14:textId="3BFDC3D4"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3AC036B8" w14:textId="77777777" w:rsidR="00C44980" w:rsidRDefault="00C44980" w:rsidP="0085703A">
            <w:pPr>
              <w:rPr>
                <w:sz w:val="16"/>
                <w:szCs w:val="16"/>
              </w:rPr>
            </w:pPr>
            <w:r>
              <w:rPr>
                <w:sz w:val="16"/>
                <w:szCs w:val="16"/>
              </w:rPr>
              <w:t>Б</w:t>
            </w:r>
          </w:p>
        </w:tc>
      </w:tr>
      <w:tr w:rsidR="00C44980" w:rsidRPr="00293FB2" w14:paraId="19F6F303"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DD7D66E" w14:textId="77777777" w:rsidR="00C44980" w:rsidRDefault="00C44980" w:rsidP="0085703A">
            <w:pPr>
              <w:rPr>
                <w:sz w:val="16"/>
                <w:szCs w:val="16"/>
              </w:rPr>
            </w:pPr>
            <w:r>
              <w:rPr>
                <w:sz w:val="16"/>
                <w:szCs w:val="16"/>
              </w:rPr>
              <w:t>62</w:t>
            </w:r>
          </w:p>
        </w:tc>
        <w:tc>
          <w:tcPr>
            <w:tcW w:w="782" w:type="dxa"/>
            <w:tcBorders>
              <w:top w:val="single" w:sz="4" w:space="0" w:color="auto"/>
              <w:left w:val="single" w:sz="4" w:space="0" w:color="auto"/>
              <w:bottom w:val="single" w:sz="4" w:space="0" w:color="auto"/>
              <w:right w:val="single" w:sz="4" w:space="0" w:color="auto"/>
            </w:tcBorders>
            <w:vAlign w:val="center"/>
          </w:tcPr>
          <w:p w14:paraId="1C4A0843"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5F2BC50F"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2D33BEAC"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35268761" w14:textId="1049D42E"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109ХХ</w:t>
            </w:r>
          </w:p>
        </w:tc>
        <w:tc>
          <w:tcPr>
            <w:tcW w:w="425" w:type="dxa"/>
            <w:tcBorders>
              <w:top w:val="single" w:sz="4" w:space="0" w:color="auto"/>
              <w:left w:val="single" w:sz="4" w:space="0" w:color="auto"/>
              <w:bottom w:val="single" w:sz="4" w:space="0" w:color="auto"/>
              <w:right w:val="single" w:sz="4" w:space="0" w:color="auto"/>
            </w:tcBorders>
            <w:vAlign w:val="center"/>
          </w:tcPr>
          <w:p w14:paraId="2224653D"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694C9632" w14:textId="77777777" w:rsidR="00C44980" w:rsidRDefault="00C44980" w:rsidP="0085703A">
            <w:pPr>
              <w:rPr>
                <w:sz w:val="16"/>
                <w:szCs w:val="16"/>
              </w:rPr>
            </w:pPr>
            <w:r>
              <w:rPr>
                <w:sz w:val="16"/>
                <w:szCs w:val="16"/>
              </w:rPr>
              <w:t>150</w:t>
            </w:r>
          </w:p>
        </w:tc>
        <w:tc>
          <w:tcPr>
            <w:tcW w:w="567" w:type="dxa"/>
            <w:tcBorders>
              <w:top w:val="single" w:sz="4" w:space="0" w:color="auto"/>
              <w:left w:val="single" w:sz="4" w:space="0" w:color="auto"/>
              <w:bottom w:val="single" w:sz="4" w:space="0" w:color="auto"/>
              <w:right w:val="single" w:sz="4" w:space="0" w:color="auto"/>
            </w:tcBorders>
            <w:vAlign w:val="center"/>
          </w:tcPr>
          <w:p w14:paraId="3A2AEF7B"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1C320A11"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46B8F37C"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061B690" w14:textId="53E41096"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109ХХ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15</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7FA575F8" w14:textId="026FDF35"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09ABAC20" w14:textId="77777777" w:rsidR="00C44980" w:rsidRDefault="00C44980" w:rsidP="0085703A">
            <w:pPr>
              <w:rPr>
                <w:sz w:val="16"/>
                <w:szCs w:val="16"/>
              </w:rPr>
            </w:pPr>
            <w:r>
              <w:rPr>
                <w:sz w:val="16"/>
                <w:szCs w:val="16"/>
              </w:rPr>
              <w:t>Б</w:t>
            </w:r>
          </w:p>
        </w:tc>
      </w:tr>
      <w:tr w:rsidR="00C44980" w:rsidRPr="00293FB2" w14:paraId="0E33D9D2"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1D57416" w14:textId="77777777" w:rsidR="00C44980" w:rsidRDefault="00C44980" w:rsidP="0085703A">
            <w:pPr>
              <w:rPr>
                <w:sz w:val="16"/>
                <w:szCs w:val="16"/>
              </w:rPr>
            </w:pPr>
            <w:r>
              <w:rPr>
                <w:sz w:val="16"/>
                <w:szCs w:val="16"/>
              </w:rPr>
              <w:t>63</w:t>
            </w:r>
          </w:p>
        </w:tc>
        <w:tc>
          <w:tcPr>
            <w:tcW w:w="782" w:type="dxa"/>
            <w:tcBorders>
              <w:top w:val="single" w:sz="4" w:space="0" w:color="auto"/>
              <w:left w:val="single" w:sz="4" w:space="0" w:color="auto"/>
              <w:bottom w:val="single" w:sz="4" w:space="0" w:color="auto"/>
              <w:right w:val="single" w:sz="4" w:space="0" w:color="auto"/>
            </w:tcBorders>
            <w:vAlign w:val="center"/>
          </w:tcPr>
          <w:p w14:paraId="64D33A18"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16689D36"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4663E913"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01F14A2F" w14:textId="66F67821" w:rsidR="00C44980" w:rsidRDefault="00C44980" w:rsidP="0085703A">
            <w:pPr>
              <w:rPr>
                <w:sz w:val="16"/>
                <w:szCs w:val="16"/>
              </w:rPr>
            </w:pPr>
            <w:r>
              <w:rPr>
                <w:sz w:val="16"/>
                <w:szCs w:val="16"/>
              </w:rPr>
              <w:t xml:space="preserve">Показатель по счету актива баланса </w:t>
            </w:r>
            <w:r w:rsidR="000F5AAC">
              <w:rPr>
                <w:sz w:val="16"/>
                <w:szCs w:val="16"/>
              </w:rPr>
              <w:t>Х</w:t>
            </w:r>
            <w:r>
              <w:rPr>
                <w:sz w:val="16"/>
                <w:szCs w:val="16"/>
              </w:rPr>
              <w:t>40150</w:t>
            </w:r>
          </w:p>
        </w:tc>
        <w:tc>
          <w:tcPr>
            <w:tcW w:w="425" w:type="dxa"/>
            <w:tcBorders>
              <w:top w:val="single" w:sz="4" w:space="0" w:color="auto"/>
              <w:left w:val="single" w:sz="4" w:space="0" w:color="auto"/>
              <w:bottom w:val="single" w:sz="4" w:space="0" w:color="auto"/>
              <w:right w:val="single" w:sz="4" w:space="0" w:color="auto"/>
            </w:tcBorders>
            <w:vAlign w:val="center"/>
          </w:tcPr>
          <w:p w14:paraId="20B79D1B"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3F12D8D9" w14:textId="77777777" w:rsidR="00C44980" w:rsidRDefault="00C44980" w:rsidP="0085703A">
            <w:pPr>
              <w:rPr>
                <w:sz w:val="16"/>
                <w:szCs w:val="16"/>
              </w:rPr>
            </w:pPr>
            <w:r>
              <w:rPr>
                <w:sz w:val="16"/>
                <w:szCs w:val="16"/>
              </w:rPr>
              <w:t>160</w:t>
            </w:r>
          </w:p>
        </w:tc>
        <w:tc>
          <w:tcPr>
            <w:tcW w:w="567" w:type="dxa"/>
            <w:tcBorders>
              <w:top w:val="single" w:sz="4" w:space="0" w:color="auto"/>
              <w:left w:val="single" w:sz="4" w:space="0" w:color="auto"/>
              <w:bottom w:val="single" w:sz="4" w:space="0" w:color="auto"/>
              <w:right w:val="single" w:sz="4" w:space="0" w:color="auto"/>
            </w:tcBorders>
            <w:vAlign w:val="center"/>
          </w:tcPr>
          <w:p w14:paraId="5115C49D"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4B249553"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5816645"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603D4C17" w14:textId="6F3CDB82" w:rsidR="00C44980" w:rsidRDefault="00C44980" w:rsidP="0085703A">
            <w:pPr>
              <w:rPr>
                <w:sz w:val="16"/>
                <w:szCs w:val="16"/>
              </w:rPr>
            </w:pPr>
            <w:r>
              <w:rPr>
                <w:sz w:val="16"/>
                <w:szCs w:val="16"/>
              </w:rPr>
              <w:t>П</w:t>
            </w:r>
            <w:r w:rsidRPr="00E145E0">
              <w:rPr>
                <w:sz w:val="16"/>
                <w:szCs w:val="16"/>
              </w:rPr>
              <w:t>оказател</w:t>
            </w:r>
            <w:r>
              <w:rPr>
                <w:sz w:val="16"/>
                <w:szCs w:val="16"/>
              </w:rPr>
              <w:t>ь</w:t>
            </w:r>
            <w:r w:rsidRPr="00E145E0">
              <w:rPr>
                <w:sz w:val="16"/>
                <w:szCs w:val="16"/>
              </w:rPr>
              <w:t xml:space="preserve"> </w:t>
            </w:r>
            <w:r>
              <w:rPr>
                <w:sz w:val="16"/>
                <w:szCs w:val="16"/>
              </w:rPr>
              <w:t xml:space="preserve">по </w:t>
            </w:r>
            <w:r w:rsidRPr="00E145E0">
              <w:rPr>
                <w:sz w:val="16"/>
                <w:szCs w:val="16"/>
              </w:rPr>
              <w:t>счет</w:t>
            </w:r>
            <w:r>
              <w:rPr>
                <w:sz w:val="16"/>
                <w:szCs w:val="16"/>
              </w:rPr>
              <w:t>у</w:t>
            </w:r>
            <w:r w:rsidRPr="00E145E0">
              <w:rPr>
                <w:sz w:val="16"/>
                <w:szCs w:val="16"/>
              </w:rPr>
              <w:t xml:space="preserve"> актива баланса </w:t>
            </w:r>
            <w:r w:rsidR="000F5AAC">
              <w:rPr>
                <w:sz w:val="16"/>
                <w:szCs w:val="16"/>
              </w:rPr>
              <w:t>Х</w:t>
            </w:r>
            <w:r>
              <w:rPr>
                <w:sz w:val="16"/>
                <w:szCs w:val="16"/>
              </w:rPr>
              <w:t>40150</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16</w:t>
            </w:r>
            <w:r w:rsidRPr="00E145E0">
              <w:rPr>
                <w:sz w:val="16"/>
                <w:szCs w:val="16"/>
              </w:rPr>
              <w:t xml:space="preserve">0 графы </w:t>
            </w:r>
            <w:r>
              <w:rPr>
                <w:sz w:val="16"/>
                <w:szCs w:val="16"/>
              </w:rPr>
              <w:t xml:space="preserve">6 </w:t>
            </w:r>
            <w:r w:rsidRPr="00E145E0">
              <w:rPr>
                <w:sz w:val="16"/>
                <w:szCs w:val="16"/>
              </w:rPr>
              <w:t xml:space="preserve">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2A9D0532" w14:textId="24B63DF9"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64DD05C9" w14:textId="77777777" w:rsidR="00C44980" w:rsidRDefault="00C44980" w:rsidP="0085703A">
            <w:pPr>
              <w:rPr>
                <w:sz w:val="16"/>
                <w:szCs w:val="16"/>
              </w:rPr>
            </w:pPr>
            <w:r>
              <w:rPr>
                <w:sz w:val="16"/>
                <w:szCs w:val="16"/>
              </w:rPr>
              <w:t>Б</w:t>
            </w:r>
          </w:p>
        </w:tc>
      </w:tr>
      <w:tr w:rsidR="00C44980" w:rsidRPr="00293FB2" w14:paraId="2FC5BDE4"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7638130B" w14:textId="77777777" w:rsidR="00C44980" w:rsidRDefault="00C44980" w:rsidP="0085703A">
            <w:pPr>
              <w:rPr>
                <w:sz w:val="16"/>
                <w:szCs w:val="16"/>
              </w:rPr>
            </w:pPr>
            <w:r>
              <w:rPr>
                <w:sz w:val="16"/>
                <w:szCs w:val="16"/>
              </w:rPr>
              <w:t>64</w:t>
            </w:r>
          </w:p>
        </w:tc>
        <w:tc>
          <w:tcPr>
            <w:tcW w:w="782" w:type="dxa"/>
            <w:tcBorders>
              <w:top w:val="single" w:sz="4" w:space="0" w:color="auto"/>
              <w:left w:val="single" w:sz="4" w:space="0" w:color="auto"/>
              <w:bottom w:val="single" w:sz="4" w:space="0" w:color="auto"/>
              <w:right w:val="single" w:sz="4" w:space="0" w:color="auto"/>
            </w:tcBorders>
            <w:vAlign w:val="center"/>
          </w:tcPr>
          <w:p w14:paraId="603F9151"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1B6C83E"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5C2C90A5"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34B5E488" w14:textId="6DA95D7D"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110ХХ</w:t>
            </w:r>
          </w:p>
        </w:tc>
        <w:tc>
          <w:tcPr>
            <w:tcW w:w="425" w:type="dxa"/>
            <w:tcBorders>
              <w:top w:val="single" w:sz="4" w:space="0" w:color="auto"/>
              <w:left w:val="single" w:sz="4" w:space="0" w:color="auto"/>
              <w:bottom w:val="single" w:sz="4" w:space="0" w:color="auto"/>
              <w:right w:val="single" w:sz="4" w:space="0" w:color="auto"/>
            </w:tcBorders>
            <w:vAlign w:val="center"/>
          </w:tcPr>
          <w:p w14:paraId="410D170A"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2E39A81C" w14:textId="77777777" w:rsidR="00C44980" w:rsidRDefault="00C44980" w:rsidP="0085703A">
            <w:pPr>
              <w:rPr>
                <w:sz w:val="16"/>
                <w:szCs w:val="16"/>
              </w:rPr>
            </w:pPr>
            <w:r>
              <w:rPr>
                <w:sz w:val="16"/>
                <w:szCs w:val="16"/>
              </w:rPr>
              <w:t>170</w:t>
            </w:r>
          </w:p>
        </w:tc>
        <w:tc>
          <w:tcPr>
            <w:tcW w:w="567" w:type="dxa"/>
            <w:tcBorders>
              <w:top w:val="single" w:sz="4" w:space="0" w:color="auto"/>
              <w:left w:val="single" w:sz="4" w:space="0" w:color="auto"/>
              <w:bottom w:val="single" w:sz="4" w:space="0" w:color="auto"/>
              <w:right w:val="single" w:sz="4" w:space="0" w:color="auto"/>
            </w:tcBorders>
            <w:vAlign w:val="center"/>
          </w:tcPr>
          <w:p w14:paraId="74F30CF7"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2B4554EB"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1DD79882"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73028499" w14:textId="2D72E1DD"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110ХХ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17</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42A5C576" w14:textId="73FD4C27"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6C951EA6" w14:textId="77777777" w:rsidR="00C44980" w:rsidRDefault="00C44980" w:rsidP="0085703A">
            <w:pPr>
              <w:rPr>
                <w:sz w:val="16"/>
                <w:szCs w:val="16"/>
              </w:rPr>
            </w:pPr>
            <w:r>
              <w:rPr>
                <w:sz w:val="16"/>
                <w:szCs w:val="16"/>
              </w:rPr>
              <w:t>Б</w:t>
            </w:r>
          </w:p>
        </w:tc>
      </w:tr>
      <w:tr w:rsidR="00C44980" w:rsidRPr="00293FB2" w14:paraId="0DABDDFC"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5012A9C5" w14:textId="77777777" w:rsidR="00C44980" w:rsidRDefault="00C44980" w:rsidP="0085703A">
            <w:pPr>
              <w:rPr>
                <w:sz w:val="16"/>
                <w:szCs w:val="16"/>
              </w:rPr>
            </w:pPr>
            <w:r>
              <w:rPr>
                <w:sz w:val="16"/>
                <w:szCs w:val="16"/>
              </w:rPr>
              <w:t>65</w:t>
            </w:r>
          </w:p>
        </w:tc>
        <w:tc>
          <w:tcPr>
            <w:tcW w:w="782" w:type="dxa"/>
            <w:tcBorders>
              <w:top w:val="single" w:sz="4" w:space="0" w:color="auto"/>
              <w:left w:val="single" w:sz="4" w:space="0" w:color="auto"/>
              <w:bottom w:val="single" w:sz="4" w:space="0" w:color="auto"/>
              <w:right w:val="single" w:sz="4" w:space="0" w:color="auto"/>
            </w:tcBorders>
            <w:vAlign w:val="center"/>
          </w:tcPr>
          <w:p w14:paraId="7707D184"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1FDA4D3"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AA8ED78"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3DAB04FD" w14:textId="26F0B755"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201ХХ</w:t>
            </w:r>
          </w:p>
        </w:tc>
        <w:tc>
          <w:tcPr>
            <w:tcW w:w="425" w:type="dxa"/>
            <w:tcBorders>
              <w:top w:val="single" w:sz="4" w:space="0" w:color="auto"/>
              <w:left w:val="single" w:sz="4" w:space="0" w:color="auto"/>
              <w:bottom w:val="single" w:sz="4" w:space="0" w:color="auto"/>
              <w:right w:val="single" w:sz="4" w:space="0" w:color="auto"/>
            </w:tcBorders>
            <w:vAlign w:val="center"/>
          </w:tcPr>
          <w:p w14:paraId="64EB3A25"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2F228E49" w14:textId="77777777" w:rsidR="00C44980" w:rsidRDefault="00C44980" w:rsidP="0085703A">
            <w:pPr>
              <w:rPr>
                <w:sz w:val="16"/>
                <w:szCs w:val="16"/>
              </w:rPr>
            </w:pPr>
            <w:r>
              <w:rPr>
                <w:sz w:val="16"/>
                <w:szCs w:val="16"/>
              </w:rPr>
              <w:t>200</w:t>
            </w:r>
          </w:p>
        </w:tc>
        <w:tc>
          <w:tcPr>
            <w:tcW w:w="567" w:type="dxa"/>
            <w:tcBorders>
              <w:top w:val="single" w:sz="4" w:space="0" w:color="auto"/>
              <w:left w:val="single" w:sz="4" w:space="0" w:color="auto"/>
              <w:bottom w:val="single" w:sz="4" w:space="0" w:color="auto"/>
              <w:right w:val="single" w:sz="4" w:space="0" w:color="auto"/>
            </w:tcBorders>
            <w:vAlign w:val="center"/>
          </w:tcPr>
          <w:p w14:paraId="5BB94F20"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6F1D58D6"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3E5FE41"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3957EED6" w14:textId="0F269BCF"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201ХХ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200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7D725ECE" w14:textId="45279D9E"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27AC0796" w14:textId="77777777" w:rsidR="00C44980" w:rsidRDefault="00C44980" w:rsidP="0085703A">
            <w:pPr>
              <w:rPr>
                <w:sz w:val="16"/>
                <w:szCs w:val="16"/>
              </w:rPr>
            </w:pPr>
            <w:r>
              <w:rPr>
                <w:sz w:val="16"/>
                <w:szCs w:val="16"/>
              </w:rPr>
              <w:t>Б</w:t>
            </w:r>
          </w:p>
        </w:tc>
      </w:tr>
      <w:tr w:rsidR="00C44980" w:rsidRPr="00293FB2" w14:paraId="24F2B4AE"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56FD3E2" w14:textId="77777777" w:rsidR="00C44980" w:rsidRDefault="00C44980" w:rsidP="0085703A">
            <w:pPr>
              <w:rPr>
                <w:sz w:val="16"/>
                <w:szCs w:val="16"/>
              </w:rPr>
            </w:pPr>
            <w:r>
              <w:rPr>
                <w:sz w:val="16"/>
                <w:szCs w:val="16"/>
              </w:rPr>
              <w:t>66</w:t>
            </w:r>
          </w:p>
        </w:tc>
        <w:tc>
          <w:tcPr>
            <w:tcW w:w="782" w:type="dxa"/>
            <w:tcBorders>
              <w:top w:val="single" w:sz="4" w:space="0" w:color="auto"/>
              <w:left w:val="single" w:sz="4" w:space="0" w:color="auto"/>
              <w:bottom w:val="single" w:sz="4" w:space="0" w:color="auto"/>
              <w:right w:val="single" w:sz="4" w:space="0" w:color="auto"/>
            </w:tcBorders>
            <w:vAlign w:val="center"/>
          </w:tcPr>
          <w:p w14:paraId="7E203594"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34B45C9D"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0651B19B"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07172E20" w14:textId="02C3C1C4"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2011Х</w:t>
            </w:r>
          </w:p>
        </w:tc>
        <w:tc>
          <w:tcPr>
            <w:tcW w:w="425" w:type="dxa"/>
            <w:tcBorders>
              <w:top w:val="single" w:sz="4" w:space="0" w:color="auto"/>
              <w:left w:val="single" w:sz="4" w:space="0" w:color="auto"/>
              <w:bottom w:val="single" w:sz="4" w:space="0" w:color="auto"/>
              <w:right w:val="single" w:sz="4" w:space="0" w:color="auto"/>
            </w:tcBorders>
            <w:vAlign w:val="center"/>
          </w:tcPr>
          <w:p w14:paraId="1F51388D"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09F3322C" w14:textId="77777777" w:rsidR="00C44980" w:rsidRDefault="00C44980" w:rsidP="0085703A">
            <w:pPr>
              <w:rPr>
                <w:sz w:val="16"/>
                <w:szCs w:val="16"/>
              </w:rPr>
            </w:pPr>
            <w:r>
              <w:rPr>
                <w:sz w:val="16"/>
                <w:szCs w:val="16"/>
              </w:rPr>
              <w:t>201</w:t>
            </w:r>
          </w:p>
        </w:tc>
        <w:tc>
          <w:tcPr>
            <w:tcW w:w="567" w:type="dxa"/>
            <w:tcBorders>
              <w:top w:val="single" w:sz="4" w:space="0" w:color="auto"/>
              <w:left w:val="single" w:sz="4" w:space="0" w:color="auto"/>
              <w:bottom w:val="single" w:sz="4" w:space="0" w:color="auto"/>
              <w:right w:val="single" w:sz="4" w:space="0" w:color="auto"/>
            </w:tcBorders>
            <w:vAlign w:val="center"/>
          </w:tcPr>
          <w:p w14:paraId="51D87742"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7863FE6F"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2F24D1E6"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32953BD9" w14:textId="65AA5625"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2011Х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201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2225BEC3" w14:textId="7B14C525"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1D140AE5" w14:textId="77777777" w:rsidR="00C44980" w:rsidRDefault="00C44980" w:rsidP="0085703A">
            <w:pPr>
              <w:rPr>
                <w:sz w:val="16"/>
                <w:szCs w:val="16"/>
              </w:rPr>
            </w:pPr>
            <w:r>
              <w:rPr>
                <w:sz w:val="16"/>
                <w:szCs w:val="16"/>
              </w:rPr>
              <w:t>Б</w:t>
            </w:r>
          </w:p>
        </w:tc>
      </w:tr>
      <w:tr w:rsidR="00C44980" w:rsidRPr="00293FB2" w14:paraId="60A692E3"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0E0A479D" w14:textId="77777777" w:rsidR="00C44980" w:rsidRDefault="00C44980" w:rsidP="0085703A">
            <w:pPr>
              <w:rPr>
                <w:sz w:val="16"/>
                <w:szCs w:val="16"/>
              </w:rPr>
            </w:pPr>
            <w:r>
              <w:rPr>
                <w:sz w:val="16"/>
                <w:szCs w:val="16"/>
              </w:rPr>
              <w:t>66.1</w:t>
            </w:r>
          </w:p>
        </w:tc>
        <w:tc>
          <w:tcPr>
            <w:tcW w:w="782" w:type="dxa"/>
            <w:tcBorders>
              <w:top w:val="single" w:sz="4" w:space="0" w:color="auto"/>
              <w:left w:val="single" w:sz="4" w:space="0" w:color="auto"/>
              <w:bottom w:val="single" w:sz="4" w:space="0" w:color="auto"/>
              <w:right w:val="single" w:sz="4" w:space="0" w:color="auto"/>
            </w:tcBorders>
            <w:vAlign w:val="center"/>
          </w:tcPr>
          <w:p w14:paraId="3B6A01B1"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6CCFAADB"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5DA7F4D"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5A52B4F7" w14:textId="6E2A42D8"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2012Х</w:t>
            </w:r>
          </w:p>
        </w:tc>
        <w:tc>
          <w:tcPr>
            <w:tcW w:w="425" w:type="dxa"/>
            <w:tcBorders>
              <w:top w:val="single" w:sz="4" w:space="0" w:color="auto"/>
              <w:left w:val="single" w:sz="4" w:space="0" w:color="auto"/>
              <w:bottom w:val="single" w:sz="4" w:space="0" w:color="auto"/>
              <w:right w:val="single" w:sz="4" w:space="0" w:color="auto"/>
            </w:tcBorders>
            <w:vAlign w:val="center"/>
          </w:tcPr>
          <w:p w14:paraId="31F55BA5"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2CC9A2B5" w14:textId="77777777" w:rsidR="00C44980" w:rsidRDefault="00C44980" w:rsidP="0085703A">
            <w:pPr>
              <w:rPr>
                <w:sz w:val="16"/>
                <w:szCs w:val="16"/>
              </w:rPr>
            </w:pPr>
            <w:r>
              <w:rPr>
                <w:sz w:val="16"/>
                <w:szCs w:val="16"/>
              </w:rPr>
              <w:t>203</w:t>
            </w:r>
          </w:p>
        </w:tc>
        <w:tc>
          <w:tcPr>
            <w:tcW w:w="567" w:type="dxa"/>
            <w:tcBorders>
              <w:top w:val="single" w:sz="4" w:space="0" w:color="auto"/>
              <w:left w:val="single" w:sz="4" w:space="0" w:color="auto"/>
              <w:bottom w:val="single" w:sz="4" w:space="0" w:color="auto"/>
              <w:right w:val="single" w:sz="4" w:space="0" w:color="auto"/>
            </w:tcBorders>
            <w:vAlign w:val="center"/>
          </w:tcPr>
          <w:p w14:paraId="4E73C475"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4A449A04"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44D5594E"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7CFD49C" w14:textId="2743E73C"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2012Х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203</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0B1C4542" w14:textId="6B443839"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699AD9F" w14:textId="77777777" w:rsidR="00C44980" w:rsidRDefault="00C44980" w:rsidP="0085703A">
            <w:pPr>
              <w:rPr>
                <w:sz w:val="16"/>
                <w:szCs w:val="16"/>
              </w:rPr>
            </w:pPr>
            <w:r>
              <w:rPr>
                <w:sz w:val="16"/>
                <w:szCs w:val="16"/>
              </w:rPr>
              <w:t>Б</w:t>
            </w:r>
          </w:p>
        </w:tc>
      </w:tr>
      <w:tr w:rsidR="00C44980" w:rsidRPr="00293FB2" w14:paraId="6444E8FA"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715DFE68" w14:textId="77777777" w:rsidR="00C44980" w:rsidRDefault="00C44980" w:rsidP="0085703A">
            <w:pPr>
              <w:rPr>
                <w:sz w:val="16"/>
                <w:szCs w:val="16"/>
              </w:rPr>
            </w:pPr>
            <w:r>
              <w:rPr>
                <w:sz w:val="16"/>
                <w:szCs w:val="16"/>
              </w:rPr>
              <w:t>66.2</w:t>
            </w:r>
          </w:p>
        </w:tc>
        <w:tc>
          <w:tcPr>
            <w:tcW w:w="782" w:type="dxa"/>
            <w:tcBorders>
              <w:top w:val="single" w:sz="4" w:space="0" w:color="auto"/>
              <w:left w:val="single" w:sz="4" w:space="0" w:color="auto"/>
              <w:bottom w:val="single" w:sz="4" w:space="0" w:color="auto"/>
              <w:right w:val="single" w:sz="4" w:space="0" w:color="auto"/>
            </w:tcBorders>
            <w:vAlign w:val="center"/>
          </w:tcPr>
          <w:p w14:paraId="3DF5C3DB"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18678DF0"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57BD00CF"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08D4F020" w14:textId="7C69F4F2" w:rsidR="00C44980" w:rsidRDefault="00C44980" w:rsidP="0085703A">
            <w:pPr>
              <w:rPr>
                <w:sz w:val="16"/>
                <w:szCs w:val="16"/>
              </w:rPr>
            </w:pPr>
            <w:r>
              <w:rPr>
                <w:sz w:val="16"/>
                <w:szCs w:val="16"/>
              </w:rPr>
              <w:t xml:space="preserve">Показатель по счету актива баланса </w:t>
            </w:r>
            <w:r w:rsidR="000F5AAC">
              <w:rPr>
                <w:sz w:val="16"/>
                <w:szCs w:val="16"/>
              </w:rPr>
              <w:t>Х</w:t>
            </w:r>
            <w:r>
              <w:rPr>
                <w:sz w:val="16"/>
                <w:szCs w:val="16"/>
              </w:rPr>
              <w:t>20122</w:t>
            </w:r>
          </w:p>
        </w:tc>
        <w:tc>
          <w:tcPr>
            <w:tcW w:w="425" w:type="dxa"/>
            <w:tcBorders>
              <w:top w:val="single" w:sz="4" w:space="0" w:color="auto"/>
              <w:left w:val="single" w:sz="4" w:space="0" w:color="auto"/>
              <w:bottom w:val="single" w:sz="4" w:space="0" w:color="auto"/>
              <w:right w:val="single" w:sz="4" w:space="0" w:color="auto"/>
            </w:tcBorders>
            <w:vAlign w:val="center"/>
          </w:tcPr>
          <w:p w14:paraId="6C0CB6D1"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3ECE5CCC" w14:textId="77777777" w:rsidR="00C44980" w:rsidRDefault="00C44980" w:rsidP="0085703A">
            <w:pPr>
              <w:rPr>
                <w:sz w:val="16"/>
                <w:szCs w:val="16"/>
              </w:rPr>
            </w:pPr>
            <w:r>
              <w:rPr>
                <w:sz w:val="16"/>
                <w:szCs w:val="16"/>
              </w:rPr>
              <w:t>204</w:t>
            </w:r>
          </w:p>
        </w:tc>
        <w:tc>
          <w:tcPr>
            <w:tcW w:w="567" w:type="dxa"/>
            <w:tcBorders>
              <w:top w:val="single" w:sz="4" w:space="0" w:color="auto"/>
              <w:left w:val="single" w:sz="4" w:space="0" w:color="auto"/>
              <w:bottom w:val="single" w:sz="4" w:space="0" w:color="auto"/>
              <w:right w:val="single" w:sz="4" w:space="0" w:color="auto"/>
            </w:tcBorders>
            <w:vAlign w:val="center"/>
          </w:tcPr>
          <w:p w14:paraId="0DCAD51B"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395E1BDD"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6A5FC9D2"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77CE63A3" w14:textId="421E44BB" w:rsidR="00C44980" w:rsidRDefault="00C44980" w:rsidP="0085703A">
            <w:pPr>
              <w:rPr>
                <w:sz w:val="16"/>
                <w:szCs w:val="16"/>
              </w:rPr>
            </w:pPr>
            <w:r>
              <w:rPr>
                <w:sz w:val="16"/>
                <w:szCs w:val="16"/>
              </w:rPr>
              <w:t xml:space="preserve">Показатель по счету актива баланса </w:t>
            </w:r>
            <w:r w:rsidR="000F5AAC">
              <w:rPr>
                <w:sz w:val="16"/>
                <w:szCs w:val="16"/>
              </w:rPr>
              <w:t>Х</w:t>
            </w:r>
            <w:r>
              <w:rPr>
                <w:sz w:val="16"/>
                <w:szCs w:val="16"/>
              </w:rPr>
              <w:t xml:space="preserve">20122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204</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43D16910" w14:textId="44E2E466"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3B86699" w14:textId="77777777" w:rsidR="00C44980" w:rsidRDefault="00C44980" w:rsidP="0085703A">
            <w:pPr>
              <w:rPr>
                <w:sz w:val="16"/>
                <w:szCs w:val="16"/>
              </w:rPr>
            </w:pPr>
            <w:r>
              <w:rPr>
                <w:sz w:val="16"/>
                <w:szCs w:val="16"/>
              </w:rPr>
              <w:t>Б</w:t>
            </w:r>
          </w:p>
        </w:tc>
      </w:tr>
      <w:tr w:rsidR="00C44980" w:rsidRPr="00293FB2" w14:paraId="794FA334"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42AAA027" w14:textId="77777777" w:rsidR="00C44980" w:rsidRDefault="00C44980" w:rsidP="0085703A">
            <w:pPr>
              <w:rPr>
                <w:sz w:val="16"/>
                <w:szCs w:val="16"/>
              </w:rPr>
            </w:pPr>
            <w:r>
              <w:rPr>
                <w:sz w:val="16"/>
                <w:szCs w:val="16"/>
              </w:rPr>
              <w:t>66.3</w:t>
            </w:r>
          </w:p>
        </w:tc>
        <w:tc>
          <w:tcPr>
            <w:tcW w:w="782" w:type="dxa"/>
            <w:tcBorders>
              <w:top w:val="single" w:sz="4" w:space="0" w:color="auto"/>
              <w:left w:val="single" w:sz="4" w:space="0" w:color="auto"/>
              <w:bottom w:val="single" w:sz="4" w:space="0" w:color="auto"/>
              <w:right w:val="single" w:sz="4" w:space="0" w:color="auto"/>
            </w:tcBorders>
            <w:vAlign w:val="center"/>
          </w:tcPr>
          <w:p w14:paraId="26CED023"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67138BA1"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3E0932D"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7B1093" w14:textId="371FF7BD" w:rsidR="00C44980" w:rsidRDefault="00C44980" w:rsidP="0085703A">
            <w:pPr>
              <w:rPr>
                <w:sz w:val="16"/>
                <w:szCs w:val="16"/>
              </w:rPr>
            </w:pPr>
            <w:r>
              <w:rPr>
                <w:sz w:val="16"/>
                <w:szCs w:val="16"/>
              </w:rPr>
              <w:t xml:space="preserve">Показатель по счету актива баланса </w:t>
            </w:r>
            <w:r w:rsidR="000F5AAC">
              <w:rPr>
                <w:sz w:val="16"/>
                <w:szCs w:val="16"/>
              </w:rPr>
              <w:t>Х</w:t>
            </w:r>
            <w:r>
              <w:rPr>
                <w:sz w:val="16"/>
                <w:szCs w:val="16"/>
              </w:rPr>
              <w:t>20127</w:t>
            </w:r>
          </w:p>
        </w:tc>
        <w:tc>
          <w:tcPr>
            <w:tcW w:w="425" w:type="dxa"/>
            <w:tcBorders>
              <w:top w:val="single" w:sz="4" w:space="0" w:color="auto"/>
              <w:left w:val="single" w:sz="4" w:space="0" w:color="auto"/>
              <w:bottom w:val="single" w:sz="4" w:space="0" w:color="auto"/>
              <w:right w:val="single" w:sz="4" w:space="0" w:color="auto"/>
            </w:tcBorders>
            <w:vAlign w:val="center"/>
          </w:tcPr>
          <w:p w14:paraId="5137882E"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5A703011" w14:textId="77777777" w:rsidR="00C44980" w:rsidRDefault="00C44980" w:rsidP="0085703A">
            <w:pPr>
              <w:rPr>
                <w:sz w:val="16"/>
                <w:szCs w:val="16"/>
              </w:rPr>
            </w:pPr>
            <w:r>
              <w:rPr>
                <w:sz w:val="16"/>
                <w:szCs w:val="16"/>
              </w:rPr>
              <w:t>206</w:t>
            </w:r>
          </w:p>
        </w:tc>
        <w:tc>
          <w:tcPr>
            <w:tcW w:w="567" w:type="dxa"/>
            <w:tcBorders>
              <w:top w:val="single" w:sz="4" w:space="0" w:color="auto"/>
              <w:left w:val="single" w:sz="4" w:space="0" w:color="auto"/>
              <w:bottom w:val="single" w:sz="4" w:space="0" w:color="auto"/>
              <w:right w:val="single" w:sz="4" w:space="0" w:color="auto"/>
            </w:tcBorders>
            <w:vAlign w:val="center"/>
          </w:tcPr>
          <w:p w14:paraId="1CF0D079"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5D7A72B2"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3D8EEE1B"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2F515AAD" w14:textId="05EFDD4E" w:rsidR="00C44980" w:rsidRDefault="00C44980" w:rsidP="0085703A">
            <w:pPr>
              <w:rPr>
                <w:sz w:val="16"/>
                <w:szCs w:val="16"/>
              </w:rPr>
            </w:pPr>
            <w:r>
              <w:rPr>
                <w:sz w:val="16"/>
                <w:szCs w:val="16"/>
              </w:rPr>
              <w:t xml:space="preserve">Показатель по счету актива баланса </w:t>
            </w:r>
            <w:r w:rsidR="000F5AAC">
              <w:rPr>
                <w:sz w:val="16"/>
                <w:szCs w:val="16"/>
              </w:rPr>
              <w:t>Х</w:t>
            </w:r>
            <w:r>
              <w:rPr>
                <w:sz w:val="16"/>
                <w:szCs w:val="16"/>
              </w:rPr>
              <w:t xml:space="preserve">20127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206</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5F1062A8" w14:textId="08C1A456"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12A5AFA2" w14:textId="77777777" w:rsidR="00C44980" w:rsidRDefault="00C44980" w:rsidP="0085703A">
            <w:pPr>
              <w:rPr>
                <w:sz w:val="16"/>
                <w:szCs w:val="16"/>
              </w:rPr>
            </w:pPr>
            <w:r>
              <w:rPr>
                <w:sz w:val="16"/>
                <w:szCs w:val="16"/>
              </w:rPr>
              <w:t>Б</w:t>
            </w:r>
          </w:p>
        </w:tc>
      </w:tr>
      <w:tr w:rsidR="00C44980" w:rsidRPr="00293FB2" w14:paraId="18A5415D"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7F34FB6C" w14:textId="77777777" w:rsidR="00C44980" w:rsidRDefault="00C44980" w:rsidP="0085703A">
            <w:pPr>
              <w:rPr>
                <w:sz w:val="16"/>
                <w:szCs w:val="16"/>
              </w:rPr>
            </w:pPr>
            <w:r>
              <w:rPr>
                <w:sz w:val="16"/>
                <w:szCs w:val="16"/>
              </w:rPr>
              <w:t>66.4</w:t>
            </w:r>
          </w:p>
        </w:tc>
        <w:tc>
          <w:tcPr>
            <w:tcW w:w="782" w:type="dxa"/>
            <w:tcBorders>
              <w:top w:val="single" w:sz="4" w:space="0" w:color="auto"/>
              <w:left w:val="single" w:sz="4" w:space="0" w:color="auto"/>
              <w:bottom w:val="single" w:sz="4" w:space="0" w:color="auto"/>
              <w:right w:val="single" w:sz="4" w:space="0" w:color="auto"/>
            </w:tcBorders>
            <w:vAlign w:val="center"/>
          </w:tcPr>
          <w:p w14:paraId="2E9E500D"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A71D945"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4CA8D7AD"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0466D6C0" w14:textId="4105402E"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2013Х</w:t>
            </w:r>
          </w:p>
        </w:tc>
        <w:tc>
          <w:tcPr>
            <w:tcW w:w="425" w:type="dxa"/>
            <w:tcBorders>
              <w:top w:val="single" w:sz="4" w:space="0" w:color="auto"/>
              <w:left w:val="single" w:sz="4" w:space="0" w:color="auto"/>
              <w:bottom w:val="single" w:sz="4" w:space="0" w:color="auto"/>
              <w:right w:val="single" w:sz="4" w:space="0" w:color="auto"/>
            </w:tcBorders>
            <w:vAlign w:val="center"/>
          </w:tcPr>
          <w:p w14:paraId="7849417D"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2D624C07" w14:textId="77777777" w:rsidR="00C44980" w:rsidRDefault="00C44980" w:rsidP="0085703A">
            <w:pPr>
              <w:rPr>
                <w:sz w:val="16"/>
                <w:szCs w:val="16"/>
              </w:rPr>
            </w:pPr>
            <w:r>
              <w:rPr>
                <w:sz w:val="16"/>
                <w:szCs w:val="16"/>
              </w:rPr>
              <w:t>207</w:t>
            </w:r>
          </w:p>
        </w:tc>
        <w:tc>
          <w:tcPr>
            <w:tcW w:w="567" w:type="dxa"/>
            <w:tcBorders>
              <w:top w:val="single" w:sz="4" w:space="0" w:color="auto"/>
              <w:left w:val="single" w:sz="4" w:space="0" w:color="auto"/>
              <w:bottom w:val="single" w:sz="4" w:space="0" w:color="auto"/>
              <w:right w:val="single" w:sz="4" w:space="0" w:color="auto"/>
            </w:tcBorders>
            <w:vAlign w:val="center"/>
          </w:tcPr>
          <w:p w14:paraId="2F0B6683"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63686B61"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37EC667E"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0324CC17" w14:textId="0C0F6257"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2013Х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207</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35B63971" w14:textId="3422D7F1"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2AC6688A" w14:textId="77777777" w:rsidR="00C44980" w:rsidRDefault="00C44980" w:rsidP="0085703A">
            <w:pPr>
              <w:rPr>
                <w:sz w:val="16"/>
                <w:szCs w:val="16"/>
              </w:rPr>
            </w:pPr>
            <w:r>
              <w:rPr>
                <w:sz w:val="16"/>
                <w:szCs w:val="16"/>
              </w:rPr>
              <w:t>Б</w:t>
            </w:r>
          </w:p>
        </w:tc>
      </w:tr>
      <w:tr w:rsidR="00C44980" w:rsidRPr="00293FB2" w14:paraId="3ECC891B"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6C94E5A" w14:textId="77777777" w:rsidR="00C44980" w:rsidRDefault="00C44980" w:rsidP="0085703A">
            <w:pPr>
              <w:rPr>
                <w:sz w:val="16"/>
                <w:szCs w:val="16"/>
              </w:rPr>
            </w:pPr>
            <w:r>
              <w:rPr>
                <w:sz w:val="16"/>
                <w:szCs w:val="16"/>
              </w:rPr>
              <w:t>70</w:t>
            </w:r>
          </w:p>
        </w:tc>
        <w:tc>
          <w:tcPr>
            <w:tcW w:w="782" w:type="dxa"/>
            <w:tcBorders>
              <w:top w:val="single" w:sz="4" w:space="0" w:color="auto"/>
              <w:left w:val="single" w:sz="4" w:space="0" w:color="auto"/>
              <w:bottom w:val="single" w:sz="4" w:space="0" w:color="auto"/>
              <w:right w:val="single" w:sz="4" w:space="0" w:color="auto"/>
            </w:tcBorders>
            <w:vAlign w:val="center"/>
          </w:tcPr>
          <w:p w14:paraId="43CF83B3"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AFC3BED"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0993BB08"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037AE3C6" w14:textId="35EB890E"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204ХХ</w:t>
            </w:r>
          </w:p>
        </w:tc>
        <w:tc>
          <w:tcPr>
            <w:tcW w:w="425" w:type="dxa"/>
            <w:tcBorders>
              <w:top w:val="single" w:sz="4" w:space="0" w:color="auto"/>
              <w:left w:val="single" w:sz="4" w:space="0" w:color="auto"/>
              <w:bottom w:val="single" w:sz="4" w:space="0" w:color="auto"/>
              <w:right w:val="single" w:sz="4" w:space="0" w:color="auto"/>
            </w:tcBorders>
            <w:vAlign w:val="center"/>
          </w:tcPr>
          <w:p w14:paraId="1C80C972"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13BCDBD4" w14:textId="77777777" w:rsidR="00C44980" w:rsidRDefault="00C44980" w:rsidP="0085703A">
            <w:pPr>
              <w:rPr>
                <w:sz w:val="16"/>
                <w:szCs w:val="16"/>
              </w:rPr>
            </w:pPr>
            <w:r>
              <w:rPr>
                <w:sz w:val="16"/>
                <w:szCs w:val="16"/>
              </w:rPr>
              <w:t>240</w:t>
            </w:r>
          </w:p>
        </w:tc>
        <w:tc>
          <w:tcPr>
            <w:tcW w:w="567" w:type="dxa"/>
            <w:tcBorders>
              <w:top w:val="single" w:sz="4" w:space="0" w:color="auto"/>
              <w:left w:val="single" w:sz="4" w:space="0" w:color="auto"/>
              <w:bottom w:val="single" w:sz="4" w:space="0" w:color="auto"/>
              <w:right w:val="single" w:sz="4" w:space="0" w:color="auto"/>
            </w:tcBorders>
            <w:vAlign w:val="center"/>
          </w:tcPr>
          <w:p w14:paraId="4F4A1D72"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6958788D"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0215A6C6"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13AB9C7A" w14:textId="16FD0386" w:rsidR="00C44980" w:rsidRDefault="00C44980" w:rsidP="0085703A">
            <w:pPr>
              <w:rPr>
                <w:sz w:val="16"/>
                <w:szCs w:val="16"/>
              </w:rPr>
            </w:pPr>
            <w:r>
              <w:rPr>
                <w:sz w:val="16"/>
                <w:szCs w:val="16"/>
              </w:rPr>
              <w:t xml:space="preserve">Сумма показателей по счетам актива баланса </w:t>
            </w:r>
            <w:r w:rsidR="000F5AAC">
              <w:rPr>
                <w:sz w:val="16"/>
                <w:szCs w:val="16"/>
              </w:rPr>
              <w:t>Х</w:t>
            </w:r>
            <w:r>
              <w:rPr>
                <w:sz w:val="16"/>
                <w:szCs w:val="16"/>
              </w:rPr>
              <w:t>204ХХ</w:t>
            </w:r>
            <w:r w:rsidRPr="00E145E0">
              <w:rPr>
                <w:sz w:val="16"/>
                <w:szCs w:val="16"/>
              </w:rPr>
              <w:t xml:space="preserve"> Раздела </w:t>
            </w:r>
            <w:r>
              <w:rPr>
                <w:sz w:val="16"/>
                <w:szCs w:val="16"/>
              </w:rPr>
              <w:t>4</w:t>
            </w:r>
            <w:r w:rsidRPr="00E145E0">
              <w:rPr>
                <w:sz w:val="16"/>
                <w:szCs w:val="16"/>
              </w:rPr>
              <w:t xml:space="preserve"> не равна показателю по </w:t>
            </w:r>
            <w:r w:rsidRPr="00E145E0">
              <w:rPr>
                <w:sz w:val="16"/>
                <w:szCs w:val="16"/>
              </w:rPr>
              <w:lastRenderedPageBreak/>
              <w:t xml:space="preserve">строке </w:t>
            </w:r>
            <w:r>
              <w:rPr>
                <w:sz w:val="16"/>
                <w:szCs w:val="16"/>
              </w:rPr>
              <w:t>240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399E9DAF" w14:textId="663892B3" w:rsidR="00C44980" w:rsidRDefault="00C44980" w:rsidP="0085703A">
            <w:pPr>
              <w:rPr>
                <w:sz w:val="16"/>
                <w:szCs w:val="16"/>
              </w:rPr>
            </w:pPr>
            <w:r w:rsidRPr="00B51652">
              <w:rPr>
                <w:sz w:val="16"/>
                <w:szCs w:val="16"/>
              </w:rPr>
              <w:lastRenderedPageBreak/>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1514173F" w14:textId="77777777" w:rsidR="00C44980" w:rsidRDefault="00C44980" w:rsidP="0085703A">
            <w:pPr>
              <w:rPr>
                <w:sz w:val="16"/>
                <w:szCs w:val="16"/>
              </w:rPr>
            </w:pPr>
            <w:r>
              <w:rPr>
                <w:sz w:val="16"/>
                <w:szCs w:val="16"/>
              </w:rPr>
              <w:t>Б</w:t>
            </w:r>
          </w:p>
        </w:tc>
      </w:tr>
      <w:tr w:rsidR="00C44980" w:rsidRPr="00293FB2" w14:paraId="0CB2C297"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47B493A5" w14:textId="77777777" w:rsidR="00C44980" w:rsidRDefault="00C44980" w:rsidP="0085703A">
            <w:pPr>
              <w:rPr>
                <w:sz w:val="16"/>
                <w:szCs w:val="16"/>
              </w:rPr>
            </w:pPr>
            <w:r>
              <w:rPr>
                <w:sz w:val="16"/>
                <w:szCs w:val="16"/>
              </w:rPr>
              <w:lastRenderedPageBreak/>
              <w:t>71</w:t>
            </w:r>
          </w:p>
        </w:tc>
        <w:tc>
          <w:tcPr>
            <w:tcW w:w="782" w:type="dxa"/>
            <w:tcBorders>
              <w:top w:val="single" w:sz="4" w:space="0" w:color="auto"/>
              <w:left w:val="single" w:sz="4" w:space="0" w:color="auto"/>
              <w:bottom w:val="single" w:sz="4" w:space="0" w:color="auto"/>
              <w:right w:val="single" w:sz="4" w:space="0" w:color="auto"/>
            </w:tcBorders>
            <w:vAlign w:val="center"/>
          </w:tcPr>
          <w:p w14:paraId="7590FBAD"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56141AC6"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5C5412BE"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205FE3AF" w14:textId="5DCB0D63"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 xml:space="preserve">205ХХ, </w:t>
            </w:r>
            <w:r w:rsidR="001D3B5B">
              <w:rPr>
                <w:sz w:val="16"/>
                <w:szCs w:val="16"/>
              </w:rPr>
              <w:t>Х</w:t>
            </w:r>
            <w:r>
              <w:rPr>
                <w:sz w:val="16"/>
                <w:szCs w:val="16"/>
              </w:rPr>
              <w:t>209ХХ</w:t>
            </w:r>
          </w:p>
        </w:tc>
        <w:tc>
          <w:tcPr>
            <w:tcW w:w="425" w:type="dxa"/>
            <w:tcBorders>
              <w:top w:val="single" w:sz="4" w:space="0" w:color="auto"/>
              <w:left w:val="single" w:sz="4" w:space="0" w:color="auto"/>
              <w:bottom w:val="single" w:sz="4" w:space="0" w:color="auto"/>
              <w:right w:val="single" w:sz="4" w:space="0" w:color="auto"/>
            </w:tcBorders>
            <w:vAlign w:val="center"/>
          </w:tcPr>
          <w:p w14:paraId="19AE7031"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5412C371" w14:textId="77777777" w:rsidR="00C44980" w:rsidRDefault="00C44980" w:rsidP="0085703A">
            <w:pPr>
              <w:rPr>
                <w:sz w:val="16"/>
                <w:szCs w:val="16"/>
              </w:rPr>
            </w:pPr>
            <w:r>
              <w:rPr>
                <w:sz w:val="16"/>
                <w:szCs w:val="16"/>
              </w:rPr>
              <w:t>250</w:t>
            </w:r>
          </w:p>
        </w:tc>
        <w:tc>
          <w:tcPr>
            <w:tcW w:w="567" w:type="dxa"/>
            <w:tcBorders>
              <w:top w:val="single" w:sz="4" w:space="0" w:color="auto"/>
              <w:left w:val="single" w:sz="4" w:space="0" w:color="auto"/>
              <w:bottom w:val="single" w:sz="4" w:space="0" w:color="auto"/>
              <w:right w:val="single" w:sz="4" w:space="0" w:color="auto"/>
            </w:tcBorders>
            <w:vAlign w:val="center"/>
          </w:tcPr>
          <w:p w14:paraId="6EE0B65E"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3DC118B4"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33DD823D"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53DA37A0" w14:textId="1AB8C0A4"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 xml:space="preserve">205ХХ, </w:t>
            </w:r>
            <w:r w:rsidR="001D3B5B">
              <w:rPr>
                <w:sz w:val="16"/>
                <w:szCs w:val="16"/>
              </w:rPr>
              <w:t>Х</w:t>
            </w:r>
            <w:r>
              <w:rPr>
                <w:sz w:val="16"/>
                <w:szCs w:val="16"/>
              </w:rPr>
              <w:t>209ХХ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250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7594CA51" w14:textId="5FDBF24B"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6822736B" w14:textId="77777777" w:rsidR="00C44980" w:rsidRDefault="00C44980" w:rsidP="0085703A">
            <w:pPr>
              <w:rPr>
                <w:sz w:val="16"/>
                <w:szCs w:val="16"/>
              </w:rPr>
            </w:pPr>
            <w:r>
              <w:rPr>
                <w:sz w:val="16"/>
                <w:szCs w:val="16"/>
              </w:rPr>
              <w:t>Б</w:t>
            </w:r>
          </w:p>
        </w:tc>
      </w:tr>
      <w:tr w:rsidR="00C44980" w:rsidRPr="00293FB2" w14:paraId="0341A101"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40DFD1DA" w14:textId="77777777" w:rsidR="00C44980" w:rsidRDefault="00C44980" w:rsidP="0085703A">
            <w:pPr>
              <w:rPr>
                <w:sz w:val="16"/>
                <w:szCs w:val="16"/>
              </w:rPr>
            </w:pPr>
            <w:r>
              <w:rPr>
                <w:sz w:val="16"/>
                <w:szCs w:val="16"/>
              </w:rPr>
              <w:t>72</w:t>
            </w:r>
          </w:p>
        </w:tc>
        <w:tc>
          <w:tcPr>
            <w:tcW w:w="782" w:type="dxa"/>
            <w:tcBorders>
              <w:top w:val="single" w:sz="4" w:space="0" w:color="auto"/>
              <w:left w:val="single" w:sz="4" w:space="0" w:color="auto"/>
              <w:bottom w:val="single" w:sz="4" w:space="0" w:color="auto"/>
              <w:right w:val="single" w:sz="4" w:space="0" w:color="auto"/>
            </w:tcBorders>
            <w:vAlign w:val="center"/>
          </w:tcPr>
          <w:p w14:paraId="65827E78"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5A3ABF79"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1AD064CB"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47B77F6F" w14:textId="0CEA75F8"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 xml:space="preserve">206ХХ, </w:t>
            </w:r>
            <w:r w:rsidR="001D3B5B">
              <w:rPr>
                <w:sz w:val="16"/>
                <w:szCs w:val="16"/>
              </w:rPr>
              <w:t>Х</w:t>
            </w:r>
            <w:r>
              <w:rPr>
                <w:sz w:val="16"/>
                <w:szCs w:val="16"/>
              </w:rPr>
              <w:t xml:space="preserve">208ХХ, </w:t>
            </w:r>
            <w:r w:rsidR="001D3B5B">
              <w:rPr>
                <w:sz w:val="16"/>
                <w:szCs w:val="16"/>
              </w:rPr>
              <w:t>Х</w:t>
            </w:r>
            <w:r>
              <w:rPr>
                <w:sz w:val="16"/>
                <w:szCs w:val="16"/>
              </w:rPr>
              <w:t>303ХХ</w:t>
            </w:r>
          </w:p>
        </w:tc>
        <w:tc>
          <w:tcPr>
            <w:tcW w:w="425" w:type="dxa"/>
            <w:tcBorders>
              <w:top w:val="single" w:sz="4" w:space="0" w:color="auto"/>
              <w:left w:val="single" w:sz="4" w:space="0" w:color="auto"/>
              <w:bottom w:val="single" w:sz="4" w:space="0" w:color="auto"/>
              <w:right w:val="single" w:sz="4" w:space="0" w:color="auto"/>
            </w:tcBorders>
            <w:vAlign w:val="center"/>
          </w:tcPr>
          <w:p w14:paraId="65A0AE4C"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604B85CE" w14:textId="77777777" w:rsidR="00C44980" w:rsidRDefault="00C44980" w:rsidP="0085703A">
            <w:pPr>
              <w:rPr>
                <w:sz w:val="16"/>
                <w:szCs w:val="16"/>
              </w:rPr>
            </w:pPr>
            <w:r>
              <w:rPr>
                <w:sz w:val="16"/>
                <w:szCs w:val="16"/>
              </w:rPr>
              <w:t>260</w:t>
            </w:r>
          </w:p>
        </w:tc>
        <w:tc>
          <w:tcPr>
            <w:tcW w:w="567" w:type="dxa"/>
            <w:tcBorders>
              <w:top w:val="single" w:sz="4" w:space="0" w:color="auto"/>
              <w:left w:val="single" w:sz="4" w:space="0" w:color="auto"/>
              <w:bottom w:val="single" w:sz="4" w:space="0" w:color="auto"/>
              <w:right w:val="single" w:sz="4" w:space="0" w:color="auto"/>
            </w:tcBorders>
            <w:vAlign w:val="center"/>
          </w:tcPr>
          <w:p w14:paraId="4C5914C4"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107E7062"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DAA1686"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612EF1FD" w14:textId="7108E768"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 xml:space="preserve">206ХХ, </w:t>
            </w:r>
            <w:r w:rsidR="001D3B5B">
              <w:rPr>
                <w:sz w:val="16"/>
                <w:szCs w:val="16"/>
              </w:rPr>
              <w:t>Х</w:t>
            </w:r>
            <w:r>
              <w:rPr>
                <w:sz w:val="16"/>
                <w:szCs w:val="16"/>
              </w:rPr>
              <w:t xml:space="preserve">208ХХ, </w:t>
            </w:r>
            <w:r w:rsidR="001D3B5B">
              <w:rPr>
                <w:sz w:val="16"/>
                <w:szCs w:val="16"/>
              </w:rPr>
              <w:t>Х</w:t>
            </w:r>
            <w:r>
              <w:rPr>
                <w:sz w:val="16"/>
                <w:szCs w:val="16"/>
              </w:rPr>
              <w:t>303ХХ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260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6106528C" w14:textId="6C36B5B2"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4A99A451" w14:textId="77777777" w:rsidR="00C44980" w:rsidRDefault="00C44980" w:rsidP="0085703A">
            <w:pPr>
              <w:rPr>
                <w:sz w:val="16"/>
                <w:szCs w:val="16"/>
              </w:rPr>
            </w:pPr>
            <w:r>
              <w:rPr>
                <w:sz w:val="16"/>
                <w:szCs w:val="16"/>
              </w:rPr>
              <w:t>Б</w:t>
            </w:r>
          </w:p>
        </w:tc>
      </w:tr>
      <w:tr w:rsidR="00C44980" w:rsidRPr="00293FB2" w14:paraId="60C68EA9"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07CA5438" w14:textId="77777777" w:rsidR="00C44980" w:rsidRDefault="00C44980" w:rsidP="0085703A">
            <w:pPr>
              <w:rPr>
                <w:sz w:val="16"/>
                <w:szCs w:val="16"/>
              </w:rPr>
            </w:pPr>
            <w:r>
              <w:rPr>
                <w:sz w:val="16"/>
                <w:szCs w:val="16"/>
              </w:rPr>
              <w:t>73</w:t>
            </w:r>
          </w:p>
        </w:tc>
        <w:tc>
          <w:tcPr>
            <w:tcW w:w="782" w:type="dxa"/>
            <w:tcBorders>
              <w:top w:val="single" w:sz="4" w:space="0" w:color="auto"/>
              <w:left w:val="single" w:sz="4" w:space="0" w:color="auto"/>
              <w:bottom w:val="single" w:sz="4" w:space="0" w:color="auto"/>
              <w:right w:val="single" w:sz="4" w:space="0" w:color="auto"/>
            </w:tcBorders>
            <w:vAlign w:val="center"/>
          </w:tcPr>
          <w:p w14:paraId="780DAC4E"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3F981381"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48310B10"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1C823E6E" w14:textId="5B8C1420"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207ХХ</w:t>
            </w:r>
          </w:p>
        </w:tc>
        <w:tc>
          <w:tcPr>
            <w:tcW w:w="425" w:type="dxa"/>
            <w:tcBorders>
              <w:top w:val="single" w:sz="4" w:space="0" w:color="auto"/>
              <w:left w:val="single" w:sz="4" w:space="0" w:color="auto"/>
              <w:bottom w:val="single" w:sz="4" w:space="0" w:color="auto"/>
              <w:right w:val="single" w:sz="4" w:space="0" w:color="auto"/>
            </w:tcBorders>
            <w:vAlign w:val="center"/>
          </w:tcPr>
          <w:p w14:paraId="4BA1BEBA"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171ECB53" w14:textId="77777777" w:rsidR="00C44980" w:rsidRDefault="00C44980" w:rsidP="0085703A">
            <w:pPr>
              <w:rPr>
                <w:sz w:val="16"/>
                <w:szCs w:val="16"/>
              </w:rPr>
            </w:pPr>
            <w:r>
              <w:rPr>
                <w:sz w:val="16"/>
                <w:szCs w:val="16"/>
              </w:rPr>
              <w:t>270</w:t>
            </w:r>
          </w:p>
        </w:tc>
        <w:tc>
          <w:tcPr>
            <w:tcW w:w="567" w:type="dxa"/>
            <w:tcBorders>
              <w:top w:val="single" w:sz="4" w:space="0" w:color="auto"/>
              <w:left w:val="single" w:sz="4" w:space="0" w:color="auto"/>
              <w:bottom w:val="single" w:sz="4" w:space="0" w:color="auto"/>
              <w:right w:val="single" w:sz="4" w:space="0" w:color="auto"/>
            </w:tcBorders>
            <w:vAlign w:val="center"/>
          </w:tcPr>
          <w:p w14:paraId="136AFC42"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0A5C1FEF"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0B41D0E5"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76F79616" w14:textId="4A969FEE"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207ХХ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270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1345D357" w14:textId="2707EFF1"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78C96221" w14:textId="77777777" w:rsidR="00C44980" w:rsidRDefault="00C44980" w:rsidP="0085703A">
            <w:pPr>
              <w:rPr>
                <w:sz w:val="16"/>
                <w:szCs w:val="16"/>
              </w:rPr>
            </w:pPr>
            <w:r>
              <w:rPr>
                <w:sz w:val="16"/>
                <w:szCs w:val="16"/>
              </w:rPr>
              <w:t>Б</w:t>
            </w:r>
          </w:p>
        </w:tc>
      </w:tr>
      <w:tr w:rsidR="00C44980" w:rsidRPr="00293FB2" w14:paraId="579CC106"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C5BE135" w14:textId="77777777" w:rsidR="00C44980" w:rsidRDefault="00C44980" w:rsidP="0085703A">
            <w:pPr>
              <w:rPr>
                <w:sz w:val="16"/>
                <w:szCs w:val="16"/>
              </w:rPr>
            </w:pPr>
            <w:r>
              <w:rPr>
                <w:sz w:val="16"/>
                <w:szCs w:val="16"/>
              </w:rPr>
              <w:t>74</w:t>
            </w:r>
          </w:p>
        </w:tc>
        <w:tc>
          <w:tcPr>
            <w:tcW w:w="782" w:type="dxa"/>
            <w:tcBorders>
              <w:top w:val="single" w:sz="4" w:space="0" w:color="auto"/>
              <w:left w:val="single" w:sz="4" w:space="0" w:color="auto"/>
              <w:bottom w:val="single" w:sz="4" w:space="0" w:color="auto"/>
              <w:right w:val="single" w:sz="4" w:space="0" w:color="auto"/>
            </w:tcBorders>
            <w:vAlign w:val="center"/>
          </w:tcPr>
          <w:p w14:paraId="2BDB72BD"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1CCD9740"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16303CE2"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539C5A48" w14:textId="16A247DE"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210ХХ</w:t>
            </w:r>
          </w:p>
        </w:tc>
        <w:tc>
          <w:tcPr>
            <w:tcW w:w="425" w:type="dxa"/>
            <w:tcBorders>
              <w:top w:val="single" w:sz="4" w:space="0" w:color="auto"/>
              <w:left w:val="single" w:sz="4" w:space="0" w:color="auto"/>
              <w:bottom w:val="single" w:sz="4" w:space="0" w:color="auto"/>
              <w:right w:val="single" w:sz="4" w:space="0" w:color="auto"/>
            </w:tcBorders>
            <w:vAlign w:val="center"/>
          </w:tcPr>
          <w:p w14:paraId="30404E21"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2E0216E4" w14:textId="77777777" w:rsidR="00C44980" w:rsidRDefault="00C44980" w:rsidP="0085703A">
            <w:pPr>
              <w:rPr>
                <w:sz w:val="16"/>
                <w:szCs w:val="16"/>
              </w:rPr>
            </w:pPr>
            <w:r>
              <w:rPr>
                <w:sz w:val="16"/>
                <w:szCs w:val="16"/>
              </w:rPr>
              <w:t>280</w:t>
            </w:r>
          </w:p>
        </w:tc>
        <w:tc>
          <w:tcPr>
            <w:tcW w:w="567" w:type="dxa"/>
            <w:tcBorders>
              <w:top w:val="single" w:sz="4" w:space="0" w:color="auto"/>
              <w:left w:val="single" w:sz="4" w:space="0" w:color="auto"/>
              <w:bottom w:val="single" w:sz="4" w:space="0" w:color="auto"/>
              <w:right w:val="single" w:sz="4" w:space="0" w:color="auto"/>
            </w:tcBorders>
            <w:vAlign w:val="center"/>
          </w:tcPr>
          <w:p w14:paraId="2134E692"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057E3C4B"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6DBC723"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87364E7" w14:textId="5CD6585C"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210ХХ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280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0DF2CDEF" w14:textId="7BC1E024"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36D2FF66" w14:textId="77777777" w:rsidR="00C44980" w:rsidRDefault="00C44980" w:rsidP="0085703A">
            <w:pPr>
              <w:rPr>
                <w:sz w:val="16"/>
                <w:szCs w:val="16"/>
              </w:rPr>
            </w:pPr>
            <w:r>
              <w:rPr>
                <w:sz w:val="16"/>
                <w:szCs w:val="16"/>
              </w:rPr>
              <w:t>Б</w:t>
            </w:r>
          </w:p>
        </w:tc>
      </w:tr>
      <w:tr w:rsidR="00C44980" w:rsidRPr="00293FB2" w14:paraId="42DE6DC5"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3A5DC45" w14:textId="77777777" w:rsidR="00C44980" w:rsidRDefault="00C44980" w:rsidP="0085703A">
            <w:pPr>
              <w:rPr>
                <w:sz w:val="16"/>
                <w:szCs w:val="16"/>
              </w:rPr>
            </w:pPr>
            <w:r>
              <w:rPr>
                <w:sz w:val="16"/>
                <w:szCs w:val="16"/>
              </w:rPr>
              <w:t>74.1</w:t>
            </w:r>
          </w:p>
        </w:tc>
        <w:tc>
          <w:tcPr>
            <w:tcW w:w="782" w:type="dxa"/>
            <w:tcBorders>
              <w:top w:val="single" w:sz="4" w:space="0" w:color="auto"/>
              <w:left w:val="single" w:sz="4" w:space="0" w:color="auto"/>
              <w:bottom w:val="single" w:sz="4" w:space="0" w:color="auto"/>
              <w:right w:val="single" w:sz="4" w:space="0" w:color="auto"/>
            </w:tcBorders>
            <w:vAlign w:val="center"/>
          </w:tcPr>
          <w:p w14:paraId="7D001BC7"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836A3E6"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333A52BF"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5F8538F5" w14:textId="37BCB706"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2101Х</w:t>
            </w:r>
          </w:p>
        </w:tc>
        <w:tc>
          <w:tcPr>
            <w:tcW w:w="425" w:type="dxa"/>
            <w:tcBorders>
              <w:top w:val="single" w:sz="4" w:space="0" w:color="auto"/>
              <w:left w:val="single" w:sz="4" w:space="0" w:color="auto"/>
              <w:bottom w:val="single" w:sz="4" w:space="0" w:color="auto"/>
              <w:right w:val="single" w:sz="4" w:space="0" w:color="auto"/>
            </w:tcBorders>
            <w:vAlign w:val="center"/>
          </w:tcPr>
          <w:p w14:paraId="14E70B76"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EAF7C63" w14:textId="77777777" w:rsidR="00C44980" w:rsidRDefault="00C44980" w:rsidP="0085703A">
            <w:pPr>
              <w:rPr>
                <w:sz w:val="16"/>
                <w:szCs w:val="16"/>
              </w:rPr>
            </w:pPr>
            <w:r>
              <w:rPr>
                <w:sz w:val="16"/>
                <w:szCs w:val="16"/>
              </w:rPr>
              <w:t>282</w:t>
            </w:r>
          </w:p>
        </w:tc>
        <w:tc>
          <w:tcPr>
            <w:tcW w:w="567" w:type="dxa"/>
            <w:tcBorders>
              <w:top w:val="single" w:sz="4" w:space="0" w:color="auto"/>
              <w:left w:val="single" w:sz="4" w:space="0" w:color="auto"/>
              <w:bottom w:val="single" w:sz="4" w:space="0" w:color="auto"/>
              <w:right w:val="single" w:sz="4" w:space="0" w:color="auto"/>
            </w:tcBorders>
            <w:vAlign w:val="center"/>
          </w:tcPr>
          <w:p w14:paraId="2D43EFF5"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22594593"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5CEDB63"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7BC34DA3" w14:textId="17B38D6C"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2101Х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282</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0E865CE8" w14:textId="39FA94E2"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53A6D8F7" w14:textId="77777777" w:rsidR="00C44980" w:rsidRDefault="00C44980" w:rsidP="0085703A">
            <w:pPr>
              <w:rPr>
                <w:sz w:val="16"/>
                <w:szCs w:val="16"/>
              </w:rPr>
            </w:pPr>
            <w:r>
              <w:rPr>
                <w:sz w:val="16"/>
                <w:szCs w:val="16"/>
              </w:rPr>
              <w:t>Б</w:t>
            </w:r>
          </w:p>
        </w:tc>
      </w:tr>
      <w:tr w:rsidR="00C44980" w:rsidRPr="00293FB2" w14:paraId="0C65694D"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6A2609F0" w14:textId="77777777" w:rsidR="00C44980" w:rsidRDefault="00C44980" w:rsidP="0085703A">
            <w:pPr>
              <w:rPr>
                <w:sz w:val="16"/>
                <w:szCs w:val="16"/>
              </w:rPr>
            </w:pPr>
            <w:r>
              <w:rPr>
                <w:sz w:val="16"/>
                <w:szCs w:val="16"/>
              </w:rPr>
              <w:t>75</w:t>
            </w:r>
          </w:p>
        </w:tc>
        <w:tc>
          <w:tcPr>
            <w:tcW w:w="782" w:type="dxa"/>
            <w:tcBorders>
              <w:top w:val="single" w:sz="4" w:space="0" w:color="auto"/>
              <w:left w:val="single" w:sz="4" w:space="0" w:color="auto"/>
              <w:bottom w:val="single" w:sz="4" w:space="0" w:color="auto"/>
              <w:right w:val="single" w:sz="4" w:space="0" w:color="auto"/>
            </w:tcBorders>
            <w:vAlign w:val="center"/>
          </w:tcPr>
          <w:p w14:paraId="50582131"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5FFE28F2"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3475A514"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204ACFF4" w14:textId="2077F66C"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215ХХ</w:t>
            </w:r>
          </w:p>
        </w:tc>
        <w:tc>
          <w:tcPr>
            <w:tcW w:w="425" w:type="dxa"/>
            <w:tcBorders>
              <w:top w:val="single" w:sz="4" w:space="0" w:color="auto"/>
              <w:left w:val="single" w:sz="4" w:space="0" w:color="auto"/>
              <w:bottom w:val="single" w:sz="4" w:space="0" w:color="auto"/>
              <w:right w:val="single" w:sz="4" w:space="0" w:color="auto"/>
            </w:tcBorders>
            <w:vAlign w:val="center"/>
          </w:tcPr>
          <w:p w14:paraId="71187564"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525C6E8B" w14:textId="77777777" w:rsidR="00C44980" w:rsidRDefault="00C44980" w:rsidP="0085703A">
            <w:pPr>
              <w:rPr>
                <w:sz w:val="16"/>
                <w:szCs w:val="16"/>
              </w:rPr>
            </w:pPr>
            <w:r>
              <w:rPr>
                <w:sz w:val="16"/>
                <w:szCs w:val="16"/>
              </w:rPr>
              <w:t>290</w:t>
            </w:r>
          </w:p>
        </w:tc>
        <w:tc>
          <w:tcPr>
            <w:tcW w:w="567" w:type="dxa"/>
            <w:tcBorders>
              <w:top w:val="single" w:sz="4" w:space="0" w:color="auto"/>
              <w:left w:val="single" w:sz="4" w:space="0" w:color="auto"/>
              <w:bottom w:val="single" w:sz="4" w:space="0" w:color="auto"/>
              <w:right w:val="single" w:sz="4" w:space="0" w:color="auto"/>
            </w:tcBorders>
            <w:vAlign w:val="center"/>
          </w:tcPr>
          <w:p w14:paraId="3F09B605"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7298AA64"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65CDB097"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1EFC9136" w14:textId="5BAC21FD" w:rsidR="00C44980" w:rsidRDefault="00C44980" w:rsidP="0085703A">
            <w:pPr>
              <w:rPr>
                <w:sz w:val="16"/>
                <w:szCs w:val="16"/>
              </w:rPr>
            </w:pPr>
            <w:r>
              <w:rPr>
                <w:sz w:val="16"/>
                <w:szCs w:val="16"/>
              </w:rPr>
              <w:t xml:space="preserve">Сумма показателей по счетам актива баланса </w:t>
            </w:r>
            <w:r w:rsidR="001D3B5B">
              <w:rPr>
                <w:sz w:val="16"/>
                <w:szCs w:val="16"/>
              </w:rPr>
              <w:t>Х</w:t>
            </w:r>
            <w:r>
              <w:rPr>
                <w:sz w:val="16"/>
                <w:szCs w:val="16"/>
              </w:rPr>
              <w:t>215ХХ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290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5A5B7DDC" w14:textId="39CB7D96"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02F85870" w14:textId="77777777" w:rsidR="00C44980" w:rsidRDefault="00C44980" w:rsidP="0085703A">
            <w:pPr>
              <w:rPr>
                <w:sz w:val="16"/>
                <w:szCs w:val="16"/>
              </w:rPr>
            </w:pPr>
            <w:r>
              <w:rPr>
                <w:sz w:val="16"/>
                <w:szCs w:val="16"/>
              </w:rPr>
              <w:t>Б</w:t>
            </w:r>
          </w:p>
        </w:tc>
      </w:tr>
      <w:tr w:rsidR="00C44980" w:rsidRPr="00293FB2" w14:paraId="7FBE8839"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298573B0" w14:textId="77777777" w:rsidR="00C44980" w:rsidRDefault="00C44980" w:rsidP="0085703A">
            <w:pPr>
              <w:rPr>
                <w:sz w:val="16"/>
                <w:szCs w:val="16"/>
              </w:rPr>
            </w:pPr>
            <w:r>
              <w:rPr>
                <w:sz w:val="16"/>
                <w:szCs w:val="16"/>
              </w:rPr>
              <w:t>76</w:t>
            </w:r>
          </w:p>
        </w:tc>
        <w:tc>
          <w:tcPr>
            <w:tcW w:w="782" w:type="dxa"/>
            <w:tcBorders>
              <w:top w:val="single" w:sz="4" w:space="0" w:color="auto"/>
              <w:left w:val="single" w:sz="4" w:space="0" w:color="auto"/>
              <w:bottom w:val="single" w:sz="4" w:space="0" w:color="auto"/>
              <w:right w:val="single" w:sz="4" w:space="0" w:color="auto"/>
            </w:tcBorders>
            <w:vAlign w:val="center"/>
          </w:tcPr>
          <w:p w14:paraId="7FB3E0B2"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32BFFF58"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0AB399C8"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271F33B9" w14:textId="34CA0382" w:rsidR="00C44980" w:rsidRDefault="00C44980" w:rsidP="0085703A">
            <w:pPr>
              <w:rPr>
                <w:sz w:val="16"/>
                <w:szCs w:val="16"/>
              </w:rPr>
            </w:pPr>
            <w:r>
              <w:rPr>
                <w:sz w:val="16"/>
                <w:szCs w:val="16"/>
              </w:rPr>
              <w:t xml:space="preserve">Сумма показателей по счетам пассива баланса </w:t>
            </w:r>
            <w:r w:rsidR="001D3B5B">
              <w:rPr>
                <w:sz w:val="16"/>
                <w:szCs w:val="16"/>
              </w:rPr>
              <w:t>Х</w:t>
            </w:r>
            <w:r>
              <w:rPr>
                <w:sz w:val="16"/>
                <w:szCs w:val="16"/>
              </w:rPr>
              <w:t>301ХХ</w:t>
            </w:r>
          </w:p>
        </w:tc>
        <w:tc>
          <w:tcPr>
            <w:tcW w:w="425" w:type="dxa"/>
            <w:tcBorders>
              <w:top w:val="single" w:sz="4" w:space="0" w:color="auto"/>
              <w:left w:val="single" w:sz="4" w:space="0" w:color="auto"/>
              <w:bottom w:val="single" w:sz="4" w:space="0" w:color="auto"/>
              <w:right w:val="single" w:sz="4" w:space="0" w:color="auto"/>
            </w:tcBorders>
            <w:vAlign w:val="center"/>
          </w:tcPr>
          <w:p w14:paraId="730FFE2C"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796C024" w14:textId="77777777" w:rsidR="00C44980" w:rsidRDefault="00C44980" w:rsidP="0085703A">
            <w:pPr>
              <w:rPr>
                <w:sz w:val="16"/>
                <w:szCs w:val="16"/>
              </w:rPr>
            </w:pPr>
            <w:r>
              <w:rPr>
                <w:sz w:val="16"/>
                <w:szCs w:val="16"/>
              </w:rPr>
              <w:t>400</w:t>
            </w:r>
          </w:p>
        </w:tc>
        <w:tc>
          <w:tcPr>
            <w:tcW w:w="567" w:type="dxa"/>
            <w:tcBorders>
              <w:top w:val="single" w:sz="4" w:space="0" w:color="auto"/>
              <w:left w:val="single" w:sz="4" w:space="0" w:color="auto"/>
              <w:bottom w:val="single" w:sz="4" w:space="0" w:color="auto"/>
              <w:right w:val="single" w:sz="4" w:space="0" w:color="auto"/>
            </w:tcBorders>
            <w:vAlign w:val="center"/>
          </w:tcPr>
          <w:p w14:paraId="7D55FD1E"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66DC5225"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2D484529"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8920911" w14:textId="130F3E94" w:rsidR="00C44980" w:rsidRDefault="00C44980" w:rsidP="0085703A">
            <w:pPr>
              <w:rPr>
                <w:sz w:val="16"/>
                <w:szCs w:val="16"/>
              </w:rPr>
            </w:pPr>
            <w:r>
              <w:rPr>
                <w:sz w:val="16"/>
                <w:szCs w:val="16"/>
              </w:rPr>
              <w:t xml:space="preserve">Сумма показателей по счетам пассива баланса </w:t>
            </w:r>
            <w:r w:rsidR="001D3B5B">
              <w:rPr>
                <w:sz w:val="16"/>
                <w:szCs w:val="16"/>
              </w:rPr>
              <w:t>Х</w:t>
            </w:r>
            <w:r>
              <w:rPr>
                <w:sz w:val="16"/>
                <w:szCs w:val="16"/>
              </w:rPr>
              <w:t>301ХХ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400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25729C7B" w14:textId="020AEF14"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38E9E337" w14:textId="77777777" w:rsidR="00C44980" w:rsidRDefault="00C44980" w:rsidP="0085703A">
            <w:pPr>
              <w:rPr>
                <w:sz w:val="16"/>
                <w:szCs w:val="16"/>
              </w:rPr>
            </w:pPr>
            <w:r>
              <w:rPr>
                <w:sz w:val="16"/>
                <w:szCs w:val="16"/>
              </w:rPr>
              <w:t>Б</w:t>
            </w:r>
          </w:p>
        </w:tc>
      </w:tr>
      <w:tr w:rsidR="00C44980" w:rsidRPr="00293FB2" w14:paraId="34EE9B58"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4B7CEB57" w14:textId="77777777" w:rsidR="00C44980" w:rsidRDefault="00C44980" w:rsidP="0085703A">
            <w:pPr>
              <w:rPr>
                <w:sz w:val="16"/>
                <w:szCs w:val="16"/>
              </w:rPr>
            </w:pPr>
            <w:r>
              <w:rPr>
                <w:sz w:val="16"/>
                <w:szCs w:val="16"/>
              </w:rPr>
              <w:t>77</w:t>
            </w:r>
          </w:p>
        </w:tc>
        <w:tc>
          <w:tcPr>
            <w:tcW w:w="782" w:type="dxa"/>
            <w:tcBorders>
              <w:top w:val="single" w:sz="4" w:space="0" w:color="auto"/>
              <w:left w:val="single" w:sz="4" w:space="0" w:color="auto"/>
              <w:bottom w:val="single" w:sz="4" w:space="0" w:color="auto"/>
              <w:right w:val="single" w:sz="4" w:space="0" w:color="auto"/>
            </w:tcBorders>
            <w:vAlign w:val="center"/>
          </w:tcPr>
          <w:p w14:paraId="125D5388"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215A439A"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1EE03175"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19D6060F" w14:textId="4B60BA1B" w:rsidR="00C44980" w:rsidRDefault="00C44980" w:rsidP="0085703A">
            <w:pPr>
              <w:rPr>
                <w:sz w:val="16"/>
                <w:szCs w:val="16"/>
              </w:rPr>
            </w:pPr>
            <w:r>
              <w:rPr>
                <w:sz w:val="16"/>
                <w:szCs w:val="16"/>
              </w:rPr>
              <w:t xml:space="preserve">Сумма показателей по счетам пассива баланса </w:t>
            </w:r>
            <w:r w:rsidR="001D3B5B">
              <w:rPr>
                <w:sz w:val="16"/>
                <w:szCs w:val="16"/>
              </w:rPr>
              <w:t>Х</w:t>
            </w:r>
            <w:r>
              <w:rPr>
                <w:sz w:val="16"/>
                <w:szCs w:val="16"/>
              </w:rPr>
              <w:t xml:space="preserve">302ХХ, </w:t>
            </w:r>
            <w:r w:rsidR="001D3B5B">
              <w:rPr>
                <w:sz w:val="16"/>
                <w:szCs w:val="16"/>
              </w:rPr>
              <w:t>Х</w:t>
            </w:r>
            <w:r>
              <w:rPr>
                <w:sz w:val="16"/>
                <w:szCs w:val="16"/>
              </w:rPr>
              <w:t xml:space="preserve">208ХХ, </w:t>
            </w:r>
            <w:r w:rsidR="001D3B5B">
              <w:rPr>
                <w:sz w:val="16"/>
                <w:szCs w:val="16"/>
              </w:rPr>
              <w:t>Х</w:t>
            </w:r>
            <w:r>
              <w:rPr>
                <w:sz w:val="16"/>
                <w:szCs w:val="16"/>
              </w:rPr>
              <w:t xml:space="preserve">30402, </w:t>
            </w:r>
            <w:r w:rsidR="001D3B5B">
              <w:rPr>
                <w:sz w:val="16"/>
                <w:szCs w:val="16"/>
              </w:rPr>
              <w:t>Х</w:t>
            </w:r>
            <w:r>
              <w:rPr>
                <w:sz w:val="16"/>
                <w:szCs w:val="16"/>
              </w:rPr>
              <w:t>30403</w:t>
            </w:r>
          </w:p>
        </w:tc>
        <w:tc>
          <w:tcPr>
            <w:tcW w:w="425" w:type="dxa"/>
            <w:tcBorders>
              <w:top w:val="single" w:sz="4" w:space="0" w:color="auto"/>
              <w:left w:val="single" w:sz="4" w:space="0" w:color="auto"/>
              <w:bottom w:val="single" w:sz="4" w:space="0" w:color="auto"/>
              <w:right w:val="single" w:sz="4" w:space="0" w:color="auto"/>
            </w:tcBorders>
            <w:vAlign w:val="center"/>
          </w:tcPr>
          <w:p w14:paraId="42B33BE6"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10DC736" w14:textId="77777777" w:rsidR="00C44980" w:rsidRDefault="00C44980" w:rsidP="0085703A">
            <w:pPr>
              <w:rPr>
                <w:sz w:val="16"/>
                <w:szCs w:val="16"/>
              </w:rPr>
            </w:pPr>
            <w:r>
              <w:rPr>
                <w:sz w:val="16"/>
                <w:szCs w:val="16"/>
              </w:rPr>
              <w:t>410</w:t>
            </w:r>
          </w:p>
        </w:tc>
        <w:tc>
          <w:tcPr>
            <w:tcW w:w="567" w:type="dxa"/>
            <w:tcBorders>
              <w:top w:val="single" w:sz="4" w:space="0" w:color="auto"/>
              <w:left w:val="single" w:sz="4" w:space="0" w:color="auto"/>
              <w:bottom w:val="single" w:sz="4" w:space="0" w:color="auto"/>
              <w:right w:val="single" w:sz="4" w:space="0" w:color="auto"/>
            </w:tcBorders>
            <w:vAlign w:val="center"/>
          </w:tcPr>
          <w:p w14:paraId="38A04898"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780DD14C"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452347E5"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7589FC9F" w14:textId="6A59DBB8" w:rsidR="00C44980" w:rsidRDefault="00C44980" w:rsidP="0085703A">
            <w:pPr>
              <w:rPr>
                <w:sz w:val="16"/>
                <w:szCs w:val="16"/>
              </w:rPr>
            </w:pPr>
            <w:r>
              <w:rPr>
                <w:sz w:val="16"/>
                <w:szCs w:val="16"/>
              </w:rPr>
              <w:t xml:space="preserve">Сумма показателей по счетам пассива баланса </w:t>
            </w:r>
            <w:r w:rsidR="001D3B5B">
              <w:rPr>
                <w:sz w:val="16"/>
                <w:szCs w:val="16"/>
              </w:rPr>
              <w:t>Х</w:t>
            </w:r>
            <w:r>
              <w:rPr>
                <w:sz w:val="16"/>
                <w:szCs w:val="16"/>
              </w:rPr>
              <w:t xml:space="preserve">302ХХ, </w:t>
            </w:r>
            <w:r w:rsidR="001D3B5B">
              <w:rPr>
                <w:sz w:val="16"/>
                <w:szCs w:val="16"/>
              </w:rPr>
              <w:t>Х</w:t>
            </w:r>
            <w:r>
              <w:rPr>
                <w:sz w:val="16"/>
                <w:szCs w:val="16"/>
              </w:rPr>
              <w:t xml:space="preserve">208ХХ, </w:t>
            </w:r>
            <w:r w:rsidR="001D3B5B">
              <w:rPr>
                <w:sz w:val="16"/>
                <w:szCs w:val="16"/>
              </w:rPr>
              <w:t>Х</w:t>
            </w:r>
            <w:r>
              <w:rPr>
                <w:sz w:val="16"/>
                <w:szCs w:val="16"/>
              </w:rPr>
              <w:t xml:space="preserve">30402, </w:t>
            </w:r>
            <w:r w:rsidR="001D3B5B">
              <w:rPr>
                <w:sz w:val="16"/>
                <w:szCs w:val="16"/>
              </w:rPr>
              <w:t>Х</w:t>
            </w:r>
            <w:r>
              <w:rPr>
                <w:sz w:val="16"/>
                <w:szCs w:val="16"/>
              </w:rPr>
              <w:t xml:space="preserve">30403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410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49AD5732" w14:textId="3D74F357"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19F707B0" w14:textId="77777777" w:rsidR="00C44980" w:rsidRDefault="00C44980" w:rsidP="0085703A">
            <w:pPr>
              <w:rPr>
                <w:sz w:val="16"/>
                <w:szCs w:val="16"/>
              </w:rPr>
            </w:pPr>
            <w:r>
              <w:rPr>
                <w:sz w:val="16"/>
                <w:szCs w:val="16"/>
              </w:rPr>
              <w:t>Б</w:t>
            </w:r>
          </w:p>
        </w:tc>
      </w:tr>
      <w:tr w:rsidR="00C44980" w:rsidRPr="00293FB2" w14:paraId="5084C83B"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40CA3F7B" w14:textId="77777777" w:rsidR="00C44980" w:rsidRDefault="00C44980" w:rsidP="0085703A">
            <w:pPr>
              <w:rPr>
                <w:sz w:val="16"/>
                <w:szCs w:val="16"/>
              </w:rPr>
            </w:pPr>
            <w:r>
              <w:rPr>
                <w:sz w:val="16"/>
                <w:szCs w:val="16"/>
              </w:rPr>
              <w:t>78</w:t>
            </w:r>
          </w:p>
        </w:tc>
        <w:tc>
          <w:tcPr>
            <w:tcW w:w="782" w:type="dxa"/>
            <w:tcBorders>
              <w:top w:val="single" w:sz="4" w:space="0" w:color="auto"/>
              <w:left w:val="single" w:sz="4" w:space="0" w:color="auto"/>
              <w:bottom w:val="single" w:sz="4" w:space="0" w:color="auto"/>
              <w:right w:val="single" w:sz="4" w:space="0" w:color="auto"/>
            </w:tcBorders>
            <w:vAlign w:val="center"/>
          </w:tcPr>
          <w:p w14:paraId="29F23A96"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4CBE4B5B"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3B5DCB1C"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1845BDFA" w14:textId="3747E128" w:rsidR="00C44980" w:rsidRDefault="00C44980" w:rsidP="0085703A">
            <w:pPr>
              <w:rPr>
                <w:sz w:val="16"/>
                <w:szCs w:val="16"/>
              </w:rPr>
            </w:pPr>
            <w:r>
              <w:rPr>
                <w:sz w:val="16"/>
                <w:szCs w:val="16"/>
              </w:rPr>
              <w:t xml:space="preserve">Сумма показателей по счетам пассива баланса </w:t>
            </w:r>
            <w:r w:rsidR="001D3B5B">
              <w:rPr>
                <w:sz w:val="16"/>
                <w:szCs w:val="16"/>
              </w:rPr>
              <w:t>Х</w:t>
            </w:r>
            <w:r>
              <w:rPr>
                <w:sz w:val="16"/>
                <w:szCs w:val="16"/>
              </w:rPr>
              <w:t>303ХХ</w:t>
            </w:r>
          </w:p>
        </w:tc>
        <w:tc>
          <w:tcPr>
            <w:tcW w:w="425" w:type="dxa"/>
            <w:tcBorders>
              <w:top w:val="single" w:sz="4" w:space="0" w:color="auto"/>
              <w:left w:val="single" w:sz="4" w:space="0" w:color="auto"/>
              <w:bottom w:val="single" w:sz="4" w:space="0" w:color="auto"/>
              <w:right w:val="single" w:sz="4" w:space="0" w:color="auto"/>
            </w:tcBorders>
            <w:vAlign w:val="center"/>
          </w:tcPr>
          <w:p w14:paraId="4695DA44"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DE33040" w14:textId="77777777" w:rsidR="00C44980" w:rsidRDefault="00C44980" w:rsidP="0085703A">
            <w:pPr>
              <w:rPr>
                <w:sz w:val="16"/>
                <w:szCs w:val="16"/>
              </w:rPr>
            </w:pPr>
            <w:r>
              <w:rPr>
                <w:sz w:val="16"/>
                <w:szCs w:val="16"/>
              </w:rPr>
              <w:t>420</w:t>
            </w:r>
          </w:p>
        </w:tc>
        <w:tc>
          <w:tcPr>
            <w:tcW w:w="567" w:type="dxa"/>
            <w:tcBorders>
              <w:top w:val="single" w:sz="4" w:space="0" w:color="auto"/>
              <w:left w:val="single" w:sz="4" w:space="0" w:color="auto"/>
              <w:bottom w:val="single" w:sz="4" w:space="0" w:color="auto"/>
              <w:right w:val="single" w:sz="4" w:space="0" w:color="auto"/>
            </w:tcBorders>
            <w:vAlign w:val="center"/>
          </w:tcPr>
          <w:p w14:paraId="0FBF0761"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2E8ADF18"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209D60CE"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50978472" w14:textId="156AA55C" w:rsidR="00C44980" w:rsidRDefault="00C44980" w:rsidP="0085703A">
            <w:pPr>
              <w:rPr>
                <w:sz w:val="16"/>
                <w:szCs w:val="16"/>
              </w:rPr>
            </w:pPr>
            <w:r>
              <w:rPr>
                <w:sz w:val="16"/>
                <w:szCs w:val="16"/>
              </w:rPr>
              <w:t xml:space="preserve">Сумма показателей по счетам пассива баланса </w:t>
            </w:r>
            <w:r w:rsidR="001D3B5B">
              <w:rPr>
                <w:sz w:val="16"/>
                <w:szCs w:val="16"/>
              </w:rPr>
              <w:t>Х</w:t>
            </w:r>
            <w:r>
              <w:rPr>
                <w:sz w:val="16"/>
                <w:szCs w:val="16"/>
              </w:rPr>
              <w:t>303ХХ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420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5FC0D970" w14:textId="41008409"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0462773B" w14:textId="77777777" w:rsidR="00C44980" w:rsidRDefault="00C44980" w:rsidP="0085703A">
            <w:pPr>
              <w:rPr>
                <w:sz w:val="16"/>
                <w:szCs w:val="16"/>
              </w:rPr>
            </w:pPr>
            <w:r>
              <w:rPr>
                <w:sz w:val="16"/>
                <w:szCs w:val="16"/>
              </w:rPr>
              <w:t>Б</w:t>
            </w:r>
          </w:p>
        </w:tc>
      </w:tr>
      <w:tr w:rsidR="00C44980" w:rsidRPr="00293FB2" w14:paraId="6BB74689"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102694F" w14:textId="77777777" w:rsidR="00C44980" w:rsidRDefault="00C44980" w:rsidP="0085703A">
            <w:pPr>
              <w:rPr>
                <w:sz w:val="16"/>
                <w:szCs w:val="16"/>
              </w:rPr>
            </w:pPr>
            <w:r>
              <w:rPr>
                <w:sz w:val="16"/>
                <w:szCs w:val="16"/>
              </w:rPr>
              <w:t>79</w:t>
            </w:r>
          </w:p>
        </w:tc>
        <w:tc>
          <w:tcPr>
            <w:tcW w:w="782" w:type="dxa"/>
            <w:tcBorders>
              <w:top w:val="single" w:sz="4" w:space="0" w:color="auto"/>
              <w:left w:val="single" w:sz="4" w:space="0" w:color="auto"/>
              <w:bottom w:val="single" w:sz="4" w:space="0" w:color="auto"/>
              <w:right w:val="single" w:sz="4" w:space="0" w:color="auto"/>
            </w:tcBorders>
            <w:vAlign w:val="center"/>
          </w:tcPr>
          <w:p w14:paraId="248EC86E"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14ABD771"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1F74B55D"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5B5E63CF" w14:textId="08C02DDF" w:rsidR="00C44980" w:rsidRDefault="00C44980" w:rsidP="0085703A">
            <w:pPr>
              <w:rPr>
                <w:sz w:val="16"/>
                <w:szCs w:val="16"/>
              </w:rPr>
            </w:pPr>
            <w:r>
              <w:rPr>
                <w:sz w:val="16"/>
                <w:szCs w:val="16"/>
              </w:rPr>
              <w:t xml:space="preserve">Показатель по счету пассива баланса </w:t>
            </w:r>
            <w:r w:rsidR="001D3B5B">
              <w:rPr>
                <w:sz w:val="16"/>
                <w:szCs w:val="16"/>
              </w:rPr>
              <w:t>Х</w:t>
            </w:r>
            <w:r>
              <w:rPr>
                <w:sz w:val="16"/>
                <w:szCs w:val="16"/>
              </w:rPr>
              <w:t>30401</w:t>
            </w:r>
          </w:p>
        </w:tc>
        <w:tc>
          <w:tcPr>
            <w:tcW w:w="425" w:type="dxa"/>
            <w:tcBorders>
              <w:top w:val="single" w:sz="4" w:space="0" w:color="auto"/>
              <w:left w:val="single" w:sz="4" w:space="0" w:color="auto"/>
              <w:bottom w:val="single" w:sz="4" w:space="0" w:color="auto"/>
              <w:right w:val="single" w:sz="4" w:space="0" w:color="auto"/>
            </w:tcBorders>
            <w:vAlign w:val="center"/>
          </w:tcPr>
          <w:p w14:paraId="4F27F0C9"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A4D4123" w14:textId="77777777" w:rsidR="00C44980" w:rsidRDefault="00C44980" w:rsidP="0085703A">
            <w:pPr>
              <w:rPr>
                <w:sz w:val="16"/>
                <w:szCs w:val="16"/>
              </w:rPr>
            </w:pPr>
            <w:r>
              <w:rPr>
                <w:sz w:val="16"/>
                <w:szCs w:val="16"/>
              </w:rPr>
              <w:t>431</w:t>
            </w:r>
          </w:p>
        </w:tc>
        <w:tc>
          <w:tcPr>
            <w:tcW w:w="567" w:type="dxa"/>
            <w:tcBorders>
              <w:top w:val="single" w:sz="4" w:space="0" w:color="auto"/>
              <w:left w:val="single" w:sz="4" w:space="0" w:color="auto"/>
              <w:bottom w:val="single" w:sz="4" w:space="0" w:color="auto"/>
              <w:right w:val="single" w:sz="4" w:space="0" w:color="auto"/>
            </w:tcBorders>
            <w:vAlign w:val="center"/>
          </w:tcPr>
          <w:p w14:paraId="10C8A7B2"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7CD6122E"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3B846998"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61D3C1DC" w14:textId="2476DED8" w:rsidR="00C44980" w:rsidRDefault="00C44980" w:rsidP="0085703A">
            <w:pPr>
              <w:rPr>
                <w:sz w:val="16"/>
                <w:szCs w:val="16"/>
              </w:rPr>
            </w:pPr>
            <w:r>
              <w:rPr>
                <w:sz w:val="16"/>
                <w:szCs w:val="16"/>
              </w:rPr>
              <w:t xml:space="preserve">Показатель по счету пассива баланса </w:t>
            </w:r>
            <w:r w:rsidR="001D3B5B">
              <w:rPr>
                <w:sz w:val="16"/>
                <w:szCs w:val="16"/>
              </w:rPr>
              <w:t>Х</w:t>
            </w:r>
            <w:r>
              <w:rPr>
                <w:sz w:val="16"/>
                <w:szCs w:val="16"/>
              </w:rPr>
              <w:t xml:space="preserve">30401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13C1065E" w14:textId="1F34E85E"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6F1DF7C6" w14:textId="77777777" w:rsidR="00C44980" w:rsidRDefault="00C44980" w:rsidP="0085703A">
            <w:pPr>
              <w:rPr>
                <w:sz w:val="16"/>
                <w:szCs w:val="16"/>
              </w:rPr>
            </w:pPr>
            <w:r>
              <w:rPr>
                <w:sz w:val="16"/>
                <w:szCs w:val="16"/>
              </w:rPr>
              <w:t>Б</w:t>
            </w:r>
          </w:p>
        </w:tc>
      </w:tr>
      <w:tr w:rsidR="00C44980" w:rsidRPr="00293FB2" w14:paraId="5600EA4C"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451DCD2" w14:textId="77777777" w:rsidR="00C44980" w:rsidRDefault="00C44980" w:rsidP="0085703A">
            <w:pPr>
              <w:rPr>
                <w:sz w:val="16"/>
                <w:szCs w:val="16"/>
              </w:rPr>
            </w:pPr>
            <w:r>
              <w:rPr>
                <w:sz w:val="16"/>
                <w:szCs w:val="16"/>
              </w:rPr>
              <w:t>80</w:t>
            </w:r>
          </w:p>
        </w:tc>
        <w:tc>
          <w:tcPr>
            <w:tcW w:w="782" w:type="dxa"/>
            <w:tcBorders>
              <w:top w:val="single" w:sz="4" w:space="0" w:color="auto"/>
              <w:left w:val="single" w:sz="4" w:space="0" w:color="auto"/>
              <w:bottom w:val="single" w:sz="4" w:space="0" w:color="auto"/>
              <w:right w:val="single" w:sz="4" w:space="0" w:color="auto"/>
            </w:tcBorders>
            <w:vAlign w:val="center"/>
          </w:tcPr>
          <w:p w14:paraId="23911213"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F6F15B5"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33A07A13"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2E780305" w14:textId="4E2A5CB4" w:rsidR="00C44980" w:rsidRDefault="00C44980" w:rsidP="0085703A">
            <w:pPr>
              <w:rPr>
                <w:sz w:val="16"/>
                <w:szCs w:val="16"/>
              </w:rPr>
            </w:pPr>
            <w:r>
              <w:rPr>
                <w:sz w:val="16"/>
                <w:szCs w:val="16"/>
              </w:rPr>
              <w:t xml:space="preserve">Показатель по счету пассива баланса </w:t>
            </w:r>
            <w:r w:rsidR="001D3B5B">
              <w:rPr>
                <w:sz w:val="16"/>
                <w:szCs w:val="16"/>
              </w:rPr>
              <w:t>Х</w:t>
            </w:r>
            <w:r>
              <w:rPr>
                <w:sz w:val="16"/>
                <w:szCs w:val="16"/>
              </w:rPr>
              <w:t>30404</w:t>
            </w:r>
          </w:p>
        </w:tc>
        <w:tc>
          <w:tcPr>
            <w:tcW w:w="425" w:type="dxa"/>
            <w:tcBorders>
              <w:top w:val="single" w:sz="4" w:space="0" w:color="auto"/>
              <w:left w:val="single" w:sz="4" w:space="0" w:color="auto"/>
              <w:bottom w:val="single" w:sz="4" w:space="0" w:color="auto"/>
              <w:right w:val="single" w:sz="4" w:space="0" w:color="auto"/>
            </w:tcBorders>
            <w:vAlign w:val="center"/>
          </w:tcPr>
          <w:p w14:paraId="4D18A1AB"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4FF0891" w14:textId="77777777" w:rsidR="00C44980" w:rsidRDefault="00C44980" w:rsidP="0085703A">
            <w:pPr>
              <w:rPr>
                <w:sz w:val="16"/>
                <w:szCs w:val="16"/>
              </w:rPr>
            </w:pPr>
            <w:r>
              <w:rPr>
                <w:sz w:val="16"/>
                <w:szCs w:val="16"/>
              </w:rPr>
              <w:t>432</w:t>
            </w:r>
          </w:p>
        </w:tc>
        <w:tc>
          <w:tcPr>
            <w:tcW w:w="567" w:type="dxa"/>
            <w:tcBorders>
              <w:top w:val="single" w:sz="4" w:space="0" w:color="auto"/>
              <w:left w:val="single" w:sz="4" w:space="0" w:color="auto"/>
              <w:bottom w:val="single" w:sz="4" w:space="0" w:color="auto"/>
              <w:right w:val="single" w:sz="4" w:space="0" w:color="auto"/>
            </w:tcBorders>
            <w:vAlign w:val="center"/>
          </w:tcPr>
          <w:p w14:paraId="06F88EA7"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08854655"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7BE7DE0D"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093E9B40" w14:textId="2CD0D7CE" w:rsidR="00C44980" w:rsidRDefault="00C44980" w:rsidP="0085703A">
            <w:pPr>
              <w:rPr>
                <w:sz w:val="16"/>
                <w:szCs w:val="16"/>
              </w:rPr>
            </w:pPr>
            <w:r>
              <w:rPr>
                <w:sz w:val="16"/>
                <w:szCs w:val="16"/>
              </w:rPr>
              <w:t xml:space="preserve">Показатель по счету пассива баланса </w:t>
            </w:r>
            <w:r w:rsidR="001D3B5B">
              <w:rPr>
                <w:sz w:val="16"/>
                <w:szCs w:val="16"/>
              </w:rPr>
              <w:t>Х</w:t>
            </w:r>
            <w:r>
              <w:rPr>
                <w:sz w:val="16"/>
                <w:szCs w:val="16"/>
              </w:rPr>
              <w:t xml:space="preserve">30404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432</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41D6A9E9" w14:textId="62B51255"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63412A4E" w14:textId="77777777" w:rsidR="00C44980" w:rsidRDefault="00C44980" w:rsidP="0085703A">
            <w:pPr>
              <w:rPr>
                <w:sz w:val="16"/>
                <w:szCs w:val="16"/>
              </w:rPr>
            </w:pPr>
            <w:r>
              <w:rPr>
                <w:sz w:val="16"/>
                <w:szCs w:val="16"/>
              </w:rPr>
              <w:t>Б</w:t>
            </w:r>
          </w:p>
        </w:tc>
      </w:tr>
      <w:tr w:rsidR="00C44980" w:rsidRPr="00293FB2" w14:paraId="667EE35A"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7C293807" w14:textId="77777777" w:rsidR="00C44980" w:rsidRDefault="00C44980" w:rsidP="0085703A">
            <w:pPr>
              <w:rPr>
                <w:sz w:val="16"/>
                <w:szCs w:val="16"/>
              </w:rPr>
            </w:pPr>
            <w:r>
              <w:rPr>
                <w:sz w:val="16"/>
                <w:szCs w:val="16"/>
              </w:rPr>
              <w:lastRenderedPageBreak/>
              <w:t>81</w:t>
            </w:r>
          </w:p>
        </w:tc>
        <w:tc>
          <w:tcPr>
            <w:tcW w:w="782" w:type="dxa"/>
            <w:tcBorders>
              <w:top w:val="single" w:sz="4" w:space="0" w:color="auto"/>
              <w:left w:val="single" w:sz="4" w:space="0" w:color="auto"/>
              <w:bottom w:val="single" w:sz="4" w:space="0" w:color="auto"/>
              <w:right w:val="single" w:sz="4" w:space="0" w:color="auto"/>
            </w:tcBorders>
            <w:vAlign w:val="center"/>
          </w:tcPr>
          <w:p w14:paraId="54575D40"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36A15211"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65D62CA4"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647B80F1" w14:textId="3A01BF96" w:rsidR="00C44980" w:rsidRDefault="00C44980" w:rsidP="0085703A">
            <w:pPr>
              <w:rPr>
                <w:sz w:val="16"/>
                <w:szCs w:val="16"/>
              </w:rPr>
            </w:pPr>
            <w:r>
              <w:rPr>
                <w:sz w:val="16"/>
                <w:szCs w:val="16"/>
              </w:rPr>
              <w:t xml:space="preserve">Показатель по счету пассива баланса </w:t>
            </w:r>
            <w:r w:rsidR="001D3B5B">
              <w:rPr>
                <w:sz w:val="16"/>
                <w:szCs w:val="16"/>
              </w:rPr>
              <w:t>Х</w:t>
            </w:r>
            <w:r>
              <w:rPr>
                <w:sz w:val="16"/>
                <w:szCs w:val="16"/>
              </w:rPr>
              <w:t>30406</w:t>
            </w:r>
          </w:p>
        </w:tc>
        <w:tc>
          <w:tcPr>
            <w:tcW w:w="425" w:type="dxa"/>
            <w:tcBorders>
              <w:top w:val="single" w:sz="4" w:space="0" w:color="auto"/>
              <w:left w:val="single" w:sz="4" w:space="0" w:color="auto"/>
              <w:bottom w:val="single" w:sz="4" w:space="0" w:color="auto"/>
              <w:right w:val="single" w:sz="4" w:space="0" w:color="auto"/>
            </w:tcBorders>
            <w:vAlign w:val="center"/>
          </w:tcPr>
          <w:p w14:paraId="710E96EF"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57C1328D" w14:textId="77777777" w:rsidR="00C44980" w:rsidRDefault="00C44980" w:rsidP="0085703A">
            <w:pPr>
              <w:rPr>
                <w:sz w:val="16"/>
                <w:szCs w:val="16"/>
              </w:rPr>
            </w:pPr>
            <w:r>
              <w:rPr>
                <w:sz w:val="16"/>
                <w:szCs w:val="16"/>
              </w:rPr>
              <w:t>433</w:t>
            </w:r>
          </w:p>
        </w:tc>
        <w:tc>
          <w:tcPr>
            <w:tcW w:w="567" w:type="dxa"/>
            <w:tcBorders>
              <w:top w:val="single" w:sz="4" w:space="0" w:color="auto"/>
              <w:left w:val="single" w:sz="4" w:space="0" w:color="auto"/>
              <w:bottom w:val="single" w:sz="4" w:space="0" w:color="auto"/>
              <w:right w:val="single" w:sz="4" w:space="0" w:color="auto"/>
            </w:tcBorders>
            <w:vAlign w:val="center"/>
          </w:tcPr>
          <w:p w14:paraId="29BD426F"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5CAA75CA"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12759B94"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4DE4466" w14:textId="0D0DDAF1" w:rsidR="00C44980" w:rsidRDefault="00C44980" w:rsidP="0085703A">
            <w:pPr>
              <w:rPr>
                <w:sz w:val="16"/>
                <w:szCs w:val="16"/>
              </w:rPr>
            </w:pPr>
            <w:r>
              <w:rPr>
                <w:sz w:val="16"/>
                <w:szCs w:val="16"/>
              </w:rPr>
              <w:t xml:space="preserve">Показатель по счету пассива баланса </w:t>
            </w:r>
            <w:r w:rsidR="001D3B5B">
              <w:rPr>
                <w:sz w:val="16"/>
                <w:szCs w:val="16"/>
              </w:rPr>
              <w:t>Х</w:t>
            </w:r>
            <w:r>
              <w:rPr>
                <w:sz w:val="16"/>
                <w:szCs w:val="16"/>
              </w:rPr>
              <w:t xml:space="preserve">30406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433</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1DF2C969" w14:textId="65B78849"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06257825" w14:textId="77777777" w:rsidR="00C44980" w:rsidRDefault="00C44980" w:rsidP="0085703A">
            <w:pPr>
              <w:rPr>
                <w:sz w:val="16"/>
                <w:szCs w:val="16"/>
              </w:rPr>
            </w:pPr>
            <w:r>
              <w:rPr>
                <w:sz w:val="16"/>
                <w:szCs w:val="16"/>
              </w:rPr>
              <w:t>Б</w:t>
            </w:r>
          </w:p>
        </w:tc>
      </w:tr>
      <w:tr w:rsidR="00C44980" w:rsidRPr="00293FB2" w14:paraId="0C2C21F0"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2CE4F194" w14:textId="77777777" w:rsidR="00C44980" w:rsidRDefault="00C44980" w:rsidP="0085703A">
            <w:pPr>
              <w:rPr>
                <w:sz w:val="16"/>
                <w:szCs w:val="16"/>
              </w:rPr>
            </w:pPr>
            <w:r>
              <w:rPr>
                <w:sz w:val="16"/>
                <w:szCs w:val="16"/>
              </w:rPr>
              <w:t>82</w:t>
            </w:r>
          </w:p>
        </w:tc>
        <w:tc>
          <w:tcPr>
            <w:tcW w:w="782" w:type="dxa"/>
            <w:tcBorders>
              <w:top w:val="single" w:sz="4" w:space="0" w:color="auto"/>
              <w:left w:val="single" w:sz="4" w:space="0" w:color="auto"/>
              <w:bottom w:val="single" w:sz="4" w:space="0" w:color="auto"/>
              <w:right w:val="single" w:sz="4" w:space="0" w:color="auto"/>
            </w:tcBorders>
            <w:vAlign w:val="center"/>
          </w:tcPr>
          <w:p w14:paraId="6614743C"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39BC07DA"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7D85F8CE"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17A6E309" w14:textId="59C77F0B" w:rsidR="00C44980" w:rsidRDefault="00C44980" w:rsidP="0085703A">
            <w:pPr>
              <w:rPr>
                <w:sz w:val="16"/>
                <w:szCs w:val="16"/>
              </w:rPr>
            </w:pPr>
            <w:r>
              <w:rPr>
                <w:sz w:val="16"/>
                <w:szCs w:val="16"/>
              </w:rPr>
              <w:t xml:space="preserve">Сумма показателей по счетам пассива баланса </w:t>
            </w:r>
            <w:r w:rsidR="001D3B5B">
              <w:rPr>
                <w:sz w:val="16"/>
                <w:szCs w:val="16"/>
              </w:rPr>
              <w:t>Х</w:t>
            </w:r>
            <w:r>
              <w:rPr>
                <w:sz w:val="16"/>
                <w:szCs w:val="16"/>
              </w:rPr>
              <w:t>2101Х</w:t>
            </w:r>
          </w:p>
        </w:tc>
        <w:tc>
          <w:tcPr>
            <w:tcW w:w="425" w:type="dxa"/>
            <w:tcBorders>
              <w:top w:val="single" w:sz="4" w:space="0" w:color="auto"/>
              <w:left w:val="single" w:sz="4" w:space="0" w:color="auto"/>
              <w:bottom w:val="single" w:sz="4" w:space="0" w:color="auto"/>
              <w:right w:val="single" w:sz="4" w:space="0" w:color="auto"/>
            </w:tcBorders>
            <w:vAlign w:val="center"/>
          </w:tcPr>
          <w:p w14:paraId="78608ED5"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2B5474EC" w14:textId="77777777" w:rsidR="00C44980" w:rsidRDefault="00C44980" w:rsidP="0085703A">
            <w:pPr>
              <w:rPr>
                <w:sz w:val="16"/>
                <w:szCs w:val="16"/>
              </w:rPr>
            </w:pPr>
            <w:r>
              <w:rPr>
                <w:sz w:val="16"/>
                <w:szCs w:val="16"/>
              </w:rPr>
              <w:t>434</w:t>
            </w:r>
          </w:p>
        </w:tc>
        <w:tc>
          <w:tcPr>
            <w:tcW w:w="567" w:type="dxa"/>
            <w:tcBorders>
              <w:top w:val="single" w:sz="4" w:space="0" w:color="auto"/>
              <w:left w:val="single" w:sz="4" w:space="0" w:color="auto"/>
              <w:bottom w:val="single" w:sz="4" w:space="0" w:color="auto"/>
              <w:right w:val="single" w:sz="4" w:space="0" w:color="auto"/>
            </w:tcBorders>
            <w:vAlign w:val="center"/>
          </w:tcPr>
          <w:p w14:paraId="621638CE"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098E2416"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2D0B0D07"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1BFF7F64" w14:textId="1E90F354" w:rsidR="00C44980" w:rsidRDefault="00C44980" w:rsidP="0085703A">
            <w:pPr>
              <w:rPr>
                <w:sz w:val="16"/>
                <w:szCs w:val="16"/>
              </w:rPr>
            </w:pPr>
            <w:r>
              <w:rPr>
                <w:sz w:val="16"/>
                <w:szCs w:val="16"/>
              </w:rPr>
              <w:t xml:space="preserve">Сумма показателей по счетам пассива баланса </w:t>
            </w:r>
            <w:r w:rsidR="001D3B5B">
              <w:rPr>
                <w:sz w:val="16"/>
                <w:szCs w:val="16"/>
              </w:rPr>
              <w:t>Х</w:t>
            </w:r>
            <w:r>
              <w:rPr>
                <w:sz w:val="16"/>
                <w:szCs w:val="16"/>
              </w:rPr>
              <w:t>2101Х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434</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33C6DB7F" w14:textId="43916F48"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6EDF6B81" w14:textId="77777777" w:rsidR="00C44980" w:rsidRDefault="00C44980" w:rsidP="0085703A">
            <w:pPr>
              <w:rPr>
                <w:sz w:val="16"/>
                <w:szCs w:val="16"/>
              </w:rPr>
            </w:pPr>
            <w:r>
              <w:rPr>
                <w:sz w:val="16"/>
                <w:szCs w:val="16"/>
              </w:rPr>
              <w:t>Б</w:t>
            </w:r>
          </w:p>
        </w:tc>
      </w:tr>
      <w:tr w:rsidR="00C44980" w:rsidRPr="00293FB2" w14:paraId="44036991"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41EA139" w14:textId="77777777" w:rsidR="00C44980" w:rsidRDefault="00C44980" w:rsidP="0085703A">
            <w:pPr>
              <w:rPr>
                <w:sz w:val="16"/>
                <w:szCs w:val="16"/>
              </w:rPr>
            </w:pPr>
            <w:r>
              <w:rPr>
                <w:sz w:val="16"/>
                <w:szCs w:val="16"/>
              </w:rPr>
              <w:t>83</w:t>
            </w:r>
          </w:p>
        </w:tc>
        <w:tc>
          <w:tcPr>
            <w:tcW w:w="782" w:type="dxa"/>
            <w:tcBorders>
              <w:top w:val="single" w:sz="4" w:space="0" w:color="auto"/>
              <w:left w:val="single" w:sz="4" w:space="0" w:color="auto"/>
              <w:bottom w:val="single" w:sz="4" w:space="0" w:color="auto"/>
              <w:right w:val="single" w:sz="4" w:space="0" w:color="auto"/>
            </w:tcBorders>
            <w:vAlign w:val="center"/>
          </w:tcPr>
          <w:p w14:paraId="761BC18C"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21DD20C1"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3B3E608F"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630B1C9F" w14:textId="07EF0999" w:rsidR="00C44980" w:rsidRDefault="00C44980" w:rsidP="0085703A">
            <w:pPr>
              <w:rPr>
                <w:sz w:val="16"/>
                <w:szCs w:val="16"/>
              </w:rPr>
            </w:pPr>
            <w:r>
              <w:rPr>
                <w:sz w:val="16"/>
                <w:szCs w:val="16"/>
              </w:rPr>
              <w:t xml:space="preserve">Показатель по счету пассива баланса </w:t>
            </w:r>
            <w:r w:rsidR="001D3B5B">
              <w:rPr>
                <w:sz w:val="16"/>
                <w:szCs w:val="16"/>
              </w:rPr>
              <w:t>Х</w:t>
            </w:r>
            <w:r>
              <w:rPr>
                <w:sz w:val="16"/>
                <w:szCs w:val="16"/>
              </w:rPr>
              <w:t>304</w:t>
            </w:r>
            <w:r w:rsidRPr="00C44980">
              <w:rPr>
                <w:sz w:val="16"/>
                <w:szCs w:val="16"/>
              </w:rPr>
              <w:t>T</w:t>
            </w:r>
            <w:r>
              <w:rPr>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tcPr>
          <w:p w14:paraId="3C55F553"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8B14AC4" w14:textId="77777777" w:rsidR="00C44980" w:rsidRDefault="00C44980" w:rsidP="0085703A">
            <w:pPr>
              <w:rPr>
                <w:sz w:val="16"/>
                <w:szCs w:val="16"/>
              </w:rPr>
            </w:pPr>
            <w:r>
              <w:rPr>
                <w:sz w:val="16"/>
                <w:szCs w:val="16"/>
              </w:rPr>
              <w:t>436</w:t>
            </w:r>
          </w:p>
        </w:tc>
        <w:tc>
          <w:tcPr>
            <w:tcW w:w="567" w:type="dxa"/>
            <w:tcBorders>
              <w:top w:val="single" w:sz="4" w:space="0" w:color="auto"/>
              <w:left w:val="single" w:sz="4" w:space="0" w:color="auto"/>
              <w:bottom w:val="single" w:sz="4" w:space="0" w:color="auto"/>
              <w:right w:val="single" w:sz="4" w:space="0" w:color="auto"/>
            </w:tcBorders>
            <w:vAlign w:val="center"/>
          </w:tcPr>
          <w:p w14:paraId="548E2455"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6C14B6A1"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71AF31F3"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691C3408" w14:textId="2EF13FD3" w:rsidR="00C44980" w:rsidRDefault="00C44980" w:rsidP="0085703A">
            <w:pPr>
              <w:rPr>
                <w:sz w:val="16"/>
                <w:szCs w:val="16"/>
              </w:rPr>
            </w:pPr>
            <w:r>
              <w:rPr>
                <w:sz w:val="16"/>
                <w:szCs w:val="16"/>
              </w:rPr>
              <w:t xml:space="preserve">Показатель по счету пассива баланса </w:t>
            </w:r>
            <w:r w:rsidR="001D3B5B">
              <w:rPr>
                <w:sz w:val="16"/>
                <w:szCs w:val="16"/>
              </w:rPr>
              <w:t>Х</w:t>
            </w:r>
            <w:r>
              <w:rPr>
                <w:sz w:val="16"/>
                <w:szCs w:val="16"/>
              </w:rPr>
              <w:t>304</w:t>
            </w:r>
            <w:r w:rsidRPr="00C44980">
              <w:rPr>
                <w:sz w:val="16"/>
                <w:szCs w:val="16"/>
              </w:rPr>
              <w:t>T</w:t>
            </w:r>
            <w:r>
              <w:rPr>
                <w:sz w:val="16"/>
                <w:szCs w:val="16"/>
              </w:rPr>
              <w:t xml:space="preserve">6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436</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7A050160" w14:textId="12B756FD"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2D12C45A" w14:textId="77777777" w:rsidR="00C44980" w:rsidRDefault="00C44980" w:rsidP="0085703A">
            <w:pPr>
              <w:rPr>
                <w:sz w:val="16"/>
                <w:szCs w:val="16"/>
              </w:rPr>
            </w:pPr>
            <w:r>
              <w:rPr>
                <w:sz w:val="16"/>
                <w:szCs w:val="16"/>
              </w:rPr>
              <w:t>Б</w:t>
            </w:r>
          </w:p>
        </w:tc>
      </w:tr>
      <w:tr w:rsidR="00C44980" w:rsidRPr="00293FB2" w14:paraId="5C9D8C24"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3D2C0DDB" w14:textId="77777777" w:rsidR="00C44980" w:rsidRDefault="00C44980" w:rsidP="0085703A">
            <w:pPr>
              <w:rPr>
                <w:sz w:val="16"/>
                <w:szCs w:val="16"/>
              </w:rPr>
            </w:pPr>
            <w:r>
              <w:rPr>
                <w:sz w:val="16"/>
                <w:szCs w:val="16"/>
              </w:rPr>
              <w:t>85</w:t>
            </w:r>
          </w:p>
        </w:tc>
        <w:tc>
          <w:tcPr>
            <w:tcW w:w="782" w:type="dxa"/>
            <w:tcBorders>
              <w:top w:val="single" w:sz="4" w:space="0" w:color="auto"/>
              <w:left w:val="single" w:sz="4" w:space="0" w:color="auto"/>
              <w:bottom w:val="single" w:sz="4" w:space="0" w:color="auto"/>
              <w:right w:val="single" w:sz="4" w:space="0" w:color="auto"/>
            </w:tcBorders>
            <w:vAlign w:val="center"/>
          </w:tcPr>
          <w:p w14:paraId="5E1C5410"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7FD1CAEA"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2E6282CC"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14409578" w14:textId="265D5FD5" w:rsidR="00C44980" w:rsidRDefault="00C44980" w:rsidP="0085703A">
            <w:pPr>
              <w:rPr>
                <w:sz w:val="16"/>
                <w:szCs w:val="16"/>
              </w:rPr>
            </w:pPr>
            <w:r>
              <w:rPr>
                <w:sz w:val="16"/>
                <w:szCs w:val="16"/>
              </w:rPr>
              <w:t xml:space="preserve">Сумма показателей по счетам пассива баланса </w:t>
            </w:r>
            <w:r w:rsidR="001D3B5B">
              <w:rPr>
                <w:sz w:val="16"/>
                <w:szCs w:val="16"/>
              </w:rPr>
              <w:t>Х</w:t>
            </w:r>
            <w:r>
              <w:rPr>
                <w:sz w:val="16"/>
                <w:szCs w:val="16"/>
              </w:rPr>
              <w:t xml:space="preserve">205ХХ, </w:t>
            </w:r>
            <w:r w:rsidR="001D3B5B">
              <w:rPr>
                <w:sz w:val="16"/>
                <w:szCs w:val="16"/>
              </w:rPr>
              <w:t>Х</w:t>
            </w:r>
            <w:r>
              <w:rPr>
                <w:sz w:val="16"/>
                <w:szCs w:val="16"/>
              </w:rPr>
              <w:t>209ХХ</w:t>
            </w:r>
          </w:p>
        </w:tc>
        <w:tc>
          <w:tcPr>
            <w:tcW w:w="425" w:type="dxa"/>
            <w:tcBorders>
              <w:top w:val="single" w:sz="4" w:space="0" w:color="auto"/>
              <w:left w:val="single" w:sz="4" w:space="0" w:color="auto"/>
              <w:bottom w:val="single" w:sz="4" w:space="0" w:color="auto"/>
              <w:right w:val="single" w:sz="4" w:space="0" w:color="auto"/>
            </w:tcBorders>
            <w:vAlign w:val="center"/>
          </w:tcPr>
          <w:p w14:paraId="0CB2C968"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1E53FB9" w14:textId="77777777" w:rsidR="00C44980" w:rsidRDefault="00C44980" w:rsidP="0085703A">
            <w:pPr>
              <w:rPr>
                <w:sz w:val="16"/>
                <w:szCs w:val="16"/>
              </w:rPr>
            </w:pPr>
            <w:r>
              <w:rPr>
                <w:sz w:val="16"/>
                <w:szCs w:val="16"/>
              </w:rPr>
              <w:t>470</w:t>
            </w:r>
          </w:p>
        </w:tc>
        <w:tc>
          <w:tcPr>
            <w:tcW w:w="567" w:type="dxa"/>
            <w:tcBorders>
              <w:top w:val="single" w:sz="4" w:space="0" w:color="auto"/>
              <w:left w:val="single" w:sz="4" w:space="0" w:color="auto"/>
              <w:bottom w:val="single" w:sz="4" w:space="0" w:color="auto"/>
              <w:right w:val="single" w:sz="4" w:space="0" w:color="auto"/>
            </w:tcBorders>
            <w:vAlign w:val="center"/>
          </w:tcPr>
          <w:p w14:paraId="12CA64BE"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798779E7"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5D5C8B8D"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42628B25" w14:textId="6ABCF2A7" w:rsidR="00C44980" w:rsidRDefault="00C44980" w:rsidP="0085703A">
            <w:pPr>
              <w:rPr>
                <w:sz w:val="16"/>
                <w:szCs w:val="16"/>
              </w:rPr>
            </w:pPr>
            <w:r>
              <w:rPr>
                <w:sz w:val="16"/>
                <w:szCs w:val="16"/>
              </w:rPr>
              <w:t xml:space="preserve">Сумма показателей по счетам пассива баланса </w:t>
            </w:r>
            <w:r w:rsidR="001D3B5B">
              <w:rPr>
                <w:sz w:val="16"/>
                <w:szCs w:val="16"/>
              </w:rPr>
              <w:t>Х205ХХ, Х209ХХ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470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5980EBFF" w14:textId="77625A99"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41EA8282" w14:textId="77777777" w:rsidR="00C44980" w:rsidRDefault="00C44980" w:rsidP="0085703A">
            <w:pPr>
              <w:rPr>
                <w:sz w:val="16"/>
                <w:szCs w:val="16"/>
              </w:rPr>
            </w:pPr>
            <w:r>
              <w:rPr>
                <w:sz w:val="16"/>
                <w:szCs w:val="16"/>
              </w:rPr>
              <w:t>Б</w:t>
            </w:r>
          </w:p>
        </w:tc>
      </w:tr>
      <w:tr w:rsidR="00C44980" w:rsidRPr="00293FB2" w14:paraId="30D6048F"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231635E5" w14:textId="77777777" w:rsidR="00C44980" w:rsidRDefault="00C44980" w:rsidP="0085703A">
            <w:pPr>
              <w:rPr>
                <w:sz w:val="16"/>
                <w:szCs w:val="16"/>
              </w:rPr>
            </w:pPr>
            <w:r>
              <w:rPr>
                <w:sz w:val="16"/>
                <w:szCs w:val="16"/>
              </w:rPr>
              <w:t>86</w:t>
            </w:r>
          </w:p>
        </w:tc>
        <w:tc>
          <w:tcPr>
            <w:tcW w:w="782" w:type="dxa"/>
            <w:tcBorders>
              <w:top w:val="single" w:sz="4" w:space="0" w:color="auto"/>
              <w:left w:val="single" w:sz="4" w:space="0" w:color="auto"/>
              <w:bottom w:val="single" w:sz="4" w:space="0" w:color="auto"/>
              <w:right w:val="single" w:sz="4" w:space="0" w:color="auto"/>
            </w:tcBorders>
            <w:vAlign w:val="center"/>
          </w:tcPr>
          <w:p w14:paraId="261E4C7D"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73691705"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21A52330"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5743B264" w14:textId="3D1B9FDE" w:rsidR="00C44980" w:rsidRDefault="00C44980" w:rsidP="0085703A">
            <w:pPr>
              <w:rPr>
                <w:sz w:val="16"/>
                <w:szCs w:val="16"/>
              </w:rPr>
            </w:pPr>
            <w:r>
              <w:rPr>
                <w:sz w:val="16"/>
                <w:szCs w:val="16"/>
              </w:rPr>
              <w:t xml:space="preserve">Показатель по счету пассива баланса </w:t>
            </w:r>
            <w:r w:rsidR="006641F4">
              <w:rPr>
                <w:sz w:val="16"/>
                <w:szCs w:val="16"/>
              </w:rPr>
              <w:t>Х</w:t>
            </w:r>
            <w:r>
              <w:rPr>
                <w:sz w:val="16"/>
                <w:szCs w:val="16"/>
              </w:rPr>
              <w:t>40160</w:t>
            </w:r>
          </w:p>
        </w:tc>
        <w:tc>
          <w:tcPr>
            <w:tcW w:w="425" w:type="dxa"/>
            <w:tcBorders>
              <w:top w:val="single" w:sz="4" w:space="0" w:color="auto"/>
              <w:left w:val="single" w:sz="4" w:space="0" w:color="auto"/>
              <w:bottom w:val="single" w:sz="4" w:space="0" w:color="auto"/>
              <w:right w:val="single" w:sz="4" w:space="0" w:color="auto"/>
            </w:tcBorders>
            <w:vAlign w:val="center"/>
          </w:tcPr>
          <w:p w14:paraId="5B1F8AE1"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641FD0CC" w14:textId="6A94B59F" w:rsidR="00C44980" w:rsidRDefault="00C44980" w:rsidP="0085703A">
            <w:pPr>
              <w:rPr>
                <w:sz w:val="16"/>
                <w:szCs w:val="16"/>
              </w:rPr>
            </w:pPr>
            <w:r>
              <w:rPr>
                <w:sz w:val="16"/>
                <w:szCs w:val="16"/>
              </w:rPr>
              <w:t>5</w:t>
            </w:r>
            <w:r w:rsidR="00856EE6">
              <w:rPr>
                <w:sz w:val="16"/>
                <w:szCs w:val="16"/>
              </w:rPr>
              <w:t>2</w:t>
            </w:r>
            <w:r>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14:paraId="339A1400"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38FE2170"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08558C93"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54FE906F" w14:textId="5081AB73" w:rsidR="00C44980" w:rsidRDefault="00C44980" w:rsidP="0085703A">
            <w:pPr>
              <w:rPr>
                <w:sz w:val="16"/>
                <w:szCs w:val="16"/>
              </w:rPr>
            </w:pPr>
            <w:r>
              <w:rPr>
                <w:sz w:val="16"/>
                <w:szCs w:val="16"/>
              </w:rPr>
              <w:t xml:space="preserve">Показатель по счету пассива баланса </w:t>
            </w:r>
            <w:r w:rsidR="006641F4">
              <w:rPr>
                <w:sz w:val="16"/>
                <w:szCs w:val="16"/>
              </w:rPr>
              <w:t>Х</w:t>
            </w:r>
            <w:r>
              <w:rPr>
                <w:sz w:val="16"/>
                <w:szCs w:val="16"/>
              </w:rPr>
              <w:t xml:space="preserve">40160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520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44F7D288" w14:textId="069CE082"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72548DEF" w14:textId="77777777" w:rsidR="00C44980" w:rsidRDefault="00C44980" w:rsidP="0085703A">
            <w:pPr>
              <w:rPr>
                <w:sz w:val="16"/>
                <w:szCs w:val="16"/>
              </w:rPr>
            </w:pPr>
            <w:r>
              <w:rPr>
                <w:sz w:val="16"/>
                <w:szCs w:val="16"/>
              </w:rPr>
              <w:t>Б</w:t>
            </w:r>
          </w:p>
        </w:tc>
      </w:tr>
      <w:tr w:rsidR="00C44980" w:rsidRPr="00293FB2" w14:paraId="792E6894"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1D79A9CF" w14:textId="77777777" w:rsidR="00C44980" w:rsidRDefault="00C44980" w:rsidP="0085703A">
            <w:pPr>
              <w:rPr>
                <w:sz w:val="16"/>
                <w:szCs w:val="16"/>
              </w:rPr>
            </w:pPr>
            <w:r>
              <w:rPr>
                <w:sz w:val="16"/>
                <w:szCs w:val="16"/>
              </w:rPr>
              <w:t>87</w:t>
            </w:r>
          </w:p>
        </w:tc>
        <w:tc>
          <w:tcPr>
            <w:tcW w:w="782" w:type="dxa"/>
            <w:tcBorders>
              <w:top w:val="single" w:sz="4" w:space="0" w:color="auto"/>
              <w:left w:val="single" w:sz="4" w:space="0" w:color="auto"/>
              <w:bottom w:val="single" w:sz="4" w:space="0" w:color="auto"/>
              <w:right w:val="single" w:sz="4" w:space="0" w:color="auto"/>
            </w:tcBorders>
            <w:vAlign w:val="center"/>
          </w:tcPr>
          <w:p w14:paraId="5F742517"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05BFDAB8"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2C3685E2"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42BAFC0E" w14:textId="708976BA" w:rsidR="00C44980" w:rsidRDefault="00C44980" w:rsidP="0085703A">
            <w:pPr>
              <w:rPr>
                <w:sz w:val="16"/>
                <w:szCs w:val="16"/>
              </w:rPr>
            </w:pPr>
            <w:r>
              <w:rPr>
                <w:sz w:val="16"/>
                <w:szCs w:val="16"/>
              </w:rPr>
              <w:t xml:space="preserve">Сумма показателей по счетам пассива баланса </w:t>
            </w:r>
            <w:r w:rsidR="006641F4">
              <w:rPr>
                <w:sz w:val="16"/>
                <w:szCs w:val="16"/>
              </w:rPr>
              <w:t>Х</w:t>
            </w:r>
            <w:r>
              <w:rPr>
                <w:sz w:val="16"/>
                <w:szCs w:val="16"/>
              </w:rPr>
              <w:t>4014Х</w:t>
            </w:r>
          </w:p>
        </w:tc>
        <w:tc>
          <w:tcPr>
            <w:tcW w:w="425" w:type="dxa"/>
            <w:tcBorders>
              <w:top w:val="single" w:sz="4" w:space="0" w:color="auto"/>
              <w:left w:val="single" w:sz="4" w:space="0" w:color="auto"/>
              <w:bottom w:val="single" w:sz="4" w:space="0" w:color="auto"/>
              <w:right w:val="single" w:sz="4" w:space="0" w:color="auto"/>
            </w:tcBorders>
            <w:vAlign w:val="center"/>
          </w:tcPr>
          <w:p w14:paraId="1A646D78"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19C859E8" w14:textId="1C004EA4" w:rsidR="00C44980" w:rsidRDefault="00C44980" w:rsidP="0085703A">
            <w:pPr>
              <w:rPr>
                <w:sz w:val="16"/>
                <w:szCs w:val="16"/>
              </w:rPr>
            </w:pPr>
            <w:r>
              <w:rPr>
                <w:sz w:val="16"/>
                <w:szCs w:val="16"/>
              </w:rPr>
              <w:t>5</w:t>
            </w:r>
            <w:r w:rsidR="00856EE6">
              <w:rPr>
                <w:sz w:val="16"/>
                <w:szCs w:val="16"/>
              </w:rPr>
              <w:t>1</w:t>
            </w:r>
            <w:r>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14:paraId="362DCD6F"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162EDEFD"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1F2D4436"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269E9D37" w14:textId="720B3C1E" w:rsidR="00C44980" w:rsidRDefault="00C44980" w:rsidP="0085703A">
            <w:pPr>
              <w:rPr>
                <w:sz w:val="16"/>
                <w:szCs w:val="16"/>
              </w:rPr>
            </w:pPr>
            <w:r>
              <w:rPr>
                <w:sz w:val="16"/>
                <w:szCs w:val="16"/>
              </w:rPr>
              <w:t xml:space="preserve">Сумма показателей по счетам пассива баланса </w:t>
            </w:r>
            <w:r w:rsidR="006641F4">
              <w:rPr>
                <w:sz w:val="16"/>
                <w:szCs w:val="16"/>
              </w:rPr>
              <w:t>Х</w:t>
            </w:r>
            <w:r>
              <w:rPr>
                <w:sz w:val="16"/>
                <w:szCs w:val="16"/>
              </w:rPr>
              <w:t>4014Х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5</w:t>
            </w:r>
            <w:r w:rsidR="00856EE6">
              <w:rPr>
                <w:sz w:val="16"/>
                <w:szCs w:val="16"/>
              </w:rPr>
              <w:t>1</w:t>
            </w:r>
            <w:r>
              <w:rPr>
                <w:sz w:val="16"/>
                <w:szCs w:val="16"/>
              </w:rPr>
              <w:t>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2E021967" w14:textId="2FAB63A4"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219556C4" w14:textId="77777777" w:rsidR="00C44980" w:rsidRDefault="00C44980" w:rsidP="0085703A">
            <w:pPr>
              <w:rPr>
                <w:sz w:val="16"/>
                <w:szCs w:val="16"/>
              </w:rPr>
            </w:pPr>
            <w:r>
              <w:rPr>
                <w:sz w:val="16"/>
                <w:szCs w:val="16"/>
              </w:rPr>
              <w:t>Б</w:t>
            </w:r>
          </w:p>
        </w:tc>
      </w:tr>
      <w:tr w:rsidR="00C44980" w:rsidRPr="00293FB2" w14:paraId="25493C2A" w14:textId="77777777" w:rsidTr="0057503E">
        <w:trPr>
          <w:trHeight w:val="74"/>
        </w:trPr>
        <w:tc>
          <w:tcPr>
            <w:tcW w:w="426" w:type="dxa"/>
            <w:tcBorders>
              <w:top w:val="single" w:sz="4" w:space="0" w:color="auto"/>
              <w:left w:val="single" w:sz="4" w:space="0" w:color="auto"/>
              <w:bottom w:val="single" w:sz="4" w:space="0" w:color="auto"/>
              <w:right w:val="single" w:sz="4" w:space="0" w:color="auto"/>
            </w:tcBorders>
            <w:vAlign w:val="center"/>
          </w:tcPr>
          <w:p w14:paraId="046EEBA2" w14:textId="77777777" w:rsidR="00C44980" w:rsidRDefault="00C44980" w:rsidP="0085703A">
            <w:pPr>
              <w:rPr>
                <w:sz w:val="16"/>
                <w:szCs w:val="16"/>
              </w:rPr>
            </w:pPr>
            <w:r>
              <w:rPr>
                <w:sz w:val="16"/>
                <w:szCs w:val="16"/>
              </w:rPr>
              <w:t>88</w:t>
            </w:r>
          </w:p>
        </w:tc>
        <w:tc>
          <w:tcPr>
            <w:tcW w:w="782" w:type="dxa"/>
            <w:tcBorders>
              <w:top w:val="single" w:sz="4" w:space="0" w:color="auto"/>
              <w:left w:val="single" w:sz="4" w:space="0" w:color="auto"/>
              <w:bottom w:val="single" w:sz="4" w:space="0" w:color="auto"/>
              <w:right w:val="single" w:sz="4" w:space="0" w:color="auto"/>
            </w:tcBorders>
            <w:vAlign w:val="center"/>
          </w:tcPr>
          <w:p w14:paraId="2E524EB0" w14:textId="77777777" w:rsidR="00C44980" w:rsidRDefault="00C44980" w:rsidP="0085703A">
            <w:pPr>
              <w:rPr>
                <w:sz w:val="16"/>
                <w:szCs w:val="16"/>
              </w:rPr>
            </w:pPr>
          </w:p>
        </w:tc>
        <w:tc>
          <w:tcPr>
            <w:tcW w:w="563" w:type="dxa"/>
            <w:tcBorders>
              <w:top w:val="single" w:sz="4" w:space="0" w:color="auto"/>
              <w:left w:val="single" w:sz="4" w:space="0" w:color="auto"/>
              <w:bottom w:val="single" w:sz="4" w:space="0" w:color="auto"/>
              <w:right w:val="single" w:sz="4" w:space="0" w:color="auto"/>
            </w:tcBorders>
            <w:vAlign w:val="center"/>
          </w:tcPr>
          <w:p w14:paraId="26A18F8E" w14:textId="77777777" w:rsidR="00C44980" w:rsidRDefault="00C44980" w:rsidP="0085703A">
            <w:pPr>
              <w:rPr>
                <w:sz w:val="16"/>
                <w:szCs w:val="16"/>
              </w:rPr>
            </w:pPr>
            <w:r>
              <w:rPr>
                <w:sz w:val="16"/>
                <w:szCs w:val="16"/>
              </w:rPr>
              <w:t>2</w:t>
            </w:r>
          </w:p>
        </w:tc>
        <w:tc>
          <w:tcPr>
            <w:tcW w:w="356" w:type="dxa"/>
            <w:tcBorders>
              <w:top w:val="single" w:sz="4" w:space="0" w:color="auto"/>
              <w:left w:val="single" w:sz="4" w:space="0" w:color="auto"/>
              <w:bottom w:val="single" w:sz="4" w:space="0" w:color="auto"/>
              <w:right w:val="single" w:sz="4" w:space="0" w:color="auto"/>
            </w:tcBorders>
            <w:vAlign w:val="center"/>
          </w:tcPr>
          <w:p w14:paraId="1F0CF75B" w14:textId="77777777" w:rsidR="00C44980" w:rsidRDefault="00C44980" w:rsidP="0085703A">
            <w:pPr>
              <w:rPr>
                <w:sz w:val="16"/>
                <w:szCs w:val="16"/>
              </w:rPr>
            </w:pPr>
            <w:r>
              <w:rPr>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14:paraId="4F7A1D73" w14:textId="5FA26363" w:rsidR="00C44980" w:rsidRDefault="00C44980" w:rsidP="0085703A">
            <w:pPr>
              <w:rPr>
                <w:sz w:val="16"/>
                <w:szCs w:val="16"/>
              </w:rPr>
            </w:pPr>
            <w:r>
              <w:rPr>
                <w:sz w:val="16"/>
                <w:szCs w:val="16"/>
              </w:rPr>
              <w:t xml:space="preserve">Показатель по счету пассива баланса </w:t>
            </w:r>
            <w:r w:rsidR="006641F4">
              <w:rPr>
                <w:sz w:val="16"/>
                <w:szCs w:val="16"/>
              </w:rPr>
              <w:t>Х</w:t>
            </w:r>
            <w:r>
              <w:rPr>
                <w:sz w:val="16"/>
                <w:szCs w:val="16"/>
              </w:rPr>
              <w:t>40130</w:t>
            </w:r>
          </w:p>
        </w:tc>
        <w:tc>
          <w:tcPr>
            <w:tcW w:w="425" w:type="dxa"/>
            <w:tcBorders>
              <w:top w:val="single" w:sz="4" w:space="0" w:color="auto"/>
              <w:left w:val="single" w:sz="4" w:space="0" w:color="auto"/>
              <w:bottom w:val="single" w:sz="4" w:space="0" w:color="auto"/>
              <w:right w:val="single" w:sz="4" w:space="0" w:color="auto"/>
            </w:tcBorders>
            <w:vAlign w:val="center"/>
          </w:tcPr>
          <w:p w14:paraId="1AC891E2" w14:textId="77777777" w:rsidR="00C44980" w:rsidRDefault="00C44980" w:rsidP="0085703A">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1B913B0F" w14:textId="77777777" w:rsidR="00C44980" w:rsidRDefault="00C44980" w:rsidP="0085703A">
            <w:pPr>
              <w:rPr>
                <w:sz w:val="16"/>
                <w:szCs w:val="16"/>
              </w:rPr>
            </w:pPr>
            <w:r>
              <w:rPr>
                <w:sz w:val="16"/>
                <w:szCs w:val="16"/>
              </w:rPr>
              <w:t>570</w:t>
            </w:r>
          </w:p>
        </w:tc>
        <w:tc>
          <w:tcPr>
            <w:tcW w:w="567" w:type="dxa"/>
            <w:tcBorders>
              <w:top w:val="single" w:sz="4" w:space="0" w:color="auto"/>
              <w:left w:val="single" w:sz="4" w:space="0" w:color="auto"/>
              <w:bottom w:val="single" w:sz="4" w:space="0" w:color="auto"/>
              <w:right w:val="single" w:sz="4" w:space="0" w:color="auto"/>
            </w:tcBorders>
            <w:vAlign w:val="center"/>
          </w:tcPr>
          <w:p w14:paraId="2D936B84" w14:textId="77777777" w:rsidR="00C44980" w:rsidRDefault="00C44980" w:rsidP="0085703A">
            <w:pP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0B908238" w14:textId="77777777" w:rsidR="00C44980" w:rsidRPr="00293FB2" w:rsidRDefault="00C44980" w:rsidP="0085703A">
            <w:pPr>
              <w:rPr>
                <w:sz w:val="16"/>
                <w:szCs w:val="16"/>
              </w:rPr>
            </w:pPr>
            <w:r>
              <w:rPr>
                <w:sz w:val="16"/>
                <w:szCs w:val="16"/>
              </w:rPr>
              <w:t>1</w:t>
            </w:r>
          </w:p>
        </w:tc>
        <w:tc>
          <w:tcPr>
            <w:tcW w:w="1166" w:type="dxa"/>
            <w:tcBorders>
              <w:top w:val="single" w:sz="4" w:space="0" w:color="auto"/>
              <w:left w:val="single" w:sz="4" w:space="0" w:color="auto"/>
              <w:bottom w:val="single" w:sz="4" w:space="0" w:color="auto"/>
              <w:right w:val="single" w:sz="4" w:space="0" w:color="auto"/>
            </w:tcBorders>
            <w:vAlign w:val="center"/>
          </w:tcPr>
          <w:p w14:paraId="41E05AF6" w14:textId="77777777" w:rsidR="00C44980" w:rsidRDefault="00C44980" w:rsidP="0085703A">
            <w:pPr>
              <w:rPr>
                <w:sz w:val="16"/>
                <w:szCs w:val="16"/>
              </w:rPr>
            </w:pPr>
          </w:p>
        </w:tc>
        <w:tc>
          <w:tcPr>
            <w:tcW w:w="1966" w:type="dxa"/>
            <w:tcBorders>
              <w:top w:val="single" w:sz="4" w:space="0" w:color="auto"/>
              <w:left w:val="single" w:sz="4" w:space="0" w:color="auto"/>
              <w:bottom w:val="single" w:sz="4" w:space="0" w:color="auto"/>
              <w:right w:val="single" w:sz="4" w:space="0" w:color="auto"/>
            </w:tcBorders>
            <w:vAlign w:val="center"/>
          </w:tcPr>
          <w:p w14:paraId="570E672F" w14:textId="6B3A6B6C" w:rsidR="00C44980" w:rsidRDefault="00C44980" w:rsidP="0085703A">
            <w:pPr>
              <w:rPr>
                <w:sz w:val="16"/>
                <w:szCs w:val="16"/>
              </w:rPr>
            </w:pPr>
            <w:r>
              <w:rPr>
                <w:sz w:val="16"/>
                <w:szCs w:val="16"/>
              </w:rPr>
              <w:t xml:space="preserve">Показатель по счету пассива баланса </w:t>
            </w:r>
            <w:r w:rsidR="006641F4">
              <w:rPr>
                <w:sz w:val="16"/>
                <w:szCs w:val="16"/>
              </w:rPr>
              <w:t>Х</w:t>
            </w:r>
            <w:r>
              <w:rPr>
                <w:sz w:val="16"/>
                <w:szCs w:val="16"/>
              </w:rPr>
              <w:t xml:space="preserve">40130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570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1125" w:type="dxa"/>
            <w:tcBorders>
              <w:top w:val="single" w:sz="4" w:space="0" w:color="auto"/>
              <w:left w:val="single" w:sz="4" w:space="0" w:color="auto"/>
              <w:bottom w:val="single" w:sz="4" w:space="0" w:color="auto"/>
              <w:right w:val="single" w:sz="4" w:space="0" w:color="auto"/>
            </w:tcBorders>
          </w:tcPr>
          <w:p w14:paraId="5E994B6A" w14:textId="61DC315C" w:rsidR="00C44980" w:rsidRDefault="00C44980" w:rsidP="0085703A">
            <w:pPr>
              <w:rPr>
                <w:sz w:val="16"/>
                <w:szCs w:val="16"/>
              </w:rPr>
            </w:pPr>
            <w:r w:rsidRPr="00B51652">
              <w:rPr>
                <w:sz w:val="16"/>
                <w:szCs w:val="16"/>
              </w:rPr>
              <w:t>АУБУ, РБС_АУБУ, ГРБС</w:t>
            </w:r>
          </w:p>
        </w:tc>
        <w:tc>
          <w:tcPr>
            <w:tcW w:w="563" w:type="dxa"/>
            <w:tcBorders>
              <w:top w:val="single" w:sz="4" w:space="0" w:color="auto"/>
              <w:left w:val="single" w:sz="4" w:space="0" w:color="auto"/>
              <w:bottom w:val="single" w:sz="4" w:space="0" w:color="auto"/>
              <w:right w:val="single" w:sz="4" w:space="0" w:color="auto"/>
            </w:tcBorders>
            <w:vAlign w:val="center"/>
          </w:tcPr>
          <w:p w14:paraId="39EF1D71" w14:textId="77777777" w:rsidR="00C44980" w:rsidRDefault="00C44980" w:rsidP="0085703A">
            <w:pPr>
              <w:rPr>
                <w:sz w:val="16"/>
                <w:szCs w:val="16"/>
              </w:rPr>
            </w:pPr>
            <w:r>
              <w:rPr>
                <w:sz w:val="16"/>
                <w:szCs w:val="16"/>
              </w:rPr>
              <w:t>Б</w:t>
            </w:r>
          </w:p>
        </w:tc>
      </w:tr>
    </w:tbl>
    <w:p w14:paraId="0C5450BE" w14:textId="77777777" w:rsidR="00B25321" w:rsidRPr="00B92096" w:rsidRDefault="00B25321" w:rsidP="0085703A">
      <w:pPr>
        <w:rPr>
          <w:b/>
        </w:rPr>
      </w:pPr>
    </w:p>
    <w:p w14:paraId="19AA31F0" w14:textId="0C4818EF" w:rsidR="00B25321" w:rsidRDefault="0003541B" w:rsidP="0085703A">
      <w:pPr>
        <w:rPr>
          <w:b/>
        </w:rPr>
      </w:pPr>
      <w:r>
        <w:rPr>
          <w:b/>
        </w:rPr>
        <w:t xml:space="preserve">Форматно-логические контроли </w:t>
      </w:r>
      <w:r w:rsidR="008D1DEC">
        <w:rPr>
          <w:b/>
        </w:rPr>
        <w:t xml:space="preserve">раздела 2 </w:t>
      </w:r>
      <w:r>
        <w:rPr>
          <w:b/>
        </w:rPr>
        <w:t>Сведений (ф. 0503773)</w:t>
      </w:r>
    </w:p>
    <w:tbl>
      <w:tblPr>
        <w:tblStyle w:val="ab"/>
        <w:tblW w:w="0" w:type="auto"/>
        <w:jc w:val="center"/>
        <w:tblLook w:val="04A0" w:firstRow="1" w:lastRow="0" w:firstColumn="1" w:lastColumn="0" w:noHBand="0" w:noVBand="1"/>
      </w:tblPr>
      <w:tblGrid>
        <w:gridCol w:w="910"/>
        <w:gridCol w:w="1569"/>
        <w:gridCol w:w="1552"/>
        <w:gridCol w:w="1630"/>
        <w:gridCol w:w="918"/>
        <w:gridCol w:w="3899"/>
      </w:tblGrid>
      <w:tr w:rsidR="0003541B" w:rsidRPr="0003541B" w14:paraId="4CE4B875" w14:textId="77777777" w:rsidTr="0003541B">
        <w:trPr>
          <w:trHeight w:val="240"/>
          <w:jc w:val="center"/>
        </w:trPr>
        <w:tc>
          <w:tcPr>
            <w:tcW w:w="11120" w:type="dxa"/>
            <w:gridSpan w:val="6"/>
            <w:hideMark/>
          </w:tcPr>
          <w:p w14:paraId="4B95CCF5" w14:textId="77777777" w:rsidR="0003541B" w:rsidRPr="0003541B" w:rsidRDefault="0003541B" w:rsidP="0085703A">
            <w:r w:rsidRPr="0003541B">
              <w:t>АУБУ ФБ</w:t>
            </w:r>
          </w:p>
        </w:tc>
      </w:tr>
      <w:tr w:rsidR="0003541B" w:rsidRPr="0003541B" w14:paraId="32F2B950" w14:textId="77777777" w:rsidTr="0003541B">
        <w:trPr>
          <w:trHeight w:val="240"/>
          <w:jc w:val="center"/>
        </w:trPr>
        <w:tc>
          <w:tcPr>
            <w:tcW w:w="960" w:type="dxa"/>
            <w:vMerge w:val="restart"/>
            <w:hideMark/>
          </w:tcPr>
          <w:p w14:paraId="7D853817" w14:textId="77777777" w:rsidR="0003541B" w:rsidRPr="0003541B" w:rsidRDefault="0003541B" w:rsidP="0085703A">
            <w:r w:rsidRPr="0003541B">
              <w:t>№ п/п</w:t>
            </w:r>
          </w:p>
        </w:tc>
        <w:tc>
          <w:tcPr>
            <w:tcW w:w="5940" w:type="dxa"/>
            <w:gridSpan w:val="4"/>
            <w:hideMark/>
          </w:tcPr>
          <w:p w14:paraId="7AC5D784" w14:textId="77777777" w:rsidR="0003541B" w:rsidRPr="0003541B" w:rsidRDefault="0003541B" w:rsidP="0085703A">
            <w:r w:rsidRPr="0003541B">
              <w:t>графа</w:t>
            </w:r>
          </w:p>
        </w:tc>
        <w:tc>
          <w:tcPr>
            <w:tcW w:w="4220" w:type="dxa"/>
            <w:vMerge w:val="restart"/>
            <w:hideMark/>
          </w:tcPr>
          <w:p w14:paraId="12E9EB40" w14:textId="77777777" w:rsidR="0003541B" w:rsidRPr="0003541B" w:rsidRDefault="0003541B" w:rsidP="0085703A">
            <w:r w:rsidRPr="0003541B">
              <w:t>Уровень контроля</w:t>
            </w:r>
          </w:p>
        </w:tc>
      </w:tr>
      <w:tr w:rsidR="0003541B" w:rsidRPr="0003541B" w14:paraId="0DF4FFAC" w14:textId="77777777" w:rsidTr="0003541B">
        <w:trPr>
          <w:trHeight w:val="480"/>
          <w:jc w:val="center"/>
        </w:trPr>
        <w:tc>
          <w:tcPr>
            <w:tcW w:w="960" w:type="dxa"/>
            <w:vMerge/>
            <w:hideMark/>
          </w:tcPr>
          <w:p w14:paraId="24BBFB58" w14:textId="77777777" w:rsidR="0003541B" w:rsidRPr="0003541B" w:rsidRDefault="0003541B" w:rsidP="0085703A"/>
        </w:tc>
        <w:tc>
          <w:tcPr>
            <w:tcW w:w="1660" w:type="dxa"/>
            <w:hideMark/>
          </w:tcPr>
          <w:p w14:paraId="5AA62B2B" w14:textId="77777777" w:rsidR="0003541B" w:rsidRPr="0003541B" w:rsidRDefault="0003541B" w:rsidP="0085703A">
            <w:r w:rsidRPr="0003541B">
              <w:t>гр. 3</w:t>
            </w:r>
          </w:p>
        </w:tc>
        <w:tc>
          <w:tcPr>
            <w:tcW w:w="1660" w:type="dxa"/>
            <w:hideMark/>
          </w:tcPr>
          <w:p w14:paraId="33D30669" w14:textId="77777777" w:rsidR="0003541B" w:rsidRPr="0003541B" w:rsidRDefault="0003541B" w:rsidP="0085703A">
            <w:r w:rsidRPr="0003541B">
              <w:t>гр. 4 - элемент бюджета</w:t>
            </w:r>
          </w:p>
        </w:tc>
        <w:tc>
          <w:tcPr>
            <w:tcW w:w="1660" w:type="dxa"/>
            <w:hideMark/>
          </w:tcPr>
          <w:p w14:paraId="41A9B24D" w14:textId="77777777" w:rsidR="0003541B" w:rsidRPr="0003541B" w:rsidRDefault="0003541B" w:rsidP="0085703A">
            <w:r w:rsidRPr="0003541B">
              <w:t>гр. 4 - ОКТМО</w:t>
            </w:r>
          </w:p>
        </w:tc>
        <w:tc>
          <w:tcPr>
            <w:tcW w:w="960" w:type="dxa"/>
            <w:hideMark/>
          </w:tcPr>
          <w:p w14:paraId="262A0ABE" w14:textId="77777777" w:rsidR="0003541B" w:rsidRPr="0003541B" w:rsidRDefault="0003541B" w:rsidP="0085703A">
            <w:r w:rsidRPr="0003541B">
              <w:t>гр. 5</w:t>
            </w:r>
          </w:p>
        </w:tc>
        <w:tc>
          <w:tcPr>
            <w:tcW w:w="4220" w:type="dxa"/>
            <w:vMerge/>
            <w:hideMark/>
          </w:tcPr>
          <w:p w14:paraId="35EADB8A" w14:textId="77777777" w:rsidR="0003541B" w:rsidRPr="0003541B" w:rsidRDefault="0003541B" w:rsidP="0085703A"/>
        </w:tc>
      </w:tr>
      <w:tr w:rsidR="0003541B" w:rsidRPr="0003541B" w14:paraId="4E96D3BF" w14:textId="77777777" w:rsidTr="0003541B">
        <w:trPr>
          <w:trHeight w:val="480"/>
          <w:jc w:val="center"/>
        </w:trPr>
        <w:tc>
          <w:tcPr>
            <w:tcW w:w="960" w:type="dxa"/>
            <w:hideMark/>
          </w:tcPr>
          <w:p w14:paraId="0B01285A" w14:textId="77777777" w:rsidR="0003541B" w:rsidRPr="0003541B" w:rsidRDefault="0003541B" w:rsidP="0085703A">
            <w:r w:rsidRPr="0003541B">
              <w:t>1</w:t>
            </w:r>
          </w:p>
        </w:tc>
        <w:tc>
          <w:tcPr>
            <w:tcW w:w="1660" w:type="dxa"/>
            <w:hideMark/>
          </w:tcPr>
          <w:p w14:paraId="4675C762" w14:textId="77777777" w:rsidR="0003541B" w:rsidRPr="0003541B" w:rsidRDefault="0003541B" w:rsidP="0085703A">
            <w:r w:rsidRPr="0003541B">
              <w:t>ХХХ (кроме 000)</w:t>
            </w:r>
          </w:p>
        </w:tc>
        <w:tc>
          <w:tcPr>
            <w:tcW w:w="1660" w:type="dxa"/>
            <w:hideMark/>
          </w:tcPr>
          <w:p w14:paraId="2F6EC768" w14:textId="77777777" w:rsidR="0003541B" w:rsidRPr="0003541B" w:rsidRDefault="0003541B" w:rsidP="0085703A">
            <w:r w:rsidRPr="0003541B">
              <w:t>00</w:t>
            </w:r>
          </w:p>
        </w:tc>
        <w:tc>
          <w:tcPr>
            <w:tcW w:w="1660" w:type="dxa"/>
            <w:hideMark/>
          </w:tcPr>
          <w:p w14:paraId="47E49B3A" w14:textId="77777777" w:rsidR="0003541B" w:rsidRPr="0003541B" w:rsidRDefault="0003541B" w:rsidP="0085703A">
            <w:r w:rsidRPr="0003541B">
              <w:t>00000000</w:t>
            </w:r>
          </w:p>
        </w:tc>
        <w:tc>
          <w:tcPr>
            <w:tcW w:w="960" w:type="dxa"/>
            <w:hideMark/>
          </w:tcPr>
          <w:p w14:paraId="2823CD9F" w14:textId="77777777" w:rsidR="0003541B" w:rsidRPr="0003541B" w:rsidRDefault="0003541B" w:rsidP="0085703A">
            <w:r w:rsidRPr="0003541B">
              <w:t>01.1</w:t>
            </w:r>
          </w:p>
        </w:tc>
        <w:tc>
          <w:tcPr>
            <w:tcW w:w="4220" w:type="dxa"/>
            <w:hideMark/>
          </w:tcPr>
          <w:p w14:paraId="419F4E0E" w14:textId="77777777" w:rsidR="0003541B" w:rsidRPr="0003541B" w:rsidRDefault="0003541B" w:rsidP="0085703A">
            <w:r w:rsidRPr="0003541B">
              <w:t>П (на 01.01.2025)</w:t>
            </w:r>
          </w:p>
          <w:p w14:paraId="00942688" w14:textId="178244BB" w:rsidR="0003541B" w:rsidRPr="0003541B" w:rsidRDefault="0003541B" w:rsidP="0085703A">
            <w:r w:rsidRPr="0003541B">
              <w:t>Б (после 01.01.2025)</w:t>
            </w:r>
          </w:p>
        </w:tc>
      </w:tr>
      <w:tr w:rsidR="0003541B" w:rsidRPr="0003541B" w14:paraId="0A14122B" w14:textId="77777777" w:rsidTr="0003541B">
        <w:trPr>
          <w:trHeight w:val="480"/>
          <w:jc w:val="center"/>
        </w:trPr>
        <w:tc>
          <w:tcPr>
            <w:tcW w:w="960" w:type="dxa"/>
            <w:hideMark/>
          </w:tcPr>
          <w:p w14:paraId="0B4623E7" w14:textId="77777777" w:rsidR="0003541B" w:rsidRPr="0003541B" w:rsidRDefault="0003541B" w:rsidP="0085703A">
            <w:r w:rsidRPr="0003541B">
              <w:t>2</w:t>
            </w:r>
          </w:p>
        </w:tc>
        <w:tc>
          <w:tcPr>
            <w:tcW w:w="1660" w:type="dxa"/>
            <w:hideMark/>
          </w:tcPr>
          <w:p w14:paraId="1CDC07DF" w14:textId="77777777" w:rsidR="0003541B" w:rsidRPr="0003541B" w:rsidRDefault="0003541B" w:rsidP="0085703A">
            <w:r w:rsidRPr="0003541B">
              <w:t>000</w:t>
            </w:r>
          </w:p>
        </w:tc>
        <w:tc>
          <w:tcPr>
            <w:tcW w:w="1660" w:type="dxa"/>
            <w:hideMark/>
          </w:tcPr>
          <w:p w14:paraId="4026BD45" w14:textId="77777777" w:rsidR="0003541B" w:rsidRPr="0003541B" w:rsidRDefault="0003541B" w:rsidP="0085703A">
            <w:r w:rsidRPr="0003541B">
              <w:t>00</w:t>
            </w:r>
          </w:p>
        </w:tc>
        <w:tc>
          <w:tcPr>
            <w:tcW w:w="1660" w:type="dxa"/>
            <w:hideMark/>
          </w:tcPr>
          <w:p w14:paraId="2937CFF1" w14:textId="77777777" w:rsidR="0003541B" w:rsidRPr="0003541B" w:rsidRDefault="0003541B" w:rsidP="0085703A">
            <w:r w:rsidRPr="0003541B">
              <w:t>22222222</w:t>
            </w:r>
          </w:p>
        </w:tc>
        <w:tc>
          <w:tcPr>
            <w:tcW w:w="960" w:type="dxa"/>
            <w:hideMark/>
          </w:tcPr>
          <w:p w14:paraId="5D311C27" w14:textId="77777777" w:rsidR="0003541B" w:rsidRPr="0003541B" w:rsidRDefault="0003541B" w:rsidP="0085703A">
            <w:r w:rsidRPr="0003541B">
              <w:t>01.1</w:t>
            </w:r>
          </w:p>
        </w:tc>
        <w:tc>
          <w:tcPr>
            <w:tcW w:w="4220" w:type="dxa"/>
            <w:hideMark/>
          </w:tcPr>
          <w:p w14:paraId="65629E14" w14:textId="77777777" w:rsidR="0003541B" w:rsidRPr="0003541B" w:rsidRDefault="0003541B" w:rsidP="0085703A">
            <w:r w:rsidRPr="0003541B">
              <w:t>П (на 01.01.2025)</w:t>
            </w:r>
          </w:p>
          <w:p w14:paraId="4011E892" w14:textId="135744F4" w:rsidR="0003541B" w:rsidRPr="0003541B" w:rsidRDefault="0003541B" w:rsidP="0085703A">
            <w:r w:rsidRPr="0003541B">
              <w:t>Б (после 01.01.2025)</w:t>
            </w:r>
          </w:p>
        </w:tc>
      </w:tr>
      <w:tr w:rsidR="0003541B" w:rsidRPr="0003541B" w14:paraId="2475A52E" w14:textId="77777777" w:rsidTr="0003541B">
        <w:trPr>
          <w:trHeight w:val="480"/>
          <w:jc w:val="center"/>
        </w:trPr>
        <w:tc>
          <w:tcPr>
            <w:tcW w:w="960" w:type="dxa"/>
            <w:hideMark/>
          </w:tcPr>
          <w:p w14:paraId="3F09A907" w14:textId="77777777" w:rsidR="0003541B" w:rsidRPr="0003541B" w:rsidRDefault="0003541B" w:rsidP="0085703A">
            <w:r w:rsidRPr="0003541B">
              <w:t>3</w:t>
            </w:r>
          </w:p>
        </w:tc>
        <w:tc>
          <w:tcPr>
            <w:tcW w:w="1660" w:type="dxa"/>
            <w:hideMark/>
          </w:tcPr>
          <w:p w14:paraId="70A64E3A" w14:textId="77777777" w:rsidR="0003541B" w:rsidRPr="0003541B" w:rsidRDefault="0003541B" w:rsidP="0085703A">
            <w:r w:rsidRPr="0003541B">
              <w:t>ХХХ (кроме 000)</w:t>
            </w:r>
          </w:p>
        </w:tc>
        <w:tc>
          <w:tcPr>
            <w:tcW w:w="1660" w:type="dxa"/>
            <w:hideMark/>
          </w:tcPr>
          <w:p w14:paraId="3713FB5C" w14:textId="77777777" w:rsidR="0003541B" w:rsidRPr="0003541B" w:rsidRDefault="0003541B" w:rsidP="0085703A">
            <w:r w:rsidRPr="0003541B">
              <w:t>00</w:t>
            </w:r>
          </w:p>
        </w:tc>
        <w:tc>
          <w:tcPr>
            <w:tcW w:w="1660" w:type="dxa"/>
            <w:hideMark/>
          </w:tcPr>
          <w:p w14:paraId="149ECEAB" w14:textId="77777777" w:rsidR="0003541B" w:rsidRPr="0003541B" w:rsidRDefault="0003541B" w:rsidP="0085703A">
            <w:r w:rsidRPr="0003541B">
              <w:t>00000000</w:t>
            </w:r>
          </w:p>
        </w:tc>
        <w:tc>
          <w:tcPr>
            <w:tcW w:w="960" w:type="dxa"/>
            <w:hideMark/>
          </w:tcPr>
          <w:p w14:paraId="2B6B2C39" w14:textId="77777777" w:rsidR="0003541B" w:rsidRPr="0003541B" w:rsidRDefault="0003541B" w:rsidP="0085703A">
            <w:r w:rsidRPr="0003541B">
              <w:t>01.2</w:t>
            </w:r>
          </w:p>
        </w:tc>
        <w:tc>
          <w:tcPr>
            <w:tcW w:w="4220" w:type="dxa"/>
            <w:hideMark/>
          </w:tcPr>
          <w:p w14:paraId="24854B8C" w14:textId="77777777" w:rsidR="0003541B" w:rsidRPr="0003541B" w:rsidRDefault="0003541B" w:rsidP="0085703A">
            <w:r w:rsidRPr="0003541B">
              <w:t>П (на 01.01.2025)</w:t>
            </w:r>
          </w:p>
          <w:p w14:paraId="498C3FBA" w14:textId="28AFFEF2" w:rsidR="0003541B" w:rsidRPr="0003541B" w:rsidRDefault="0003541B" w:rsidP="0085703A">
            <w:r w:rsidRPr="0003541B">
              <w:t>Б (после 01.01.2025)</w:t>
            </w:r>
          </w:p>
        </w:tc>
      </w:tr>
      <w:tr w:rsidR="0003541B" w:rsidRPr="0003541B" w14:paraId="79D0C139" w14:textId="77777777" w:rsidTr="0003541B">
        <w:trPr>
          <w:trHeight w:val="480"/>
          <w:jc w:val="center"/>
        </w:trPr>
        <w:tc>
          <w:tcPr>
            <w:tcW w:w="960" w:type="dxa"/>
            <w:hideMark/>
          </w:tcPr>
          <w:p w14:paraId="504E8AAF" w14:textId="77777777" w:rsidR="0003541B" w:rsidRPr="0003541B" w:rsidRDefault="0003541B" w:rsidP="0085703A">
            <w:r w:rsidRPr="0003541B">
              <w:t>4</w:t>
            </w:r>
          </w:p>
        </w:tc>
        <w:tc>
          <w:tcPr>
            <w:tcW w:w="1660" w:type="dxa"/>
            <w:hideMark/>
          </w:tcPr>
          <w:p w14:paraId="702B4585" w14:textId="77777777" w:rsidR="0003541B" w:rsidRPr="0003541B" w:rsidRDefault="0003541B" w:rsidP="0085703A">
            <w:r w:rsidRPr="0003541B">
              <w:t>000</w:t>
            </w:r>
          </w:p>
        </w:tc>
        <w:tc>
          <w:tcPr>
            <w:tcW w:w="1660" w:type="dxa"/>
            <w:hideMark/>
          </w:tcPr>
          <w:p w14:paraId="4716F960" w14:textId="77777777" w:rsidR="0003541B" w:rsidRPr="0003541B" w:rsidRDefault="0003541B" w:rsidP="0085703A">
            <w:r w:rsidRPr="0003541B">
              <w:t>00</w:t>
            </w:r>
          </w:p>
        </w:tc>
        <w:tc>
          <w:tcPr>
            <w:tcW w:w="1660" w:type="dxa"/>
            <w:hideMark/>
          </w:tcPr>
          <w:p w14:paraId="5769ADAB" w14:textId="77777777" w:rsidR="0003541B" w:rsidRPr="0003541B" w:rsidRDefault="0003541B" w:rsidP="0085703A">
            <w:r w:rsidRPr="0003541B">
              <w:t>00000000</w:t>
            </w:r>
          </w:p>
        </w:tc>
        <w:tc>
          <w:tcPr>
            <w:tcW w:w="960" w:type="dxa"/>
            <w:hideMark/>
          </w:tcPr>
          <w:p w14:paraId="0C385224" w14:textId="77777777" w:rsidR="0003541B" w:rsidRPr="0003541B" w:rsidRDefault="0003541B" w:rsidP="0085703A">
            <w:r w:rsidRPr="0003541B">
              <w:t>01.3</w:t>
            </w:r>
          </w:p>
        </w:tc>
        <w:tc>
          <w:tcPr>
            <w:tcW w:w="4220" w:type="dxa"/>
            <w:hideMark/>
          </w:tcPr>
          <w:p w14:paraId="25FB97B4" w14:textId="77777777" w:rsidR="0003541B" w:rsidRPr="0003541B" w:rsidRDefault="0003541B" w:rsidP="0085703A">
            <w:r w:rsidRPr="0003541B">
              <w:t>П (на 01.01.2025)</w:t>
            </w:r>
          </w:p>
          <w:p w14:paraId="67B3DA76" w14:textId="3FF7ADEF" w:rsidR="0003541B" w:rsidRPr="0003541B" w:rsidRDefault="0003541B" w:rsidP="0085703A">
            <w:r w:rsidRPr="0003541B">
              <w:t>Б (после 01.01.2025)</w:t>
            </w:r>
          </w:p>
        </w:tc>
      </w:tr>
      <w:tr w:rsidR="0003541B" w:rsidRPr="0003541B" w14:paraId="63E76078" w14:textId="77777777" w:rsidTr="0003541B">
        <w:trPr>
          <w:trHeight w:val="480"/>
          <w:jc w:val="center"/>
        </w:trPr>
        <w:tc>
          <w:tcPr>
            <w:tcW w:w="960" w:type="dxa"/>
            <w:hideMark/>
          </w:tcPr>
          <w:p w14:paraId="5891982C" w14:textId="77777777" w:rsidR="0003541B" w:rsidRPr="0003541B" w:rsidRDefault="0003541B" w:rsidP="0085703A">
            <w:r w:rsidRPr="0003541B">
              <w:t>5</w:t>
            </w:r>
          </w:p>
        </w:tc>
        <w:tc>
          <w:tcPr>
            <w:tcW w:w="1660" w:type="dxa"/>
            <w:hideMark/>
          </w:tcPr>
          <w:p w14:paraId="6487C28C" w14:textId="77777777" w:rsidR="0003541B" w:rsidRPr="0003541B" w:rsidRDefault="0003541B" w:rsidP="0085703A">
            <w:r w:rsidRPr="0003541B">
              <w:t>ХХХ (кроме 000)</w:t>
            </w:r>
          </w:p>
        </w:tc>
        <w:tc>
          <w:tcPr>
            <w:tcW w:w="1660" w:type="dxa"/>
            <w:hideMark/>
          </w:tcPr>
          <w:p w14:paraId="473F6AA6" w14:textId="77777777" w:rsidR="0003541B" w:rsidRPr="0003541B" w:rsidRDefault="0003541B" w:rsidP="0085703A">
            <w:r w:rsidRPr="0003541B">
              <w:t>00</w:t>
            </w:r>
          </w:p>
        </w:tc>
        <w:tc>
          <w:tcPr>
            <w:tcW w:w="1660" w:type="dxa"/>
            <w:hideMark/>
          </w:tcPr>
          <w:p w14:paraId="66EB2A75" w14:textId="77777777" w:rsidR="0003541B" w:rsidRPr="0003541B" w:rsidRDefault="0003541B" w:rsidP="0085703A">
            <w:r w:rsidRPr="0003541B">
              <w:t>00000000</w:t>
            </w:r>
          </w:p>
        </w:tc>
        <w:tc>
          <w:tcPr>
            <w:tcW w:w="960" w:type="dxa"/>
            <w:hideMark/>
          </w:tcPr>
          <w:p w14:paraId="66C8C7A2" w14:textId="77777777" w:rsidR="0003541B" w:rsidRPr="0003541B" w:rsidRDefault="0003541B" w:rsidP="0085703A">
            <w:r w:rsidRPr="0003541B">
              <w:t>01.4</w:t>
            </w:r>
          </w:p>
        </w:tc>
        <w:tc>
          <w:tcPr>
            <w:tcW w:w="4220" w:type="dxa"/>
            <w:hideMark/>
          </w:tcPr>
          <w:p w14:paraId="5A4BB8EE" w14:textId="77777777" w:rsidR="0003541B" w:rsidRPr="0003541B" w:rsidRDefault="0003541B" w:rsidP="0085703A">
            <w:r w:rsidRPr="0003541B">
              <w:t>П (на 01.01.2025)</w:t>
            </w:r>
          </w:p>
          <w:p w14:paraId="3F9F78BA" w14:textId="26027660" w:rsidR="0003541B" w:rsidRPr="0003541B" w:rsidRDefault="0003541B" w:rsidP="0085703A">
            <w:r w:rsidRPr="0003541B">
              <w:t>Б (после 01.01.2025)</w:t>
            </w:r>
          </w:p>
        </w:tc>
      </w:tr>
      <w:tr w:rsidR="0003541B" w:rsidRPr="0003541B" w14:paraId="662457C3" w14:textId="77777777" w:rsidTr="0003541B">
        <w:trPr>
          <w:trHeight w:val="720"/>
          <w:jc w:val="center"/>
        </w:trPr>
        <w:tc>
          <w:tcPr>
            <w:tcW w:w="960" w:type="dxa"/>
            <w:hideMark/>
          </w:tcPr>
          <w:p w14:paraId="3E6CC0D3" w14:textId="77777777" w:rsidR="0003541B" w:rsidRPr="0003541B" w:rsidRDefault="0003541B" w:rsidP="0085703A">
            <w:r w:rsidRPr="0003541B">
              <w:t>6</w:t>
            </w:r>
          </w:p>
        </w:tc>
        <w:tc>
          <w:tcPr>
            <w:tcW w:w="1660" w:type="dxa"/>
            <w:hideMark/>
          </w:tcPr>
          <w:p w14:paraId="6D2E2156" w14:textId="77777777" w:rsidR="0003541B" w:rsidRPr="0003541B" w:rsidRDefault="0003541B" w:rsidP="0085703A">
            <w:r w:rsidRPr="0003541B">
              <w:t>000</w:t>
            </w:r>
          </w:p>
        </w:tc>
        <w:tc>
          <w:tcPr>
            <w:tcW w:w="1660" w:type="dxa"/>
            <w:hideMark/>
          </w:tcPr>
          <w:p w14:paraId="1DC1D369" w14:textId="77777777" w:rsidR="0003541B" w:rsidRPr="0003541B" w:rsidRDefault="0003541B" w:rsidP="0085703A">
            <w:r w:rsidRPr="0003541B">
              <w:t>02, 03, 04, 05, 06, 08, 09, 10, 11, 12, 13, 14</w:t>
            </w:r>
          </w:p>
        </w:tc>
        <w:tc>
          <w:tcPr>
            <w:tcW w:w="1660" w:type="dxa"/>
            <w:hideMark/>
          </w:tcPr>
          <w:p w14:paraId="2FD81DAA" w14:textId="77777777" w:rsidR="0003541B" w:rsidRPr="0003541B" w:rsidRDefault="0003541B" w:rsidP="0085703A">
            <w:r w:rsidRPr="0003541B">
              <w:t>ХХХХХХХХ</w:t>
            </w:r>
          </w:p>
        </w:tc>
        <w:tc>
          <w:tcPr>
            <w:tcW w:w="960" w:type="dxa"/>
            <w:hideMark/>
          </w:tcPr>
          <w:p w14:paraId="10F6D748" w14:textId="77777777" w:rsidR="0003541B" w:rsidRPr="0003541B" w:rsidRDefault="0003541B" w:rsidP="0085703A">
            <w:r w:rsidRPr="0003541B">
              <w:t>01.4</w:t>
            </w:r>
          </w:p>
        </w:tc>
        <w:tc>
          <w:tcPr>
            <w:tcW w:w="4220" w:type="dxa"/>
            <w:hideMark/>
          </w:tcPr>
          <w:p w14:paraId="31FED048" w14:textId="77777777" w:rsidR="0003541B" w:rsidRPr="0003541B" w:rsidRDefault="0003541B" w:rsidP="0085703A">
            <w:r w:rsidRPr="0003541B">
              <w:t>П (на 01.01.2025)</w:t>
            </w:r>
          </w:p>
          <w:p w14:paraId="68AD946F" w14:textId="178937AB" w:rsidR="0003541B" w:rsidRPr="0003541B" w:rsidRDefault="0003541B" w:rsidP="0085703A">
            <w:r w:rsidRPr="0003541B">
              <w:t>Б (после 01.01.2025)</w:t>
            </w:r>
          </w:p>
        </w:tc>
      </w:tr>
    </w:tbl>
    <w:p w14:paraId="654163D2" w14:textId="77777777" w:rsidR="0003541B" w:rsidRDefault="0003541B" w:rsidP="0085703A">
      <w:pPr>
        <w:rPr>
          <w:b/>
        </w:rPr>
      </w:pPr>
    </w:p>
    <w:tbl>
      <w:tblPr>
        <w:tblStyle w:val="ab"/>
        <w:tblW w:w="0" w:type="auto"/>
        <w:jc w:val="center"/>
        <w:tblLook w:val="04A0" w:firstRow="1" w:lastRow="0" w:firstColumn="1" w:lastColumn="0" w:noHBand="0" w:noVBand="1"/>
      </w:tblPr>
      <w:tblGrid>
        <w:gridCol w:w="913"/>
        <w:gridCol w:w="1576"/>
        <w:gridCol w:w="1560"/>
        <w:gridCol w:w="1632"/>
        <w:gridCol w:w="921"/>
        <w:gridCol w:w="3876"/>
      </w:tblGrid>
      <w:tr w:rsidR="0003541B" w:rsidRPr="0003541B" w14:paraId="1252AE96" w14:textId="77777777" w:rsidTr="0003541B">
        <w:trPr>
          <w:trHeight w:val="181"/>
          <w:jc w:val="center"/>
        </w:trPr>
        <w:tc>
          <w:tcPr>
            <w:tcW w:w="11120" w:type="dxa"/>
            <w:gridSpan w:val="6"/>
            <w:hideMark/>
          </w:tcPr>
          <w:p w14:paraId="3193E8B1" w14:textId="77777777" w:rsidR="0003541B" w:rsidRPr="0003541B" w:rsidRDefault="0003541B" w:rsidP="0085703A">
            <w:r w:rsidRPr="0003541B">
              <w:t>АУБУ КБФО</w:t>
            </w:r>
          </w:p>
        </w:tc>
      </w:tr>
      <w:tr w:rsidR="0003541B" w:rsidRPr="0003541B" w14:paraId="07FE69FA" w14:textId="77777777" w:rsidTr="0003541B">
        <w:trPr>
          <w:trHeight w:val="240"/>
          <w:jc w:val="center"/>
        </w:trPr>
        <w:tc>
          <w:tcPr>
            <w:tcW w:w="960" w:type="dxa"/>
            <w:vMerge w:val="restart"/>
            <w:hideMark/>
          </w:tcPr>
          <w:p w14:paraId="090073A2" w14:textId="77777777" w:rsidR="0003541B" w:rsidRPr="0003541B" w:rsidRDefault="0003541B" w:rsidP="0085703A">
            <w:r w:rsidRPr="0003541B">
              <w:t>№ п/п</w:t>
            </w:r>
          </w:p>
        </w:tc>
        <w:tc>
          <w:tcPr>
            <w:tcW w:w="5940" w:type="dxa"/>
            <w:gridSpan w:val="4"/>
            <w:hideMark/>
          </w:tcPr>
          <w:p w14:paraId="7160B7BC" w14:textId="77777777" w:rsidR="0003541B" w:rsidRPr="0003541B" w:rsidRDefault="0003541B" w:rsidP="0085703A">
            <w:r w:rsidRPr="0003541B">
              <w:t>графа</w:t>
            </w:r>
          </w:p>
        </w:tc>
        <w:tc>
          <w:tcPr>
            <w:tcW w:w="4220" w:type="dxa"/>
            <w:vMerge w:val="restart"/>
            <w:hideMark/>
          </w:tcPr>
          <w:p w14:paraId="267595BE" w14:textId="77777777" w:rsidR="0003541B" w:rsidRPr="0003541B" w:rsidRDefault="0003541B" w:rsidP="0085703A">
            <w:r w:rsidRPr="0003541B">
              <w:t>Уровень контроля</w:t>
            </w:r>
          </w:p>
        </w:tc>
      </w:tr>
      <w:tr w:rsidR="0003541B" w:rsidRPr="0003541B" w14:paraId="15422194" w14:textId="77777777" w:rsidTr="0003541B">
        <w:trPr>
          <w:trHeight w:val="480"/>
          <w:jc w:val="center"/>
        </w:trPr>
        <w:tc>
          <w:tcPr>
            <w:tcW w:w="960" w:type="dxa"/>
            <w:vMerge/>
            <w:hideMark/>
          </w:tcPr>
          <w:p w14:paraId="46344807" w14:textId="77777777" w:rsidR="0003541B" w:rsidRPr="0003541B" w:rsidRDefault="0003541B" w:rsidP="0085703A"/>
        </w:tc>
        <w:tc>
          <w:tcPr>
            <w:tcW w:w="1660" w:type="dxa"/>
            <w:hideMark/>
          </w:tcPr>
          <w:p w14:paraId="5EBC14D3" w14:textId="77777777" w:rsidR="0003541B" w:rsidRPr="0003541B" w:rsidRDefault="0003541B" w:rsidP="0085703A">
            <w:r w:rsidRPr="0003541B">
              <w:t>гр. 3</w:t>
            </w:r>
          </w:p>
        </w:tc>
        <w:tc>
          <w:tcPr>
            <w:tcW w:w="1660" w:type="dxa"/>
            <w:hideMark/>
          </w:tcPr>
          <w:p w14:paraId="7077CC26" w14:textId="77777777" w:rsidR="0003541B" w:rsidRPr="0003541B" w:rsidRDefault="0003541B" w:rsidP="0085703A">
            <w:r w:rsidRPr="0003541B">
              <w:t>гр. 4 - элемент бюджета</w:t>
            </w:r>
          </w:p>
        </w:tc>
        <w:tc>
          <w:tcPr>
            <w:tcW w:w="1660" w:type="dxa"/>
            <w:hideMark/>
          </w:tcPr>
          <w:p w14:paraId="3EDFC46B" w14:textId="77777777" w:rsidR="0003541B" w:rsidRPr="0003541B" w:rsidRDefault="0003541B" w:rsidP="0085703A">
            <w:r w:rsidRPr="0003541B">
              <w:t>гр. 4 - ОКТМО</w:t>
            </w:r>
          </w:p>
        </w:tc>
        <w:tc>
          <w:tcPr>
            <w:tcW w:w="960" w:type="dxa"/>
            <w:hideMark/>
          </w:tcPr>
          <w:p w14:paraId="297F0507" w14:textId="77777777" w:rsidR="0003541B" w:rsidRPr="0003541B" w:rsidRDefault="0003541B" w:rsidP="0085703A">
            <w:r w:rsidRPr="0003541B">
              <w:t>гр. 5</w:t>
            </w:r>
          </w:p>
        </w:tc>
        <w:tc>
          <w:tcPr>
            <w:tcW w:w="4220" w:type="dxa"/>
            <w:vMerge/>
            <w:hideMark/>
          </w:tcPr>
          <w:p w14:paraId="08F0B450" w14:textId="77777777" w:rsidR="0003541B" w:rsidRPr="0003541B" w:rsidRDefault="0003541B" w:rsidP="0085703A"/>
        </w:tc>
      </w:tr>
      <w:tr w:rsidR="0003541B" w:rsidRPr="0003541B" w14:paraId="6059FB58" w14:textId="77777777" w:rsidTr="0003541B">
        <w:trPr>
          <w:trHeight w:val="240"/>
          <w:jc w:val="center"/>
        </w:trPr>
        <w:tc>
          <w:tcPr>
            <w:tcW w:w="960" w:type="dxa"/>
            <w:hideMark/>
          </w:tcPr>
          <w:p w14:paraId="250EED4E" w14:textId="77777777" w:rsidR="0003541B" w:rsidRPr="0003541B" w:rsidRDefault="0003541B" w:rsidP="0085703A">
            <w:r w:rsidRPr="0003541B">
              <w:t>1</w:t>
            </w:r>
          </w:p>
        </w:tc>
        <w:tc>
          <w:tcPr>
            <w:tcW w:w="1660" w:type="dxa"/>
            <w:hideMark/>
          </w:tcPr>
          <w:p w14:paraId="48B28833" w14:textId="77777777" w:rsidR="0003541B" w:rsidRPr="0003541B" w:rsidRDefault="0003541B" w:rsidP="0085703A">
            <w:r w:rsidRPr="0003541B">
              <w:t>000</w:t>
            </w:r>
          </w:p>
        </w:tc>
        <w:tc>
          <w:tcPr>
            <w:tcW w:w="1660" w:type="dxa"/>
            <w:hideMark/>
          </w:tcPr>
          <w:p w14:paraId="041FF595" w14:textId="77777777" w:rsidR="0003541B" w:rsidRPr="0003541B" w:rsidRDefault="0003541B" w:rsidP="0085703A">
            <w:r w:rsidRPr="0003541B">
              <w:t>00</w:t>
            </w:r>
          </w:p>
        </w:tc>
        <w:tc>
          <w:tcPr>
            <w:tcW w:w="1660" w:type="dxa"/>
            <w:hideMark/>
          </w:tcPr>
          <w:p w14:paraId="591CFB91" w14:textId="77777777" w:rsidR="0003541B" w:rsidRPr="0003541B" w:rsidRDefault="0003541B" w:rsidP="0085703A">
            <w:r w:rsidRPr="0003541B">
              <w:t>22222222</w:t>
            </w:r>
          </w:p>
        </w:tc>
        <w:tc>
          <w:tcPr>
            <w:tcW w:w="960" w:type="dxa"/>
            <w:hideMark/>
          </w:tcPr>
          <w:p w14:paraId="47EBCA7C" w14:textId="77777777" w:rsidR="0003541B" w:rsidRPr="0003541B" w:rsidRDefault="0003541B" w:rsidP="0085703A">
            <w:r w:rsidRPr="0003541B">
              <w:t>01.1</w:t>
            </w:r>
          </w:p>
        </w:tc>
        <w:tc>
          <w:tcPr>
            <w:tcW w:w="4220" w:type="dxa"/>
            <w:hideMark/>
          </w:tcPr>
          <w:p w14:paraId="3BC3C499" w14:textId="77777777" w:rsidR="0003541B" w:rsidRPr="0003541B" w:rsidRDefault="0003541B" w:rsidP="0085703A">
            <w:r w:rsidRPr="0003541B">
              <w:t>Б</w:t>
            </w:r>
          </w:p>
        </w:tc>
      </w:tr>
      <w:tr w:rsidR="0003541B" w:rsidRPr="0003541B" w14:paraId="3CD87458" w14:textId="77777777" w:rsidTr="0003541B">
        <w:trPr>
          <w:trHeight w:val="240"/>
          <w:jc w:val="center"/>
        </w:trPr>
        <w:tc>
          <w:tcPr>
            <w:tcW w:w="960" w:type="dxa"/>
            <w:hideMark/>
          </w:tcPr>
          <w:p w14:paraId="770C5008" w14:textId="77777777" w:rsidR="0003541B" w:rsidRPr="0003541B" w:rsidRDefault="0003541B" w:rsidP="0085703A">
            <w:r w:rsidRPr="0003541B">
              <w:t>2</w:t>
            </w:r>
          </w:p>
        </w:tc>
        <w:tc>
          <w:tcPr>
            <w:tcW w:w="1660" w:type="dxa"/>
            <w:hideMark/>
          </w:tcPr>
          <w:p w14:paraId="2E6746C8" w14:textId="77777777" w:rsidR="0003541B" w:rsidRPr="0003541B" w:rsidRDefault="0003541B" w:rsidP="0085703A">
            <w:r w:rsidRPr="0003541B">
              <w:t>000</w:t>
            </w:r>
          </w:p>
        </w:tc>
        <w:tc>
          <w:tcPr>
            <w:tcW w:w="1660" w:type="dxa"/>
            <w:hideMark/>
          </w:tcPr>
          <w:p w14:paraId="4B133482" w14:textId="77777777" w:rsidR="0003541B" w:rsidRPr="0003541B" w:rsidRDefault="0003541B" w:rsidP="0085703A">
            <w:r w:rsidRPr="0003541B">
              <w:t>00</w:t>
            </w:r>
          </w:p>
        </w:tc>
        <w:tc>
          <w:tcPr>
            <w:tcW w:w="1660" w:type="dxa"/>
            <w:hideMark/>
          </w:tcPr>
          <w:p w14:paraId="3AD22E80" w14:textId="77777777" w:rsidR="0003541B" w:rsidRPr="0003541B" w:rsidRDefault="0003541B" w:rsidP="0085703A">
            <w:r w:rsidRPr="0003541B">
              <w:t>00000000</w:t>
            </w:r>
          </w:p>
        </w:tc>
        <w:tc>
          <w:tcPr>
            <w:tcW w:w="960" w:type="dxa"/>
            <w:hideMark/>
          </w:tcPr>
          <w:p w14:paraId="2C4EC516" w14:textId="77777777" w:rsidR="0003541B" w:rsidRPr="0003541B" w:rsidRDefault="0003541B" w:rsidP="0085703A">
            <w:r w:rsidRPr="0003541B">
              <w:t>01.3</w:t>
            </w:r>
          </w:p>
        </w:tc>
        <w:tc>
          <w:tcPr>
            <w:tcW w:w="4220" w:type="dxa"/>
            <w:hideMark/>
          </w:tcPr>
          <w:p w14:paraId="64EB95A3" w14:textId="77777777" w:rsidR="0003541B" w:rsidRPr="0003541B" w:rsidRDefault="0003541B" w:rsidP="0085703A">
            <w:r w:rsidRPr="0003541B">
              <w:t>Б</w:t>
            </w:r>
          </w:p>
        </w:tc>
      </w:tr>
      <w:tr w:rsidR="0003541B" w:rsidRPr="0003541B" w14:paraId="7ADD8FAE" w14:textId="77777777" w:rsidTr="0003541B">
        <w:trPr>
          <w:trHeight w:val="720"/>
          <w:jc w:val="center"/>
        </w:trPr>
        <w:tc>
          <w:tcPr>
            <w:tcW w:w="960" w:type="dxa"/>
            <w:hideMark/>
          </w:tcPr>
          <w:p w14:paraId="56F41D8C" w14:textId="77777777" w:rsidR="0003541B" w:rsidRPr="0003541B" w:rsidRDefault="0003541B" w:rsidP="0085703A">
            <w:r w:rsidRPr="0003541B">
              <w:t>3</w:t>
            </w:r>
          </w:p>
        </w:tc>
        <w:tc>
          <w:tcPr>
            <w:tcW w:w="1660" w:type="dxa"/>
            <w:hideMark/>
          </w:tcPr>
          <w:p w14:paraId="6E1E6BEF" w14:textId="77777777" w:rsidR="0003541B" w:rsidRPr="0003541B" w:rsidRDefault="0003541B" w:rsidP="0085703A">
            <w:r w:rsidRPr="0003541B">
              <w:t>000</w:t>
            </w:r>
          </w:p>
        </w:tc>
        <w:tc>
          <w:tcPr>
            <w:tcW w:w="1660" w:type="dxa"/>
            <w:hideMark/>
          </w:tcPr>
          <w:p w14:paraId="201F9521" w14:textId="77777777" w:rsidR="0003541B" w:rsidRPr="0003541B" w:rsidRDefault="0003541B" w:rsidP="0085703A">
            <w:r w:rsidRPr="0003541B">
              <w:t>02, 03, 04, 05, 06, 08, 09, 10, 11, 12, 13, 14</w:t>
            </w:r>
          </w:p>
        </w:tc>
        <w:tc>
          <w:tcPr>
            <w:tcW w:w="1660" w:type="dxa"/>
            <w:hideMark/>
          </w:tcPr>
          <w:p w14:paraId="76A8DCA4" w14:textId="77777777" w:rsidR="0003541B" w:rsidRPr="0003541B" w:rsidRDefault="0003541B" w:rsidP="0085703A">
            <w:r w:rsidRPr="0003541B">
              <w:t>ХХХХХХХХ</w:t>
            </w:r>
          </w:p>
        </w:tc>
        <w:tc>
          <w:tcPr>
            <w:tcW w:w="960" w:type="dxa"/>
            <w:hideMark/>
          </w:tcPr>
          <w:p w14:paraId="47256E9F" w14:textId="77777777" w:rsidR="0003541B" w:rsidRPr="0003541B" w:rsidRDefault="0003541B" w:rsidP="0085703A">
            <w:r w:rsidRPr="0003541B">
              <w:t>01.4</w:t>
            </w:r>
          </w:p>
        </w:tc>
        <w:tc>
          <w:tcPr>
            <w:tcW w:w="4220" w:type="dxa"/>
            <w:hideMark/>
          </w:tcPr>
          <w:p w14:paraId="0211AB19" w14:textId="77777777" w:rsidR="0003541B" w:rsidRPr="0003541B" w:rsidRDefault="0003541B" w:rsidP="0085703A">
            <w:r w:rsidRPr="0003541B">
              <w:t>Б</w:t>
            </w:r>
          </w:p>
        </w:tc>
      </w:tr>
      <w:tr w:rsidR="0003541B" w:rsidRPr="0003541B" w14:paraId="391394EC" w14:textId="77777777" w:rsidTr="0003541B">
        <w:trPr>
          <w:trHeight w:val="240"/>
          <w:jc w:val="center"/>
        </w:trPr>
        <w:tc>
          <w:tcPr>
            <w:tcW w:w="960" w:type="dxa"/>
            <w:hideMark/>
          </w:tcPr>
          <w:p w14:paraId="20DE0FDC" w14:textId="77777777" w:rsidR="0003541B" w:rsidRPr="0003541B" w:rsidRDefault="0003541B" w:rsidP="0085703A">
            <w:r w:rsidRPr="0003541B">
              <w:t>4</w:t>
            </w:r>
          </w:p>
        </w:tc>
        <w:tc>
          <w:tcPr>
            <w:tcW w:w="1660" w:type="dxa"/>
            <w:hideMark/>
          </w:tcPr>
          <w:p w14:paraId="021328E4" w14:textId="77777777" w:rsidR="0003541B" w:rsidRPr="0003541B" w:rsidRDefault="0003541B" w:rsidP="0085703A">
            <w:r w:rsidRPr="0003541B">
              <w:t>ХХХ (кроме 000)</w:t>
            </w:r>
          </w:p>
        </w:tc>
        <w:tc>
          <w:tcPr>
            <w:tcW w:w="1660" w:type="dxa"/>
            <w:hideMark/>
          </w:tcPr>
          <w:p w14:paraId="34146E9F" w14:textId="77777777" w:rsidR="0003541B" w:rsidRPr="0003541B" w:rsidRDefault="0003541B" w:rsidP="0085703A">
            <w:r w:rsidRPr="0003541B">
              <w:t>01</w:t>
            </w:r>
          </w:p>
        </w:tc>
        <w:tc>
          <w:tcPr>
            <w:tcW w:w="1660" w:type="dxa"/>
            <w:hideMark/>
          </w:tcPr>
          <w:p w14:paraId="0EE4A1A9" w14:textId="77777777" w:rsidR="0003541B" w:rsidRPr="0003541B" w:rsidRDefault="0003541B" w:rsidP="0085703A">
            <w:r w:rsidRPr="0003541B">
              <w:t>00000001</w:t>
            </w:r>
          </w:p>
        </w:tc>
        <w:tc>
          <w:tcPr>
            <w:tcW w:w="960" w:type="dxa"/>
            <w:hideMark/>
          </w:tcPr>
          <w:p w14:paraId="741A76FB" w14:textId="77777777" w:rsidR="0003541B" w:rsidRPr="0003541B" w:rsidRDefault="0003541B" w:rsidP="0085703A">
            <w:r w:rsidRPr="0003541B">
              <w:t>01.4</w:t>
            </w:r>
          </w:p>
        </w:tc>
        <w:tc>
          <w:tcPr>
            <w:tcW w:w="4220" w:type="dxa"/>
            <w:hideMark/>
          </w:tcPr>
          <w:p w14:paraId="365369EE" w14:textId="77777777" w:rsidR="0003541B" w:rsidRPr="0003541B" w:rsidRDefault="0003541B" w:rsidP="0085703A">
            <w:r w:rsidRPr="0003541B">
              <w:t>Б</w:t>
            </w:r>
          </w:p>
        </w:tc>
      </w:tr>
    </w:tbl>
    <w:p w14:paraId="2A8CCA14" w14:textId="77777777" w:rsidR="0003541B" w:rsidRDefault="0003541B" w:rsidP="0085703A">
      <w:pPr>
        <w:rPr>
          <w:b/>
        </w:rPr>
      </w:pPr>
    </w:p>
    <w:tbl>
      <w:tblPr>
        <w:tblStyle w:val="ab"/>
        <w:tblW w:w="0" w:type="auto"/>
        <w:tblLook w:val="04A0" w:firstRow="1" w:lastRow="0" w:firstColumn="1" w:lastColumn="0" w:noHBand="0" w:noVBand="1"/>
      </w:tblPr>
      <w:tblGrid>
        <w:gridCol w:w="913"/>
        <w:gridCol w:w="1576"/>
        <w:gridCol w:w="1560"/>
        <w:gridCol w:w="1632"/>
        <w:gridCol w:w="921"/>
        <w:gridCol w:w="3876"/>
      </w:tblGrid>
      <w:tr w:rsidR="0003541B" w:rsidRPr="0003541B" w14:paraId="5C75D4E8" w14:textId="77777777" w:rsidTr="0003541B">
        <w:trPr>
          <w:trHeight w:val="224"/>
        </w:trPr>
        <w:tc>
          <w:tcPr>
            <w:tcW w:w="11120" w:type="dxa"/>
            <w:gridSpan w:val="6"/>
            <w:hideMark/>
          </w:tcPr>
          <w:p w14:paraId="2A38B49E" w14:textId="77777777" w:rsidR="0003541B" w:rsidRPr="0003541B" w:rsidRDefault="0003541B" w:rsidP="0085703A">
            <w:r w:rsidRPr="0003541B">
              <w:t>АУБУ ГВБФ</w:t>
            </w:r>
          </w:p>
        </w:tc>
      </w:tr>
      <w:tr w:rsidR="0003541B" w:rsidRPr="0003541B" w14:paraId="1524328A" w14:textId="77777777" w:rsidTr="0003541B">
        <w:trPr>
          <w:trHeight w:val="240"/>
        </w:trPr>
        <w:tc>
          <w:tcPr>
            <w:tcW w:w="960" w:type="dxa"/>
            <w:vMerge w:val="restart"/>
            <w:hideMark/>
          </w:tcPr>
          <w:p w14:paraId="2F75BB5F" w14:textId="77777777" w:rsidR="0003541B" w:rsidRPr="0003541B" w:rsidRDefault="0003541B" w:rsidP="0085703A">
            <w:r w:rsidRPr="0003541B">
              <w:t>№ п/п</w:t>
            </w:r>
          </w:p>
        </w:tc>
        <w:tc>
          <w:tcPr>
            <w:tcW w:w="5940" w:type="dxa"/>
            <w:gridSpan w:val="4"/>
            <w:hideMark/>
          </w:tcPr>
          <w:p w14:paraId="52A2055A" w14:textId="77777777" w:rsidR="0003541B" w:rsidRPr="0003541B" w:rsidRDefault="0003541B" w:rsidP="0085703A">
            <w:r w:rsidRPr="0003541B">
              <w:t>графа</w:t>
            </w:r>
          </w:p>
        </w:tc>
        <w:tc>
          <w:tcPr>
            <w:tcW w:w="4220" w:type="dxa"/>
            <w:vMerge w:val="restart"/>
            <w:hideMark/>
          </w:tcPr>
          <w:p w14:paraId="2CB41F5E" w14:textId="77777777" w:rsidR="0003541B" w:rsidRPr="0003541B" w:rsidRDefault="0003541B" w:rsidP="0085703A">
            <w:r w:rsidRPr="0003541B">
              <w:t>Уровень контроля</w:t>
            </w:r>
          </w:p>
        </w:tc>
      </w:tr>
      <w:tr w:rsidR="0003541B" w:rsidRPr="0003541B" w14:paraId="02C661A0" w14:textId="77777777" w:rsidTr="0003541B">
        <w:trPr>
          <w:trHeight w:val="480"/>
        </w:trPr>
        <w:tc>
          <w:tcPr>
            <w:tcW w:w="960" w:type="dxa"/>
            <w:vMerge/>
            <w:hideMark/>
          </w:tcPr>
          <w:p w14:paraId="28B3A65C" w14:textId="77777777" w:rsidR="0003541B" w:rsidRPr="0003541B" w:rsidRDefault="0003541B" w:rsidP="0085703A"/>
        </w:tc>
        <w:tc>
          <w:tcPr>
            <w:tcW w:w="1660" w:type="dxa"/>
            <w:hideMark/>
          </w:tcPr>
          <w:p w14:paraId="0F01E32D" w14:textId="77777777" w:rsidR="0003541B" w:rsidRPr="0003541B" w:rsidRDefault="0003541B" w:rsidP="0085703A">
            <w:r w:rsidRPr="0003541B">
              <w:t>гр. 3</w:t>
            </w:r>
          </w:p>
        </w:tc>
        <w:tc>
          <w:tcPr>
            <w:tcW w:w="1660" w:type="dxa"/>
            <w:hideMark/>
          </w:tcPr>
          <w:p w14:paraId="56750153" w14:textId="77777777" w:rsidR="0003541B" w:rsidRPr="0003541B" w:rsidRDefault="0003541B" w:rsidP="0085703A">
            <w:r w:rsidRPr="0003541B">
              <w:t>гр. 4 - элемент бюджета</w:t>
            </w:r>
          </w:p>
        </w:tc>
        <w:tc>
          <w:tcPr>
            <w:tcW w:w="1660" w:type="dxa"/>
            <w:hideMark/>
          </w:tcPr>
          <w:p w14:paraId="61C0AE08" w14:textId="77777777" w:rsidR="0003541B" w:rsidRPr="0003541B" w:rsidRDefault="0003541B" w:rsidP="0085703A">
            <w:r w:rsidRPr="0003541B">
              <w:t>гр. 4 - ОКТМО</w:t>
            </w:r>
          </w:p>
        </w:tc>
        <w:tc>
          <w:tcPr>
            <w:tcW w:w="960" w:type="dxa"/>
            <w:hideMark/>
          </w:tcPr>
          <w:p w14:paraId="37E163CA" w14:textId="77777777" w:rsidR="0003541B" w:rsidRPr="0003541B" w:rsidRDefault="0003541B" w:rsidP="0085703A">
            <w:r w:rsidRPr="0003541B">
              <w:t>гр. 5</w:t>
            </w:r>
          </w:p>
        </w:tc>
        <w:tc>
          <w:tcPr>
            <w:tcW w:w="4220" w:type="dxa"/>
            <w:vMerge/>
            <w:hideMark/>
          </w:tcPr>
          <w:p w14:paraId="5CBE1206" w14:textId="77777777" w:rsidR="0003541B" w:rsidRPr="0003541B" w:rsidRDefault="0003541B" w:rsidP="0085703A"/>
        </w:tc>
      </w:tr>
      <w:tr w:rsidR="0003541B" w:rsidRPr="0003541B" w14:paraId="6A50785A" w14:textId="77777777" w:rsidTr="0003541B">
        <w:trPr>
          <w:trHeight w:val="240"/>
        </w:trPr>
        <w:tc>
          <w:tcPr>
            <w:tcW w:w="960" w:type="dxa"/>
            <w:hideMark/>
          </w:tcPr>
          <w:p w14:paraId="0F9BEAC1" w14:textId="77777777" w:rsidR="0003541B" w:rsidRPr="0003541B" w:rsidRDefault="0003541B" w:rsidP="0085703A">
            <w:r w:rsidRPr="0003541B">
              <w:t>1</w:t>
            </w:r>
          </w:p>
        </w:tc>
        <w:tc>
          <w:tcPr>
            <w:tcW w:w="1660" w:type="dxa"/>
            <w:hideMark/>
          </w:tcPr>
          <w:p w14:paraId="6B89A75C" w14:textId="77777777" w:rsidR="0003541B" w:rsidRPr="0003541B" w:rsidRDefault="0003541B" w:rsidP="0085703A">
            <w:r w:rsidRPr="0003541B">
              <w:t>ХХХ (кроме 000)</w:t>
            </w:r>
          </w:p>
        </w:tc>
        <w:tc>
          <w:tcPr>
            <w:tcW w:w="1660" w:type="dxa"/>
            <w:hideMark/>
          </w:tcPr>
          <w:p w14:paraId="1AE65C93" w14:textId="77777777" w:rsidR="0003541B" w:rsidRPr="0003541B" w:rsidRDefault="0003541B" w:rsidP="0085703A">
            <w:r w:rsidRPr="0003541B">
              <w:t>00</w:t>
            </w:r>
          </w:p>
        </w:tc>
        <w:tc>
          <w:tcPr>
            <w:tcW w:w="1660" w:type="dxa"/>
            <w:hideMark/>
          </w:tcPr>
          <w:p w14:paraId="127A3977" w14:textId="77777777" w:rsidR="0003541B" w:rsidRPr="0003541B" w:rsidRDefault="0003541B" w:rsidP="0085703A">
            <w:r w:rsidRPr="0003541B">
              <w:t>00000000</w:t>
            </w:r>
          </w:p>
        </w:tc>
        <w:tc>
          <w:tcPr>
            <w:tcW w:w="960" w:type="dxa"/>
            <w:hideMark/>
          </w:tcPr>
          <w:p w14:paraId="75FB3756" w14:textId="77777777" w:rsidR="0003541B" w:rsidRPr="0003541B" w:rsidRDefault="0003541B" w:rsidP="0085703A">
            <w:r w:rsidRPr="0003541B">
              <w:t>01.1</w:t>
            </w:r>
          </w:p>
        </w:tc>
        <w:tc>
          <w:tcPr>
            <w:tcW w:w="4220" w:type="dxa"/>
            <w:hideMark/>
          </w:tcPr>
          <w:p w14:paraId="4186C56B" w14:textId="77777777" w:rsidR="0003541B" w:rsidRPr="0003541B" w:rsidRDefault="0003541B" w:rsidP="0085703A">
            <w:r w:rsidRPr="0003541B">
              <w:t>Б</w:t>
            </w:r>
          </w:p>
        </w:tc>
      </w:tr>
      <w:tr w:rsidR="0003541B" w:rsidRPr="0003541B" w14:paraId="03512076" w14:textId="77777777" w:rsidTr="0003541B">
        <w:trPr>
          <w:trHeight w:val="240"/>
        </w:trPr>
        <w:tc>
          <w:tcPr>
            <w:tcW w:w="960" w:type="dxa"/>
            <w:hideMark/>
          </w:tcPr>
          <w:p w14:paraId="2C2616C6" w14:textId="77777777" w:rsidR="0003541B" w:rsidRPr="0003541B" w:rsidRDefault="0003541B" w:rsidP="0085703A">
            <w:r w:rsidRPr="0003541B">
              <w:t>2</w:t>
            </w:r>
          </w:p>
        </w:tc>
        <w:tc>
          <w:tcPr>
            <w:tcW w:w="1660" w:type="dxa"/>
            <w:hideMark/>
          </w:tcPr>
          <w:p w14:paraId="4C4469FE" w14:textId="77777777" w:rsidR="0003541B" w:rsidRPr="0003541B" w:rsidRDefault="0003541B" w:rsidP="0085703A">
            <w:r w:rsidRPr="0003541B">
              <w:t>000</w:t>
            </w:r>
          </w:p>
        </w:tc>
        <w:tc>
          <w:tcPr>
            <w:tcW w:w="1660" w:type="dxa"/>
            <w:hideMark/>
          </w:tcPr>
          <w:p w14:paraId="77A31AB9" w14:textId="77777777" w:rsidR="0003541B" w:rsidRPr="0003541B" w:rsidRDefault="0003541B" w:rsidP="0085703A">
            <w:r w:rsidRPr="0003541B">
              <w:t>00</w:t>
            </w:r>
          </w:p>
        </w:tc>
        <w:tc>
          <w:tcPr>
            <w:tcW w:w="1660" w:type="dxa"/>
            <w:hideMark/>
          </w:tcPr>
          <w:p w14:paraId="47452929" w14:textId="77777777" w:rsidR="0003541B" w:rsidRPr="0003541B" w:rsidRDefault="0003541B" w:rsidP="0085703A">
            <w:r w:rsidRPr="0003541B">
              <w:t>22222222</w:t>
            </w:r>
          </w:p>
        </w:tc>
        <w:tc>
          <w:tcPr>
            <w:tcW w:w="960" w:type="dxa"/>
            <w:hideMark/>
          </w:tcPr>
          <w:p w14:paraId="4348F0C5" w14:textId="77777777" w:rsidR="0003541B" w:rsidRPr="0003541B" w:rsidRDefault="0003541B" w:rsidP="0085703A">
            <w:r w:rsidRPr="0003541B">
              <w:t>01.1</w:t>
            </w:r>
          </w:p>
        </w:tc>
        <w:tc>
          <w:tcPr>
            <w:tcW w:w="4220" w:type="dxa"/>
            <w:hideMark/>
          </w:tcPr>
          <w:p w14:paraId="60499E77" w14:textId="77777777" w:rsidR="0003541B" w:rsidRPr="0003541B" w:rsidRDefault="0003541B" w:rsidP="0085703A">
            <w:r w:rsidRPr="0003541B">
              <w:t>Б</w:t>
            </w:r>
          </w:p>
        </w:tc>
      </w:tr>
      <w:tr w:rsidR="0003541B" w:rsidRPr="0003541B" w14:paraId="1448687B" w14:textId="77777777" w:rsidTr="0003541B">
        <w:trPr>
          <w:trHeight w:val="240"/>
        </w:trPr>
        <w:tc>
          <w:tcPr>
            <w:tcW w:w="960" w:type="dxa"/>
            <w:hideMark/>
          </w:tcPr>
          <w:p w14:paraId="5A57118D" w14:textId="77777777" w:rsidR="0003541B" w:rsidRPr="0003541B" w:rsidRDefault="0003541B" w:rsidP="0085703A">
            <w:r w:rsidRPr="0003541B">
              <w:t>3</w:t>
            </w:r>
          </w:p>
        </w:tc>
        <w:tc>
          <w:tcPr>
            <w:tcW w:w="1660" w:type="dxa"/>
            <w:hideMark/>
          </w:tcPr>
          <w:p w14:paraId="59494163" w14:textId="77777777" w:rsidR="0003541B" w:rsidRPr="0003541B" w:rsidRDefault="0003541B" w:rsidP="0085703A">
            <w:r w:rsidRPr="0003541B">
              <w:t>ХХХ (кроме 000)</w:t>
            </w:r>
          </w:p>
        </w:tc>
        <w:tc>
          <w:tcPr>
            <w:tcW w:w="1660" w:type="dxa"/>
            <w:hideMark/>
          </w:tcPr>
          <w:p w14:paraId="6A5E6AC6" w14:textId="77777777" w:rsidR="0003541B" w:rsidRPr="0003541B" w:rsidRDefault="0003541B" w:rsidP="0085703A">
            <w:r w:rsidRPr="0003541B">
              <w:t>00</w:t>
            </w:r>
          </w:p>
        </w:tc>
        <w:tc>
          <w:tcPr>
            <w:tcW w:w="1660" w:type="dxa"/>
            <w:hideMark/>
          </w:tcPr>
          <w:p w14:paraId="433318C7" w14:textId="77777777" w:rsidR="0003541B" w:rsidRPr="0003541B" w:rsidRDefault="0003541B" w:rsidP="0085703A">
            <w:r w:rsidRPr="0003541B">
              <w:t>00000000</w:t>
            </w:r>
          </w:p>
        </w:tc>
        <w:tc>
          <w:tcPr>
            <w:tcW w:w="960" w:type="dxa"/>
            <w:hideMark/>
          </w:tcPr>
          <w:p w14:paraId="1A4A64E2" w14:textId="77777777" w:rsidR="0003541B" w:rsidRPr="0003541B" w:rsidRDefault="0003541B" w:rsidP="0085703A">
            <w:r w:rsidRPr="0003541B">
              <w:t>01.2</w:t>
            </w:r>
          </w:p>
        </w:tc>
        <w:tc>
          <w:tcPr>
            <w:tcW w:w="4220" w:type="dxa"/>
            <w:hideMark/>
          </w:tcPr>
          <w:p w14:paraId="330CFCBB" w14:textId="77777777" w:rsidR="0003541B" w:rsidRPr="0003541B" w:rsidRDefault="0003541B" w:rsidP="0085703A">
            <w:r w:rsidRPr="0003541B">
              <w:t>Б</w:t>
            </w:r>
          </w:p>
        </w:tc>
      </w:tr>
      <w:tr w:rsidR="0003541B" w:rsidRPr="0003541B" w14:paraId="0F716609" w14:textId="77777777" w:rsidTr="0003541B">
        <w:trPr>
          <w:trHeight w:val="240"/>
        </w:trPr>
        <w:tc>
          <w:tcPr>
            <w:tcW w:w="960" w:type="dxa"/>
            <w:hideMark/>
          </w:tcPr>
          <w:p w14:paraId="38DCE24B" w14:textId="77777777" w:rsidR="0003541B" w:rsidRPr="0003541B" w:rsidRDefault="0003541B" w:rsidP="0085703A">
            <w:r w:rsidRPr="0003541B">
              <w:t>4</w:t>
            </w:r>
          </w:p>
        </w:tc>
        <w:tc>
          <w:tcPr>
            <w:tcW w:w="1660" w:type="dxa"/>
            <w:hideMark/>
          </w:tcPr>
          <w:p w14:paraId="0CE22626" w14:textId="77777777" w:rsidR="0003541B" w:rsidRPr="0003541B" w:rsidRDefault="0003541B" w:rsidP="0085703A">
            <w:r w:rsidRPr="0003541B">
              <w:t>000</w:t>
            </w:r>
          </w:p>
        </w:tc>
        <w:tc>
          <w:tcPr>
            <w:tcW w:w="1660" w:type="dxa"/>
            <w:hideMark/>
          </w:tcPr>
          <w:p w14:paraId="5ADE3D8B" w14:textId="77777777" w:rsidR="0003541B" w:rsidRPr="0003541B" w:rsidRDefault="0003541B" w:rsidP="0085703A">
            <w:r w:rsidRPr="0003541B">
              <w:t>00</w:t>
            </w:r>
          </w:p>
        </w:tc>
        <w:tc>
          <w:tcPr>
            <w:tcW w:w="1660" w:type="dxa"/>
            <w:hideMark/>
          </w:tcPr>
          <w:p w14:paraId="1AEBF11D" w14:textId="77777777" w:rsidR="0003541B" w:rsidRPr="0003541B" w:rsidRDefault="0003541B" w:rsidP="0085703A">
            <w:r w:rsidRPr="0003541B">
              <w:t>00000000</w:t>
            </w:r>
          </w:p>
        </w:tc>
        <w:tc>
          <w:tcPr>
            <w:tcW w:w="960" w:type="dxa"/>
            <w:hideMark/>
          </w:tcPr>
          <w:p w14:paraId="688DA36C" w14:textId="77777777" w:rsidR="0003541B" w:rsidRPr="0003541B" w:rsidRDefault="0003541B" w:rsidP="0085703A">
            <w:r w:rsidRPr="0003541B">
              <w:t>01.3</w:t>
            </w:r>
          </w:p>
        </w:tc>
        <w:tc>
          <w:tcPr>
            <w:tcW w:w="4220" w:type="dxa"/>
            <w:hideMark/>
          </w:tcPr>
          <w:p w14:paraId="1CC367CA" w14:textId="77777777" w:rsidR="0003541B" w:rsidRPr="0003541B" w:rsidRDefault="0003541B" w:rsidP="0085703A">
            <w:r w:rsidRPr="0003541B">
              <w:t>Б</w:t>
            </w:r>
          </w:p>
        </w:tc>
      </w:tr>
      <w:tr w:rsidR="0003541B" w:rsidRPr="0003541B" w14:paraId="4A21296D" w14:textId="77777777" w:rsidTr="0003541B">
        <w:trPr>
          <w:trHeight w:val="240"/>
        </w:trPr>
        <w:tc>
          <w:tcPr>
            <w:tcW w:w="960" w:type="dxa"/>
            <w:hideMark/>
          </w:tcPr>
          <w:p w14:paraId="0C641CD9" w14:textId="77777777" w:rsidR="0003541B" w:rsidRPr="0003541B" w:rsidRDefault="0003541B" w:rsidP="0085703A">
            <w:r w:rsidRPr="0003541B">
              <w:t>5</w:t>
            </w:r>
          </w:p>
        </w:tc>
        <w:tc>
          <w:tcPr>
            <w:tcW w:w="1660" w:type="dxa"/>
            <w:hideMark/>
          </w:tcPr>
          <w:p w14:paraId="77B35F6F" w14:textId="77777777" w:rsidR="0003541B" w:rsidRPr="0003541B" w:rsidRDefault="0003541B" w:rsidP="0085703A">
            <w:r w:rsidRPr="0003541B">
              <w:t>ХХХ (кроме 000)</w:t>
            </w:r>
          </w:p>
        </w:tc>
        <w:tc>
          <w:tcPr>
            <w:tcW w:w="1660" w:type="dxa"/>
            <w:hideMark/>
          </w:tcPr>
          <w:p w14:paraId="376124C7" w14:textId="77777777" w:rsidR="0003541B" w:rsidRPr="0003541B" w:rsidRDefault="0003541B" w:rsidP="0085703A">
            <w:r w:rsidRPr="0003541B">
              <w:t>00</w:t>
            </w:r>
          </w:p>
        </w:tc>
        <w:tc>
          <w:tcPr>
            <w:tcW w:w="1660" w:type="dxa"/>
            <w:hideMark/>
          </w:tcPr>
          <w:p w14:paraId="24CCBF16" w14:textId="77777777" w:rsidR="0003541B" w:rsidRPr="0003541B" w:rsidRDefault="0003541B" w:rsidP="0085703A">
            <w:r w:rsidRPr="0003541B">
              <w:t>00000000</w:t>
            </w:r>
          </w:p>
        </w:tc>
        <w:tc>
          <w:tcPr>
            <w:tcW w:w="960" w:type="dxa"/>
            <w:hideMark/>
          </w:tcPr>
          <w:p w14:paraId="5DCB6BD5" w14:textId="77777777" w:rsidR="0003541B" w:rsidRPr="0003541B" w:rsidRDefault="0003541B" w:rsidP="0085703A">
            <w:r w:rsidRPr="0003541B">
              <w:t>01.4</w:t>
            </w:r>
          </w:p>
        </w:tc>
        <w:tc>
          <w:tcPr>
            <w:tcW w:w="4220" w:type="dxa"/>
            <w:hideMark/>
          </w:tcPr>
          <w:p w14:paraId="5FF4B719" w14:textId="77777777" w:rsidR="0003541B" w:rsidRPr="0003541B" w:rsidRDefault="0003541B" w:rsidP="0085703A">
            <w:r w:rsidRPr="0003541B">
              <w:t>Б</w:t>
            </w:r>
          </w:p>
        </w:tc>
      </w:tr>
      <w:tr w:rsidR="0003541B" w:rsidRPr="0003541B" w14:paraId="0C626092" w14:textId="77777777" w:rsidTr="0003541B">
        <w:trPr>
          <w:trHeight w:val="720"/>
        </w:trPr>
        <w:tc>
          <w:tcPr>
            <w:tcW w:w="960" w:type="dxa"/>
            <w:hideMark/>
          </w:tcPr>
          <w:p w14:paraId="753F1149" w14:textId="77777777" w:rsidR="0003541B" w:rsidRPr="0003541B" w:rsidRDefault="0003541B" w:rsidP="0085703A">
            <w:r w:rsidRPr="0003541B">
              <w:t>6</w:t>
            </w:r>
          </w:p>
        </w:tc>
        <w:tc>
          <w:tcPr>
            <w:tcW w:w="1660" w:type="dxa"/>
            <w:hideMark/>
          </w:tcPr>
          <w:p w14:paraId="0F8723CB" w14:textId="77777777" w:rsidR="0003541B" w:rsidRPr="0003541B" w:rsidRDefault="0003541B" w:rsidP="0085703A">
            <w:r w:rsidRPr="0003541B">
              <w:t>000</w:t>
            </w:r>
          </w:p>
        </w:tc>
        <w:tc>
          <w:tcPr>
            <w:tcW w:w="1660" w:type="dxa"/>
            <w:hideMark/>
          </w:tcPr>
          <w:p w14:paraId="4E74E967" w14:textId="77777777" w:rsidR="0003541B" w:rsidRPr="0003541B" w:rsidRDefault="0003541B" w:rsidP="0085703A">
            <w:r w:rsidRPr="0003541B">
              <w:t>02, 03, 04, 05, 06, 08, 09, 10, 11, 12, 13, 14</w:t>
            </w:r>
          </w:p>
        </w:tc>
        <w:tc>
          <w:tcPr>
            <w:tcW w:w="1660" w:type="dxa"/>
            <w:hideMark/>
          </w:tcPr>
          <w:p w14:paraId="762AF945" w14:textId="77777777" w:rsidR="0003541B" w:rsidRPr="0003541B" w:rsidRDefault="0003541B" w:rsidP="0085703A">
            <w:r w:rsidRPr="0003541B">
              <w:t>ХХХХХХХХ</w:t>
            </w:r>
          </w:p>
        </w:tc>
        <w:tc>
          <w:tcPr>
            <w:tcW w:w="960" w:type="dxa"/>
            <w:hideMark/>
          </w:tcPr>
          <w:p w14:paraId="69A9B8A3" w14:textId="77777777" w:rsidR="0003541B" w:rsidRPr="0003541B" w:rsidRDefault="0003541B" w:rsidP="0085703A">
            <w:r w:rsidRPr="0003541B">
              <w:t>01.4</w:t>
            </w:r>
          </w:p>
        </w:tc>
        <w:tc>
          <w:tcPr>
            <w:tcW w:w="4220" w:type="dxa"/>
            <w:hideMark/>
          </w:tcPr>
          <w:p w14:paraId="2F1D26B3" w14:textId="77777777" w:rsidR="0003541B" w:rsidRPr="0003541B" w:rsidRDefault="0003541B" w:rsidP="0085703A">
            <w:r w:rsidRPr="0003541B">
              <w:t>Б</w:t>
            </w:r>
          </w:p>
        </w:tc>
      </w:tr>
      <w:tr w:rsidR="0003541B" w:rsidRPr="0003541B" w14:paraId="5470AB9B" w14:textId="77777777" w:rsidTr="0003541B">
        <w:trPr>
          <w:trHeight w:val="240"/>
        </w:trPr>
        <w:tc>
          <w:tcPr>
            <w:tcW w:w="960" w:type="dxa"/>
            <w:hideMark/>
          </w:tcPr>
          <w:p w14:paraId="351F75B7" w14:textId="77777777" w:rsidR="0003541B" w:rsidRPr="0003541B" w:rsidRDefault="0003541B" w:rsidP="0085703A">
            <w:r w:rsidRPr="0003541B">
              <w:t>7</w:t>
            </w:r>
          </w:p>
        </w:tc>
        <w:tc>
          <w:tcPr>
            <w:tcW w:w="1660" w:type="dxa"/>
            <w:hideMark/>
          </w:tcPr>
          <w:p w14:paraId="12F3BB8F" w14:textId="77777777" w:rsidR="0003541B" w:rsidRPr="0003541B" w:rsidRDefault="0003541B" w:rsidP="0085703A">
            <w:r w:rsidRPr="0003541B">
              <w:t>ХХХ (кроме 000)</w:t>
            </w:r>
          </w:p>
        </w:tc>
        <w:tc>
          <w:tcPr>
            <w:tcW w:w="1660" w:type="dxa"/>
            <w:hideMark/>
          </w:tcPr>
          <w:p w14:paraId="2B6F1AC4" w14:textId="77777777" w:rsidR="0003541B" w:rsidRPr="0003541B" w:rsidRDefault="0003541B" w:rsidP="0085703A">
            <w:r w:rsidRPr="0003541B">
              <w:t>01</w:t>
            </w:r>
          </w:p>
        </w:tc>
        <w:tc>
          <w:tcPr>
            <w:tcW w:w="1660" w:type="dxa"/>
            <w:hideMark/>
          </w:tcPr>
          <w:p w14:paraId="6062A56C" w14:textId="77777777" w:rsidR="0003541B" w:rsidRPr="0003541B" w:rsidRDefault="0003541B" w:rsidP="0085703A">
            <w:r w:rsidRPr="0003541B">
              <w:t>00000001</w:t>
            </w:r>
          </w:p>
        </w:tc>
        <w:tc>
          <w:tcPr>
            <w:tcW w:w="960" w:type="dxa"/>
            <w:hideMark/>
          </w:tcPr>
          <w:p w14:paraId="4371005E" w14:textId="77777777" w:rsidR="0003541B" w:rsidRPr="0003541B" w:rsidRDefault="0003541B" w:rsidP="0085703A">
            <w:r w:rsidRPr="0003541B">
              <w:t>01.4</w:t>
            </w:r>
          </w:p>
        </w:tc>
        <w:tc>
          <w:tcPr>
            <w:tcW w:w="4220" w:type="dxa"/>
            <w:hideMark/>
          </w:tcPr>
          <w:p w14:paraId="6127F1B6" w14:textId="77777777" w:rsidR="0003541B" w:rsidRPr="0003541B" w:rsidRDefault="0003541B" w:rsidP="0085703A">
            <w:r w:rsidRPr="0003541B">
              <w:t>Б</w:t>
            </w:r>
          </w:p>
        </w:tc>
      </w:tr>
    </w:tbl>
    <w:p w14:paraId="7B9CD668" w14:textId="77777777" w:rsidR="0003541B" w:rsidRPr="00B92096" w:rsidRDefault="0003541B" w:rsidP="0085703A">
      <w:pPr>
        <w:rPr>
          <w:b/>
        </w:rPr>
      </w:pPr>
    </w:p>
    <w:p w14:paraId="314A7E68" w14:textId="51CED27E" w:rsidR="00ED69F7" w:rsidRPr="00B92096" w:rsidRDefault="009D6424" w:rsidP="00F353B0">
      <w:pPr>
        <w:outlineLvl w:val="0"/>
        <w:rPr>
          <w:b/>
        </w:rPr>
      </w:pPr>
      <w:bookmarkStart w:id="347" w:name="_Toc216972922"/>
      <w:r w:rsidRPr="00B92096">
        <w:rPr>
          <w:b/>
        </w:rPr>
        <w:t>1</w:t>
      </w:r>
      <w:r w:rsidR="00606869">
        <w:rPr>
          <w:b/>
        </w:rPr>
        <w:t>3</w:t>
      </w:r>
      <w:r w:rsidR="00ED69F7" w:rsidRPr="00B92096">
        <w:rPr>
          <w:b/>
        </w:rPr>
        <w:t xml:space="preserve">. Контрольные соотношения для внутридокументного контроля </w:t>
      </w:r>
      <w:bookmarkStart w:id="348" w:name="_Toc310429021"/>
      <w:bookmarkStart w:id="349" w:name="_Toc506405324"/>
      <w:r w:rsidR="00ED69F7" w:rsidRPr="00B92096">
        <w:rPr>
          <w:b/>
        </w:rPr>
        <w:t xml:space="preserve">ф. </w:t>
      </w:r>
      <w:bookmarkStart w:id="350" w:name="ф_0503779"/>
      <w:r w:rsidR="00ED69F7" w:rsidRPr="00B92096">
        <w:rPr>
          <w:b/>
        </w:rPr>
        <w:t>0503779</w:t>
      </w:r>
      <w:bookmarkEnd w:id="348"/>
      <w:bookmarkEnd w:id="350"/>
      <w:r w:rsidR="00ED69F7" w:rsidRPr="00B92096">
        <w:rPr>
          <w:b/>
        </w:rPr>
        <w:t xml:space="preserve"> «Сведения об остатках денежных средств учреждения»</w:t>
      </w:r>
      <w:bookmarkEnd w:id="349"/>
      <w:bookmarkEnd w:id="347"/>
    </w:p>
    <w:p w14:paraId="11E03ACB" w14:textId="77777777" w:rsidR="00D8379D" w:rsidRPr="00B92096" w:rsidRDefault="00D8379D" w:rsidP="00606869">
      <w:pPr>
        <w:rPr>
          <w:b/>
        </w:rPr>
      </w:pP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230"/>
        <w:gridCol w:w="784"/>
        <w:gridCol w:w="784"/>
        <w:gridCol w:w="2567"/>
        <w:gridCol w:w="636"/>
        <w:gridCol w:w="2491"/>
      </w:tblGrid>
      <w:tr w:rsidR="00D8379D" w:rsidRPr="00B92096" w14:paraId="4F9B9578" w14:textId="77777777" w:rsidTr="008D4941">
        <w:trPr>
          <w:jc w:val="center"/>
        </w:trPr>
        <w:tc>
          <w:tcPr>
            <w:tcW w:w="503" w:type="dxa"/>
            <w:vAlign w:val="center"/>
          </w:tcPr>
          <w:p w14:paraId="623C3D82" w14:textId="77777777" w:rsidR="00D8379D" w:rsidRPr="00B92096" w:rsidRDefault="00D8379D" w:rsidP="008D4941">
            <w:pPr>
              <w:jc w:val="center"/>
            </w:pPr>
            <w:r w:rsidRPr="00B92096">
              <w:t>№ п/п</w:t>
            </w:r>
          </w:p>
        </w:tc>
        <w:tc>
          <w:tcPr>
            <w:tcW w:w="1230" w:type="dxa"/>
            <w:vAlign w:val="center"/>
          </w:tcPr>
          <w:p w14:paraId="3C10942C" w14:textId="77777777" w:rsidR="00D8379D" w:rsidRPr="00B92096" w:rsidRDefault="00D8379D" w:rsidP="008D4941">
            <w:pPr>
              <w:jc w:val="center"/>
            </w:pPr>
            <w:r w:rsidRPr="00B92096">
              <w:t>Показатель/Строка</w:t>
            </w:r>
          </w:p>
        </w:tc>
        <w:tc>
          <w:tcPr>
            <w:tcW w:w="784" w:type="dxa"/>
            <w:vAlign w:val="center"/>
          </w:tcPr>
          <w:p w14:paraId="63111DB2" w14:textId="77777777" w:rsidR="00D8379D" w:rsidRPr="00B92096" w:rsidRDefault="00D8379D" w:rsidP="008D4941">
            <w:pPr>
              <w:jc w:val="center"/>
            </w:pPr>
            <w:r w:rsidRPr="00B92096">
              <w:t>Графа</w:t>
            </w:r>
          </w:p>
        </w:tc>
        <w:tc>
          <w:tcPr>
            <w:tcW w:w="784" w:type="dxa"/>
            <w:vAlign w:val="center"/>
          </w:tcPr>
          <w:p w14:paraId="22AD1AF8" w14:textId="77777777" w:rsidR="00D8379D" w:rsidRPr="00B92096" w:rsidRDefault="00D8379D" w:rsidP="00432293">
            <w:pPr>
              <w:jc w:val="center"/>
            </w:pPr>
            <w:r w:rsidRPr="00B92096">
              <w:t>Соотношение</w:t>
            </w:r>
          </w:p>
        </w:tc>
        <w:tc>
          <w:tcPr>
            <w:tcW w:w="2567" w:type="dxa"/>
            <w:vAlign w:val="center"/>
          </w:tcPr>
          <w:p w14:paraId="65F065BF" w14:textId="77777777" w:rsidR="00D8379D" w:rsidRPr="00B92096" w:rsidRDefault="00D8379D" w:rsidP="008D4941">
            <w:pPr>
              <w:jc w:val="center"/>
            </w:pPr>
            <w:r w:rsidRPr="00B92096">
              <w:t>Показатель/Строка</w:t>
            </w:r>
          </w:p>
        </w:tc>
        <w:tc>
          <w:tcPr>
            <w:tcW w:w="636" w:type="dxa"/>
            <w:vAlign w:val="center"/>
          </w:tcPr>
          <w:p w14:paraId="527C3F6E" w14:textId="77777777" w:rsidR="00D8379D" w:rsidRPr="00B92096" w:rsidRDefault="00D8379D" w:rsidP="008D4941">
            <w:pPr>
              <w:jc w:val="center"/>
            </w:pPr>
            <w:r w:rsidRPr="00B92096">
              <w:t>Графа</w:t>
            </w:r>
          </w:p>
        </w:tc>
        <w:tc>
          <w:tcPr>
            <w:tcW w:w="2491" w:type="dxa"/>
            <w:vAlign w:val="center"/>
          </w:tcPr>
          <w:p w14:paraId="039A4026" w14:textId="77777777" w:rsidR="00D8379D" w:rsidRPr="00B92096" w:rsidRDefault="00D8379D" w:rsidP="008D4941">
            <w:pPr>
              <w:jc w:val="center"/>
            </w:pPr>
            <w:r w:rsidRPr="00B92096">
              <w:t>Контроль                                         показателя</w:t>
            </w:r>
          </w:p>
        </w:tc>
      </w:tr>
      <w:tr w:rsidR="00D8379D" w:rsidRPr="00B92096" w14:paraId="655DA8AF" w14:textId="77777777" w:rsidTr="008D4941">
        <w:trPr>
          <w:jc w:val="center"/>
        </w:trPr>
        <w:tc>
          <w:tcPr>
            <w:tcW w:w="503" w:type="dxa"/>
          </w:tcPr>
          <w:p w14:paraId="1EC2081E" w14:textId="77777777" w:rsidR="00D8379D" w:rsidRPr="00B92096" w:rsidRDefault="00D8379D" w:rsidP="008D4941">
            <w:pPr>
              <w:jc w:val="center"/>
            </w:pPr>
            <w:r w:rsidRPr="00B92096">
              <w:t>1</w:t>
            </w:r>
          </w:p>
        </w:tc>
        <w:tc>
          <w:tcPr>
            <w:tcW w:w="1230" w:type="dxa"/>
          </w:tcPr>
          <w:p w14:paraId="14BE337A" w14:textId="77777777" w:rsidR="00D8379D" w:rsidRPr="00B92096" w:rsidRDefault="00D8379D" w:rsidP="008D4941">
            <w:pPr>
              <w:jc w:val="center"/>
            </w:pPr>
            <w:r w:rsidRPr="00B92096">
              <w:t xml:space="preserve">ф. 0503779 </w:t>
            </w:r>
          </w:p>
          <w:p w14:paraId="5FC99B39" w14:textId="77777777" w:rsidR="00D8379D" w:rsidRPr="00B92096" w:rsidRDefault="00D8379D" w:rsidP="008D4941">
            <w:pPr>
              <w:jc w:val="center"/>
            </w:pPr>
            <w:r w:rsidRPr="00B92096">
              <w:t xml:space="preserve">Итог по разделу 1 </w:t>
            </w:r>
          </w:p>
        </w:tc>
        <w:tc>
          <w:tcPr>
            <w:tcW w:w="784" w:type="dxa"/>
          </w:tcPr>
          <w:p w14:paraId="5454B39F" w14:textId="77777777" w:rsidR="00D8379D" w:rsidRPr="00B92096" w:rsidRDefault="00D8379D" w:rsidP="00621AD5">
            <w:pPr>
              <w:jc w:val="center"/>
            </w:pPr>
            <w:r w:rsidRPr="00B92096">
              <w:t>3,5,</w:t>
            </w:r>
          </w:p>
        </w:tc>
        <w:tc>
          <w:tcPr>
            <w:tcW w:w="784" w:type="dxa"/>
          </w:tcPr>
          <w:p w14:paraId="507BB367" w14:textId="77777777" w:rsidR="00D8379D" w:rsidRPr="00B92096" w:rsidRDefault="00D8379D" w:rsidP="008D4941">
            <w:pPr>
              <w:jc w:val="center"/>
            </w:pPr>
            <w:r w:rsidRPr="00B92096">
              <w:rPr>
                <w:lang w:val="en-US"/>
              </w:rPr>
              <w:t>=</w:t>
            </w:r>
          </w:p>
        </w:tc>
        <w:tc>
          <w:tcPr>
            <w:tcW w:w="2567" w:type="dxa"/>
          </w:tcPr>
          <w:p w14:paraId="349E4BB0" w14:textId="77777777" w:rsidR="00D8379D" w:rsidRPr="00B92096" w:rsidRDefault="00D8379D" w:rsidP="008D4941">
            <w:pPr>
              <w:jc w:val="center"/>
            </w:pPr>
            <w:r w:rsidRPr="00B92096">
              <w:t xml:space="preserve">Сумма строк по счетам </w:t>
            </w:r>
          </w:p>
          <w:p w14:paraId="37CA6D8A" w14:textId="77777777" w:rsidR="00D8379D" w:rsidRPr="00B92096" w:rsidRDefault="00D8379D" w:rsidP="008D4941">
            <w:pPr>
              <w:jc w:val="center"/>
            </w:pPr>
            <w:r w:rsidRPr="00B92096">
              <w:rPr>
                <w:lang w:val="en-US"/>
              </w:rPr>
              <w:t>%</w:t>
            </w:r>
            <w:r w:rsidRPr="00B92096">
              <w:t xml:space="preserve"> 201 21 000, </w:t>
            </w:r>
            <w:r w:rsidRPr="00B92096">
              <w:rPr>
                <w:lang w:val="en-US"/>
              </w:rPr>
              <w:t>%</w:t>
            </w:r>
            <w:r w:rsidRPr="00B92096">
              <w:t xml:space="preserve"> 201 22 000, </w:t>
            </w:r>
          </w:p>
          <w:p w14:paraId="6BD90F5D" w14:textId="77777777" w:rsidR="00D8379D" w:rsidRPr="00B92096" w:rsidRDefault="00D8379D" w:rsidP="00621AD5">
            <w:pPr>
              <w:jc w:val="center"/>
              <w:rPr>
                <w:lang w:val="en-US"/>
              </w:rPr>
            </w:pPr>
            <w:r w:rsidRPr="00B92096">
              <w:t xml:space="preserve"> </w:t>
            </w:r>
            <w:r w:rsidRPr="00B92096">
              <w:rPr>
                <w:lang w:val="en-US"/>
              </w:rPr>
              <w:t>%</w:t>
            </w:r>
            <w:r w:rsidRPr="00B92096">
              <w:t> 201 26 000,</w:t>
            </w:r>
            <w:r w:rsidRPr="00B92096">
              <w:br/>
            </w:r>
            <w:r w:rsidRPr="00B92096">
              <w:rPr>
                <w:lang w:val="en-US"/>
              </w:rPr>
              <w:t>%</w:t>
            </w:r>
            <w:r w:rsidRPr="00B92096">
              <w:t xml:space="preserve"> 201 27 000, </w:t>
            </w:r>
            <w:r w:rsidRPr="00B92096">
              <w:rPr>
                <w:lang w:val="en-US"/>
              </w:rPr>
              <w:t>%</w:t>
            </w:r>
            <w:r w:rsidRPr="00B92096">
              <w:t xml:space="preserve"> 210 03 000</w:t>
            </w:r>
          </w:p>
        </w:tc>
        <w:tc>
          <w:tcPr>
            <w:tcW w:w="636" w:type="dxa"/>
          </w:tcPr>
          <w:p w14:paraId="012F4086" w14:textId="77777777" w:rsidR="00D8379D" w:rsidRPr="00B92096" w:rsidRDefault="00D8379D" w:rsidP="00B50D49">
            <w:pPr>
              <w:jc w:val="center"/>
            </w:pPr>
            <w:r w:rsidRPr="00B92096">
              <w:t>3,5</w:t>
            </w:r>
          </w:p>
        </w:tc>
        <w:tc>
          <w:tcPr>
            <w:tcW w:w="2491" w:type="dxa"/>
          </w:tcPr>
          <w:p w14:paraId="0CCB1126" w14:textId="77777777" w:rsidR="00D8379D" w:rsidRPr="00B92096" w:rsidRDefault="00D8379D" w:rsidP="008D4941">
            <w:pPr>
              <w:jc w:val="center"/>
            </w:pPr>
            <w:r w:rsidRPr="00B92096">
              <w:t>Итог по разделу 1 не соответствует сумме показателей по счетам раздела 1 - недопустимо</w:t>
            </w:r>
          </w:p>
        </w:tc>
      </w:tr>
      <w:tr w:rsidR="00D8379D" w:rsidRPr="00B92096" w14:paraId="6EC84E4C" w14:textId="77777777" w:rsidTr="008D4941">
        <w:trPr>
          <w:jc w:val="center"/>
        </w:trPr>
        <w:tc>
          <w:tcPr>
            <w:tcW w:w="503" w:type="dxa"/>
          </w:tcPr>
          <w:p w14:paraId="551D2AA9" w14:textId="77777777" w:rsidR="00D8379D" w:rsidRPr="00B92096" w:rsidRDefault="00D8379D" w:rsidP="008D4941">
            <w:pPr>
              <w:jc w:val="center"/>
            </w:pPr>
            <w:r w:rsidRPr="00B92096">
              <w:t>2</w:t>
            </w:r>
          </w:p>
        </w:tc>
        <w:tc>
          <w:tcPr>
            <w:tcW w:w="1230" w:type="dxa"/>
          </w:tcPr>
          <w:p w14:paraId="5AFA78E6" w14:textId="77777777" w:rsidR="00D8379D" w:rsidRPr="00B92096" w:rsidRDefault="00D8379D" w:rsidP="008D4941">
            <w:pPr>
              <w:jc w:val="center"/>
            </w:pPr>
            <w:r w:rsidRPr="00B92096">
              <w:t xml:space="preserve">ф. 0503779 </w:t>
            </w:r>
          </w:p>
          <w:p w14:paraId="55FCF1C9" w14:textId="77777777" w:rsidR="00D8379D" w:rsidRPr="00B92096" w:rsidRDefault="00D8379D" w:rsidP="008D4941">
            <w:pPr>
              <w:jc w:val="center"/>
            </w:pPr>
            <w:r w:rsidRPr="00B92096">
              <w:t xml:space="preserve">Итог по разделу 1 </w:t>
            </w:r>
          </w:p>
        </w:tc>
        <w:tc>
          <w:tcPr>
            <w:tcW w:w="784" w:type="dxa"/>
          </w:tcPr>
          <w:p w14:paraId="63D48AE0" w14:textId="77777777" w:rsidR="00D8379D" w:rsidRPr="00B92096" w:rsidRDefault="00D8379D" w:rsidP="00621AD5">
            <w:pPr>
              <w:jc w:val="center"/>
            </w:pPr>
            <w:r w:rsidRPr="00B92096">
              <w:t>4,6</w:t>
            </w:r>
          </w:p>
        </w:tc>
        <w:tc>
          <w:tcPr>
            <w:tcW w:w="784" w:type="dxa"/>
          </w:tcPr>
          <w:p w14:paraId="6BE0B1ED" w14:textId="77777777" w:rsidR="00D8379D" w:rsidRPr="00B92096" w:rsidRDefault="00D8379D" w:rsidP="008D4941">
            <w:pPr>
              <w:jc w:val="center"/>
              <w:rPr>
                <w:lang w:val="en-US"/>
              </w:rPr>
            </w:pPr>
            <w:r w:rsidRPr="00B92096">
              <w:rPr>
                <w:lang w:val="en-US"/>
              </w:rPr>
              <w:t>=</w:t>
            </w:r>
          </w:p>
        </w:tc>
        <w:tc>
          <w:tcPr>
            <w:tcW w:w="2567" w:type="dxa"/>
          </w:tcPr>
          <w:p w14:paraId="2616C949" w14:textId="77777777" w:rsidR="00D8379D" w:rsidRPr="00B92096" w:rsidRDefault="00D8379D" w:rsidP="008D4941">
            <w:pPr>
              <w:jc w:val="center"/>
            </w:pPr>
            <w:r w:rsidRPr="00B92096">
              <w:t xml:space="preserve">Сумма строк по счетам </w:t>
            </w:r>
          </w:p>
          <w:p w14:paraId="5334B67B" w14:textId="77777777" w:rsidR="00D8379D" w:rsidRPr="00B92096" w:rsidRDefault="00D8379D" w:rsidP="008D4941">
            <w:pPr>
              <w:jc w:val="center"/>
            </w:pPr>
          </w:p>
          <w:p w14:paraId="28497908" w14:textId="77777777" w:rsidR="00D8379D" w:rsidRPr="00B92096" w:rsidRDefault="00D8379D" w:rsidP="00621AD5">
            <w:pPr>
              <w:jc w:val="center"/>
            </w:pPr>
            <w:r w:rsidRPr="00B92096">
              <w:rPr>
                <w:lang w:val="en-US"/>
              </w:rPr>
              <w:t>%</w:t>
            </w:r>
            <w:r w:rsidRPr="00B92096">
              <w:t xml:space="preserve"> 201 23 000</w:t>
            </w:r>
          </w:p>
        </w:tc>
        <w:tc>
          <w:tcPr>
            <w:tcW w:w="636" w:type="dxa"/>
          </w:tcPr>
          <w:p w14:paraId="25B4F469" w14:textId="77777777" w:rsidR="00D8379D" w:rsidRPr="00B92096" w:rsidRDefault="00D8379D" w:rsidP="008D4941">
            <w:pPr>
              <w:jc w:val="center"/>
            </w:pPr>
            <w:r w:rsidRPr="00B92096">
              <w:t>4,6</w:t>
            </w:r>
          </w:p>
        </w:tc>
        <w:tc>
          <w:tcPr>
            <w:tcW w:w="2491" w:type="dxa"/>
          </w:tcPr>
          <w:p w14:paraId="2A112515" w14:textId="77777777" w:rsidR="00D8379D" w:rsidRPr="00B92096" w:rsidRDefault="00D8379D" w:rsidP="008D4941">
            <w:pPr>
              <w:jc w:val="center"/>
            </w:pPr>
            <w:r w:rsidRPr="00B92096">
              <w:t>Итог по разделу 1 не соответствует сумме показателей по счетам раздела 1 - недопустимо</w:t>
            </w:r>
          </w:p>
        </w:tc>
      </w:tr>
      <w:tr w:rsidR="00D8379D" w:rsidRPr="00B92096" w14:paraId="6B66EC64" w14:textId="77777777" w:rsidTr="008D4941">
        <w:trPr>
          <w:jc w:val="center"/>
        </w:trPr>
        <w:tc>
          <w:tcPr>
            <w:tcW w:w="503" w:type="dxa"/>
          </w:tcPr>
          <w:p w14:paraId="1570B83E" w14:textId="77777777" w:rsidR="00D8379D" w:rsidRPr="00B92096" w:rsidRDefault="00D8379D" w:rsidP="008D4941">
            <w:pPr>
              <w:jc w:val="center"/>
            </w:pPr>
            <w:r w:rsidRPr="00B92096">
              <w:t>3</w:t>
            </w:r>
          </w:p>
        </w:tc>
        <w:tc>
          <w:tcPr>
            <w:tcW w:w="1230" w:type="dxa"/>
          </w:tcPr>
          <w:p w14:paraId="2058D51A" w14:textId="77777777" w:rsidR="00D8379D" w:rsidRPr="00B92096" w:rsidRDefault="00D8379D" w:rsidP="00621AD5">
            <w:pPr>
              <w:jc w:val="center"/>
            </w:pPr>
            <w:r w:rsidRPr="00B92096">
              <w:t>ф. 0503779 Итог по разделу 2</w:t>
            </w:r>
          </w:p>
        </w:tc>
        <w:tc>
          <w:tcPr>
            <w:tcW w:w="784" w:type="dxa"/>
          </w:tcPr>
          <w:p w14:paraId="0AF4113A" w14:textId="77777777" w:rsidR="00D8379D" w:rsidRPr="00B92096" w:rsidRDefault="00D8379D" w:rsidP="008D4941">
            <w:pPr>
              <w:jc w:val="center"/>
            </w:pPr>
            <w:r w:rsidRPr="00B92096">
              <w:t>3,5,</w:t>
            </w:r>
          </w:p>
        </w:tc>
        <w:tc>
          <w:tcPr>
            <w:tcW w:w="784" w:type="dxa"/>
          </w:tcPr>
          <w:p w14:paraId="50459C2F" w14:textId="77777777" w:rsidR="00D8379D" w:rsidRPr="00B92096" w:rsidRDefault="00D8379D" w:rsidP="008D4941">
            <w:pPr>
              <w:jc w:val="center"/>
            </w:pPr>
            <w:r w:rsidRPr="00B92096">
              <w:t>=</w:t>
            </w:r>
          </w:p>
        </w:tc>
        <w:tc>
          <w:tcPr>
            <w:tcW w:w="2567" w:type="dxa"/>
          </w:tcPr>
          <w:p w14:paraId="1985A72B" w14:textId="77777777" w:rsidR="00D8379D" w:rsidRPr="00B92096" w:rsidRDefault="00D8379D" w:rsidP="00621AD5">
            <w:pPr>
              <w:jc w:val="center"/>
            </w:pPr>
            <w:r w:rsidRPr="00B92096">
              <w:t xml:space="preserve">Сумма строк по счетам </w:t>
            </w:r>
            <w:r w:rsidRPr="00B92096">
              <w:br/>
            </w:r>
            <w:r w:rsidRPr="00B92096">
              <w:rPr>
                <w:lang w:val="en-US"/>
              </w:rPr>
              <w:t>%</w:t>
            </w:r>
            <w:r w:rsidRPr="00B92096">
              <w:t xml:space="preserve"> 201 11 000</w:t>
            </w:r>
            <w:r w:rsidRPr="00B92096">
              <w:br/>
            </w:r>
          </w:p>
        </w:tc>
        <w:tc>
          <w:tcPr>
            <w:tcW w:w="636" w:type="dxa"/>
          </w:tcPr>
          <w:p w14:paraId="376AEC45" w14:textId="77777777" w:rsidR="00D8379D" w:rsidRPr="00B92096" w:rsidRDefault="00D8379D" w:rsidP="008D4941">
            <w:pPr>
              <w:jc w:val="center"/>
            </w:pPr>
            <w:r w:rsidRPr="00B92096">
              <w:t>3,5,</w:t>
            </w:r>
          </w:p>
        </w:tc>
        <w:tc>
          <w:tcPr>
            <w:tcW w:w="2491" w:type="dxa"/>
          </w:tcPr>
          <w:p w14:paraId="1BF6F021" w14:textId="77777777" w:rsidR="00D8379D" w:rsidRPr="00B92096" w:rsidRDefault="00D8379D" w:rsidP="008D4941">
            <w:pPr>
              <w:jc w:val="center"/>
            </w:pPr>
            <w:r w:rsidRPr="00B92096">
              <w:t>Итог по разделу 2 не соответствует сумме показателей по счетам раздела 2 - недопустимо</w:t>
            </w:r>
          </w:p>
        </w:tc>
      </w:tr>
      <w:tr w:rsidR="00D8379D" w:rsidRPr="00B92096" w14:paraId="097EC924" w14:textId="77777777" w:rsidTr="008D4941">
        <w:trPr>
          <w:jc w:val="center"/>
        </w:trPr>
        <w:tc>
          <w:tcPr>
            <w:tcW w:w="503" w:type="dxa"/>
          </w:tcPr>
          <w:p w14:paraId="6687A054" w14:textId="77777777" w:rsidR="00D8379D" w:rsidRPr="00B92096" w:rsidRDefault="00D8379D" w:rsidP="008D4941">
            <w:pPr>
              <w:jc w:val="center"/>
            </w:pPr>
            <w:r w:rsidRPr="00B92096">
              <w:t>4</w:t>
            </w:r>
          </w:p>
        </w:tc>
        <w:tc>
          <w:tcPr>
            <w:tcW w:w="1230" w:type="dxa"/>
          </w:tcPr>
          <w:p w14:paraId="7C1E94D9" w14:textId="77777777" w:rsidR="00D8379D" w:rsidRPr="00B92096" w:rsidRDefault="00D8379D" w:rsidP="00D8379D">
            <w:pPr>
              <w:jc w:val="center"/>
            </w:pPr>
            <w:r w:rsidRPr="00B92096">
              <w:t>ф. 0503779 Итог по разделу 2</w:t>
            </w:r>
          </w:p>
        </w:tc>
        <w:tc>
          <w:tcPr>
            <w:tcW w:w="784" w:type="dxa"/>
          </w:tcPr>
          <w:p w14:paraId="3C413CF9" w14:textId="77777777" w:rsidR="00D8379D" w:rsidRPr="00B92096" w:rsidRDefault="00D8379D" w:rsidP="008D4941">
            <w:pPr>
              <w:jc w:val="center"/>
            </w:pPr>
            <w:r w:rsidRPr="00B92096">
              <w:t>4,6</w:t>
            </w:r>
          </w:p>
        </w:tc>
        <w:tc>
          <w:tcPr>
            <w:tcW w:w="784" w:type="dxa"/>
          </w:tcPr>
          <w:p w14:paraId="2DCCE4EA" w14:textId="77777777" w:rsidR="00D8379D" w:rsidRPr="00B92096" w:rsidRDefault="00D8379D" w:rsidP="008D4941">
            <w:pPr>
              <w:jc w:val="center"/>
            </w:pPr>
            <w:r w:rsidRPr="00B92096">
              <w:t>=</w:t>
            </w:r>
          </w:p>
        </w:tc>
        <w:tc>
          <w:tcPr>
            <w:tcW w:w="2567" w:type="dxa"/>
          </w:tcPr>
          <w:p w14:paraId="2876B149" w14:textId="77777777" w:rsidR="00D8379D" w:rsidRPr="00363361" w:rsidRDefault="00D8379D" w:rsidP="00621AD5">
            <w:pPr>
              <w:jc w:val="center"/>
              <w:rPr>
                <w:lang w:val="en-US"/>
              </w:rPr>
            </w:pPr>
            <w:r w:rsidRPr="00B92096">
              <w:t xml:space="preserve">Сумма строк по счетам </w:t>
            </w:r>
            <w:r w:rsidRPr="00B92096">
              <w:br/>
            </w:r>
            <w:r w:rsidRPr="00B92096">
              <w:rPr>
                <w:lang w:val="en-US"/>
              </w:rPr>
              <w:t>%</w:t>
            </w:r>
            <w:r w:rsidRPr="00B92096">
              <w:t xml:space="preserve"> 201 13 000</w:t>
            </w:r>
            <w:r w:rsidRPr="00B92096">
              <w:br/>
            </w:r>
          </w:p>
        </w:tc>
        <w:tc>
          <w:tcPr>
            <w:tcW w:w="636" w:type="dxa"/>
          </w:tcPr>
          <w:p w14:paraId="6C7C13E9" w14:textId="77777777" w:rsidR="00D8379D" w:rsidRPr="00B92096" w:rsidRDefault="00D8379D" w:rsidP="008D4941">
            <w:pPr>
              <w:jc w:val="center"/>
            </w:pPr>
            <w:r w:rsidRPr="00B92096">
              <w:t>4,6</w:t>
            </w:r>
          </w:p>
        </w:tc>
        <w:tc>
          <w:tcPr>
            <w:tcW w:w="2491" w:type="dxa"/>
          </w:tcPr>
          <w:p w14:paraId="6F14BC0A" w14:textId="77777777" w:rsidR="00D8379D" w:rsidRPr="00B92096" w:rsidRDefault="00D8379D" w:rsidP="008D4941">
            <w:pPr>
              <w:jc w:val="center"/>
            </w:pPr>
            <w:r w:rsidRPr="00B92096">
              <w:t>Итог по разделу 2 не соответствует сумме показателей по счетам раздела 2 - недопустимо</w:t>
            </w:r>
          </w:p>
        </w:tc>
      </w:tr>
      <w:tr w:rsidR="00D8379D" w:rsidRPr="00B92096" w14:paraId="61C7CAF1" w14:textId="77777777" w:rsidTr="008D4941">
        <w:trPr>
          <w:jc w:val="center"/>
        </w:trPr>
        <w:tc>
          <w:tcPr>
            <w:tcW w:w="503" w:type="dxa"/>
          </w:tcPr>
          <w:p w14:paraId="5FF72725" w14:textId="77777777" w:rsidR="00D8379D" w:rsidRPr="00B92096" w:rsidRDefault="00553114" w:rsidP="00621AD5">
            <w:pPr>
              <w:jc w:val="center"/>
            </w:pPr>
            <w:r w:rsidRPr="00B92096">
              <w:t>5</w:t>
            </w:r>
          </w:p>
        </w:tc>
        <w:tc>
          <w:tcPr>
            <w:tcW w:w="1230" w:type="dxa"/>
          </w:tcPr>
          <w:p w14:paraId="27A591B5" w14:textId="77777777" w:rsidR="00D8379D" w:rsidRPr="00B92096" w:rsidRDefault="00D8379D" w:rsidP="008D4941">
            <w:pPr>
              <w:jc w:val="center"/>
            </w:pPr>
            <w:r w:rsidRPr="00B92096">
              <w:t>ф. 0503779.</w:t>
            </w:r>
          </w:p>
          <w:p w14:paraId="15D38960" w14:textId="77777777" w:rsidR="00D8379D" w:rsidRPr="00B92096" w:rsidRDefault="00D8379D" w:rsidP="008D4941">
            <w:pPr>
              <w:jc w:val="center"/>
            </w:pPr>
            <w:r w:rsidRPr="00B92096">
              <w:t>Итог по разделу 3</w:t>
            </w:r>
          </w:p>
        </w:tc>
        <w:tc>
          <w:tcPr>
            <w:tcW w:w="784" w:type="dxa"/>
          </w:tcPr>
          <w:p w14:paraId="6F49D953" w14:textId="77777777" w:rsidR="00D8379D" w:rsidRPr="00B92096" w:rsidRDefault="00D8379D" w:rsidP="008D4941">
            <w:pPr>
              <w:jc w:val="center"/>
            </w:pPr>
            <w:r w:rsidRPr="00B92096">
              <w:t>3,4,5,6</w:t>
            </w:r>
          </w:p>
        </w:tc>
        <w:tc>
          <w:tcPr>
            <w:tcW w:w="784" w:type="dxa"/>
          </w:tcPr>
          <w:p w14:paraId="7F2340DB" w14:textId="77777777" w:rsidR="00D8379D" w:rsidRPr="00B92096" w:rsidRDefault="00D8379D" w:rsidP="008D4941">
            <w:pPr>
              <w:jc w:val="center"/>
            </w:pPr>
            <w:r w:rsidRPr="00B92096">
              <w:t>=</w:t>
            </w:r>
          </w:p>
        </w:tc>
        <w:tc>
          <w:tcPr>
            <w:tcW w:w="2567" w:type="dxa"/>
          </w:tcPr>
          <w:p w14:paraId="067C0D92" w14:textId="76F9358C" w:rsidR="00D8379D" w:rsidRPr="00B92096" w:rsidRDefault="00D8379D" w:rsidP="00153A3C">
            <w:pPr>
              <w:jc w:val="center"/>
              <w:rPr>
                <w:lang w:val="en-US"/>
              </w:rPr>
            </w:pPr>
            <w:r w:rsidRPr="00B92096">
              <w:t xml:space="preserve">Сумма строк по счетам </w:t>
            </w:r>
            <w:r w:rsidRPr="00B92096">
              <w:rPr>
                <w:lang w:val="en-US"/>
              </w:rPr>
              <w:t>%</w:t>
            </w:r>
            <w:r w:rsidRPr="00B92096">
              <w:t xml:space="preserve"> 201 34 000</w:t>
            </w:r>
          </w:p>
        </w:tc>
        <w:tc>
          <w:tcPr>
            <w:tcW w:w="636" w:type="dxa"/>
          </w:tcPr>
          <w:p w14:paraId="60213ED4" w14:textId="77777777" w:rsidR="00D8379D" w:rsidRPr="00B92096" w:rsidRDefault="00D8379D" w:rsidP="008D4941">
            <w:pPr>
              <w:jc w:val="center"/>
            </w:pPr>
            <w:r w:rsidRPr="00B92096">
              <w:t>3,4,5,6</w:t>
            </w:r>
          </w:p>
        </w:tc>
        <w:tc>
          <w:tcPr>
            <w:tcW w:w="2491" w:type="dxa"/>
          </w:tcPr>
          <w:p w14:paraId="76742BF8" w14:textId="77777777" w:rsidR="00D8379D" w:rsidRPr="00B92096" w:rsidRDefault="00D8379D" w:rsidP="008D4941">
            <w:pPr>
              <w:jc w:val="center"/>
            </w:pPr>
            <w:r w:rsidRPr="00B92096">
              <w:t>Итог по разделу 3 не соответствует сумме показателей по счетам раздела 3 - недопустимо</w:t>
            </w:r>
          </w:p>
        </w:tc>
      </w:tr>
      <w:tr w:rsidR="00553114" w:rsidRPr="00B92096" w14:paraId="10FFE9B3" w14:textId="77777777" w:rsidTr="008D4941">
        <w:trPr>
          <w:jc w:val="center"/>
        </w:trPr>
        <w:tc>
          <w:tcPr>
            <w:tcW w:w="503" w:type="dxa"/>
          </w:tcPr>
          <w:p w14:paraId="48C17783" w14:textId="77777777" w:rsidR="00553114" w:rsidRPr="00B92096" w:rsidRDefault="00553114" w:rsidP="00B50D49">
            <w:pPr>
              <w:spacing w:line="240" w:lineRule="atLeast"/>
              <w:jc w:val="center"/>
            </w:pPr>
            <w:r w:rsidRPr="00B92096">
              <w:t>6</w:t>
            </w:r>
          </w:p>
        </w:tc>
        <w:tc>
          <w:tcPr>
            <w:tcW w:w="1230" w:type="dxa"/>
          </w:tcPr>
          <w:p w14:paraId="4112AF03" w14:textId="77777777" w:rsidR="00553114" w:rsidRPr="00B92096" w:rsidRDefault="00553114" w:rsidP="008D4941">
            <w:pPr>
              <w:spacing w:line="240" w:lineRule="atLeast"/>
            </w:pPr>
            <w:r w:rsidRPr="00B92096">
              <w:t>*, раздел 3</w:t>
            </w:r>
          </w:p>
        </w:tc>
        <w:tc>
          <w:tcPr>
            <w:tcW w:w="784" w:type="dxa"/>
          </w:tcPr>
          <w:p w14:paraId="04D0D871" w14:textId="77777777" w:rsidR="00553114" w:rsidRPr="00B92096" w:rsidRDefault="00553114" w:rsidP="008D4941">
            <w:pPr>
              <w:spacing w:line="240" w:lineRule="atLeast"/>
            </w:pPr>
            <w:r w:rsidRPr="00B92096">
              <w:t>4,6</w:t>
            </w:r>
          </w:p>
        </w:tc>
        <w:tc>
          <w:tcPr>
            <w:tcW w:w="784" w:type="dxa"/>
          </w:tcPr>
          <w:p w14:paraId="5B0C0C10" w14:textId="77777777" w:rsidR="00553114" w:rsidRPr="00B92096" w:rsidRDefault="00553114" w:rsidP="008D4941">
            <w:pPr>
              <w:spacing w:line="240" w:lineRule="atLeast"/>
              <w:jc w:val="center"/>
            </w:pPr>
            <w:r w:rsidRPr="00B92096">
              <w:t>=0</w:t>
            </w:r>
          </w:p>
        </w:tc>
        <w:tc>
          <w:tcPr>
            <w:tcW w:w="2567" w:type="dxa"/>
          </w:tcPr>
          <w:p w14:paraId="7837B7AC" w14:textId="77777777" w:rsidR="00553114" w:rsidRPr="00B92096" w:rsidRDefault="00553114" w:rsidP="008D4941">
            <w:pPr>
              <w:spacing w:line="240" w:lineRule="atLeast"/>
            </w:pPr>
          </w:p>
        </w:tc>
        <w:tc>
          <w:tcPr>
            <w:tcW w:w="636" w:type="dxa"/>
          </w:tcPr>
          <w:p w14:paraId="0C8E36FA" w14:textId="77777777" w:rsidR="00553114" w:rsidRPr="00B92096" w:rsidRDefault="00553114" w:rsidP="008D4941">
            <w:pPr>
              <w:spacing w:line="240" w:lineRule="atLeast"/>
            </w:pPr>
          </w:p>
        </w:tc>
        <w:tc>
          <w:tcPr>
            <w:tcW w:w="2491" w:type="dxa"/>
          </w:tcPr>
          <w:p w14:paraId="46DFC11A" w14:textId="51882AAD" w:rsidR="00553114" w:rsidRPr="00B92096" w:rsidRDefault="00553114" w:rsidP="00153A3C">
            <w:pPr>
              <w:spacing w:line="240" w:lineRule="atLeast"/>
            </w:pPr>
            <w:r w:rsidRPr="00B92096">
              <w:t>Показатели по гр. 4,6 в строках раздела 3 недопустимы</w:t>
            </w:r>
          </w:p>
        </w:tc>
      </w:tr>
      <w:tr w:rsidR="00D8379D" w:rsidRPr="00B92096" w14:paraId="7CC86B83" w14:textId="77777777" w:rsidTr="008D4941">
        <w:trPr>
          <w:jc w:val="center"/>
        </w:trPr>
        <w:tc>
          <w:tcPr>
            <w:tcW w:w="503" w:type="dxa"/>
          </w:tcPr>
          <w:p w14:paraId="44B5370B" w14:textId="77777777" w:rsidR="00D8379D" w:rsidRPr="00B92096" w:rsidRDefault="00553114" w:rsidP="00B50D49">
            <w:pPr>
              <w:spacing w:line="240" w:lineRule="atLeast"/>
              <w:jc w:val="center"/>
            </w:pPr>
            <w:r w:rsidRPr="00B92096">
              <w:t>7</w:t>
            </w:r>
          </w:p>
        </w:tc>
        <w:tc>
          <w:tcPr>
            <w:tcW w:w="1230" w:type="dxa"/>
          </w:tcPr>
          <w:p w14:paraId="770D719E" w14:textId="77777777" w:rsidR="00D8379D" w:rsidRPr="00B92096" w:rsidRDefault="00D8379D" w:rsidP="008D4941">
            <w:pPr>
              <w:spacing w:line="240" w:lineRule="atLeast"/>
            </w:pPr>
            <w:r w:rsidRPr="00B92096">
              <w:t>Всего</w:t>
            </w:r>
          </w:p>
        </w:tc>
        <w:tc>
          <w:tcPr>
            <w:tcW w:w="784" w:type="dxa"/>
          </w:tcPr>
          <w:p w14:paraId="59CCA552" w14:textId="77777777" w:rsidR="00D8379D" w:rsidRPr="00B92096" w:rsidRDefault="00D8379D" w:rsidP="008D4941">
            <w:pPr>
              <w:spacing w:line="240" w:lineRule="atLeast"/>
            </w:pPr>
            <w:r w:rsidRPr="00B92096">
              <w:t>3,4,5,6</w:t>
            </w:r>
          </w:p>
        </w:tc>
        <w:tc>
          <w:tcPr>
            <w:tcW w:w="784" w:type="dxa"/>
          </w:tcPr>
          <w:p w14:paraId="1AEF1C6C" w14:textId="77777777" w:rsidR="00D8379D" w:rsidRPr="00B92096" w:rsidRDefault="00D8379D" w:rsidP="008D4941">
            <w:pPr>
              <w:spacing w:line="240" w:lineRule="atLeast"/>
              <w:jc w:val="center"/>
            </w:pPr>
            <w:r w:rsidRPr="00B92096">
              <w:t>=</w:t>
            </w:r>
          </w:p>
        </w:tc>
        <w:tc>
          <w:tcPr>
            <w:tcW w:w="2567" w:type="dxa"/>
          </w:tcPr>
          <w:p w14:paraId="622228B5" w14:textId="77777777" w:rsidR="00D8379D" w:rsidRPr="00B92096" w:rsidRDefault="00D8379D" w:rsidP="008D4941">
            <w:pPr>
              <w:spacing w:line="240" w:lineRule="atLeast"/>
            </w:pPr>
            <w:r w:rsidRPr="00B92096">
              <w:t>Итог по разделу 1 + Итог по разделу 2 + Итог по разделу 3</w:t>
            </w:r>
          </w:p>
        </w:tc>
        <w:tc>
          <w:tcPr>
            <w:tcW w:w="636" w:type="dxa"/>
          </w:tcPr>
          <w:p w14:paraId="5380A0E9" w14:textId="77777777" w:rsidR="00D8379D" w:rsidRPr="00B92096" w:rsidRDefault="00D8379D" w:rsidP="008D4941">
            <w:pPr>
              <w:spacing w:line="240" w:lineRule="atLeast"/>
            </w:pPr>
            <w:r w:rsidRPr="00B92096">
              <w:t>3,4,5,6</w:t>
            </w:r>
          </w:p>
        </w:tc>
        <w:tc>
          <w:tcPr>
            <w:tcW w:w="2491" w:type="dxa"/>
          </w:tcPr>
          <w:p w14:paraId="08A9FFD6" w14:textId="77777777" w:rsidR="00D8379D" w:rsidRPr="00B92096" w:rsidRDefault="00D8379D" w:rsidP="008D4941">
            <w:pPr>
              <w:spacing w:line="240" w:lineRule="atLeast"/>
              <w:rPr>
                <w:highlight w:val="yellow"/>
              </w:rPr>
            </w:pPr>
            <w:r w:rsidRPr="00B92096">
              <w:t>Показатель по строке «Всего» не соответствует сумме итогов разделов 1,2,3</w:t>
            </w:r>
          </w:p>
        </w:tc>
      </w:tr>
      <w:tr w:rsidR="004D0F56" w:rsidRPr="00B92096" w14:paraId="2CE8DF43" w14:textId="77777777" w:rsidTr="005642B2">
        <w:trPr>
          <w:jc w:val="center"/>
        </w:trPr>
        <w:tc>
          <w:tcPr>
            <w:tcW w:w="503" w:type="dxa"/>
          </w:tcPr>
          <w:p w14:paraId="2FD17854" w14:textId="77777777" w:rsidR="004D0F56" w:rsidRPr="00B92096" w:rsidRDefault="004D0F56" w:rsidP="005642B2">
            <w:pPr>
              <w:spacing w:line="240" w:lineRule="atLeast"/>
              <w:jc w:val="center"/>
            </w:pPr>
            <w:r>
              <w:lastRenderedPageBreak/>
              <w:t>8</w:t>
            </w:r>
          </w:p>
        </w:tc>
        <w:tc>
          <w:tcPr>
            <w:tcW w:w="1230" w:type="dxa"/>
          </w:tcPr>
          <w:p w14:paraId="1201EC2F" w14:textId="77777777" w:rsidR="004D0F56" w:rsidRPr="00B92096" w:rsidRDefault="004D0F56" w:rsidP="005642B2">
            <w:pPr>
              <w:spacing w:line="240" w:lineRule="atLeast"/>
            </w:pPr>
            <w:r>
              <w:t>*</w:t>
            </w:r>
          </w:p>
        </w:tc>
        <w:tc>
          <w:tcPr>
            <w:tcW w:w="784" w:type="dxa"/>
          </w:tcPr>
          <w:p w14:paraId="6ECE8D5B" w14:textId="77777777" w:rsidR="004D0F56" w:rsidRPr="00B92096" w:rsidRDefault="004D0F56" w:rsidP="005642B2">
            <w:pPr>
              <w:spacing w:line="240" w:lineRule="atLeast"/>
            </w:pPr>
            <w:r w:rsidRPr="00B92096">
              <w:t>3,4,5,6</w:t>
            </w:r>
          </w:p>
        </w:tc>
        <w:tc>
          <w:tcPr>
            <w:tcW w:w="784" w:type="dxa"/>
          </w:tcPr>
          <w:p w14:paraId="0511C470" w14:textId="77777777" w:rsidR="004D0F56" w:rsidRPr="000D3BB6" w:rsidRDefault="004D0F56" w:rsidP="005642B2">
            <w:pPr>
              <w:spacing w:line="240" w:lineRule="atLeast"/>
              <w:jc w:val="center"/>
              <w:rPr>
                <w:lang w:val="en-US"/>
              </w:rPr>
            </w:pPr>
            <w:r>
              <w:rPr>
                <w:lang w:val="en-US"/>
              </w:rPr>
              <w:t>&gt;</w:t>
            </w:r>
            <w:r w:rsidRPr="00B92096">
              <w:t>=</w:t>
            </w:r>
            <w:r>
              <w:rPr>
                <w:lang w:val="en-US"/>
              </w:rPr>
              <w:t>0</w:t>
            </w:r>
          </w:p>
        </w:tc>
        <w:tc>
          <w:tcPr>
            <w:tcW w:w="2567" w:type="dxa"/>
          </w:tcPr>
          <w:p w14:paraId="15A9B137" w14:textId="77777777" w:rsidR="004D0F56" w:rsidRPr="00B92096" w:rsidRDefault="004D0F56" w:rsidP="005642B2">
            <w:pPr>
              <w:spacing w:line="240" w:lineRule="atLeast"/>
            </w:pPr>
          </w:p>
        </w:tc>
        <w:tc>
          <w:tcPr>
            <w:tcW w:w="636" w:type="dxa"/>
          </w:tcPr>
          <w:p w14:paraId="2A004B1F" w14:textId="77777777" w:rsidR="004D0F56" w:rsidRPr="00B92096" w:rsidRDefault="004D0F56" w:rsidP="005642B2">
            <w:pPr>
              <w:spacing w:line="240" w:lineRule="atLeast"/>
            </w:pPr>
          </w:p>
        </w:tc>
        <w:tc>
          <w:tcPr>
            <w:tcW w:w="2491" w:type="dxa"/>
          </w:tcPr>
          <w:p w14:paraId="684EAA51" w14:textId="77777777" w:rsidR="004D0F56" w:rsidRPr="004D0F56" w:rsidRDefault="004D0F56" w:rsidP="005642B2">
            <w:pPr>
              <w:spacing w:line="240" w:lineRule="atLeast"/>
              <w:rPr>
                <w:highlight w:val="yellow"/>
              </w:rPr>
            </w:pPr>
            <w:r>
              <w:t>Отражение показателей со знаком минус недопустимо</w:t>
            </w:r>
          </w:p>
        </w:tc>
      </w:tr>
      <w:tr w:rsidR="00713109" w:rsidRPr="00B92096" w14:paraId="6B63B9DC" w14:textId="77777777" w:rsidTr="00713109">
        <w:trPr>
          <w:jc w:val="center"/>
        </w:trPr>
        <w:tc>
          <w:tcPr>
            <w:tcW w:w="503" w:type="dxa"/>
            <w:tcBorders>
              <w:top w:val="single" w:sz="4" w:space="0" w:color="auto"/>
              <w:left w:val="single" w:sz="4" w:space="0" w:color="auto"/>
              <w:bottom w:val="single" w:sz="4" w:space="0" w:color="auto"/>
              <w:right w:val="single" w:sz="4" w:space="0" w:color="auto"/>
            </w:tcBorders>
          </w:tcPr>
          <w:p w14:paraId="7CC9CE26" w14:textId="77777777" w:rsidR="00713109" w:rsidRPr="00B92096" w:rsidRDefault="00713109" w:rsidP="00CA0A92">
            <w:pPr>
              <w:spacing w:line="240" w:lineRule="atLeast"/>
              <w:jc w:val="center"/>
            </w:pPr>
            <w:r>
              <w:t>9</w:t>
            </w:r>
          </w:p>
        </w:tc>
        <w:tc>
          <w:tcPr>
            <w:tcW w:w="1230" w:type="dxa"/>
            <w:tcBorders>
              <w:top w:val="single" w:sz="4" w:space="0" w:color="auto"/>
              <w:left w:val="single" w:sz="4" w:space="0" w:color="auto"/>
              <w:bottom w:val="single" w:sz="4" w:space="0" w:color="auto"/>
              <w:right w:val="single" w:sz="4" w:space="0" w:color="auto"/>
            </w:tcBorders>
          </w:tcPr>
          <w:p w14:paraId="64F68C93" w14:textId="77777777" w:rsidR="00713109" w:rsidRPr="00713109" w:rsidRDefault="00713109" w:rsidP="00C04EBA">
            <w:pPr>
              <w:spacing w:line="240" w:lineRule="atLeast"/>
            </w:pPr>
            <w:r>
              <w:t xml:space="preserve">детализированные строки раздела 1, за исключением строк по </w:t>
            </w:r>
            <w:r w:rsidR="00C04EBA">
              <w:t xml:space="preserve">кодам счетов </w:t>
            </w:r>
            <w:r>
              <w:t>Х20123000</w:t>
            </w:r>
            <w:r w:rsidR="00C04EBA">
              <w:t>, Х21003000</w:t>
            </w:r>
            <w:r>
              <w:t xml:space="preserve"> в графе 2</w:t>
            </w:r>
          </w:p>
        </w:tc>
        <w:tc>
          <w:tcPr>
            <w:tcW w:w="784" w:type="dxa"/>
            <w:tcBorders>
              <w:top w:val="single" w:sz="4" w:space="0" w:color="auto"/>
              <w:left w:val="single" w:sz="4" w:space="0" w:color="auto"/>
              <w:bottom w:val="single" w:sz="4" w:space="0" w:color="auto"/>
              <w:right w:val="single" w:sz="4" w:space="0" w:color="auto"/>
            </w:tcBorders>
          </w:tcPr>
          <w:p w14:paraId="617BDE82" w14:textId="77777777" w:rsidR="00713109" w:rsidRPr="00B92096" w:rsidRDefault="00713109" w:rsidP="00CA0A92">
            <w:pPr>
              <w:spacing w:line="240" w:lineRule="atLeast"/>
            </w:pPr>
            <w:r>
              <w:t>1</w:t>
            </w:r>
          </w:p>
        </w:tc>
        <w:tc>
          <w:tcPr>
            <w:tcW w:w="784" w:type="dxa"/>
            <w:tcBorders>
              <w:top w:val="single" w:sz="4" w:space="0" w:color="auto"/>
              <w:left w:val="single" w:sz="4" w:space="0" w:color="auto"/>
              <w:bottom w:val="single" w:sz="4" w:space="0" w:color="auto"/>
              <w:right w:val="single" w:sz="4" w:space="0" w:color="auto"/>
            </w:tcBorders>
          </w:tcPr>
          <w:p w14:paraId="68140BC6" w14:textId="77777777" w:rsidR="00713109" w:rsidRPr="00713109" w:rsidRDefault="00713109" w:rsidP="00F41FBC">
            <w:pPr>
              <w:spacing w:line="240" w:lineRule="atLeast"/>
              <w:jc w:val="center"/>
            </w:pPr>
            <w:r w:rsidRPr="00713109">
              <w:t>&lt;&gt;00000000000000000000</w:t>
            </w:r>
          </w:p>
        </w:tc>
        <w:tc>
          <w:tcPr>
            <w:tcW w:w="2567" w:type="dxa"/>
            <w:tcBorders>
              <w:top w:val="single" w:sz="4" w:space="0" w:color="auto"/>
              <w:left w:val="single" w:sz="4" w:space="0" w:color="auto"/>
              <w:bottom w:val="single" w:sz="4" w:space="0" w:color="auto"/>
              <w:right w:val="single" w:sz="4" w:space="0" w:color="auto"/>
            </w:tcBorders>
          </w:tcPr>
          <w:p w14:paraId="64149002" w14:textId="77777777" w:rsidR="00713109" w:rsidRPr="00B92096" w:rsidRDefault="00713109" w:rsidP="00CA0A92">
            <w:pPr>
              <w:spacing w:line="240" w:lineRule="atLeast"/>
            </w:pPr>
          </w:p>
        </w:tc>
        <w:tc>
          <w:tcPr>
            <w:tcW w:w="636" w:type="dxa"/>
            <w:tcBorders>
              <w:top w:val="single" w:sz="4" w:space="0" w:color="auto"/>
              <w:left w:val="single" w:sz="4" w:space="0" w:color="auto"/>
              <w:bottom w:val="single" w:sz="4" w:space="0" w:color="auto"/>
              <w:right w:val="single" w:sz="4" w:space="0" w:color="auto"/>
            </w:tcBorders>
          </w:tcPr>
          <w:p w14:paraId="03E577D8" w14:textId="77777777" w:rsidR="00713109" w:rsidRPr="00B92096" w:rsidRDefault="00713109" w:rsidP="00CA0A92">
            <w:pPr>
              <w:spacing w:line="240" w:lineRule="atLeast"/>
            </w:pPr>
          </w:p>
        </w:tc>
        <w:tc>
          <w:tcPr>
            <w:tcW w:w="2491" w:type="dxa"/>
            <w:tcBorders>
              <w:top w:val="single" w:sz="4" w:space="0" w:color="auto"/>
              <w:left w:val="single" w:sz="4" w:space="0" w:color="auto"/>
              <w:bottom w:val="single" w:sz="4" w:space="0" w:color="auto"/>
              <w:right w:val="single" w:sz="4" w:space="0" w:color="auto"/>
            </w:tcBorders>
          </w:tcPr>
          <w:p w14:paraId="15334827" w14:textId="77777777" w:rsidR="00713109" w:rsidRPr="00713109" w:rsidRDefault="00713109" w:rsidP="00CA0A92">
            <w:pPr>
              <w:spacing w:line="240" w:lineRule="atLeast"/>
            </w:pPr>
            <w:r>
              <w:t>Отражение показателей 00000000000000000000 по счетам 201 недопустимо, за исключением 20123</w:t>
            </w:r>
          </w:p>
        </w:tc>
      </w:tr>
    </w:tbl>
    <w:p w14:paraId="6BDE27E0" w14:textId="77777777" w:rsidR="00D8379D" w:rsidRPr="00B92096" w:rsidRDefault="00D8379D" w:rsidP="00606869">
      <w:pPr>
        <w:rPr>
          <w:b/>
        </w:rPr>
      </w:pPr>
    </w:p>
    <w:tbl>
      <w:tblPr>
        <w:tblW w:w="898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8986"/>
      </w:tblGrid>
      <w:tr w:rsidR="00EF58C4" w:rsidRPr="00B92096" w14:paraId="32388699" w14:textId="77777777" w:rsidTr="00EF58C4">
        <w:tc>
          <w:tcPr>
            <w:tcW w:w="8986" w:type="dxa"/>
            <w:shd w:val="clear" w:color="auto" w:fill="auto"/>
          </w:tcPr>
          <w:p w14:paraId="44ACBF6D" w14:textId="77777777" w:rsidR="00EF58C4" w:rsidRPr="00B92096" w:rsidRDefault="00EF58C4" w:rsidP="0041306C">
            <w:pPr>
              <w:pStyle w:val="afa"/>
              <w:snapToGrid w:val="0"/>
              <w:jc w:val="center"/>
            </w:pPr>
            <w:r w:rsidRPr="00B92096">
              <w:t xml:space="preserve">Формат показателей графы 1 </w:t>
            </w:r>
            <w:r>
              <w:t xml:space="preserve">Раздела 1 </w:t>
            </w:r>
            <w:r w:rsidRPr="00B92096">
              <w:t>ф. 0503779</w:t>
            </w:r>
            <w:r w:rsidR="00E5526D">
              <w:t xml:space="preserve"> </w:t>
            </w:r>
          </w:p>
        </w:tc>
      </w:tr>
      <w:tr w:rsidR="00EF58C4" w:rsidRPr="00B92096" w14:paraId="5229FFD5" w14:textId="77777777" w:rsidTr="00EF58C4">
        <w:tc>
          <w:tcPr>
            <w:tcW w:w="8986" w:type="dxa"/>
            <w:shd w:val="clear" w:color="auto" w:fill="auto"/>
          </w:tcPr>
          <w:p w14:paraId="3D9078CB" w14:textId="77777777" w:rsidR="0041306C" w:rsidRDefault="00EF58C4" w:rsidP="00EF58C4">
            <w:pPr>
              <w:pStyle w:val="afa"/>
              <w:snapToGrid w:val="0"/>
            </w:pPr>
            <w:r w:rsidRPr="00B92096">
              <w:t xml:space="preserve">Для отчетности </w:t>
            </w:r>
            <w:r>
              <w:t xml:space="preserve">федеральных </w:t>
            </w:r>
            <w:r w:rsidRPr="00B92096">
              <w:t>учреждений</w:t>
            </w:r>
            <w:r w:rsidR="0041306C">
              <w:t xml:space="preserve"> для всех счетов гр.2, кроме х20123000, х21003000</w:t>
            </w:r>
            <w:r w:rsidRPr="00B92096">
              <w:t xml:space="preserve">: </w:t>
            </w:r>
          </w:p>
          <w:p w14:paraId="6A76DC16" w14:textId="2BE8E195" w:rsidR="00EF58C4" w:rsidRDefault="00EF58C4" w:rsidP="00EF58C4">
            <w:pPr>
              <w:pStyle w:val="afa"/>
              <w:snapToGrid w:val="0"/>
            </w:pPr>
            <w:r w:rsidRPr="00EF58C4">
              <w:t>40</w:t>
            </w:r>
            <w:r>
              <w:t>106</w:t>
            </w:r>
            <w:r w:rsidRPr="00EF58C4">
              <w:t>%</w:t>
            </w:r>
            <w:r>
              <w:t>,</w:t>
            </w:r>
            <w:r w:rsidRPr="00EF58C4">
              <w:t xml:space="preserve"> 40</w:t>
            </w:r>
            <w:r>
              <w:t>116</w:t>
            </w:r>
            <w:r w:rsidRPr="00EF58C4">
              <w:t>%</w:t>
            </w:r>
            <w:r>
              <w:t>,</w:t>
            </w:r>
            <w:r w:rsidRPr="00EF58C4">
              <w:t xml:space="preserve"> 40</w:t>
            </w:r>
            <w:r>
              <w:t>302</w:t>
            </w:r>
            <w:r w:rsidRPr="00EF58C4">
              <w:t>%</w:t>
            </w:r>
            <w:r>
              <w:t>,</w:t>
            </w:r>
            <w:r w:rsidRPr="00EF58C4">
              <w:t xml:space="preserve"> 40</w:t>
            </w:r>
            <w:r>
              <w:t>501</w:t>
            </w:r>
            <w:r w:rsidRPr="001F0047">
              <w:t>%</w:t>
            </w:r>
            <w:r>
              <w:t>,</w:t>
            </w:r>
            <w:r w:rsidRPr="00EF58C4">
              <w:t xml:space="preserve"> 40503</w:t>
            </w:r>
            <w:r w:rsidRPr="001F0047">
              <w:t>%</w:t>
            </w:r>
            <w:r>
              <w:t xml:space="preserve">, </w:t>
            </w:r>
            <w:r w:rsidRPr="00EF58C4">
              <w:t>40</w:t>
            </w:r>
            <w:r>
              <w:t>506</w:t>
            </w:r>
            <w:r w:rsidRPr="001F0047">
              <w:t>%</w:t>
            </w:r>
            <w:r w:rsidR="00D4049F">
              <w:t xml:space="preserve">, </w:t>
            </w:r>
            <w:r w:rsidR="00D4049F" w:rsidRPr="00D4049F">
              <w:t>ZZZZZZZZZZZZZZZZZZZZ</w:t>
            </w:r>
            <w:r w:rsidR="0041306C">
              <w:t>;</w:t>
            </w:r>
          </w:p>
          <w:p w14:paraId="6CE617C0" w14:textId="77777777" w:rsidR="0041306C" w:rsidRPr="0041306C" w:rsidRDefault="0041306C" w:rsidP="0041306C">
            <w:pPr>
              <w:pStyle w:val="afa"/>
              <w:snapToGrid w:val="0"/>
            </w:pPr>
            <w:r>
              <w:t>для счетов х20123000, х21003000 по гр.2: 00000000000000000000</w:t>
            </w:r>
          </w:p>
        </w:tc>
      </w:tr>
      <w:tr w:rsidR="00311E67" w:rsidRPr="00B92096" w14:paraId="67B89CA6" w14:textId="77777777" w:rsidTr="00EF58C4">
        <w:tc>
          <w:tcPr>
            <w:tcW w:w="8986" w:type="dxa"/>
            <w:shd w:val="clear" w:color="auto" w:fill="auto"/>
          </w:tcPr>
          <w:p w14:paraId="30487B8D" w14:textId="77777777" w:rsidR="00311E67" w:rsidRPr="00B92096" w:rsidRDefault="00311E67" w:rsidP="00EF58C4">
            <w:pPr>
              <w:pStyle w:val="afa"/>
              <w:snapToGrid w:val="0"/>
              <w:jc w:val="center"/>
            </w:pPr>
            <w:r w:rsidRPr="00B92096">
              <w:t xml:space="preserve">Формат показателей графы 1 </w:t>
            </w:r>
            <w:r w:rsidR="00796541">
              <w:t xml:space="preserve">Раздела 2 </w:t>
            </w:r>
            <w:r w:rsidRPr="00B92096">
              <w:t>ф. 0503779</w:t>
            </w:r>
          </w:p>
        </w:tc>
      </w:tr>
      <w:tr w:rsidR="00311E67" w:rsidRPr="00B92096" w14:paraId="3213D902" w14:textId="77777777" w:rsidTr="00EF58C4">
        <w:tc>
          <w:tcPr>
            <w:tcW w:w="8986" w:type="dxa"/>
            <w:shd w:val="clear" w:color="auto" w:fill="auto"/>
          </w:tcPr>
          <w:p w14:paraId="305E70A3" w14:textId="77777777" w:rsidR="00311E67" w:rsidRPr="001F0047" w:rsidRDefault="00311E67" w:rsidP="00EF58C4">
            <w:pPr>
              <w:pStyle w:val="afa"/>
              <w:snapToGrid w:val="0"/>
              <w:rPr>
                <w:lang w:val="en-US"/>
              </w:rPr>
            </w:pPr>
            <w:r w:rsidRPr="00B92096">
              <w:t>Для отчетности учреждений: ххххххххххх000000000</w:t>
            </w:r>
          </w:p>
        </w:tc>
      </w:tr>
      <w:tr w:rsidR="00311E67" w:rsidRPr="00B92096" w14:paraId="420CFEB6" w14:textId="77777777" w:rsidTr="00EF58C4">
        <w:tc>
          <w:tcPr>
            <w:tcW w:w="8986" w:type="dxa"/>
            <w:shd w:val="clear" w:color="auto" w:fill="auto"/>
          </w:tcPr>
          <w:p w14:paraId="3E78F99E" w14:textId="77777777" w:rsidR="00311E67" w:rsidRPr="00B92096" w:rsidRDefault="00311E67" w:rsidP="00EF58C4">
            <w:pPr>
              <w:pStyle w:val="afa"/>
              <w:snapToGrid w:val="0"/>
            </w:pPr>
            <w:r w:rsidRPr="00B92096">
              <w:t>Для сводной отчетности ГРБС:00000000000000000000</w:t>
            </w:r>
          </w:p>
        </w:tc>
      </w:tr>
      <w:tr w:rsidR="00796541" w:rsidRPr="00B92096" w14:paraId="61D64829" w14:textId="77777777" w:rsidTr="00EF58C4">
        <w:tc>
          <w:tcPr>
            <w:tcW w:w="8986" w:type="dxa"/>
            <w:shd w:val="clear" w:color="auto" w:fill="auto"/>
          </w:tcPr>
          <w:p w14:paraId="07945D91" w14:textId="77777777" w:rsidR="00796541" w:rsidRPr="00B92096" w:rsidRDefault="00796541" w:rsidP="00EF58C4">
            <w:pPr>
              <w:pStyle w:val="afa"/>
              <w:snapToGrid w:val="0"/>
              <w:jc w:val="center"/>
            </w:pPr>
            <w:r w:rsidRPr="00B92096">
              <w:t xml:space="preserve">Формат показателей графы 1 </w:t>
            </w:r>
            <w:r>
              <w:t xml:space="preserve">Раздела 3 </w:t>
            </w:r>
            <w:r w:rsidRPr="00B92096">
              <w:t>ф. 0503779</w:t>
            </w:r>
          </w:p>
        </w:tc>
      </w:tr>
      <w:tr w:rsidR="00796541" w:rsidRPr="00B92096" w14:paraId="7F468AAC" w14:textId="77777777" w:rsidTr="00EF58C4">
        <w:tc>
          <w:tcPr>
            <w:tcW w:w="8986" w:type="dxa"/>
            <w:shd w:val="clear" w:color="auto" w:fill="auto"/>
          </w:tcPr>
          <w:p w14:paraId="749B277B" w14:textId="77777777" w:rsidR="00796541" w:rsidRPr="00B92096" w:rsidRDefault="00796541" w:rsidP="00EF58C4">
            <w:pPr>
              <w:pStyle w:val="afa"/>
              <w:snapToGrid w:val="0"/>
            </w:pPr>
            <w:r w:rsidRPr="00B92096">
              <w:t>Для отчетности учреждений: 00000000000000000000</w:t>
            </w:r>
          </w:p>
        </w:tc>
      </w:tr>
      <w:tr w:rsidR="00796541" w:rsidRPr="00B92096" w14:paraId="3166FF60" w14:textId="77777777" w:rsidTr="00EF58C4">
        <w:tc>
          <w:tcPr>
            <w:tcW w:w="8986" w:type="dxa"/>
            <w:shd w:val="clear" w:color="auto" w:fill="auto"/>
          </w:tcPr>
          <w:p w14:paraId="5042E564" w14:textId="77777777" w:rsidR="00796541" w:rsidRPr="00B92096" w:rsidRDefault="00796541" w:rsidP="00EF58C4">
            <w:pPr>
              <w:pStyle w:val="afa"/>
              <w:snapToGrid w:val="0"/>
            </w:pPr>
            <w:r w:rsidRPr="00B92096">
              <w:t>Для сводной отчетности ГРБС:00000000000000000000</w:t>
            </w:r>
          </w:p>
        </w:tc>
      </w:tr>
    </w:tbl>
    <w:p w14:paraId="575FDBBE" w14:textId="77777777" w:rsidR="00311E67" w:rsidRPr="00B92096" w:rsidRDefault="00311E67" w:rsidP="006620C8">
      <w:pPr>
        <w:rPr>
          <w:b/>
        </w:rPr>
      </w:pPr>
      <w:bookmarkStart w:id="351" w:name="_Toc506405187"/>
      <w:bookmarkStart w:id="352" w:name="_Toc506405325"/>
      <w:bookmarkStart w:id="353" w:name="_Toc506405467"/>
      <w:bookmarkStart w:id="354" w:name="_Toc506456078"/>
      <w:r w:rsidRPr="00B92096">
        <w:t>где ххххххххххх - номер лицевого счета, открытого в органе Федерального казначейства</w:t>
      </w:r>
      <w:r w:rsidR="009B52B4" w:rsidRPr="00B92096">
        <w:t xml:space="preserve"> (только для федерального бюджета)</w:t>
      </w:r>
      <w:bookmarkEnd w:id="351"/>
      <w:bookmarkEnd w:id="352"/>
      <w:bookmarkEnd w:id="353"/>
      <w:bookmarkEnd w:id="354"/>
    </w:p>
    <w:p w14:paraId="137DE802" w14:textId="77777777" w:rsidR="00311E67" w:rsidRDefault="00311E67" w:rsidP="00B6544D">
      <w:pPr>
        <w:rPr>
          <w:b/>
        </w:rPr>
      </w:pPr>
    </w:p>
    <w:p w14:paraId="603A625A" w14:textId="77777777" w:rsidR="00E133A4" w:rsidRPr="00A1781D" w:rsidRDefault="00E133A4" w:rsidP="00B6544D">
      <w:pPr>
        <w:rPr>
          <w:sz w:val="18"/>
          <w:szCs w:val="18"/>
        </w:rPr>
      </w:pPr>
      <w:r w:rsidRPr="00A1781D">
        <w:rPr>
          <w:sz w:val="18"/>
          <w:szCs w:val="18"/>
        </w:rPr>
        <w:t>Междокументальные контрольные соотношения для Сведений ф. 0503</w:t>
      </w:r>
      <w:r>
        <w:rPr>
          <w:sz w:val="18"/>
          <w:szCs w:val="18"/>
        </w:rPr>
        <w:t>779</w:t>
      </w:r>
      <w:r w:rsidRPr="00A1781D">
        <w:rPr>
          <w:sz w:val="18"/>
          <w:szCs w:val="18"/>
        </w:rPr>
        <w:t xml:space="preserve"> </w:t>
      </w:r>
    </w:p>
    <w:p w14:paraId="3ADBF76E" w14:textId="77777777" w:rsidR="00E133A4" w:rsidRPr="00A1781D" w:rsidRDefault="00E133A4" w:rsidP="00B6544D">
      <w:pPr>
        <w:rPr>
          <w:sz w:val="18"/>
          <w:szCs w:val="1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992"/>
        <w:gridCol w:w="567"/>
        <w:gridCol w:w="709"/>
        <w:gridCol w:w="1134"/>
        <w:gridCol w:w="1134"/>
        <w:gridCol w:w="567"/>
        <w:gridCol w:w="709"/>
        <w:gridCol w:w="2268"/>
        <w:gridCol w:w="709"/>
      </w:tblGrid>
      <w:tr w:rsidR="00E133A4" w:rsidRPr="00A1781D" w14:paraId="36C79939" w14:textId="77777777" w:rsidTr="00591878">
        <w:trPr>
          <w:trHeight w:val="617"/>
        </w:trPr>
        <w:tc>
          <w:tcPr>
            <w:tcW w:w="396" w:type="dxa"/>
          </w:tcPr>
          <w:p w14:paraId="23AFFD8C" w14:textId="77777777" w:rsidR="00E133A4" w:rsidRPr="00A1781D" w:rsidRDefault="00E133A4" w:rsidP="00591878">
            <w:pPr>
              <w:spacing w:line="360" w:lineRule="auto"/>
              <w:rPr>
                <w:sz w:val="18"/>
                <w:szCs w:val="18"/>
              </w:rPr>
            </w:pPr>
            <w:r w:rsidRPr="00A1781D">
              <w:rPr>
                <w:sz w:val="18"/>
                <w:szCs w:val="18"/>
              </w:rPr>
              <w:t>№ п/п</w:t>
            </w:r>
          </w:p>
        </w:tc>
        <w:tc>
          <w:tcPr>
            <w:tcW w:w="880" w:type="dxa"/>
          </w:tcPr>
          <w:p w14:paraId="319E9B62" w14:textId="77777777" w:rsidR="00E133A4" w:rsidRPr="00A1781D" w:rsidRDefault="00E133A4" w:rsidP="00591878">
            <w:pPr>
              <w:spacing w:line="360" w:lineRule="auto"/>
              <w:rPr>
                <w:sz w:val="18"/>
                <w:szCs w:val="18"/>
              </w:rPr>
            </w:pPr>
            <w:r w:rsidRPr="00A1781D">
              <w:rPr>
                <w:sz w:val="18"/>
                <w:szCs w:val="18"/>
              </w:rPr>
              <w:t>Код формы</w:t>
            </w:r>
          </w:p>
        </w:tc>
        <w:tc>
          <w:tcPr>
            <w:tcW w:w="992" w:type="dxa"/>
          </w:tcPr>
          <w:p w14:paraId="2CBBC8EF" w14:textId="77777777" w:rsidR="00E133A4" w:rsidRPr="00A1781D" w:rsidRDefault="00E133A4" w:rsidP="00591878">
            <w:pPr>
              <w:spacing w:line="360" w:lineRule="auto"/>
              <w:rPr>
                <w:sz w:val="18"/>
                <w:szCs w:val="18"/>
              </w:rPr>
            </w:pPr>
            <w:r w:rsidRPr="00A1781D">
              <w:rPr>
                <w:sz w:val="18"/>
                <w:szCs w:val="18"/>
              </w:rPr>
              <w:t>Строка</w:t>
            </w:r>
          </w:p>
        </w:tc>
        <w:tc>
          <w:tcPr>
            <w:tcW w:w="567" w:type="dxa"/>
          </w:tcPr>
          <w:p w14:paraId="3B18337E" w14:textId="77777777" w:rsidR="00E133A4" w:rsidRPr="00A1781D" w:rsidRDefault="00E133A4" w:rsidP="00591878">
            <w:pPr>
              <w:spacing w:line="360" w:lineRule="auto"/>
              <w:rPr>
                <w:sz w:val="18"/>
                <w:szCs w:val="18"/>
              </w:rPr>
            </w:pPr>
            <w:r w:rsidRPr="00A1781D">
              <w:rPr>
                <w:sz w:val="18"/>
                <w:szCs w:val="18"/>
              </w:rPr>
              <w:t>Графа</w:t>
            </w:r>
          </w:p>
        </w:tc>
        <w:tc>
          <w:tcPr>
            <w:tcW w:w="709" w:type="dxa"/>
          </w:tcPr>
          <w:p w14:paraId="2A7C4B3B" w14:textId="77777777" w:rsidR="00E133A4" w:rsidRPr="00A1781D" w:rsidRDefault="00E133A4" w:rsidP="00591878">
            <w:pPr>
              <w:spacing w:line="360" w:lineRule="auto"/>
              <w:rPr>
                <w:sz w:val="18"/>
                <w:szCs w:val="18"/>
              </w:rPr>
            </w:pPr>
            <w:r w:rsidRPr="00A1781D">
              <w:rPr>
                <w:sz w:val="18"/>
                <w:szCs w:val="18"/>
              </w:rPr>
              <w:t xml:space="preserve">Соотношение </w:t>
            </w:r>
          </w:p>
        </w:tc>
        <w:tc>
          <w:tcPr>
            <w:tcW w:w="1134" w:type="dxa"/>
          </w:tcPr>
          <w:p w14:paraId="7D5EE3D5" w14:textId="77777777" w:rsidR="00E133A4" w:rsidRPr="00A1781D" w:rsidRDefault="00E133A4" w:rsidP="00591878">
            <w:pPr>
              <w:spacing w:line="360" w:lineRule="auto"/>
              <w:rPr>
                <w:sz w:val="18"/>
                <w:szCs w:val="18"/>
              </w:rPr>
            </w:pPr>
            <w:r w:rsidRPr="00A1781D">
              <w:rPr>
                <w:sz w:val="18"/>
                <w:szCs w:val="18"/>
              </w:rPr>
              <w:t>Связанная форма</w:t>
            </w:r>
          </w:p>
        </w:tc>
        <w:tc>
          <w:tcPr>
            <w:tcW w:w="1134" w:type="dxa"/>
          </w:tcPr>
          <w:p w14:paraId="3C575492" w14:textId="77777777" w:rsidR="00E133A4" w:rsidRPr="00A1781D" w:rsidRDefault="00E133A4" w:rsidP="00591878">
            <w:pPr>
              <w:spacing w:line="360" w:lineRule="auto"/>
              <w:rPr>
                <w:sz w:val="18"/>
                <w:szCs w:val="18"/>
              </w:rPr>
            </w:pPr>
            <w:r w:rsidRPr="00A1781D">
              <w:rPr>
                <w:sz w:val="18"/>
                <w:szCs w:val="18"/>
              </w:rPr>
              <w:t>Показатель связанной формы</w:t>
            </w:r>
          </w:p>
        </w:tc>
        <w:tc>
          <w:tcPr>
            <w:tcW w:w="567" w:type="dxa"/>
          </w:tcPr>
          <w:p w14:paraId="7D5437FB" w14:textId="77777777" w:rsidR="00E133A4" w:rsidRPr="00A1781D" w:rsidRDefault="00E133A4" w:rsidP="00591878">
            <w:pPr>
              <w:spacing w:line="360" w:lineRule="auto"/>
              <w:rPr>
                <w:sz w:val="18"/>
                <w:szCs w:val="18"/>
              </w:rPr>
            </w:pPr>
            <w:r w:rsidRPr="00A1781D">
              <w:rPr>
                <w:sz w:val="18"/>
                <w:szCs w:val="18"/>
              </w:rPr>
              <w:t>Строка</w:t>
            </w:r>
          </w:p>
        </w:tc>
        <w:tc>
          <w:tcPr>
            <w:tcW w:w="709" w:type="dxa"/>
          </w:tcPr>
          <w:p w14:paraId="22F49B4F" w14:textId="77777777" w:rsidR="00E133A4" w:rsidRPr="00A1781D" w:rsidRDefault="00E133A4" w:rsidP="00591878">
            <w:pPr>
              <w:spacing w:line="360" w:lineRule="auto"/>
              <w:rPr>
                <w:sz w:val="18"/>
                <w:szCs w:val="18"/>
              </w:rPr>
            </w:pPr>
            <w:r w:rsidRPr="00A1781D">
              <w:rPr>
                <w:sz w:val="18"/>
                <w:szCs w:val="18"/>
              </w:rPr>
              <w:t>Графа</w:t>
            </w:r>
          </w:p>
        </w:tc>
        <w:tc>
          <w:tcPr>
            <w:tcW w:w="2268" w:type="dxa"/>
          </w:tcPr>
          <w:p w14:paraId="1CF6FABF" w14:textId="77777777" w:rsidR="00E133A4" w:rsidRPr="00A1781D" w:rsidRDefault="00E133A4" w:rsidP="00591878">
            <w:pPr>
              <w:spacing w:line="360" w:lineRule="auto"/>
              <w:rPr>
                <w:sz w:val="18"/>
                <w:szCs w:val="18"/>
              </w:rPr>
            </w:pPr>
            <w:r w:rsidRPr="00A1781D">
              <w:rPr>
                <w:sz w:val="18"/>
                <w:szCs w:val="18"/>
              </w:rPr>
              <w:t>Контроль показателей</w:t>
            </w:r>
          </w:p>
        </w:tc>
        <w:tc>
          <w:tcPr>
            <w:tcW w:w="709" w:type="dxa"/>
          </w:tcPr>
          <w:p w14:paraId="49FE2B15" w14:textId="77777777" w:rsidR="00E133A4" w:rsidRPr="00A1781D" w:rsidRDefault="00E133A4" w:rsidP="00591878">
            <w:pPr>
              <w:spacing w:line="360" w:lineRule="auto"/>
              <w:rPr>
                <w:sz w:val="18"/>
                <w:szCs w:val="18"/>
              </w:rPr>
            </w:pPr>
            <w:r>
              <w:rPr>
                <w:sz w:val="18"/>
                <w:szCs w:val="18"/>
              </w:rPr>
              <w:t>Тип контроля</w:t>
            </w:r>
          </w:p>
        </w:tc>
      </w:tr>
      <w:tr w:rsidR="00E133A4" w:rsidRPr="00A1781D" w14:paraId="202832D3" w14:textId="77777777" w:rsidTr="00591878">
        <w:trPr>
          <w:trHeight w:val="1240"/>
        </w:trPr>
        <w:tc>
          <w:tcPr>
            <w:tcW w:w="396" w:type="dxa"/>
          </w:tcPr>
          <w:p w14:paraId="224DFC52" w14:textId="77777777" w:rsidR="00E133A4" w:rsidRPr="00A1781D" w:rsidRDefault="00E133A4" w:rsidP="00591878">
            <w:pPr>
              <w:jc w:val="center"/>
              <w:rPr>
                <w:sz w:val="18"/>
                <w:szCs w:val="18"/>
              </w:rPr>
            </w:pPr>
            <w:r w:rsidRPr="00A1781D">
              <w:rPr>
                <w:sz w:val="18"/>
                <w:szCs w:val="18"/>
              </w:rPr>
              <w:t>1</w:t>
            </w:r>
          </w:p>
          <w:p w14:paraId="24D59CC0" w14:textId="77777777" w:rsidR="00E133A4" w:rsidRPr="00A1781D" w:rsidRDefault="00E133A4" w:rsidP="00591878">
            <w:pPr>
              <w:rPr>
                <w:sz w:val="18"/>
                <w:szCs w:val="18"/>
              </w:rPr>
            </w:pPr>
          </w:p>
        </w:tc>
        <w:tc>
          <w:tcPr>
            <w:tcW w:w="880" w:type="dxa"/>
          </w:tcPr>
          <w:p w14:paraId="31EB25C0" w14:textId="77777777" w:rsidR="00E133A4" w:rsidRPr="00A1781D" w:rsidRDefault="00E133A4" w:rsidP="00E133A4">
            <w:pPr>
              <w:rPr>
                <w:sz w:val="18"/>
                <w:szCs w:val="18"/>
              </w:rPr>
            </w:pPr>
            <w:r w:rsidRPr="00A1781D">
              <w:rPr>
                <w:sz w:val="18"/>
                <w:szCs w:val="18"/>
              </w:rPr>
              <w:t>0503</w:t>
            </w:r>
            <w:r>
              <w:rPr>
                <w:sz w:val="18"/>
                <w:szCs w:val="18"/>
              </w:rPr>
              <w:t>779</w:t>
            </w:r>
            <w:r w:rsidRPr="00A1781D">
              <w:rPr>
                <w:sz w:val="18"/>
                <w:szCs w:val="18"/>
              </w:rPr>
              <w:t xml:space="preserve"> (предыдущий финансовый год)</w:t>
            </w:r>
          </w:p>
        </w:tc>
        <w:tc>
          <w:tcPr>
            <w:tcW w:w="992" w:type="dxa"/>
          </w:tcPr>
          <w:p w14:paraId="251412D7" w14:textId="77777777" w:rsidR="00E133A4" w:rsidRPr="00A1781D" w:rsidRDefault="00B16FA9" w:rsidP="00ED17C9">
            <w:pPr>
              <w:rPr>
                <w:sz w:val="18"/>
                <w:szCs w:val="18"/>
              </w:rPr>
            </w:pPr>
            <w:r>
              <w:rPr>
                <w:sz w:val="18"/>
                <w:szCs w:val="18"/>
              </w:rPr>
              <w:t>по каждому коду счета бухгалтерского учета, отраженному в гр 2</w:t>
            </w:r>
          </w:p>
        </w:tc>
        <w:tc>
          <w:tcPr>
            <w:tcW w:w="567" w:type="dxa"/>
          </w:tcPr>
          <w:p w14:paraId="0E237EA7" w14:textId="77777777" w:rsidR="00E133A4" w:rsidRPr="00A1781D" w:rsidRDefault="00E133A4" w:rsidP="00591878">
            <w:pPr>
              <w:spacing w:line="360" w:lineRule="auto"/>
              <w:rPr>
                <w:sz w:val="18"/>
                <w:szCs w:val="18"/>
              </w:rPr>
            </w:pPr>
            <w:r>
              <w:rPr>
                <w:sz w:val="18"/>
                <w:szCs w:val="18"/>
              </w:rPr>
              <w:t>5</w:t>
            </w:r>
          </w:p>
        </w:tc>
        <w:tc>
          <w:tcPr>
            <w:tcW w:w="709" w:type="dxa"/>
          </w:tcPr>
          <w:p w14:paraId="02BE7728" w14:textId="77777777" w:rsidR="00E133A4" w:rsidRPr="00A1781D" w:rsidRDefault="00E133A4" w:rsidP="00591878">
            <w:pPr>
              <w:rPr>
                <w:sz w:val="18"/>
                <w:szCs w:val="18"/>
              </w:rPr>
            </w:pPr>
            <w:r w:rsidRPr="00A1781D">
              <w:rPr>
                <w:sz w:val="18"/>
                <w:szCs w:val="18"/>
              </w:rPr>
              <w:t>=</w:t>
            </w:r>
          </w:p>
        </w:tc>
        <w:tc>
          <w:tcPr>
            <w:tcW w:w="1134" w:type="dxa"/>
          </w:tcPr>
          <w:p w14:paraId="5FEDECA1" w14:textId="77777777" w:rsidR="00E133A4" w:rsidRPr="00A1781D" w:rsidRDefault="00E133A4" w:rsidP="00E133A4">
            <w:pPr>
              <w:rPr>
                <w:sz w:val="18"/>
                <w:szCs w:val="18"/>
              </w:rPr>
            </w:pPr>
            <w:r w:rsidRPr="00A1781D">
              <w:rPr>
                <w:sz w:val="18"/>
                <w:szCs w:val="18"/>
              </w:rPr>
              <w:t>0503</w:t>
            </w:r>
            <w:r>
              <w:rPr>
                <w:sz w:val="18"/>
                <w:szCs w:val="18"/>
              </w:rPr>
              <w:t>779</w:t>
            </w:r>
            <w:r w:rsidRPr="00A1781D">
              <w:rPr>
                <w:sz w:val="18"/>
                <w:szCs w:val="18"/>
              </w:rPr>
              <w:t xml:space="preserve"> (квартальная, текущего года)</w:t>
            </w:r>
          </w:p>
        </w:tc>
        <w:tc>
          <w:tcPr>
            <w:tcW w:w="1134" w:type="dxa"/>
          </w:tcPr>
          <w:p w14:paraId="459BD80C" w14:textId="77777777" w:rsidR="00E133A4" w:rsidRPr="00A1781D" w:rsidRDefault="00B16FA9" w:rsidP="00ED17C9">
            <w:pPr>
              <w:rPr>
                <w:sz w:val="18"/>
                <w:szCs w:val="18"/>
              </w:rPr>
            </w:pPr>
            <w:r>
              <w:rPr>
                <w:sz w:val="18"/>
                <w:szCs w:val="18"/>
              </w:rPr>
              <w:t>по каждому коду счета бухгалтерского учета, отраженному в гр 2</w:t>
            </w:r>
          </w:p>
        </w:tc>
        <w:tc>
          <w:tcPr>
            <w:tcW w:w="567" w:type="dxa"/>
          </w:tcPr>
          <w:p w14:paraId="06BC22FF" w14:textId="77777777" w:rsidR="00E133A4" w:rsidRPr="00A1781D" w:rsidRDefault="00E133A4" w:rsidP="00591878">
            <w:pPr>
              <w:rPr>
                <w:sz w:val="18"/>
                <w:szCs w:val="18"/>
              </w:rPr>
            </w:pPr>
            <w:r w:rsidRPr="00A1781D">
              <w:rPr>
                <w:sz w:val="18"/>
                <w:szCs w:val="18"/>
              </w:rPr>
              <w:t>*</w:t>
            </w:r>
          </w:p>
        </w:tc>
        <w:tc>
          <w:tcPr>
            <w:tcW w:w="709" w:type="dxa"/>
          </w:tcPr>
          <w:p w14:paraId="7A9753EB" w14:textId="77777777" w:rsidR="00E133A4" w:rsidRPr="00A1781D" w:rsidRDefault="00E133A4" w:rsidP="00591878">
            <w:pPr>
              <w:rPr>
                <w:sz w:val="18"/>
                <w:szCs w:val="18"/>
              </w:rPr>
            </w:pPr>
            <w:r>
              <w:rPr>
                <w:sz w:val="18"/>
                <w:szCs w:val="18"/>
              </w:rPr>
              <w:t>3</w:t>
            </w:r>
          </w:p>
        </w:tc>
        <w:tc>
          <w:tcPr>
            <w:tcW w:w="2268" w:type="dxa"/>
          </w:tcPr>
          <w:p w14:paraId="1A7B62EC" w14:textId="77777777" w:rsidR="00E133A4" w:rsidRPr="00A1781D" w:rsidRDefault="00E133A4" w:rsidP="00B16FA9">
            <w:pPr>
              <w:rPr>
                <w:sz w:val="18"/>
                <w:szCs w:val="18"/>
              </w:rPr>
            </w:pPr>
            <w:r>
              <w:rPr>
                <w:sz w:val="18"/>
                <w:szCs w:val="18"/>
              </w:rPr>
              <w:t xml:space="preserve">Остатки средств на начало текущего года не соответствуют остаткам средств на </w:t>
            </w:r>
            <w:r w:rsidRPr="00A1781D">
              <w:rPr>
                <w:sz w:val="18"/>
                <w:szCs w:val="18"/>
              </w:rPr>
              <w:t>конец предыдущего отчетного года Сведений ф. 0503</w:t>
            </w:r>
            <w:r>
              <w:rPr>
                <w:sz w:val="18"/>
                <w:szCs w:val="18"/>
              </w:rPr>
              <w:t>779</w:t>
            </w:r>
            <w:r w:rsidRPr="00A1781D">
              <w:rPr>
                <w:sz w:val="18"/>
                <w:szCs w:val="18"/>
              </w:rPr>
              <w:t xml:space="preserve"> </w:t>
            </w:r>
            <w:r w:rsidR="00B16FA9">
              <w:rPr>
                <w:sz w:val="18"/>
                <w:szCs w:val="18"/>
              </w:rPr>
              <w:t xml:space="preserve">  - требует пояснения</w:t>
            </w:r>
          </w:p>
        </w:tc>
        <w:tc>
          <w:tcPr>
            <w:tcW w:w="709" w:type="dxa"/>
          </w:tcPr>
          <w:p w14:paraId="0A8EB7A7" w14:textId="77777777" w:rsidR="00E133A4" w:rsidRDefault="00B16FA9" w:rsidP="00591878">
            <w:pPr>
              <w:rPr>
                <w:sz w:val="18"/>
                <w:szCs w:val="18"/>
              </w:rPr>
            </w:pPr>
            <w:r>
              <w:rPr>
                <w:sz w:val="18"/>
                <w:szCs w:val="18"/>
              </w:rPr>
              <w:t>П</w:t>
            </w:r>
          </w:p>
        </w:tc>
      </w:tr>
      <w:tr w:rsidR="00E133A4" w:rsidRPr="00A1781D" w14:paraId="474BD57D" w14:textId="77777777" w:rsidTr="00591878">
        <w:trPr>
          <w:trHeight w:val="1240"/>
        </w:trPr>
        <w:tc>
          <w:tcPr>
            <w:tcW w:w="396" w:type="dxa"/>
          </w:tcPr>
          <w:p w14:paraId="4132821F" w14:textId="77777777" w:rsidR="00E133A4" w:rsidRPr="00A1781D" w:rsidRDefault="00E133A4" w:rsidP="00591878">
            <w:pPr>
              <w:jc w:val="center"/>
              <w:rPr>
                <w:sz w:val="18"/>
                <w:szCs w:val="18"/>
              </w:rPr>
            </w:pPr>
            <w:r w:rsidRPr="00A1781D">
              <w:rPr>
                <w:sz w:val="18"/>
                <w:szCs w:val="18"/>
              </w:rPr>
              <w:t>2</w:t>
            </w:r>
          </w:p>
          <w:p w14:paraId="49B6C550" w14:textId="77777777" w:rsidR="00E133A4" w:rsidRPr="00A1781D" w:rsidRDefault="00E133A4" w:rsidP="00591878">
            <w:pPr>
              <w:rPr>
                <w:sz w:val="18"/>
                <w:szCs w:val="18"/>
              </w:rPr>
            </w:pPr>
          </w:p>
        </w:tc>
        <w:tc>
          <w:tcPr>
            <w:tcW w:w="880" w:type="dxa"/>
          </w:tcPr>
          <w:p w14:paraId="03BC770B" w14:textId="77777777" w:rsidR="00E133A4" w:rsidRPr="00A1781D" w:rsidRDefault="00E133A4" w:rsidP="00E133A4">
            <w:pPr>
              <w:rPr>
                <w:sz w:val="18"/>
                <w:szCs w:val="18"/>
              </w:rPr>
            </w:pPr>
            <w:r w:rsidRPr="00A1781D">
              <w:rPr>
                <w:sz w:val="18"/>
                <w:szCs w:val="18"/>
              </w:rPr>
              <w:t>0503</w:t>
            </w:r>
            <w:r>
              <w:rPr>
                <w:sz w:val="18"/>
                <w:szCs w:val="18"/>
              </w:rPr>
              <w:t>779</w:t>
            </w:r>
            <w:r w:rsidRPr="00A1781D">
              <w:rPr>
                <w:sz w:val="18"/>
                <w:szCs w:val="18"/>
              </w:rPr>
              <w:t xml:space="preserve"> (предыдущий финансовый год)</w:t>
            </w:r>
          </w:p>
        </w:tc>
        <w:tc>
          <w:tcPr>
            <w:tcW w:w="992" w:type="dxa"/>
          </w:tcPr>
          <w:p w14:paraId="702F8077" w14:textId="77777777" w:rsidR="00E133A4" w:rsidRPr="00A1781D" w:rsidRDefault="00B16FA9" w:rsidP="00591878">
            <w:pPr>
              <w:rPr>
                <w:sz w:val="18"/>
                <w:szCs w:val="18"/>
              </w:rPr>
            </w:pPr>
            <w:r>
              <w:rPr>
                <w:sz w:val="18"/>
                <w:szCs w:val="18"/>
              </w:rPr>
              <w:t>по каждому коду счета бухгалтерского учета, отраженному в гр 2</w:t>
            </w:r>
          </w:p>
        </w:tc>
        <w:tc>
          <w:tcPr>
            <w:tcW w:w="567" w:type="dxa"/>
          </w:tcPr>
          <w:p w14:paraId="69603A28" w14:textId="77777777" w:rsidR="00E133A4" w:rsidRPr="00A1781D" w:rsidRDefault="00E133A4" w:rsidP="00591878">
            <w:pPr>
              <w:spacing w:line="360" w:lineRule="auto"/>
              <w:rPr>
                <w:sz w:val="18"/>
                <w:szCs w:val="18"/>
              </w:rPr>
            </w:pPr>
            <w:r>
              <w:rPr>
                <w:sz w:val="18"/>
                <w:szCs w:val="18"/>
              </w:rPr>
              <w:t>6</w:t>
            </w:r>
          </w:p>
        </w:tc>
        <w:tc>
          <w:tcPr>
            <w:tcW w:w="709" w:type="dxa"/>
          </w:tcPr>
          <w:p w14:paraId="2BA40426" w14:textId="77777777" w:rsidR="00E133A4" w:rsidRPr="00A1781D" w:rsidRDefault="00E133A4" w:rsidP="00591878">
            <w:pPr>
              <w:rPr>
                <w:sz w:val="18"/>
                <w:szCs w:val="18"/>
              </w:rPr>
            </w:pPr>
            <w:r w:rsidRPr="00A1781D">
              <w:rPr>
                <w:sz w:val="18"/>
                <w:szCs w:val="18"/>
              </w:rPr>
              <w:t>=</w:t>
            </w:r>
          </w:p>
        </w:tc>
        <w:tc>
          <w:tcPr>
            <w:tcW w:w="1134" w:type="dxa"/>
          </w:tcPr>
          <w:p w14:paraId="4E3FE3B2" w14:textId="77777777" w:rsidR="00E133A4" w:rsidRPr="00A1781D" w:rsidRDefault="00E133A4" w:rsidP="00E133A4">
            <w:pPr>
              <w:rPr>
                <w:sz w:val="18"/>
                <w:szCs w:val="18"/>
              </w:rPr>
            </w:pPr>
            <w:r w:rsidRPr="00A1781D">
              <w:rPr>
                <w:sz w:val="18"/>
                <w:szCs w:val="18"/>
              </w:rPr>
              <w:t>0503</w:t>
            </w:r>
            <w:r>
              <w:rPr>
                <w:sz w:val="18"/>
                <w:szCs w:val="18"/>
              </w:rPr>
              <w:t>779</w:t>
            </w:r>
            <w:r w:rsidRPr="00A1781D">
              <w:rPr>
                <w:sz w:val="18"/>
                <w:szCs w:val="18"/>
              </w:rPr>
              <w:t xml:space="preserve"> (квартальная, текущего года)</w:t>
            </w:r>
          </w:p>
        </w:tc>
        <w:tc>
          <w:tcPr>
            <w:tcW w:w="1134" w:type="dxa"/>
          </w:tcPr>
          <w:p w14:paraId="040EFEDB" w14:textId="77777777" w:rsidR="00E133A4" w:rsidRPr="00A1781D" w:rsidRDefault="00B16FA9" w:rsidP="00591878">
            <w:pPr>
              <w:rPr>
                <w:sz w:val="18"/>
                <w:szCs w:val="18"/>
              </w:rPr>
            </w:pPr>
            <w:r>
              <w:rPr>
                <w:sz w:val="18"/>
                <w:szCs w:val="18"/>
              </w:rPr>
              <w:t>по каждому коду счета бухгалтерского учета, отраженному в гр 2</w:t>
            </w:r>
          </w:p>
        </w:tc>
        <w:tc>
          <w:tcPr>
            <w:tcW w:w="567" w:type="dxa"/>
          </w:tcPr>
          <w:p w14:paraId="4E53CD35" w14:textId="77777777" w:rsidR="00E133A4" w:rsidRPr="00A1781D" w:rsidRDefault="00E133A4" w:rsidP="00591878">
            <w:pPr>
              <w:rPr>
                <w:sz w:val="18"/>
                <w:szCs w:val="18"/>
              </w:rPr>
            </w:pPr>
            <w:r w:rsidRPr="00A1781D">
              <w:rPr>
                <w:sz w:val="18"/>
                <w:szCs w:val="18"/>
              </w:rPr>
              <w:t>*</w:t>
            </w:r>
          </w:p>
        </w:tc>
        <w:tc>
          <w:tcPr>
            <w:tcW w:w="709" w:type="dxa"/>
          </w:tcPr>
          <w:p w14:paraId="7FF44630" w14:textId="77777777" w:rsidR="00E133A4" w:rsidRPr="00A1781D" w:rsidRDefault="00E133A4" w:rsidP="00591878">
            <w:pPr>
              <w:rPr>
                <w:sz w:val="18"/>
                <w:szCs w:val="18"/>
              </w:rPr>
            </w:pPr>
            <w:r>
              <w:rPr>
                <w:sz w:val="18"/>
                <w:szCs w:val="18"/>
              </w:rPr>
              <w:t>4</w:t>
            </w:r>
          </w:p>
        </w:tc>
        <w:tc>
          <w:tcPr>
            <w:tcW w:w="2268" w:type="dxa"/>
          </w:tcPr>
          <w:p w14:paraId="59359AC5" w14:textId="1E466EAD" w:rsidR="00E133A4" w:rsidRPr="00A1781D" w:rsidRDefault="00E133A4" w:rsidP="00153A3C">
            <w:pPr>
              <w:rPr>
                <w:sz w:val="18"/>
                <w:szCs w:val="18"/>
              </w:rPr>
            </w:pPr>
            <w:r>
              <w:rPr>
                <w:sz w:val="18"/>
                <w:szCs w:val="18"/>
              </w:rPr>
              <w:t xml:space="preserve">Остатки средств на начало текущего года не соответствуют остаткам средств на </w:t>
            </w:r>
            <w:r w:rsidRPr="00A1781D">
              <w:rPr>
                <w:sz w:val="18"/>
                <w:szCs w:val="18"/>
              </w:rPr>
              <w:t>конец предыдущего отчетного года Сведений ф. 0503</w:t>
            </w:r>
            <w:r>
              <w:rPr>
                <w:sz w:val="18"/>
                <w:szCs w:val="18"/>
              </w:rPr>
              <w:t>779</w:t>
            </w:r>
            <w:r w:rsidRPr="00A1781D">
              <w:rPr>
                <w:sz w:val="18"/>
                <w:szCs w:val="18"/>
              </w:rPr>
              <w:t xml:space="preserve"> </w:t>
            </w:r>
            <w:r w:rsidR="00B16FA9">
              <w:rPr>
                <w:sz w:val="18"/>
                <w:szCs w:val="18"/>
              </w:rPr>
              <w:t>- требует пояснения</w:t>
            </w:r>
          </w:p>
        </w:tc>
        <w:tc>
          <w:tcPr>
            <w:tcW w:w="709" w:type="dxa"/>
          </w:tcPr>
          <w:p w14:paraId="787F50CE" w14:textId="77777777" w:rsidR="00E133A4" w:rsidRPr="00A1781D" w:rsidRDefault="00B16FA9" w:rsidP="00591878">
            <w:pPr>
              <w:rPr>
                <w:sz w:val="18"/>
                <w:szCs w:val="18"/>
              </w:rPr>
            </w:pPr>
            <w:r>
              <w:rPr>
                <w:sz w:val="18"/>
                <w:szCs w:val="18"/>
              </w:rPr>
              <w:t>П</w:t>
            </w:r>
          </w:p>
        </w:tc>
      </w:tr>
    </w:tbl>
    <w:p w14:paraId="4349F08E" w14:textId="77777777" w:rsidR="00E133A4" w:rsidRPr="00B92096" w:rsidRDefault="00E133A4" w:rsidP="00B6544D">
      <w:pPr>
        <w:rPr>
          <w:b/>
        </w:rPr>
      </w:pPr>
    </w:p>
    <w:p w14:paraId="069E50C1" w14:textId="77777777" w:rsidR="00DD25D3" w:rsidRPr="00B92096" w:rsidRDefault="00DD25D3" w:rsidP="00B6544D">
      <w:pPr>
        <w:rPr>
          <w:b/>
        </w:rPr>
      </w:pPr>
    </w:p>
    <w:p w14:paraId="028CB570" w14:textId="77777777" w:rsidR="00DD25D3" w:rsidRPr="00B92096" w:rsidRDefault="00DD25D3" w:rsidP="006620C8">
      <w:pPr>
        <w:outlineLvl w:val="0"/>
        <w:rPr>
          <w:b/>
        </w:rPr>
      </w:pPr>
      <w:bookmarkStart w:id="355" w:name="_Toc216972923"/>
      <w:r w:rsidRPr="00B92096">
        <w:rPr>
          <w:b/>
        </w:rPr>
        <w:t>1</w:t>
      </w:r>
      <w:r w:rsidR="00E43EE4">
        <w:rPr>
          <w:b/>
        </w:rPr>
        <w:t>4</w:t>
      </w:r>
      <w:r w:rsidRPr="00B92096">
        <w:rPr>
          <w:b/>
        </w:rPr>
        <w:t>. Сведения о принятых и неисполненных обязательствах (ф. 0503775).</w:t>
      </w:r>
      <w:bookmarkEnd w:id="355"/>
    </w:p>
    <w:p w14:paraId="6B193B70" w14:textId="77777777" w:rsidR="00DD25D3" w:rsidRPr="00B92096" w:rsidRDefault="00DD25D3" w:rsidP="00F46C17">
      <w:pPr>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721"/>
        <w:gridCol w:w="830"/>
        <w:gridCol w:w="820"/>
        <w:gridCol w:w="1808"/>
        <w:gridCol w:w="848"/>
        <w:gridCol w:w="2620"/>
      </w:tblGrid>
      <w:tr w:rsidR="00DD25D3" w:rsidRPr="00B92096" w14:paraId="1B1D22A5" w14:textId="77777777" w:rsidTr="006D757F">
        <w:tc>
          <w:tcPr>
            <w:tcW w:w="675" w:type="dxa"/>
            <w:shd w:val="clear" w:color="auto" w:fill="auto"/>
          </w:tcPr>
          <w:p w14:paraId="420A28E8" w14:textId="77777777" w:rsidR="00DD25D3" w:rsidRPr="00B92096" w:rsidRDefault="00DD25D3" w:rsidP="006D757F">
            <w:pPr>
              <w:rPr>
                <w:b/>
              </w:rPr>
            </w:pPr>
            <w:r w:rsidRPr="00B92096">
              <w:t>№ п/п</w:t>
            </w:r>
          </w:p>
        </w:tc>
        <w:tc>
          <w:tcPr>
            <w:tcW w:w="851" w:type="dxa"/>
            <w:shd w:val="clear" w:color="auto" w:fill="auto"/>
          </w:tcPr>
          <w:p w14:paraId="1AD0285F" w14:textId="77777777" w:rsidR="00DD25D3" w:rsidRPr="00B92096" w:rsidRDefault="00DD25D3" w:rsidP="006D757F">
            <w:r w:rsidRPr="00B92096">
              <w:t>Раздел</w:t>
            </w:r>
          </w:p>
        </w:tc>
        <w:tc>
          <w:tcPr>
            <w:tcW w:w="1721" w:type="dxa"/>
            <w:shd w:val="clear" w:color="auto" w:fill="auto"/>
          </w:tcPr>
          <w:p w14:paraId="3EA9810E" w14:textId="77777777" w:rsidR="00DD25D3" w:rsidRPr="00B92096" w:rsidRDefault="00DD25D3" w:rsidP="006D757F">
            <w:pPr>
              <w:rPr>
                <w:b/>
              </w:rPr>
            </w:pPr>
            <w:r w:rsidRPr="00B92096">
              <w:t>Строка</w:t>
            </w:r>
          </w:p>
        </w:tc>
        <w:tc>
          <w:tcPr>
            <w:tcW w:w="830" w:type="dxa"/>
            <w:shd w:val="clear" w:color="auto" w:fill="auto"/>
          </w:tcPr>
          <w:p w14:paraId="07C8C6F0" w14:textId="77777777" w:rsidR="00DD25D3" w:rsidRPr="00B92096" w:rsidRDefault="00DD25D3" w:rsidP="006D757F">
            <w:pPr>
              <w:rPr>
                <w:b/>
              </w:rPr>
            </w:pPr>
            <w:r w:rsidRPr="00B92096">
              <w:t>Графа</w:t>
            </w:r>
          </w:p>
        </w:tc>
        <w:tc>
          <w:tcPr>
            <w:tcW w:w="820" w:type="dxa"/>
            <w:shd w:val="clear" w:color="auto" w:fill="auto"/>
          </w:tcPr>
          <w:p w14:paraId="3C84984A" w14:textId="77777777" w:rsidR="00DD25D3" w:rsidRPr="00B92096" w:rsidRDefault="00DD25D3" w:rsidP="006D757F">
            <w:pPr>
              <w:rPr>
                <w:b/>
              </w:rPr>
            </w:pPr>
            <w:r w:rsidRPr="00B92096">
              <w:t>Соотношение</w:t>
            </w:r>
          </w:p>
        </w:tc>
        <w:tc>
          <w:tcPr>
            <w:tcW w:w="1808" w:type="dxa"/>
            <w:shd w:val="clear" w:color="auto" w:fill="auto"/>
          </w:tcPr>
          <w:p w14:paraId="45D32414" w14:textId="77777777" w:rsidR="00DD25D3" w:rsidRPr="00B92096" w:rsidRDefault="00DD25D3" w:rsidP="006D757F">
            <w:pPr>
              <w:rPr>
                <w:b/>
              </w:rPr>
            </w:pPr>
            <w:r w:rsidRPr="00B92096">
              <w:t>Строка</w:t>
            </w:r>
          </w:p>
        </w:tc>
        <w:tc>
          <w:tcPr>
            <w:tcW w:w="848" w:type="dxa"/>
            <w:shd w:val="clear" w:color="auto" w:fill="auto"/>
          </w:tcPr>
          <w:p w14:paraId="501BDAE5" w14:textId="77777777" w:rsidR="00DD25D3" w:rsidRPr="00B92096" w:rsidRDefault="00DD25D3" w:rsidP="006D757F">
            <w:pPr>
              <w:rPr>
                <w:b/>
              </w:rPr>
            </w:pPr>
            <w:r w:rsidRPr="00B92096">
              <w:t>Графа</w:t>
            </w:r>
          </w:p>
        </w:tc>
        <w:tc>
          <w:tcPr>
            <w:tcW w:w="2620" w:type="dxa"/>
            <w:shd w:val="clear" w:color="auto" w:fill="auto"/>
          </w:tcPr>
          <w:p w14:paraId="57A975E8" w14:textId="77777777" w:rsidR="00DD25D3" w:rsidRPr="00B92096" w:rsidRDefault="00DD25D3" w:rsidP="006D757F">
            <w:pPr>
              <w:rPr>
                <w:b/>
              </w:rPr>
            </w:pPr>
            <w:r w:rsidRPr="00B92096">
              <w:t>Контроль показателей</w:t>
            </w:r>
          </w:p>
        </w:tc>
      </w:tr>
      <w:tr w:rsidR="00DD25D3" w:rsidRPr="00B92096" w14:paraId="5FC35907" w14:textId="77777777" w:rsidTr="006D757F">
        <w:tc>
          <w:tcPr>
            <w:tcW w:w="675" w:type="dxa"/>
            <w:shd w:val="clear" w:color="auto" w:fill="auto"/>
          </w:tcPr>
          <w:p w14:paraId="47C6D3DB" w14:textId="77777777" w:rsidR="00DD25D3" w:rsidRPr="00B92096" w:rsidRDefault="00DD25D3" w:rsidP="006D757F">
            <w:pPr>
              <w:rPr>
                <w:b/>
              </w:rPr>
            </w:pPr>
            <w:r w:rsidRPr="00B92096">
              <w:lastRenderedPageBreak/>
              <w:t>1</w:t>
            </w:r>
          </w:p>
        </w:tc>
        <w:tc>
          <w:tcPr>
            <w:tcW w:w="851" w:type="dxa"/>
            <w:shd w:val="clear" w:color="auto" w:fill="auto"/>
          </w:tcPr>
          <w:p w14:paraId="31BA5013" w14:textId="77777777" w:rsidR="00DD25D3" w:rsidRPr="00B92096" w:rsidRDefault="00FD4E7D" w:rsidP="006D757F">
            <w:r>
              <w:t>1,2,3,4</w:t>
            </w:r>
          </w:p>
        </w:tc>
        <w:tc>
          <w:tcPr>
            <w:tcW w:w="1721" w:type="dxa"/>
            <w:shd w:val="clear" w:color="auto" w:fill="auto"/>
          </w:tcPr>
          <w:p w14:paraId="539EC8BC" w14:textId="77777777" w:rsidR="00DD25D3" w:rsidRPr="00B92096" w:rsidRDefault="00DD25D3" w:rsidP="006D757F">
            <w:r w:rsidRPr="00B92096">
              <w:t>Всего</w:t>
            </w:r>
          </w:p>
        </w:tc>
        <w:tc>
          <w:tcPr>
            <w:tcW w:w="830" w:type="dxa"/>
            <w:shd w:val="clear" w:color="auto" w:fill="auto"/>
          </w:tcPr>
          <w:p w14:paraId="0D87BA5A" w14:textId="77777777" w:rsidR="00DD25D3" w:rsidRPr="00B92096" w:rsidRDefault="00DD25D3" w:rsidP="006D757F">
            <w:r w:rsidRPr="00B92096">
              <w:t>2</w:t>
            </w:r>
          </w:p>
        </w:tc>
        <w:tc>
          <w:tcPr>
            <w:tcW w:w="820" w:type="dxa"/>
            <w:shd w:val="clear" w:color="auto" w:fill="auto"/>
          </w:tcPr>
          <w:p w14:paraId="2B04D14F" w14:textId="77777777" w:rsidR="00DD25D3" w:rsidRPr="00B92096" w:rsidRDefault="00DD25D3" w:rsidP="006D757F">
            <w:r w:rsidRPr="00B92096">
              <w:t>=</w:t>
            </w:r>
          </w:p>
        </w:tc>
        <w:tc>
          <w:tcPr>
            <w:tcW w:w="1808" w:type="dxa"/>
            <w:shd w:val="clear" w:color="auto" w:fill="auto"/>
          </w:tcPr>
          <w:p w14:paraId="72DE8988" w14:textId="77777777" w:rsidR="00DD25D3" w:rsidRPr="00B92096" w:rsidRDefault="00FD4E7D" w:rsidP="006D757F">
            <w:r>
              <w:t>Сумма строк «</w:t>
            </w:r>
            <w:r w:rsidR="00DD25D3" w:rsidRPr="00B92096">
              <w:t>Итого по коду счета</w:t>
            </w:r>
            <w:r>
              <w:t>» по каждому разделу соответственно</w:t>
            </w:r>
          </w:p>
        </w:tc>
        <w:tc>
          <w:tcPr>
            <w:tcW w:w="848" w:type="dxa"/>
            <w:shd w:val="clear" w:color="auto" w:fill="auto"/>
          </w:tcPr>
          <w:p w14:paraId="5E4F0B55" w14:textId="77777777" w:rsidR="00DD25D3" w:rsidRPr="00B92096" w:rsidRDefault="00DD25D3" w:rsidP="006D757F">
            <w:r w:rsidRPr="00B92096">
              <w:t>2</w:t>
            </w:r>
          </w:p>
        </w:tc>
        <w:tc>
          <w:tcPr>
            <w:tcW w:w="2620" w:type="dxa"/>
            <w:shd w:val="clear" w:color="auto" w:fill="auto"/>
          </w:tcPr>
          <w:p w14:paraId="1972AF7F" w14:textId="77777777" w:rsidR="00DD25D3" w:rsidRPr="00B92096" w:rsidRDefault="00FD4E7D" w:rsidP="00FD4E7D">
            <w:pPr>
              <w:rPr>
                <w:b/>
              </w:rPr>
            </w:pPr>
            <w:r>
              <w:t>Сумма с</w:t>
            </w:r>
            <w:r w:rsidR="00DD25D3" w:rsidRPr="00B92096">
              <w:t xml:space="preserve">трок </w:t>
            </w:r>
            <w:r w:rsidR="00DD25D3" w:rsidRPr="00B92096">
              <w:rPr>
                <w:b/>
              </w:rPr>
              <w:t>«</w:t>
            </w:r>
            <w:r w:rsidR="00DD25D3" w:rsidRPr="00B92096">
              <w:t xml:space="preserve">Итого по коду счета» </w:t>
            </w:r>
            <w:r>
              <w:t xml:space="preserve">в разделе </w:t>
            </w:r>
            <w:r w:rsidR="00DD25D3" w:rsidRPr="00B92096">
              <w:t>не равна строке</w:t>
            </w:r>
            <w:r w:rsidR="00DD25D3" w:rsidRPr="00B92096">
              <w:rPr>
                <w:b/>
              </w:rPr>
              <w:t xml:space="preserve"> </w:t>
            </w:r>
            <w:r w:rsidR="00DD25D3" w:rsidRPr="00B92096">
              <w:t>«Всего» - недопустимо</w:t>
            </w:r>
          </w:p>
        </w:tc>
      </w:tr>
      <w:tr w:rsidR="00DD25D3" w:rsidRPr="00B92096" w14:paraId="2B02D54A" w14:textId="77777777" w:rsidTr="006D757F">
        <w:tc>
          <w:tcPr>
            <w:tcW w:w="675" w:type="dxa"/>
            <w:shd w:val="clear" w:color="auto" w:fill="auto"/>
          </w:tcPr>
          <w:p w14:paraId="643B3CBB" w14:textId="77777777" w:rsidR="00DD25D3" w:rsidRPr="00B92096" w:rsidRDefault="00DD25D3" w:rsidP="006D757F">
            <w:pPr>
              <w:rPr>
                <w:b/>
              </w:rPr>
            </w:pPr>
            <w:r w:rsidRPr="00B92096">
              <w:t>2</w:t>
            </w:r>
          </w:p>
        </w:tc>
        <w:tc>
          <w:tcPr>
            <w:tcW w:w="851" w:type="dxa"/>
            <w:shd w:val="clear" w:color="auto" w:fill="auto"/>
          </w:tcPr>
          <w:p w14:paraId="4F95ADF2" w14:textId="77777777" w:rsidR="00DD25D3" w:rsidRPr="00B92096" w:rsidRDefault="00FD4E7D" w:rsidP="006D757F">
            <w:pPr>
              <w:rPr>
                <w:b/>
              </w:rPr>
            </w:pPr>
            <w:r>
              <w:t>1,2,3,4</w:t>
            </w:r>
          </w:p>
        </w:tc>
        <w:tc>
          <w:tcPr>
            <w:tcW w:w="1721" w:type="dxa"/>
            <w:shd w:val="clear" w:color="auto" w:fill="auto"/>
          </w:tcPr>
          <w:p w14:paraId="3C3EF8DA" w14:textId="77777777" w:rsidR="00DD25D3" w:rsidRPr="00B92096" w:rsidRDefault="00DD25D3" w:rsidP="006D757F">
            <w:pPr>
              <w:rPr>
                <w:b/>
              </w:rPr>
            </w:pPr>
            <w:r w:rsidRPr="00B92096">
              <w:t>Итого по коду счета</w:t>
            </w:r>
          </w:p>
        </w:tc>
        <w:tc>
          <w:tcPr>
            <w:tcW w:w="830" w:type="dxa"/>
            <w:shd w:val="clear" w:color="auto" w:fill="auto"/>
          </w:tcPr>
          <w:p w14:paraId="56DD982A" w14:textId="77777777" w:rsidR="00DD25D3" w:rsidRPr="00B92096" w:rsidRDefault="00DD25D3" w:rsidP="006D757F">
            <w:r w:rsidRPr="00B92096">
              <w:t>2</w:t>
            </w:r>
          </w:p>
        </w:tc>
        <w:tc>
          <w:tcPr>
            <w:tcW w:w="820" w:type="dxa"/>
            <w:shd w:val="clear" w:color="auto" w:fill="auto"/>
          </w:tcPr>
          <w:p w14:paraId="0E235C5A" w14:textId="77777777" w:rsidR="00DD25D3" w:rsidRPr="00B92096" w:rsidRDefault="00DD25D3" w:rsidP="006D757F">
            <w:r w:rsidRPr="00B92096">
              <w:t>=</w:t>
            </w:r>
          </w:p>
        </w:tc>
        <w:tc>
          <w:tcPr>
            <w:tcW w:w="1808" w:type="dxa"/>
            <w:shd w:val="clear" w:color="auto" w:fill="auto"/>
          </w:tcPr>
          <w:p w14:paraId="7D9A9B0B" w14:textId="77777777" w:rsidR="00DD25D3" w:rsidRPr="00B92096" w:rsidRDefault="00DD25D3" w:rsidP="006D757F">
            <w:r w:rsidRPr="00B92096">
              <w:t>Сумма всех строк, формирующих строку «Итого по коду счета»</w:t>
            </w:r>
          </w:p>
        </w:tc>
        <w:tc>
          <w:tcPr>
            <w:tcW w:w="848" w:type="dxa"/>
            <w:shd w:val="clear" w:color="auto" w:fill="auto"/>
          </w:tcPr>
          <w:p w14:paraId="2F3AF799" w14:textId="77777777" w:rsidR="00DD25D3" w:rsidRPr="00B92096" w:rsidRDefault="00DD25D3" w:rsidP="006D757F">
            <w:r w:rsidRPr="00B92096">
              <w:t>2</w:t>
            </w:r>
          </w:p>
        </w:tc>
        <w:tc>
          <w:tcPr>
            <w:tcW w:w="2620" w:type="dxa"/>
            <w:shd w:val="clear" w:color="auto" w:fill="auto"/>
          </w:tcPr>
          <w:p w14:paraId="04397324" w14:textId="77777777" w:rsidR="00DD25D3" w:rsidRPr="00B92096" w:rsidRDefault="00FD4E7D" w:rsidP="006D757F">
            <w:r>
              <w:t>Сумма</w:t>
            </w:r>
            <w:r w:rsidRPr="00B92096">
              <w:t xml:space="preserve"> </w:t>
            </w:r>
            <w:r w:rsidR="00DD25D3" w:rsidRPr="00B92096">
              <w:t xml:space="preserve">строк, формирующих строку </w:t>
            </w:r>
            <w:r w:rsidR="00DD25D3" w:rsidRPr="00B92096">
              <w:rPr>
                <w:b/>
              </w:rPr>
              <w:t>«</w:t>
            </w:r>
            <w:r w:rsidR="00DD25D3" w:rsidRPr="00B92096">
              <w:t>Итого по коду счета», не равна строке</w:t>
            </w:r>
            <w:r w:rsidR="00DD25D3" w:rsidRPr="00B92096">
              <w:rPr>
                <w:b/>
              </w:rPr>
              <w:t xml:space="preserve"> «</w:t>
            </w:r>
            <w:r w:rsidR="00DD25D3" w:rsidRPr="00B92096">
              <w:t>Итого по коду счета» - недопустимо</w:t>
            </w:r>
          </w:p>
        </w:tc>
      </w:tr>
      <w:tr w:rsidR="00DD25D3" w:rsidRPr="00B92096" w14:paraId="163B5FE2" w14:textId="77777777" w:rsidTr="006D757F">
        <w:tc>
          <w:tcPr>
            <w:tcW w:w="675" w:type="dxa"/>
            <w:shd w:val="clear" w:color="auto" w:fill="auto"/>
          </w:tcPr>
          <w:p w14:paraId="26BD4DFA" w14:textId="77777777" w:rsidR="00DD25D3" w:rsidRPr="00B92096" w:rsidRDefault="00DD25D3" w:rsidP="006D757F">
            <w:r w:rsidRPr="00B92096">
              <w:t>3</w:t>
            </w:r>
          </w:p>
        </w:tc>
        <w:tc>
          <w:tcPr>
            <w:tcW w:w="851" w:type="dxa"/>
            <w:shd w:val="clear" w:color="auto" w:fill="auto"/>
          </w:tcPr>
          <w:p w14:paraId="47653E58" w14:textId="77777777" w:rsidR="00DD25D3" w:rsidRPr="00B92096" w:rsidRDefault="00DD25D3" w:rsidP="006D757F">
            <w:r w:rsidRPr="00B92096">
              <w:t>3</w:t>
            </w:r>
          </w:p>
        </w:tc>
        <w:tc>
          <w:tcPr>
            <w:tcW w:w="1721" w:type="dxa"/>
            <w:shd w:val="clear" w:color="auto" w:fill="auto"/>
          </w:tcPr>
          <w:p w14:paraId="12159D99" w14:textId="77777777" w:rsidR="00DD25D3" w:rsidRPr="00B92096" w:rsidRDefault="00DD25D3" w:rsidP="006D757F">
            <w:pPr>
              <w:rPr>
                <w:lang w:val="en-US"/>
              </w:rPr>
            </w:pPr>
            <w:r w:rsidRPr="00B92096">
              <w:rPr>
                <w:lang w:val="en-US"/>
              </w:rPr>
              <w:t>*</w:t>
            </w:r>
          </w:p>
        </w:tc>
        <w:tc>
          <w:tcPr>
            <w:tcW w:w="830" w:type="dxa"/>
            <w:shd w:val="clear" w:color="auto" w:fill="auto"/>
          </w:tcPr>
          <w:p w14:paraId="624BB213" w14:textId="77777777" w:rsidR="00DD25D3" w:rsidRPr="00B92096" w:rsidRDefault="00DD25D3" w:rsidP="006D757F">
            <w:r w:rsidRPr="00B92096">
              <w:t>2</w:t>
            </w:r>
          </w:p>
        </w:tc>
        <w:tc>
          <w:tcPr>
            <w:tcW w:w="820" w:type="dxa"/>
            <w:shd w:val="clear" w:color="auto" w:fill="auto"/>
          </w:tcPr>
          <w:p w14:paraId="0CFB6549" w14:textId="77777777" w:rsidR="00DD25D3" w:rsidRPr="00B92096" w:rsidRDefault="00DD25D3" w:rsidP="006D757F">
            <w:pPr>
              <w:rPr>
                <w:lang w:val="en-US"/>
              </w:rPr>
            </w:pPr>
            <w:r w:rsidRPr="00B92096">
              <w:rPr>
                <w:lang w:val="en-US"/>
              </w:rPr>
              <w:t>&gt;=</w:t>
            </w:r>
          </w:p>
        </w:tc>
        <w:tc>
          <w:tcPr>
            <w:tcW w:w="1808" w:type="dxa"/>
            <w:shd w:val="clear" w:color="auto" w:fill="auto"/>
          </w:tcPr>
          <w:p w14:paraId="236967F4" w14:textId="77777777" w:rsidR="00DD25D3" w:rsidRPr="00B92096" w:rsidRDefault="00DD25D3" w:rsidP="006D757F">
            <w:pPr>
              <w:rPr>
                <w:lang w:val="en-US"/>
              </w:rPr>
            </w:pPr>
            <w:r w:rsidRPr="00B92096">
              <w:rPr>
                <w:lang w:val="en-US"/>
              </w:rPr>
              <w:t>*</w:t>
            </w:r>
          </w:p>
        </w:tc>
        <w:tc>
          <w:tcPr>
            <w:tcW w:w="848" w:type="dxa"/>
            <w:shd w:val="clear" w:color="auto" w:fill="auto"/>
          </w:tcPr>
          <w:p w14:paraId="1DC5CB97" w14:textId="77777777" w:rsidR="00DD25D3" w:rsidRPr="00B92096" w:rsidRDefault="00DD25D3" w:rsidP="006D757F">
            <w:pPr>
              <w:rPr>
                <w:lang w:val="en-US"/>
              </w:rPr>
            </w:pPr>
            <w:r w:rsidRPr="00B92096">
              <w:rPr>
                <w:lang w:val="en-US"/>
              </w:rPr>
              <w:t>3+4</w:t>
            </w:r>
          </w:p>
        </w:tc>
        <w:tc>
          <w:tcPr>
            <w:tcW w:w="2620" w:type="dxa"/>
            <w:shd w:val="clear" w:color="auto" w:fill="auto"/>
          </w:tcPr>
          <w:p w14:paraId="4820326D" w14:textId="77777777" w:rsidR="00DD25D3" w:rsidRPr="00B92096" w:rsidRDefault="00DD25D3" w:rsidP="006D757F">
            <w:r w:rsidRPr="00B92096">
              <w:t>Гр. 2 меньше суммы гр. 3 + гр. 4 - недопустимо</w:t>
            </w:r>
          </w:p>
        </w:tc>
      </w:tr>
      <w:tr w:rsidR="00005F64" w:rsidRPr="00B92096" w14:paraId="2C6169B4" w14:textId="77777777" w:rsidTr="006D757F">
        <w:tc>
          <w:tcPr>
            <w:tcW w:w="675" w:type="dxa"/>
            <w:shd w:val="clear" w:color="auto" w:fill="auto"/>
          </w:tcPr>
          <w:p w14:paraId="7EDA243C" w14:textId="77777777" w:rsidR="00005F64" w:rsidRPr="00B92096" w:rsidRDefault="00005F64" w:rsidP="006D757F">
            <w:r w:rsidRPr="00B92096">
              <w:t>4</w:t>
            </w:r>
          </w:p>
        </w:tc>
        <w:tc>
          <w:tcPr>
            <w:tcW w:w="851" w:type="dxa"/>
            <w:shd w:val="clear" w:color="auto" w:fill="auto"/>
          </w:tcPr>
          <w:p w14:paraId="11AD0869" w14:textId="77777777" w:rsidR="00005F64" w:rsidRPr="00B92096" w:rsidRDefault="00005F64" w:rsidP="006D757F">
            <w:r w:rsidRPr="00B92096">
              <w:t>4</w:t>
            </w:r>
          </w:p>
        </w:tc>
        <w:tc>
          <w:tcPr>
            <w:tcW w:w="1721" w:type="dxa"/>
            <w:shd w:val="clear" w:color="auto" w:fill="auto"/>
          </w:tcPr>
          <w:p w14:paraId="36286C4D" w14:textId="77777777" w:rsidR="00005F64" w:rsidRPr="00B92096" w:rsidRDefault="00005F64" w:rsidP="006D757F">
            <w:r w:rsidRPr="00B92096">
              <w:t>*</w:t>
            </w:r>
          </w:p>
        </w:tc>
        <w:tc>
          <w:tcPr>
            <w:tcW w:w="830" w:type="dxa"/>
            <w:shd w:val="clear" w:color="auto" w:fill="auto"/>
          </w:tcPr>
          <w:p w14:paraId="47CF9CBD" w14:textId="77777777" w:rsidR="00005F64" w:rsidRPr="00B92096" w:rsidRDefault="00005F64" w:rsidP="006D757F">
            <w:r w:rsidRPr="00B92096">
              <w:rPr>
                <w:lang w:val="en-US"/>
              </w:rPr>
              <w:t>*</w:t>
            </w:r>
          </w:p>
        </w:tc>
        <w:tc>
          <w:tcPr>
            <w:tcW w:w="820" w:type="dxa"/>
            <w:shd w:val="clear" w:color="auto" w:fill="auto"/>
          </w:tcPr>
          <w:p w14:paraId="02BCE58A" w14:textId="77777777" w:rsidR="00005F64" w:rsidRPr="00B92096" w:rsidRDefault="00005F64" w:rsidP="006D757F">
            <w:pPr>
              <w:rPr>
                <w:lang w:val="en-US"/>
              </w:rPr>
            </w:pPr>
            <w:r w:rsidRPr="00B92096">
              <w:rPr>
                <w:lang w:val="en-US"/>
              </w:rPr>
              <w:t>&gt;=0</w:t>
            </w:r>
          </w:p>
        </w:tc>
        <w:tc>
          <w:tcPr>
            <w:tcW w:w="1808" w:type="dxa"/>
            <w:shd w:val="clear" w:color="auto" w:fill="auto"/>
          </w:tcPr>
          <w:p w14:paraId="23BEA1AC" w14:textId="77777777" w:rsidR="00005F64" w:rsidRPr="00B92096" w:rsidRDefault="00005F64" w:rsidP="006D757F"/>
        </w:tc>
        <w:tc>
          <w:tcPr>
            <w:tcW w:w="848" w:type="dxa"/>
            <w:shd w:val="clear" w:color="auto" w:fill="auto"/>
          </w:tcPr>
          <w:p w14:paraId="634D025A" w14:textId="77777777" w:rsidR="00005F64" w:rsidRPr="00B92096" w:rsidRDefault="00005F64" w:rsidP="006D757F">
            <w:pPr>
              <w:rPr>
                <w:b/>
              </w:rPr>
            </w:pPr>
          </w:p>
        </w:tc>
        <w:tc>
          <w:tcPr>
            <w:tcW w:w="2620" w:type="dxa"/>
            <w:shd w:val="clear" w:color="auto" w:fill="auto"/>
          </w:tcPr>
          <w:p w14:paraId="1C601063" w14:textId="6FDA218F" w:rsidR="00005F64" w:rsidRPr="00B92096" w:rsidRDefault="00005F64" w:rsidP="00153A3C">
            <w:r w:rsidRPr="00B92096">
              <w:t>Отрицательные значения в разделе 4 Сведений ф.0503775 недопустимы</w:t>
            </w:r>
          </w:p>
        </w:tc>
      </w:tr>
      <w:tr w:rsidR="001717AA" w:rsidRPr="00B92096" w14:paraId="6A13AEFF" w14:textId="77777777" w:rsidTr="006D757F">
        <w:tc>
          <w:tcPr>
            <w:tcW w:w="675" w:type="dxa"/>
            <w:shd w:val="clear" w:color="auto" w:fill="auto"/>
          </w:tcPr>
          <w:p w14:paraId="3020D9A9" w14:textId="77777777" w:rsidR="001717AA" w:rsidRPr="00B92096" w:rsidRDefault="001717AA" w:rsidP="006D757F">
            <w:r w:rsidRPr="00B92096">
              <w:t>5</w:t>
            </w:r>
          </w:p>
        </w:tc>
        <w:tc>
          <w:tcPr>
            <w:tcW w:w="851" w:type="dxa"/>
            <w:shd w:val="clear" w:color="auto" w:fill="auto"/>
          </w:tcPr>
          <w:p w14:paraId="774AF5DE" w14:textId="77777777" w:rsidR="001717AA" w:rsidRPr="00B92096" w:rsidRDefault="001717AA" w:rsidP="006D757F">
            <w:r w:rsidRPr="00B92096">
              <w:t>1,2</w:t>
            </w:r>
          </w:p>
        </w:tc>
        <w:tc>
          <w:tcPr>
            <w:tcW w:w="1721" w:type="dxa"/>
            <w:shd w:val="clear" w:color="auto" w:fill="auto"/>
          </w:tcPr>
          <w:p w14:paraId="11C73ED0" w14:textId="77777777" w:rsidR="001717AA" w:rsidRPr="00B92096" w:rsidRDefault="001717AA" w:rsidP="006D757F">
            <w:r w:rsidRPr="00B92096">
              <w:t>По строкам, формирующим строку «Итого по коду счета»</w:t>
            </w:r>
          </w:p>
        </w:tc>
        <w:tc>
          <w:tcPr>
            <w:tcW w:w="830" w:type="dxa"/>
            <w:shd w:val="clear" w:color="auto" w:fill="auto"/>
          </w:tcPr>
          <w:p w14:paraId="23C15A1A" w14:textId="77777777" w:rsidR="001717AA" w:rsidRPr="00B92096" w:rsidRDefault="001717AA" w:rsidP="006D757F">
            <w:r w:rsidRPr="00B92096">
              <w:t>2</w:t>
            </w:r>
          </w:p>
        </w:tc>
        <w:tc>
          <w:tcPr>
            <w:tcW w:w="820" w:type="dxa"/>
            <w:shd w:val="clear" w:color="auto" w:fill="auto"/>
          </w:tcPr>
          <w:p w14:paraId="4BAA5530" w14:textId="77777777" w:rsidR="001717AA" w:rsidRPr="00B92096" w:rsidRDefault="001717AA" w:rsidP="006D757F">
            <w:pPr>
              <w:rPr>
                <w:lang w:val="en-US"/>
              </w:rPr>
            </w:pPr>
            <w:r w:rsidRPr="00B92096">
              <w:t>&gt;1</w:t>
            </w:r>
            <w:r w:rsidR="003B307B">
              <w:t>0</w:t>
            </w:r>
            <w:r w:rsidR="00735A54">
              <w:t>0</w:t>
            </w:r>
            <w:r w:rsidRPr="00B92096">
              <w:rPr>
                <w:lang w:val="en-US"/>
              </w:rPr>
              <w:t> </w:t>
            </w:r>
            <w:r w:rsidRPr="00B92096">
              <w:t>000</w:t>
            </w:r>
            <w:r w:rsidRPr="00B92096">
              <w:rPr>
                <w:lang w:val="en-US"/>
              </w:rPr>
              <w:t> </w:t>
            </w:r>
            <w:r w:rsidRPr="00B92096">
              <w:t>000,00</w:t>
            </w:r>
          </w:p>
        </w:tc>
        <w:tc>
          <w:tcPr>
            <w:tcW w:w="1808" w:type="dxa"/>
            <w:shd w:val="clear" w:color="auto" w:fill="auto"/>
          </w:tcPr>
          <w:p w14:paraId="6092DFB0" w14:textId="77777777" w:rsidR="001717AA" w:rsidRPr="00B92096" w:rsidRDefault="001717AA" w:rsidP="006D757F"/>
        </w:tc>
        <w:tc>
          <w:tcPr>
            <w:tcW w:w="848" w:type="dxa"/>
            <w:shd w:val="clear" w:color="auto" w:fill="auto"/>
          </w:tcPr>
          <w:p w14:paraId="7D9C4730" w14:textId="77777777" w:rsidR="001717AA" w:rsidRPr="00B92096" w:rsidRDefault="001717AA" w:rsidP="00845161"/>
        </w:tc>
        <w:tc>
          <w:tcPr>
            <w:tcW w:w="2620" w:type="dxa"/>
            <w:shd w:val="clear" w:color="auto" w:fill="auto"/>
          </w:tcPr>
          <w:p w14:paraId="6F63FDFC" w14:textId="77777777" w:rsidR="001717AA" w:rsidRPr="00B92096" w:rsidRDefault="001717AA" w:rsidP="006D757F">
            <w:r w:rsidRPr="00B92096">
              <w:t xml:space="preserve">Отражение в разделах 1,2 Сведений ф. 0503775 показателей </w:t>
            </w:r>
            <w:r w:rsidR="003B307B">
              <w:t xml:space="preserve">по детализированным строкам </w:t>
            </w:r>
            <w:r w:rsidRPr="00B92096">
              <w:t>меньше 1</w:t>
            </w:r>
            <w:r w:rsidR="003B307B">
              <w:t>0</w:t>
            </w:r>
            <w:r w:rsidR="002E7F96">
              <w:t>0</w:t>
            </w:r>
            <w:r w:rsidRPr="00B92096">
              <w:t xml:space="preserve"> млн.</w:t>
            </w:r>
            <w:r w:rsidR="00A13453">
              <w:t xml:space="preserve"> </w:t>
            </w:r>
            <w:r w:rsidRPr="00B92096">
              <w:t>руб. в разрезе контрагентов недопустимо.</w:t>
            </w:r>
          </w:p>
        </w:tc>
      </w:tr>
      <w:tr w:rsidR="00B654C0" w:rsidRPr="00B92096" w14:paraId="3DEF1918" w14:textId="77777777" w:rsidTr="006D757F">
        <w:tc>
          <w:tcPr>
            <w:tcW w:w="675" w:type="dxa"/>
            <w:shd w:val="clear" w:color="auto" w:fill="auto"/>
          </w:tcPr>
          <w:p w14:paraId="102D4F9F" w14:textId="77777777" w:rsidR="00B654C0" w:rsidRPr="00B92096" w:rsidRDefault="00B654C0" w:rsidP="006D757F">
            <w:r>
              <w:t>6</w:t>
            </w:r>
          </w:p>
        </w:tc>
        <w:tc>
          <w:tcPr>
            <w:tcW w:w="851" w:type="dxa"/>
            <w:shd w:val="clear" w:color="auto" w:fill="auto"/>
          </w:tcPr>
          <w:p w14:paraId="35543837" w14:textId="77777777" w:rsidR="00B654C0" w:rsidRPr="00B92096" w:rsidRDefault="00B654C0" w:rsidP="006D757F">
            <w:r>
              <w:t>*</w:t>
            </w:r>
          </w:p>
        </w:tc>
        <w:tc>
          <w:tcPr>
            <w:tcW w:w="1721" w:type="dxa"/>
            <w:shd w:val="clear" w:color="auto" w:fill="auto"/>
          </w:tcPr>
          <w:p w14:paraId="7AFD6B52" w14:textId="77777777" w:rsidR="00B654C0" w:rsidRPr="00B92096" w:rsidRDefault="00B654C0" w:rsidP="00693DEA">
            <w:r>
              <w:t xml:space="preserve">*, кроме «Итого </w:t>
            </w:r>
            <w:r w:rsidRPr="00B92096">
              <w:t>по коду счета</w:t>
            </w:r>
            <w:r>
              <w:t>» и «</w:t>
            </w:r>
            <w:r w:rsidRPr="00B92096">
              <w:t>Всего</w:t>
            </w:r>
            <w:r>
              <w:t>»</w:t>
            </w:r>
            <w:r>
              <w:rPr>
                <w:rStyle w:val="ae"/>
              </w:rPr>
              <w:footnoteReference w:id="7"/>
            </w:r>
          </w:p>
        </w:tc>
        <w:tc>
          <w:tcPr>
            <w:tcW w:w="830" w:type="dxa"/>
            <w:shd w:val="clear" w:color="auto" w:fill="auto"/>
          </w:tcPr>
          <w:p w14:paraId="670B24B8" w14:textId="77777777" w:rsidR="00B654C0" w:rsidRPr="00B92096" w:rsidRDefault="00B654C0" w:rsidP="006D757F">
            <w:r>
              <w:t>1</w:t>
            </w:r>
          </w:p>
        </w:tc>
        <w:tc>
          <w:tcPr>
            <w:tcW w:w="820" w:type="dxa"/>
            <w:shd w:val="clear" w:color="auto" w:fill="auto"/>
          </w:tcPr>
          <w:p w14:paraId="318C9178" w14:textId="77777777" w:rsidR="00B654C0" w:rsidRPr="00B92096" w:rsidRDefault="00B654C0" w:rsidP="006D757F"/>
        </w:tc>
        <w:tc>
          <w:tcPr>
            <w:tcW w:w="1808" w:type="dxa"/>
            <w:shd w:val="clear" w:color="auto" w:fill="auto"/>
          </w:tcPr>
          <w:p w14:paraId="78B56E46" w14:textId="77777777" w:rsidR="00B654C0" w:rsidRPr="00B92096" w:rsidRDefault="00B654C0" w:rsidP="001F4155">
            <w:r>
              <w:t xml:space="preserve">В сводных Сведениях ф.0503775 показатели формируются по номеру счета с отражением в 1-14 разрядах номера счета нулей </w:t>
            </w:r>
          </w:p>
        </w:tc>
        <w:tc>
          <w:tcPr>
            <w:tcW w:w="848" w:type="dxa"/>
            <w:shd w:val="clear" w:color="auto" w:fill="auto"/>
          </w:tcPr>
          <w:p w14:paraId="635470C8" w14:textId="77777777" w:rsidR="00B654C0" w:rsidRPr="00B92096" w:rsidRDefault="00B654C0" w:rsidP="00845161"/>
        </w:tc>
        <w:tc>
          <w:tcPr>
            <w:tcW w:w="2620" w:type="dxa"/>
            <w:shd w:val="clear" w:color="auto" w:fill="auto"/>
          </w:tcPr>
          <w:p w14:paraId="3977A483" w14:textId="77777777" w:rsidR="00B654C0" w:rsidRPr="00B92096" w:rsidRDefault="00B654C0" w:rsidP="001F4155">
            <w:r>
              <w:t xml:space="preserve">В сводных Сведениях ф.0503775 показатели </w:t>
            </w:r>
            <w:r w:rsidR="00897CF5">
              <w:t xml:space="preserve">по номеру счета </w:t>
            </w:r>
            <w:r>
              <w:t xml:space="preserve">в 1-14 разрядах </w:t>
            </w:r>
            <w:r w:rsidR="00897CF5">
              <w:t xml:space="preserve">не отражены нули </w:t>
            </w:r>
            <w:r w:rsidR="001F4155">
              <w:t>–</w:t>
            </w:r>
            <w:r w:rsidR="00897CF5">
              <w:t xml:space="preserve"> недопустимо</w:t>
            </w:r>
          </w:p>
        </w:tc>
      </w:tr>
    </w:tbl>
    <w:p w14:paraId="18A28FF4" w14:textId="77777777" w:rsidR="00DD25D3" w:rsidRPr="00B92096" w:rsidRDefault="00DD25D3" w:rsidP="00F46C17">
      <w:pPr>
        <w:rPr>
          <w:b/>
        </w:rPr>
      </w:pPr>
    </w:p>
    <w:p w14:paraId="2F793C23" w14:textId="77777777" w:rsidR="00C00DE5" w:rsidRDefault="003D39D9" w:rsidP="006620C8">
      <w:pPr>
        <w:outlineLvl w:val="0"/>
        <w:rPr>
          <w:b/>
        </w:rPr>
      </w:pPr>
      <w:bookmarkStart w:id="356" w:name="_Toc216972924"/>
      <w:r w:rsidRPr="00B92096">
        <w:rPr>
          <w:b/>
        </w:rPr>
        <w:t>1</w:t>
      </w:r>
      <w:r w:rsidR="00E43EE4">
        <w:rPr>
          <w:b/>
        </w:rPr>
        <w:t>5</w:t>
      </w:r>
      <w:r w:rsidR="00F353B0">
        <w:rPr>
          <w:b/>
        </w:rPr>
        <w:t>.</w:t>
      </w:r>
      <w:r w:rsidR="00DD25D3" w:rsidRPr="00B92096">
        <w:rPr>
          <w:b/>
        </w:rPr>
        <w:t xml:space="preserve"> </w:t>
      </w:r>
      <w:r w:rsidR="00C00DE5" w:rsidRPr="00B92096">
        <w:rPr>
          <w:b/>
        </w:rPr>
        <w:t>Отчет о движении денежных средств учреждения ф.</w:t>
      </w:r>
      <w:bookmarkStart w:id="357" w:name="ф_0503723"/>
      <w:r w:rsidR="00C00DE5" w:rsidRPr="00B92096">
        <w:rPr>
          <w:b/>
        </w:rPr>
        <w:t>0503723</w:t>
      </w:r>
      <w:bookmarkEnd w:id="356"/>
    </w:p>
    <w:bookmarkEnd w:id="357"/>
    <w:p w14:paraId="5904E2E7" w14:textId="77777777" w:rsidR="007010C9" w:rsidRDefault="007010C9" w:rsidP="007010C9">
      <w:pPr>
        <w:rPr>
          <w:sz w:val="18"/>
          <w:szCs w:val="18"/>
        </w:rPr>
      </w:pPr>
    </w:p>
    <w:p w14:paraId="2B81B01B" w14:textId="77777777" w:rsidR="007010C9" w:rsidRDefault="007010C9" w:rsidP="007010C9">
      <w:pPr>
        <w:rPr>
          <w:sz w:val="18"/>
          <w:szCs w:val="18"/>
        </w:rPr>
      </w:pPr>
      <w:r w:rsidRPr="007E012E">
        <w:rPr>
          <w:sz w:val="18"/>
          <w:szCs w:val="18"/>
        </w:rPr>
        <w:t>Фильтры при загрузке формы 0503</w:t>
      </w:r>
      <w:r>
        <w:rPr>
          <w:sz w:val="18"/>
          <w:szCs w:val="18"/>
        </w:rPr>
        <w:t>7</w:t>
      </w:r>
      <w:r w:rsidRPr="007E012E">
        <w:rPr>
          <w:sz w:val="18"/>
          <w:szCs w:val="18"/>
        </w:rPr>
        <w:t>2</w:t>
      </w:r>
      <w:r>
        <w:rPr>
          <w:sz w:val="18"/>
          <w:szCs w:val="18"/>
        </w:rPr>
        <w:t>3</w:t>
      </w:r>
      <w:r w:rsidRPr="007E012E">
        <w:rPr>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601"/>
        <w:gridCol w:w="711"/>
        <w:gridCol w:w="567"/>
        <w:gridCol w:w="567"/>
        <w:gridCol w:w="2978"/>
        <w:gridCol w:w="837"/>
      </w:tblGrid>
      <w:tr w:rsidR="003B793B" w:rsidRPr="00FD18EB" w14:paraId="52ECAB8D" w14:textId="77777777" w:rsidTr="003B793B">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294DBCC6" w14:textId="77777777" w:rsidR="003B793B" w:rsidRPr="00FD18EB" w:rsidRDefault="003B793B" w:rsidP="00DF33E0">
            <w:pPr>
              <w:rPr>
                <w:sz w:val="18"/>
                <w:szCs w:val="18"/>
              </w:rPr>
            </w:pPr>
            <w:r w:rsidRPr="00FD18EB">
              <w:rPr>
                <w:sz w:val="18"/>
                <w:szCs w:val="18"/>
              </w:rPr>
              <w:t>Код бюджетной классификации</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264FBDEA" w14:textId="77777777" w:rsidR="003B793B" w:rsidRPr="00FD18EB" w:rsidRDefault="003B793B" w:rsidP="00DF33E0">
            <w:pPr>
              <w:rPr>
                <w:sz w:val="18"/>
                <w:szCs w:val="18"/>
              </w:rPr>
            </w:pPr>
            <w:r w:rsidRPr="00FD18EB">
              <w:rPr>
                <w:sz w:val="18"/>
                <w:szCs w:val="18"/>
              </w:rPr>
              <w:t>Показатель</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5C358682" w14:textId="77777777" w:rsidR="003B793B" w:rsidRPr="00FD18EB" w:rsidRDefault="003B793B" w:rsidP="00DF33E0">
            <w:pPr>
              <w:rPr>
                <w:sz w:val="18"/>
                <w:szCs w:val="18"/>
              </w:rPr>
            </w:pPr>
            <w:r w:rsidRPr="00FD18EB">
              <w:rPr>
                <w:sz w:val="18"/>
                <w:szCs w:val="18"/>
              </w:rPr>
              <w:t>Строка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C761487" w14:textId="77777777" w:rsidR="003B793B" w:rsidRPr="00FD18EB" w:rsidRDefault="003B793B" w:rsidP="00DF33E0">
            <w:pPr>
              <w:rPr>
                <w:sz w:val="18"/>
                <w:szCs w:val="18"/>
              </w:rPr>
            </w:pPr>
            <w:r w:rsidRPr="00FD18EB">
              <w:rPr>
                <w:sz w:val="18"/>
                <w:szCs w:val="18"/>
              </w:rPr>
              <w:t>Графа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FE36B7" w14:textId="77777777" w:rsidR="003B793B" w:rsidRPr="00FD18EB" w:rsidRDefault="003B793B" w:rsidP="00DF33E0">
            <w:pPr>
              <w:rPr>
                <w:sz w:val="18"/>
                <w:szCs w:val="18"/>
              </w:rPr>
            </w:pPr>
            <w:r w:rsidRPr="00FD18EB">
              <w:rPr>
                <w:sz w:val="18"/>
                <w:szCs w:val="18"/>
              </w:rPr>
              <w:t>Раздел</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3B85E2BF" w14:textId="77777777" w:rsidR="003B793B" w:rsidRPr="00FD18EB" w:rsidRDefault="003B793B" w:rsidP="00DF33E0">
            <w:pPr>
              <w:rPr>
                <w:sz w:val="18"/>
                <w:szCs w:val="18"/>
              </w:rPr>
            </w:pPr>
            <w:r w:rsidRPr="00FD18EB">
              <w:rPr>
                <w:sz w:val="18"/>
                <w:szCs w:val="18"/>
              </w:rPr>
              <w:t>Комментарий</w:t>
            </w:r>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1A58922E" w14:textId="77777777" w:rsidR="003B793B" w:rsidRPr="00FD18EB" w:rsidRDefault="003B793B" w:rsidP="00DF33E0">
            <w:pPr>
              <w:rPr>
                <w:sz w:val="18"/>
                <w:szCs w:val="18"/>
              </w:rPr>
            </w:pPr>
            <w:r w:rsidRPr="00FD18EB">
              <w:rPr>
                <w:sz w:val="18"/>
                <w:szCs w:val="18"/>
              </w:rPr>
              <w:t>Уровень ошибки</w:t>
            </w:r>
          </w:p>
        </w:tc>
      </w:tr>
      <w:tr w:rsidR="003B793B" w:rsidRPr="00FD18EB" w14:paraId="5C6250B5" w14:textId="77777777" w:rsidTr="003B793B">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5C7E2CF1" w14:textId="77777777" w:rsidR="003B793B" w:rsidRPr="00FD18EB" w:rsidRDefault="003B793B" w:rsidP="00EA3BFF">
            <w:pPr>
              <w:rPr>
                <w:sz w:val="18"/>
                <w:szCs w:val="18"/>
              </w:rPr>
            </w:pPr>
            <w:r w:rsidRPr="00FD18EB">
              <w:rPr>
                <w:sz w:val="18"/>
                <w:szCs w:val="18"/>
              </w:rPr>
              <w:t xml:space="preserve">000, </w:t>
            </w:r>
            <w:r w:rsidR="00626BCA">
              <w:rPr>
                <w:sz w:val="18"/>
                <w:szCs w:val="18"/>
              </w:rPr>
              <w:t>1х</w:t>
            </w:r>
            <w:r>
              <w:rPr>
                <w:sz w:val="18"/>
                <w:szCs w:val="18"/>
              </w:rPr>
              <w:t>х</w:t>
            </w:r>
            <w:r w:rsidRPr="00FD18EB">
              <w:rPr>
                <w:sz w:val="18"/>
                <w:szCs w:val="18"/>
              </w:rPr>
              <w:t xml:space="preserve">, 200, 210, 220 ,230, </w:t>
            </w:r>
            <w:r>
              <w:rPr>
                <w:sz w:val="18"/>
                <w:szCs w:val="18"/>
              </w:rPr>
              <w:t xml:space="preserve">231, 232. </w:t>
            </w:r>
            <w:r w:rsidRPr="00FD18EB">
              <w:rPr>
                <w:sz w:val="18"/>
                <w:szCs w:val="18"/>
              </w:rPr>
              <w:t xml:space="preserve">240, 250, </w:t>
            </w:r>
            <w:r>
              <w:rPr>
                <w:sz w:val="18"/>
                <w:szCs w:val="18"/>
              </w:rPr>
              <w:t xml:space="preserve">251, </w:t>
            </w:r>
            <w:r w:rsidRPr="00FD18EB">
              <w:rPr>
                <w:sz w:val="18"/>
                <w:szCs w:val="18"/>
              </w:rPr>
              <w:t xml:space="preserve">260, </w:t>
            </w:r>
            <w:r>
              <w:rPr>
                <w:sz w:val="18"/>
                <w:szCs w:val="18"/>
              </w:rPr>
              <w:t xml:space="preserve">261, </w:t>
            </w:r>
            <w:r w:rsidRPr="00FD18EB">
              <w:rPr>
                <w:sz w:val="18"/>
                <w:szCs w:val="18"/>
              </w:rPr>
              <w:t>27</w:t>
            </w:r>
            <w:r w:rsidR="00D453FB">
              <w:rPr>
                <w:sz w:val="18"/>
                <w:szCs w:val="18"/>
              </w:rPr>
              <w:t>х</w:t>
            </w:r>
            <w:r w:rsidRPr="00FD18EB">
              <w:rPr>
                <w:sz w:val="18"/>
                <w:szCs w:val="18"/>
              </w:rPr>
              <w:t>,</w:t>
            </w:r>
            <w:r w:rsidR="00D453FB">
              <w:rPr>
                <w:sz w:val="18"/>
                <w:szCs w:val="18"/>
              </w:rPr>
              <w:t xml:space="preserve"> </w:t>
            </w:r>
            <w:r>
              <w:rPr>
                <w:sz w:val="18"/>
                <w:szCs w:val="18"/>
              </w:rPr>
              <w:t xml:space="preserve">280, </w:t>
            </w:r>
            <w:r w:rsidRPr="00FD18EB">
              <w:rPr>
                <w:sz w:val="18"/>
                <w:szCs w:val="18"/>
              </w:rPr>
              <w:t xml:space="preserve">290, 300, </w:t>
            </w:r>
            <w:r>
              <w:rPr>
                <w:sz w:val="18"/>
                <w:szCs w:val="18"/>
              </w:rPr>
              <w:t xml:space="preserve">340, </w:t>
            </w:r>
            <w:r w:rsidR="00626BCA">
              <w:rPr>
                <w:sz w:val="18"/>
                <w:szCs w:val="18"/>
              </w:rPr>
              <w:t>4хх</w:t>
            </w:r>
            <w:r w:rsidRPr="00FD18EB">
              <w:rPr>
                <w:sz w:val="18"/>
                <w:szCs w:val="18"/>
              </w:rPr>
              <w:t>,</w:t>
            </w:r>
            <w:r w:rsidR="00626BCA">
              <w:rPr>
                <w:sz w:val="18"/>
                <w:szCs w:val="18"/>
              </w:rPr>
              <w:t xml:space="preserve"> </w:t>
            </w:r>
            <w:r w:rsidRPr="00FD18EB">
              <w:rPr>
                <w:sz w:val="18"/>
                <w:szCs w:val="18"/>
              </w:rPr>
              <w:t>5</w:t>
            </w:r>
            <w:r>
              <w:rPr>
                <w:sz w:val="18"/>
                <w:szCs w:val="18"/>
              </w:rPr>
              <w:t>хх</w:t>
            </w:r>
            <w:r w:rsidR="00D8488D">
              <w:rPr>
                <w:sz w:val="18"/>
                <w:szCs w:val="18"/>
              </w:rPr>
              <w:t xml:space="preserve"> (кроме 530)</w:t>
            </w:r>
            <w:r w:rsidRPr="00FD18EB">
              <w:rPr>
                <w:sz w:val="18"/>
                <w:szCs w:val="18"/>
              </w:rPr>
              <w:t>, 6</w:t>
            </w:r>
            <w:r>
              <w:rPr>
                <w:sz w:val="18"/>
                <w:szCs w:val="18"/>
              </w:rPr>
              <w:t>хх</w:t>
            </w:r>
            <w:r w:rsidRPr="00FD18EB">
              <w:rPr>
                <w:sz w:val="18"/>
                <w:szCs w:val="18"/>
              </w:rPr>
              <w:t>, 7</w:t>
            </w:r>
            <w:r>
              <w:rPr>
                <w:sz w:val="18"/>
                <w:szCs w:val="18"/>
              </w:rPr>
              <w:t>хх</w:t>
            </w:r>
            <w:r w:rsidRPr="00FD18EB">
              <w:rPr>
                <w:sz w:val="18"/>
                <w:szCs w:val="18"/>
              </w:rPr>
              <w:t>, 8</w:t>
            </w:r>
            <w:r>
              <w:rPr>
                <w:sz w:val="18"/>
                <w:szCs w:val="18"/>
              </w:rPr>
              <w:t>хх</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6F8F08E4" w14:textId="77777777" w:rsidR="003B793B" w:rsidRPr="00FD18EB" w:rsidRDefault="003B793B" w:rsidP="00DF33E0">
            <w:pPr>
              <w:rPr>
                <w:sz w:val="18"/>
                <w:szCs w:val="18"/>
              </w:rPr>
            </w:pPr>
            <w:r w:rsidRPr="00FD18EB">
              <w:rPr>
                <w:sz w:val="18"/>
                <w:szCs w:val="18"/>
              </w:rPr>
              <w:t>Код по КОСГУ в строках, формирующих строку 900</w:t>
            </w:r>
            <w:r>
              <w:rPr>
                <w:sz w:val="18"/>
                <w:szCs w:val="18"/>
              </w:rPr>
              <w:t>0</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5D550FE2" w14:textId="77777777" w:rsidR="003B793B" w:rsidRPr="00FD18EB" w:rsidRDefault="003B793B" w:rsidP="00DF33E0">
            <w:pPr>
              <w:rPr>
                <w:sz w:val="18"/>
                <w:szCs w:val="18"/>
              </w:rPr>
            </w:pPr>
            <w:r w:rsidRPr="00FD18EB">
              <w:rPr>
                <w:sz w:val="18"/>
                <w:szCs w:val="18"/>
              </w:rPr>
              <w:t>900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4F3116" w14:textId="77777777" w:rsidR="003B793B" w:rsidRPr="00FD18EB" w:rsidRDefault="003B793B" w:rsidP="00DF33E0">
            <w:pPr>
              <w:rPr>
                <w:sz w:val="18"/>
                <w:szCs w:val="18"/>
              </w:rPr>
            </w:pPr>
            <w:r w:rsidRPr="00FD18EB">
              <w:rPr>
                <w:sz w:val="18"/>
                <w:szCs w:val="18"/>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1AE69F" w14:textId="77777777" w:rsidR="003B793B" w:rsidRPr="00FD18EB" w:rsidRDefault="003B793B" w:rsidP="00DF33E0">
            <w:pPr>
              <w:rPr>
                <w:sz w:val="18"/>
                <w:szCs w:val="18"/>
              </w:rPr>
            </w:pPr>
            <w:r w:rsidRPr="00FD18EB">
              <w:rPr>
                <w:sz w:val="18"/>
                <w:szCs w:val="18"/>
              </w:rPr>
              <w:t>4</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130E1C22" w14:textId="77777777" w:rsidR="003B793B" w:rsidRPr="00FD18EB" w:rsidRDefault="003B793B" w:rsidP="00DF33E0">
            <w:pPr>
              <w:rPr>
                <w:sz w:val="18"/>
                <w:szCs w:val="18"/>
              </w:rPr>
            </w:pPr>
            <w:r w:rsidRPr="00FD18EB">
              <w:rPr>
                <w:sz w:val="18"/>
                <w:szCs w:val="18"/>
              </w:rPr>
              <w:t xml:space="preserve">Применение указанных кодов </w:t>
            </w:r>
            <w:r w:rsidR="00BE2A7A" w:rsidRPr="00BE2A7A">
              <w:rPr>
                <w:sz w:val="18"/>
                <w:szCs w:val="18"/>
              </w:rPr>
              <w:t>классификации операций сектора государственного управления</w:t>
            </w:r>
            <w:r w:rsidR="00BE2A7A">
              <w:rPr>
                <w:sz w:val="18"/>
                <w:szCs w:val="18"/>
              </w:rPr>
              <w:t xml:space="preserve"> </w:t>
            </w:r>
            <w:r w:rsidRPr="00FD18EB">
              <w:rPr>
                <w:sz w:val="18"/>
                <w:szCs w:val="18"/>
              </w:rPr>
              <w:t>недопустимо</w:t>
            </w:r>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1F5A0AF0" w14:textId="77777777" w:rsidR="003B793B" w:rsidRPr="00FD18EB" w:rsidRDefault="003B793B" w:rsidP="00DF33E0">
            <w:pPr>
              <w:rPr>
                <w:sz w:val="18"/>
                <w:szCs w:val="18"/>
              </w:rPr>
            </w:pPr>
            <w:r w:rsidRPr="00FD18EB">
              <w:rPr>
                <w:sz w:val="18"/>
                <w:szCs w:val="18"/>
              </w:rPr>
              <w:t>Б</w:t>
            </w:r>
          </w:p>
        </w:tc>
      </w:tr>
      <w:tr w:rsidR="003B793B" w:rsidRPr="00FD18EB" w14:paraId="593EE46B" w14:textId="77777777" w:rsidTr="003B793B">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42BF2072" w14:textId="77777777" w:rsidR="003B793B" w:rsidRPr="00FD18EB" w:rsidRDefault="003B793B" w:rsidP="00DF33E0">
            <w:pPr>
              <w:rPr>
                <w:sz w:val="18"/>
                <w:szCs w:val="18"/>
              </w:rPr>
            </w:pPr>
            <w:r w:rsidRPr="00FD18EB">
              <w:rPr>
                <w:sz w:val="18"/>
                <w:szCs w:val="18"/>
              </w:rPr>
              <w:t>0000, 0100, 0200, 0300, 0400, 0500, 0600, 0700,0800, 0900, 1000, 1100, 1200, 13</w:t>
            </w:r>
            <w:r>
              <w:rPr>
                <w:sz w:val="18"/>
                <w:szCs w:val="18"/>
              </w:rPr>
              <w:t>хх</w:t>
            </w:r>
            <w:r w:rsidRPr="00FD18EB">
              <w:rPr>
                <w:sz w:val="18"/>
                <w:szCs w:val="18"/>
              </w:rPr>
              <w:t>, 14</w:t>
            </w:r>
            <w:r>
              <w:rPr>
                <w:sz w:val="18"/>
                <w:szCs w:val="18"/>
              </w:rPr>
              <w:t>хх</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394C9672" w14:textId="77777777" w:rsidR="003B793B" w:rsidRPr="00FD18EB" w:rsidRDefault="003B793B" w:rsidP="00DF33E0">
            <w:pPr>
              <w:rPr>
                <w:sz w:val="18"/>
                <w:szCs w:val="18"/>
              </w:rPr>
            </w:pPr>
            <w:r w:rsidRPr="00FD18EB">
              <w:rPr>
                <w:sz w:val="18"/>
                <w:szCs w:val="18"/>
              </w:rPr>
              <w:t>Код раздела, подраздела в строках, формирующих строку 900</w:t>
            </w:r>
            <w:r w:rsidR="00CA73A8">
              <w:rPr>
                <w:sz w:val="18"/>
                <w:szCs w:val="18"/>
              </w:rPr>
              <w:t>0</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4A3475DF" w14:textId="77777777" w:rsidR="003B793B" w:rsidRPr="00FD18EB" w:rsidRDefault="003B793B" w:rsidP="00DF33E0">
            <w:pPr>
              <w:rPr>
                <w:sz w:val="18"/>
                <w:szCs w:val="18"/>
              </w:rPr>
            </w:pPr>
            <w:r w:rsidRPr="00FD18EB">
              <w:rPr>
                <w:sz w:val="18"/>
                <w:szCs w:val="18"/>
              </w:rPr>
              <w:t>900</w:t>
            </w:r>
            <w:r w:rsidR="00CA73A8">
              <w:rPr>
                <w:sz w:val="18"/>
                <w:szCs w:val="18"/>
              </w:rPr>
              <w:t>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99AB969" w14:textId="77777777" w:rsidR="003B793B" w:rsidRPr="00FD18EB" w:rsidRDefault="003B793B" w:rsidP="00DF33E0">
            <w:pP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C7E356" w14:textId="77777777" w:rsidR="003B793B" w:rsidRPr="00FD18EB" w:rsidRDefault="003B793B" w:rsidP="00DF33E0">
            <w:pPr>
              <w:rPr>
                <w:sz w:val="18"/>
                <w:szCs w:val="18"/>
              </w:rPr>
            </w:pPr>
            <w:r w:rsidRPr="00FD18EB">
              <w:rPr>
                <w:sz w:val="18"/>
                <w:szCs w:val="18"/>
              </w:rPr>
              <w:t>4</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52692D30" w14:textId="77777777" w:rsidR="003B793B" w:rsidRPr="00FD18EB" w:rsidRDefault="003B793B" w:rsidP="00DF33E0">
            <w:pPr>
              <w:rPr>
                <w:sz w:val="18"/>
                <w:szCs w:val="18"/>
              </w:rPr>
            </w:pPr>
            <w:r w:rsidRPr="00FD18EB">
              <w:rPr>
                <w:sz w:val="18"/>
                <w:szCs w:val="18"/>
              </w:rPr>
              <w:t>Применение указанных кодов бюджетной классификации недопустимо</w:t>
            </w:r>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27F76733" w14:textId="77777777" w:rsidR="003B793B" w:rsidRPr="00FD18EB" w:rsidRDefault="003B793B" w:rsidP="00DF33E0">
            <w:pPr>
              <w:rPr>
                <w:sz w:val="18"/>
                <w:szCs w:val="18"/>
              </w:rPr>
            </w:pPr>
            <w:r w:rsidRPr="00FD18EB">
              <w:rPr>
                <w:sz w:val="18"/>
                <w:szCs w:val="18"/>
              </w:rPr>
              <w:t>Б</w:t>
            </w:r>
          </w:p>
        </w:tc>
      </w:tr>
      <w:tr w:rsidR="003B793B" w:rsidRPr="00FD18EB" w14:paraId="5F3DA56C" w14:textId="77777777" w:rsidTr="003B793B">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5CCDD55B" w14:textId="350F27D5" w:rsidR="003B793B" w:rsidRPr="00FD18EB" w:rsidRDefault="003B793B" w:rsidP="000B423F">
            <w:pPr>
              <w:rPr>
                <w:sz w:val="18"/>
                <w:szCs w:val="18"/>
              </w:rPr>
            </w:pPr>
            <w:r w:rsidRPr="00FD18EB">
              <w:rPr>
                <w:sz w:val="18"/>
                <w:szCs w:val="18"/>
              </w:rPr>
              <w:t>000, 100, 110, 12</w:t>
            </w:r>
            <w:r>
              <w:rPr>
                <w:sz w:val="18"/>
                <w:szCs w:val="18"/>
              </w:rPr>
              <w:t>х</w:t>
            </w:r>
            <w:r w:rsidRPr="00FD18EB">
              <w:rPr>
                <w:sz w:val="18"/>
                <w:szCs w:val="18"/>
              </w:rPr>
              <w:t xml:space="preserve">, 130, </w:t>
            </w:r>
            <w:r w:rsidR="000B423F">
              <w:rPr>
                <w:sz w:val="18"/>
                <w:szCs w:val="18"/>
              </w:rPr>
              <w:t xml:space="preserve">131*, 133*, 134*, 139*, </w:t>
            </w:r>
            <w:r w:rsidRPr="00FD18EB">
              <w:rPr>
                <w:sz w:val="18"/>
                <w:szCs w:val="18"/>
              </w:rPr>
              <w:t>14</w:t>
            </w:r>
            <w:r>
              <w:rPr>
                <w:sz w:val="18"/>
                <w:szCs w:val="18"/>
              </w:rPr>
              <w:t>х</w:t>
            </w:r>
            <w:r w:rsidRPr="00FD18EB">
              <w:rPr>
                <w:sz w:val="18"/>
                <w:szCs w:val="18"/>
              </w:rPr>
              <w:t>, 200, 21</w:t>
            </w:r>
            <w:r>
              <w:rPr>
                <w:sz w:val="18"/>
                <w:szCs w:val="18"/>
              </w:rPr>
              <w:t>х</w:t>
            </w:r>
            <w:r w:rsidRPr="00FD18EB">
              <w:rPr>
                <w:sz w:val="18"/>
                <w:szCs w:val="18"/>
              </w:rPr>
              <w:t xml:space="preserve">, 220, </w:t>
            </w:r>
            <w:r>
              <w:rPr>
                <w:sz w:val="18"/>
                <w:szCs w:val="18"/>
              </w:rPr>
              <w:t>221</w:t>
            </w:r>
            <w:r w:rsidR="000B423F">
              <w:rPr>
                <w:sz w:val="18"/>
                <w:szCs w:val="18"/>
              </w:rPr>
              <w:t>*</w:t>
            </w:r>
            <w:r>
              <w:rPr>
                <w:sz w:val="18"/>
                <w:szCs w:val="18"/>
              </w:rPr>
              <w:t>, 223</w:t>
            </w:r>
            <w:r w:rsidR="000B423F">
              <w:rPr>
                <w:sz w:val="18"/>
                <w:szCs w:val="18"/>
              </w:rPr>
              <w:t>*</w:t>
            </w:r>
            <w:r>
              <w:rPr>
                <w:sz w:val="18"/>
                <w:szCs w:val="18"/>
              </w:rPr>
              <w:t xml:space="preserve">, </w:t>
            </w:r>
            <w:r w:rsidR="000B423F">
              <w:rPr>
                <w:sz w:val="18"/>
                <w:szCs w:val="18"/>
              </w:rPr>
              <w:t xml:space="preserve">224*, </w:t>
            </w:r>
            <w:r>
              <w:rPr>
                <w:sz w:val="18"/>
                <w:szCs w:val="18"/>
              </w:rPr>
              <w:t>225</w:t>
            </w:r>
            <w:r w:rsidR="000B423F">
              <w:rPr>
                <w:sz w:val="18"/>
                <w:szCs w:val="18"/>
              </w:rPr>
              <w:t>*</w:t>
            </w:r>
            <w:r>
              <w:rPr>
                <w:sz w:val="18"/>
                <w:szCs w:val="18"/>
              </w:rPr>
              <w:t xml:space="preserve">, </w:t>
            </w:r>
            <w:r w:rsidRPr="00FD18EB">
              <w:rPr>
                <w:sz w:val="18"/>
                <w:szCs w:val="18"/>
              </w:rPr>
              <w:t>23</w:t>
            </w:r>
            <w:r>
              <w:rPr>
                <w:sz w:val="18"/>
                <w:szCs w:val="18"/>
              </w:rPr>
              <w:t>х</w:t>
            </w:r>
            <w:r w:rsidRPr="00FD18EB">
              <w:rPr>
                <w:sz w:val="18"/>
                <w:szCs w:val="18"/>
              </w:rPr>
              <w:t xml:space="preserve">, 240, </w:t>
            </w:r>
            <w:r w:rsidR="00ED4D15">
              <w:rPr>
                <w:sz w:val="18"/>
                <w:szCs w:val="18"/>
              </w:rPr>
              <w:t xml:space="preserve">242, 248, </w:t>
            </w:r>
            <w:r w:rsidRPr="00FD18EB">
              <w:rPr>
                <w:sz w:val="18"/>
                <w:szCs w:val="18"/>
              </w:rPr>
              <w:t>300, 31</w:t>
            </w:r>
            <w:r>
              <w:rPr>
                <w:sz w:val="18"/>
                <w:szCs w:val="18"/>
              </w:rPr>
              <w:t>х</w:t>
            </w:r>
            <w:r w:rsidRPr="00FD18EB">
              <w:rPr>
                <w:sz w:val="18"/>
                <w:szCs w:val="18"/>
              </w:rPr>
              <w:t xml:space="preserve">, 320, </w:t>
            </w:r>
            <w:r w:rsidR="000B423F">
              <w:rPr>
                <w:sz w:val="18"/>
                <w:szCs w:val="18"/>
              </w:rPr>
              <w:t xml:space="preserve">322, 324, 330, </w:t>
            </w:r>
            <w:r w:rsidRPr="00FD18EB">
              <w:rPr>
                <w:sz w:val="18"/>
                <w:szCs w:val="18"/>
              </w:rPr>
              <w:t>400, 41</w:t>
            </w:r>
            <w:r>
              <w:rPr>
                <w:sz w:val="18"/>
                <w:szCs w:val="18"/>
              </w:rPr>
              <w:t>х</w:t>
            </w:r>
            <w:r w:rsidRPr="00FD18EB">
              <w:rPr>
                <w:sz w:val="18"/>
                <w:szCs w:val="18"/>
              </w:rPr>
              <w:t>, 45</w:t>
            </w:r>
            <w:r w:rsidR="008A6E4A">
              <w:rPr>
                <w:sz w:val="18"/>
                <w:szCs w:val="18"/>
              </w:rPr>
              <w:t>х</w:t>
            </w:r>
            <w:r w:rsidRPr="00FD18EB">
              <w:rPr>
                <w:sz w:val="18"/>
                <w:szCs w:val="18"/>
              </w:rPr>
              <w:t>, 46</w:t>
            </w:r>
            <w:r>
              <w:rPr>
                <w:sz w:val="18"/>
                <w:szCs w:val="18"/>
              </w:rPr>
              <w:t>х</w:t>
            </w:r>
            <w:r w:rsidRPr="00FD18EB">
              <w:rPr>
                <w:sz w:val="18"/>
                <w:szCs w:val="18"/>
              </w:rPr>
              <w:t>, 5</w:t>
            </w:r>
            <w:r>
              <w:rPr>
                <w:sz w:val="18"/>
                <w:szCs w:val="18"/>
              </w:rPr>
              <w:t>хх</w:t>
            </w:r>
            <w:r w:rsidRPr="00FD18EB">
              <w:rPr>
                <w:sz w:val="18"/>
                <w:szCs w:val="18"/>
              </w:rPr>
              <w:t xml:space="preserve">, 600, </w:t>
            </w:r>
            <w:r w:rsidR="00362151">
              <w:rPr>
                <w:sz w:val="18"/>
                <w:szCs w:val="18"/>
              </w:rPr>
              <w:t xml:space="preserve">610, </w:t>
            </w:r>
            <w:r w:rsidR="007F161B" w:rsidRPr="00FD18EB">
              <w:rPr>
                <w:sz w:val="18"/>
                <w:szCs w:val="18"/>
              </w:rPr>
              <w:t>61</w:t>
            </w:r>
            <w:r w:rsidR="007F161B">
              <w:rPr>
                <w:sz w:val="18"/>
                <w:szCs w:val="18"/>
              </w:rPr>
              <w:t>1</w:t>
            </w:r>
            <w:r>
              <w:rPr>
                <w:sz w:val="18"/>
                <w:szCs w:val="18"/>
              </w:rPr>
              <w:t>,</w:t>
            </w:r>
            <w:r w:rsidR="007F161B">
              <w:rPr>
                <w:sz w:val="18"/>
                <w:szCs w:val="18"/>
              </w:rPr>
              <w:t>612,</w:t>
            </w:r>
            <w:r>
              <w:rPr>
                <w:sz w:val="18"/>
                <w:szCs w:val="18"/>
              </w:rPr>
              <w:t xml:space="preserve"> </w:t>
            </w:r>
            <w:r w:rsidR="00362151">
              <w:rPr>
                <w:sz w:val="18"/>
                <w:szCs w:val="18"/>
              </w:rPr>
              <w:t xml:space="preserve">614, </w:t>
            </w:r>
            <w:r w:rsidR="000B423F">
              <w:rPr>
                <w:sz w:val="18"/>
                <w:szCs w:val="18"/>
              </w:rPr>
              <w:t xml:space="preserve">615, </w:t>
            </w:r>
            <w:r w:rsidR="00362151">
              <w:rPr>
                <w:sz w:val="18"/>
                <w:szCs w:val="18"/>
              </w:rPr>
              <w:t xml:space="preserve">620, </w:t>
            </w:r>
            <w:r>
              <w:rPr>
                <w:sz w:val="18"/>
                <w:szCs w:val="18"/>
              </w:rPr>
              <w:t>62</w:t>
            </w:r>
            <w:r w:rsidR="007F161B">
              <w:rPr>
                <w:sz w:val="18"/>
                <w:szCs w:val="18"/>
              </w:rPr>
              <w:t>1</w:t>
            </w:r>
            <w:r w:rsidRPr="00FD18EB">
              <w:rPr>
                <w:sz w:val="18"/>
                <w:szCs w:val="18"/>
              </w:rPr>
              <w:t>,</w:t>
            </w:r>
            <w:r w:rsidR="007F161B">
              <w:rPr>
                <w:sz w:val="18"/>
                <w:szCs w:val="18"/>
              </w:rPr>
              <w:t>622,</w:t>
            </w:r>
            <w:r w:rsidR="00362151">
              <w:rPr>
                <w:sz w:val="18"/>
                <w:szCs w:val="18"/>
              </w:rPr>
              <w:t xml:space="preserve"> 624,</w:t>
            </w:r>
            <w:r w:rsidRPr="00FD18EB">
              <w:rPr>
                <w:sz w:val="18"/>
                <w:szCs w:val="18"/>
              </w:rPr>
              <w:t xml:space="preserve"> </w:t>
            </w:r>
            <w:r w:rsidR="000B423F">
              <w:rPr>
                <w:sz w:val="18"/>
                <w:szCs w:val="18"/>
              </w:rPr>
              <w:t xml:space="preserve">625, </w:t>
            </w:r>
            <w:r w:rsidRPr="00FD18EB">
              <w:rPr>
                <w:sz w:val="18"/>
                <w:szCs w:val="18"/>
              </w:rPr>
              <w:t xml:space="preserve">630, </w:t>
            </w:r>
            <w:r w:rsidR="000B423F">
              <w:rPr>
                <w:sz w:val="18"/>
                <w:szCs w:val="18"/>
              </w:rPr>
              <w:t xml:space="preserve">631, 632, 633, 635, 636, </w:t>
            </w:r>
            <w:r w:rsidRPr="00FD18EB">
              <w:rPr>
                <w:sz w:val="18"/>
                <w:szCs w:val="18"/>
              </w:rPr>
              <w:t>7</w:t>
            </w:r>
            <w:r>
              <w:rPr>
                <w:sz w:val="18"/>
                <w:szCs w:val="18"/>
              </w:rPr>
              <w:t>хх</w:t>
            </w:r>
            <w:r w:rsidRPr="00FD18EB">
              <w:rPr>
                <w:sz w:val="18"/>
                <w:szCs w:val="18"/>
              </w:rPr>
              <w:t xml:space="preserve">, 800, </w:t>
            </w:r>
            <w:r w:rsidR="007446D7">
              <w:rPr>
                <w:sz w:val="18"/>
                <w:szCs w:val="18"/>
              </w:rPr>
              <w:t>80</w:t>
            </w:r>
            <w:r w:rsidR="000B423F">
              <w:rPr>
                <w:sz w:val="18"/>
                <w:szCs w:val="18"/>
              </w:rPr>
              <w:t>х</w:t>
            </w:r>
            <w:r w:rsidR="007446D7">
              <w:rPr>
                <w:sz w:val="18"/>
                <w:szCs w:val="18"/>
              </w:rPr>
              <w:t xml:space="preserve">, </w:t>
            </w:r>
            <w:r w:rsidRPr="00FD18EB">
              <w:rPr>
                <w:sz w:val="18"/>
                <w:szCs w:val="18"/>
              </w:rPr>
              <w:t xml:space="preserve">810, </w:t>
            </w:r>
            <w:r w:rsidR="000B423F">
              <w:rPr>
                <w:sz w:val="18"/>
                <w:szCs w:val="18"/>
              </w:rPr>
              <w:t xml:space="preserve">811, 812, 813, 815, 816, 817, </w:t>
            </w:r>
            <w:r w:rsidRPr="00FD18EB">
              <w:rPr>
                <w:sz w:val="18"/>
                <w:szCs w:val="18"/>
              </w:rPr>
              <w:t>82</w:t>
            </w:r>
            <w:r>
              <w:rPr>
                <w:sz w:val="18"/>
                <w:szCs w:val="18"/>
              </w:rPr>
              <w:t>х</w:t>
            </w:r>
            <w:r w:rsidRPr="00FD18EB">
              <w:rPr>
                <w:sz w:val="18"/>
                <w:szCs w:val="18"/>
              </w:rPr>
              <w:t>, 830, 84</w:t>
            </w:r>
            <w:r>
              <w:rPr>
                <w:sz w:val="18"/>
                <w:szCs w:val="18"/>
              </w:rPr>
              <w:t>х</w:t>
            </w:r>
            <w:r w:rsidRPr="00FD18EB">
              <w:rPr>
                <w:sz w:val="18"/>
                <w:szCs w:val="18"/>
              </w:rPr>
              <w:t>, 850, 860</w:t>
            </w:r>
            <w:r w:rsidR="00647D3B">
              <w:rPr>
                <w:sz w:val="18"/>
                <w:szCs w:val="18"/>
              </w:rPr>
              <w:t xml:space="preserve">, </w:t>
            </w:r>
            <w:r w:rsidR="00BC61E4">
              <w:rPr>
                <w:sz w:val="18"/>
                <w:szCs w:val="18"/>
              </w:rPr>
              <w:t>870</w:t>
            </w:r>
            <w:r w:rsidR="000B423F">
              <w:rPr>
                <w:sz w:val="18"/>
                <w:szCs w:val="18"/>
              </w:rPr>
              <w:t>, 89х</w:t>
            </w:r>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5F7EE0E5" w14:textId="77777777" w:rsidR="003B793B" w:rsidRPr="00FD18EB" w:rsidRDefault="003B793B" w:rsidP="00DF33E0">
            <w:pPr>
              <w:rPr>
                <w:sz w:val="18"/>
                <w:szCs w:val="18"/>
              </w:rPr>
            </w:pPr>
            <w:r w:rsidRPr="00FD18EB">
              <w:rPr>
                <w:sz w:val="18"/>
                <w:szCs w:val="18"/>
              </w:rPr>
              <w:t>Код вида расходов в строках, формирующих строку 900</w:t>
            </w:r>
            <w:r w:rsidR="00CA73A8">
              <w:rPr>
                <w:sz w:val="18"/>
                <w:szCs w:val="18"/>
              </w:rPr>
              <w:t>0</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21868D0E" w14:textId="77777777" w:rsidR="003B793B" w:rsidRPr="00FD18EB" w:rsidRDefault="003B793B" w:rsidP="00DF33E0">
            <w:pPr>
              <w:rPr>
                <w:sz w:val="18"/>
                <w:szCs w:val="18"/>
              </w:rPr>
            </w:pPr>
            <w:r w:rsidRPr="00FD18EB">
              <w:rPr>
                <w:sz w:val="18"/>
                <w:szCs w:val="18"/>
              </w:rPr>
              <w:t>900</w:t>
            </w:r>
            <w:r w:rsidR="00CA73A8">
              <w:rPr>
                <w:sz w:val="18"/>
                <w:szCs w:val="18"/>
              </w:rPr>
              <w:t>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1DE2016" w14:textId="77777777" w:rsidR="003B793B" w:rsidRPr="00FD18EB" w:rsidRDefault="003B793B" w:rsidP="00DF33E0">
            <w:pPr>
              <w:rPr>
                <w:sz w:val="18"/>
                <w:szCs w:val="18"/>
              </w:rPr>
            </w:pPr>
            <w:r w:rsidRPr="00FD18EB">
              <w:rPr>
                <w:sz w:val="18"/>
                <w:szCs w:val="18"/>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81C935" w14:textId="77777777" w:rsidR="003B793B" w:rsidRPr="00FD18EB" w:rsidRDefault="003B793B" w:rsidP="00DF33E0">
            <w:pPr>
              <w:rPr>
                <w:sz w:val="18"/>
                <w:szCs w:val="18"/>
              </w:rPr>
            </w:pPr>
            <w:r w:rsidRPr="00FD18EB">
              <w:rPr>
                <w:sz w:val="18"/>
                <w:szCs w:val="18"/>
              </w:rPr>
              <w:t>4</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6B10A83B" w14:textId="77777777" w:rsidR="003B793B" w:rsidRPr="00FD18EB" w:rsidRDefault="003B793B" w:rsidP="00DF33E0">
            <w:pPr>
              <w:rPr>
                <w:sz w:val="18"/>
                <w:szCs w:val="18"/>
              </w:rPr>
            </w:pPr>
            <w:r w:rsidRPr="00FD18EB">
              <w:rPr>
                <w:sz w:val="18"/>
                <w:szCs w:val="18"/>
              </w:rPr>
              <w:t>Применение указанных кодов бюджетной классификации недопустимо</w:t>
            </w:r>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7912BF31" w14:textId="77777777" w:rsidR="003B793B" w:rsidRPr="00FD18EB" w:rsidRDefault="003B793B" w:rsidP="00DF33E0">
            <w:pPr>
              <w:rPr>
                <w:sz w:val="18"/>
                <w:szCs w:val="18"/>
              </w:rPr>
            </w:pPr>
            <w:r w:rsidRPr="00FD18EB">
              <w:rPr>
                <w:sz w:val="18"/>
                <w:szCs w:val="18"/>
              </w:rPr>
              <w:t>Б</w:t>
            </w:r>
          </w:p>
        </w:tc>
      </w:tr>
    </w:tbl>
    <w:p w14:paraId="417FE238" w14:textId="693F0FD4" w:rsidR="009F5D55" w:rsidRPr="009F5D55" w:rsidRDefault="009F5D55" w:rsidP="009F5D55">
      <w:pPr>
        <w:suppressAutoHyphens/>
      </w:pPr>
      <w:r w:rsidRPr="009F5D55">
        <w:rPr>
          <w:sz w:val="24"/>
          <w:szCs w:val="24"/>
        </w:rPr>
        <w:t>*</w:t>
      </w:r>
      <w:r>
        <w:rPr>
          <w:sz w:val="24"/>
          <w:szCs w:val="24"/>
        </w:rPr>
        <w:t xml:space="preserve"> допускается только для федеральных учреждений, имеющих соответствующие полномочия.</w:t>
      </w:r>
    </w:p>
    <w:p w14:paraId="5B000C5B" w14:textId="77777777" w:rsidR="0045233A" w:rsidRPr="0045233A" w:rsidRDefault="0045233A" w:rsidP="0045233A">
      <w:pPr>
        <w:suppressAutoHyphens/>
        <w:rPr>
          <w:b/>
          <w:lang w:eastAsia="ar-SA"/>
        </w:rPr>
      </w:pPr>
      <w:r w:rsidRPr="0045233A">
        <w:rPr>
          <w:sz w:val="24"/>
          <w:szCs w:val="24"/>
        </w:rPr>
        <w:t>Показатели строк 9000 должны формироваться с учетом требований</w:t>
      </w:r>
      <w:r w:rsidR="00A51CE0">
        <w:rPr>
          <w:sz w:val="24"/>
          <w:szCs w:val="24"/>
        </w:rPr>
        <w:t xml:space="preserve"> </w:t>
      </w:r>
      <w:r w:rsidRPr="0045233A">
        <w:rPr>
          <w:sz w:val="24"/>
          <w:szCs w:val="24"/>
        </w:rPr>
        <w:t xml:space="preserve">ТАБЛИЦЫ СООТВЕТСТВИЯ ВИДОВ </w:t>
      </w:r>
      <w:r w:rsidRPr="00A51CE0">
        <w:rPr>
          <w:sz w:val="24"/>
          <w:szCs w:val="24"/>
        </w:rPr>
        <w:t xml:space="preserve">РАСХОДОВ КЛАССИФИКАЦИИ РАСХОДОВ БЮДЖЕТОВ </w:t>
      </w:r>
      <w:r w:rsidRPr="0045233A">
        <w:rPr>
          <w:sz w:val="24"/>
          <w:szCs w:val="24"/>
        </w:rPr>
        <w:t xml:space="preserve">И СТАТЕЙ (ПОДСТАТЕЙ) КЛАССИФИКАЦИИ ОПЕРАЦИЙ СЕКТОРА ГОСУДАРСТВЕННОГО УПРАВЛЕНИЯ, ПРИМЕНЯЕМАЯ </w:t>
      </w:r>
      <w:r w:rsidR="00BE2638">
        <w:rPr>
          <w:sz w:val="24"/>
          <w:szCs w:val="24"/>
        </w:rPr>
        <w:t xml:space="preserve">в </w:t>
      </w:r>
      <w:r w:rsidR="00474A4E">
        <w:rPr>
          <w:sz w:val="24"/>
          <w:szCs w:val="24"/>
        </w:rPr>
        <w:t xml:space="preserve">соответствующем </w:t>
      </w:r>
      <w:r w:rsidR="00BE2638">
        <w:rPr>
          <w:sz w:val="24"/>
          <w:szCs w:val="24"/>
        </w:rPr>
        <w:t>году</w:t>
      </w:r>
    </w:p>
    <w:p w14:paraId="2BE6DD05" w14:textId="77777777" w:rsidR="007010C9" w:rsidRPr="00B92096" w:rsidRDefault="007010C9" w:rsidP="00F46C17">
      <w:pPr>
        <w:rPr>
          <w:b/>
        </w:rPr>
      </w:pPr>
    </w:p>
    <w:p w14:paraId="52B9DA1D" w14:textId="77777777" w:rsidR="00C00DE5" w:rsidRDefault="00C00DE5" w:rsidP="00C00DE5">
      <w:pPr>
        <w:rPr>
          <w:b/>
        </w:rPr>
      </w:pPr>
    </w:p>
    <w:tbl>
      <w:tblPr>
        <w:tblW w:w="10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
        <w:gridCol w:w="884"/>
        <w:gridCol w:w="1277"/>
        <w:gridCol w:w="1064"/>
        <w:gridCol w:w="1807"/>
        <w:gridCol w:w="739"/>
        <w:gridCol w:w="3316"/>
        <w:gridCol w:w="754"/>
      </w:tblGrid>
      <w:tr w:rsidR="00C22531" w:rsidRPr="00B92096" w14:paraId="0B131C68" w14:textId="77777777" w:rsidTr="00454C2E">
        <w:trPr>
          <w:tblHeader/>
          <w:jc w:val="center"/>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3EF16772" w14:textId="77777777" w:rsidR="00C22531" w:rsidRPr="00B92096" w:rsidRDefault="00C22531" w:rsidP="00EF70A5">
            <w:pPr>
              <w:jc w:val="center"/>
            </w:pPr>
            <w:r w:rsidRPr="00B92096">
              <w:lastRenderedPageBreak/>
              <w:t>№ п/п</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14:paraId="4E1A633E" w14:textId="77777777" w:rsidR="00C22531" w:rsidRPr="00B92096" w:rsidRDefault="00C22531" w:rsidP="00EF70A5">
            <w:pPr>
              <w:jc w:val="center"/>
            </w:pPr>
            <w:r w:rsidRPr="00B92096">
              <w:t>Строка</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655E31C4" w14:textId="77777777" w:rsidR="00C22531" w:rsidRPr="00B92096" w:rsidRDefault="00C22531" w:rsidP="00EF70A5">
            <w:pPr>
              <w:jc w:val="center"/>
            </w:pPr>
            <w:r w:rsidRPr="00B92096">
              <w:t>Графа</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14:paraId="69A809C9" w14:textId="77777777" w:rsidR="00C22531" w:rsidRPr="00B92096" w:rsidRDefault="00C22531" w:rsidP="00EF70A5">
            <w:pPr>
              <w:jc w:val="center"/>
            </w:pPr>
            <w:r w:rsidRPr="00B92096">
              <w:t>Соотношение</w:t>
            </w:r>
          </w:p>
        </w:tc>
        <w:tc>
          <w:tcPr>
            <w:tcW w:w="1807" w:type="dxa"/>
            <w:tcBorders>
              <w:top w:val="single" w:sz="4" w:space="0" w:color="auto"/>
              <w:left w:val="single" w:sz="4" w:space="0" w:color="auto"/>
              <w:bottom w:val="single" w:sz="4" w:space="0" w:color="auto"/>
              <w:right w:val="single" w:sz="4" w:space="0" w:color="auto"/>
            </w:tcBorders>
            <w:shd w:val="clear" w:color="auto" w:fill="auto"/>
            <w:vAlign w:val="center"/>
          </w:tcPr>
          <w:p w14:paraId="6E8C5F33" w14:textId="77777777" w:rsidR="00C22531" w:rsidRPr="00B92096" w:rsidRDefault="00C22531" w:rsidP="00EF70A5">
            <w:pPr>
              <w:jc w:val="center"/>
            </w:pPr>
            <w:r w:rsidRPr="00B92096">
              <w:t>Строка</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A2D190C" w14:textId="77777777" w:rsidR="00C22531" w:rsidRPr="00B92096" w:rsidRDefault="00C22531" w:rsidP="00EF70A5">
            <w:pPr>
              <w:jc w:val="center"/>
            </w:pPr>
            <w:r w:rsidRPr="00B92096">
              <w:t>Графа</w:t>
            </w:r>
          </w:p>
        </w:tc>
        <w:tc>
          <w:tcPr>
            <w:tcW w:w="3316" w:type="dxa"/>
            <w:tcBorders>
              <w:top w:val="single" w:sz="4" w:space="0" w:color="auto"/>
              <w:left w:val="single" w:sz="4" w:space="0" w:color="auto"/>
              <w:bottom w:val="single" w:sz="4" w:space="0" w:color="auto"/>
              <w:right w:val="single" w:sz="4" w:space="0" w:color="auto"/>
            </w:tcBorders>
            <w:shd w:val="clear" w:color="auto" w:fill="auto"/>
            <w:vAlign w:val="center"/>
          </w:tcPr>
          <w:p w14:paraId="4F269C07" w14:textId="77777777" w:rsidR="00C22531" w:rsidRPr="00B92096" w:rsidRDefault="00C22531" w:rsidP="00EF70A5">
            <w:pPr>
              <w:jc w:val="center"/>
            </w:pPr>
            <w:r w:rsidRPr="00B92096">
              <w:t>Контроль показателя</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73C9B00" w14:textId="77777777" w:rsidR="00C22531" w:rsidRPr="00B92096" w:rsidRDefault="00C22531" w:rsidP="00C27B9D">
            <w:pPr>
              <w:ind w:left="-65" w:right="-248"/>
              <w:jc w:val="center"/>
            </w:pPr>
            <w:r w:rsidRPr="00C22531">
              <w:t>Уровень ошибки</w:t>
            </w:r>
          </w:p>
        </w:tc>
      </w:tr>
      <w:tr w:rsidR="00C22531" w:rsidRPr="00B92096" w14:paraId="72C416E4"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735673E" w14:textId="77777777" w:rsidR="00C22531" w:rsidRPr="00B92096" w:rsidRDefault="00C22531" w:rsidP="00DF33E0">
            <w:pPr>
              <w:jc w:val="right"/>
            </w:pPr>
            <w:r w:rsidRPr="00B92096">
              <w:t>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6C6AED5" w14:textId="77777777" w:rsidR="00C22531" w:rsidRPr="00B92096" w:rsidRDefault="00C22531" w:rsidP="00DF33E0">
            <w:r w:rsidRPr="00B92096">
              <w:t>010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F2DFE38" w14:textId="77777777" w:rsidR="00C22531" w:rsidRPr="00B92096" w:rsidRDefault="00C2253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27E5FD8" w14:textId="77777777" w:rsidR="00C22531" w:rsidRPr="00B92096" w:rsidRDefault="00C22531" w:rsidP="00DF33E0">
            <w:r w:rsidRPr="00B92096">
              <w:t xml:space="preserve">= </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52FAF79" w14:textId="77777777" w:rsidR="00C22531" w:rsidRPr="00B92096" w:rsidRDefault="00C22531" w:rsidP="00DF33E0">
            <w:r w:rsidRPr="00B92096">
              <w:t>020</w:t>
            </w:r>
            <w:r>
              <w:t>0</w:t>
            </w:r>
            <w:r w:rsidRPr="00B92096">
              <w:t>+130</w:t>
            </w:r>
            <w:r>
              <w:t>0</w:t>
            </w:r>
            <w:r w:rsidRPr="00B92096">
              <w:t>+1</w:t>
            </w:r>
            <w:r>
              <w:t>80</w:t>
            </w:r>
            <w:r w:rsidRPr="00B92096">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16B6BCF" w14:textId="77777777" w:rsidR="00C22531" w:rsidRPr="00B92096" w:rsidRDefault="00C2253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6113962D" w14:textId="06427BF7" w:rsidR="00C22531" w:rsidRPr="00B92096" w:rsidRDefault="00C22531" w:rsidP="00DF33E0">
            <w:r w:rsidRPr="00B92096">
              <w:t>Стр. 010 &lt;&gt; Стр.020</w:t>
            </w:r>
            <w:r>
              <w:t>0</w:t>
            </w:r>
            <w:r w:rsidRPr="00B92096">
              <w:t xml:space="preserve"> + Стр.130</w:t>
            </w:r>
            <w:r>
              <w:t>0</w:t>
            </w:r>
            <w:r w:rsidRPr="00B92096">
              <w:t xml:space="preserve"> + Стр.1</w:t>
            </w:r>
            <w:r>
              <w:t>80</w:t>
            </w:r>
            <w:r w:rsidRPr="00B92096">
              <w:t xml:space="preserve">0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7751C1B" w14:textId="77777777" w:rsidR="00C22531" w:rsidRPr="00B92096" w:rsidRDefault="00C22531" w:rsidP="00DF33E0">
            <w:r w:rsidRPr="00510C6A">
              <w:rPr>
                <w:sz w:val="18"/>
                <w:szCs w:val="18"/>
              </w:rPr>
              <w:t>Б</w:t>
            </w:r>
          </w:p>
        </w:tc>
      </w:tr>
      <w:tr w:rsidR="00C22531" w:rsidRPr="00B92096" w14:paraId="6BB24360"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7AF15EC" w14:textId="77777777" w:rsidR="00C22531" w:rsidRPr="00B92096" w:rsidRDefault="00C22531" w:rsidP="00DF33E0">
            <w:pPr>
              <w:jc w:val="right"/>
            </w:pPr>
            <w:r w:rsidRPr="00B92096">
              <w:t>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2E8EA8E" w14:textId="77777777" w:rsidR="00C22531" w:rsidRPr="00B92096" w:rsidRDefault="00C22531" w:rsidP="00DF33E0">
            <w:r w:rsidRPr="00B92096">
              <w:t>020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C7B3208" w14:textId="77777777" w:rsidR="00C22531" w:rsidRPr="00B92096" w:rsidRDefault="00C2253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D3B650E" w14:textId="77777777" w:rsidR="00C22531" w:rsidRPr="00B92096" w:rsidRDefault="00C2253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AA07F37" w14:textId="77777777" w:rsidR="00C22531" w:rsidRPr="00B92096" w:rsidRDefault="00C22531" w:rsidP="00DF33E0">
            <w:r w:rsidRPr="00B92096">
              <w:t>040</w:t>
            </w:r>
            <w:r>
              <w:t>0</w:t>
            </w:r>
            <w:r w:rsidRPr="00B92096">
              <w:t>+050</w:t>
            </w:r>
            <w:r>
              <w:t>0</w:t>
            </w:r>
            <w:r w:rsidRPr="00B92096">
              <w:t>+ 060</w:t>
            </w:r>
            <w:r>
              <w:t>0</w:t>
            </w:r>
            <w:r w:rsidRPr="00B92096">
              <w:t>+070</w:t>
            </w:r>
            <w:r>
              <w:t>0</w:t>
            </w:r>
            <w:r w:rsidRPr="00B92096">
              <w:t xml:space="preserve">+ </w:t>
            </w:r>
            <w:r>
              <w:t>0800 +</w:t>
            </w:r>
            <w:r w:rsidRPr="00B92096">
              <w:t>120</w:t>
            </w:r>
            <w:r>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A3D0C24" w14:textId="77777777" w:rsidR="00C22531" w:rsidRPr="00B92096" w:rsidRDefault="00C2253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23078C88" w14:textId="77777777" w:rsidR="00C22531" w:rsidRPr="00B92096" w:rsidRDefault="00C22531" w:rsidP="00DF33E0">
            <w:r w:rsidRPr="00B92096">
              <w:t>Стр.020</w:t>
            </w:r>
            <w:r>
              <w:t>0</w:t>
            </w:r>
            <w:r w:rsidRPr="00B92096">
              <w:t xml:space="preserve"> &lt;&gt; Стр.040</w:t>
            </w:r>
            <w:r>
              <w:t>0</w:t>
            </w:r>
            <w:r w:rsidRPr="00B92096">
              <w:t xml:space="preserve"> + Стр.050</w:t>
            </w:r>
            <w:r>
              <w:t>0</w:t>
            </w:r>
            <w:r w:rsidRPr="00B92096">
              <w:t xml:space="preserve"> + Стр.060</w:t>
            </w:r>
            <w:r>
              <w:t>0</w:t>
            </w:r>
            <w:r w:rsidRPr="00B92096">
              <w:t xml:space="preserve"> + Стр.070</w:t>
            </w:r>
            <w:r>
              <w:t>0 + 0800</w:t>
            </w:r>
            <w:r w:rsidRPr="00B92096">
              <w:t xml:space="preserve"> + Стр.120</w:t>
            </w:r>
            <w:r>
              <w:t>0</w:t>
            </w:r>
            <w:r w:rsidRPr="00B92096">
              <w:t xml:space="preserve"> </w:t>
            </w:r>
            <w:r>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3A713DF" w14:textId="77777777" w:rsidR="00C22531" w:rsidRPr="00B92096" w:rsidRDefault="00C22531" w:rsidP="00DF33E0">
            <w:r w:rsidRPr="00510C6A">
              <w:rPr>
                <w:sz w:val="18"/>
                <w:szCs w:val="18"/>
              </w:rPr>
              <w:t>Б</w:t>
            </w:r>
          </w:p>
        </w:tc>
      </w:tr>
      <w:tr w:rsidR="003A5711" w:rsidRPr="00B92096" w14:paraId="43AB657D"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0CFB356" w14:textId="77777777" w:rsidR="003A5711" w:rsidRPr="00B92096" w:rsidRDefault="003A5711" w:rsidP="00DF33E0">
            <w:pPr>
              <w:jc w:val="right"/>
            </w:pPr>
            <w:r>
              <w:t>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B1FAEA7" w14:textId="77777777" w:rsidR="003A5711" w:rsidRPr="00B92096" w:rsidRDefault="003A5711" w:rsidP="00DF33E0">
            <w:r>
              <w:t>0400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97C1049" w14:textId="77777777" w:rsidR="003A5711" w:rsidRPr="00B92096" w:rsidRDefault="003A5711" w:rsidP="00DF33E0">
            <w:r>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789B5A2" w14:textId="77777777" w:rsidR="003A5711" w:rsidRPr="00B92096" w:rsidRDefault="003A5711" w:rsidP="00DF33E0">
            <w:pPr>
              <w:rPr>
                <w:lang w:val="en-US"/>
              </w:rPr>
            </w:pPr>
            <w:r>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909DE18" w14:textId="77777777" w:rsidR="003A5711" w:rsidRPr="00B92096" w:rsidRDefault="003A5711" w:rsidP="00DF33E0">
            <w:pPr>
              <w:rPr>
                <w:lang w:val="en-US"/>
              </w:rPr>
            </w:pPr>
            <w:r>
              <w:t>0401 + 0402 + 0403 + 0404+ 0405 + 0406+ 0407 + 0408 + 0409</w:t>
            </w:r>
            <w:r w:rsidR="007C017E">
              <w:t xml:space="preserve"> + 0410 + 0411</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A9A1B2E" w14:textId="77777777" w:rsidR="003A5711" w:rsidRPr="00B92096" w:rsidRDefault="003A5711" w:rsidP="00DF33E0">
            <w:r>
              <w:t>4</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45119318" w14:textId="77777777" w:rsidR="003A5711" w:rsidRPr="00B92096" w:rsidRDefault="003A5711" w:rsidP="007C017E">
            <w:r w:rsidRPr="00B92096">
              <w:t>Стр.0</w:t>
            </w:r>
            <w:r>
              <w:t>4</w:t>
            </w:r>
            <w:r w:rsidRPr="00B92096">
              <w:t>0</w:t>
            </w:r>
            <w:r>
              <w:t>0</w:t>
            </w:r>
            <w:r w:rsidRPr="00B92096">
              <w:t xml:space="preserve"> &lt;&gt; Стр.0</w:t>
            </w:r>
            <w:r>
              <w:t>401</w:t>
            </w:r>
            <w:r w:rsidRPr="00B92096">
              <w:t xml:space="preserve"> + Стр.0</w:t>
            </w:r>
            <w:r>
              <w:t>402</w:t>
            </w:r>
            <w:r w:rsidRPr="00B92096">
              <w:t xml:space="preserve"> + Стр.0</w:t>
            </w:r>
            <w:r>
              <w:t>403</w:t>
            </w:r>
            <w:r w:rsidRPr="00B92096">
              <w:t xml:space="preserve"> + Стр.0</w:t>
            </w:r>
            <w:r>
              <w:t>404</w:t>
            </w:r>
            <w:r w:rsidRPr="00B92096">
              <w:t xml:space="preserve"> + Стр.</w:t>
            </w:r>
            <w:r>
              <w:t>0405 + Стр.0406 + Стр.0407 + Стр.0408+ Стр.0409</w:t>
            </w:r>
            <w:r w:rsidRPr="00B92096">
              <w:t xml:space="preserve"> </w:t>
            </w:r>
            <w:r w:rsidR="007C017E">
              <w:t xml:space="preserve">+ Стр.0410+ Стр.0411 </w:t>
            </w:r>
            <w:r w:rsidRPr="00B92096">
              <w:t>- недопустимо</w:t>
            </w:r>
            <w:r w:rsidRPr="00181FB8" w:rsidDel="00F56052">
              <w:t xml:space="preserve"> </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E44E253" w14:textId="77777777" w:rsidR="003A5711" w:rsidRPr="00B92096" w:rsidRDefault="003A5711" w:rsidP="00DF33E0">
            <w:r w:rsidRPr="00510C6A">
              <w:rPr>
                <w:sz w:val="18"/>
                <w:szCs w:val="18"/>
              </w:rPr>
              <w:t>Б</w:t>
            </w:r>
          </w:p>
        </w:tc>
      </w:tr>
      <w:tr w:rsidR="003A5711" w:rsidRPr="00B92096" w14:paraId="10096691"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161565C" w14:textId="77777777" w:rsidR="003A5711" w:rsidRPr="00B92096" w:rsidRDefault="003A5711" w:rsidP="00DF33E0">
            <w:pPr>
              <w:jc w:val="right"/>
            </w:pPr>
            <w:r>
              <w:t>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E3ADB1E" w14:textId="77777777" w:rsidR="003A5711" w:rsidRPr="00B92096" w:rsidRDefault="003A5711" w:rsidP="00DF33E0">
            <w:r>
              <w:t>0500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2F4E39E" w14:textId="77777777" w:rsidR="003A5711" w:rsidRPr="00B92096" w:rsidRDefault="003A5711" w:rsidP="00DF33E0">
            <w:r>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7CCF672" w14:textId="77777777" w:rsidR="003A5711" w:rsidRPr="00181FB8" w:rsidRDefault="003A5711" w:rsidP="00DF33E0">
            <w:r>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D174947" w14:textId="77777777" w:rsidR="003A5711" w:rsidRPr="00B92096" w:rsidRDefault="003A5711" w:rsidP="00DF33E0">
            <w:r>
              <w:t>0501 + 0502+ 0503 + 0504 + 0505 + 0506</w:t>
            </w:r>
            <w:r w:rsidR="00667B55">
              <w:t xml:space="preserve"> +0507</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1632F25" w14:textId="77777777" w:rsidR="003A5711" w:rsidRPr="00B92096" w:rsidRDefault="003A5711" w:rsidP="00DF33E0">
            <w:r>
              <w:t>4</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51445C7" w14:textId="77777777" w:rsidR="003A5711" w:rsidRPr="00181FB8" w:rsidRDefault="003A5711" w:rsidP="00667B55">
            <w:r w:rsidRPr="00B92096">
              <w:t>Стр.0</w:t>
            </w:r>
            <w:r>
              <w:t>5</w:t>
            </w:r>
            <w:r w:rsidRPr="00B92096">
              <w:t>0</w:t>
            </w:r>
            <w:r>
              <w:t>0</w:t>
            </w:r>
            <w:r w:rsidRPr="00B92096">
              <w:t xml:space="preserve"> &lt;&gt; Стр.0</w:t>
            </w:r>
            <w:r>
              <w:t>501</w:t>
            </w:r>
            <w:r w:rsidRPr="00B92096">
              <w:t xml:space="preserve"> + Стр.0</w:t>
            </w:r>
            <w:r>
              <w:t>502</w:t>
            </w:r>
            <w:r w:rsidRPr="00B92096">
              <w:t xml:space="preserve"> + Стр.0</w:t>
            </w:r>
            <w:r>
              <w:t>503</w:t>
            </w:r>
            <w:r w:rsidRPr="00B92096">
              <w:t xml:space="preserve"> + Стр.0</w:t>
            </w:r>
            <w:r>
              <w:t>504</w:t>
            </w:r>
            <w:r w:rsidRPr="00B92096">
              <w:t xml:space="preserve"> + Стр.</w:t>
            </w:r>
            <w:r>
              <w:t>0505 + Стр.0506</w:t>
            </w:r>
            <w:r w:rsidRPr="00B92096">
              <w:t xml:space="preserve"> </w:t>
            </w:r>
            <w:r w:rsidR="00667B55" w:rsidRPr="00B92096">
              <w:t>+ Стр.</w:t>
            </w:r>
            <w:r w:rsidR="00667B55">
              <w:t xml:space="preserve">0507 </w:t>
            </w:r>
            <w:r w:rsidR="00D636F3">
              <w:t>–</w:t>
            </w:r>
            <w:r w:rsidRPr="00B92096">
              <w:t xml:space="preserve"> </w:t>
            </w:r>
            <w:r w:rsidR="00667B55" w:rsidRPr="00B92096">
              <w:t>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5C5CB00" w14:textId="77777777" w:rsidR="003A5711" w:rsidRPr="00B92096" w:rsidRDefault="00667B55" w:rsidP="00DF33E0">
            <w:r>
              <w:rPr>
                <w:sz w:val="18"/>
                <w:szCs w:val="18"/>
              </w:rPr>
              <w:t>Б</w:t>
            </w:r>
          </w:p>
        </w:tc>
      </w:tr>
      <w:tr w:rsidR="003A5711" w:rsidRPr="00B92096" w14:paraId="267A7E70"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53B0788E" w14:textId="77777777" w:rsidR="003A5711" w:rsidRPr="00B92096" w:rsidRDefault="003A5711" w:rsidP="00DF33E0">
            <w:pPr>
              <w:jc w:val="right"/>
            </w:pPr>
            <w:r w:rsidRPr="00B92096">
              <w:t>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40DBC0C" w14:textId="77777777" w:rsidR="003A5711" w:rsidRPr="00B92096" w:rsidRDefault="003A5711" w:rsidP="00DF33E0">
            <w:r>
              <w:t>0600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DF3F7BF" w14:textId="77777777" w:rsidR="003A5711" w:rsidRPr="00B92096" w:rsidRDefault="003A5711" w:rsidP="00DF33E0">
            <w:r>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37416A1" w14:textId="77777777" w:rsidR="003A5711" w:rsidRPr="00B92096" w:rsidRDefault="003A5711" w:rsidP="00DF33E0">
            <w:r>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794F9D3" w14:textId="77777777" w:rsidR="003A5711" w:rsidRPr="00B92096" w:rsidRDefault="003A5711" w:rsidP="00DF33E0">
            <w:r>
              <w:t>0601 + 0602 + 0603 + 0604 + 0605</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940FD9A" w14:textId="77777777" w:rsidR="003A5711" w:rsidRPr="00B92096" w:rsidRDefault="003A5711" w:rsidP="00DF33E0">
            <w:r>
              <w:t>4</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D4DD0CA" w14:textId="20641B88" w:rsidR="003A5711" w:rsidRPr="00B92096" w:rsidRDefault="003A5711" w:rsidP="00DF33E0">
            <w:r w:rsidRPr="00B92096">
              <w:t>Стр.0</w:t>
            </w:r>
            <w:r>
              <w:t>6</w:t>
            </w:r>
            <w:r w:rsidRPr="00B92096">
              <w:t>0</w:t>
            </w:r>
            <w:r>
              <w:t>0</w:t>
            </w:r>
            <w:r w:rsidRPr="00B92096">
              <w:t xml:space="preserve"> &lt;&gt; Стр.0</w:t>
            </w:r>
            <w:r>
              <w:t>601</w:t>
            </w:r>
            <w:r w:rsidRPr="00B92096">
              <w:t xml:space="preserve"> + Стр.0</w:t>
            </w:r>
            <w:r>
              <w:t>602</w:t>
            </w:r>
            <w:r w:rsidRPr="00B92096">
              <w:t xml:space="preserve"> + Стр.0</w:t>
            </w:r>
            <w:r>
              <w:t>603</w:t>
            </w:r>
            <w:r w:rsidRPr="00B92096">
              <w:t xml:space="preserve"> + Стр.0</w:t>
            </w:r>
            <w:r>
              <w:t>604</w:t>
            </w:r>
            <w:r w:rsidRPr="00B92096">
              <w:t xml:space="preserve"> + Стр.</w:t>
            </w:r>
            <w:r>
              <w:t>0605</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D4FB909" w14:textId="77777777" w:rsidR="003A5711" w:rsidRPr="00B92096" w:rsidRDefault="003A5711" w:rsidP="00DF33E0">
            <w:r w:rsidRPr="00510C6A">
              <w:rPr>
                <w:sz w:val="18"/>
                <w:szCs w:val="18"/>
              </w:rPr>
              <w:t>Б</w:t>
            </w:r>
          </w:p>
        </w:tc>
      </w:tr>
      <w:tr w:rsidR="003A5711" w:rsidRPr="00B92096" w14:paraId="3902FC2D"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4516561" w14:textId="77777777" w:rsidR="003A5711" w:rsidRPr="00B92096" w:rsidRDefault="003A5711" w:rsidP="00DF33E0">
            <w:pPr>
              <w:jc w:val="right"/>
            </w:pPr>
            <w:r w:rsidRPr="00B92096">
              <w:t>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1AB1A27" w14:textId="77777777" w:rsidR="003A5711" w:rsidRPr="00B92096" w:rsidRDefault="003A5711" w:rsidP="00DF33E0">
            <w:r w:rsidRPr="00B92096">
              <w:t>070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C16EA77"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362D95B9"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DD5B76C" w14:textId="77777777" w:rsidR="003A5711" w:rsidRPr="00B92096" w:rsidRDefault="003A5711" w:rsidP="00DF33E0">
            <w:r w:rsidRPr="00B92096">
              <w:t>07</w:t>
            </w:r>
            <w:r>
              <w:t>0</w:t>
            </w:r>
            <w:r w:rsidRPr="00B92096">
              <w:t>2+07</w:t>
            </w:r>
            <w:r>
              <w:t>04 + 0705 +</w:t>
            </w:r>
            <w:r w:rsidR="00086C3B">
              <w:t xml:space="preserve"> 0706 +</w:t>
            </w:r>
            <w:r>
              <w:t xml:space="preserve"> 0707 + 0708</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AEA5C36"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6BE06360" w14:textId="7C2C9251" w:rsidR="003A5711" w:rsidRPr="00B92096" w:rsidRDefault="003A5711" w:rsidP="00301785">
            <w:r w:rsidRPr="00B92096">
              <w:t>Стр.070</w:t>
            </w:r>
            <w:r>
              <w:t>0</w:t>
            </w:r>
            <w:r w:rsidRPr="00B92096">
              <w:t xml:space="preserve"> &lt;&gt; Стр.07</w:t>
            </w:r>
            <w:r>
              <w:t>0</w:t>
            </w:r>
            <w:r w:rsidRPr="00B92096">
              <w:t>2</w:t>
            </w:r>
            <w:r>
              <w:t xml:space="preserve"> </w:t>
            </w:r>
            <w:r w:rsidRPr="00B92096">
              <w:t>+</w:t>
            </w:r>
            <w:r>
              <w:t xml:space="preserve"> Стр.</w:t>
            </w:r>
            <w:r w:rsidRPr="00B92096">
              <w:t>07</w:t>
            </w:r>
            <w:r>
              <w:t xml:space="preserve">04 + Стр.0705 </w:t>
            </w:r>
            <w:r w:rsidR="00086C3B">
              <w:t xml:space="preserve">+ Стр. 0706 </w:t>
            </w:r>
            <w:r>
              <w:t>+ Стр. 0707 + Стр.0708</w:t>
            </w:r>
            <w:r w:rsidR="00D5273A">
              <w:t xml:space="preserve"> –</w:t>
            </w:r>
            <w:r w:rsidR="00D5273A" w:rsidRPr="00B92096">
              <w:t xml:space="preserve"> </w:t>
            </w:r>
            <w:r w:rsidR="00086C3B">
              <w:t>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A5138F6" w14:textId="77777777" w:rsidR="003A5711" w:rsidRPr="00B92096" w:rsidRDefault="00086C3B" w:rsidP="00DF33E0">
            <w:r>
              <w:rPr>
                <w:sz w:val="18"/>
                <w:szCs w:val="18"/>
              </w:rPr>
              <w:t>Б</w:t>
            </w:r>
          </w:p>
        </w:tc>
      </w:tr>
      <w:tr w:rsidR="003A5711" w:rsidRPr="00B92096" w14:paraId="1D9658CE"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29116C6" w14:textId="77777777" w:rsidR="003A5711" w:rsidRPr="00B92096" w:rsidRDefault="003A5711" w:rsidP="00DF33E0">
            <w:pPr>
              <w:jc w:val="right"/>
            </w:pPr>
            <w:r w:rsidRPr="00B92096">
              <w:t>7</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3238E42" w14:textId="77777777" w:rsidR="003A5711" w:rsidRPr="00B92096" w:rsidRDefault="003A5711" w:rsidP="00DF33E0">
            <w:r>
              <w:t>0800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6155C23" w14:textId="77777777" w:rsidR="003A5711" w:rsidRPr="00B92096" w:rsidRDefault="003A5711" w:rsidP="00DF33E0">
            <w:r>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C7C5C3E" w14:textId="77777777" w:rsidR="003A5711" w:rsidRPr="00B92096" w:rsidRDefault="003A5711" w:rsidP="00DF33E0">
            <w:r>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9EB92D5" w14:textId="77777777" w:rsidR="003A5711" w:rsidRPr="00B92096" w:rsidRDefault="003A5711" w:rsidP="00DF33E0">
            <w:r>
              <w:t>0802 + 0804 + 0805 + 0807 + 0808</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D6CED31" w14:textId="77777777" w:rsidR="003A5711" w:rsidRPr="00B92096" w:rsidRDefault="003A5711" w:rsidP="00DF33E0">
            <w:r>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6D4354A" w14:textId="77777777" w:rsidR="003A5711" w:rsidRPr="00B92096" w:rsidRDefault="003A5711" w:rsidP="00DF33E0">
            <w:r w:rsidRPr="00B92096">
              <w:t>Стр.0</w:t>
            </w:r>
            <w:r>
              <w:t>800</w:t>
            </w:r>
            <w:r w:rsidRPr="00B92096">
              <w:t xml:space="preserve"> &lt;&gt; Стр.0</w:t>
            </w:r>
            <w:r>
              <w:t>80</w:t>
            </w:r>
            <w:r w:rsidRPr="00B92096">
              <w:t>2</w:t>
            </w:r>
            <w:r>
              <w:t xml:space="preserve"> </w:t>
            </w:r>
            <w:r w:rsidRPr="00B92096">
              <w:t>+</w:t>
            </w:r>
            <w:r>
              <w:t xml:space="preserve"> Стр.</w:t>
            </w:r>
            <w:r w:rsidRPr="00B92096">
              <w:t>0</w:t>
            </w:r>
            <w:r>
              <w:t>804 + Стр.0805 + Стр. 0807 + Стр.0808</w:t>
            </w:r>
            <w:r w:rsidRPr="00B92096">
              <w:t>-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60D0C1B" w14:textId="77777777" w:rsidR="003A5711" w:rsidRPr="00B92096" w:rsidRDefault="003A5711" w:rsidP="00DF33E0">
            <w:r w:rsidRPr="00DC0835">
              <w:rPr>
                <w:sz w:val="18"/>
                <w:szCs w:val="18"/>
              </w:rPr>
              <w:t>Б</w:t>
            </w:r>
          </w:p>
        </w:tc>
      </w:tr>
      <w:tr w:rsidR="003A5711" w:rsidRPr="00B92096" w14:paraId="2466C1A2" w14:textId="77777777" w:rsidTr="00454C2E">
        <w:trPr>
          <w:trHeight w:val="270"/>
          <w:jc w:val="center"/>
        </w:trPr>
        <w:tc>
          <w:tcPr>
            <w:tcW w:w="656" w:type="dxa"/>
            <w:tcBorders>
              <w:top w:val="single" w:sz="4" w:space="0" w:color="auto"/>
              <w:left w:val="single" w:sz="4" w:space="0" w:color="auto"/>
              <w:right w:val="single" w:sz="4" w:space="0" w:color="auto"/>
            </w:tcBorders>
            <w:shd w:val="clear" w:color="auto" w:fill="auto"/>
          </w:tcPr>
          <w:p w14:paraId="2BD98704" w14:textId="77777777" w:rsidR="003A5711" w:rsidRPr="00B92096" w:rsidRDefault="003A5711" w:rsidP="00DF33E0">
            <w:pPr>
              <w:jc w:val="right"/>
            </w:pPr>
            <w:r w:rsidRPr="00B92096">
              <w:t>8</w:t>
            </w:r>
          </w:p>
        </w:tc>
        <w:tc>
          <w:tcPr>
            <w:tcW w:w="884" w:type="dxa"/>
            <w:tcBorders>
              <w:top w:val="single" w:sz="4" w:space="0" w:color="auto"/>
              <w:left w:val="single" w:sz="4" w:space="0" w:color="auto"/>
              <w:right w:val="single" w:sz="4" w:space="0" w:color="auto"/>
            </w:tcBorders>
            <w:shd w:val="clear" w:color="auto" w:fill="auto"/>
          </w:tcPr>
          <w:p w14:paraId="531D766D" w14:textId="77777777" w:rsidR="003A5711" w:rsidRPr="00B92096" w:rsidRDefault="003A5711" w:rsidP="00DF33E0">
            <w:r w:rsidRPr="00B92096">
              <w:t>120</w:t>
            </w:r>
            <w:r>
              <w:t>0</w:t>
            </w:r>
          </w:p>
        </w:tc>
        <w:tc>
          <w:tcPr>
            <w:tcW w:w="1277" w:type="dxa"/>
            <w:tcBorders>
              <w:top w:val="single" w:sz="4" w:space="0" w:color="auto"/>
              <w:left w:val="single" w:sz="4" w:space="0" w:color="auto"/>
              <w:right w:val="single" w:sz="4" w:space="0" w:color="auto"/>
            </w:tcBorders>
            <w:shd w:val="clear" w:color="auto" w:fill="auto"/>
          </w:tcPr>
          <w:p w14:paraId="2C550280" w14:textId="77777777" w:rsidR="003A5711" w:rsidRPr="00B92096" w:rsidRDefault="003A5711" w:rsidP="00DF33E0">
            <w:r w:rsidRPr="00B92096">
              <w:t>*</w:t>
            </w:r>
          </w:p>
        </w:tc>
        <w:tc>
          <w:tcPr>
            <w:tcW w:w="1064" w:type="dxa"/>
            <w:tcBorders>
              <w:top w:val="single" w:sz="4" w:space="0" w:color="auto"/>
              <w:left w:val="single" w:sz="4" w:space="0" w:color="auto"/>
              <w:right w:val="single" w:sz="4" w:space="0" w:color="auto"/>
            </w:tcBorders>
            <w:shd w:val="clear" w:color="auto" w:fill="auto"/>
          </w:tcPr>
          <w:p w14:paraId="544DA63D" w14:textId="77777777" w:rsidR="003A5711" w:rsidRPr="00B92096" w:rsidRDefault="003A5711" w:rsidP="00DF33E0">
            <w:r w:rsidRPr="00181FB8">
              <w:t>=</w:t>
            </w:r>
          </w:p>
        </w:tc>
        <w:tc>
          <w:tcPr>
            <w:tcW w:w="1807" w:type="dxa"/>
            <w:tcBorders>
              <w:top w:val="single" w:sz="4" w:space="0" w:color="auto"/>
              <w:left w:val="single" w:sz="4" w:space="0" w:color="auto"/>
              <w:right w:val="single" w:sz="4" w:space="0" w:color="auto"/>
            </w:tcBorders>
            <w:shd w:val="clear" w:color="auto" w:fill="auto"/>
          </w:tcPr>
          <w:p w14:paraId="41EF65C6" w14:textId="77777777" w:rsidR="003A5711" w:rsidRPr="00B92096" w:rsidRDefault="003A5711" w:rsidP="00DF33E0">
            <w:r w:rsidRPr="00B92096">
              <w:t>12</w:t>
            </w:r>
            <w:r>
              <w:t>0</w:t>
            </w:r>
            <w:r w:rsidRPr="00B92096">
              <w:t>1</w:t>
            </w:r>
            <w:r>
              <w:t xml:space="preserve"> </w:t>
            </w:r>
            <w:r w:rsidRPr="00B92096">
              <w:t>+</w:t>
            </w:r>
            <w:r>
              <w:t xml:space="preserve"> </w:t>
            </w:r>
            <w:r w:rsidRPr="00B92096">
              <w:t>12</w:t>
            </w:r>
            <w:r>
              <w:t>0</w:t>
            </w:r>
            <w:r w:rsidRPr="00B92096">
              <w:t>2</w:t>
            </w:r>
            <w:r>
              <w:t xml:space="preserve"> </w:t>
            </w:r>
            <w:r w:rsidRPr="00B92096">
              <w:t>+</w:t>
            </w:r>
            <w:r>
              <w:t xml:space="preserve"> </w:t>
            </w:r>
            <w:r w:rsidRPr="00B92096">
              <w:t>12</w:t>
            </w:r>
            <w:r>
              <w:t>0</w:t>
            </w:r>
            <w:r w:rsidRPr="00B92096">
              <w:t>3</w:t>
            </w:r>
          </w:p>
        </w:tc>
        <w:tc>
          <w:tcPr>
            <w:tcW w:w="739" w:type="dxa"/>
            <w:tcBorders>
              <w:top w:val="single" w:sz="4" w:space="0" w:color="auto"/>
              <w:left w:val="single" w:sz="4" w:space="0" w:color="auto"/>
              <w:right w:val="single" w:sz="4" w:space="0" w:color="auto"/>
            </w:tcBorders>
            <w:shd w:val="clear" w:color="auto" w:fill="auto"/>
          </w:tcPr>
          <w:p w14:paraId="18204130" w14:textId="77777777" w:rsidR="003A5711" w:rsidRPr="00B92096" w:rsidRDefault="003A5711" w:rsidP="00DF33E0">
            <w:r w:rsidRPr="00B92096">
              <w:t>*</w:t>
            </w:r>
          </w:p>
        </w:tc>
        <w:tc>
          <w:tcPr>
            <w:tcW w:w="3316" w:type="dxa"/>
            <w:tcBorders>
              <w:top w:val="single" w:sz="4" w:space="0" w:color="auto"/>
              <w:left w:val="single" w:sz="4" w:space="0" w:color="auto"/>
              <w:right w:val="single" w:sz="4" w:space="0" w:color="auto"/>
            </w:tcBorders>
            <w:shd w:val="clear" w:color="auto" w:fill="auto"/>
          </w:tcPr>
          <w:p w14:paraId="28718344" w14:textId="77777777" w:rsidR="003A5711" w:rsidRPr="00B92096" w:rsidRDefault="003A5711" w:rsidP="00EA3BFF">
            <w:r>
              <w:t>Стр.</w:t>
            </w:r>
            <w:r w:rsidRPr="00B92096">
              <w:t>12</w:t>
            </w:r>
            <w:r w:rsidRPr="00054845">
              <w:t>0</w:t>
            </w:r>
            <w:r w:rsidRPr="00181FB8">
              <w:t>0</w:t>
            </w:r>
            <w:r>
              <w:t xml:space="preserve"> </w:t>
            </w:r>
            <w:r w:rsidRPr="00181FB8">
              <w:t>&lt;</w:t>
            </w:r>
            <w:r w:rsidRPr="00054845">
              <w:t>&gt;</w:t>
            </w:r>
            <w:r>
              <w:t xml:space="preserve"> Стр.</w:t>
            </w:r>
            <w:r w:rsidRPr="00B92096">
              <w:t>12</w:t>
            </w:r>
            <w:r w:rsidRPr="00054845">
              <w:t>0</w:t>
            </w:r>
            <w:r w:rsidRPr="00B92096">
              <w:t>1</w:t>
            </w:r>
            <w:r>
              <w:t xml:space="preserve"> </w:t>
            </w:r>
            <w:r w:rsidRPr="00B92096">
              <w:t>+</w:t>
            </w:r>
            <w:r>
              <w:t xml:space="preserve"> Стр.</w:t>
            </w:r>
            <w:r w:rsidRPr="00B92096">
              <w:t>12</w:t>
            </w:r>
            <w:r w:rsidRPr="00054845">
              <w:t>0</w:t>
            </w:r>
            <w:r w:rsidRPr="00B92096">
              <w:t>2</w:t>
            </w:r>
            <w:r>
              <w:t xml:space="preserve"> </w:t>
            </w:r>
            <w:r w:rsidRPr="00B92096">
              <w:t>+</w:t>
            </w:r>
            <w:r>
              <w:t xml:space="preserve"> Стр.</w:t>
            </w:r>
            <w:r w:rsidRPr="00B92096">
              <w:t>12</w:t>
            </w:r>
            <w:r w:rsidRPr="000F2C62">
              <w:t>0</w:t>
            </w:r>
            <w:r w:rsidRPr="00B92096">
              <w:t>3</w:t>
            </w:r>
            <w:r w:rsidRPr="00181FB8">
              <w:t xml:space="preserve"> </w:t>
            </w:r>
            <w:r>
              <w:t>–</w:t>
            </w:r>
            <w:r w:rsidRPr="00181FB8">
              <w:t xml:space="preserve"> </w:t>
            </w:r>
            <w:r w:rsidR="00007A0A">
              <w:t>недопустимо</w:t>
            </w:r>
          </w:p>
        </w:tc>
        <w:tc>
          <w:tcPr>
            <w:tcW w:w="754" w:type="dxa"/>
            <w:tcBorders>
              <w:top w:val="single" w:sz="4" w:space="0" w:color="auto"/>
              <w:left w:val="single" w:sz="4" w:space="0" w:color="auto"/>
              <w:right w:val="single" w:sz="4" w:space="0" w:color="auto"/>
            </w:tcBorders>
            <w:shd w:val="clear" w:color="auto" w:fill="auto"/>
          </w:tcPr>
          <w:p w14:paraId="25C57D5B" w14:textId="77777777" w:rsidR="003A5711" w:rsidRDefault="003A5711" w:rsidP="00DF33E0">
            <w:r w:rsidRPr="00DC0835">
              <w:rPr>
                <w:sz w:val="18"/>
                <w:szCs w:val="18"/>
              </w:rPr>
              <w:t>Б</w:t>
            </w:r>
          </w:p>
        </w:tc>
      </w:tr>
      <w:tr w:rsidR="003A5711" w:rsidRPr="00B92096" w14:paraId="4E9DB774" w14:textId="77777777" w:rsidTr="00454C2E">
        <w:trPr>
          <w:trHeight w:val="330"/>
          <w:jc w:val="center"/>
        </w:trPr>
        <w:tc>
          <w:tcPr>
            <w:tcW w:w="656" w:type="dxa"/>
            <w:tcBorders>
              <w:top w:val="single" w:sz="4" w:space="0" w:color="auto"/>
              <w:left w:val="single" w:sz="4" w:space="0" w:color="auto"/>
              <w:right w:val="single" w:sz="4" w:space="0" w:color="auto"/>
            </w:tcBorders>
            <w:shd w:val="clear" w:color="auto" w:fill="auto"/>
          </w:tcPr>
          <w:p w14:paraId="151F38D3" w14:textId="77777777" w:rsidR="003A5711" w:rsidRPr="00B92096" w:rsidRDefault="003A5711" w:rsidP="00DF33E0">
            <w:pPr>
              <w:jc w:val="right"/>
            </w:pPr>
            <w:r w:rsidRPr="00B92096">
              <w:t>9</w:t>
            </w:r>
          </w:p>
        </w:tc>
        <w:tc>
          <w:tcPr>
            <w:tcW w:w="884" w:type="dxa"/>
            <w:tcBorders>
              <w:top w:val="single" w:sz="4" w:space="0" w:color="auto"/>
              <w:left w:val="single" w:sz="4" w:space="0" w:color="auto"/>
              <w:right w:val="single" w:sz="4" w:space="0" w:color="auto"/>
            </w:tcBorders>
            <w:shd w:val="clear" w:color="auto" w:fill="auto"/>
          </w:tcPr>
          <w:p w14:paraId="69D3A960" w14:textId="77777777" w:rsidR="003A5711" w:rsidRPr="00B92096" w:rsidRDefault="003A5711" w:rsidP="00DF33E0">
            <w:r w:rsidRPr="00B92096">
              <w:t>130</w:t>
            </w:r>
            <w:r>
              <w:t>0</w:t>
            </w:r>
          </w:p>
        </w:tc>
        <w:tc>
          <w:tcPr>
            <w:tcW w:w="1277" w:type="dxa"/>
            <w:tcBorders>
              <w:top w:val="single" w:sz="4" w:space="0" w:color="auto"/>
              <w:left w:val="single" w:sz="4" w:space="0" w:color="auto"/>
              <w:right w:val="single" w:sz="4" w:space="0" w:color="auto"/>
            </w:tcBorders>
            <w:shd w:val="clear" w:color="auto" w:fill="auto"/>
          </w:tcPr>
          <w:p w14:paraId="7815C6F3" w14:textId="77777777" w:rsidR="003A5711" w:rsidRPr="00B92096" w:rsidRDefault="003A5711" w:rsidP="00DF33E0">
            <w:r w:rsidRPr="00B92096">
              <w:t>*</w:t>
            </w:r>
          </w:p>
        </w:tc>
        <w:tc>
          <w:tcPr>
            <w:tcW w:w="1064" w:type="dxa"/>
            <w:tcBorders>
              <w:top w:val="single" w:sz="4" w:space="0" w:color="auto"/>
              <w:left w:val="single" w:sz="4" w:space="0" w:color="auto"/>
              <w:right w:val="single" w:sz="4" w:space="0" w:color="auto"/>
            </w:tcBorders>
            <w:shd w:val="clear" w:color="auto" w:fill="auto"/>
          </w:tcPr>
          <w:p w14:paraId="767E5AE0" w14:textId="77777777" w:rsidR="003A5711" w:rsidRPr="00B92096" w:rsidRDefault="003A5711" w:rsidP="00DF33E0">
            <w:r w:rsidRPr="00B92096">
              <w:t>=</w:t>
            </w:r>
          </w:p>
        </w:tc>
        <w:tc>
          <w:tcPr>
            <w:tcW w:w="1807" w:type="dxa"/>
            <w:tcBorders>
              <w:top w:val="single" w:sz="4" w:space="0" w:color="auto"/>
              <w:left w:val="single" w:sz="4" w:space="0" w:color="auto"/>
              <w:right w:val="single" w:sz="4" w:space="0" w:color="auto"/>
            </w:tcBorders>
            <w:shd w:val="clear" w:color="auto" w:fill="auto"/>
          </w:tcPr>
          <w:p w14:paraId="6871344A" w14:textId="77777777" w:rsidR="003A5711" w:rsidRPr="007A208F" w:rsidRDefault="003A5711" w:rsidP="00DF33E0">
            <w:pPr>
              <w:rPr>
                <w:lang w:val="en-US"/>
              </w:rPr>
            </w:pPr>
            <w:r w:rsidRPr="00B92096">
              <w:t>140</w:t>
            </w:r>
            <w:r>
              <w:rPr>
                <w:lang w:val="en-US"/>
              </w:rPr>
              <w:t>0 + 1600</w:t>
            </w:r>
          </w:p>
        </w:tc>
        <w:tc>
          <w:tcPr>
            <w:tcW w:w="739" w:type="dxa"/>
            <w:tcBorders>
              <w:top w:val="single" w:sz="4" w:space="0" w:color="auto"/>
              <w:left w:val="single" w:sz="4" w:space="0" w:color="auto"/>
              <w:right w:val="single" w:sz="4" w:space="0" w:color="auto"/>
            </w:tcBorders>
            <w:shd w:val="clear" w:color="auto" w:fill="auto"/>
          </w:tcPr>
          <w:p w14:paraId="59EFF0E5" w14:textId="77777777" w:rsidR="003A5711" w:rsidRPr="00B92096" w:rsidRDefault="003A5711" w:rsidP="00DF33E0"/>
        </w:tc>
        <w:tc>
          <w:tcPr>
            <w:tcW w:w="3316" w:type="dxa"/>
            <w:tcBorders>
              <w:top w:val="single" w:sz="4" w:space="0" w:color="auto"/>
              <w:left w:val="single" w:sz="4" w:space="0" w:color="auto"/>
              <w:right w:val="single" w:sz="4" w:space="0" w:color="auto"/>
            </w:tcBorders>
            <w:shd w:val="clear" w:color="auto" w:fill="auto"/>
          </w:tcPr>
          <w:p w14:paraId="64F95E40" w14:textId="5F47F202" w:rsidR="003A5711" w:rsidRPr="00B92096" w:rsidRDefault="003A5711" w:rsidP="00DF33E0">
            <w:r w:rsidRPr="00B92096">
              <w:t>Стр.130&lt;&gt; Стр140</w:t>
            </w:r>
            <w:r w:rsidRPr="007A208F">
              <w:t xml:space="preserve">0 + </w:t>
            </w:r>
            <w:r>
              <w:t xml:space="preserve">Стр.1600 </w:t>
            </w:r>
            <w:r w:rsidR="007230B8">
              <w:t>–</w:t>
            </w:r>
            <w:r w:rsidRPr="00B92096">
              <w:t xml:space="preserve"> недопустимо</w:t>
            </w:r>
          </w:p>
        </w:tc>
        <w:tc>
          <w:tcPr>
            <w:tcW w:w="754" w:type="dxa"/>
            <w:tcBorders>
              <w:top w:val="single" w:sz="4" w:space="0" w:color="auto"/>
              <w:left w:val="single" w:sz="4" w:space="0" w:color="auto"/>
              <w:right w:val="single" w:sz="4" w:space="0" w:color="auto"/>
            </w:tcBorders>
            <w:shd w:val="clear" w:color="auto" w:fill="auto"/>
          </w:tcPr>
          <w:p w14:paraId="4DA1AE04" w14:textId="77777777" w:rsidR="003A5711" w:rsidRPr="00B92096" w:rsidRDefault="003A5711" w:rsidP="00DF33E0">
            <w:r w:rsidRPr="00DC0835">
              <w:rPr>
                <w:sz w:val="18"/>
                <w:szCs w:val="18"/>
              </w:rPr>
              <w:t>Б</w:t>
            </w:r>
          </w:p>
        </w:tc>
      </w:tr>
      <w:tr w:rsidR="003A5711" w:rsidRPr="00B92096" w14:paraId="09F0363F"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393BB7A" w14:textId="77777777" w:rsidR="003A5711" w:rsidRPr="00B92096" w:rsidRDefault="003A5711" w:rsidP="00DF33E0">
            <w:pPr>
              <w:jc w:val="right"/>
            </w:pPr>
            <w:r w:rsidRPr="00B92096">
              <w:t>10</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58C0519" w14:textId="77777777" w:rsidR="003A5711" w:rsidRPr="00B92096" w:rsidRDefault="003A5711" w:rsidP="00DF33E0">
            <w:r w:rsidRPr="00B92096">
              <w:t>140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7AC5864"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9C7B2AA"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D1E28C1" w14:textId="77777777" w:rsidR="003A5711" w:rsidRPr="00B92096" w:rsidRDefault="003A5711" w:rsidP="00DF33E0">
            <w:r w:rsidRPr="00B92096">
              <w:t>141</w:t>
            </w:r>
            <w:r>
              <w:t xml:space="preserve">0 </w:t>
            </w:r>
            <w:r w:rsidRPr="00B92096">
              <w:t>+</w:t>
            </w:r>
            <w:r>
              <w:t xml:space="preserve"> </w:t>
            </w:r>
            <w:r w:rsidRPr="00B92096">
              <w:t>142</w:t>
            </w:r>
            <w:r>
              <w:t xml:space="preserve">0 </w:t>
            </w:r>
            <w:r w:rsidRPr="00B92096">
              <w:t>+</w:t>
            </w:r>
            <w:r>
              <w:t xml:space="preserve"> </w:t>
            </w:r>
            <w:r w:rsidRPr="00B92096">
              <w:t>143</w:t>
            </w:r>
            <w:r>
              <w:t xml:space="preserve">0 </w:t>
            </w:r>
            <w:r w:rsidRPr="00B92096">
              <w:t>+</w:t>
            </w:r>
            <w:r>
              <w:t xml:space="preserve"> </w:t>
            </w:r>
            <w:r w:rsidRPr="00B92096">
              <w:t>144</w:t>
            </w:r>
            <w:r>
              <w:t>0</w:t>
            </w:r>
            <w:r w:rsidR="007C017E">
              <w:t xml:space="preserve"> + 1450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90E5DD7"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732BFF9" w14:textId="439F870F" w:rsidR="003A5711" w:rsidRPr="00B92096" w:rsidRDefault="003A5711" w:rsidP="007C017E">
            <w:r w:rsidRPr="00B92096">
              <w:t>Стр.140</w:t>
            </w:r>
            <w:r>
              <w:t>0</w:t>
            </w:r>
            <w:r w:rsidRPr="00B92096">
              <w:t xml:space="preserve"> &lt;&gt; Стр.141</w:t>
            </w:r>
            <w:r>
              <w:t>0</w:t>
            </w:r>
            <w:r w:rsidRPr="00B92096">
              <w:t xml:space="preserve"> + Стр.142</w:t>
            </w:r>
            <w:r>
              <w:t>0</w:t>
            </w:r>
            <w:r w:rsidRPr="00B92096">
              <w:t xml:space="preserve"> + Стр. 143</w:t>
            </w:r>
            <w:r>
              <w:t>0</w:t>
            </w:r>
            <w:r w:rsidRPr="00B92096">
              <w:t>+ Стр.144</w:t>
            </w:r>
            <w:r>
              <w:t>0</w:t>
            </w:r>
            <w:r w:rsidRPr="00B92096">
              <w:t xml:space="preserve"> </w:t>
            </w:r>
            <w:r w:rsidR="007C017E" w:rsidRPr="00B92096">
              <w:t>+ Стр.14</w:t>
            </w:r>
            <w:r w:rsidR="007C017E">
              <w:t>50</w:t>
            </w:r>
            <w:r w:rsidR="007C017E"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0FB7625" w14:textId="77777777" w:rsidR="003A5711" w:rsidRPr="00B92096" w:rsidRDefault="003A5711" w:rsidP="00DF33E0">
            <w:r w:rsidRPr="00DC0835">
              <w:rPr>
                <w:sz w:val="18"/>
                <w:szCs w:val="18"/>
              </w:rPr>
              <w:t>Б</w:t>
            </w:r>
          </w:p>
        </w:tc>
      </w:tr>
      <w:tr w:rsidR="003A5711" w:rsidRPr="00B92096" w14:paraId="3314F430"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5F5DC954" w14:textId="77777777" w:rsidR="003A5711" w:rsidRPr="00B92096" w:rsidRDefault="003A5711" w:rsidP="00DF33E0">
            <w:pPr>
              <w:jc w:val="right"/>
            </w:pPr>
            <w:r w:rsidRPr="00B92096">
              <w:t>11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C018F6E" w14:textId="77777777" w:rsidR="003A5711" w:rsidRPr="00B92096" w:rsidRDefault="003A5711" w:rsidP="00DF33E0">
            <w:r>
              <w:t>1440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2E848B9" w14:textId="77777777" w:rsidR="003A5711" w:rsidRPr="00B92096" w:rsidRDefault="003A5711" w:rsidP="00DF33E0">
            <w:r>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343AD246" w14:textId="77777777" w:rsidR="003A5711" w:rsidRPr="00B92096" w:rsidRDefault="003A5711" w:rsidP="00DF33E0">
            <w:r>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FA1A4F1" w14:textId="77777777" w:rsidR="003A5711" w:rsidRPr="00B92096" w:rsidRDefault="003A5711" w:rsidP="00DF33E0">
            <w:r w:rsidRPr="00B92096">
              <w:t>14</w:t>
            </w:r>
            <w:r>
              <w:t xml:space="preserve">41 </w:t>
            </w:r>
            <w:r w:rsidRPr="00B92096">
              <w:t>+</w:t>
            </w:r>
            <w:r>
              <w:t xml:space="preserve"> </w:t>
            </w:r>
            <w:r w:rsidRPr="00B92096">
              <w:t>14</w:t>
            </w:r>
            <w:r>
              <w:t xml:space="preserve">42 </w:t>
            </w:r>
            <w:r w:rsidRPr="00B92096">
              <w:t>+</w:t>
            </w:r>
            <w:r>
              <w:t xml:space="preserve"> </w:t>
            </w:r>
            <w:r w:rsidRPr="00B92096">
              <w:t>14</w:t>
            </w:r>
            <w:r>
              <w:t xml:space="preserve">43 </w:t>
            </w:r>
            <w:r w:rsidRPr="00B92096">
              <w:t>+</w:t>
            </w:r>
            <w:r>
              <w:t xml:space="preserve"> </w:t>
            </w:r>
            <w:r w:rsidRPr="00B92096">
              <w:t>144</w:t>
            </w:r>
            <w:r>
              <w:t>4 + 1445 + 1446 + 1449</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7417F68"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76C161B0" w14:textId="5EA011BE" w:rsidR="003A5711" w:rsidRPr="00B92096" w:rsidRDefault="003A5711" w:rsidP="00DF33E0">
            <w:r w:rsidRPr="00B92096">
              <w:t>Стр.140</w:t>
            </w:r>
            <w:r>
              <w:t>0</w:t>
            </w:r>
            <w:r w:rsidRPr="00B92096">
              <w:t xml:space="preserve"> &lt;&gt; Стр.14</w:t>
            </w:r>
            <w:r>
              <w:t>41</w:t>
            </w:r>
            <w:r w:rsidRPr="00B92096">
              <w:t xml:space="preserve"> + Стр.14</w:t>
            </w:r>
            <w:r>
              <w:t>42</w:t>
            </w:r>
            <w:r w:rsidRPr="00B92096">
              <w:t xml:space="preserve"> + Стр.14</w:t>
            </w:r>
            <w:r>
              <w:t xml:space="preserve">43 </w:t>
            </w:r>
            <w:r w:rsidRPr="00B92096">
              <w:t>+ Стр.144</w:t>
            </w:r>
            <w:r>
              <w:t>4</w:t>
            </w:r>
            <w:r w:rsidRPr="00B92096">
              <w:t>+ Стр.14</w:t>
            </w:r>
            <w:r>
              <w:t>45</w:t>
            </w:r>
            <w:r w:rsidRPr="00B92096">
              <w:t xml:space="preserve"> + Стр.14</w:t>
            </w:r>
            <w:r>
              <w:t xml:space="preserve">46 </w:t>
            </w:r>
            <w:r w:rsidRPr="00B92096">
              <w:t>+ Стр.14</w:t>
            </w:r>
            <w:r>
              <w:t xml:space="preserve">49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3CDA3E1" w14:textId="77777777" w:rsidR="003A5711" w:rsidRPr="00B92096" w:rsidRDefault="003A5711" w:rsidP="00DF33E0">
            <w:r w:rsidRPr="009E4F10">
              <w:rPr>
                <w:sz w:val="18"/>
                <w:szCs w:val="18"/>
              </w:rPr>
              <w:t>Б</w:t>
            </w:r>
          </w:p>
        </w:tc>
      </w:tr>
      <w:tr w:rsidR="003A5711" w:rsidRPr="00B92096" w14:paraId="6530FFE8" w14:textId="77777777" w:rsidTr="00454C2E">
        <w:trPr>
          <w:trHeight w:val="225"/>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8D6B01E" w14:textId="77777777" w:rsidR="003A5711" w:rsidRPr="00B92096" w:rsidRDefault="003A5711" w:rsidP="00DF33E0">
            <w:pPr>
              <w:jc w:val="right"/>
            </w:pPr>
            <w:r w:rsidRPr="00B92096">
              <w:t>12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F2F41EB" w14:textId="77777777" w:rsidR="003A5711" w:rsidRPr="00B92096" w:rsidRDefault="003A5711" w:rsidP="00DF33E0">
            <w:r>
              <w:t>1600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300B819"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DA38E38"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693CCD6" w14:textId="77777777" w:rsidR="003A5711" w:rsidRPr="00B92096" w:rsidRDefault="003A5711" w:rsidP="00DF33E0">
            <w:r w:rsidRPr="00B92096">
              <w:t>16</w:t>
            </w:r>
            <w:r>
              <w:t>1</w:t>
            </w:r>
            <w:r w:rsidRPr="00B92096">
              <w:t>0</w:t>
            </w:r>
            <w:r>
              <w:t xml:space="preserve"> </w:t>
            </w:r>
            <w:r w:rsidRPr="00B92096">
              <w:t>+</w:t>
            </w:r>
            <w:r>
              <w:t xml:space="preserve"> </w:t>
            </w:r>
            <w:r w:rsidRPr="00B92096">
              <w:t>1</w:t>
            </w:r>
            <w:r>
              <w:t>620 + 1630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F262D6C"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6A94F7E" w14:textId="45D13592" w:rsidR="003A5711" w:rsidRPr="00B92096" w:rsidRDefault="003A5711" w:rsidP="00DF33E0">
            <w:r w:rsidRPr="00B92096">
              <w:t>Стр.</w:t>
            </w:r>
            <w:r>
              <w:t>1600</w:t>
            </w:r>
            <w:r w:rsidRPr="00B92096">
              <w:t xml:space="preserve"> &lt;&gt; Стр.16</w:t>
            </w:r>
            <w:r>
              <w:t>1</w:t>
            </w:r>
            <w:r w:rsidRPr="00B92096">
              <w:t>0</w:t>
            </w:r>
            <w:r>
              <w:t xml:space="preserve"> </w:t>
            </w:r>
            <w:r w:rsidRPr="00B92096">
              <w:t>+</w:t>
            </w:r>
            <w:r>
              <w:t xml:space="preserve"> </w:t>
            </w:r>
            <w:r w:rsidRPr="00B92096">
              <w:t>Стр.</w:t>
            </w:r>
            <w:r>
              <w:t xml:space="preserve">1620 + </w:t>
            </w:r>
            <w:r w:rsidRPr="00B92096">
              <w:t>Стр.</w:t>
            </w:r>
            <w:r>
              <w:t>1630</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85B64A5" w14:textId="77777777" w:rsidR="003A5711" w:rsidRPr="00B92096" w:rsidRDefault="003A5711" w:rsidP="00DF33E0">
            <w:r w:rsidRPr="009E4F10">
              <w:rPr>
                <w:sz w:val="18"/>
                <w:szCs w:val="18"/>
              </w:rPr>
              <w:t>Б</w:t>
            </w:r>
          </w:p>
        </w:tc>
      </w:tr>
      <w:tr w:rsidR="003A5711" w:rsidRPr="00B92096" w14:paraId="63F4C95E" w14:textId="77777777" w:rsidTr="00454C2E">
        <w:trPr>
          <w:trHeight w:val="330"/>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3D64BC3" w14:textId="77777777" w:rsidR="003A5711" w:rsidRPr="00B92096" w:rsidRDefault="003A5711" w:rsidP="00DF33E0">
            <w:pPr>
              <w:jc w:val="right"/>
            </w:pPr>
            <w:r w:rsidRPr="00B92096">
              <w:t>13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F254191" w14:textId="77777777" w:rsidR="003A5711" w:rsidRPr="00B92096" w:rsidRDefault="003A5711" w:rsidP="00DF33E0">
            <w:r w:rsidRPr="00B92096">
              <w:t>16</w:t>
            </w:r>
            <w:r>
              <w:t>3</w:t>
            </w:r>
            <w:r w:rsidRPr="00B92096">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3514DB1"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11E3612"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F0D4846" w14:textId="77777777" w:rsidR="003A5711" w:rsidRPr="00B92096" w:rsidRDefault="003A5711" w:rsidP="00DF33E0">
            <w:r w:rsidRPr="00B92096">
              <w:t>16</w:t>
            </w:r>
            <w:r>
              <w:t>3</w:t>
            </w:r>
            <w:r w:rsidRPr="00B92096">
              <w:t>1</w:t>
            </w:r>
            <w:r>
              <w:t xml:space="preserve"> </w:t>
            </w:r>
            <w:r w:rsidRPr="00B92096">
              <w:t>+</w:t>
            </w:r>
            <w:r>
              <w:t xml:space="preserve"> </w:t>
            </w:r>
            <w:r w:rsidRPr="00B92096">
              <w:t>16</w:t>
            </w:r>
            <w:r>
              <w:t>3</w:t>
            </w:r>
            <w:r w:rsidRPr="00B92096">
              <w:t>2</w:t>
            </w:r>
            <w:r>
              <w:t xml:space="preserve"> </w:t>
            </w:r>
            <w:r w:rsidRPr="00B92096">
              <w:t>+</w:t>
            </w:r>
            <w:r>
              <w:t xml:space="preserve"> </w:t>
            </w:r>
            <w:r w:rsidRPr="00B92096">
              <w:t>16</w:t>
            </w:r>
            <w:r>
              <w:t>3</w:t>
            </w:r>
            <w:r w:rsidRPr="00B92096">
              <w:t>3</w:t>
            </w:r>
            <w:r>
              <w:t xml:space="preserve"> </w:t>
            </w:r>
            <w:r w:rsidRPr="00B92096">
              <w:t>+</w:t>
            </w:r>
            <w:r>
              <w:t xml:space="preserve"> </w:t>
            </w:r>
            <w:r w:rsidRPr="00B92096">
              <w:t>16</w:t>
            </w:r>
            <w:r>
              <w:t>3</w:t>
            </w:r>
            <w:r w:rsidRPr="00B92096">
              <w:t>4</w:t>
            </w:r>
            <w:r>
              <w:t xml:space="preserve"> + 1635 + 1636 + 1637</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B9AA051"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604F2B5" w14:textId="6FDFABFE" w:rsidR="003A5711" w:rsidRPr="00B92096" w:rsidRDefault="003A5711" w:rsidP="00DF33E0">
            <w:r w:rsidRPr="00B92096">
              <w:t>Стр.16</w:t>
            </w:r>
            <w:r>
              <w:t>3</w:t>
            </w:r>
            <w:r w:rsidRPr="00B92096">
              <w:t>0 &lt;&gt; Стр.16</w:t>
            </w:r>
            <w:r>
              <w:t>3</w:t>
            </w:r>
            <w:r w:rsidRPr="00B92096">
              <w:t>1 + Стр.16</w:t>
            </w:r>
            <w:r>
              <w:t>3</w:t>
            </w:r>
            <w:r w:rsidRPr="00B92096">
              <w:t>2 + Стр. 16</w:t>
            </w:r>
            <w:r>
              <w:t>3</w:t>
            </w:r>
            <w:r w:rsidRPr="00B92096">
              <w:t>3</w:t>
            </w:r>
            <w:r>
              <w:t xml:space="preserve"> </w:t>
            </w:r>
            <w:r w:rsidRPr="00B92096">
              <w:t>+ Стр.16</w:t>
            </w:r>
            <w:r>
              <w:t>3</w:t>
            </w:r>
            <w:r w:rsidRPr="00B92096">
              <w:t>4 + Стр.16</w:t>
            </w:r>
            <w:r>
              <w:t xml:space="preserve">35 </w:t>
            </w:r>
            <w:r w:rsidRPr="00B92096">
              <w:t>+ Стр.16</w:t>
            </w:r>
            <w:r>
              <w:t xml:space="preserve">36 </w:t>
            </w:r>
            <w:r w:rsidRPr="00B92096">
              <w:t>+ Стр.16</w:t>
            </w:r>
            <w:r>
              <w:t>37</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56DFD4D5" w14:textId="77777777" w:rsidR="003A5711" w:rsidRPr="00B92096" w:rsidRDefault="003A5711" w:rsidP="00DF33E0">
            <w:r w:rsidRPr="009E4F10">
              <w:rPr>
                <w:sz w:val="18"/>
                <w:szCs w:val="18"/>
              </w:rPr>
              <w:t>Б</w:t>
            </w:r>
          </w:p>
        </w:tc>
      </w:tr>
      <w:tr w:rsidR="003A5711" w:rsidRPr="00B92096" w14:paraId="23432DB7" w14:textId="77777777" w:rsidTr="00454C2E">
        <w:trPr>
          <w:trHeight w:val="330"/>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0DDFAC2" w14:textId="77777777" w:rsidR="003A5711" w:rsidRPr="00B92096" w:rsidRDefault="003A5711" w:rsidP="00DF33E0">
            <w:pPr>
              <w:jc w:val="right"/>
            </w:pPr>
            <w:r w:rsidRPr="00B92096">
              <w:t>14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EE9B5A0" w14:textId="77777777" w:rsidR="003A5711" w:rsidRPr="00B92096" w:rsidRDefault="003A5711" w:rsidP="00DF33E0">
            <w:r w:rsidRPr="00B92096">
              <w:t>180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6E98A1A"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863CC28"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79BE3A9" w14:textId="77777777" w:rsidR="003A5711" w:rsidRPr="00B92096" w:rsidRDefault="003A5711" w:rsidP="00DF33E0">
            <w:r>
              <w:t>1900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7279AF05"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413C50D9" w14:textId="0DCEC117" w:rsidR="003A5711" w:rsidRPr="00B92096" w:rsidRDefault="003A5711" w:rsidP="00DF33E0">
            <w:r w:rsidRPr="00B92096">
              <w:t>Стр.180</w:t>
            </w:r>
            <w:r>
              <w:t>0</w:t>
            </w:r>
            <w:r w:rsidRPr="00B92096">
              <w:t xml:space="preserve"> &lt;&gt; Стр. </w:t>
            </w:r>
            <w:r>
              <w:t>1900</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1F65C64" w14:textId="77777777" w:rsidR="003A5711" w:rsidRPr="00B92096" w:rsidRDefault="003A5711" w:rsidP="00DF33E0">
            <w:r w:rsidRPr="009E4F10">
              <w:rPr>
                <w:sz w:val="18"/>
                <w:szCs w:val="18"/>
              </w:rPr>
              <w:t>Б</w:t>
            </w:r>
          </w:p>
        </w:tc>
      </w:tr>
      <w:tr w:rsidR="003A5711" w:rsidRPr="00B92096" w14:paraId="22F31E09"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33D8099" w14:textId="77777777" w:rsidR="003A5711" w:rsidRPr="00B92096" w:rsidRDefault="003A5711" w:rsidP="00DF33E0">
            <w:pPr>
              <w:jc w:val="right"/>
            </w:pPr>
            <w:r w:rsidRPr="00B92096">
              <w:t>15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97B537C" w14:textId="77777777" w:rsidR="003A5711" w:rsidRPr="00B92096" w:rsidRDefault="003A5711" w:rsidP="00DF33E0">
            <w:r w:rsidRPr="00B92096">
              <w:t>21</w:t>
            </w:r>
            <w:r>
              <w:t>0</w:t>
            </w:r>
            <w:r w:rsidRPr="00B92096">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B3E9716"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B36F511"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664715C" w14:textId="77777777" w:rsidR="003A5711" w:rsidRPr="00B92096" w:rsidRDefault="003A5711" w:rsidP="00DF33E0">
            <w:r w:rsidRPr="00B92096">
              <w:t>22</w:t>
            </w:r>
            <w:r>
              <w:t>0</w:t>
            </w:r>
            <w:r w:rsidRPr="00B92096">
              <w:t>0</w:t>
            </w:r>
            <w:r>
              <w:t xml:space="preserve"> </w:t>
            </w:r>
            <w:r w:rsidRPr="00B92096">
              <w:t>+</w:t>
            </w:r>
            <w:r>
              <w:t xml:space="preserve"> 3200 </w:t>
            </w:r>
            <w:r w:rsidRPr="00B92096">
              <w:t>+</w:t>
            </w:r>
            <w:r>
              <w:t xml:space="preserve"> 3600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65D8448"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6CA877EC" w14:textId="1C0B028A" w:rsidR="003A5711" w:rsidRPr="00B92096" w:rsidRDefault="003A5711" w:rsidP="00DF33E0">
            <w:r w:rsidRPr="00B92096">
              <w:t>Стр.210 &lt;&gt; Стр.22</w:t>
            </w:r>
            <w:r>
              <w:t>0</w:t>
            </w:r>
            <w:r w:rsidRPr="00B92096">
              <w:t>0 +</w:t>
            </w:r>
            <w:r>
              <w:t xml:space="preserve"> </w:t>
            </w:r>
            <w:r w:rsidRPr="00B92096">
              <w:t>Стр.</w:t>
            </w:r>
            <w:r>
              <w:t>3200</w:t>
            </w:r>
            <w:r w:rsidRPr="00B92096">
              <w:t xml:space="preserve"> + Стр.</w:t>
            </w:r>
            <w:r>
              <w:t>3600</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60D9AAA" w14:textId="77777777" w:rsidR="003A5711" w:rsidRPr="00B92096" w:rsidRDefault="003A5711" w:rsidP="00DF33E0">
            <w:r w:rsidRPr="009E4F10">
              <w:rPr>
                <w:sz w:val="18"/>
                <w:szCs w:val="18"/>
              </w:rPr>
              <w:t>Б</w:t>
            </w:r>
          </w:p>
        </w:tc>
      </w:tr>
      <w:tr w:rsidR="003A5711" w:rsidRPr="00B92096" w14:paraId="7C376D5D"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3D41489" w14:textId="77777777" w:rsidR="003A5711" w:rsidRPr="00B92096" w:rsidRDefault="003A5711" w:rsidP="00DF33E0">
            <w:pPr>
              <w:jc w:val="right"/>
            </w:pPr>
            <w:r>
              <w:t>16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A24C0BB" w14:textId="77777777" w:rsidR="003A5711" w:rsidRPr="00B92096" w:rsidRDefault="003A5711" w:rsidP="00DF33E0">
            <w:r w:rsidRPr="00B92096">
              <w:t>220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F02B487"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35D47CC7"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3C3C10D" w14:textId="77777777" w:rsidR="003A5711" w:rsidRPr="00B92096" w:rsidRDefault="003A5711" w:rsidP="005E617B">
            <w:r w:rsidRPr="00B92096">
              <w:t>230</w:t>
            </w:r>
            <w:r>
              <w:t xml:space="preserve">0 </w:t>
            </w:r>
            <w:r w:rsidRPr="00B92096">
              <w:t>+</w:t>
            </w:r>
            <w:r>
              <w:t xml:space="preserve"> </w:t>
            </w:r>
            <w:r w:rsidRPr="00B92096">
              <w:t>240</w:t>
            </w:r>
            <w:r>
              <w:t xml:space="preserve">0 </w:t>
            </w:r>
            <w:r w:rsidRPr="00B92096">
              <w:t>+</w:t>
            </w:r>
            <w:r>
              <w:t xml:space="preserve"> </w:t>
            </w:r>
            <w:r w:rsidRPr="00B92096">
              <w:t>250</w:t>
            </w:r>
            <w:r>
              <w:t xml:space="preserve">0 </w:t>
            </w:r>
            <w:r w:rsidRPr="00B92096">
              <w:t>+</w:t>
            </w:r>
            <w:r>
              <w:t xml:space="preserve"> </w:t>
            </w:r>
            <w:r w:rsidRPr="00B92096">
              <w:t>260</w:t>
            </w:r>
            <w:r>
              <w:t xml:space="preserve">0 </w:t>
            </w:r>
            <w:r w:rsidRPr="00B92096">
              <w:t>+</w:t>
            </w:r>
            <w:r>
              <w:t xml:space="preserve"> </w:t>
            </w:r>
            <w:r w:rsidRPr="00B92096">
              <w:t>270</w:t>
            </w:r>
            <w:r>
              <w:t xml:space="preserve">0 </w:t>
            </w:r>
            <w:r w:rsidRPr="00B92096">
              <w:t>+</w:t>
            </w:r>
            <w:r>
              <w:t xml:space="preserve"> </w:t>
            </w:r>
            <w:r w:rsidRPr="00B92096">
              <w:t>280</w:t>
            </w:r>
            <w:r>
              <w:t xml:space="preserve">0 </w:t>
            </w:r>
            <w:r w:rsidRPr="00B92096">
              <w:t>+ 290</w:t>
            </w:r>
            <w:r>
              <w:t xml:space="preserve">0 </w:t>
            </w:r>
            <w:r w:rsidRPr="00B92096">
              <w:t>+</w:t>
            </w:r>
            <w:r>
              <w:t xml:space="preserve"> </w:t>
            </w:r>
            <w:r w:rsidRPr="00B92096">
              <w:t>300</w:t>
            </w:r>
            <w:r>
              <w:t>0 + 3100 + 3110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77D1D2A1"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478A728F" w14:textId="4F0D460D" w:rsidR="003A5711" w:rsidRPr="00B92096" w:rsidRDefault="003A5711" w:rsidP="005E617B">
            <w:r w:rsidRPr="00B92096">
              <w:t>Стр.220</w:t>
            </w:r>
            <w:r>
              <w:t>0</w:t>
            </w:r>
            <w:r w:rsidRPr="00B92096">
              <w:t xml:space="preserve"> &lt;&gt; Стр.230</w:t>
            </w:r>
            <w:r>
              <w:t>0</w:t>
            </w:r>
            <w:r w:rsidRPr="00B92096">
              <w:t xml:space="preserve"> + Стр.240</w:t>
            </w:r>
            <w:r>
              <w:t>0</w:t>
            </w:r>
            <w:r w:rsidRPr="00B92096">
              <w:t xml:space="preserve"> + 250</w:t>
            </w:r>
            <w:r>
              <w:t xml:space="preserve">0 </w:t>
            </w:r>
            <w:r w:rsidRPr="00B92096">
              <w:t>+</w:t>
            </w:r>
            <w:r>
              <w:t xml:space="preserve"> </w:t>
            </w:r>
            <w:r w:rsidRPr="00B92096">
              <w:t>Стр.260</w:t>
            </w:r>
            <w:r>
              <w:t>0</w:t>
            </w:r>
            <w:r w:rsidRPr="00B92096">
              <w:t xml:space="preserve"> + Стр.270</w:t>
            </w:r>
            <w:r>
              <w:t>0</w:t>
            </w:r>
            <w:r w:rsidRPr="00B92096">
              <w:t xml:space="preserve"> + Стр.280</w:t>
            </w:r>
            <w:r>
              <w:t>0</w:t>
            </w:r>
            <w:r w:rsidRPr="00B92096">
              <w:t xml:space="preserve"> + Стр.290</w:t>
            </w:r>
            <w:r>
              <w:t>0</w:t>
            </w:r>
            <w:r w:rsidRPr="00B92096">
              <w:t xml:space="preserve"> +</w:t>
            </w:r>
            <w:r>
              <w:t xml:space="preserve"> </w:t>
            </w:r>
            <w:r w:rsidRPr="00B92096">
              <w:t>Стр.300</w:t>
            </w:r>
            <w:r>
              <w:t xml:space="preserve">0 + </w:t>
            </w:r>
            <w:r w:rsidRPr="00B92096">
              <w:t>Стр.</w:t>
            </w:r>
            <w:r>
              <w:t xml:space="preserve">3100 + </w:t>
            </w:r>
            <w:r w:rsidRPr="003932A2">
              <w:t>Стр.</w:t>
            </w:r>
            <w:r>
              <w:t xml:space="preserve">3110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559AC65" w14:textId="77777777" w:rsidR="003A5711" w:rsidRPr="00B92096" w:rsidRDefault="003A5711" w:rsidP="00DF33E0">
            <w:r w:rsidRPr="009E4F10">
              <w:rPr>
                <w:sz w:val="18"/>
                <w:szCs w:val="18"/>
              </w:rPr>
              <w:t>Б</w:t>
            </w:r>
          </w:p>
        </w:tc>
      </w:tr>
      <w:tr w:rsidR="003A5711" w:rsidRPr="00B92096" w14:paraId="464455C2"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56B7E58" w14:textId="77777777" w:rsidR="003A5711" w:rsidRPr="00B92096" w:rsidRDefault="003A5711" w:rsidP="00DF33E0">
            <w:pPr>
              <w:jc w:val="right"/>
            </w:pPr>
            <w:r w:rsidRPr="00B92096">
              <w:t>17</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7DAF606" w14:textId="77777777" w:rsidR="003A5711" w:rsidRPr="00B92096" w:rsidRDefault="003A5711" w:rsidP="00DF33E0">
            <w:r w:rsidRPr="00B92096">
              <w:t>230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61D07FD"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2C85D84"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BB833F1" w14:textId="77777777" w:rsidR="003A5711" w:rsidRPr="00B92096" w:rsidRDefault="003A5711" w:rsidP="00DF33E0">
            <w:r w:rsidRPr="00B92096">
              <w:t>23</w:t>
            </w:r>
            <w:r>
              <w:t>0</w:t>
            </w:r>
            <w:r w:rsidRPr="00B92096">
              <w:t>1</w:t>
            </w:r>
            <w:r>
              <w:t xml:space="preserve"> </w:t>
            </w:r>
            <w:r w:rsidRPr="00B92096">
              <w:t>+</w:t>
            </w:r>
            <w:r>
              <w:t xml:space="preserve"> </w:t>
            </w:r>
            <w:r w:rsidRPr="00B92096">
              <w:t>23</w:t>
            </w:r>
            <w:r>
              <w:t>0</w:t>
            </w:r>
            <w:r w:rsidRPr="00B92096">
              <w:t>2</w:t>
            </w:r>
            <w:r>
              <w:t xml:space="preserve"> </w:t>
            </w:r>
            <w:r w:rsidRPr="00B92096">
              <w:t>+</w:t>
            </w:r>
            <w:r>
              <w:t xml:space="preserve"> </w:t>
            </w:r>
            <w:r w:rsidRPr="00B92096">
              <w:t>23</w:t>
            </w:r>
            <w:r>
              <w:t>0</w:t>
            </w:r>
            <w:r w:rsidRPr="00B92096">
              <w:t>3</w:t>
            </w:r>
            <w:r>
              <w:t xml:space="preserve"> + 2304</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4AD9E16"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396944C" w14:textId="77777777" w:rsidR="003A5711" w:rsidRPr="00B92096" w:rsidRDefault="003A5711" w:rsidP="00DF33E0">
            <w:r w:rsidRPr="00B92096">
              <w:t>Стр.230</w:t>
            </w:r>
            <w:r>
              <w:t>0</w:t>
            </w:r>
            <w:r w:rsidRPr="00B92096">
              <w:t xml:space="preserve"> &lt;&gt; Стр.23</w:t>
            </w:r>
            <w:r>
              <w:t>0</w:t>
            </w:r>
            <w:r w:rsidRPr="00B92096">
              <w:t>1 + Стр.23</w:t>
            </w:r>
            <w:r>
              <w:t>0</w:t>
            </w:r>
            <w:r w:rsidRPr="00B92096">
              <w:t>2 + Стр.23</w:t>
            </w:r>
            <w:r>
              <w:t>0</w:t>
            </w:r>
            <w:r w:rsidRPr="00B92096">
              <w:t>3</w:t>
            </w:r>
            <w:r>
              <w:t xml:space="preserve"> </w:t>
            </w:r>
            <w:r w:rsidRPr="00B92096">
              <w:t>+ Стр.23</w:t>
            </w:r>
            <w:r>
              <w:t>04</w:t>
            </w:r>
            <w:r w:rsidRPr="00B92096">
              <w:t xml:space="preserve"> – недопустимо </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52C40D70" w14:textId="77777777" w:rsidR="003A5711" w:rsidRPr="00B92096" w:rsidRDefault="003A5711" w:rsidP="00DF33E0">
            <w:r w:rsidRPr="009E4F10">
              <w:rPr>
                <w:sz w:val="18"/>
                <w:szCs w:val="18"/>
              </w:rPr>
              <w:t>Б</w:t>
            </w:r>
          </w:p>
        </w:tc>
      </w:tr>
      <w:tr w:rsidR="003A5711" w:rsidRPr="00B92096" w14:paraId="6DC7ACFC"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69AC5AC" w14:textId="77777777" w:rsidR="003A5711" w:rsidRPr="00B92096" w:rsidRDefault="003A5711" w:rsidP="00DF33E0">
            <w:pPr>
              <w:jc w:val="right"/>
            </w:pPr>
            <w:r w:rsidRPr="00B92096">
              <w:t>18</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A9E3B4A" w14:textId="77777777" w:rsidR="003A5711" w:rsidRPr="00B92096" w:rsidRDefault="003A5711" w:rsidP="00DF33E0">
            <w:r w:rsidRPr="00B92096">
              <w:t>240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3555D9F"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CF59180"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3DBB530" w14:textId="77777777" w:rsidR="003A5711" w:rsidRPr="00B92096" w:rsidRDefault="003A5711" w:rsidP="00DF33E0">
            <w:r>
              <w:t>2401 + 2402 + 2403 + 2</w:t>
            </w:r>
            <w:r w:rsidRPr="00B92096">
              <w:t>4</w:t>
            </w:r>
            <w:r>
              <w:t>0</w:t>
            </w:r>
            <w:r w:rsidRPr="00B92096">
              <w:t>4</w:t>
            </w:r>
            <w:r>
              <w:t xml:space="preserve"> </w:t>
            </w:r>
            <w:r w:rsidRPr="00B92096">
              <w:t>+</w:t>
            </w:r>
            <w:r>
              <w:t xml:space="preserve"> </w:t>
            </w:r>
            <w:r w:rsidRPr="00B92096">
              <w:t>24</w:t>
            </w:r>
            <w:r>
              <w:t>0</w:t>
            </w:r>
            <w:r w:rsidRPr="00B92096">
              <w:t>5</w:t>
            </w:r>
            <w:r>
              <w:t xml:space="preserve"> </w:t>
            </w:r>
            <w:r w:rsidRPr="00B92096">
              <w:t>+</w:t>
            </w:r>
            <w:r>
              <w:t xml:space="preserve"> </w:t>
            </w:r>
            <w:r w:rsidRPr="00B92096">
              <w:t>24</w:t>
            </w:r>
            <w:r>
              <w:t>0</w:t>
            </w:r>
            <w:r w:rsidRPr="00B92096">
              <w:t>6</w:t>
            </w:r>
            <w:r>
              <w:t xml:space="preserve"> + 2407 + 2408</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EC2DC8A"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4935568" w14:textId="3C799A3D" w:rsidR="003A5711" w:rsidRPr="00B92096" w:rsidRDefault="003A5711" w:rsidP="00DF33E0">
            <w:r w:rsidRPr="00B92096">
              <w:t>Стр.240</w:t>
            </w:r>
            <w:r>
              <w:t>0</w:t>
            </w:r>
            <w:r w:rsidRPr="00B92096">
              <w:t xml:space="preserve"> &lt;&gt; Стр.24</w:t>
            </w:r>
            <w:r>
              <w:t>0</w:t>
            </w:r>
            <w:r w:rsidRPr="00B92096">
              <w:t>1 + Стр.24</w:t>
            </w:r>
            <w:r>
              <w:t>0</w:t>
            </w:r>
            <w:r w:rsidRPr="00B92096">
              <w:t>2 + Стр.24</w:t>
            </w:r>
            <w:r>
              <w:t>0</w:t>
            </w:r>
            <w:r w:rsidRPr="00B92096">
              <w:t>3 + Стр.24</w:t>
            </w:r>
            <w:r>
              <w:t>0</w:t>
            </w:r>
            <w:r w:rsidRPr="00B92096">
              <w:t>4 + Стр.24</w:t>
            </w:r>
            <w:r>
              <w:t>0</w:t>
            </w:r>
            <w:r w:rsidRPr="00B92096">
              <w:t>5 + Стр.24</w:t>
            </w:r>
            <w:r>
              <w:t>0</w:t>
            </w:r>
            <w:r w:rsidRPr="00B92096">
              <w:t>6 + Стр.24</w:t>
            </w:r>
            <w:r>
              <w:t>07</w:t>
            </w:r>
            <w:r w:rsidRPr="00B92096">
              <w:t xml:space="preserve"> + Стр.24</w:t>
            </w:r>
            <w:r>
              <w:t>08</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3401DE5" w14:textId="77777777" w:rsidR="003A5711" w:rsidRPr="00B92096" w:rsidRDefault="003A5711" w:rsidP="00DF33E0">
            <w:r w:rsidRPr="009E4F10">
              <w:rPr>
                <w:sz w:val="18"/>
                <w:szCs w:val="18"/>
              </w:rPr>
              <w:t>Б</w:t>
            </w:r>
          </w:p>
        </w:tc>
      </w:tr>
      <w:tr w:rsidR="003A5711" w:rsidRPr="00B92096" w14:paraId="40D47801"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04434BD" w14:textId="77777777" w:rsidR="003A5711" w:rsidRPr="00B92096" w:rsidRDefault="003A5711" w:rsidP="00DF33E0">
            <w:pPr>
              <w:jc w:val="right"/>
            </w:pPr>
            <w:r w:rsidRPr="00B92096">
              <w:t>19</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3A7ED6E" w14:textId="77777777" w:rsidR="003A5711" w:rsidRPr="00B92096" w:rsidRDefault="003A5711" w:rsidP="00DF33E0">
            <w:r w:rsidRPr="00B92096">
              <w:t>260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C4C8CB3"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FBE6CB1"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75CAEF2" w14:textId="77777777" w:rsidR="003A5711" w:rsidRPr="00B92096" w:rsidRDefault="003A5711" w:rsidP="00DF33E0">
            <w:r w:rsidRPr="00B92096">
              <w:t>26</w:t>
            </w:r>
            <w:r>
              <w:t>0</w:t>
            </w:r>
            <w:r w:rsidRPr="00B92096">
              <w:t>1</w:t>
            </w:r>
            <w:r>
              <w:t xml:space="preserve"> </w:t>
            </w:r>
            <w:r w:rsidRPr="00B92096">
              <w:t>+</w:t>
            </w:r>
            <w:r>
              <w:t xml:space="preserve"> </w:t>
            </w:r>
            <w:r w:rsidRPr="00B92096">
              <w:t>26</w:t>
            </w:r>
            <w:r>
              <w:t>0</w:t>
            </w:r>
            <w:r w:rsidRPr="00B92096">
              <w:t>2</w:t>
            </w:r>
            <w:r>
              <w:t xml:space="preserve"> + 2603 + 2604 + 2605 + 2606 + 2607 + 2608 + 2609 + 2611 + 2612</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9B06271"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EBD4B83" w14:textId="5F87EF0C" w:rsidR="003A5711" w:rsidRPr="00B92096" w:rsidRDefault="003A5711" w:rsidP="00DF33E0">
            <w:r w:rsidRPr="00B92096">
              <w:t>Стр.260</w:t>
            </w:r>
            <w:r>
              <w:t>0</w:t>
            </w:r>
            <w:r w:rsidRPr="00B92096">
              <w:t xml:space="preserve"> &lt;&gt; Стр.26</w:t>
            </w:r>
            <w:r>
              <w:t>0</w:t>
            </w:r>
            <w:r w:rsidRPr="00B92096">
              <w:t>1 + Стр.26</w:t>
            </w:r>
            <w:r>
              <w:t>0</w:t>
            </w:r>
            <w:r w:rsidRPr="00B92096">
              <w:t>2 + Стр.26</w:t>
            </w:r>
            <w:r>
              <w:t xml:space="preserve">03 </w:t>
            </w:r>
            <w:r w:rsidRPr="00B92096">
              <w:t>+ Стр.26</w:t>
            </w:r>
            <w:r>
              <w:t xml:space="preserve">04 </w:t>
            </w:r>
            <w:r w:rsidRPr="00B92096">
              <w:t>+ Стр.26</w:t>
            </w:r>
            <w:r>
              <w:t xml:space="preserve">05 </w:t>
            </w:r>
            <w:r w:rsidRPr="00B92096">
              <w:t>+ Стр.26</w:t>
            </w:r>
            <w:r>
              <w:t>06</w:t>
            </w:r>
            <w:r w:rsidRPr="00B92096">
              <w:t xml:space="preserve"> + Стр.26</w:t>
            </w:r>
            <w:r>
              <w:t>07</w:t>
            </w:r>
            <w:r w:rsidRPr="00B92096">
              <w:t xml:space="preserve"> + Стр.26</w:t>
            </w:r>
            <w:r>
              <w:t>08</w:t>
            </w:r>
            <w:r w:rsidRPr="00B92096">
              <w:t xml:space="preserve"> + Стр.26</w:t>
            </w:r>
            <w:r>
              <w:t>09</w:t>
            </w:r>
            <w:r w:rsidRPr="00B92096">
              <w:t xml:space="preserve"> + Стр.26</w:t>
            </w:r>
            <w:r>
              <w:t>11</w:t>
            </w:r>
            <w:r w:rsidRPr="00B92096">
              <w:t xml:space="preserve"> + Стр.26</w:t>
            </w:r>
            <w:r>
              <w:t>1</w:t>
            </w:r>
            <w:r w:rsidRPr="00B92096">
              <w:t xml:space="preserve">2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F06BED9" w14:textId="77777777" w:rsidR="003A5711" w:rsidRPr="00B92096" w:rsidRDefault="003A5711" w:rsidP="00DF33E0">
            <w:r w:rsidRPr="009E4F10">
              <w:rPr>
                <w:sz w:val="18"/>
                <w:szCs w:val="18"/>
              </w:rPr>
              <w:t>Б</w:t>
            </w:r>
          </w:p>
        </w:tc>
      </w:tr>
      <w:tr w:rsidR="003A5711" w:rsidRPr="00B92096" w14:paraId="4DDE951D"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20C8ADE" w14:textId="77777777" w:rsidR="003A5711" w:rsidRPr="00B92096" w:rsidRDefault="003A5711" w:rsidP="00DF33E0">
            <w:pPr>
              <w:jc w:val="right"/>
            </w:pPr>
            <w:r w:rsidRPr="00B92096">
              <w:lastRenderedPageBreak/>
              <w:t>20</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6382B96" w14:textId="77777777" w:rsidR="003A5711" w:rsidRPr="00B92096" w:rsidRDefault="003A5711" w:rsidP="00DF33E0">
            <w:r w:rsidRPr="00B92096">
              <w:t>270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3ECD12A"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3F211086"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283BD78" w14:textId="77777777" w:rsidR="003A5711" w:rsidRPr="00B92096" w:rsidRDefault="003A5711" w:rsidP="00DF33E0">
            <w:r w:rsidRPr="00B92096">
              <w:t>27</w:t>
            </w:r>
            <w:r>
              <w:t>0</w:t>
            </w:r>
            <w:r w:rsidRPr="00B92096">
              <w:t>2 + 27</w:t>
            </w:r>
            <w:r>
              <w:t>0</w:t>
            </w:r>
            <w:r w:rsidRPr="00B92096">
              <w:t>3</w:t>
            </w:r>
            <w:r w:rsidR="00F17C3A">
              <w:t xml:space="preserve"> + 2705 + 2706</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30887CD"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94E89D5" w14:textId="4D3508CC" w:rsidR="003A5711" w:rsidRPr="00B92096" w:rsidRDefault="003A5711" w:rsidP="00F17C3A">
            <w:r w:rsidRPr="00B92096">
              <w:t>Стр.270</w:t>
            </w:r>
            <w:r>
              <w:t>0</w:t>
            </w:r>
            <w:r w:rsidRPr="00B92096">
              <w:t xml:space="preserve"> &lt;&gt; Стр. 27</w:t>
            </w:r>
            <w:r>
              <w:t>0</w:t>
            </w:r>
            <w:r w:rsidRPr="00B92096">
              <w:t>2 + Стр. 27</w:t>
            </w:r>
            <w:r>
              <w:t>0</w:t>
            </w:r>
            <w:r w:rsidRPr="00B92096">
              <w:t xml:space="preserve">3 </w:t>
            </w:r>
            <w:r w:rsidR="00F17C3A">
              <w:t xml:space="preserve">+ </w:t>
            </w:r>
            <w:r w:rsidR="00F17C3A" w:rsidRPr="00B92096">
              <w:t>Стр. 27</w:t>
            </w:r>
            <w:r w:rsidR="00F17C3A">
              <w:t>05</w:t>
            </w:r>
            <w:r w:rsidR="00F17C3A" w:rsidRPr="00B92096">
              <w:t xml:space="preserve"> + Стр. 27</w:t>
            </w:r>
            <w:r w:rsidR="00F17C3A">
              <w:t>06</w:t>
            </w:r>
            <w:r w:rsidR="00F17C3A"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50A795D" w14:textId="77777777" w:rsidR="003A5711" w:rsidRPr="00B92096" w:rsidRDefault="003A5711" w:rsidP="00DF33E0">
            <w:r w:rsidRPr="005308FA">
              <w:rPr>
                <w:sz w:val="18"/>
                <w:szCs w:val="18"/>
              </w:rPr>
              <w:t>Б</w:t>
            </w:r>
          </w:p>
        </w:tc>
      </w:tr>
      <w:tr w:rsidR="003A5711" w:rsidRPr="00B92096" w14:paraId="1F5F8974" w14:textId="77777777" w:rsidTr="00454C2E">
        <w:trPr>
          <w:trHeight w:val="585"/>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F0B5971" w14:textId="77777777" w:rsidR="003A5711" w:rsidRPr="00B92096" w:rsidRDefault="003A5711" w:rsidP="00DF33E0">
            <w:pPr>
              <w:jc w:val="right"/>
            </w:pPr>
            <w:r>
              <w:t>21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1733113" w14:textId="77777777" w:rsidR="003A5711" w:rsidRPr="00B92096" w:rsidRDefault="003A5711" w:rsidP="00DF33E0">
            <w:r w:rsidRPr="00B92096">
              <w:t>280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B2E6477"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DD11CC6"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A498ED9" w14:textId="77777777" w:rsidR="003A5711" w:rsidRPr="00B92096" w:rsidRDefault="003A5711" w:rsidP="00DF33E0">
            <w:r w:rsidRPr="00B92096">
              <w:t>28</w:t>
            </w:r>
            <w:r>
              <w:t>0</w:t>
            </w:r>
            <w:r w:rsidRPr="00B92096">
              <w:t>2</w:t>
            </w:r>
            <w:r>
              <w:t xml:space="preserve"> </w:t>
            </w:r>
            <w:r w:rsidRPr="00B92096">
              <w:t>+</w:t>
            </w:r>
            <w:r>
              <w:t xml:space="preserve"> </w:t>
            </w:r>
            <w:r w:rsidRPr="00B92096">
              <w:t>28</w:t>
            </w:r>
            <w:r>
              <w:t>0</w:t>
            </w:r>
            <w:r w:rsidRPr="00B92096">
              <w:t>3</w:t>
            </w:r>
            <w:r>
              <w:t xml:space="preserve"> + 2804 + 2805 + 2806 + 2807</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72FA2080"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0BDD081" w14:textId="2BC5C789" w:rsidR="003A5711" w:rsidRPr="00B92096" w:rsidRDefault="003A5711" w:rsidP="00DF33E0">
            <w:r w:rsidRPr="00B92096">
              <w:t>Стр.280</w:t>
            </w:r>
            <w:r>
              <w:t>0</w:t>
            </w:r>
            <w:r w:rsidRPr="00B92096">
              <w:t xml:space="preserve"> &lt;&gt; Стр.28</w:t>
            </w:r>
            <w:r>
              <w:t>0</w:t>
            </w:r>
            <w:r w:rsidRPr="00B92096">
              <w:t>2 + Стр.28</w:t>
            </w:r>
            <w:r>
              <w:t>0</w:t>
            </w:r>
            <w:r w:rsidRPr="00B92096">
              <w:t>3 + Стр.28</w:t>
            </w:r>
            <w:r>
              <w:t>04</w:t>
            </w:r>
            <w:r w:rsidRPr="00B92096">
              <w:t xml:space="preserve"> + Стр.28</w:t>
            </w:r>
            <w:r>
              <w:t>05</w:t>
            </w:r>
            <w:r w:rsidRPr="00B92096">
              <w:t xml:space="preserve"> + Стр.28</w:t>
            </w:r>
            <w:r>
              <w:t>06</w:t>
            </w:r>
            <w:r w:rsidRPr="00B92096">
              <w:t xml:space="preserve"> + Стр.28</w:t>
            </w:r>
            <w:r>
              <w:t>07</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CF49E09" w14:textId="77777777" w:rsidR="003A5711" w:rsidRPr="00B92096" w:rsidRDefault="003A5711" w:rsidP="00DF33E0">
            <w:r w:rsidRPr="005308FA">
              <w:rPr>
                <w:sz w:val="18"/>
                <w:szCs w:val="18"/>
              </w:rPr>
              <w:t>Б</w:t>
            </w:r>
          </w:p>
        </w:tc>
      </w:tr>
      <w:tr w:rsidR="003A5711" w:rsidRPr="00B92096" w14:paraId="615DB368" w14:textId="77777777" w:rsidTr="00454C2E">
        <w:trPr>
          <w:trHeight w:val="330"/>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F28DF60" w14:textId="77777777" w:rsidR="003A5711" w:rsidRPr="00B92096" w:rsidRDefault="003A5711" w:rsidP="00DF33E0">
            <w:pPr>
              <w:jc w:val="right"/>
            </w:pPr>
            <w:r w:rsidRPr="00B92096">
              <w:t>22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E0E38DC" w14:textId="77777777" w:rsidR="003A5711" w:rsidRPr="005F444D" w:rsidRDefault="003A5711" w:rsidP="00DF33E0">
            <w:pPr>
              <w:rPr>
                <w:lang w:val="en-US"/>
              </w:rPr>
            </w:pPr>
            <w:r w:rsidRPr="00B92096">
              <w:t>290</w:t>
            </w:r>
            <w:r>
              <w:rPr>
                <w:lang w:val="en-US"/>
              </w:rP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2A81CFD"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66CD599"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84B378F" w14:textId="77777777" w:rsidR="003A5711" w:rsidRPr="00B92096" w:rsidRDefault="003A5711" w:rsidP="00DF33E0">
            <w:r w:rsidRPr="00B92096">
              <w:t>29</w:t>
            </w:r>
            <w:r>
              <w:rPr>
                <w:lang w:val="en-US"/>
              </w:rPr>
              <w:t>0</w:t>
            </w:r>
            <w:r w:rsidRPr="00B92096">
              <w:t>1</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689F2EC8"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DD29396" w14:textId="507CE563" w:rsidR="003A5711" w:rsidRPr="00B92096" w:rsidRDefault="003A5711" w:rsidP="007230B8">
            <w:r w:rsidRPr="00B92096">
              <w:t>Стр. 290</w:t>
            </w:r>
            <w:r>
              <w:rPr>
                <w:lang w:val="en-US"/>
              </w:rPr>
              <w:t>0</w:t>
            </w:r>
            <w:r>
              <w:t xml:space="preserve"> </w:t>
            </w:r>
            <w:r w:rsidRPr="00B92096">
              <w:t>&lt;&gt;</w:t>
            </w:r>
            <w:r>
              <w:t xml:space="preserve"> Стр.</w:t>
            </w:r>
            <w:r w:rsidRPr="00B92096">
              <w:t>29</w:t>
            </w:r>
            <w:r>
              <w:rPr>
                <w:lang w:val="en-US"/>
              </w:rPr>
              <w:t>0</w:t>
            </w:r>
            <w:r w:rsidRPr="00B92096">
              <w:t>1</w:t>
            </w:r>
            <w:r w:rsidR="007230B8">
              <w:t xml:space="preserve"> –</w:t>
            </w:r>
            <w:r>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5274AEAB" w14:textId="77777777" w:rsidR="003A5711" w:rsidRPr="00B92096" w:rsidRDefault="003A5711" w:rsidP="00DF33E0">
            <w:r w:rsidRPr="005308FA">
              <w:rPr>
                <w:sz w:val="18"/>
                <w:szCs w:val="18"/>
              </w:rPr>
              <w:t>Б</w:t>
            </w:r>
          </w:p>
        </w:tc>
      </w:tr>
      <w:tr w:rsidR="003A5711" w:rsidRPr="00B92096" w14:paraId="18E80DAA" w14:textId="77777777" w:rsidTr="00454C2E">
        <w:trPr>
          <w:trHeight w:val="330"/>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2B87C17" w14:textId="77777777" w:rsidR="003A5711" w:rsidRPr="00B92096" w:rsidRDefault="003A5711" w:rsidP="00DF33E0">
            <w:pPr>
              <w:jc w:val="right"/>
            </w:pPr>
            <w:r w:rsidRPr="00B92096">
              <w:t>23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A7D59FE" w14:textId="77777777" w:rsidR="003A5711" w:rsidRPr="00B92096" w:rsidRDefault="003A5711" w:rsidP="00DF33E0">
            <w:r>
              <w:t>3000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5F244BC" w14:textId="77777777" w:rsidR="003A5711" w:rsidRPr="00B92096" w:rsidRDefault="003A5711" w:rsidP="00DF33E0">
            <w:r>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A43A383" w14:textId="77777777" w:rsidR="003A5711" w:rsidRPr="00B92096" w:rsidRDefault="003A5711" w:rsidP="00DF33E0">
            <w:r>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FE48971" w14:textId="77777777" w:rsidR="003A5711" w:rsidRPr="00B92096" w:rsidRDefault="003A5711" w:rsidP="00DF33E0">
            <w:r>
              <w:t xml:space="preserve">3001 + 3002+ 3003 + 3004 + 3005 +3006 </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D799E5F" w14:textId="77777777" w:rsidR="003A5711" w:rsidRPr="00B92096" w:rsidRDefault="003A5711" w:rsidP="00DF33E0">
            <w:r>
              <w:t>4</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DBD990D" w14:textId="415B2255" w:rsidR="003A5711" w:rsidRPr="00B92096" w:rsidRDefault="003A5711" w:rsidP="00DF33E0">
            <w:r w:rsidRPr="00B92096">
              <w:t>Стр.</w:t>
            </w:r>
            <w:r>
              <w:t>300</w:t>
            </w:r>
            <w:r w:rsidRPr="00B92096">
              <w:t>0 &lt;&gt; Стр.</w:t>
            </w:r>
            <w:r>
              <w:t>3001</w:t>
            </w:r>
            <w:r w:rsidRPr="00B92096">
              <w:t xml:space="preserve"> + Стр.</w:t>
            </w:r>
            <w:r>
              <w:t>3002 + Стр.3003 + Стр.3004 + Стр.3005 + Стр.3006</w:t>
            </w:r>
            <w:r w:rsidRPr="00B92096">
              <w:t xml:space="preserve"> </w:t>
            </w:r>
            <w:r w:rsidR="007230B8">
              <w:t>–</w:t>
            </w:r>
            <w:r w:rsidRPr="00B92096">
              <w:t xml:space="preserve"> недопустимо</w:t>
            </w:r>
            <w:r w:rsidRPr="00B92096" w:rsidDel="0083200D">
              <w:t xml:space="preserve"> </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DA548D7" w14:textId="77777777" w:rsidR="003A5711" w:rsidRPr="00B92096" w:rsidRDefault="003A5711" w:rsidP="00DF33E0">
            <w:r w:rsidRPr="005308FA">
              <w:rPr>
                <w:sz w:val="18"/>
                <w:szCs w:val="18"/>
              </w:rPr>
              <w:t>Б</w:t>
            </w:r>
          </w:p>
        </w:tc>
      </w:tr>
      <w:tr w:rsidR="003A5711" w:rsidRPr="00B92096" w14:paraId="49AF9313"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960F705" w14:textId="77777777" w:rsidR="003A5711" w:rsidRPr="00B92096" w:rsidRDefault="003A5711" w:rsidP="00DF33E0">
            <w:pPr>
              <w:jc w:val="right"/>
            </w:pPr>
            <w:r w:rsidRPr="00B92096">
              <w:t>24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7F14080" w14:textId="77777777" w:rsidR="003A5711" w:rsidRPr="00B92096" w:rsidRDefault="003A5711" w:rsidP="00DF33E0">
            <w:r w:rsidRPr="00B92096">
              <w:t>31</w:t>
            </w:r>
            <w:r>
              <w:t>0</w:t>
            </w:r>
            <w:r w:rsidRPr="00B92096">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D44457E"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F2AC830"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74EDC57" w14:textId="77777777" w:rsidR="003A5711" w:rsidRPr="00B92096" w:rsidRDefault="003A5711" w:rsidP="00DF33E0">
            <w:r>
              <w:t>3101 + 3102 + 3103 + 3104 + 3105 + 3106 + 3107 + 3108 + 3109</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767B5AC"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0B14694" w14:textId="375C8923" w:rsidR="003A5711" w:rsidRPr="00B92096" w:rsidRDefault="003A5711" w:rsidP="00DF33E0">
            <w:r w:rsidRPr="00B92096">
              <w:t>Стр.310</w:t>
            </w:r>
            <w:r>
              <w:t>0</w:t>
            </w:r>
            <w:r w:rsidRPr="00B92096">
              <w:t xml:space="preserve"> &lt;&gt; Стр.</w:t>
            </w:r>
            <w:r>
              <w:t xml:space="preserve">3101 </w:t>
            </w:r>
            <w:r w:rsidRPr="00B92096">
              <w:t>+ Стр.</w:t>
            </w:r>
            <w:r>
              <w:t xml:space="preserve">3102 </w:t>
            </w:r>
            <w:r w:rsidRPr="00B92096">
              <w:t>+ Стр.</w:t>
            </w:r>
            <w:r>
              <w:t>3103</w:t>
            </w:r>
            <w:r w:rsidRPr="00B92096">
              <w:t xml:space="preserve"> + Стр.</w:t>
            </w:r>
            <w:r>
              <w:t>3104</w:t>
            </w:r>
            <w:r w:rsidRPr="00B92096">
              <w:t xml:space="preserve"> + Стр.</w:t>
            </w:r>
            <w:r>
              <w:t>3105</w:t>
            </w:r>
            <w:r w:rsidRPr="00B92096">
              <w:t xml:space="preserve"> + Стр.</w:t>
            </w:r>
            <w:r>
              <w:t>3106</w:t>
            </w:r>
            <w:r w:rsidRPr="00B92096">
              <w:t xml:space="preserve"> + Стр.</w:t>
            </w:r>
            <w:r>
              <w:t>3107</w:t>
            </w:r>
            <w:r w:rsidRPr="00B92096">
              <w:t xml:space="preserve"> + Стр.</w:t>
            </w:r>
            <w:r>
              <w:t>3108</w:t>
            </w:r>
            <w:r w:rsidRPr="00B92096">
              <w:t xml:space="preserve"> + Стр.</w:t>
            </w:r>
            <w:r>
              <w:t>3109</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BED4CFF" w14:textId="77777777" w:rsidR="003A5711" w:rsidRPr="00B92096" w:rsidRDefault="003A5711" w:rsidP="00DF33E0">
            <w:r w:rsidRPr="005308FA">
              <w:rPr>
                <w:sz w:val="18"/>
                <w:szCs w:val="18"/>
              </w:rPr>
              <w:t>Б</w:t>
            </w:r>
          </w:p>
        </w:tc>
      </w:tr>
      <w:tr w:rsidR="003A5711" w:rsidRPr="00B92096" w14:paraId="29C79ACD"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FAA2D55" w14:textId="77777777" w:rsidR="003A5711" w:rsidRPr="00B92096" w:rsidRDefault="003A5711" w:rsidP="00DF33E0">
            <w:pPr>
              <w:jc w:val="right"/>
            </w:pPr>
            <w:r w:rsidRPr="00B92096">
              <w:t>2</w:t>
            </w:r>
            <w:r>
              <w:t>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E9A0DE9" w14:textId="77777777" w:rsidR="003A5711" w:rsidRPr="00B92096" w:rsidRDefault="003A5711" w:rsidP="00DF33E0">
            <w:r w:rsidRPr="00B92096">
              <w:t>31</w:t>
            </w:r>
            <w:r>
              <w:t>1</w:t>
            </w:r>
            <w:r w:rsidRPr="00B92096">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714A38D"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DD30E18"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4D09F91" w14:textId="77777777" w:rsidR="003A5711" w:rsidRPr="00B92096" w:rsidRDefault="003A5711" w:rsidP="00DF33E0">
            <w:r>
              <w:t>3111 + 3112 + 3113 + 3114 + 3115 + 3116 + 3117</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2861FEB"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7E835495" w14:textId="547A17CE" w:rsidR="003A5711" w:rsidRPr="00B92096" w:rsidRDefault="003A5711" w:rsidP="00DF33E0">
            <w:r w:rsidRPr="00B92096">
              <w:t>Стр.31</w:t>
            </w:r>
            <w:r>
              <w:t>10</w:t>
            </w:r>
            <w:r w:rsidRPr="00B92096">
              <w:t xml:space="preserve"> &lt;&gt; Стр.</w:t>
            </w:r>
            <w:r>
              <w:t xml:space="preserve">3111 </w:t>
            </w:r>
            <w:r w:rsidRPr="00B92096">
              <w:t>+ Стр.</w:t>
            </w:r>
            <w:r>
              <w:t xml:space="preserve">3112 </w:t>
            </w:r>
            <w:r w:rsidRPr="00B92096">
              <w:t>+ Стр.</w:t>
            </w:r>
            <w:r>
              <w:t>3113</w:t>
            </w:r>
            <w:r w:rsidRPr="00B92096">
              <w:t xml:space="preserve"> + Стр.</w:t>
            </w:r>
            <w:r>
              <w:t>3114</w:t>
            </w:r>
            <w:r w:rsidRPr="00B92096">
              <w:t xml:space="preserve"> + Стр.</w:t>
            </w:r>
            <w:r>
              <w:t>3115</w:t>
            </w:r>
            <w:r w:rsidRPr="00B92096">
              <w:t xml:space="preserve"> + Стр.</w:t>
            </w:r>
            <w:r>
              <w:t>3116</w:t>
            </w:r>
            <w:r w:rsidRPr="00B92096">
              <w:t xml:space="preserve"> + Стр.</w:t>
            </w:r>
            <w:r>
              <w:t>3117</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F50CCA5" w14:textId="77777777" w:rsidR="003A5711" w:rsidRPr="00B92096" w:rsidRDefault="003A5711" w:rsidP="00DF33E0">
            <w:r w:rsidRPr="005308FA">
              <w:rPr>
                <w:sz w:val="18"/>
                <w:szCs w:val="18"/>
              </w:rPr>
              <w:t>Б</w:t>
            </w:r>
          </w:p>
        </w:tc>
      </w:tr>
      <w:tr w:rsidR="003A5711" w:rsidRPr="00B92096" w14:paraId="519B4BE0"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98A818A" w14:textId="77777777" w:rsidR="003A5711" w:rsidRPr="00B92096" w:rsidRDefault="003A5711" w:rsidP="00DF33E0">
            <w:pPr>
              <w:jc w:val="right"/>
            </w:pPr>
            <w:r w:rsidRPr="00B92096">
              <w:t>26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1986786" w14:textId="77777777" w:rsidR="003A5711" w:rsidRPr="00B92096" w:rsidRDefault="003A5711" w:rsidP="00DF33E0">
            <w:r w:rsidRPr="00B92096">
              <w:t>32</w:t>
            </w:r>
            <w:r>
              <w:t>0</w:t>
            </w:r>
            <w:r w:rsidRPr="00B92096">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EC831BB"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128B9A9"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2676ED2" w14:textId="77777777" w:rsidR="003A5711" w:rsidRPr="00B92096" w:rsidRDefault="003A5711" w:rsidP="00DF33E0">
            <w:r>
              <w:t>3300 + 3400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51353D2"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2183577D" w14:textId="6A37686E" w:rsidR="003A5711" w:rsidRPr="00B92096" w:rsidRDefault="003A5711" w:rsidP="00DF33E0">
            <w:r w:rsidRPr="00B92096">
              <w:t>Стр.32</w:t>
            </w:r>
            <w:r>
              <w:t>0</w:t>
            </w:r>
            <w:r w:rsidRPr="00B92096">
              <w:t>0 &lt;&gt; Стр.</w:t>
            </w:r>
            <w:r>
              <w:t>3300</w:t>
            </w:r>
            <w:r w:rsidRPr="00B92096">
              <w:t xml:space="preserve"> + Стр.</w:t>
            </w:r>
            <w:r>
              <w:t>3400</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6C012BA" w14:textId="77777777" w:rsidR="003A5711" w:rsidRPr="00B92096" w:rsidRDefault="003A5711" w:rsidP="00DF33E0">
            <w:r w:rsidRPr="00940D8E">
              <w:rPr>
                <w:sz w:val="18"/>
                <w:szCs w:val="18"/>
              </w:rPr>
              <w:t>Б</w:t>
            </w:r>
          </w:p>
        </w:tc>
      </w:tr>
      <w:tr w:rsidR="003A5711" w:rsidRPr="00B92096" w14:paraId="603CD8AA"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DBAB634" w14:textId="77777777" w:rsidR="003A5711" w:rsidRPr="00B92096" w:rsidRDefault="003A5711" w:rsidP="00DF33E0">
            <w:pPr>
              <w:jc w:val="right"/>
            </w:pPr>
            <w:r w:rsidRPr="00B92096">
              <w:t>27</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EECBCF7" w14:textId="77777777" w:rsidR="003A5711" w:rsidRPr="00B92096" w:rsidRDefault="003A5711" w:rsidP="00DF33E0">
            <w:r w:rsidRPr="00B92096">
              <w:t>330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B19FB91"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ED4A71F"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F1C01A3" w14:textId="77777777" w:rsidR="003A5711" w:rsidRPr="00B92096" w:rsidRDefault="003A5711" w:rsidP="009873B3">
            <w:r>
              <w:t xml:space="preserve">3310 + 3320 + 3330 + 3340 + </w:t>
            </w:r>
            <w:r w:rsidR="009873B3">
              <w:t xml:space="preserve">3350 + </w:t>
            </w:r>
            <w:r>
              <w:t>3390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077BEF4"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CE57055" w14:textId="6AF025BB" w:rsidR="003A5711" w:rsidRPr="00B92096" w:rsidRDefault="003A5711" w:rsidP="009873B3">
            <w:r w:rsidRPr="00B92096">
              <w:t>Стр.33</w:t>
            </w:r>
            <w:r>
              <w:t>0</w:t>
            </w:r>
            <w:r w:rsidRPr="00B92096">
              <w:t>0 &lt;&gt; Стр.</w:t>
            </w:r>
            <w:r>
              <w:t>3310</w:t>
            </w:r>
            <w:r w:rsidRPr="00B92096">
              <w:t xml:space="preserve"> + Стр.</w:t>
            </w:r>
            <w:r>
              <w:t xml:space="preserve">3320 </w:t>
            </w:r>
            <w:r w:rsidRPr="00B92096">
              <w:t>+ Стр.</w:t>
            </w:r>
            <w:r>
              <w:t>3330</w:t>
            </w:r>
            <w:r w:rsidRPr="00B92096">
              <w:t xml:space="preserve"> + Стр.</w:t>
            </w:r>
            <w:r>
              <w:t xml:space="preserve">3340 </w:t>
            </w:r>
            <w:r w:rsidRPr="00B92096">
              <w:t xml:space="preserve">+ </w:t>
            </w:r>
            <w:r w:rsidR="009873B3" w:rsidRPr="00B92096">
              <w:t>Стр.</w:t>
            </w:r>
            <w:r w:rsidR="009873B3">
              <w:t xml:space="preserve">3350 </w:t>
            </w:r>
            <w:r w:rsidR="009873B3" w:rsidRPr="00B92096">
              <w:t xml:space="preserve">+ </w:t>
            </w:r>
            <w:r w:rsidRPr="00B92096">
              <w:t>Стр.</w:t>
            </w:r>
            <w:r>
              <w:t>3390</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913309E" w14:textId="77777777" w:rsidR="003A5711" w:rsidRPr="00B92096" w:rsidRDefault="003A5711" w:rsidP="00DF33E0">
            <w:r w:rsidRPr="00940D8E">
              <w:rPr>
                <w:sz w:val="18"/>
                <w:szCs w:val="18"/>
              </w:rPr>
              <w:t>Б</w:t>
            </w:r>
          </w:p>
        </w:tc>
      </w:tr>
      <w:tr w:rsidR="003A5711" w:rsidRPr="00B92096" w14:paraId="5AC071E1"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950E59A" w14:textId="77777777" w:rsidR="003A5711" w:rsidRPr="00B92096" w:rsidRDefault="003A5711" w:rsidP="00DF33E0">
            <w:pPr>
              <w:jc w:val="right"/>
            </w:pPr>
            <w:r w:rsidRPr="00B92096">
              <w:t>28</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F84F161" w14:textId="77777777" w:rsidR="003A5711" w:rsidRPr="00B92096" w:rsidRDefault="003A5711" w:rsidP="00DF33E0">
            <w:r w:rsidRPr="00B92096">
              <w:t>3</w:t>
            </w:r>
            <w:r>
              <w:t>34</w:t>
            </w:r>
            <w:r w:rsidRPr="00B92096">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A2CE510"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75C73F2"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0D902A6" w14:textId="77777777" w:rsidR="003A5711" w:rsidRPr="00B92096" w:rsidDel="00C63F87" w:rsidRDefault="003A5711" w:rsidP="00DF33E0">
            <w:r>
              <w:t>3346 + 3347</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0477E30"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1C0AFC8" w14:textId="361023C1" w:rsidR="003A5711" w:rsidRPr="00B92096" w:rsidRDefault="003A5711" w:rsidP="00DF33E0">
            <w:r w:rsidRPr="00B92096">
              <w:t>Стр.3</w:t>
            </w:r>
            <w:r>
              <w:t>340</w:t>
            </w:r>
            <w:r w:rsidRPr="00B92096">
              <w:t xml:space="preserve"> &lt;&gt; Стр.</w:t>
            </w:r>
            <w:r>
              <w:t>3346</w:t>
            </w:r>
            <w:r w:rsidRPr="00B92096">
              <w:t xml:space="preserve"> + Стр.</w:t>
            </w:r>
            <w:r>
              <w:t>3347</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8247C46" w14:textId="77777777" w:rsidR="003A5711" w:rsidRPr="00B92096" w:rsidRDefault="003A5711" w:rsidP="00DF33E0">
            <w:r w:rsidRPr="00940D8E">
              <w:rPr>
                <w:sz w:val="18"/>
                <w:szCs w:val="18"/>
              </w:rPr>
              <w:t>Б</w:t>
            </w:r>
          </w:p>
        </w:tc>
      </w:tr>
      <w:tr w:rsidR="003A5711" w:rsidRPr="00B92096" w14:paraId="2B6534D0"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3DDA686" w14:textId="77777777" w:rsidR="003A5711" w:rsidRPr="00B92096" w:rsidRDefault="003A5711" w:rsidP="00DF33E0">
            <w:pPr>
              <w:jc w:val="right"/>
            </w:pPr>
            <w:r w:rsidRPr="00B92096">
              <w:t>29</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94A17BC" w14:textId="77777777" w:rsidR="003A5711" w:rsidRPr="00B92096" w:rsidRDefault="003A5711" w:rsidP="00DF33E0">
            <w:r w:rsidRPr="00B92096">
              <w:t>34</w:t>
            </w:r>
            <w:r>
              <w:t>0</w:t>
            </w:r>
            <w:r w:rsidRPr="00B92096">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A7D2B7C"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EFA29FC"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E297ECA" w14:textId="77777777" w:rsidR="003A5711" w:rsidRPr="00B92096" w:rsidRDefault="003A5711" w:rsidP="00DF33E0">
            <w:r w:rsidRPr="00B92096">
              <w:t>341</w:t>
            </w:r>
            <w:r>
              <w:t xml:space="preserve">0 </w:t>
            </w:r>
            <w:r w:rsidRPr="00B92096">
              <w:t>+</w:t>
            </w:r>
            <w:r>
              <w:t xml:space="preserve"> </w:t>
            </w:r>
            <w:r w:rsidRPr="00B92096">
              <w:t>342</w:t>
            </w:r>
            <w:r>
              <w:t xml:space="preserve">0 </w:t>
            </w:r>
            <w:r w:rsidRPr="00B92096">
              <w:t>+</w:t>
            </w:r>
            <w:r>
              <w:t xml:space="preserve"> </w:t>
            </w:r>
            <w:r w:rsidRPr="00B92096">
              <w:t>343</w:t>
            </w:r>
            <w:r>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8F1E7D9"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635828DA" w14:textId="274C40BC" w:rsidR="003A5711" w:rsidRPr="00B92096" w:rsidRDefault="003A5711" w:rsidP="00DF33E0">
            <w:r w:rsidRPr="00B92096">
              <w:t>Стр.340</w:t>
            </w:r>
            <w:r>
              <w:t>0</w:t>
            </w:r>
            <w:r w:rsidRPr="00B92096">
              <w:t xml:space="preserve"> &lt;&gt; Стр.341</w:t>
            </w:r>
            <w:r>
              <w:t>0</w:t>
            </w:r>
            <w:r w:rsidRPr="00B92096">
              <w:t xml:space="preserve"> + Стр.342</w:t>
            </w:r>
            <w:r>
              <w:t>0</w:t>
            </w:r>
            <w:r w:rsidRPr="00B92096">
              <w:t xml:space="preserve"> + 343</w:t>
            </w:r>
            <w:r>
              <w:t>0</w:t>
            </w:r>
            <w:r w:rsidRPr="00B92096">
              <w:t xml:space="preserve">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82415CD" w14:textId="77777777" w:rsidR="003A5711" w:rsidRPr="00B92096" w:rsidRDefault="003A5711" w:rsidP="00DF33E0">
            <w:r w:rsidRPr="00940D8E">
              <w:rPr>
                <w:sz w:val="18"/>
                <w:szCs w:val="18"/>
              </w:rPr>
              <w:t>Б</w:t>
            </w:r>
          </w:p>
        </w:tc>
      </w:tr>
      <w:tr w:rsidR="00B34C77" w:rsidRPr="00B92096" w14:paraId="429BDC52"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4A7D325" w14:textId="77777777" w:rsidR="00B34C77" w:rsidRPr="00B92096" w:rsidRDefault="00ED5B18" w:rsidP="00DF33E0">
            <w:pPr>
              <w:jc w:val="right"/>
            </w:pPr>
            <w:r>
              <w:t>29.1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55C2C81" w14:textId="77777777" w:rsidR="00B34C77" w:rsidRPr="00B92096" w:rsidRDefault="00B34C77" w:rsidP="00DF33E0">
            <w:r>
              <w:t>3430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C240039" w14:textId="77777777" w:rsidR="00B34C77" w:rsidRPr="00B92096" w:rsidRDefault="00B34C77" w:rsidP="00DF33E0">
            <w:r>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C293664" w14:textId="77777777" w:rsidR="00B34C77" w:rsidRPr="00B92096" w:rsidRDefault="00B34C77" w:rsidP="00DF33E0">
            <w:r>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4187032" w14:textId="77777777" w:rsidR="00B34C77" w:rsidRPr="00B92096" w:rsidRDefault="00B34C77" w:rsidP="00DF33E0">
            <w:r>
              <w:t>3431+3432+3433+3434+3435+3436+3437</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8950E26" w14:textId="77777777" w:rsidR="00B34C77" w:rsidRPr="00B34C77" w:rsidRDefault="00B34C77" w:rsidP="00DF33E0">
            <w:pPr>
              <w:rPr>
                <w:lang w:val="en-US"/>
              </w:rPr>
            </w:pPr>
            <w:r>
              <w:rPr>
                <w:lang w:val="en-US"/>
              </w:rPr>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794C956D" w14:textId="003C0E1A" w:rsidR="00B34C77" w:rsidRPr="00ED5B18" w:rsidRDefault="00B34C77" w:rsidP="00ED5B18">
            <w:r>
              <w:t>Стр.3430</w:t>
            </w:r>
            <w:r w:rsidR="00301785">
              <w:t xml:space="preserve"> </w:t>
            </w:r>
            <w:r w:rsidR="00ED5B18" w:rsidRPr="00ED5B18">
              <w:t>&lt;</w:t>
            </w:r>
            <w:r w:rsidRPr="00B34C77">
              <w:t>&gt;</w:t>
            </w:r>
            <w:r w:rsidR="00301785">
              <w:t xml:space="preserve"> </w:t>
            </w:r>
            <w:r>
              <w:t>Сумма строк</w:t>
            </w:r>
            <w:r w:rsidRPr="00B34C77">
              <w:t xml:space="preserve"> </w:t>
            </w:r>
            <w:r>
              <w:t>3431+3432+3433+3434+3435+3436+3437 –</w:t>
            </w:r>
            <w:r w:rsidRPr="00B34C77">
              <w:t xml:space="preserve"> </w:t>
            </w:r>
            <w:r w:rsidR="00ED5B18">
              <w:t>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A0D7DB2" w14:textId="77777777" w:rsidR="00B34C77" w:rsidRPr="00940D8E" w:rsidRDefault="00462C8E" w:rsidP="00DF33E0">
            <w:pPr>
              <w:rPr>
                <w:sz w:val="18"/>
                <w:szCs w:val="18"/>
              </w:rPr>
            </w:pPr>
            <w:r>
              <w:rPr>
                <w:sz w:val="18"/>
                <w:szCs w:val="18"/>
              </w:rPr>
              <w:t>Б</w:t>
            </w:r>
          </w:p>
        </w:tc>
      </w:tr>
      <w:tr w:rsidR="003A5711" w:rsidRPr="00B92096" w14:paraId="0E0A251E"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0601AA4" w14:textId="77777777" w:rsidR="003A5711" w:rsidRPr="00B92096" w:rsidRDefault="003A5711" w:rsidP="00DF33E0">
            <w:pPr>
              <w:jc w:val="right"/>
            </w:pPr>
            <w:r w:rsidRPr="00B92096">
              <w:t>30</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1EAF227" w14:textId="77777777" w:rsidR="003A5711" w:rsidRPr="00B92096" w:rsidRDefault="003A5711" w:rsidP="00DF33E0">
            <w:r>
              <w:t>3600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D587D4A"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6CB3F6C"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E4CED46" w14:textId="77777777" w:rsidR="003A5711" w:rsidRPr="00B92096" w:rsidRDefault="003A5711" w:rsidP="00DF33E0">
            <w:r>
              <w:t>3800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8376482"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0178D0B" w14:textId="744F31A7" w:rsidR="003A5711" w:rsidRPr="00B92096" w:rsidRDefault="003A5711" w:rsidP="00DF33E0">
            <w:r w:rsidRPr="00B92096">
              <w:t>Стр.</w:t>
            </w:r>
            <w:r>
              <w:t>3600</w:t>
            </w:r>
            <w:r w:rsidRPr="00B92096">
              <w:t xml:space="preserve"> &lt;&gt; Стр.</w:t>
            </w:r>
            <w:r>
              <w:t xml:space="preserve">3800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328AB337" w14:textId="77777777" w:rsidR="003A5711" w:rsidRPr="00B92096" w:rsidRDefault="003A5711" w:rsidP="00DF33E0">
            <w:r w:rsidRPr="00940D8E">
              <w:rPr>
                <w:sz w:val="18"/>
                <w:szCs w:val="18"/>
              </w:rPr>
              <w:t>Б</w:t>
            </w:r>
          </w:p>
        </w:tc>
      </w:tr>
      <w:tr w:rsidR="003A5711" w:rsidRPr="00B92096" w14:paraId="02014028" w14:textId="77777777" w:rsidTr="00454C2E">
        <w:trPr>
          <w:trHeight w:val="330"/>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63EA519" w14:textId="77777777" w:rsidR="003A5711" w:rsidRPr="00B92096" w:rsidRDefault="003A5711" w:rsidP="00DF33E0">
            <w:pPr>
              <w:jc w:val="right"/>
            </w:pPr>
            <w:r w:rsidRPr="00B92096">
              <w:t>31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C508893" w14:textId="77777777" w:rsidR="003A5711" w:rsidRPr="00B92096" w:rsidRDefault="003A5711" w:rsidP="00DF33E0">
            <w:r>
              <w:t>3900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89436BC"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904A123" w14:textId="77777777" w:rsidR="003A5711" w:rsidRPr="00B92096" w:rsidRDefault="003A5711" w:rsidP="00DF33E0">
            <w:r w:rsidRPr="00B92096">
              <w:t>=0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1A6A98F"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01C3B7BB"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4C6C402C" w14:textId="77777777" w:rsidR="003A5711" w:rsidRPr="00B92096" w:rsidRDefault="003A5711" w:rsidP="00DF33E0">
            <w:r w:rsidRPr="00B92096">
              <w:t>Показатели по строк</w:t>
            </w:r>
            <w:r>
              <w:t>е</w:t>
            </w:r>
            <w:r w:rsidRPr="00B92096">
              <w:t xml:space="preserve"> </w:t>
            </w:r>
            <w:r>
              <w:t>3900</w:t>
            </w:r>
            <w:r w:rsidRPr="00B92096">
              <w:t xml:space="preserve"> недопустимы</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FE6BD83" w14:textId="77777777" w:rsidR="003A5711" w:rsidRPr="00B92096" w:rsidRDefault="003A5711" w:rsidP="00DF33E0">
            <w:r w:rsidRPr="002745AC">
              <w:rPr>
                <w:sz w:val="18"/>
                <w:szCs w:val="18"/>
              </w:rPr>
              <w:t>Б</w:t>
            </w:r>
          </w:p>
        </w:tc>
      </w:tr>
      <w:tr w:rsidR="003A5711" w:rsidRPr="00B92096" w14:paraId="03B8E036"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506F1DC" w14:textId="77777777" w:rsidR="003A5711" w:rsidRPr="00B92096" w:rsidRDefault="003A5711" w:rsidP="00DF33E0">
            <w:pPr>
              <w:jc w:val="right"/>
            </w:pPr>
            <w:r w:rsidRPr="00B92096">
              <w:t>32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67948A8" w14:textId="77777777" w:rsidR="003A5711" w:rsidRPr="00B92096" w:rsidRDefault="003A5711" w:rsidP="00DF33E0">
            <w:r w:rsidRPr="00B92096">
              <w:t>400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5E54DA9"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8E101AB"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B09DC95" w14:textId="058A6259" w:rsidR="003A5711" w:rsidRPr="00B92096" w:rsidRDefault="003A5711" w:rsidP="00167C37">
            <w:r w:rsidRPr="00B92096">
              <w:t>500</w:t>
            </w:r>
            <w:r>
              <w:t xml:space="preserve">0 – </w:t>
            </w:r>
            <w:r w:rsidRPr="00B92096">
              <w:t>410</w:t>
            </w:r>
            <w:r>
              <w:t xml:space="preserve">0 </w:t>
            </w:r>
            <w:r w:rsidR="00167C37">
              <w:t>–</w:t>
            </w:r>
            <w:r>
              <w:t xml:space="preserve"> </w:t>
            </w:r>
            <w:r w:rsidR="00167C37" w:rsidRPr="00B92096">
              <w:t>4</w:t>
            </w:r>
            <w:r w:rsidR="00167C37">
              <w:t>9</w:t>
            </w:r>
            <w:r w:rsidR="00167C37" w:rsidRPr="00B92096">
              <w:t>0</w:t>
            </w:r>
            <w:r w:rsidR="00167C37">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64600356"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526CF7D2" w14:textId="046279F9" w:rsidR="003A5711" w:rsidRPr="00B92096" w:rsidRDefault="003A5711" w:rsidP="00167C37">
            <w:r w:rsidRPr="00B92096">
              <w:t>Стр.400</w:t>
            </w:r>
            <w:r>
              <w:t>0</w:t>
            </w:r>
            <w:r w:rsidRPr="00B92096">
              <w:t xml:space="preserve"> &lt;&gt; Стр.500</w:t>
            </w:r>
            <w:r w:rsidR="00490A71">
              <w:t>0</w:t>
            </w:r>
            <w:r>
              <w:t xml:space="preserve"> </w:t>
            </w:r>
            <w:r w:rsidR="007230B8">
              <w:t>–</w:t>
            </w:r>
            <w:r w:rsidRPr="00B92096">
              <w:t xml:space="preserve"> Стр.410</w:t>
            </w:r>
            <w:r>
              <w:t xml:space="preserve">0 </w:t>
            </w:r>
            <w:r w:rsidR="00167C37">
              <w:t>–</w:t>
            </w:r>
            <w:r w:rsidRPr="00B92096">
              <w:t>Стр.</w:t>
            </w:r>
            <w:r w:rsidR="00167C37" w:rsidRPr="00B92096">
              <w:t>4</w:t>
            </w:r>
            <w:r w:rsidR="00167C37">
              <w:t>9</w:t>
            </w:r>
            <w:r w:rsidR="00167C37" w:rsidRPr="00B92096">
              <w:t>0</w:t>
            </w:r>
            <w:r w:rsidR="00167C37">
              <w:t xml:space="preserve">0 </w:t>
            </w:r>
            <w:r w:rsidR="007230B8">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396C1D9D" w14:textId="77777777" w:rsidR="003A5711" w:rsidRPr="00B92096" w:rsidRDefault="003A5711" w:rsidP="00DF33E0">
            <w:r w:rsidRPr="002745AC">
              <w:rPr>
                <w:sz w:val="18"/>
                <w:szCs w:val="18"/>
              </w:rPr>
              <w:t>Б</w:t>
            </w:r>
          </w:p>
        </w:tc>
      </w:tr>
      <w:tr w:rsidR="003A5711" w:rsidRPr="00B92096" w14:paraId="76F2003D"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67E38BA" w14:textId="77777777" w:rsidR="003A5711" w:rsidRPr="00B92096" w:rsidRDefault="003A5711" w:rsidP="00DF33E0">
            <w:pPr>
              <w:jc w:val="right"/>
            </w:pPr>
            <w:r w:rsidRPr="00B92096">
              <w:t>33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35331DB" w14:textId="77777777" w:rsidR="003A5711" w:rsidRPr="00B92096" w:rsidRDefault="003A5711" w:rsidP="00DF33E0">
            <w:r w:rsidRPr="00B92096">
              <w:t>400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9AC62D1"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557D7F8"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6054298" w14:textId="15602558" w:rsidR="003A5711" w:rsidRPr="00B92096" w:rsidRDefault="00167C37" w:rsidP="00DF33E0">
            <w:r>
              <w:t>–</w:t>
            </w:r>
            <w:r w:rsidR="003A5711" w:rsidRPr="00B92096">
              <w:t xml:space="preserve"> (010</w:t>
            </w:r>
            <w:r w:rsidR="003A5711">
              <w:t>0</w:t>
            </w:r>
            <w:r>
              <w:t xml:space="preserve"> </w:t>
            </w:r>
            <w:r w:rsidR="003A5711" w:rsidRPr="00B92096">
              <w:t>– 210</w:t>
            </w:r>
            <w:r w:rsidR="003A5711">
              <w:t>0</w:t>
            </w:r>
            <w:r w:rsidR="003A5711" w:rsidRPr="00B92096">
              <w:t>)</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2D8CAF0"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1EE2DA3" w14:textId="77777777" w:rsidR="003A5711" w:rsidRPr="00B92096" w:rsidRDefault="003A5711" w:rsidP="00DF33E0">
            <w:r w:rsidRPr="00B92096">
              <w:t>Чистое поступление средств не равно чистому изменению остатков средств на счетах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9596E86" w14:textId="77777777" w:rsidR="003A5711" w:rsidRPr="00B92096" w:rsidRDefault="003A5711" w:rsidP="00DF33E0">
            <w:r w:rsidRPr="002745AC">
              <w:rPr>
                <w:sz w:val="18"/>
                <w:szCs w:val="18"/>
              </w:rPr>
              <w:t>Б</w:t>
            </w:r>
          </w:p>
        </w:tc>
      </w:tr>
      <w:tr w:rsidR="003A5711" w:rsidRPr="00B92096" w14:paraId="721BD39B"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D002437" w14:textId="77777777" w:rsidR="003A5711" w:rsidRPr="00B92096" w:rsidRDefault="003A5711" w:rsidP="00DF33E0">
            <w:pPr>
              <w:jc w:val="right"/>
            </w:pPr>
            <w:r w:rsidRPr="00B92096">
              <w:t>34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97A15CA" w14:textId="77777777" w:rsidR="003A5711" w:rsidRPr="00B92096" w:rsidRDefault="003A5711" w:rsidP="00DF33E0">
            <w:r w:rsidRPr="00B92096">
              <w:t>410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BA2CEFB"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FEB62E6"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43E0B29" w14:textId="49FAA66C" w:rsidR="003A5711" w:rsidRPr="00B92096" w:rsidRDefault="003A5711" w:rsidP="00DF33E0">
            <w:r w:rsidRPr="00B92096">
              <w:t>420</w:t>
            </w:r>
            <w:r>
              <w:t xml:space="preserve">0 </w:t>
            </w:r>
            <w:r w:rsidRPr="00B92096">
              <w:t>+</w:t>
            </w:r>
            <w:r>
              <w:t xml:space="preserve"> </w:t>
            </w:r>
            <w:r w:rsidRPr="00B92096">
              <w:t>430</w:t>
            </w:r>
            <w:r>
              <w:t xml:space="preserve">0 </w:t>
            </w:r>
            <w:r w:rsidRPr="00B92096">
              <w:t>+</w:t>
            </w:r>
            <w:r>
              <w:t xml:space="preserve"> </w:t>
            </w:r>
            <w:r w:rsidRPr="00B92096">
              <w:t>440</w:t>
            </w:r>
            <w:r>
              <w:t xml:space="preserve">0 </w:t>
            </w:r>
            <w:r w:rsidRPr="00B92096">
              <w:t>+</w:t>
            </w:r>
            <w:r>
              <w:t xml:space="preserve"> </w:t>
            </w:r>
            <w:r w:rsidRPr="00B92096">
              <w:t>450</w:t>
            </w:r>
            <w:r>
              <w:t>0</w:t>
            </w:r>
            <w:r w:rsidR="00E33505">
              <w:t xml:space="preserve"> + 4600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B3F1C88"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7F3651D0" w14:textId="30540DAC" w:rsidR="003A5711" w:rsidRPr="00B92096" w:rsidRDefault="003A5711" w:rsidP="00E33505">
            <w:r w:rsidRPr="00B92096">
              <w:t>Стр.410</w:t>
            </w:r>
            <w:r>
              <w:t>0</w:t>
            </w:r>
            <w:r w:rsidRPr="00B92096">
              <w:t xml:space="preserve"> &lt;&gt; Стр.420</w:t>
            </w:r>
            <w:r>
              <w:t>0</w:t>
            </w:r>
            <w:r w:rsidRPr="00B92096">
              <w:t xml:space="preserve"> + Стр.430</w:t>
            </w:r>
            <w:r>
              <w:t>0</w:t>
            </w:r>
            <w:r w:rsidRPr="00B92096">
              <w:t>+Стр.440</w:t>
            </w:r>
            <w:r>
              <w:t>0</w:t>
            </w:r>
            <w:r w:rsidRPr="00B92096">
              <w:t>+Стр.450</w:t>
            </w:r>
            <w:r>
              <w:t>0</w:t>
            </w:r>
            <w:r w:rsidR="00E33505" w:rsidRPr="00B92096">
              <w:t>+Стр.4</w:t>
            </w:r>
            <w:r w:rsidR="00E33505">
              <w:t>6</w:t>
            </w:r>
            <w:r w:rsidR="00E33505" w:rsidRPr="00B92096">
              <w:t>0</w:t>
            </w:r>
            <w:r w:rsidR="00E33505">
              <w:t>0</w:t>
            </w:r>
            <w:r>
              <w:t xml:space="preserve"> </w:t>
            </w:r>
            <w:r w:rsidR="00167C37">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1ED928B" w14:textId="77777777" w:rsidR="003A5711" w:rsidRPr="00B92096" w:rsidRDefault="003A5711" w:rsidP="00DF33E0">
            <w:r w:rsidRPr="002745AC">
              <w:rPr>
                <w:sz w:val="18"/>
                <w:szCs w:val="18"/>
              </w:rPr>
              <w:t>Б</w:t>
            </w:r>
          </w:p>
        </w:tc>
      </w:tr>
      <w:tr w:rsidR="003A5711" w:rsidRPr="00B92096" w14:paraId="2E38E775"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091DDD7" w14:textId="77777777" w:rsidR="003A5711" w:rsidRPr="00B92096" w:rsidRDefault="003A5711" w:rsidP="00DF33E0">
            <w:pPr>
              <w:jc w:val="right"/>
            </w:pPr>
            <w:r w:rsidRPr="00B92096">
              <w:t>35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6F856BF" w14:textId="77777777" w:rsidR="003A5711" w:rsidRPr="00B92096" w:rsidRDefault="003A5711" w:rsidP="00DF33E0">
            <w:r w:rsidRPr="00B92096">
              <w:t>420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024CED4"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F1F7500"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4D886F8" w14:textId="77777777" w:rsidR="003A5711" w:rsidRPr="00B92096" w:rsidRDefault="003A5711" w:rsidP="00DF33E0">
            <w:r w:rsidRPr="00B92096">
              <w:t>421</w:t>
            </w:r>
            <w:r>
              <w:t xml:space="preserve">0 </w:t>
            </w:r>
            <w:r w:rsidRPr="00B92096">
              <w:t>+</w:t>
            </w:r>
            <w:r>
              <w:t xml:space="preserve"> </w:t>
            </w:r>
            <w:r w:rsidRPr="00B92096">
              <w:t>422</w:t>
            </w:r>
            <w:r>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1BECF9B"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002F3C5D" w14:textId="47C56596" w:rsidR="003A5711" w:rsidRPr="00B92096" w:rsidRDefault="003A5711" w:rsidP="00DF33E0">
            <w:r w:rsidRPr="00B92096">
              <w:t>Стр.420</w:t>
            </w:r>
            <w:r>
              <w:t>0</w:t>
            </w:r>
            <w:r w:rsidRPr="00B92096">
              <w:t xml:space="preserve"> &lt;&gt; Стр.421</w:t>
            </w:r>
            <w:r>
              <w:t>0</w:t>
            </w:r>
            <w:r w:rsidRPr="00B92096">
              <w:t xml:space="preserve"> + Стр.422</w:t>
            </w:r>
            <w:r>
              <w:t xml:space="preserve">0 </w:t>
            </w:r>
            <w:r w:rsidR="00167C37">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F2B611A" w14:textId="77777777" w:rsidR="003A5711" w:rsidRPr="00B92096" w:rsidRDefault="003A5711" w:rsidP="00DF33E0">
            <w:r w:rsidRPr="002745AC">
              <w:rPr>
                <w:sz w:val="18"/>
                <w:szCs w:val="18"/>
              </w:rPr>
              <w:t>Б</w:t>
            </w:r>
          </w:p>
        </w:tc>
      </w:tr>
      <w:tr w:rsidR="003A5711" w:rsidRPr="00B92096" w14:paraId="399C2957"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58144087" w14:textId="77777777" w:rsidR="003A5711" w:rsidRPr="00B92096" w:rsidRDefault="003A5711" w:rsidP="00DF33E0">
            <w:pPr>
              <w:jc w:val="right"/>
            </w:pPr>
            <w:r w:rsidRPr="00B92096">
              <w:t>36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BFC70C2" w14:textId="77777777" w:rsidR="003A5711" w:rsidRPr="00B92096" w:rsidRDefault="003A5711" w:rsidP="00DF33E0">
            <w:r w:rsidRPr="00B92096">
              <w:t>430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E7E83AA"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68DEBA6"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D95FF71" w14:textId="77777777" w:rsidR="003A5711" w:rsidRPr="00B92096" w:rsidRDefault="003A5711" w:rsidP="00DF33E0">
            <w:r w:rsidRPr="00B92096">
              <w:t>431</w:t>
            </w:r>
            <w:r>
              <w:t xml:space="preserve">0 </w:t>
            </w:r>
            <w:r w:rsidRPr="00B92096">
              <w:t>+</w:t>
            </w:r>
            <w:r>
              <w:t xml:space="preserve"> </w:t>
            </w:r>
            <w:r w:rsidRPr="00B92096">
              <w:t>432</w:t>
            </w:r>
            <w:r>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E757E78"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C81BB6D" w14:textId="0B7D1F40" w:rsidR="003A5711" w:rsidRPr="00B92096" w:rsidRDefault="003A5711" w:rsidP="00DF33E0">
            <w:r w:rsidRPr="00B92096">
              <w:t>Стр.430</w:t>
            </w:r>
            <w:r>
              <w:t>0</w:t>
            </w:r>
            <w:r w:rsidRPr="00B92096">
              <w:t xml:space="preserve"> &lt;&gt; Стр.431</w:t>
            </w:r>
            <w:r>
              <w:t>0</w:t>
            </w:r>
            <w:r w:rsidRPr="00B92096">
              <w:t xml:space="preserve"> + Стр.432</w:t>
            </w:r>
            <w:r>
              <w:t xml:space="preserve">0 </w:t>
            </w:r>
            <w:r w:rsidR="00167C37">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8002BC5" w14:textId="77777777" w:rsidR="003A5711" w:rsidRPr="00B92096" w:rsidRDefault="003A5711" w:rsidP="00DF33E0">
            <w:r w:rsidRPr="002745AC">
              <w:rPr>
                <w:sz w:val="18"/>
                <w:szCs w:val="18"/>
              </w:rPr>
              <w:t>Б</w:t>
            </w:r>
          </w:p>
        </w:tc>
      </w:tr>
      <w:tr w:rsidR="003A5711" w:rsidRPr="00B92096" w14:paraId="5438F64D"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6EAC35A" w14:textId="77777777" w:rsidR="003A5711" w:rsidRPr="00B92096" w:rsidRDefault="003A5711" w:rsidP="00DF33E0">
            <w:pPr>
              <w:jc w:val="right"/>
            </w:pPr>
            <w:r w:rsidRPr="00B92096">
              <w:t>37</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75517E1" w14:textId="77777777" w:rsidR="003A5711" w:rsidRPr="00B92096" w:rsidRDefault="003A5711" w:rsidP="00DF33E0">
            <w:r w:rsidRPr="00B92096">
              <w:t>440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681F7D1"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30CE80B"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12E9CAE" w14:textId="77777777" w:rsidR="003A5711" w:rsidRPr="00B92096" w:rsidRDefault="003A5711" w:rsidP="00DF33E0">
            <w:r w:rsidRPr="00B92096">
              <w:t>441</w:t>
            </w:r>
            <w:r>
              <w:t xml:space="preserve">0 </w:t>
            </w:r>
            <w:r w:rsidRPr="00B92096">
              <w:t>+</w:t>
            </w:r>
            <w:r>
              <w:t xml:space="preserve"> </w:t>
            </w:r>
            <w:r w:rsidRPr="00B92096">
              <w:t>442</w:t>
            </w:r>
            <w:r>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43D78E9"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55447E2" w14:textId="26A69789" w:rsidR="003A5711" w:rsidRPr="00B92096" w:rsidRDefault="003A5711" w:rsidP="00DF33E0">
            <w:r w:rsidRPr="00B92096">
              <w:t>Стр.440</w:t>
            </w:r>
            <w:r>
              <w:t>0</w:t>
            </w:r>
            <w:r w:rsidRPr="00B92096">
              <w:t xml:space="preserve"> &lt;&gt; Стр.441</w:t>
            </w:r>
            <w:r>
              <w:t>0</w:t>
            </w:r>
            <w:r w:rsidRPr="00B92096">
              <w:t xml:space="preserve"> + Стр.442</w:t>
            </w:r>
            <w:r>
              <w:t xml:space="preserve">0 </w:t>
            </w:r>
            <w:r w:rsidR="00167C37">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5D565648" w14:textId="77777777" w:rsidR="003A5711" w:rsidRPr="00B92096" w:rsidRDefault="003A5711" w:rsidP="00DF33E0">
            <w:r w:rsidRPr="002745AC">
              <w:rPr>
                <w:sz w:val="18"/>
                <w:szCs w:val="18"/>
              </w:rPr>
              <w:t>Б</w:t>
            </w:r>
          </w:p>
        </w:tc>
      </w:tr>
      <w:tr w:rsidR="003A5711" w:rsidRPr="00B92096" w14:paraId="0942DB3B"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84DC243" w14:textId="77777777" w:rsidR="003A5711" w:rsidRPr="00B92096" w:rsidRDefault="003A5711" w:rsidP="00DF33E0">
            <w:pPr>
              <w:jc w:val="right"/>
            </w:pPr>
            <w:r w:rsidRPr="00B92096">
              <w:t>38</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A225975" w14:textId="77777777" w:rsidR="003A5711" w:rsidRPr="00B92096" w:rsidRDefault="003A5711" w:rsidP="00DF33E0">
            <w:r w:rsidRPr="00B92096">
              <w:t>450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2CEC488"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15665E0"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A8F45BA" w14:textId="77777777" w:rsidR="003A5711" w:rsidRPr="00B92096" w:rsidRDefault="003A5711" w:rsidP="00DF33E0">
            <w:r w:rsidRPr="00B92096">
              <w:t>451</w:t>
            </w:r>
            <w:r>
              <w:t xml:space="preserve">0 </w:t>
            </w:r>
            <w:r w:rsidRPr="00B92096">
              <w:t>+</w:t>
            </w:r>
            <w:r>
              <w:t xml:space="preserve"> </w:t>
            </w:r>
            <w:r w:rsidRPr="00B92096">
              <w:t>452</w:t>
            </w:r>
            <w:r>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572B416"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1C73565C" w14:textId="66152AD4" w:rsidR="003A5711" w:rsidRPr="00B92096" w:rsidRDefault="003A5711" w:rsidP="00DF33E0">
            <w:r w:rsidRPr="00B92096">
              <w:t>Стр.450</w:t>
            </w:r>
            <w:r>
              <w:t>0</w:t>
            </w:r>
            <w:r w:rsidRPr="00B92096">
              <w:t xml:space="preserve"> &lt;&gt; Стр.451</w:t>
            </w:r>
            <w:r>
              <w:t>0</w:t>
            </w:r>
            <w:r w:rsidRPr="00B92096">
              <w:t xml:space="preserve"> + Стр.452</w:t>
            </w:r>
            <w:r>
              <w:t xml:space="preserve">0 </w:t>
            </w:r>
            <w:r w:rsidR="00167C37">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FC4BAE7" w14:textId="77777777" w:rsidR="003A5711" w:rsidRPr="00B92096" w:rsidRDefault="003A5711" w:rsidP="00DF33E0">
            <w:r w:rsidRPr="002745AC">
              <w:rPr>
                <w:sz w:val="18"/>
                <w:szCs w:val="18"/>
              </w:rPr>
              <w:t>Б</w:t>
            </w:r>
          </w:p>
        </w:tc>
      </w:tr>
      <w:tr w:rsidR="003A5711" w:rsidRPr="00B92096" w14:paraId="744C452B"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4E11975" w14:textId="77777777" w:rsidR="003A5711" w:rsidRPr="00B92096" w:rsidRDefault="003A5711" w:rsidP="00DF33E0">
            <w:pPr>
              <w:jc w:val="right"/>
            </w:pPr>
            <w:r w:rsidRPr="00B92096">
              <w:t>39</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A9A9218" w14:textId="77777777" w:rsidR="003A5711" w:rsidRPr="00B92096" w:rsidRDefault="003A5711" w:rsidP="00DF33E0">
            <w:r w:rsidRPr="00B92096">
              <w:t>460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6E36E7A"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E11E3EF"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F6228B4" w14:textId="16CEA8B7" w:rsidR="003A5711" w:rsidRPr="00B92096" w:rsidRDefault="003A5711" w:rsidP="00E33505">
            <w:r w:rsidRPr="00B92096">
              <w:t>461</w:t>
            </w:r>
            <w:r>
              <w:t xml:space="preserve">0 </w:t>
            </w:r>
            <w:r w:rsidRPr="00B92096">
              <w:t>+</w:t>
            </w:r>
            <w:r>
              <w:t xml:space="preserve"> </w:t>
            </w:r>
            <w:r w:rsidRPr="00B92096">
              <w:t>462</w:t>
            </w:r>
            <w:r>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3C07C46"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2A6C5F13" w14:textId="732496F4" w:rsidR="003A5711" w:rsidRPr="00B92096" w:rsidRDefault="003A5711" w:rsidP="00E33505">
            <w:r w:rsidRPr="00B92096">
              <w:t>Стр.460</w:t>
            </w:r>
            <w:r>
              <w:t>0</w:t>
            </w:r>
            <w:r w:rsidRPr="00B92096">
              <w:t xml:space="preserve"> &lt;&gt; Стр.461</w:t>
            </w:r>
            <w:r>
              <w:t>0</w:t>
            </w:r>
            <w:r w:rsidRPr="00B92096">
              <w:t xml:space="preserve"> + Стр.462</w:t>
            </w:r>
            <w:r>
              <w:t>0</w:t>
            </w:r>
            <w:r w:rsidR="00E33505">
              <w:t xml:space="preserve"> </w:t>
            </w:r>
            <w:r w:rsidR="00167C37">
              <w:t>–</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A8826FC" w14:textId="77777777" w:rsidR="003A5711" w:rsidRPr="00B92096" w:rsidRDefault="003A5711" w:rsidP="00DF33E0">
            <w:r w:rsidRPr="002745AC">
              <w:rPr>
                <w:sz w:val="18"/>
                <w:szCs w:val="18"/>
              </w:rPr>
              <w:t>Б</w:t>
            </w:r>
          </w:p>
        </w:tc>
      </w:tr>
      <w:tr w:rsidR="00E33505" w:rsidRPr="00B92096" w14:paraId="068BD2E5" w14:textId="77777777" w:rsidTr="00E33505">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610A51B" w14:textId="0190A316" w:rsidR="00E33505" w:rsidRPr="00B92096" w:rsidRDefault="00E33505" w:rsidP="00ED0B50">
            <w:pPr>
              <w:jc w:val="right"/>
            </w:pPr>
            <w:r w:rsidRPr="00B92096">
              <w:t>39</w:t>
            </w:r>
            <w:r>
              <w:t>.1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79AB4C8" w14:textId="549A9E64" w:rsidR="00E33505" w:rsidRPr="00B92096" w:rsidRDefault="00E33505" w:rsidP="00E33505">
            <w:r w:rsidRPr="00B92096">
              <w:t>4</w:t>
            </w:r>
            <w:r>
              <w:t>9</w:t>
            </w:r>
            <w:r w:rsidRPr="00B92096">
              <w:t>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5162A6F" w14:textId="77777777" w:rsidR="00E33505" w:rsidRPr="00B92096" w:rsidRDefault="00E33505" w:rsidP="00ED0B5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E66ACA2" w14:textId="77777777" w:rsidR="00E33505" w:rsidRPr="00B92096" w:rsidRDefault="00E33505" w:rsidP="00ED0B5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3F98132" w14:textId="31D5477F" w:rsidR="00E33505" w:rsidRPr="00B92096" w:rsidRDefault="00E33505" w:rsidP="00E33505">
            <w:r w:rsidRPr="00B92096">
              <w:t>4</w:t>
            </w:r>
            <w:r>
              <w:t>9</w:t>
            </w:r>
            <w:r w:rsidRPr="00B92096">
              <w:t>1</w:t>
            </w:r>
            <w:r>
              <w:t xml:space="preserve">0 </w:t>
            </w:r>
            <w:r w:rsidRPr="00B92096">
              <w:t>+</w:t>
            </w:r>
            <w:r>
              <w:t xml:space="preserve"> </w:t>
            </w:r>
            <w:r w:rsidRPr="00B92096">
              <w:t>4</w:t>
            </w:r>
            <w:r>
              <w:t>9</w:t>
            </w:r>
            <w:r w:rsidRPr="00B92096">
              <w:t>2</w:t>
            </w:r>
            <w:r>
              <w:t xml:space="preserve">0 </w:t>
            </w:r>
            <w:r w:rsidRPr="00B92096">
              <w:t>+</w:t>
            </w:r>
            <w:r>
              <w:t xml:space="preserve"> </w:t>
            </w:r>
            <w:r w:rsidRPr="00B92096">
              <w:t>4</w:t>
            </w:r>
            <w:r>
              <w:t>9</w:t>
            </w:r>
            <w:r w:rsidRPr="00B92096">
              <w:t>3</w:t>
            </w:r>
            <w:r>
              <w:t xml:space="preserve">0 </w:t>
            </w:r>
            <w:r w:rsidRPr="00B92096">
              <w:t>+</w:t>
            </w:r>
            <w:r>
              <w:t xml:space="preserve"> </w:t>
            </w:r>
            <w:r w:rsidRPr="00B92096">
              <w:t>4</w:t>
            </w:r>
            <w:r>
              <w:t>9</w:t>
            </w:r>
            <w:r w:rsidRPr="00B92096">
              <w:t>4</w:t>
            </w:r>
            <w:r>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65DE136F" w14:textId="77777777" w:rsidR="00E33505" w:rsidRPr="00B92096" w:rsidRDefault="00E33505" w:rsidP="00ED0B50"/>
        </w:tc>
        <w:tc>
          <w:tcPr>
            <w:tcW w:w="3316" w:type="dxa"/>
            <w:tcBorders>
              <w:top w:val="single" w:sz="4" w:space="0" w:color="auto"/>
              <w:left w:val="single" w:sz="4" w:space="0" w:color="auto"/>
              <w:bottom w:val="single" w:sz="4" w:space="0" w:color="auto"/>
              <w:right w:val="single" w:sz="4" w:space="0" w:color="auto"/>
            </w:tcBorders>
            <w:shd w:val="clear" w:color="auto" w:fill="auto"/>
          </w:tcPr>
          <w:p w14:paraId="139C72FA" w14:textId="7787A60B" w:rsidR="00E33505" w:rsidRPr="00B92096" w:rsidRDefault="00E33505" w:rsidP="00E33505">
            <w:r w:rsidRPr="00B92096">
              <w:t>Стр.4</w:t>
            </w:r>
            <w:r>
              <w:t>9</w:t>
            </w:r>
            <w:r w:rsidRPr="00B92096">
              <w:t>0</w:t>
            </w:r>
            <w:r>
              <w:t>0</w:t>
            </w:r>
            <w:r w:rsidRPr="00B92096">
              <w:t xml:space="preserve"> &lt;&gt; Стр.4</w:t>
            </w:r>
            <w:r>
              <w:t>9</w:t>
            </w:r>
            <w:r w:rsidRPr="00B92096">
              <w:t>1</w:t>
            </w:r>
            <w:r>
              <w:t>0</w:t>
            </w:r>
            <w:r w:rsidRPr="00B92096">
              <w:t xml:space="preserve"> + Стр.4</w:t>
            </w:r>
            <w:r>
              <w:t>9</w:t>
            </w:r>
            <w:r w:rsidRPr="00B92096">
              <w:t>2</w:t>
            </w:r>
            <w:r>
              <w:t>0</w:t>
            </w:r>
            <w:r w:rsidRPr="00B92096">
              <w:t>+</w:t>
            </w:r>
            <w:r>
              <w:t xml:space="preserve"> </w:t>
            </w:r>
            <w:r w:rsidRPr="00B92096">
              <w:t>Стр. 4</w:t>
            </w:r>
            <w:r>
              <w:t>9</w:t>
            </w:r>
            <w:r w:rsidRPr="00B92096">
              <w:t>3</w:t>
            </w:r>
            <w:r>
              <w:t>0</w:t>
            </w:r>
            <w:r w:rsidRPr="00B92096">
              <w:t>+Стр.4</w:t>
            </w:r>
            <w:r>
              <w:t>9</w:t>
            </w:r>
            <w:r w:rsidRPr="00B92096">
              <w:t>4</w:t>
            </w:r>
            <w:r>
              <w:t>0 –</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3F398A4" w14:textId="77777777" w:rsidR="00E33505" w:rsidRPr="00E33505" w:rsidRDefault="00E33505" w:rsidP="00ED0B50">
            <w:pPr>
              <w:rPr>
                <w:sz w:val="18"/>
                <w:szCs w:val="18"/>
              </w:rPr>
            </w:pPr>
            <w:r w:rsidRPr="002745AC">
              <w:rPr>
                <w:sz w:val="18"/>
                <w:szCs w:val="18"/>
              </w:rPr>
              <w:t>Б</w:t>
            </w:r>
          </w:p>
        </w:tc>
      </w:tr>
      <w:tr w:rsidR="003A5711" w:rsidRPr="00B92096" w14:paraId="2A9DB760"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D068898" w14:textId="77777777" w:rsidR="003A5711" w:rsidRPr="00B92096" w:rsidRDefault="003A5711" w:rsidP="00DF33E0">
            <w:pPr>
              <w:jc w:val="right"/>
            </w:pPr>
            <w:r w:rsidRPr="00B92096">
              <w:t>40</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EB3005D" w14:textId="77777777" w:rsidR="003A5711" w:rsidRPr="00B92096" w:rsidRDefault="003A5711" w:rsidP="00DF33E0">
            <w:r w:rsidRPr="00B92096">
              <w:t>500</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421E51F"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35FC17D"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B8E891E" w14:textId="77777777" w:rsidR="003A5711" w:rsidRPr="00B92096" w:rsidRDefault="003A5711" w:rsidP="00DF33E0">
            <w:r w:rsidRPr="00B92096">
              <w:t>501</w:t>
            </w:r>
            <w:r>
              <w:t xml:space="preserve">0 </w:t>
            </w:r>
            <w:r w:rsidRPr="00B92096">
              <w:t>+</w:t>
            </w:r>
            <w:r>
              <w:t xml:space="preserve"> </w:t>
            </w:r>
            <w:r w:rsidRPr="00B92096">
              <w:t>502</w:t>
            </w:r>
            <w:r>
              <w:t xml:space="preserve">0 </w:t>
            </w:r>
            <w:r w:rsidRPr="00B92096">
              <w:t>+</w:t>
            </w:r>
            <w:r>
              <w:t xml:space="preserve"> </w:t>
            </w:r>
            <w:r w:rsidRPr="00B92096">
              <w:t>503</w:t>
            </w:r>
            <w:r>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762EF9EB" w14:textId="77777777" w:rsidR="003A5711" w:rsidRPr="00B92096" w:rsidRDefault="003A5711" w:rsidP="00DF33E0">
            <w:r w:rsidRPr="00B92096">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336AB27" w14:textId="2AE8ECA8" w:rsidR="003A5711" w:rsidRPr="00B92096" w:rsidRDefault="003A5711" w:rsidP="00167C37">
            <w:r w:rsidRPr="00B92096">
              <w:t>Стр.500</w:t>
            </w:r>
            <w:r>
              <w:t>0</w:t>
            </w:r>
            <w:r w:rsidRPr="00B92096">
              <w:t xml:space="preserve"> &lt;&gt; Стр.501</w:t>
            </w:r>
            <w:r>
              <w:t>0</w:t>
            </w:r>
            <w:r w:rsidRPr="00B92096">
              <w:t xml:space="preserve"> + Стр.502</w:t>
            </w:r>
            <w:r>
              <w:t xml:space="preserve">0 </w:t>
            </w:r>
            <w:r w:rsidRPr="00B92096">
              <w:t>+</w:t>
            </w:r>
            <w:r>
              <w:t xml:space="preserve"> </w:t>
            </w:r>
            <w:r w:rsidRPr="00B92096">
              <w:t>Стр.503</w:t>
            </w:r>
            <w:r>
              <w:t>0</w:t>
            </w:r>
            <w:r w:rsidR="00167C37">
              <w:t xml:space="preserve"> –</w:t>
            </w:r>
            <w:r w:rsidRPr="00B92096">
              <w:t xml:space="preserve">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350B788" w14:textId="77777777" w:rsidR="003A5711" w:rsidRPr="00B92096" w:rsidRDefault="003A5711" w:rsidP="00DF33E0">
            <w:r w:rsidRPr="002745AC">
              <w:rPr>
                <w:sz w:val="18"/>
                <w:szCs w:val="18"/>
              </w:rPr>
              <w:t>Б</w:t>
            </w:r>
          </w:p>
        </w:tc>
      </w:tr>
      <w:tr w:rsidR="003A5711" w:rsidRPr="00B92096" w14:paraId="05E9B766"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F90959E" w14:textId="77777777" w:rsidR="003A5711" w:rsidRPr="00B92096" w:rsidRDefault="003A5711" w:rsidP="00DF33E0">
            <w:pPr>
              <w:jc w:val="right"/>
            </w:pPr>
            <w:r w:rsidRPr="00B92096">
              <w:t>41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8C8D3FE" w14:textId="77777777" w:rsidR="003A5711" w:rsidRPr="00B92096" w:rsidRDefault="003A5711" w:rsidP="00DF33E0">
            <w:r w:rsidRPr="00B92096">
              <w:t>421</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B79B261"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6BD1DCA" w14:textId="77777777" w:rsidR="003A5711" w:rsidRPr="00B92096" w:rsidRDefault="003A5711" w:rsidP="00DF33E0">
            <w:r w:rsidRPr="00B92096">
              <w:t>&lt;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02C8D40"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683392EF"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1D98CDFE" w14:textId="77777777" w:rsidR="003A5711" w:rsidRPr="00B92096" w:rsidRDefault="003A5711" w:rsidP="00DF33E0">
            <w:r w:rsidRPr="00B92096">
              <w:t>Стр.421</w:t>
            </w:r>
            <w:r>
              <w:t>0</w:t>
            </w:r>
            <w:r w:rsidRPr="00B92096">
              <w:t xml:space="preserve"> должна иметь отрицательное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A2343B9" w14:textId="77777777" w:rsidR="003A5711" w:rsidRPr="00B92096" w:rsidRDefault="003A5711" w:rsidP="00DF33E0">
            <w:r w:rsidRPr="00852312">
              <w:rPr>
                <w:sz w:val="18"/>
                <w:szCs w:val="18"/>
              </w:rPr>
              <w:t>Б</w:t>
            </w:r>
          </w:p>
        </w:tc>
      </w:tr>
      <w:tr w:rsidR="003A5711" w:rsidRPr="00B92096" w14:paraId="74132546"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22D7774" w14:textId="77777777" w:rsidR="003A5711" w:rsidRPr="00B92096" w:rsidRDefault="003A5711" w:rsidP="00DF33E0">
            <w:pPr>
              <w:jc w:val="right"/>
            </w:pPr>
            <w:r w:rsidRPr="00B92096">
              <w:lastRenderedPageBreak/>
              <w:t>42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54C8E35" w14:textId="77777777" w:rsidR="003A5711" w:rsidRPr="00B92096" w:rsidRDefault="003A5711" w:rsidP="00DF33E0">
            <w:r w:rsidRPr="00B92096">
              <w:t>431</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4F864D6"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84160EC" w14:textId="77777777" w:rsidR="003A5711" w:rsidRPr="00B92096" w:rsidRDefault="003A5711" w:rsidP="00DF33E0">
            <w:r w:rsidRPr="00B92096">
              <w:t>&lt;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F302F3F"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76918B47"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48992BB0" w14:textId="77777777" w:rsidR="003A5711" w:rsidRPr="00B92096" w:rsidRDefault="003A5711" w:rsidP="00DF33E0">
            <w:r w:rsidRPr="00B92096">
              <w:t>Стр.431</w:t>
            </w:r>
            <w:r>
              <w:t>0</w:t>
            </w:r>
            <w:r w:rsidRPr="00B92096">
              <w:t xml:space="preserve"> должна иметь отрицательное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372DD362" w14:textId="77777777" w:rsidR="003A5711" w:rsidRPr="00B92096" w:rsidRDefault="003A5711" w:rsidP="00DF33E0">
            <w:r w:rsidRPr="00852312">
              <w:rPr>
                <w:sz w:val="18"/>
                <w:szCs w:val="18"/>
              </w:rPr>
              <w:t>Б</w:t>
            </w:r>
          </w:p>
        </w:tc>
      </w:tr>
      <w:tr w:rsidR="003A5711" w:rsidRPr="00B92096" w14:paraId="3EFCBDF0"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D89E3FF" w14:textId="77777777" w:rsidR="003A5711" w:rsidRPr="00B92096" w:rsidRDefault="003A5711" w:rsidP="00DF33E0">
            <w:pPr>
              <w:jc w:val="right"/>
            </w:pPr>
            <w:r w:rsidRPr="00B92096">
              <w:t>43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DFC60F6" w14:textId="77777777" w:rsidR="003A5711" w:rsidRPr="00B92096" w:rsidRDefault="003A5711" w:rsidP="00DF33E0">
            <w:r w:rsidRPr="00B92096">
              <w:t>441</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620A777"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DC561DE" w14:textId="77777777" w:rsidR="003A5711" w:rsidRPr="00B92096" w:rsidRDefault="003A5711" w:rsidP="00DF33E0">
            <w:r w:rsidRPr="00B92096">
              <w:t>&lt;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84828C2"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335093A3"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353CA30A" w14:textId="77777777" w:rsidR="003A5711" w:rsidRPr="00B92096" w:rsidRDefault="003A5711" w:rsidP="00DF33E0">
            <w:r w:rsidRPr="00B92096">
              <w:t>Стр.441</w:t>
            </w:r>
            <w:r>
              <w:t>0</w:t>
            </w:r>
            <w:r w:rsidRPr="00B92096">
              <w:t xml:space="preserve"> должна иметь отрицательное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24793C4" w14:textId="77777777" w:rsidR="003A5711" w:rsidRPr="00B92096" w:rsidRDefault="003A5711" w:rsidP="00DF33E0">
            <w:r w:rsidRPr="00852312">
              <w:rPr>
                <w:sz w:val="18"/>
                <w:szCs w:val="18"/>
              </w:rPr>
              <w:t>Б</w:t>
            </w:r>
          </w:p>
        </w:tc>
      </w:tr>
      <w:tr w:rsidR="003A5711" w:rsidRPr="00B92096" w14:paraId="23A37C05"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10F8439" w14:textId="77777777" w:rsidR="003A5711" w:rsidRPr="00B92096" w:rsidRDefault="003A5711" w:rsidP="00DF33E0">
            <w:pPr>
              <w:jc w:val="right"/>
            </w:pPr>
            <w:r w:rsidRPr="00B92096">
              <w:t>44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B501EA0" w14:textId="77777777" w:rsidR="003A5711" w:rsidRPr="00B92096" w:rsidRDefault="003A5711" w:rsidP="00DF33E0">
            <w:r w:rsidRPr="00B92096">
              <w:t>451</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BB3C880"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B1FBCC8" w14:textId="77777777" w:rsidR="003A5711" w:rsidRPr="00B92096" w:rsidRDefault="003A5711" w:rsidP="00DF33E0">
            <w:r w:rsidRPr="00B92096">
              <w:t>&lt;=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B99F5D0"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4C77E608"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2EC0A6F6" w14:textId="77777777" w:rsidR="003A5711" w:rsidRPr="00B92096" w:rsidRDefault="003A5711" w:rsidP="00DF33E0">
            <w:r w:rsidRPr="00B92096">
              <w:t>Стр.451</w:t>
            </w:r>
            <w:r>
              <w:t>0</w:t>
            </w:r>
            <w:r w:rsidRPr="00B92096">
              <w:t xml:space="preserve"> должна иметь отрицательное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FD1EDFB" w14:textId="77777777" w:rsidR="003A5711" w:rsidRPr="00B92096" w:rsidRDefault="003A5711" w:rsidP="00DF33E0">
            <w:r w:rsidRPr="00852312">
              <w:rPr>
                <w:sz w:val="18"/>
                <w:szCs w:val="18"/>
              </w:rPr>
              <w:t>Б</w:t>
            </w:r>
          </w:p>
        </w:tc>
      </w:tr>
      <w:tr w:rsidR="00E33505" w:rsidRPr="00B92096" w14:paraId="52F9A04C" w14:textId="77777777" w:rsidTr="00E33505">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196ED25" w14:textId="4812329C" w:rsidR="00E33505" w:rsidRPr="00B92096" w:rsidRDefault="00E33505" w:rsidP="00ED0B50">
            <w:pPr>
              <w:jc w:val="right"/>
            </w:pPr>
            <w:r w:rsidRPr="00B92096">
              <w:t>44</w:t>
            </w:r>
            <w:r>
              <w:t>.1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6148B51" w14:textId="0EC7EEBA" w:rsidR="00E33505" w:rsidRPr="00B92096" w:rsidRDefault="00E33505" w:rsidP="00E33505">
            <w:r w:rsidRPr="00B92096">
              <w:t>4</w:t>
            </w:r>
            <w:r>
              <w:t>6</w:t>
            </w:r>
            <w:r w:rsidRPr="00B92096">
              <w:t>1</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D318B53" w14:textId="77777777" w:rsidR="00E33505" w:rsidRPr="00B92096" w:rsidRDefault="00E33505" w:rsidP="00ED0B5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0BAD462" w14:textId="77777777" w:rsidR="00E33505" w:rsidRPr="00B92096" w:rsidRDefault="00E33505" w:rsidP="00ED0B50">
            <w:r w:rsidRPr="00B92096">
              <w:t>&lt;=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A72765D" w14:textId="77777777" w:rsidR="00E33505" w:rsidRPr="00B92096" w:rsidRDefault="00E33505" w:rsidP="00ED0B50"/>
        </w:tc>
        <w:tc>
          <w:tcPr>
            <w:tcW w:w="739" w:type="dxa"/>
            <w:tcBorders>
              <w:top w:val="single" w:sz="4" w:space="0" w:color="auto"/>
              <w:left w:val="single" w:sz="4" w:space="0" w:color="auto"/>
              <w:bottom w:val="single" w:sz="4" w:space="0" w:color="auto"/>
              <w:right w:val="single" w:sz="4" w:space="0" w:color="auto"/>
            </w:tcBorders>
            <w:shd w:val="clear" w:color="auto" w:fill="auto"/>
          </w:tcPr>
          <w:p w14:paraId="5433A18E" w14:textId="77777777" w:rsidR="00E33505" w:rsidRPr="00B92096" w:rsidRDefault="00E33505" w:rsidP="00ED0B50"/>
        </w:tc>
        <w:tc>
          <w:tcPr>
            <w:tcW w:w="3316" w:type="dxa"/>
            <w:tcBorders>
              <w:top w:val="single" w:sz="4" w:space="0" w:color="auto"/>
              <w:left w:val="single" w:sz="4" w:space="0" w:color="auto"/>
              <w:bottom w:val="single" w:sz="4" w:space="0" w:color="auto"/>
              <w:right w:val="single" w:sz="4" w:space="0" w:color="auto"/>
            </w:tcBorders>
            <w:shd w:val="clear" w:color="auto" w:fill="auto"/>
          </w:tcPr>
          <w:p w14:paraId="5BC9A145" w14:textId="1C324565" w:rsidR="00E33505" w:rsidRPr="00B92096" w:rsidRDefault="00E33505" w:rsidP="00E33505">
            <w:r w:rsidRPr="00B92096">
              <w:t>Стр.4</w:t>
            </w:r>
            <w:r>
              <w:t>6</w:t>
            </w:r>
            <w:r w:rsidRPr="00B92096">
              <w:t>1</w:t>
            </w:r>
            <w:r>
              <w:t>0</w:t>
            </w:r>
            <w:r w:rsidRPr="00B92096">
              <w:t xml:space="preserve"> должна иметь отрицательное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13CC85A" w14:textId="77777777" w:rsidR="00E33505" w:rsidRPr="00E33505" w:rsidRDefault="00E33505" w:rsidP="00ED0B50">
            <w:pPr>
              <w:rPr>
                <w:sz w:val="18"/>
                <w:szCs w:val="18"/>
              </w:rPr>
            </w:pPr>
            <w:r w:rsidRPr="00852312">
              <w:rPr>
                <w:sz w:val="18"/>
                <w:szCs w:val="18"/>
              </w:rPr>
              <w:t>Б</w:t>
            </w:r>
          </w:p>
        </w:tc>
      </w:tr>
      <w:tr w:rsidR="003A5711" w:rsidRPr="00B92096" w14:paraId="5702F4AB"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51D98A61" w14:textId="77777777" w:rsidR="003A5711" w:rsidRPr="00B92096" w:rsidRDefault="003A5711" w:rsidP="00DF33E0">
            <w:pPr>
              <w:jc w:val="right"/>
            </w:pPr>
            <w:r w:rsidRPr="00B92096">
              <w:t>45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19E9EC8" w14:textId="29BBE09A" w:rsidR="003A5711" w:rsidRPr="00B92096" w:rsidRDefault="00E33505" w:rsidP="00E33505">
            <w:r w:rsidRPr="00B92096">
              <w:t>4</w:t>
            </w:r>
            <w:r>
              <w:t>9</w:t>
            </w:r>
            <w:r w:rsidRPr="00B92096">
              <w:t>1</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D3E1594"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31CEAE13" w14:textId="77777777" w:rsidR="003A5711" w:rsidRPr="00B92096" w:rsidRDefault="003A5711" w:rsidP="00DF33E0">
            <w:r w:rsidRPr="00B92096">
              <w:rPr>
                <w:lang w:val="en-US"/>
              </w:rPr>
              <w:t>&gt;</w:t>
            </w:r>
            <w:r w:rsidRPr="00B92096">
              <w: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0F8EA8A"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484A8F97"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6F737D6D" w14:textId="323A05F8" w:rsidR="003A5711" w:rsidRPr="00B92096" w:rsidRDefault="003A5711" w:rsidP="00E33505">
            <w:r w:rsidRPr="00B92096">
              <w:t>Стр.</w:t>
            </w:r>
            <w:r w:rsidR="00E33505" w:rsidRPr="00B92096">
              <w:t>4</w:t>
            </w:r>
            <w:r w:rsidR="00E33505">
              <w:t>9</w:t>
            </w:r>
            <w:r w:rsidR="00E33505" w:rsidRPr="00B92096">
              <w:t>1</w:t>
            </w:r>
            <w:r w:rsidR="00E33505">
              <w:t>0</w:t>
            </w:r>
            <w:r w:rsidR="00E33505" w:rsidRPr="00B92096">
              <w:t xml:space="preserve"> </w:t>
            </w:r>
            <w:r w:rsidRPr="00B92096">
              <w:t>должна иметь положительное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3C9FBC2E" w14:textId="77777777" w:rsidR="003A5711" w:rsidRPr="00B92096" w:rsidRDefault="003A5711" w:rsidP="00DF33E0">
            <w:r w:rsidRPr="00852312">
              <w:rPr>
                <w:sz w:val="18"/>
                <w:szCs w:val="18"/>
              </w:rPr>
              <w:t>Б</w:t>
            </w:r>
          </w:p>
        </w:tc>
      </w:tr>
      <w:tr w:rsidR="003A5711" w:rsidRPr="00B92096" w14:paraId="5B98D012"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7713AA9" w14:textId="77777777" w:rsidR="003A5711" w:rsidRPr="00B92096" w:rsidRDefault="003A5711" w:rsidP="00DF33E0">
            <w:pPr>
              <w:jc w:val="right"/>
            </w:pPr>
            <w:r w:rsidRPr="00B92096">
              <w:t>46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DE42682" w14:textId="69B91EBC" w:rsidR="003A5711" w:rsidRPr="00B92096" w:rsidRDefault="00E33505" w:rsidP="00E33505">
            <w:r w:rsidRPr="00B92096">
              <w:t>4</w:t>
            </w:r>
            <w:r>
              <w:t>9</w:t>
            </w:r>
            <w:r w:rsidRPr="00B92096">
              <w:t>3</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4A61D25"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3B8FF11" w14:textId="77777777" w:rsidR="003A5711" w:rsidRPr="00B92096" w:rsidRDefault="003A5711" w:rsidP="00DF33E0">
            <w:r w:rsidRPr="00B92096">
              <w:t>&lt;=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B1DF4F0"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174A52C9"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1956BA52" w14:textId="3CC09CE4" w:rsidR="003A5711" w:rsidRPr="00B92096" w:rsidRDefault="003A5711" w:rsidP="00E33505">
            <w:r w:rsidRPr="00B92096">
              <w:t>Стр.</w:t>
            </w:r>
            <w:r w:rsidR="00E33505" w:rsidRPr="00B92096">
              <w:t>4</w:t>
            </w:r>
            <w:r w:rsidR="00E33505">
              <w:t>9</w:t>
            </w:r>
            <w:r w:rsidR="00E33505" w:rsidRPr="00B92096">
              <w:t>3</w:t>
            </w:r>
            <w:r w:rsidR="00E33505">
              <w:t>0</w:t>
            </w:r>
            <w:r w:rsidR="00E33505" w:rsidRPr="00B92096">
              <w:t xml:space="preserve"> </w:t>
            </w:r>
            <w:r w:rsidRPr="00B92096">
              <w:t>должна иметь отрицательное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F369257" w14:textId="77777777" w:rsidR="003A5711" w:rsidRPr="00B92096" w:rsidRDefault="003A5711" w:rsidP="00DF33E0">
            <w:r w:rsidRPr="00852312">
              <w:rPr>
                <w:sz w:val="18"/>
                <w:szCs w:val="18"/>
              </w:rPr>
              <w:t>Б</w:t>
            </w:r>
          </w:p>
        </w:tc>
      </w:tr>
      <w:tr w:rsidR="003A5711" w:rsidRPr="00B92096" w14:paraId="65E144DE"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07332C9" w14:textId="77777777" w:rsidR="003A5711" w:rsidRPr="00B92096" w:rsidRDefault="003A5711" w:rsidP="00DF33E0">
            <w:pPr>
              <w:jc w:val="right"/>
            </w:pPr>
            <w:r w:rsidRPr="00B92096">
              <w:t>47</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E70003E" w14:textId="77777777" w:rsidR="003A5711" w:rsidRPr="00B92096" w:rsidRDefault="003A5711" w:rsidP="00DF33E0">
            <w:r w:rsidRPr="00B92096">
              <w:t>501</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9C61F58"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0AD3E1F" w14:textId="77777777" w:rsidR="003A5711" w:rsidRPr="00B92096" w:rsidRDefault="003A5711" w:rsidP="00DF33E0">
            <w:r w:rsidRPr="00B92096">
              <w:t>&lt;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1350C37"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1B229BD5"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19C10BFA" w14:textId="77777777" w:rsidR="003A5711" w:rsidRPr="00B92096" w:rsidRDefault="003A5711" w:rsidP="00DF33E0">
            <w:r w:rsidRPr="00B92096">
              <w:t>Стр.501</w:t>
            </w:r>
            <w:r>
              <w:t>0</w:t>
            </w:r>
            <w:r w:rsidRPr="00B92096">
              <w:t xml:space="preserve"> должна иметь отрицательное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DF5483E" w14:textId="77777777" w:rsidR="003A5711" w:rsidRPr="00B92096" w:rsidRDefault="003A5711" w:rsidP="00DF33E0">
            <w:r w:rsidRPr="00852312">
              <w:rPr>
                <w:sz w:val="18"/>
                <w:szCs w:val="18"/>
              </w:rPr>
              <w:t>Б</w:t>
            </w:r>
          </w:p>
        </w:tc>
      </w:tr>
      <w:tr w:rsidR="003A5711" w:rsidRPr="00B92096" w14:paraId="735AF69E"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E1BEA65" w14:textId="77777777" w:rsidR="003A5711" w:rsidRPr="00B92096" w:rsidRDefault="003A5711" w:rsidP="00DF33E0">
            <w:pPr>
              <w:jc w:val="right"/>
            </w:pPr>
            <w:r w:rsidRPr="00B92096">
              <w:t>48</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FFBCDD3" w14:textId="77777777" w:rsidR="003A5711" w:rsidRPr="00B92096" w:rsidRDefault="003A5711" w:rsidP="00DF33E0">
            <w:r w:rsidRPr="00B92096">
              <w:t>422</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A140D23"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E48F0B9" w14:textId="77777777" w:rsidR="003A5711" w:rsidRPr="00B92096" w:rsidRDefault="003A5711" w:rsidP="00DF33E0">
            <w:r w:rsidRPr="00B92096">
              <w:rPr>
                <w:lang w:val="en-US"/>
              </w:rPr>
              <w:t>&gt;</w:t>
            </w:r>
            <w:r w:rsidRPr="00B92096">
              <w:t>=</w:t>
            </w:r>
            <w:r w:rsidRPr="00B92096">
              <w:rPr>
                <w:lang w:val="en-US"/>
              </w:rPr>
              <w:t>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F47D075"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6114FDE1"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7D5C97B9" w14:textId="77777777" w:rsidR="003A5711" w:rsidRPr="00B92096" w:rsidRDefault="003A5711" w:rsidP="00DF33E0">
            <w:r w:rsidRPr="00B92096">
              <w:t>Стр.422</w:t>
            </w:r>
            <w:r>
              <w:t>0</w:t>
            </w:r>
            <w:r w:rsidRPr="00B92096">
              <w:t xml:space="preserve"> должна иметь положительное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4357F21" w14:textId="77777777" w:rsidR="003A5711" w:rsidRPr="00B92096" w:rsidRDefault="003A5711" w:rsidP="00DF33E0">
            <w:r w:rsidRPr="00852312">
              <w:rPr>
                <w:sz w:val="18"/>
                <w:szCs w:val="18"/>
              </w:rPr>
              <w:t>Б</w:t>
            </w:r>
          </w:p>
        </w:tc>
      </w:tr>
      <w:tr w:rsidR="003A5711" w:rsidRPr="00B92096" w14:paraId="3CD93D7B"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3B3FF3E" w14:textId="77777777" w:rsidR="003A5711" w:rsidRPr="00B92096" w:rsidRDefault="003A5711" w:rsidP="00DF33E0">
            <w:pPr>
              <w:jc w:val="right"/>
            </w:pPr>
            <w:r w:rsidRPr="00B92096">
              <w:t>49</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B539A1B" w14:textId="77777777" w:rsidR="003A5711" w:rsidRPr="00B92096" w:rsidRDefault="003A5711" w:rsidP="00DF33E0">
            <w:r w:rsidRPr="00B92096">
              <w:t>432</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14BDA92"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60CE7F0" w14:textId="77777777" w:rsidR="003A5711" w:rsidRPr="00B92096" w:rsidRDefault="003A5711" w:rsidP="00DF33E0">
            <w:r w:rsidRPr="00B92096">
              <w:rPr>
                <w:lang w:val="en-US"/>
              </w:rPr>
              <w:t>&gt;</w:t>
            </w:r>
            <w:r w:rsidRPr="00B92096">
              <w:t xml:space="preserve"> =</w:t>
            </w:r>
            <w:r w:rsidRPr="00B92096">
              <w:rPr>
                <w:lang w:val="en-US"/>
              </w:rPr>
              <w:t>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82A8DF3"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639459C0"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4D43F69D" w14:textId="77777777" w:rsidR="003A5711" w:rsidRPr="00B92096" w:rsidRDefault="003A5711" w:rsidP="00DF33E0">
            <w:r w:rsidRPr="00B92096">
              <w:t>Стр.432</w:t>
            </w:r>
            <w:r>
              <w:t>0</w:t>
            </w:r>
            <w:r w:rsidRPr="00B92096">
              <w:t xml:space="preserve"> должна иметь положительное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358B309" w14:textId="77777777" w:rsidR="003A5711" w:rsidRPr="00B92096" w:rsidRDefault="003A5711" w:rsidP="00DF33E0">
            <w:r w:rsidRPr="00791656">
              <w:rPr>
                <w:sz w:val="18"/>
                <w:szCs w:val="18"/>
              </w:rPr>
              <w:t>Б</w:t>
            </w:r>
          </w:p>
        </w:tc>
      </w:tr>
      <w:tr w:rsidR="003A5711" w:rsidRPr="00B92096" w14:paraId="72B0C60C"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5187005" w14:textId="77777777" w:rsidR="003A5711" w:rsidRPr="00B92096" w:rsidRDefault="003A5711" w:rsidP="00DF33E0">
            <w:pPr>
              <w:jc w:val="right"/>
            </w:pPr>
            <w:r w:rsidRPr="00B92096">
              <w:t>50</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58E75F0" w14:textId="77777777" w:rsidR="003A5711" w:rsidRPr="00B92096" w:rsidRDefault="003A5711" w:rsidP="00DF33E0">
            <w:r w:rsidRPr="00B92096">
              <w:t>442</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54F576D"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FD99EE7" w14:textId="77777777" w:rsidR="003A5711" w:rsidRPr="00B92096" w:rsidRDefault="003A5711" w:rsidP="00DF33E0">
            <w:r w:rsidRPr="00B92096">
              <w:t>&gt;=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AB1E77F"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460ADC56"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29B3A9FB" w14:textId="77777777" w:rsidR="003A5711" w:rsidRPr="00B92096" w:rsidRDefault="003A5711" w:rsidP="00DF33E0">
            <w:r w:rsidRPr="00B92096">
              <w:t>Стр.442</w:t>
            </w:r>
            <w:r>
              <w:t>0</w:t>
            </w:r>
            <w:r w:rsidRPr="00B92096">
              <w:t xml:space="preserve"> должна иметь положительное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C8CDABF" w14:textId="77777777" w:rsidR="003A5711" w:rsidRPr="00B92096" w:rsidRDefault="003A5711" w:rsidP="00DF33E0">
            <w:r w:rsidRPr="00791656">
              <w:rPr>
                <w:sz w:val="18"/>
                <w:szCs w:val="18"/>
              </w:rPr>
              <w:t>Б</w:t>
            </w:r>
          </w:p>
        </w:tc>
      </w:tr>
      <w:tr w:rsidR="003A5711" w:rsidRPr="00B92096" w14:paraId="6C2BCC5C"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2AAB386" w14:textId="77777777" w:rsidR="003A5711" w:rsidRPr="00B92096" w:rsidRDefault="003A5711" w:rsidP="00DF33E0">
            <w:pPr>
              <w:jc w:val="right"/>
            </w:pPr>
            <w:r>
              <w:t>51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9B5C437" w14:textId="77777777" w:rsidR="003A5711" w:rsidRPr="00B92096" w:rsidRDefault="003A5711" w:rsidP="00DF33E0">
            <w:r w:rsidRPr="00B92096">
              <w:t>452</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D355615"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2346E40" w14:textId="77777777" w:rsidR="003A5711" w:rsidRPr="00B92096" w:rsidRDefault="003A5711" w:rsidP="00DF33E0">
            <w:r w:rsidRPr="00B92096">
              <w:t>&gt;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076423A"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43D76EA8"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3ABD0DBB" w14:textId="77777777" w:rsidR="003A5711" w:rsidRPr="00B92096" w:rsidRDefault="003A5711" w:rsidP="00DF33E0">
            <w:r w:rsidRPr="00B92096">
              <w:t>Стр.452</w:t>
            </w:r>
            <w:r>
              <w:t>0</w:t>
            </w:r>
            <w:r w:rsidRPr="00B92096">
              <w:t xml:space="preserve"> должна иметь положительное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1C48B97" w14:textId="77777777" w:rsidR="003A5711" w:rsidRPr="00B92096" w:rsidRDefault="003A5711" w:rsidP="00DF33E0">
            <w:r w:rsidRPr="00791656">
              <w:rPr>
                <w:sz w:val="18"/>
                <w:szCs w:val="18"/>
              </w:rPr>
              <w:t>Б</w:t>
            </w:r>
          </w:p>
        </w:tc>
      </w:tr>
      <w:tr w:rsidR="00E33505" w:rsidRPr="00B92096" w14:paraId="0673D3C5" w14:textId="77777777" w:rsidTr="00E33505">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274C91C" w14:textId="13090B87" w:rsidR="00E33505" w:rsidRPr="00B92096" w:rsidRDefault="00E33505" w:rsidP="00E33505">
            <w:pPr>
              <w:jc w:val="right"/>
            </w:pPr>
            <w:r>
              <w:t>51.1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5542D69" w14:textId="7B909978" w:rsidR="00E33505" w:rsidRPr="00B92096" w:rsidRDefault="00E33505" w:rsidP="00E33505">
            <w:r w:rsidRPr="00B92096">
              <w:t>4</w:t>
            </w:r>
            <w:r>
              <w:t>620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95EE0BE" w14:textId="77777777" w:rsidR="00E33505" w:rsidRPr="00B92096" w:rsidRDefault="00E33505" w:rsidP="00ED0B5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7E0E3CA" w14:textId="77777777" w:rsidR="00E33505" w:rsidRPr="00B92096" w:rsidRDefault="00E33505" w:rsidP="00ED0B50">
            <w:r w:rsidRPr="00B92096">
              <w:t>&gt;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98FA583" w14:textId="77777777" w:rsidR="00E33505" w:rsidRPr="00B92096" w:rsidRDefault="00E33505" w:rsidP="00ED0B50"/>
        </w:tc>
        <w:tc>
          <w:tcPr>
            <w:tcW w:w="739" w:type="dxa"/>
            <w:tcBorders>
              <w:top w:val="single" w:sz="4" w:space="0" w:color="auto"/>
              <w:left w:val="single" w:sz="4" w:space="0" w:color="auto"/>
              <w:bottom w:val="single" w:sz="4" w:space="0" w:color="auto"/>
              <w:right w:val="single" w:sz="4" w:space="0" w:color="auto"/>
            </w:tcBorders>
            <w:shd w:val="clear" w:color="auto" w:fill="auto"/>
          </w:tcPr>
          <w:p w14:paraId="36CD3FFF" w14:textId="77777777" w:rsidR="00E33505" w:rsidRPr="00B92096" w:rsidRDefault="00E33505" w:rsidP="00ED0B50"/>
        </w:tc>
        <w:tc>
          <w:tcPr>
            <w:tcW w:w="3316" w:type="dxa"/>
            <w:tcBorders>
              <w:top w:val="single" w:sz="4" w:space="0" w:color="auto"/>
              <w:left w:val="single" w:sz="4" w:space="0" w:color="auto"/>
              <w:bottom w:val="single" w:sz="4" w:space="0" w:color="auto"/>
              <w:right w:val="single" w:sz="4" w:space="0" w:color="auto"/>
            </w:tcBorders>
            <w:shd w:val="clear" w:color="auto" w:fill="auto"/>
          </w:tcPr>
          <w:p w14:paraId="7B1CF652" w14:textId="1008805E" w:rsidR="00E33505" w:rsidRPr="00B92096" w:rsidRDefault="00E33505" w:rsidP="00E33505">
            <w:r w:rsidRPr="00B92096">
              <w:t>Стр.4</w:t>
            </w:r>
            <w:r>
              <w:t>620</w:t>
            </w:r>
            <w:r w:rsidRPr="00B92096">
              <w:t xml:space="preserve"> должна иметь положительное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1229C14" w14:textId="77777777" w:rsidR="00E33505" w:rsidRPr="00E33505" w:rsidRDefault="00E33505" w:rsidP="00ED0B50">
            <w:pPr>
              <w:rPr>
                <w:sz w:val="18"/>
                <w:szCs w:val="18"/>
              </w:rPr>
            </w:pPr>
            <w:r w:rsidRPr="00791656">
              <w:rPr>
                <w:sz w:val="18"/>
                <w:szCs w:val="18"/>
              </w:rPr>
              <w:t>Б</w:t>
            </w:r>
          </w:p>
        </w:tc>
      </w:tr>
      <w:tr w:rsidR="003A5711" w:rsidRPr="00B92096" w14:paraId="0359145D"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74BE194" w14:textId="77777777" w:rsidR="003A5711" w:rsidRPr="00B92096" w:rsidRDefault="003A5711" w:rsidP="00DF33E0">
            <w:pPr>
              <w:jc w:val="right"/>
            </w:pPr>
            <w:r>
              <w:t>52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519DAC8" w14:textId="3F0B8F5F" w:rsidR="003A5711" w:rsidRPr="00B92096" w:rsidRDefault="00E33505" w:rsidP="00E33505">
            <w:r w:rsidRPr="00B92096">
              <w:t>4</w:t>
            </w:r>
            <w:r>
              <w:t>9</w:t>
            </w:r>
            <w:r w:rsidRPr="00B92096">
              <w:t>2</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BEB19B4"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545C935" w14:textId="77777777" w:rsidR="003A5711" w:rsidRPr="00B92096" w:rsidRDefault="003A5711" w:rsidP="00DF33E0">
            <w:r w:rsidRPr="00B92096">
              <w:rPr>
                <w:lang w:val="en-US"/>
              </w:rPr>
              <w:t>&lt;</w:t>
            </w:r>
            <w:r w:rsidRPr="00B92096">
              <w: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144E6A6"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1B513377"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153028CF" w14:textId="3060018F" w:rsidR="003A5711" w:rsidRPr="00B92096" w:rsidRDefault="003A5711" w:rsidP="00E33505">
            <w:r w:rsidRPr="00B92096">
              <w:t>Стр.</w:t>
            </w:r>
            <w:r w:rsidR="00E33505" w:rsidRPr="00B92096">
              <w:t>4</w:t>
            </w:r>
            <w:r w:rsidR="00E33505">
              <w:t>9</w:t>
            </w:r>
            <w:r w:rsidR="00E33505" w:rsidRPr="00B92096">
              <w:t>2</w:t>
            </w:r>
            <w:r w:rsidR="00E33505">
              <w:t>0</w:t>
            </w:r>
            <w:r w:rsidR="00E33505" w:rsidRPr="00B92096">
              <w:t xml:space="preserve"> </w:t>
            </w:r>
            <w:r w:rsidRPr="00B92096">
              <w:t>должна иметь отрицательное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39A5919" w14:textId="77777777" w:rsidR="003A5711" w:rsidRPr="00B92096" w:rsidRDefault="003A5711" w:rsidP="00DF33E0">
            <w:r w:rsidRPr="00791656">
              <w:rPr>
                <w:sz w:val="18"/>
                <w:szCs w:val="18"/>
              </w:rPr>
              <w:t>Б</w:t>
            </w:r>
          </w:p>
        </w:tc>
      </w:tr>
      <w:tr w:rsidR="003A5711" w:rsidRPr="00B92096" w14:paraId="0BF43495"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B6EE611" w14:textId="77777777" w:rsidR="003A5711" w:rsidRPr="00B92096" w:rsidRDefault="003A5711" w:rsidP="00DF33E0">
            <w:pPr>
              <w:jc w:val="right"/>
            </w:pPr>
            <w:r>
              <w:t>53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87CC915" w14:textId="287A68BB" w:rsidR="003A5711" w:rsidRPr="00B92096" w:rsidRDefault="00E33505" w:rsidP="00E33505">
            <w:r w:rsidRPr="00B92096">
              <w:t>4</w:t>
            </w:r>
            <w:r>
              <w:t>9</w:t>
            </w:r>
            <w:r w:rsidRPr="00B92096">
              <w:t>4</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63AF93B"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3F7814AA" w14:textId="77777777" w:rsidR="003A5711" w:rsidRPr="00B92096" w:rsidRDefault="003A5711" w:rsidP="00DF33E0">
            <w:r w:rsidRPr="00B92096">
              <w:t>&gt; =0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CBD9B7D"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11031388"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3E110B78" w14:textId="4F5F4267" w:rsidR="003A5711" w:rsidRPr="00B92096" w:rsidRDefault="003A5711" w:rsidP="00E33505">
            <w:r w:rsidRPr="00B92096">
              <w:t>Стр.</w:t>
            </w:r>
            <w:r w:rsidR="00E33505" w:rsidRPr="00B92096">
              <w:t>4</w:t>
            </w:r>
            <w:r w:rsidR="00E33505">
              <w:t>9</w:t>
            </w:r>
            <w:r w:rsidR="00E33505" w:rsidRPr="00B92096">
              <w:t>4</w:t>
            </w:r>
            <w:r w:rsidR="00E33505">
              <w:t>0</w:t>
            </w:r>
            <w:r w:rsidR="00E33505" w:rsidRPr="00B92096">
              <w:t xml:space="preserve"> </w:t>
            </w:r>
            <w:r w:rsidRPr="00B92096">
              <w:t>должна иметь положительное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EF1C3E0" w14:textId="77777777" w:rsidR="003A5711" w:rsidRPr="00B92096" w:rsidRDefault="003A5711" w:rsidP="00DF33E0">
            <w:r w:rsidRPr="00791656">
              <w:rPr>
                <w:sz w:val="18"/>
                <w:szCs w:val="18"/>
              </w:rPr>
              <w:t>Б</w:t>
            </w:r>
          </w:p>
        </w:tc>
      </w:tr>
      <w:tr w:rsidR="003A5711" w:rsidRPr="00B92096" w14:paraId="4E0CF302"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291E131" w14:textId="77777777" w:rsidR="003A5711" w:rsidRPr="00B92096" w:rsidRDefault="003A5711" w:rsidP="00DF33E0">
            <w:pPr>
              <w:jc w:val="right"/>
            </w:pPr>
            <w:r>
              <w:t>54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178DCF5" w14:textId="77777777" w:rsidR="003A5711" w:rsidRPr="00B92096" w:rsidRDefault="003A5711" w:rsidP="00DF33E0">
            <w:r w:rsidRPr="00B92096">
              <w:t>502</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4C179C6"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D696171" w14:textId="77777777" w:rsidR="003A5711" w:rsidRPr="00B92096" w:rsidRDefault="003A5711" w:rsidP="00DF33E0">
            <w:r w:rsidRPr="00B92096">
              <w:rPr>
                <w:lang w:val="en-US"/>
              </w:rPr>
              <w:t>&gt;</w:t>
            </w:r>
            <w:r w:rsidRPr="00B92096">
              <w:t xml:space="preserve"> =</w:t>
            </w:r>
            <w:r w:rsidRPr="00B92096">
              <w:rPr>
                <w:lang w:val="en-US"/>
              </w:rPr>
              <w:t>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ECC14F3"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064C9382"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42C3A4EA" w14:textId="77777777" w:rsidR="003A5711" w:rsidRPr="00B92096" w:rsidRDefault="003A5711" w:rsidP="00DF33E0">
            <w:r w:rsidRPr="00B92096">
              <w:t>Стр.502</w:t>
            </w:r>
            <w:r>
              <w:t>0</w:t>
            </w:r>
            <w:r w:rsidRPr="00B92096">
              <w:t xml:space="preserve"> должна иметь положительное значение</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69A71CF" w14:textId="77777777" w:rsidR="003A5711" w:rsidRPr="00B92096" w:rsidRDefault="003A5711" w:rsidP="00DF33E0">
            <w:r w:rsidRPr="00791656">
              <w:rPr>
                <w:sz w:val="18"/>
                <w:szCs w:val="18"/>
              </w:rPr>
              <w:t>Б</w:t>
            </w:r>
          </w:p>
        </w:tc>
      </w:tr>
      <w:tr w:rsidR="003A5711" w:rsidRPr="00B92096" w14:paraId="635ACDC5"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1D36147" w14:textId="77777777" w:rsidR="003A5711" w:rsidRPr="00B92096" w:rsidRDefault="003A5711" w:rsidP="00DF33E0">
            <w:pPr>
              <w:jc w:val="right"/>
            </w:pPr>
            <w:r>
              <w:t>55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547BA90" w14:textId="77777777" w:rsidR="003A5711" w:rsidRPr="00B92096" w:rsidRDefault="003A5711" w:rsidP="00DF33E0">
            <w:r w:rsidRPr="00B92096">
              <w:t>450</w:t>
            </w:r>
            <w:r>
              <w:t>0</w:t>
            </w:r>
            <w:r w:rsidR="00C344D9">
              <w:t>, 4510, 4520</w:t>
            </w:r>
            <w:r w:rsidRPr="00B92096">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BCCCAA7"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A87462D" w14:textId="77777777" w:rsidR="003A5711" w:rsidRPr="00B92096" w:rsidRDefault="003A5711" w:rsidP="00DF33E0">
            <w:r w:rsidRPr="00B92096">
              <w:t>=0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29C208F"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1A9A0397"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21887214" w14:textId="5661C94E" w:rsidR="003A5711" w:rsidRPr="00B92096" w:rsidRDefault="003A5711" w:rsidP="00C344D9">
            <w:r w:rsidRPr="00B92096">
              <w:t>Показатель в Стр.450</w:t>
            </w:r>
            <w:r>
              <w:t>0</w:t>
            </w:r>
            <w:r w:rsidR="00C344D9">
              <w:t>, 4510, 4520</w:t>
            </w:r>
            <w:r>
              <w:t xml:space="preserve"> </w:t>
            </w:r>
            <w:r w:rsidR="00C344D9">
              <w:t xml:space="preserve">Отчета (ф. 0503723) </w:t>
            </w:r>
            <w:r w:rsidR="00167C37">
              <w:t>–</w:t>
            </w:r>
            <w:r w:rsidR="00C344D9">
              <w:t xml:space="preserve"> </w:t>
            </w:r>
            <w:r w:rsidRPr="00B92096">
              <w:t>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A8D21EA" w14:textId="77777777" w:rsidR="003A5711" w:rsidRPr="00B92096" w:rsidRDefault="003A5711" w:rsidP="00DF33E0">
            <w:r w:rsidRPr="00791656">
              <w:rPr>
                <w:sz w:val="18"/>
                <w:szCs w:val="18"/>
              </w:rPr>
              <w:t>Б</w:t>
            </w:r>
            <w:r w:rsidRPr="00C44AC5">
              <w:t xml:space="preserve"> </w:t>
            </w:r>
            <w:r>
              <w:t xml:space="preserve">(для </w:t>
            </w:r>
            <w:r w:rsidRPr="00C44AC5">
              <w:t>РБС</w:t>
            </w:r>
            <w:r>
              <w:t>-АУБУ</w:t>
            </w:r>
            <w:r w:rsidRPr="00C44AC5">
              <w:t>, ГРБС</w:t>
            </w:r>
            <w:r>
              <w:t>)</w:t>
            </w:r>
          </w:p>
        </w:tc>
      </w:tr>
      <w:tr w:rsidR="003A5711" w:rsidRPr="00B92096" w14:paraId="16736C31"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D94EE83" w14:textId="77777777" w:rsidR="003A5711" w:rsidRPr="00B92096" w:rsidRDefault="003A5711" w:rsidP="00DF33E0">
            <w:pPr>
              <w:jc w:val="right"/>
            </w:pPr>
            <w:r>
              <w:t>56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58ED94D" w14:textId="77777777" w:rsidR="003A5711" w:rsidRPr="00B92096" w:rsidRDefault="003A5711" w:rsidP="00DF33E0">
            <w:r w:rsidRPr="00B92096">
              <w:t>900</w:t>
            </w:r>
            <w:r>
              <w:t>0</w:t>
            </w:r>
            <w:r w:rsidRPr="00B92096">
              <w:t xml:space="preserve"> (Расходы – всего)</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4334447" w14:textId="77777777" w:rsidR="003A5711" w:rsidRPr="00B92096" w:rsidRDefault="003A5711" w:rsidP="00DF33E0">
            <w:r w:rsidRPr="00B92096">
              <w:t>7</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DCF2173"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E430175" w14:textId="154624C3" w:rsidR="003A5711" w:rsidRPr="00B92096" w:rsidRDefault="003A5711" w:rsidP="004D48FD">
            <w:r w:rsidRPr="00B92096">
              <w:t>22</w:t>
            </w:r>
            <w:r>
              <w:t>0</w:t>
            </w:r>
            <w:r w:rsidRPr="00B92096">
              <w:t>0</w:t>
            </w:r>
            <w:r w:rsidR="004D48FD">
              <w:t xml:space="preserve"> </w:t>
            </w:r>
            <w:r w:rsidR="00167C37">
              <w:t>–</w:t>
            </w:r>
            <w:r w:rsidR="004D48FD">
              <w:t xml:space="preserve"> 2900</w:t>
            </w:r>
            <w:r>
              <w:t xml:space="preserve"> </w:t>
            </w:r>
            <w:r w:rsidRPr="00B92096">
              <w:t>+</w:t>
            </w:r>
            <w:r>
              <w:t xml:space="preserve"> 3</w:t>
            </w:r>
            <w:r w:rsidR="00D53437">
              <w:t>3</w:t>
            </w:r>
            <w:r>
              <w:t xml:space="preserve">00 </w:t>
            </w:r>
            <w:r w:rsidRPr="00B92096">
              <w:t>+</w:t>
            </w:r>
            <w:r>
              <w:t xml:space="preserve"> 3</w:t>
            </w:r>
            <w:r w:rsidR="00D53437">
              <w:t>42</w:t>
            </w:r>
            <w:r>
              <w:t>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B9BC6AF" w14:textId="77777777" w:rsidR="003A5711" w:rsidRPr="00B92096" w:rsidRDefault="003A5711" w:rsidP="00DF33E0">
            <w:r w:rsidRPr="00B92096">
              <w:t>4 (раздел 2)</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22217F8" w14:textId="33ED6C4F" w:rsidR="003A5711" w:rsidRPr="00B92096" w:rsidRDefault="003A5711" w:rsidP="00301785">
            <w:r w:rsidRPr="00B92096">
              <w:t>Показател</w:t>
            </w:r>
            <w:r>
              <w:t>ь</w:t>
            </w:r>
            <w:r w:rsidRPr="00B92096">
              <w:t xml:space="preserve"> </w:t>
            </w:r>
            <w:r>
              <w:t xml:space="preserve">раздела 4, стр. </w:t>
            </w:r>
            <w:r w:rsidRPr="00B92096">
              <w:t>900</w:t>
            </w:r>
            <w:r>
              <w:t>0, гр. 7</w:t>
            </w:r>
            <w:r w:rsidRPr="00B92096">
              <w:t xml:space="preserve"> &lt;&gt; </w:t>
            </w:r>
            <w:r>
              <w:t>показателям раздела 2, гр.4 (</w:t>
            </w:r>
            <w:r w:rsidRPr="00B92096">
              <w:t>Стр.22</w:t>
            </w:r>
            <w:r>
              <w:t>0</w:t>
            </w:r>
            <w:r w:rsidRPr="00B92096">
              <w:t xml:space="preserve">0 </w:t>
            </w:r>
            <w:r w:rsidR="004D48FD">
              <w:t xml:space="preserve">– Стр. 2900 </w:t>
            </w:r>
            <w:r w:rsidRPr="00B92096">
              <w:t>+</w:t>
            </w:r>
            <w:r>
              <w:t xml:space="preserve"> </w:t>
            </w:r>
            <w:r w:rsidRPr="00B92096">
              <w:t>Стр.</w:t>
            </w:r>
            <w:r>
              <w:t>3</w:t>
            </w:r>
            <w:r w:rsidR="00D53437">
              <w:t>3</w:t>
            </w:r>
            <w:r>
              <w:t>00</w:t>
            </w:r>
            <w:r w:rsidRPr="00B92096">
              <w:t xml:space="preserve"> + Стр.</w:t>
            </w:r>
            <w:r>
              <w:t>3</w:t>
            </w:r>
            <w:r w:rsidR="00D53437">
              <w:t>42</w:t>
            </w:r>
            <w:r>
              <w:t>0)</w:t>
            </w:r>
            <w:r w:rsidRPr="00B92096">
              <w:t xml:space="preserve"> </w:t>
            </w:r>
            <w:r>
              <w:t>–</w:t>
            </w:r>
            <w:r w:rsidRPr="00B92096">
              <w:t xml:space="preserve"> недопустимо</w:t>
            </w:r>
            <w:r>
              <w:t xml:space="preserve"> </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0FE4A40" w14:textId="77777777" w:rsidR="003A5711" w:rsidRPr="00B92096" w:rsidRDefault="003A5711" w:rsidP="00DF33E0">
            <w:r w:rsidRPr="00791656">
              <w:rPr>
                <w:sz w:val="18"/>
                <w:szCs w:val="18"/>
              </w:rPr>
              <w:t>Б</w:t>
            </w:r>
          </w:p>
        </w:tc>
      </w:tr>
      <w:tr w:rsidR="003A5711" w:rsidRPr="00B92096" w14:paraId="0CA1222C"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50A5FB4" w14:textId="77777777" w:rsidR="003A5711" w:rsidRPr="00B92096" w:rsidRDefault="003A5711" w:rsidP="00DF33E0">
            <w:pPr>
              <w:jc w:val="right"/>
            </w:pPr>
            <w:r>
              <w:t>57</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A06564E" w14:textId="77777777" w:rsidR="003A5711" w:rsidRPr="00B92096" w:rsidRDefault="003A5711" w:rsidP="00DF33E0">
            <w:r w:rsidRPr="00B92096">
              <w:t>900</w:t>
            </w:r>
            <w:r>
              <w:t>0</w:t>
            </w:r>
            <w:r w:rsidRPr="00B92096">
              <w:t xml:space="preserve"> (Расходы – всего)</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029C6FA" w14:textId="77777777" w:rsidR="003A5711" w:rsidRPr="00B92096" w:rsidRDefault="003A5711" w:rsidP="00DF33E0">
            <w:r w:rsidRPr="00B92096">
              <w:t>7</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DC33A17" w14:textId="77777777" w:rsidR="003A5711" w:rsidRPr="00B92096" w:rsidRDefault="003A5711" w:rsidP="00DF33E0">
            <w:r w:rsidRPr="00B92096">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59852F4" w14:textId="77777777" w:rsidR="003A5711" w:rsidRPr="00B92096" w:rsidRDefault="003A5711" w:rsidP="00DF33E0">
            <w:r w:rsidRPr="00B92096">
              <w:t>Сумма строк, составляющих строку 900</w:t>
            </w:r>
            <w:r>
              <w:t>0</w:t>
            </w:r>
            <w:r w:rsidRPr="00B92096">
              <w:t xml:space="preserve"> (Расходы – всего)</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FB3493D" w14:textId="77777777" w:rsidR="003A5711" w:rsidRPr="00B92096" w:rsidRDefault="003A5711" w:rsidP="00DF33E0">
            <w:r w:rsidRPr="00B92096">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C0D6088" w14:textId="29F665E5" w:rsidR="003A5711" w:rsidRPr="00B92096" w:rsidRDefault="003A5711" w:rsidP="00DF33E0">
            <w:r w:rsidRPr="00B92096">
              <w:t>Итоговый показатель строки 900</w:t>
            </w:r>
            <w:r>
              <w:t>0</w:t>
            </w:r>
            <w:r w:rsidRPr="00B92096">
              <w:t xml:space="preserve"> &lt;&gt; суммы </w:t>
            </w:r>
            <w:r w:rsidR="00301785" w:rsidRPr="00B92096">
              <w:t>строк,</w:t>
            </w:r>
            <w:r w:rsidRPr="00B92096">
              <w:t xml:space="preserve"> составляющих строку 900</w:t>
            </w:r>
            <w:r>
              <w:t>0</w:t>
            </w:r>
            <w:r w:rsidRPr="00B92096">
              <w:t xml:space="preserve"> </w:t>
            </w:r>
            <w:r w:rsidR="00167C37">
              <w:t xml:space="preserve">– </w:t>
            </w:r>
            <w:r w:rsidRPr="00B92096">
              <w:t>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83D2429" w14:textId="77777777" w:rsidR="003A5711" w:rsidRPr="00B92096" w:rsidRDefault="003A5711" w:rsidP="00DF33E0">
            <w:r w:rsidRPr="00791656">
              <w:rPr>
                <w:sz w:val="18"/>
                <w:szCs w:val="18"/>
              </w:rPr>
              <w:t>Б</w:t>
            </w:r>
          </w:p>
        </w:tc>
      </w:tr>
      <w:tr w:rsidR="003A5711" w:rsidRPr="00B92096" w14:paraId="0DD6A47C"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CA8AD54" w14:textId="77777777" w:rsidR="003A5711" w:rsidRPr="00B92096" w:rsidRDefault="003A5711" w:rsidP="00DF33E0">
            <w:pPr>
              <w:jc w:val="right"/>
            </w:pPr>
            <w:r>
              <w:t>58</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E0E43F7" w14:textId="0CA3968A" w:rsidR="003A5711" w:rsidRPr="00B92096" w:rsidRDefault="004D2D1F" w:rsidP="004D2D1F">
            <w:r w:rsidRPr="00B92096">
              <w:t>4</w:t>
            </w:r>
            <w:r>
              <w:t>9</w:t>
            </w:r>
            <w:r w:rsidRPr="00B92096">
              <w:t>3</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452030A"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94B8C31" w14:textId="77777777" w:rsidR="003A5711" w:rsidRPr="00B92096" w:rsidRDefault="003A5711" w:rsidP="00DF33E0">
            <w:r w:rsidRPr="00B92096">
              <w:t>=0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24E33C8"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5D253C6C"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788BE0FC" w14:textId="563DA1C1" w:rsidR="003A5711" w:rsidRPr="00B92096" w:rsidRDefault="003A5711" w:rsidP="000041CE">
            <w:r w:rsidRPr="00B92096">
              <w:t xml:space="preserve">Показатель по строке </w:t>
            </w:r>
            <w:r w:rsidR="000041CE" w:rsidRPr="00B92096">
              <w:t>4</w:t>
            </w:r>
            <w:r w:rsidR="000041CE">
              <w:t>9</w:t>
            </w:r>
            <w:r w:rsidR="000041CE" w:rsidRPr="00B92096">
              <w:t>3</w:t>
            </w:r>
            <w:r w:rsidR="000041CE">
              <w:t>0</w:t>
            </w:r>
            <w:r w:rsidR="000041CE" w:rsidRPr="00B92096">
              <w:t xml:space="preserve"> </w:t>
            </w:r>
            <w:r w:rsidRPr="00B92096">
              <w:t>требует пояснения</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9431703" w14:textId="157341FB" w:rsidR="003A5711" w:rsidRPr="00B92096" w:rsidRDefault="003A5711" w:rsidP="004D2D1F">
            <w:r>
              <w:t>П</w:t>
            </w:r>
          </w:p>
        </w:tc>
      </w:tr>
      <w:tr w:rsidR="003A5711" w:rsidRPr="00B92096" w14:paraId="623AC418"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E70ED14" w14:textId="77777777" w:rsidR="003A5711" w:rsidRPr="00B92096" w:rsidRDefault="00073923" w:rsidP="00915728">
            <w:pPr>
              <w:jc w:val="right"/>
            </w:pPr>
            <w:r>
              <w:t>59</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D4415C5" w14:textId="643AE1DF" w:rsidR="003A5711" w:rsidRPr="00B92096" w:rsidRDefault="004D2D1F" w:rsidP="004D2D1F">
            <w:r w:rsidRPr="00B92096">
              <w:t>4</w:t>
            </w:r>
            <w:r>
              <w:t>9</w:t>
            </w:r>
            <w:r w:rsidRPr="00B92096">
              <w:t>4</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80409FF"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E0056E6" w14:textId="77777777" w:rsidR="003A5711" w:rsidRPr="00B92096" w:rsidRDefault="003A5711" w:rsidP="00DF33E0">
            <w:r w:rsidRPr="00B92096">
              <w:t>=0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E129889"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3A729796"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592E2AD6" w14:textId="2A553369" w:rsidR="003A5711" w:rsidRPr="00B92096" w:rsidRDefault="003A5711" w:rsidP="000041CE">
            <w:r w:rsidRPr="00B92096">
              <w:t xml:space="preserve">Показатель по строке </w:t>
            </w:r>
            <w:r w:rsidR="000041CE" w:rsidRPr="00B92096">
              <w:t>4</w:t>
            </w:r>
            <w:r w:rsidR="000041CE">
              <w:t>9</w:t>
            </w:r>
            <w:r w:rsidR="000041CE" w:rsidRPr="00B92096">
              <w:t>4</w:t>
            </w:r>
            <w:r w:rsidR="000041CE">
              <w:t>0</w:t>
            </w:r>
            <w:r w:rsidR="000041CE" w:rsidRPr="00B92096">
              <w:t xml:space="preserve"> </w:t>
            </w:r>
            <w:r w:rsidRPr="00B92096">
              <w:t>требует пояснения</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4F3A62D" w14:textId="60C65DAB" w:rsidR="003A5711" w:rsidRPr="00B92096" w:rsidRDefault="003A5711" w:rsidP="004D2D1F">
            <w:r>
              <w:t>П</w:t>
            </w:r>
          </w:p>
        </w:tc>
      </w:tr>
      <w:tr w:rsidR="003A5711" w:rsidRPr="00B92096" w14:paraId="19F4CDCE"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381ABF5" w14:textId="35045ACA" w:rsidR="003A5711" w:rsidRPr="00B92096" w:rsidRDefault="003A5711" w:rsidP="004D2D1F">
            <w:pPr>
              <w:jc w:val="right"/>
            </w:pPr>
            <w:r>
              <w:t>60</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0AE8450" w14:textId="05205AE4" w:rsidR="003A5711" w:rsidRPr="00203E92" w:rsidRDefault="004D2D1F" w:rsidP="004D2D1F">
            <w:r w:rsidRPr="00B92096">
              <w:t>4</w:t>
            </w:r>
            <w:r>
              <w:t>9</w:t>
            </w:r>
            <w:r>
              <w:rPr>
                <w:lang w:val="en-US"/>
              </w:rPr>
              <w:t>1</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216AE47"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B28C2FF" w14:textId="77777777" w:rsidR="003A5711" w:rsidRPr="00B92096" w:rsidRDefault="003A5711" w:rsidP="00DF33E0">
            <w:r w:rsidRPr="00B92096">
              <w:t>=0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5CD6504"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33A8FCA8"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74F18754" w14:textId="16F09189" w:rsidR="003A5711" w:rsidRPr="00B92096" w:rsidRDefault="003A5711" w:rsidP="000041CE">
            <w:r w:rsidRPr="00B92096">
              <w:t xml:space="preserve">Показатель по строке </w:t>
            </w:r>
            <w:r w:rsidR="000041CE" w:rsidRPr="00B92096">
              <w:t>4</w:t>
            </w:r>
            <w:r w:rsidR="000041CE">
              <w:t>9</w:t>
            </w:r>
            <w:r w:rsidR="000041CE" w:rsidRPr="00BC0FBD">
              <w:t>1</w:t>
            </w:r>
            <w:r w:rsidR="000041CE">
              <w:t>0</w:t>
            </w:r>
            <w:r w:rsidR="000041CE" w:rsidRPr="00B92096">
              <w:t xml:space="preserve"> </w:t>
            </w:r>
            <w:r w:rsidRPr="00B92096">
              <w:t>требует пояснения</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0E19A99" w14:textId="260BEADF" w:rsidR="003A5711" w:rsidRPr="00B92096" w:rsidRDefault="003A5711" w:rsidP="004D2D1F">
            <w:r>
              <w:t>П</w:t>
            </w:r>
          </w:p>
        </w:tc>
      </w:tr>
      <w:tr w:rsidR="003A5711" w:rsidRPr="00B92096" w14:paraId="622182CD" w14:textId="77777777" w:rsidTr="00454C2E">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5F8812CE" w14:textId="323E2609" w:rsidR="003A5711" w:rsidRPr="00B92096" w:rsidRDefault="003A5711" w:rsidP="004D2D1F">
            <w:pPr>
              <w:jc w:val="right"/>
            </w:pPr>
            <w:r>
              <w:t>61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24640CE" w14:textId="71DBB50B" w:rsidR="003A5711" w:rsidRPr="00642C9E" w:rsidRDefault="004D2D1F" w:rsidP="004D2D1F">
            <w:r w:rsidRPr="00B92096">
              <w:t>4</w:t>
            </w:r>
            <w:r>
              <w:t>9</w:t>
            </w:r>
            <w:r>
              <w:rPr>
                <w:lang w:val="en-US"/>
              </w:rPr>
              <w:t>2</w:t>
            </w:r>
            <w:r>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C30DBC0" w14:textId="77777777" w:rsidR="003A5711" w:rsidRPr="00B92096" w:rsidRDefault="003A5711" w:rsidP="00DF33E0">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96B4871" w14:textId="77777777" w:rsidR="003A5711" w:rsidRPr="00B92096" w:rsidRDefault="003A5711" w:rsidP="00DF33E0">
            <w:r w:rsidRPr="00B92096">
              <w:t>=0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3C6F2EB" w14:textId="77777777" w:rsidR="003A5711" w:rsidRPr="00B92096" w:rsidRDefault="003A5711" w:rsidP="00DF33E0"/>
        </w:tc>
        <w:tc>
          <w:tcPr>
            <w:tcW w:w="739" w:type="dxa"/>
            <w:tcBorders>
              <w:top w:val="single" w:sz="4" w:space="0" w:color="auto"/>
              <w:left w:val="single" w:sz="4" w:space="0" w:color="auto"/>
              <w:bottom w:val="single" w:sz="4" w:space="0" w:color="auto"/>
              <w:right w:val="single" w:sz="4" w:space="0" w:color="auto"/>
            </w:tcBorders>
            <w:shd w:val="clear" w:color="auto" w:fill="auto"/>
          </w:tcPr>
          <w:p w14:paraId="0261C903" w14:textId="77777777" w:rsidR="003A5711" w:rsidRPr="00B92096" w:rsidRDefault="003A5711" w:rsidP="00DF33E0"/>
        </w:tc>
        <w:tc>
          <w:tcPr>
            <w:tcW w:w="3316" w:type="dxa"/>
            <w:tcBorders>
              <w:top w:val="single" w:sz="4" w:space="0" w:color="auto"/>
              <w:left w:val="single" w:sz="4" w:space="0" w:color="auto"/>
              <w:bottom w:val="single" w:sz="4" w:space="0" w:color="auto"/>
              <w:right w:val="single" w:sz="4" w:space="0" w:color="auto"/>
            </w:tcBorders>
            <w:shd w:val="clear" w:color="auto" w:fill="auto"/>
          </w:tcPr>
          <w:p w14:paraId="7C692EEF" w14:textId="095DD0DD" w:rsidR="003A5711" w:rsidRPr="00B92096" w:rsidRDefault="003A5711" w:rsidP="000041CE">
            <w:r w:rsidRPr="00B92096">
              <w:t xml:space="preserve">Показатель по строке </w:t>
            </w:r>
            <w:r w:rsidR="000041CE" w:rsidRPr="00B92096">
              <w:t>4</w:t>
            </w:r>
            <w:r w:rsidR="000041CE">
              <w:t>9</w:t>
            </w:r>
            <w:r w:rsidR="000041CE" w:rsidRPr="00BC0FBD">
              <w:t>2</w:t>
            </w:r>
            <w:r w:rsidR="000041CE">
              <w:t>0</w:t>
            </w:r>
            <w:r w:rsidR="000041CE" w:rsidRPr="00B92096">
              <w:t xml:space="preserve"> </w:t>
            </w:r>
            <w:r w:rsidRPr="00B92096">
              <w:t>требует пояснения</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A3A8587" w14:textId="336B428B" w:rsidR="003A5711" w:rsidRPr="00B92096" w:rsidRDefault="003A5711" w:rsidP="004D2D1F">
            <w:r>
              <w:t>П</w:t>
            </w:r>
          </w:p>
        </w:tc>
      </w:tr>
      <w:tr w:rsidR="00D5273A" w:rsidRPr="00B92096" w14:paraId="1A915348" w14:textId="77777777" w:rsidTr="00D5273A">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AA3EEDB" w14:textId="77777777" w:rsidR="00D5273A" w:rsidRPr="00B92096" w:rsidRDefault="00D5273A" w:rsidP="00D5273A">
            <w:pPr>
              <w:jc w:val="right"/>
            </w:pPr>
            <w:r>
              <w:t>63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E0F0F1E" w14:textId="77777777" w:rsidR="00D5273A" w:rsidRPr="00B92096" w:rsidRDefault="00D5273A" w:rsidP="00D5273A">
            <w:r>
              <w:t>1201</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2C3B748" w14:textId="77777777" w:rsidR="00D5273A" w:rsidRPr="00B92096" w:rsidRDefault="00D5273A" w:rsidP="00D5273A">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95B26A4" w14:textId="77777777" w:rsidR="00D5273A" w:rsidRPr="00B92096" w:rsidRDefault="00D5273A" w:rsidP="00D5273A">
            <w:r w:rsidRPr="00B92096">
              <w:t>=0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8E6211F" w14:textId="77777777" w:rsidR="00D5273A" w:rsidRPr="00B92096" w:rsidRDefault="00D5273A" w:rsidP="00D5273A"/>
        </w:tc>
        <w:tc>
          <w:tcPr>
            <w:tcW w:w="739" w:type="dxa"/>
            <w:tcBorders>
              <w:top w:val="single" w:sz="4" w:space="0" w:color="auto"/>
              <w:left w:val="single" w:sz="4" w:space="0" w:color="auto"/>
              <w:bottom w:val="single" w:sz="4" w:space="0" w:color="auto"/>
              <w:right w:val="single" w:sz="4" w:space="0" w:color="auto"/>
            </w:tcBorders>
            <w:shd w:val="clear" w:color="auto" w:fill="auto"/>
          </w:tcPr>
          <w:p w14:paraId="7F9156EF" w14:textId="77777777" w:rsidR="00D5273A" w:rsidRPr="00B92096" w:rsidRDefault="00D5273A" w:rsidP="00D5273A"/>
        </w:tc>
        <w:tc>
          <w:tcPr>
            <w:tcW w:w="3316" w:type="dxa"/>
            <w:tcBorders>
              <w:top w:val="single" w:sz="4" w:space="0" w:color="auto"/>
              <w:left w:val="single" w:sz="4" w:space="0" w:color="auto"/>
              <w:bottom w:val="single" w:sz="4" w:space="0" w:color="auto"/>
              <w:right w:val="single" w:sz="4" w:space="0" w:color="auto"/>
            </w:tcBorders>
            <w:shd w:val="clear" w:color="auto" w:fill="auto"/>
          </w:tcPr>
          <w:p w14:paraId="05C10344" w14:textId="77777777" w:rsidR="00D5273A" w:rsidRPr="00B92096" w:rsidRDefault="00D5273A" w:rsidP="00D5273A">
            <w:r w:rsidRPr="00B92096">
              <w:t xml:space="preserve">Показатель по строке </w:t>
            </w:r>
            <w:r>
              <w:t>1201</w:t>
            </w:r>
            <w:r w:rsidRPr="00B92096">
              <w:t xml:space="preserve"> требует пояснения</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58A705AB" w14:textId="77777777" w:rsidR="00D5273A" w:rsidRPr="00B92096" w:rsidRDefault="00D5273A" w:rsidP="00D5273A">
            <w:r>
              <w:t>П</w:t>
            </w:r>
          </w:p>
        </w:tc>
      </w:tr>
      <w:tr w:rsidR="00086C3B" w:rsidRPr="00B92096" w14:paraId="101A57BD" w14:textId="77777777" w:rsidTr="00086C3B">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5434A2AF" w14:textId="77777777" w:rsidR="00086C3B" w:rsidRPr="00B92096" w:rsidRDefault="00086C3B" w:rsidP="00E5526D">
            <w:pPr>
              <w:jc w:val="right"/>
            </w:pPr>
            <w:r>
              <w:t>64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251EFE4" w14:textId="77777777" w:rsidR="00086C3B" w:rsidRPr="00B92096" w:rsidRDefault="00086C3B" w:rsidP="00E5526D">
            <w:r>
              <w:t>0706</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C6CA8EA" w14:textId="77777777" w:rsidR="00086C3B" w:rsidRPr="00B92096" w:rsidRDefault="00086C3B" w:rsidP="00E5526D">
            <w:r w:rsidRPr="00B92096">
              <w:t>*</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F98DD7F" w14:textId="77777777" w:rsidR="00086C3B" w:rsidRPr="00B92096" w:rsidRDefault="00086C3B" w:rsidP="00E5526D">
            <w:r w:rsidRPr="00B92096">
              <w:t>=0</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6761C5D" w14:textId="77777777" w:rsidR="00086C3B" w:rsidRPr="00B92096" w:rsidRDefault="00086C3B" w:rsidP="00E5526D"/>
        </w:tc>
        <w:tc>
          <w:tcPr>
            <w:tcW w:w="739" w:type="dxa"/>
            <w:tcBorders>
              <w:top w:val="single" w:sz="4" w:space="0" w:color="auto"/>
              <w:left w:val="single" w:sz="4" w:space="0" w:color="auto"/>
              <w:bottom w:val="single" w:sz="4" w:space="0" w:color="auto"/>
              <w:right w:val="single" w:sz="4" w:space="0" w:color="auto"/>
            </w:tcBorders>
            <w:shd w:val="clear" w:color="auto" w:fill="auto"/>
          </w:tcPr>
          <w:p w14:paraId="2C2B03B6" w14:textId="77777777" w:rsidR="00086C3B" w:rsidRPr="00B92096" w:rsidRDefault="00086C3B" w:rsidP="00E5526D"/>
        </w:tc>
        <w:tc>
          <w:tcPr>
            <w:tcW w:w="3316" w:type="dxa"/>
            <w:tcBorders>
              <w:top w:val="single" w:sz="4" w:space="0" w:color="auto"/>
              <w:left w:val="single" w:sz="4" w:space="0" w:color="auto"/>
              <w:bottom w:val="single" w:sz="4" w:space="0" w:color="auto"/>
              <w:right w:val="single" w:sz="4" w:space="0" w:color="auto"/>
            </w:tcBorders>
            <w:shd w:val="clear" w:color="auto" w:fill="auto"/>
          </w:tcPr>
          <w:p w14:paraId="093A3490" w14:textId="77777777" w:rsidR="00086C3B" w:rsidRPr="00B92096" w:rsidRDefault="00086C3B" w:rsidP="00EA3BFF">
            <w:r w:rsidRPr="00B92096">
              <w:t xml:space="preserve">Показатель по строке </w:t>
            </w:r>
            <w:r>
              <w:t>0706</w:t>
            </w:r>
            <w:r w:rsidRPr="00B92096">
              <w:t xml:space="preserve"> требует пояснения</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8FF2AD1" w14:textId="77777777" w:rsidR="00086C3B" w:rsidRPr="00B92096" w:rsidRDefault="00086C3B" w:rsidP="00E5526D">
            <w:r>
              <w:t>П</w:t>
            </w:r>
          </w:p>
        </w:tc>
      </w:tr>
      <w:tr w:rsidR="004D2D1F" w:rsidRPr="00A1781D" w14:paraId="18FD60F0"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B25CD60" w14:textId="77777777" w:rsidR="004D2D1F" w:rsidRPr="004D2D1F" w:rsidRDefault="004D2D1F" w:rsidP="004D2D1F">
            <w:pPr>
              <w:jc w:val="right"/>
            </w:pPr>
            <w:r w:rsidRPr="004D2D1F">
              <w:t>110.1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4449174" w14:textId="77777777" w:rsidR="004D2D1F" w:rsidRPr="004D2D1F" w:rsidRDefault="004D2D1F" w:rsidP="004D2D1F">
            <w:r w:rsidRPr="004D2D1F">
              <w:t>2301</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58CBDBF" w14:textId="77777777" w:rsidR="004D2D1F" w:rsidRPr="004D2D1F" w:rsidRDefault="004D2D1F" w:rsidP="004D2D1F">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358217B" w14:textId="77777777" w:rsidR="004D2D1F" w:rsidRPr="004D2D1F" w:rsidRDefault="004D2D1F" w:rsidP="004D2D1F">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7091E0A" w14:textId="76A87970" w:rsidR="004D2D1F" w:rsidRPr="004D2D1F" w:rsidRDefault="004D2D1F" w:rsidP="008C3C39">
            <w:r w:rsidRPr="004D2D1F">
              <w:t xml:space="preserve">Сумма показателей по графе </w:t>
            </w:r>
            <w:r w:rsidR="008C3C39">
              <w:t>7</w:t>
            </w:r>
            <w:r w:rsidRPr="004D2D1F">
              <w:t xml:space="preserve"> детализированных </w:t>
            </w:r>
            <w:r w:rsidRPr="004D2D1F">
              <w:lastRenderedPageBreak/>
              <w:t>строк 9000 раздела 4 по КОСГУ в гр. 3 = 211</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3D21B83" w14:textId="78898A56" w:rsidR="004D2D1F" w:rsidRPr="004D2D1F" w:rsidRDefault="008C3C39" w:rsidP="004D2D1F">
            <w:r>
              <w:lastRenderedPageBreak/>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2E7614B5" w14:textId="77777777" w:rsidR="004D2D1F" w:rsidRPr="004D2D1F" w:rsidRDefault="004D2D1F" w:rsidP="00ED0B50">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3052C5D" w14:textId="77777777" w:rsidR="004D2D1F" w:rsidRPr="004D2D1F" w:rsidRDefault="004D2D1F" w:rsidP="004D2D1F">
            <w:r w:rsidRPr="004D2D1F">
              <w:t>Б</w:t>
            </w:r>
          </w:p>
        </w:tc>
      </w:tr>
      <w:tr w:rsidR="004D2D1F" w:rsidRPr="00A1781D" w14:paraId="2C9C0FC6"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C8FFE5D" w14:textId="77777777" w:rsidR="004D2D1F" w:rsidRPr="004D2D1F" w:rsidRDefault="004D2D1F" w:rsidP="004D2D1F">
            <w:pPr>
              <w:jc w:val="right"/>
            </w:pPr>
            <w:r w:rsidRPr="004D2D1F">
              <w:lastRenderedPageBreak/>
              <w:t>110.2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B1E37EF" w14:textId="77777777" w:rsidR="004D2D1F" w:rsidRPr="004D2D1F" w:rsidRDefault="004D2D1F" w:rsidP="004D2D1F">
            <w:r w:rsidRPr="004D2D1F">
              <w:t>2302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154B94C" w14:textId="77777777" w:rsidR="004D2D1F" w:rsidRPr="004D2D1F" w:rsidRDefault="004D2D1F" w:rsidP="004D2D1F">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A555A9F" w14:textId="77777777" w:rsidR="004D2D1F" w:rsidRPr="004D2D1F" w:rsidRDefault="004D2D1F" w:rsidP="004D2D1F">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7826094" w14:textId="72FB8285" w:rsidR="004D2D1F" w:rsidRPr="004D2D1F" w:rsidRDefault="004D2D1F" w:rsidP="008C3C39">
            <w:r w:rsidRPr="004D2D1F">
              <w:t xml:space="preserve">Сумма показателей по графе </w:t>
            </w:r>
            <w:r w:rsidR="008C3C39">
              <w:t>7</w:t>
            </w:r>
            <w:r w:rsidRPr="004D2D1F">
              <w:t xml:space="preserve"> детализированных строк 9000 раздела 4 по КОСГУ в гр. 3 = 212</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FBFD270" w14:textId="67FA85EE" w:rsidR="004D2D1F" w:rsidRPr="004D2D1F" w:rsidRDefault="008C3C39" w:rsidP="004D2D1F">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CF8EB85" w14:textId="77777777" w:rsidR="004D2D1F" w:rsidRPr="004D2D1F" w:rsidRDefault="004D2D1F" w:rsidP="00ED0B50">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46FFA6C" w14:textId="77777777" w:rsidR="004D2D1F" w:rsidRPr="004D2D1F" w:rsidRDefault="004D2D1F" w:rsidP="004D2D1F">
            <w:r w:rsidRPr="004D2D1F">
              <w:t>Б</w:t>
            </w:r>
          </w:p>
        </w:tc>
      </w:tr>
      <w:tr w:rsidR="008C3C39" w:rsidRPr="00A1781D" w14:paraId="2C96614C"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36EE28E" w14:textId="77777777" w:rsidR="008C3C39" w:rsidRPr="004D2D1F" w:rsidRDefault="008C3C39" w:rsidP="008C3C39">
            <w:pPr>
              <w:jc w:val="right"/>
            </w:pPr>
            <w:r w:rsidRPr="004D2D1F">
              <w:t>110.3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FF63655" w14:textId="77777777" w:rsidR="008C3C39" w:rsidRPr="004D2D1F" w:rsidRDefault="008C3C39" w:rsidP="008C3C39">
            <w:r w:rsidRPr="004D2D1F">
              <w:t>2303</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38F1F10"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4A78DE5"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AFB3EF1" w14:textId="36EDAE9E"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213</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3AA7899" w14:textId="525B858D"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DE13F47"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5455B64" w14:textId="77777777" w:rsidR="008C3C39" w:rsidRPr="004D2D1F" w:rsidRDefault="008C3C39" w:rsidP="008C3C39">
            <w:r w:rsidRPr="004D2D1F">
              <w:t>Б</w:t>
            </w:r>
          </w:p>
        </w:tc>
      </w:tr>
      <w:tr w:rsidR="008C3C39" w:rsidRPr="00A1781D" w14:paraId="5DB6494C"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D4211B9" w14:textId="77777777" w:rsidR="008C3C39" w:rsidRPr="004D2D1F" w:rsidRDefault="008C3C39" w:rsidP="008C3C39">
            <w:pPr>
              <w:jc w:val="right"/>
            </w:pPr>
            <w:r w:rsidRPr="004D2D1F">
              <w:t>110.4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AAEC091" w14:textId="77777777" w:rsidR="008C3C39" w:rsidRPr="004D2D1F" w:rsidRDefault="008C3C39" w:rsidP="008C3C39">
            <w:r w:rsidRPr="004D2D1F">
              <w:t>2304</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D1E7D21"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35B3179B"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29D6D20" w14:textId="59C889CD"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214</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C7039F8" w14:textId="0853C384"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86CB4A9"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5D5BA1DE" w14:textId="77777777" w:rsidR="008C3C39" w:rsidRPr="004D2D1F" w:rsidRDefault="008C3C39" w:rsidP="008C3C39">
            <w:r w:rsidRPr="004D2D1F">
              <w:t>Б</w:t>
            </w:r>
          </w:p>
        </w:tc>
      </w:tr>
      <w:tr w:rsidR="008C3C39" w:rsidRPr="00A1781D" w14:paraId="1FCCEAF5"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5C6B4B5" w14:textId="77777777" w:rsidR="008C3C39" w:rsidRPr="004D2D1F" w:rsidRDefault="008C3C39" w:rsidP="008C3C39">
            <w:pPr>
              <w:jc w:val="right"/>
            </w:pPr>
            <w:r w:rsidRPr="004D2D1F">
              <w:t>111.1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30F7ECA" w14:textId="77777777" w:rsidR="008C3C39" w:rsidRPr="004D2D1F" w:rsidRDefault="008C3C39" w:rsidP="008C3C39">
            <w:r w:rsidRPr="004D2D1F">
              <w:t>2401</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47FC899"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53F7EC8"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FEF9965" w14:textId="2B333B81"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221</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5DC9042" w14:textId="7AB0369A"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49970247"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13F3084" w14:textId="77777777" w:rsidR="008C3C39" w:rsidRPr="004D2D1F" w:rsidRDefault="008C3C39" w:rsidP="008C3C39">
            <w:r w:rsidRPr="004D2D1F">
              <w:t>Б</w:t>
            </w:r>
          </w:p>
        </w:tc>
      </w:tr>
      <w:tr w:rsidR="008C3C39" w:rsidRPr="00A1781D" w14:paraId="590AA5EF"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C468974" w14:textId="77777777" w:rsidR="008C3C39" w:rsidRPr="004D2D1F" w:rsidRDefault="008C3C39" w:rsidP="008C3C39">
            <w:pPr>
              <w:jc w:val="right"/>
            </w:pPr>
            <w:r w:rsidRPr="004D2D1F">
              <w:t>111.2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9141E81" w14:textId="77777777" w:rsidR="008C3C39" w:rsidRPr="004D2D1F" w:rsidRDefault="008C3C39" w:rsidP="008C3C39">
            <w:r w:rsidRPr="004D2D1F">
              <w:t>2402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3E2FBFA"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5E979BD"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8F03249" w14:textId="220F0B33"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222</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1C5E034" w14:textId="10C8CF93"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F3701E2"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3C501085" w14:textId="77777777" w:rsidR="008C3C39" w:rsidRPr="004D2D1F" w:rsidRDefault="008C3C39" w:rsidP="008C3C39">
            <w:r w:rsidRPr="004D2D1F">
              <w:t>Б</w:t>
            </w:r>
          </w:p>
        </w:tc>
      </w:tr>
      <w:tr w:rsidR="008C3C39" w:rsidRPr="00A1781D" w14:paraId="7494E258"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ABF838C" w14:textId="77777777" w:rsidR="008C3C39" w:rsidRPr="004D2D1F" w:rsidRDefault="008C3C39" w:rsidP="008C3C39">
            <w:pPr>
              <w:jc w:val="right"/>
            </w:pPr>
            <w:r w:rsidRPr="004D2D1F">
              <w:t>111.3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0267058" w14:textId="77777777" w:rsidR="008C3C39" w:rsidRPr="004D2D1F" w:rsidRDefault="008C3C39" w:rsidP="008C3C39">
            <w:r w:rsidRPr="004D2D1F">
              <w:t>2403</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DB0BBAE"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01CE8A3"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0159AAB" w14:textId="71F9D484"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223</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7DB69B6" w14:textId="6B2B2153"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477351EB"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E1A864E" w14:textId="77777777" w:rsidR="008C3C39" w:rsidRPr="004D2D1F" w:rsidRDefault="008C3C39" w:rsidP="008C3C39">
            <w:r w:rsidRPr="004D2D1F">
              <w:t>Б</w:t>
            </w:r>
          </w:p>
        </w:tc>
      </w:tr>
      <w:tr w:rsidR="008C3C39" w:rsidRPr="00A1781D" w14:paraId="677CDB65"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55CE2F76" w14:textId="77777777" w:rsidR="008C3C39" w:rsidRPr="004D2D1F" w:rsidRDefault="008C3C39" w:rsidP="008C3C39">
            <w:pPr>
              <w:jc w:val="right"/>
            </w:pPr>
            <w:r w:rsidRPr="004D2D1F">
              <w:t>111.4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1FFB88D" w14:textId="77777777" w:rsidR="008C3C39" w:rsidRPr="004D2D1F" w:rsidRDefault="008C3C39" w:rsidP="008C3C39">
            <w:r w:rsidRPr="004D2D1F">
              <w:t>2404</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A57EEA3"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A6AAEE5"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9C44C33" w14:textId="2319BCAB"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224</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AAC2588" w14:textId="2D5F6F02"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7928A68C"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78A4864" w14:textId="77777777" w:rsidR="008C3C39" w:rsidRPr="004D2D1F" w:rsidRDefault="008C3C39" w:rsidP="008C3C39">
            <w:r w:rsidRPr="004D2D1F">
              <w:t>Б</w:t>
            </w:r>
          </w:p>
        </w:tc>
      </w:tr>
      <w:tr w:rsidR="008C3C39" w:rsidRPr="00A1781D" w14:paraId="16A54F2B"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BD4C129" w14:textId="77777777" w:rsidR="008C3C39" w:rsidRPr="004D2D1F" w:rsidRDefault="008C3C39" w:rsidP="008C3C39">
            <w:pPr>
              <w:jc w:val="right"/>
            </w:pPr>
            <w:r w:rsidRPr="004D2D1F">
              <w:t>111.5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C032B04" w14:textId="77777777" w:rsidR="008C3C39" w:rsidRPr="004D2D1F" w:rsidRDefault="008C3C39" w:rsidP="008C3C39">
            <w:r w:rsidRPr="004D2D1F">
              <w:t>2405</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09632AA"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D22610D"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AF1F987" w14:textId="7AD540DC"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225</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FFE9229" w14:textId="05EB58C2"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243A1673"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37BEE4D" w14:textId="77777777" w:rsidR="008C3C39" w:rsidRPr="004D2D1F" w:rsidRDefault="008C3C39" w:rsidP="008C3C39">
            <w:r w:rsidRPr="004D2D1F">
              <w:t>Б</w:t>
            </w:r>
          </w:p>
        </w:tc>
      </w:tr>
      <w:tr w:rsidR="008C3C39" w:rsidRPr="00A1781D" w14:paraId="39A6C0E4"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0A39C61" w14:textId="77777777" w:rsidR="008C3C39" w:rsidRPr="004D2D1F" w:rsidRDefault="008C3C39" w:rsidP="008C3C39">
            <w:pPr>
              <w:jc w:val="right"/>
            </w:pPr>
            <w:r w:rsidRPr="004D2D1F">
              <w:t>111.6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FB308B5" w14:textId="77777777" w:rsidR="008C3C39" w:rsidRPr="004D2D1F" w:rsidRDefault="008C3C39" w:rsidP="008C3C39">
            <w:r w:rsidRPr="004D2D1F">
              <w:t>2406</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261EEED"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3217FEDF"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D9985C1" w14:textId="009EA9BC"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226</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65AD27A9" w14:textId="4315ABCD"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ED76379"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80FF411" w14:textId="77777777" w:rsidR="008C3C39" w:rsidRPr="004D2D1F" w:rsidRDefault="008C3C39" w:rsidP="008C3C39">
            <w:r w:rsidRPr="004D2D1F">
              <w:t>Б</w:t>
            </w:r>
          </w:p>
        </w:tc>
      </w:tr>
      <w:tr w:rsidR="008C3C39" w:rsidRPr="00A1781D" w14:paraId="73373A92"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57BD330" w14:textId="77777777" w:rsidR="008C3C39" w:rsidRPr="004D2D1F" w:rsidRDefault="008C3C39" w:rsidP="008C3C39">
            <w:pPr>
              <w:jc w:val="right"/>
            </w:pPr>
            <w:r w:rsidRPr="004D2D1F">
              <w:t>111.7</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A61AD08" w14:textId="77777777" w:rsidR="008C3C39" w:rsidRPr="004D2D1F" w:rsidRDefault="008C3C39" w:rsidP="008C3C39">
            <w:r w:rsidRPr="004D2D1F">
              <w:t>2407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037E884"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BDFFD47"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B0440CB" w14:textId="685C4FFA" w:rsidR="008C3C39" w:rsidRPr="004D2D1F" w:rsidRDefault="008C3C39" w:rsidP="008C3C39">
            <w:r w:rsidRPr="004D2D1F">
              <w:t xml:space="preserve">Сумма показателей по графе </w:t>
            </w:r>
            <w:r>
              <w:t>7</w:t>
            </w:r>
            <w:r w:rsidRPr="004D2D1F">
              <w:t xml:space="preserve"> детализированных </w:t>
            </w:r>
            <w:r w:rsidRPr="004D2D1F">
              <w:lastRenderedPageBreak/>
              <w:t>строк 9000 раздела 4 по КОСГУ в гр. 3 = 227</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D3687D5" w14:textId="132D35B3" w:rsidR="008C3C39" w:rsidRPr="004D2D1F" w:rsidRDefault="008C3C39" w:rsidP="008C3C39">
            <w:r>
              <w:lastRenderedPageBreak/>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005D94A" w14:textId="77777777" w:rsidR="008C3C39" w:rsidRPr="004D2D1F" w:rsidRDefault="008C3C39" w:rsidP="008C3C39">
            <w:r w:rsidRPr="004D2D1F">
              <w:t xml:space="preserve">Показатель строки раздела 2 «Выбытия» &lt;&gt; сумме показателей детализированных строк 9000 раздела 4 </w:t>
            </w:r>
            <w:r w:rsidRPr="004D2D1F">
              <w:lastRenderedPageBreak/>
              <w:t>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B6D965E" w14:textId="77777777" w:rsidR="008C3C39" w:rsidRPr="004D2D1F" w:rsidRDefault="008C3C39" w:rsidP="008C3C39">
            <w:r w:rsidRPr="004D2D1F">
              <w:lastRenderedPageBreak/>
              <w:t>Б</w:t>
            </w:r>
          </w:p>
        </w:tc>
      </w:tr>
      <w:tr w:rsidR="008C3C39" w:rsidRPr="00A1781D" w14:paraId="7D56E142"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E2FF53A" w14:textId="77777777" w:rsidR="008C3C39" w:rsidRPr="004D2D1F" w:rsidRDefault="008C3C39" w:rsidP="008C3C39">
            <w:pPr>
              <w:jc w:val="right"/>
            </w:pPr>
            <w:r w:rsidRPr="004D2D1F">
              <w:lastRenderedPageBreak/>
              <w:t>111.8</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0DFA011" w14:textId="77777777" w:rsidR="008C3C39" w:rsidRPr="004D2D1F" w:rsidRDefault="008C3C39" w:rsidP="008C3C39">
            <w:r w:rsidRPr="004D2D1F">
              <w:t>2408</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E0C7886"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F78B067"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41445D9" w14:textId="1AF74770"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229</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8C85500" w14:textId="389CB335"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8719932"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90EF5D9" w14:textId="77777777" w:rsidR="008C3C39" w:rsidRPr="004D2D1F" w:rsidRDefault="008C3C39" w:rsidP="008C3C39">
            <w:r w:rsidRPr="004D2D1F">
              <w:t>Б</w:t>
            </w:r>
          </w:p>
        </w:tc>
      </w:tr>
      <w:tr w:rsidR="008C3C39" w:rsidRPr="00A1781D" w14:paraId="3591AE58"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4BA2EC2" w14:textId="77777777" w:rsidR="008C3C39" w:rsidRPr="004D2D1F" w:rsidRDefault="008C3C39" w:rsidP="008C3C39">
            <w:pPr>
              <w:jc w:val="right"/>
            </w:pPr>
            <w:r w:rsidRPr="004D2D1F">
              <w:t>112.1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5A09C9E" w14:textId="10988274" w:rsidR="008C3C39" w:rsidRPr="004D2D1F" w:rsidRDefault="008C3C39" w:rsidP="002A7610">
            <w:r w:rsidRPr="004D2D1F">
              <w:t>250</w:t>
            </w:r>
            <w:r w:rsidR="002A7610">
              <w:t>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DA558ED"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B515BC8"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B3ADFC5" w14:textId="0AF945CA" w:rsidR="008C3C39" w:rsidRPr="004D2D1F" w:rsidRDefault="008C3C39" w:rsidP="002A7610">
            <w:r w:rsidRPr="004D2D1F">
              <w:t xml:space="preserve">Сумма показателей по графе </w:t>
            </w:r>
            <w:r>
              <w:t>7</w:t>
            </w:r>
            <w:r w:rsidRPr="004D2D1F">
              <w:t xml:space="preserve"> детализированных строк 9000 раздела 4 по КОСГУ в гр. 3 = 23</w:t>
            </w:r>
            <w:r w:rsidR="002A7610">
              <w:t>3</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CA779C8" w14:textId="49C7307E"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4FF7D92D"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2538649" w14:textId="77777777" w:rsidR="008C3C39" w:rsidRPr="004D2D1F" w:rsidRDefault="008C3C39" w:rsidP="008C3C39">
            <w:r w:rsidRPr="004D2D1F">
              <w:t>Б</w:t>
            </w:r>
          </w:p>
        </w:tc>
      </w:tr>
      <w:tr w:rsidR="008C3C39" w:rsidRPr="00A1781D" w14:paraId="1BD6A368"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4FE210D" w14:textId="77777777" w:rsidR="008C3C39" w:rsidRPr="004D2D1F" w:rsidRDefault="008C3C39" w:rsidP="008C3C39">
            <w:pPr>
              <w:jc w:val="right"/>
            </w:pPr>
            <w:r w:rsidRPr="004D2D1F">
              <w:t>113.1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446B316" w14:textId="77777777" w:rsidR="008C3C39" w:rsidRPr="004D2D1F" w:rsidRDefault="008C3C39" w:rsidP="008C3C39">
            <w:r w:rsidRPr="004D2D1F">
              <w:t>2601</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75111C7"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C2407BC"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D49AEA9" w14:textId="6424451A"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241</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EBE4A81" w14:textId="7998043A"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453D3125"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57934310" w14:textId="77777777" w:rsidR="008C3C39" w:rsidRPr="004D2D1F" w:rsidRDefault="008C3C39" w:rsidP="008C3C39">
            <w:r w:rsidRPr="004D2D1F">
              <w:t>Б</w:t>
            </w:r>
          </w:p>
        </w:tc>
      </w:tr>
      <w:tr w:rsidR="008C3C39" w:rsidRPr="00A1781D" w14:paraId="3B024A86"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DDAD6EA" w14:textId="77777777" w:rsidR="008C3C39" w:rsidRPr="004D2D1F" w:rsidRDefault="008C3C39" w:rsidP="008C3C39">
            <w:pPr>
              <w:jc w:val="right"/>
            </w:pPr>
            <w:r w:rsidRPr="004D2D1F">
              <w:t>113.2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F73A46D" w14:textId="77777777" w:rsidR="008C3C39" w:rsidRPr="004D2D1F" w:rsidRDefault="008C3C39" w:rsidP="008C3C39">
            <w:r w:rsidRPr="004D2D1F">
              <w:t>2602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277C622"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7F8ECB4"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39D93E1" w14:textId="3AD82572"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242</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F3ED416" w14:textId="0A916262"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85B366C"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E438C54" w14:textId="77777777" w:rsidR="008C3C39" w:rsidRPr="004D2D1F" w:rsidRDefault="008C3C39" w:rsidP="008C3C39">
            <w:r w:rsidRPr="004D2D1F">
              <w:t>Б</w:t>
            </w:r>
          </w:p>
        </w:tc>
      </w:tr>
      <w:tr w:rsidR="008C3C39" w:rsidRPr="00A1781D" w14:paraId="52754268"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94716D3" w14:textId="77777777" w:rsidR="008C3C39" w:rsidRPr="004D2D1F" w:rsidRDefault="008C3C39" w:rsidP="008C3C39">
            <w:pPr>
              <w:jc w:val="right"/>
            </w:pPr>
            <w:r w:rsidRPr="004D2D1F">
              <w:t>113.3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7437E95" w14:textId="77777777" w:rsidR="008C3C39" w:rsidRPr="004D2D1F" w:rsidRDefault="008C3C39" w:rsidP="008C3C39">
            <w:r w:rsidRPr="004D2D1F">
              <w:t>2603</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35C037B"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BFE47FE"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51CD1F5" w14:textId="40ACDA7E"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243</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DAF996B" w14:textId="34685544"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749D698C"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55E70B3B" w14:textId="77777777" w:rsidR="008C3C39" w:rsidRPr="004D2D1F" w:rsidRDefault="008C3C39" w:rsidP="008C3C39">
            <w:r w:rsidRPr="004D2D1F">
              <w:t>Б</w:t>
            </w:r>
          </w:p>
        </w:tc>
      </w:tr>
      <w:tr w:rsidR="008C3C39" w:rsidRPr="00A1781D" w14:paraId="37BB74E0"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6746BB3" w14:textId="77777777" w:rsidR="008C3C39" w:rsidRPr="004D2D1F" w:rsidRDefault="008C3C39" w:rsidP="008C3C39">
            <w:pPr>
              <w:jc w:val="right"/>
            </w:pPr>
            <w:r w:rsidRPr="004D2D1F">
              <w:t>113.4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B54AD70" w14:textId="77777777" w:rsidR="008C3C39" w:rsidRPr="004D2D1F" w:rsidRDefault="008C3C39" w:rsidP="008C3C39">
            <w:r w:rsidRPr="004D2D1F">
              <w:t>2604</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A8E5B63"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2549332"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19FC1C6" w14:textId="1F866243"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244</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8D9B640" w14:textId="22D22196"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63318F9D"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F5F561E" w14:textId="77777777" w:rsidR="008C3C39" w:rsidRPr="004D2D1F" w:rsidRDefault="008C3C39" w:rsidP="008C3C39">
            <w:r w:rsidRPr="004D2D1F">
              <w:t>Б</w:t>
            </w:r>
          </w:p>
        </w:tc>
      </w:tr>
      <w:tr w:rsidR="008C3C39" w:rsidRPr="00A1781D" w14:paraId="541FAE4F"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8FA3079" w14:textId="77777777" w:rsidR="008C3C39" w:rsidRPr="004D2D1F" w:rsidRDefault="008C3C39" w:rsidP="008C3C39">
            <w:pPr>
              <w:jc w:val="right"/>
            </w:pPr>
            <w:r w:rsidRPr="004D2D1F">
              <w:t>113.5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122450F" w14:textId="77777777" w:rsidR="008C3C39" w:rsidRPr="004D2D1F" w:rsidRDefault="008C3C39" w:rsidP="008C3C39">
            <w:r w:rsidRPr="004D2D1F">
              <w:t>2605</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AC025A5"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870F293"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016BDC2" w14:textId="3FB98C6F"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245</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37A7279" w14:textId="022F88D2"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B86723D"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FD93F51" w14:textId="77777777" w:rsidR="008C3C39" w:rsidRPr="004D2D1F" w:rsidRDefault="008C3C39" w:rsidP="008C3C39">
            <w:r w:rsidRPr="004D2D1F">
              <w:t>Б</w:t>
            </w:r>
          </w:p>
        </w:tc>
      </w:tr>
      <w:tr w:rsidR="008C3C39" w:rsidRPr="00A1781D" w14:paraId="4FB1E8A8"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9F49A3E" w14:textId="77777777" w:rsidR="008C3C39" w:rsidRPr="004D2D1F" w:rsidRDefault="008C3C39" w:rsidP="008C3C39">
            <w:pPr>
              <w:jc w:val="right"/>
            </w:pPr>
            <w:r w:rsidRPr="004D2D1F">
              <w:t>113.6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7CE2580" w14:textId="77777777" w:rsidR="008C3C39" w:rsidRPr="004D2D1F" w:rsidRDefault="008C3C39" w:rsidP="008C3C39">
            <w:r w:rsidRPr="004D2D1F">
              <w:t>2606</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A816568"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11C32AD"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1D10644" w14:textId="5D2D1E56"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246</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AEA3C5E" w14:textId="2DCD1AE2"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71A9792"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3235A96F" w14:textId="77777777" w:rsidR="008C3C39" w:rsidRPr="004D2D1F" w:rsidRDefault="008C3C39" w:rsidP="008C3C39">
            <w:r w:rsidRPr="004D2D1F">
              <w:t>Б</w:t>
            </w:r>
          </w:p>
        </w:tc>
      </w:tr>
      <w:tr w:rsidR="008C3C39" w:rsidRPr="00A1781D" w14:paraId="5759D263"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7374CFE" w14:textId="77777777" w:rsidR="008C3C39" w:rsidRPr="004D2D1F" w:rsidRDefault="008C3C39" w:rsidP="008C3C39">
            <w:pPr>
              <w:jc w:val="right"/>
            </w:pPr>
            <w:r w:rsidRPr="004D2D1F">
              <w:t>113.7</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F91B5EB" w14:textId="77777777" w:rsidR="008C3C39" w:rsidRPr="004D2D1F" w:rsidRDefault="008C3C39" w:rsidP="008C3C39">
            <w:r w:rsidRPr="004D2D1F">
              <w:t>2607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3FCC5C6"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33C08C3"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128CD6C" w14:textId="5B927913"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247</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55D8500" w14:textId="0987E9E1"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6FC41688"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50A14ED3" w14:textId="77777777" w:rsidR="008C3C39" w:rsidRPr="004D2D1F" w:rsidRDefault="008C3C39" w:rsidP="008C3C39">
            <w:r w:rsidRPr="004D2D1F">
              <w:t>Б</w:t>
            </w:r>
          </w:p>
        </w:tc>
      </w:tr>
      <w:tr w:rsidR="008C3C39" w:rsidRPr="00A1781D" w14:paraId="42C3584A"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BE902B9" w14:textId="77777777" w:rsidR="008C3C39" w:rsidRPr="004D2D1F" w:rsidRDefault="008C3C39" w:rsidP="008C3C39">
            <w:pPr>
              <w:jc w:val="right"/>
            </w:pPr>
            <w:r w:rsidRPr="004D2D1F">
              <w:t>113.8</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51A361F" w14:textId="77777777" w:rsidR="008C3C39" w:rsidRPr="004D2D1F" w:rsidRDefault="008C3C39" w:rsidP="008C3C39">
            <w:r w:rsidRPr="004D2D1F">
              <w:t>2608</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99AFE9A"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A2654C1"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B8E3EDD" w14:textId="3481DB64" w:rsidR="008C3C39" w:rsidRPr="004D2D1F" w:rsidRDefault="008C3C39" w:rsidP="008C3C39">
            <w:r w:rsidRPr="004D2D1F">
              <w:t xml:space="preserve">Сумма показателей по графе </w:t>
            </w:r>
            <w:r>
              <w:t>7</w:t>
            </w:r>
            <w:r w:rsidRPr="004D2D1F">
              <w:t xml:space="preserve"> детализированных </w:t>
            </w:r>
            <w:r w:rsidRPr="004D2D1F">
              <w:lastRenderedPageBreak/>
              <w:t>строк 9000 раздела 4 по КОСГУ в гр. 3 = 248</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B0E7A74" w14:textId="6A271870" w:rsidR="008C3C39" w:rsidRPr="004D2D1F" w:rsidRDefault="008C3C39" w:rsidP="008C3C39">
            <w:r>
              <w:lastRenderedPageBreak/>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57C89A2" w14:textId="77777777" w:rsidR="008C3C39" w:rsidRPr="004D2D1F" w:rsidRDefault="008C3C39" w:rsidP="008C3C39">
            <w:r w:rsidRPr="004D2D1F">
              <w:t xml:space="preserve">Показатель строки раздела 2 «Выбытия» &lt;&gt; сумме показателей детализированных строк 9000 раздела 4 </w:t>
            </w:r>
            <w:r w:rsidRPr="004D2D1F">
              <w:lastRenderedPageBreak/>
              <w:t>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5B8EF5C" w14:textId="77777777" w:rsidR="008C3C39" w:rsidRPr="004D2D1F" w:rsidRDefault="008C3C39" w:rsidP="008C3C39">
            <w:r w:rsidRPr="004D2D1F">
              <w:lastRenderedPageBreak/>
              <w:t>Б</w:t>
            </w:r>
          </w:p>
        </w:tc>
      </w:tr>
      <w:tr w:rsidR="008C3C39" w:rsidRPr="00A1781D" w14:paraId="6EBEC71D"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5B1EEDBE" w14:textId="77777777" w:rsidR="008C3C39" w:rsidRPr="004D2D1F" w:rsidRDefault="008C3C39" w:rsidP="008C3C39">
            <w:pPr>
              <w:jc w:val="right"/>
            </w:pPr>
            <w:r w:rsidRPr="004D2D1F">
              <w:lastRenderedPageBreak/>
              <w:t>113.9</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C936A37" w14:textId="77777777" w:rsidR="008C3C39" w:rsidRPr="004D2D1F" w:rsidRDefault="008C3C39" w:rsidP="008C3C39">
            <w:r w:rsidRPr="004D2D1F">
              <w:t>2609</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E5E91CD"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D0C4CCD"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BEB1A74" w14:textId="59EB9C5C"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249</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562C702" w14:textId="441BFCB3"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9795CBC"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FE77D4C" w14:textId="77777777" w:rsidR="008C3C39" w:rsidRPr="004D2D1F" w:rsidRDefault="008C3C39" w:rsidP="008C3C39">
            <w:r w:rsidRPr="004D2D1F">
              <w:t>Б</w:t>
            </w:r>
          </w:p>
        </w:tc>
      </w:tr>
      <w:tr w:rsidR="008C3C39" w:rsidRPr="00A1781D" w14:paraId="02057493"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7E9A324" w14:textId="77777777" w:rsidR="008C3C39" w:rsidRPr="004D2D1F" w:rsidRDefault="008C3C39" w:rsidP="008C3C39">
            <w:pPr>
              <w:jc w:val="right"/>
            </w:pPr>
            <w:r w:rsidRPr="004D2D1F">
              <w:t>113.10</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9245C71" w14:textId="77777777" w:rsidR="008C3C39" w:rsidRPr="004D2D1F" w:rsidRDefault="008C3C39" w:rsidP="008C3C39">
            <w:r w:rsidRPr="004D2D1F">
              <w:t>2611</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2FB3604"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A53FE8F"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3599C41" w14:textId="679D8266"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24A</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6FCC1718" w14:textId="67C5CA5B"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39ED761"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FB947D3" w14:textId="77777777" w:rsidR="008C3C39" w:rsidRPr="004D2D1F" w:rsidRDefault="008C3C39" w:rsidP="008C3C39">
            <w:r w:rsidRPr="004D2D1F">
              <w:t>Б</w:t>
            </w:r>
          </w:p>
        </w:tc>
      </w:tr>
      <w:tr w:rsidR="008C3C39" w:rsidRPr="00A1781D" w14:paraId="6962BBC1"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655D5E3" w14:textId="77777777" w:rsidR="008C3C39" w:rsidRPr="004D2D1F" w:rsidRDefault="008C3C39" w:rsidP="008C3C39">
            <w:pPr>
              <w:jc w:val="right"/>
            </w:pPr>
            <w:r w:rsidRPr="004D2D1F">
              <w:t>113.11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5FB3EEE" w14:textId="77777777" w:rsidR="008C3C39" w:rsidRPr="004D2D1F" w:rsidRDefault="008C3C39" w:rsidP="008C3C39">
            <w:r w:rsidRPr="004D2D1F">
              <w:t>2612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2AA1CA8"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31A3DF5"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0C7D38C" w14:textId="2252676F"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24B</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D0B58C9" w14:textId="0470DD22"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759CFF8"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B8C1DDF" w14:textId="77777777" w:rsidR="008C3C39" w:rsidRPr="004D2D1F" w:rsidRDefault="008C3C39" w:rsidP="008C3C39">
            <w:r w:rsidRPr="004D2D1F">
              <w:t>Б</w:t>
            </w:r>
          </w:p>
        </w:tc>
      </w:tr>
      <w:tr w:rsidR="008C3C39" w:rsidRPr="00A1781D" w14:paraId="1CFDD91A"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6DE7A8A" w14:textId="77777777" w:rsidR="008C3C39" w:rsidRPr="004D2D1F" w:rsidRDefault="008C3C39" w:rsidP="008C3C39">
            <w:pPr>
              <w:jc w:val="right"/>
            </w:pPr>
            <w:r w:rsidRPr="004D2D1F">
              <w:t>114.2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00FB4E2" w14:textId="77777777" w:rsidR="008C3C39" w:rsidRPr="004D2D1F" w:rsidRDefault="008C3C39" w:rsidP="008C3C39">
            <w:r w:rsidRPr="004D2D1F">
              <w:t>2702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59B1726"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9D3C67F"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C72F118" w14:textId="5DA137FA"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252</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70980267" w14:textId="4ED27283"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2A11DB6"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9FD7EFF" w14:textId="77777777" w:rsidR="008C3C39" w:rsidRPr="004D2D1F" w:rsidRDefault="008C3C39" w:rsidP="008C3C39">
            <w:r w:rsidRPr="004D2D1F">
              <w:t>Б</w:t>
            </w:r>
          </w:p>
        </w:tc>
      </w:tr>
      <w:tr w:rsidR="008C3C39" w:rsidRPr="00A1781D" w14:paraId="7999B5CA"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517E7377" w14:textId="77777777" w:rsidR="008C3C39" w:rsidRPr="004D2D1F" w:rsidRDefault="008C3C39" w:rsidP="008C3C39">
            <w:pPr>
              <w:jc w:val="right"/>
            </w:pPr>
            <w:r w:rsidRPr="004D2D1F">
              <w:t>114.3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B207ED5" w14:textId="77777777" w:rsidR="008C3C39" w:rsidRPr="004D2D1F" w:rsidRDefault="008C3C39" w:rsidP="008C3C39">
            <w:r w:rsidRPr="004D2D1F">
              <w:t>2703</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8AEB315"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118F04A"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4C7218C" w14:textId="494A645F"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253</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65EC975" w14:textId="0FF1F5E7"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D635FED"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863D973" w14:textId="77777777" w:rsidR="008C3C39" w:rsidRPr="004D2D1F" w:rsidRDefault="008C3C39" w:rsidP="008C3C39">
            <w:r w:rsidRPr="004D2D1F">
              <w:t>Б</w:t>
            </w:r>
          </w:p>
        </w:tc>
      </w:tr>
      <w:tr w:rsidR="008C3C39" w:rsidRPr="00A1781D" w14:paraId="1AE89F46"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40BE1A2" w14:textId="77777777" w:rsidR="008C3C39" w:rsidRPr="004D2D1F" w:rsidRDefault="008C3C39" w:rsidP="008C3C39">
            <w:pPr>
              <w:jc w:val="right"/>
            </w:pPr>
            <w:r w:rsidRPr="004D2D1F">
              <w:t>114.5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6DBD080" w14:textId="77777777" w:rsidR="008C3C39" w:rsidRPr="004D2D1F" w:rsidRDefault="008C3C39" w:rsidP="008C3C39">
            <w:r w:rsidRPr="004D2D1F">
              <w:t>2705</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9DAB7BB"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6C77D3E"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E1C741D" w14:textId="1023DF2F"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255</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49F460B" w14:textId="0E9D00B9"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D4ECEBE"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35E1216" w14:textId="77777777" w:rsidR="008C3C39" w:rsidRPr="004D2D1F" w:rsidRDefault="008C3C39" w:rsidP="008C3C39">
            <w:r w:rsidRPr="004D2D1F">
              <w:t>Б</w:t>
            </w:r>
          </w:p>
        </w:tc>
      </w:tr>
      <w:tr w:rsidR="008C3C39" w:rsidRPr="00A1781D" w14:paraId="604A229D"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9330CA1" w14:textId="77777777" w:rsidR="008C3C39" w:rsidRPr="004D2D1F" w:rsidRDefault="008C3C39" w:rsidP="008C3C39">
            <w:pPr>
              <w:jc w:val="right"/>
            </w:pPr>
            <w:r w:rsidRPr="004D2D1F">
              <w:t>114.6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6787246" w14:textId="77777777" w:rsidR="008C3C39" w:rsidRPr="004D2D1F" w:rsidRDefault="008C3C39" w:rsidP="008C3C39">
            <w:r w:rsidRPr="004D2D1F">
              <w:t>2706</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5C4D5F3"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B50A20B"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F6566DF" w14:textId="53019BEB"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256</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02861EA" w14:textId="4728867D"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8410CE0"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297B010" w14:textId="77777777" w:rsidR="008C3C39" w:rsidRPr="004D2D1F" w:rsidRDefault="008C3C39" w:rsidP="008C3C39">
            <w:r w:rsidRPr="004D2D1F">
              <w:t>Б</w:t>
            </w:r>
          </w:p>
        </w:tc>
      </w:tr>
      <w:tr w:rsidR="008C3C39" w:rsidRPr="00A1781D" w14:paraId="0B22B780"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D8DDC43" w14:textId="77777777" w:rsidR="008C3C39" w:rsidRPr="004D2D1F" w:rsidRDefault="008C3C39" w:rsidP="008C3C39">
            <w:pPr>
              <w:jc w:val="right"/>
            </w:pPr>
            <w:r w:rsidRPr="004D2D1F">
              <w:t>115.2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647E648" w14:textId="77777777" w:rsidR="008C3C39" w:rsidRPr="004D2D1F" w:rsidRDefault="008C3C39" w:rsidP="008C3C39">
            <w:r w:rsidRPr="004D2D1F">
              <w:t>2802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F5A403C"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45EFCBC"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B12A851" w14:textId="26112718"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262</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5CFF41C" w14:textId="6CBD6CF5"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5D490FE"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6CB2A4E" w14:textId="77777777" w:rsidR="008C3C39" w:rsidRPr="004D2D1F" w:rsidRDefault="008C3C39" w:rsidP="008C3C39">
            <w:r w:rsidRPr="004D2D1F">
              <w:t>Б</w:t>
            </w:r>
          </w:p>
        </w:tc>
      </w:tr>
      <w:tr w:rsidR="008C3C39" w:rsidRPr="00A1781D" w14:paraId="0B0D4B70"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DE64FB7" w14:textId="77777777" w:rsidR="008C3C39" w:rsidRPr="004D2D1F" w:rsidRDefault="008C3C39" w:rsidP="008C3C39">
            <w:pPr>
              <w:jc w:val="right"/>
            </w:pPr>
            <w:r w:rsidRPr="004D2D1F">
              <w:t>115.3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78CEB63" w14:textId="77777777" w:rsidR="008C3C39" w:rsidRPr="004D2D1F" w:rsidRDefault="008C3C39" w:rsidP="008C3C39">
            <w:r w:rsidRPr="004D2D1F">
              <w:t>2803</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42EE885"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69AE897"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FD9E47C" w14:textId="5180BD6D"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263</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51F5E03" w14:textId="3E966C57"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F666152"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5B06485" w14:textId="77777777" w:rsidR="008C3C39" w:rsidRPr="004D2D1F" w:rsidRDefault="008C3C39" w:rsidP="008C3C39">
            <w:r w:rsidRPr="004D2D1F">
              <w:t>Б</w:t>
            </w:r>
          </w:p>
        </w:tc>
      </w:tr>
      <w:tr w:rsidR="008C3C39" w:rsidRPr="00A1781D" w14:paraId="2B739FCA"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813CAC0" w14:textId="77777777" w:rsidR="008C3C39" w:rsidRPr="004D2D1F" w:rsidRDefault="008C3C39" w:rsidP="008C3C39">
            <w:pPr>
              <w:jc w:val="right"/>
            </w:pPr>
            <w:r w:rsidRPr="004D2D1F">
              <w:t>115.4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A55F108" w14:textId="77777777" w:rsidR="008C3C39" w:rsidRPr="004D2D1F" w:rsidRDefault="008C3C39" w:rsidP="008C3C39">
            <w:r w:rsidRPr="004D2D1F">
              <w:t>2804</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E0C8C1B"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267DD99"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5ACFEBE" w14:textId="2777DFCD" w:rsidR="008C3C39" w:rsidRPr="004D2D1F" w:rsidRDefault="008C3C39" w:rsidP="008C3C39">
            <w:r w:rsidRPr="004D2D1F">
              <w:t xml:space="preserve">Сумма показателей по графе </w:t>
            </w:r>
            <w:r>
              <w:t>7</w:t>
            </w:r>
            <w:r w:rsidRPr="004D2D1F">
              <w:t xml:space="preserve"> детализированных </w:t>
            </w:r>
            <w:r w:rsidRPr="004D2D1F">
              <w:lastRenderedPageBreak/>
              <w:t>строк 9000 раздела 4 по КОСГУ в гр. 3 = 264</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8B56F6D" w14:textId="79C3DFA0" w:rsidR="008C3C39" w:rsidRPr="004D2D1F" w:rsidRDefault="008C3C39" w:rsidP="008C3C39">
            <w:r>
              <w:lastRenderedPageBreak/>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43808F79" w14:textId="77777777" w:rsidR="008C3C39" w:rsidRPr="004D2D1F" w:rsidRDefault="008C3C39" w:rsidP="008C3C39">
            <w:r w:rsidRPr="004D2D1F">
              <w:t xml:space="preserve">Показатель строки раздела 2 «Выбытия» &lt;&gt; сумме показателей детализированных строк 9000 раздела 4 </w:t>
            </w:r>
            <w:r w:rsidRPr="004D2D1F">
              <w:lastRenderedPageBreak/>
              <w:t>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360CFDDC" w14:textId="77777777" w:rsidR="008C3C39" w:rsidRPr="004D2D1F" w:rsidRDefault="008C3C39" w:rsidP="008C3C39">
            <w:r w:rsidRPr="004D2D1F">
              <w:lastRenderedPageBreak/>
              <w:t>Б</w:t>
            </w:r>
          </w:p>
        </w:tc>
      </w:tr>
      <w:tr w:rsidR="008C3C39" w:rsidRPr="00A1781D" w14:paraId="330DC2BE"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DC5CB13" w14:textId="77777777" w:rsidR="008C3C39" w:rsidRPr="004D2D1F" w:rsidRDefault="008C3C39" w:rsidP="008C3C39">
            <w:pPr>
              <w:jc w:val="right"/>
            </w:pPr>
            <w:r w:rsidRPr="004D2D1F">
              <w:lastRenderedPageBreak/>
              <w:t>115.5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80C3E56" w14:textId="77777777" w:rsidR="008C3C39" w:rsidRPr="004D2D1F" w:rsidRDefault="008C3C39" w:rsidP="008C3C39">
            <w:r w:rsidRPr="004D2D1F">
              <w:t>2805</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8C0706B"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9A5600F"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862F937" w14:textId="1CCAF67F"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265</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47FF7DAF" w14:textId="7D43FE58"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2F858016"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F8F99D8" w14:textId="77777777" w:rsidR="008C3C39" w:rsidRPr="004D2D1F" w:rsidRDefault="008C3C39" w:rsidP="008C3C39">
            <w:r w:rsidRPr="004D2D1F">
              <w:t>Б</w:t>
            </w:r>
          </w:p>
        </w:tc>
      </w:tr>
      <w:tr w:rsidR="008C3C39" w:rsidRPr="00A1781D" w14:paraId="63EA974F"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1F4D39B" w14:textId="77777777" w:rsidR="008C3C39" w:rsidRPr="004D2D1F" w:rsidRDefault="008C3C39" w:rsidP="008C3C39">
            <w:pPr>
              <w:jc w:val="right"/>
            </w:pPr>
            <w:r w:rsidRPr="004D2D1F">
              <w:t>115.6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866C052" w14:textId="77777777" w:rsidR="008C3C39" w:rsidRPr="004D2D1F" w:rsidRDefault="008C3C39" w:rsidP="008C3C39">
            <w:r w:rsidRPr="004D2D1F">
              <w:t>2806</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8ECC98E"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EFD162A"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E483154" w14:textId="0214E8A5"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266</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2996F42" w14:textId="0E97EFBA"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434E07AD"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3894361" w14:textId="77777777" w:rsidR="008C3C39" w:rsidRPr="004D2D1F" w:rsidRDefault="008C3C39" w:rsidP="008C3C39">
            <w:r w:rsidRPr="004D2D1F">
              <w:t>Б</w:t>
            </w:r>
          </w:p>
        </w:tc>
      </w:tr>
      <w:tr w:rsidR="008C3C39" w:rsidRPr="00A1781D" w14:paraId="60514B38"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9BB9EF2" w14:textId="77777777" w:rsidR="008C3C39" w:rsidRPr="004D2D1F" w:rsidRDefault="008C3C39" w:rsidP="008C3C39">
            <w:pPr>
              <w:jc w:val="right"/>
            </w:pPr>
            <w:r w:rsidRPr="004D2D1F">
              <w:t>115.7</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DCD7D4F" w14:textId="77777777" w:rsidR="008C3C39" w:rsidRPr="004D2D1F" w:rsidRDefault="008C3C39" w:rsidP="008C3C39">
            <w:r w:rsidRPr="004D2D1F">
              <w:t>2807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F4D1FE7"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CCDE9D0"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28FA503" w14:textId="2E9012D0"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267</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BBA0C67" w14:textId="11EB9D9F"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B7A9A9F"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98A7903" w14:textId="77777777" w:rsidR="008C3C39" w:rsidRPr="004D2D1F" w:rsidRDefault="008C3C39" w:rsidP="008C3C39">
            <w:r w:rsidRPr="004D2D1F">
              <w:t>Б</w:t>
            </w:r>
          </w:p>
        </w:tc>
      </w:tr>
      <w:tr w:rsidR="008C3C39" w:rsidRPr="00A1781D" w14:paraId="1921E0D7"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9BF8919" w14:textId="77777777" w:rsidR="008C3C39" w:rsidRPr="004D2D1F" w:rsidRDefault="008C3C39" w:rsidP="008C3C39">
            <w:pPr>
              <w:jc w:val="right"/>
            </w:pPr>
            <w:r w:rsidRPr="004D2D1F">
              <w:t>116.1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3FB512F" w14:textId="77777777" w:rsidR="008C3C39" w:rsidRPr="004D2D1F" w:rsidRDefault="008C3C39" w:rsidP="008C3C39">
            <w:r w:rsidRPr="004D2D1F">
              <w:t>3001</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B664E64"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EDA35C2"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44D2EBE" w14:textId="029DA799"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281</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006EBA5" w14:textId="1927138E"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448ACA65"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B835A0A" w14:textId="77777777" w:rsidR="008C3C39" w:rsidRPr="004D2D1F" w:rsidRDefault="008C3C39" w:rsidP="008C3C39">
            <w:r w:rsidRPr="004D2D1F">
              <w:t>Б</w:t>
            </w:r>
          </w:p>
        </w:tc>
      </w:tr>
      <w:tr w:rsidR="008C3C39" w:rsidRPr="00A1781D" w14:paraId="00F74C41"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3BB5C37" w14:textId="77777777" w:rsidR="008C3C39" w:rsidRPr="004D2D1F" w:rsidRDefault="008C3C39" w:rsidP="008C3C39">
            <w:pPr>
              <w:jc w:val="right"/>
            </w:pPr>
            <w:r w:rsidRPr="004D2D1F">
              <w:t>116.2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5CD8818" w14:textId="77777777" w:rsidR="008C3C39" w:rsidRPr="004D2D1F" w:rsidRDefault="008C3C39" w:rsidP="008C3C39">
            <w:r w:rsidRPr="004D2D1F">
              <w:t>3002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8EAB997"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FDEAA87"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C40BA43" w14:textId="1956B5D8"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282</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A365F2E" w14:textId="0402EF52"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2EE1C16"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3B8508E" w14:textId="77777777" w:rsidR="008C3C39" w:rsidRPr="004D2D1F" w:rsidRDefault="008C3C39" w:rsidP="008C3C39">
            <w:r w:rsidRPr="004D2D1F">
              <w:t>Б</w:t>
            </w:r>
          </w:p>
        </w:tc>
      </w:tr>
      <w:tr w:rsidR="008C3C39" w:rsidRPr="00A1781D" w14:paraId="117D3FEE"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A35060C" w14:textId="77777777" w:rsidR="008C3C39" w:rsidRPr="004D2D1F" w:rsidRDefault="008C3C39" w:rsidP="008C3C39">
            <w:pPr>
              <w:jc w:val="right"/>
            </w:pPr>
            <w:r w:rsidRPr="004D2D1F">
              <w:t>116.3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F35C92F" w14:textId="77777777" w:rsidR="008C3C39" w:rsidRPr="004D2D1F" w:rsidRDefault="008C3C39" w:rsidP="008C3C39">
            <w:r w:rsidRPr="004D2D1F">
              <w:t>3003</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D73F8B6"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5193E2D"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47318F0" w14:textId="5C38B934"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283</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7E90B229" w14:textId="1BC26067"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00FBC38"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6B4646B" w14:textId="77777777" w:rsidR="008C3C39" w:rsidRPr="004D2D1F" w:rsidRDefault="008C3C39" w:rsidP="008C3C39">
            <w:r w:rsidRPr="004D2D1F">
              <w:t>Б</w:t>
            </w:r>
          </w:p>
        </w:tc>
      </w:tr>
      <w:tr w:rsidR="008C3C39" w:rsidRPr="00A1781D" w14:paraId="33AB5A2B"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D0A45E3" w14:textId="77777777" w:rsidR="008C3C39" w:rsidRPr="004D2D1F" w:rsidRDefault="008C3C39" w:rsidP="008C3C39">
            <w:pPr>
              <w:jc w:val="right"/>
            </w:pPr>
            <w:r w:rsidRPr="004D2D1F">
              <w:t>116.4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E27C053" w14:textId="77777777" w:rsidR="008C3C39" w:rsidRPr="004D2D1F" w:rsidRDefault="008C3C39" w:rsidP="008C3C39">
            <w:r w:rsidRPr="004D2D1F">
              <w:t>3004</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60A0619"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3998ADAC"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14B68FE" w14:textId="39B2468E"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284</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5079305" w14:textId="30ADDF18"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7E9FE9E0"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57DC2604" w14:textId="77777777" w:rsidR="008C3C39" w:rsidRPr="004D2D1F" w:rsidRDefault="008C3C39" w:rsidP="008C3C39">
            <w:r w:rsidRPr="004D2D1F">
              <w:t>Б</w:t>
            </w:r>
          </w:p>
        </w:tc>
      </w:tr>
      <w:tr w:rsidR="008C3C39" w:rsidRPr="00A1781D" w14:paraId="1207EC36"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FAF00FB" w14:textId="77777777" w:rsidR="008C3C39" w:rsidRPr="004D2D1F" w:rsidRDefault="008C3C39" w:rsidP="008C3C39">
            <w:pPr>
              <w:jc w:val="right"/>
            </w:pPr>
            <w:r w:rsidRPr="004D2D1F">
              <w:t>116.5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7C58377" w14:textId="77777777" w:rsidR="008C3C39" w:rsidRPr="004D2D1F" w:rsidRDefault="008C3C39" w:rsidP="008C3C39">
            <w:r w:rsidRPr="004D2D1F">
              <w:t>3005</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F511D62"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5E11870"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7734060" w14:textId="7C8C5C06"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285</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B798BDA" w14:textId="53B81882"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70F6F007"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C632179" w14:textId="77777777" w:rsidR="008C3C39" w:rsidRPr="004D2D1F" w:rsidRDefault="008C3C39" w:rsidP="008C3C39">
            <w:r w:rsidRPr="004D2D1F">
              <w:t>Б</w:t>
            </w:r>
          </w:p>
        </w:tc>
      </w:tr>
      <w:tr w:rsidR="008C3C39" w:rsidRPr="00A1781D" w14:paraId="6541C06A"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54FD9182" w14:textId="77777777" w:rsidR="008C3C39" w:rsidRPr="004D2D1F" w:rsidRDefault="008C3C39" w:rsidP="008C3C39">
            <w:pPr>
              <w:jc w:val="right"/>
            </w:pPr>
            <w:r w:rsidRPr="004D2D1F">
              <w:t>116.6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EC4036B" w14:textId="77777777" w:rsidR="008C3C39" w:rsidRPr="004D2D1F" w:rsidRDefault="008C3C39" w:rsidP="008C3C39">
            <w:r w:rsidRPr="004D2D1F">
              <w:t>3006</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0C3D585"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3E32B41"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CFF3195" w14:textId="35E6E06C"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286</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751DFA37" w14:textId="6FCF9EB7"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A150F10"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34EF8EB0" w14:textId="77777777" w:rsidR="008C3C39" w:rsidRPr="004D2D1F" w:rsidRDefault="008C3C39" w:rsidP="008C3C39">
            <w:r w:rsidRPr="004D2D1F">
              <w:t>Б</w:t>
            </w:r>
          </w:p>
        </w:tc>
      </w:tr>
      <w:tr w:rsidR="008C3C39" w:rsidRPr="00A1781D" w14:paraId="10B58397"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67F917A" w14:textId="77777777" w:rsidR="008C3C39" w:rsidRPr="004D2D1F" w:rsidRDefault="008C3C39" w:rsidP="008C3C39">
            <w:pPr>
              <w:jc w:val="right"/>
            </w:pPr>
            <w:r w:rsidRPr="004D2D1F">
              <w:t>117.1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6FCCF8A" w14:textId="77777777" w:rsidR="008C3C39" w:rsidRPr="004D2D1F" w:rsidRDefault="008C3C39" w:rsidP="008C3C39">
            <w:r w:rsidRPr="004D2D1F">
              <w:t>3101</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BB288EC"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B3B8A84"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63DE06A" w14:textId="1D218A7A" w:rsidR="008C3C39" w:rsidRPr="004D2D1F" w:rsidRDefault="008C3C39" w:rsidP="008C3C39">
            <w:r w:rsidRPr="004D2D1F">
              <w:t xml:space="preserve">Сумма показателей по графе </w:t>
            </w:r>
            <w:r>
              <w:t>7</w:t>
            </w:r>
            <w:r w:rsidRPr="004D2D1F">
              <w:t xml:space="preserve"> детализированных </w:t>
            </w:r>
            <w:r w:rsidRPr="004D2D1F">
              <w:lastRenderedPageBreak/>
              <w:t>строк 9000 раздела 4 по КОСГУ в гр. 3 = 291</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7ED72316" w14:textId="51C37CB1" w:rsidR="008C3C39" w:rsidRPr="004D2D1F" w:rsidRDefault="008C3C39" w:rsidP="008C3C39">
            <w:r>
              <w:lastRenderedPageBreak/>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E6A085E" w14:textId="77777777" w:rsidR="008C3C39" w:rsidRPr="004D2D1F" w:rsidRDefault="008C3C39" w:rsidP="008C3C39">
            <w:r w:rsidRPr="004D2D1F">
              <w:t xml:space="preserve">Показатель строки раздела 2 «Выбытия» &lt;&gt; сумме показателей детализированных строк 9000 раздела 4 </w:t>
            </w:r>
            <w:r w:rsidRPr="004D2D1F">
              <w:lastRenderedPageBreak/>
              <w:t>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4CFBDE9" w14:textId="77777777" w:rsidR="008C3C39" w:rsidRPr="004D2D1F" w:rsidRDefault="008C3C39" w:rsidP="008C3C39">
            <w:r w:rsidRPr="004D2D1F">
              <w:lastRenderedPageBreak/>
              <w:t>Б</w:t>
            </w:r>
          </w:p>
        </w:tc>
      </w:tr>
      <w:tr w:rsidR="008C3C39" w:rsidRPr="00A1781D" w14:paraId="529F5AAC"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E85F992" w14:textId="77777777" w:rsidR="008C3C39" w:rsidRPr="004D2D1F" w:rsidRDefault="008C3C39" w:rsidP="008C3C39">
            <w:pPr>
              <w:jc w:val="right"/>
            </w:pPr>
            <w:r w:rsidRPr="004D2D1F">
              <w:lastRenderedPageBreak/>
              <w:t>117.2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4C414FB" w14:textId="77777777" w:rsidR="008C3C39" w:rsidRPr="004D2D1F" w:rsidRDefault="008C3C39" w:rsidP="008C3C39">
            <w:r w:rsidRPr="004D2D1F">
              <w:t>3102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165AAD7"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457C2C8"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5D87A33" w14:textId="6636C90A"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292</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CD4E6FF" w14:textId="235078BE"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4EAE90C3"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9F477A9" w14:textId="77777777" w:rsidR="008C3C39" w:rsidRPr="004D2D1F" w:rsidRDefault="008C3C39" w:rsidP="008C3C39">
            <w:r w:rsidRPr="004D2D1F">
              <w:t>Б</w:t>
            </w:r>
          </w:p>
        </w:tc>
      </w:tr>
      <w:tr w:rsidR="008C3C39" w:rsidRPr="00A1781D" w14:paraId="55044813"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6664EE0" w14:textId="77777777" w:rsidR="008C3C39" w:rsidRPr="004D2D1F" w:rsidRDefault="008C3C39" w:rsidP="008C3C39">
            <w:pPr>
              <w:jc w:val="right"/>
            </w:pPr>
            <w:r w:rsidRPr="004D2D1F">
              <w:t>117.3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DECD1C6" w14:textId="77777777" w:rsidR="008C3C39" w:rsidRPr="004D2D1F" w:rsidRDefault="008C3C39" w:rsidP="008C3C39">
            <w:r w:rsidRPr="004D2D1F">
              <w:t>3103</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1387012"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4D3045E5"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FF6367C" w14:textId="07089010"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293</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3951A26" w14:textId="0F45F21C"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7A18FB3E"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B6B78C1" w14:textId="77777777" w:rsidR="008C3C39" w:rsidRPr="004D2D1F" w:rsidRDefault="008C3C39" w:rsidP="008C3C39">
            <w:r w:rsidRPr="004D2D1F">
              <w:t>Б</w:t>
            </w:r>
          </w:p>
        </w:tc>
      </w:tr>
      <w:tr w:rsidR="008C3C39" w:rsidRPr="00A1781D" w14:paraId="3A42524B"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204DD114" w14:textId="77777777" w:rsidR="008C3C39" w:rsidRPr="004D2D1F" w:rsidRDefault="008C3C39" w:rsidP="008C3C39">
            <w:pPr>
              <w:jc w:val="right"/>
            </w:pPr>
            <w:r w:rsidRPr="004D2D1F">
              <w:t>117.4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45AAD60" w14:textId="77777777" w:rsidR="008C3C39" w:rsidRPr="004D2D1F" w:rsidRDefault="008C3C39" w:rsidP="008C3C39">
            <w:r w:rsidRPr="004D2D1F">
              <w:t>3104</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5BA3629"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3BC8727"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299CF38" w14:textId="3ED113BF"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294</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61AF47F8" w14:textId="2D39224A"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C68F0E1"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00EDB4EB" w14:textId="77777777" w:rsidR="008C3C39" w:rsidRPr="004D2D1F" w:rsidRDefault="008C3C39" w:rsidP="008C3C39">
            <w:r w:rsidRPr="004D2D1F">
              <w:t>Б</w:t>
            </w:r>
          </w:p>
        </w:tc>
      </w:tr>
      <w:tr w:rsidR="008C3C39" w:rsidRPr="00A1781D" w14:paraId="243FC3BD"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D5BE68F" w14:textId="77777777" w:rsidR="008C3C39" w:rsidRPr="004D2D1F" w:rsidRDefault="008C3C39" w:rsidP="008C3C39">
            <w:pPr>
              <w:jc w:val="right"/>
            </w:pPr>
            <w:r w:rsidRPr="004D2D1F">
              <w:t>117.5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9A8BCAF" w14:textId="77777777" w:rsidR="008C3C39" w:rsidRPr="004D2D1F" w:rsidRDefault="008C3C39" w:rsidP="008C3C39">
            <w:r w:rsidRPr="004D2D1F">
              <w:t>3105</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95B8362"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6CBF91B"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A20449F" w14:textId="12DF5457"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295</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2F54A00" w14:textId="0A710E46"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724AB5C"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4CE953B" w14:textId="77777777" w:rsidR="008C3C39" w:rsidRPr="004D2D1F" w:rsidRDefault="008C3C39" w:rsidP="008C3C39">
            <w:r w:rsidRPr="004D2D1F">
              <w:t>Б</w:t>
            </w:r>
          </w:p>
        </w:tc>
      </w:tr>
      <w:tr w:rsidR="008C3C39" w:rsidRPr="00A1781D" w14:paraId="73B373FE"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D44F231" w14:textId="77777777" w:rsidR="008C3C39" w:rsidRPr="004D2D1F" w:rsidRDefault="008C3C39" w:rsidP="008C3C39">
            <w:pPr>
              <w:jc w:val="right"/>
            </w:pPr>
            <w:r w:rsidRPr="004D2D1F">
              <w:t>117.6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90C150C" w14:textId="77777777" w:rsidR="008C3C39" w:rsidRPr="004D2D1F" w:rsidRDefault="008C3C39" w:rsidP="008C3C39">
            <w:r w:rsidRPr="004D2D1F">
              <w:t>3106</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F903FA1"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BE5EE42"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EF25409" w14:textId="7A1610F8"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296</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18EB2FD" w14:textId="005CEA5D"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6A7565F4"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34D53DDF" w14:textId="77777777" w:rsidR="008C3C39" w:rsidRPr="004D2D1F" w:rsidRDefault="008C3C39" w:rsidP="008C3C39">
            <w:r w:rsidRPr="004D2D1F">
              <w:t>Б</w:t>
            </w:r>
          </w:p>
        </w:tc>
      </w:tr>
      <w:tr w:rsidR="008C3C39" w:rsidRPr="00A1781D" w14:paraId="468330DE"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4675CB43" w14:textId="77777777" w:rsidR="008C3C39" w:rsidRPr="004D2D1F" w:rsidRDefault="008C3C39" w:rsidP="008C3C39">
            <w:pPr>
              <w:jc w:val="right"/>
            </w:pPr>
            <w:r w:rsidRPr="004D2D1F">
              <w:t>117.7</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003AA13" w14:textId="77777777" w:rsidR="008C3C39" w:rsidRPr="004D2D1F" w:rsidRDefault="008C3C39" w:rsidP="008C3C39">
            <w:r w:rsidRPr="004D2D1F">
              <w:t>3107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7A0617D"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EC8AFEE"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4122E26" w14:textId="5873E2F5"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297</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78816F32" w14:textId="32114069"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1893DA10"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B2145E4" w14:textId="77777777" w:rsidR="008C3C39" w:rsidRPr="004D2D1F" w:rsidRDefault="008C3C39" w:rsidP="008C3C39">
            <w:r w:rsidRPr="004D2D1F">
              <w:t>Б</w:t>
            </w:r>
          </w:p>
        </w:tc>
      </w:tr>
      <w:tr w:rsidR="008C3C39" w:rsidRPr="00A1781D" w14:paraId="3F477D8B"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1F68400" w14:textId="77777777" w:rsidR="008C3C39" w:rsidRPr="004D2D1F" w:rsidRDefault="008C3C39" w:rsidP="008C3C39">
            <w:pPr>
              <w:jc w:val="right"/>
            </w:pPr>
            <w:r w:rsidRPr="004D2D1F">
              <w:t>117.8</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932B530" w14:textId="77777777" w:rsidR="008C3C39" w:rsidRPr="004D2D1F" w:rsidRDefault="008C3C39" w:rsidP="008C3C39">
            <w:r w:rsidRPr="004D2D1F">
              <w:t>3108</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95DCD54"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E9ACFA7"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41D2617" w14:textId="47C113D0"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298</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2D4B13E7" w14:textId="39C86907"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4474CB3"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E564951" w14:textId="77777777" w:rsidR="008C3C39" w:rsidRPr="004D2D1F" w:rsidRDefault="008C3C39" w:rsidP="008C3C39">
            <w:r w:rsidRPr="004D2D1F">
              <w:t>Б</w:t>
            </w:r>
          </w:p>
        </w:tc>
      </w:tr>
      <w:tr w:rsidR="008C3C39" w:rsidRPr="00A1781D" w14:paraId="02C2D1B7"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4A82486" w14:textId="77777777" w:rsidR="008C3C39" w:rsidRPr="004D2D1F" w:rsidRDefault="008C3C39" w:rsidP="008C3C39">
            <w:pPr>
              <w:jc w:val="right"/>
            </w:pPr>
            <w:r w:rsidRPr="004D2D1F">
              <w:t>117.9</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18DF927" w14:textId="77777777" w:rsidR="008C3C39" w:rsidRPr="004D2D1F" w:rsidRDefault="008C3C39" w:rsidP="008C3C39">
            <w:r w:rsidRPr="004D2D1F">
              <w:t>3109</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E9C2A28"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380A03F8"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34706D9" w14:textId="0D0308BB"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299</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6DEB729" w14:textId="74AC7F4C"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29254AFB"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6BA43AC" w14:textId="77777777" w:rsidR="008C3C39" w:rsidRPr="004D2D1F" w:rsidRDefault="008C3C39" w:rsidP="008C3C39">
            <w:r w:rsidRPr="004D2D1F">
              <w:t>Б</w:t>
            </w:r>
          </w:p>
        </w:tc>
      </w:tr>
      <w:tr w:rsidR="008C3C39" w:rsidRPr="00A1781D" w14:paraId="3EDEBBA3"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6F3FDC0" w14:textId="77777777" w:rsidR="008C3C39" w:rsidRPr="004D2D1F" w:rsidRDefault="008C3C39" w:rsidP="008C3C39">
            <w:pPr>
              <w:jc w:val="right"/>
            </w:pPr>
            <w:r w:rsidRPr="004D2D1F">
              <w:t>118.1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95A5EEE" w14:textId="77777777" w:rsidR="008C3C39" w:rsidRPr="004D2D1F" w:rsidRDefault="008C3C39" w:rsidP="008C3C39">
            <w:r w:rsidRPr="004D2D1F">
              <w:t>3111</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AF8B96C"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32EE6783"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F05C90E" w14:textId="0810C946"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341</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1BFF0E55" w14:textId="0DD7CD37"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22D58A41"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75259C01" w14:textId="77777777" w:rsidR="008C3C39" w:rsidRPr="004D2D1F" w:rsidRDefault="008C3C39" w:rsidP="008C3C39">
            <w:r w:rsidRPr="004D2D1F">
              <w:t>Б</w:t>
            </w:r>
          </w:p>
        </w:tc>
      </w:tr>
      <w:tr w:rsidR="008C3C39" w:rsidRPr="00A1781D" w14:paraId="04D1CD99"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1D13E00" w14:textId="77777777" w:rsidR="008C3C39" w:rsidRPr="004D2D1F" w:rsidRDefault="008C3C39" w:rsidP="008C3C39">
            <w:pPr>
              <w:jc w:val="right"/>
            </w:pPr>
            <w:r w:rsidRPr="004D2D1F">
              <w:t>118.2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3443B0C" w14:textId="77777777" w:rsidR="008C3C39" w:rsidRPr="004D2D1F" w:rsidRDefault="008C3C39" w:rsidP="008C3C39">
            <w:r w:rsidRPr="004D2D1F">
              <w:t>3112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B9A2C46"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4A1865E"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23ACB79D" w14:textId="29A07751" w:rsidR="008C3C39" w:rsidRPr="004D2D1F" w:rsidRDefault="008C3C39" w:rsidP="008C3C39">
            <w:r w:rsidRPr="004D2D1F">
              <w:t xml:space="preserve">Сумма показателей по графе </w:t>
            </w:r>
            <w:r>
              <w:t>7</w:t>
            </w:r>
            <w:r w:rsidRPr="004D2D1F">
              <w:t xml:space="preserve"> детализированных </w:t>
            </w:r>
            <w:r w:rsidRPr="004D2D1F">
              <w:lastRenderedPageBreak/>
              <w:t>строк 9000 раздела 4 по КОСГУ в гр. 3 = 342</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40CD85B" w14:textId="1DF7C963" w:rsidR="008C3C39" w:rsidRPr="004D2D1F" w:rsidRDefault="008C3C39" w:rsidP="008C3C39">
            <w:r>
              <w:lastRenderedPageBreak/>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6BD4D81F" w14:textId="77777777" w:rsidR="008C3C39" w:rsidRPr="004D2D1F" w:rsidRDefault="008C3C39" w:rsidP="008C3C39">
            <w:r w:rsidRPr="004D2D1F">
              <w:t xml:space="preserve">Показатель строки раздела 2 «Выбытия» &lt;&gt; сумме показателей детализированных строк 9000 раздела 4 </w:t>
            </w:r>
            <w:r w:rsidRPr="004D2D1F">
              <w:lastRenderedPageBreak/>
              <w:t>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5F741EE3" w14:textId="77777777" w:rsidR="008C3C39" w:rsidRPr="004D2D1F" w:rsidRDefault="008C3C39" w:rsidP="008C3C39">
            <w:r w:rsidRPr="004D2D1F">
              <w:lastRenderedPageBreak/>
              <w:t>Б</w:t>
            </w:r>
          </w:p>
        </w:tc>
      </w:tr>
      <w:tr w:rsidR="008C3C39" w:rsidRPr="00A1781D" w14:paraId="767F49DE"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FC925F8" w14:textId="77777777" w:rsidR="008C3C39" w:rsidRPr="004D2D1F" w:rsidRDefault="008C3C39" w:rsidP="008C3C39">
            <w:pPr>
              <w:jc w:val="right"/>
            </w:pPr>
            <w:r w:rsidRPr="004D2D1F">
              <w:lastRenderedPageBreak/>
              <w:t>118.3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62C28E8E" w14:textId="77777777" w:rsidR="008C3C39" w:rsidRPr="004D2D1F" w:rsidRDefault="008C3C39" w:rsidP="008C3C39">
            <w:r w:rsidRPr="004D2D1F">
              <w:t>3113</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CE3DA57"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C3C2601"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A8ACB82" w14:textId="5B64457B"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343</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9ADF738" w14:textId="6532C206"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1F1F3A4"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3A1C9B51" w14:textId="77777777" w:rsidR="008C3C39" w:rsidRPr="004D2D1F" w:rsidRDefault="008C3C39" w:rsidP="008C3C39">
            <w:r w:rsidRPr="004D2D1F">
              <w:t>Б</w:t>
            </w:r>
          </w:p>
        </w:tc>
      </w:tr>
      <w:tr w:rsidR="008C3C39" w:rsidRPr="00A1781D" w14:paraId="4B1C5AC3"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C41B985" w14:textId="77777777" w:rsidR="008C3C39" w:rsidRPr="004D2D1F" w:rsidRDefault="008C3C39" w:rsidP="008C3C39">
            <w:pPr>
              <w:jc w:val="right"/>
            </w:pPr>
            <w:r w:rsidRPr="004D2D1F">
              <w:t>118.4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076DE22" w14:textId="77777777" w:rsidR="008C3C39" w:rsidRPr="004D2D1F" w:rsidRDefault="008C3C39" w:rsidP="008C3C39">
            <w:r w:rsidRPr="004D2D1F">
              <w:t>3114</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B34AEBE"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F209A8C"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0D5B984" w14:textId="5718A291"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344</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723AA975" w14:textId="2909A3AB"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4F83E9A9"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2A7D17D" w14:textId="77777777" w:rsidR="008C3C39" w:rsidRPr="004D2D1F" w:rsidRDefault="008C3C39" w:rsidP="008C3C39">
            <w:r w:rsidRPr="004D2D1F">
              <w:t>Б</w:t>
            </w:r>
          </w:p>
        </w:tc>
      </w:tr>
      <w:tr w:rsidR="008C3C39" w:rsidRPr="00A1781D" w14:paraId="7FA8DF40"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9D2C714" w14:textId="77777777" w:rsidR="008C3C39" w:rsidRPr="004D2D1F" w:rsidRDefault="008C3C39" w:rsidP="008C3C39">
            <w:pPr>
              <w:jc w:val="right"/>
            </w:pPr>
            <w:r w:rsidRPr="004D2D1F">
              <w:t>118.5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462C14BF" w14:textId="77777777" w:rsidR="008C3C39" w:rsidRPr="004D2D1F" w:rsidRDefault="008C3C39" w:rsidP="008C3C39">
            <w:r w:rsidRPr="004D2D1F">
              <w:t>3115</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424ABFF"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2DE7097D"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363CE90" w14:textId="44837BE9"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345</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76F82F18" w14:textId="0F7B4246"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2A33A22F"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9E19F4C" w14:textId="77777777" w:rsidR="008C3C39" w:rsidRPr="004D2D1F" w:rsidRDefault="008C3C39" w:rsidP="008C3C39">
            <w:r w:rsidRPr="004D2D1F">
              <w:t>Б</w:t>
            </w:r>
          </w:p>
        </w:tc>
      </w:tr>
      <w:tr w:rsidR="008C3C39" w:rsidRPr="00A1781D" w14:paraId="0FCDAB26"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0C89A6BE" w14:textId="77777777" w:rsidR="008C3C39" w:rsidRPr="004D2D1F" w:rsidRDefault="008C3C39" w:rsidP="008C3C39">
            <w:pPr>
              <w:jc w:val="right"/>
            </w:pPr>
            <w:r w:rsidRPr="004D2D1F">
              <w:t>118.6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17CE90AE" w14:textId="77777777" w:rsidR="008C3C39" w:rsidRPr="004D2D1F" w:rsidRDefault="008C3C39" w:rsidP="008C3C39">
            <w:r w:rsidRPr="004D2D1F">
              <w:t>3116+3346</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A912BE4"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E4DAB02"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64A65C1E" w14:textId="532D3101"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346</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D28D66B" w14:textId="7EC32843"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2B6B9D1" w14:textId="77777777" w:rsidR="008C3C39" w:rsidRPr="004D2D1F" w:rsidRDefault="008C3C39" w:rsidP="008C3C39">
            <w:r w:rsidRPr="004D2D1F">
              <w:t>Сумма показателей строк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37032C77" w14:textId="77777777" w:rsidR="008C3C39" w:rsidRPr="004D2D1F" w:rsidRDefault="008C3C39" w:rsidP="008C3C39">
            <w:r w:rsidRPr="004D2D1F">
              <w:t>Б</w:t>
            </w:r>
          </w:p>
        </w:tc>
      </w:tr>
      <w:tr w:rsidR="008C3C39" w:rsidRPr="00A1781D" w14:paraId="0E47C43F"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02B9A15" w14:textId="77777777" w:rsidR="008C3C39" w:rsidRPr="004D2D1F" w:rsidRDefault="008C3C39" w:rsidP="008C3C39">
            <w:pPr>
              <w:jc w:val="right"/>
            </w:pPr>
            <w:r w:rsidRPr="004D2D1F">
              <w:t>118.7</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03C30A33" w14:textId="77777777" w:rsidR="008C3C39" w:rsidRPr="004D2D1F" w:rsidRDefault="008C3C39" w:rsidP="008C3C39">
            <w:r w:rsidRPr="004D2D1F">
              <w:t>3117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C6AEF96"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D763C03"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BE915EF" w14:textId="796B73DB"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349</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7FB394E" w14:textId="68B21CD1"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BD24A1D"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D722024" w14:textId="77777777" w:rsidR="008C3C39" w:rsidRPr="004D2D1F" w:rsidRDefault="008C3C39" w:rsidP="008C3C39">
            <w:r w:rsidRPr="004D2D1F">
              <w:t>Б</w:t>
            </w:r>
          </w:p>
        </w:tc>
      </w:tr>
      <w:tr w:rsidR="008C3C39" w:rsidRPr="00A1781D" w14:paraId="08571C55"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72405D15" w14:textId="77777777" w:rsidR="008C3C39" w:rsidRPr="004D2D1F" w:rsidRDefault="008C3C39" w:rsidP="008C3C39">
            <w:pPr>
              <w:jc w:val="right"/>
            </w:pPr>
            <w:r w:rsidRPr="004D2D1F">
              <w:t>119.1</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A3FD150" w14:textId="77777777" w:rsidR="008C3C39" w:rsidRPr="004D2D1F" w:rsidRDefault="008C3C39" w:rsidP="008C3C39">
            <w:r w:rsidRPr="004D2D1F">
              <w:t>3310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D4DA614"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6E93A0F"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C6547C3" w14:textId="160F96D9"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310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647ED669" w14:textId="73E3D662"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70F45A6D"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93DF118" w14:textId="77777777" w:rsidR="008C3C39" w:rsidRPr="004D2D1F" w:rsidRDefault="008C3C39" w:rsidP="008C3C39">
            <w:r w:rsidRPr="004D2D1F">
              <w:t>Б</w:t>
            </w:r>
          </w:p>
        </w:tc>
      </w:tr>
      <w:tr w:rsidR="008C3C39" w:rsidRPr="00A1781D" w14:paraId="6DDEB87D"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0E6B0F7" w14:textId="77777777" w:rsidR="008C3C39" w:rsidRPr="004D2D1F" w:rsidRDefault="008C3C39" w:rsidP="008C3C39">
            <w:pPr>
              <w:jc w:val="right"/>
            </w:pPr>
            <w:r w:rsidRPr="004D2D1F">
              <w:t>119.2</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7D1F9D2A" w14:textId="77777777" w:rsidR="008C3C39" w:rsidRPr="004D2D1F" w:rsidRDefault="008C3C39" w:rsidP="008C3C39">
            <w:r w:rsidRPr="004D2D1F">
              <w:t>3320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0DD3F41"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02D08924"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529EC78" w14:textId="37FD51D2"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320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4616887" w14:textId="170DA99B"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27F3BE9D"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4CE45005" w14:textId="77777777" w:rsidR="008C3C39" w:rsidRPr="004D2D1F" w:rsidRDefault="008C3C39" w:rsidP="008C3C39">
            <w:r w:rsidRPr="004D2D1F">
              <w:t>Б</w:t>
            </w:r>
          </w:p>
        </w:tc>
      </w:tr>
      <w:tr w:rsidR="008C3C39" w:rsidRPr="00A1781D" w14:paraId="34CB11D7"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14588A19" w14:textId="77777777" w:rsidR="008C3C39" w:rsidRPr="004D2D1F" w:rsidRDefault="008C3C39" w:rsidP="008C3C39">
            <w:pPr>
              <w:jc w:val="right"/>
            </w:pPr>
            <w:r w:rsidRPr="004D2D1F">
              <w:t>119.3</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23B6B022" w14:textId="77777777" w:rsidR="008C3C39" w:rsidRPr="004D2D1F" w:rsidRDefault="008C3C39" w:rsidP="008C3C39">
            <w:r w:rsidRPr="004D2D1F">
              <w:t>3330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28FD408"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2C5FBEA"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05E2504" w14:textId="06943391"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330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06BEB83D" w14:textId="13E78855"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5DAEAEF6"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17AF30E" w14:textId="77777777" w:rsidR="008C3C39" w:rsidRPr="004D2D1F" w:rsidRDefault="008C3C39" w:rsidP="008C3C39">
            <w:r w:rsidRPr="004D2D1F">
              <w:t>Б</w:t>
            </w:r>
          </w:p>
        </w:tc>
      </w:tr>
      <w:tr w:rsidR="008C3C39" w:rsidRPr="00A1781D" w14:paraId="597E835D"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D782FF5" w14:textId="77777777" w:rsidR="008C3C39" w:rsidRPr="004D2D1F" w:rsidRDefault="008C3C39" w:rsidP="008C3C39">
            <w:pPr>
              <w:jc w:val="right"/>
            </w:pPr>
            <w:r w:rsidRPr="004D2D1F">
              <w:t>119.4</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6D4B574" w14:textId="77777777" w:rsidR="008C3C39" w:rsidRPr="004D2D1F" w:rsidRDefault="008C3C39" w:rsidP="008C3C39">
            <w:r w:rsidRPr="004D2D1F">
              <w:t>3347</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941E8E7"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10909D85"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6F7A241" w14:textId="64B3BB09"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347</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5184E29" w14:textId="2A5B3627"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007B5DBB"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17C77274" w14:textId="77777777" w:rsidR="008C3C39" w:rsidRPr="004D2D1F" w:rsidRDefault="008C3C39" w:rsidP="008C3C39">
            <w:r w:rsidRPr="004D2D1F">
              <w:t>Б</w:t>
            </w:r>
          </w:p>
        </w:tc>
      </w:tr>
      <w:tr w:rsidR="008C3C39" w:rsidRPr="00A1781D" w14:paraId="1758A84E"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6582671A" w14:textId="77777777" w:rsidR="008C3C39" w:rsidRPr="004D2D1F" w:rsidRDefault="008C3C39" w:rsidP="008C3C39">
            <w:pPr>
              <w:jc w:val="right"/>
            </w:pPr>
            <w:r w:rsidRPr="004D2D1F">
              <w:t>119.5</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56BA5092" w14:textId="77777777" w:rsidR="008C3C39" w:rsidRPr="004D2D1F" w:rsidRDefault="008C3C39" w:rsidP="008C3C39">
            <w:r w:rsidRPr="004D2D1F">
              <w:t>3350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4B1E21B"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773C0351"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4582EA3" w14:textId="67F401DA" w:rsidR="008C3C39" w:rsidRPr="004D2D1F" w:rsidRDefault="008C3C39" w:rsidP="008C3C39">
            <w:r w:rsidRPr="004D2D1F">
              <w:t xml:space="preserve">Сумма показателей по графе </w:t>
            </w:r>
            <w:r>
              <w:t>7</w:t>
            </w:r>
            <w:r w:rsidRPr="004D2D1F">
              <w:t xml:space="preserve"> детализированных </w:t>
            </w:r>
            <w:r w:rsidRPr="004D2D1F">
              <w:lastRenderedPageBreak/>
              <w:t>строк 9000 раздела 4 по КОСГУ в гр. 3 = 360</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560218ED" w14:textId="7985D054" w:rsidR="008C3C39" w:rsidRPr="004D2D1F" w:rsidRDefault="008C3C39" w:rsidP="008C3C39">
            <w:r>
              <w:lastRenderedPageBreak/>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298323A6" w14:textId="77777777" w:rsidR="008C3C39" w:rsidRPr="004D2D1F" w:rsidRDefault="008C3C39" w:rsidP="008C3C39">
            <w:r w:rsidRPr="004D2D1F">
              <w:t xml:space="preserve">Показатель строки раздела 2 «Выбытия» &lt;&gt; сумме показателей детализированных строк 9000 раздела 4 </w:t>
            </w:r>
            <w:r w:rsidRPr="004D2D1F">
              <w:lastRenderedPageBreak/>
              <w:t>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26FB7232" w14:textId="77777777" w:rsidR="008C3C39" w:rsidRPr="004D2D1F" w:rsidRDefault="008C3C39" w:rsidP="008C3C39">
            <w:r w:rsidRPr="004D2D1F">
              <w:lastRenderedPageBreak/>
              <w:t>Б</w:t>
            </w:r>
          </w:p>
        </w:tc>
      </w:tr>
      <w:tr w:rsidR="008C3C39" w:rsidRPr="00A1781D" w14:paraId="4BF1B019" w14:textId="77777777" w:rsidTr="004D2D1F">
        <w:trPr>
          <w:jc w:val="center"/>
        </w:trPr>
        <w:tc>
          <w:tcPr>
            <w:tcW w:w="656" w:type="dxa"/>
            <w:tcBorders>
              <w:top w:val="single" w:sz="4" w:space="0" w:color="auto"/>
              <w:left w:val="single" w:sz="4" w:space="0" w:color="auto"/>
              <w:bottom w:val="single" w:sz="4" w:space="0" w:color="auto"/>
              <w:right w:val="single" w:sz="4" w:space="0" w:color="auto"/>
            </w:tcBorders>
            <w:shd w:val="clear" w:color="auto" w:fill="auto"/>
          </w:tcPr>
          <w:p w14:paraId="3F3D7E65" w14:textId="77777777" w:rsidR="008C3C39" w:rsidRPr="004D2D1F" w:rsidRDefault="008C3C39" w:rsidP="008C3C39">
            <w:pPr>
              <w:jc w:val="right"/>
            </w:pPr>
            <w:r w:rsidRPr="004D2D1F">
              <w:lastRenderedPageBreak/>
              <w:t>119.6</w:t>
            </w:r>
          </w:p>
        </w:tc>
        <w:tc>
          <w:tcPr>
            <w:tcW w:w="884" w:type="dxa"/>
            <w:tcBorders>
              <w:top w:val="single" w:sz="4" w:space="0" w:color="auto"/>
              <w:left w:val="single" w:sz="4" w:space="0" w:color="auto"/>
              <w:bottom w:val="single" w:sz="4" w:space="0" w:color="auto"/>
              <w:right w:val="single" w:sz="4" w:space="0" w:color="auto"/>
            </w:tcBorders>
            <w:shd w:val="clear" w:color="auto" w:fill="auto"/>
          </w:tcPr>
          <w:p w14:paraId="3526BC2A" w14:textId="77777777" w:rsidR="008C3C39" w:rsidRPr="004D2D1F" w:rsidRDefault="008C3C39" w:rsidP="008C3C39">
            <w:r w:rsidRPr="004D2D1F">
              <w:t>3390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A0D5813" w14:textId="77777777" w:rsidR="008C3C39" w:rsidRPr="004D2D1F" w:rsidRDefault="008C3C39" w:rsidP="008C3C39">
            <w:r w:rsidRPr="004D2D1F">
              <w:t>4</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5CF888F3" w14:textId="77777777" w:rsidR="008C3C39" w:rsidRPr="004D2D1F" w:rsidRDefault="008C3C39" w:rsidP="008C3C39">
            <w:r w:rsidRPr="004D2D1F">
              <w:t>=</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5AAA705" w14:textId="0C9D36E7" w:rsidR="008C3C39" w:rsidRPr="004D2D1F" w:rsidRDefault="008C3C39" w:rsidP="008C3C39">
            <w:r w:rsidRPr="004D2D1F">
              <w:t xml:space="preserve">Сумма показателей по графе </w:t>
            </w:r>
            <w:r>
              <w:t>7</w:t>
            </w:r>
            <w:r w:rsidRPr="004D2D1F">
              <w:t xml:space="preserve"> детализированных строк 9000 раздела 4 по КОСГУ в гр. 3 = 228</w:t>
            </w:r>
          </w:p>
        </w:tc>
        <w:tc>
          <w:tcPr>
            <w:tcW w:w="739" w:type="dxa"/>
            <w:tcBorders>
              <w:top w:val="single" w:sz="4" w:space="0" w:color="auto"/>
              <w:left w:val="single" w:sz="4" w:space="0" w:color="auto"/>
              <w:bottom w:val="single" w:sz="4" w:space="0" w:color="auto"/>
              <w:right w:val="single" w:sz="4" w:space="0" w:color="auto"/>
            </w:tcBorders>
            <w:shd w:val="clear" w:color="auto" w:fill="auto"/>
          </w:tcPr>
          <w:p w14:paraId="3ED6555D" w14:textId="7327C7DD" w:rsidR="008C3C39" w:rsidRPr="004D2D1F" w:rsidRDefault="008C3C39" w:rsidP="008C3C39">
            <w:r>
              <w:t>7</w:t>
            </w:r>
          </w:p>
        </w:tc>
        <w:tc>
          <w:tcPr>
            <w:tcW w:w="3316" w:type="dxa"/>
            <w:tcBorders>
              <w:top w:val="single" w:sz="4" w:space="0" w:color="auto"/>
              <w:left w:val="single" w:sz="4" w:space="0" w:color="auto"/>
              <w:bottom w:val="single" w:sz="4" w:space="0" w:color="auto"/>
              <w:right w:val="single" w:sz="4" w:space="0" w:color="auto"/>
            </w:tcBorders>
            <w:shd w:val="clear" w:color="auto" w:fill="auto"/>
          </w:tcPr>
          <w:p w14:paraId="3F95B5DD" w14:textId="77777777" w:rsidR="008C3C39" w:rsidRPr="004D2D1F" w:rsidRDefault="008C3C39" w:rsidP="008C3C39">
            <w:r w:rsidRPr="004D2D1F">
              <w:t>Показатель строки раздела 2 «Выбытия» &lt;&gt; сумме показателей детализированных строк 9000 раздела 4 по соответствующим КОСГУ – недопустимо</w:t>
            </w:r>
          </w:p>
        </w:tc>
        <w:tc>
          <w:tcPr>
            <w:tcW w:w="754" w:type="dxa"/>
            <w:tcBorders>
              <w:top w:val="single" w:sz="4" w:space="0" w:color="auto"/>
              <w:left w:val="single" w:sz="4" w:space="0" w:color="auto"/>
              <w:bottom w:val="single" w:sz="4" w:space="0" w:color="auto"/>
              <w:right w:val="single" w:sz="4" w:space="0" w:color="auto"/>
            </w:tcBorders>
            <w:shd w:val="clear" w:color="auto" w:fill="auto"/>
          </w:tcPr>
          <w:p w14:paraId="6D6EBA65" w14:textId="77777777" w:rsidR="008C3C39" w:rsidRPr="004D2D1F" w:rsidRDefault="008C3C39" w:rsidP="008C3C39">
            <w:r w:rsidRPr="004D2D1F">
              <w:t>Б</w:t>
            </w:r>
          </w:p>
        </w:tc>
      </w:tr>
    </w:tbl>
    <w:p w14:paraId="5DA4AFE5" w14:textId="77777777" w:rsidR="00C44AC5" w:rsidRDefault="00C44AC5" w:rsidP="00C00DE5">
      <w:pPr>
        <w:rPr>
          <w:b/>
        </w:rPr>
      </w:pPr>
    </w:p>
    <w:p w14:paraId="11FCD3EA" w14:textId="77777777" w:rsidR="00C44AC5" w:rsidRPr="00C44AC5" w:rsidRDefault="00C44AC5" w:rsidP="00C00DE5">
      <w:r w:rsidRPr="00C44AC5">
        <w:t>* для показателей сводной отчетности (РБС</w:t>
      </w:r>
      <w:r w:rsidR="00C22531">
        <w:t>-АУБУ</w:t>
      </w:r>
      <w:r w:rsidRPr="00C44AC5">
        <w:t>, ГРБС)</w:t>
      </w:r>
    </w:p>
    <w:p w14:paraId="2B5A64D1" w14:textId="77777777" w:rsidR="002F17AD" w:rsidRDefault="002F17AD" w:rsidP="002F17AD">
      <w:pPr>
        <w:suppressAutoHyphens/>
        <w:rPr>
          <w:sz w:val="18"/>
          <w:szCs w:val="18"/>
          <w:lang w:eastAsia="ar-SA"/>
        </w:rPr>
      </w:pPr>
    </w:p>
    <w:p w14:paraId="45DA713B" w14:textId="77777777" w:rsidR="002F17AD" w:rsidRPr="002F17AD" w:rsidRDefault="002F17AD" w:rsidP="002F17AD">
      <w:pPr>
        <w:suppressAutoHyphens/>
        <w:rPr>
          <w:sz w:val="18"/>
          <w:szCs w:val="18"/>
          <w:lang w:eastAsia="ar-SA"/>
        </w:rPr>
      </w:pPr>
      <w:r w:rsidRPr="002F17AD">
        <w:rPr>
          <w:sz w:val="18"/>
          <w:szCs w:val="18"/>
          <w:lang w:eastAsia="ar-SA"/>
        </w:rPr>
        <w:t xml:space="preserve">Междокументальные контрольные соотношения для </w:t>
      </w:r>
      <w:r w:rsidR="00743EFC">
        <w:rPr>
          <w:sz w:val="18"/>
          <w:szCs w:val="18"/>
          <w:lang w:eastAsia="ar-SA"/>
        </w:rPr>
        <w:t>полугодовых</w:t>
      </w:r>
      <w:r w:rsidR="00743EFC" w:rsidRPr="002F17AD">
        <w:rPr>
          <w:sz w:val="18"/>
          <w:szCs w:val="18"/>
          <w:lang w:eastAsia="ar-SA"/>
        </w:rPr>
        <w:t xml:space="preserve"> </w:t>
      </w:r>
      <w:r w:rsidRPr="002F17AD">
        <w:rPr>
          <w:sz w:val="18"/>
          <w:szCs w:val="18"/>
          <w:lang w:eastAsia="ar-SA"/>
        </w:rPr>
        <w:t>Сведений ф. 0503</w:t>
      </w:r>
      <w:r>
        <w:rPr>
          <w:sz w:val="18"/>
          <w:szCs w:val="18"/>
          <w:lang w:eastAsia="ar-SA"/>
        </w:rPr>
        <w:t>7</w:t>
      </w:r>
      <w:r w:rsidRPr="002F17AD">
        <w:rPr>
          <w:sz w:val="18"/>
          <w:szCs w:val="18"/>
          <w:lang w:eastAsia="ar-SA"/>
        </w:rPr>
        <w:t>23 (при проведении контролей в подсистеме Учет и отчетность ГИИС Электронный бюджет применяются, начиная с отчетности на 01.01.2021)</w:t>
      </w:r>
    </w:p>
    <w:p w14:paraId="6836ACF6" w14:textId="77777777" w:rsidR="002F17AD" w:rsidRPr="002F17AD" w:rsidRDefault="002F17AD" w:rsidP="002F17AD">
      <w:pPr>
        <w:suppressAutoHyphens/>
        <w:rPr>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1287"/>
        <w:gridCol w:w="779"/>
        <w:gridCol w:w="687"/>
        <w:gridCol w:w="1273"/>
        <w:gridCol w:w="1011"/>
        <w:gridCol w:w="1085"/>
        <w:gridCol w:w="779"/>
        <w:gridCol w:w="687"/>
        <w:gridCol w:w="1564"/>
        <w:gridCol w:w="867"/>
      </w:tblGrid>
      <w:tr w:rsidR="00327B32" w:rsidRPr="002F17AD" w14:paraId="439C8788" w14:textId="77777777" w:rsidTr="008C3C39">
        <w:trPr>
          <w:trHeight w:val="617"/>
        </w:trPr>
        <w:tc>
          <w:tcPr>
            <w:tcW w:w="214" w:type="pct"/>
          </w:tcPr>
          <w:p w14:paraId="149652FB"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 п/п</w:t>
            </w:r>
          </w:p>
        </w:tc>
        <w:tc>
          <w:tcPr>
            <w:tcW w:w="601" w:type="pct"/>
          </w:tcPr>
          <w:p w14:paraId="65FA1317"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Код формы</w:t>
            </w:r>
          </w:p>
        </w:tc>
        <w:tc>
          <w:tcPr>
            <w:tcW w:w="364" w:type="pct"/>
          </w:tcPr>
          <w:p w14:paraId="45BB4421"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Строка</w:t>
            </w:r>
          </w:p>
        </w:tc>
        <w:tc>
          <w:tcPr>
            <w:tcW w:w="321" w:type="pct"/>
          </w:tcPr>
          <w:p w14:paraId="3C31799C"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Графа</w:t>
            </w:r>
          </w:p>
        </w:tc>
        <w:tc>
          <w:tcPr>
            <w:tcW w:w="595" w:type="pct"/>
          </w:tcPr>
          <w:p w14:paraId="5113246C"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 xml:space="preserve">Соотношение </w:t>
            </w:r>
          </w:p>
        </w:tc>
        <w:tc>
          <w:tcPr>
            <w:tcW w:w="472" w:type="pct"/>
          </w:tcPr>
          <w:p w14:paraId="66691966"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Связанная форма</w:t>
            </w:r>
          </w:p>
        </w:tc>
        <w:tc>
          <w:tcPr>
            <w:tcW w:w="507" w:type="pct"/>
          </w:tcPr>
          <w:p w14:paraId="690059E9"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Показатель связанной формы</w:t>
            </w:r>
          </w:p>
        </w:tc>
        <w:tc>
          <w:tcPr>
            <w:tcW w:w="364" w:type="pct"/>
          </w:tcPr>
          <w:p w14:paraId="4D862326"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Строка</w:t>
            </w:r>
          </w:p>
        </w:tc>
        <w:tc>
          <w:tcPr>
            <w:tcW w:w="321" w:type="pct"/>
          </w:tcPr>
          <w:p w14:paraId="2DFF4B09"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Графа</w:t>
            </w:r>
          </w:p>
        </w:tc>
        <w:tc>
          <w:tcPr>
            <w:tcW w:w="836" w:type="pct"/>
          </w:tcPr>
          <w:p w14:paraId="35EE7721"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Контроль показателей</w:t>
            </w:r>
          </w:p>
        </w:tc>
        <w:tc>
          <w:tcPr>
            <w:tcW w:w="405" w:type="pct"/>
          </w:tcPr>
          <w:p w14:paraId="185D052E"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Уровень ошибки</w:t>
            </w:r>
          </w:p>
        </w:tc>
      </w:tr>
      <w:tr w:rsidR="00327B32" w:rsidRPr="002F17AD" w14:paraId="1D848812" w14:textId="77777777" w:rsidTr="008C3C39">
        <w:trPr>
          <w:trHeight w:val="1240"/>
        </w:trPr>
        <w:tc>
          <w:tcPr>
            <w:tcW w:w="214" w:type="pct"/>
          </w:tcPr>
          <w:p w14:paraId="670853BB" w14:textId="77777777" w:rsidR="002F17AD" w:rsidRPr="002F17AD" w:rsidRDefault="002F17AD" w:rsidP="002F17AD">
            <w:pPr>
              <w:suppressAutoHyphens/>
              <w:jc w:val="center"/>
              <w:rPr>
                <w:sz w:val="18"/>
                <w:szCs w:val="18"/>
                <w:lang w:eastAsia="ar-SA"/>
              </w:rPr>
            </w:pPr>
            <w:r w:rsidRPr="002F17AD">
              <w:rPr>
                <w:sz w:val="18"/>
                <w:szCs w:val="18"/>
                <w:lang w:eastAsia="ar-SA"/>
              </w:rPr>
              <w:t>1</w:t>
            </w:r>
          </w:p>
          <w:p w14:paraId="45811948" w14:textId="77777777" w:rsidR="002F17AD" w:rsidRPr="002F17AD" w:rsidRDefault="002F17AD" w:rsidP="002F17AD">
            <w:pPr>
              <w:suppressAutoHyphens/>
              <w:rPr>
                <w:sz w:val="18"/>
                <w:szCs w:val="18"/>
                <w:lang w:eastAsia="ar-SA"/>
              </w:rPr>
            </w:pPr>
          </w:p>
        </w:tc>
        <w:tc>
          <w:tcPr>
            <w:tcW w:w="601" w:type="pct"/>
          </w:tcPr>
          <w:p w14:paraId="04B3ABA9" w14:textId="77777777" w:rsidR="002F17AD" w:rsidRPr="002F17AD" w:rsidRDefault="002F17AD" w:rsidP="00327B32">
            <w:pPr>
              <w:suppressAutoHyphens/>
              <w:rPr>
                <w:sz w:val="18"/>
                <w:szCs w:val="18"/>
                <w:lang w:eastAsia="ar-SA"/>
              </w:rPr>
            </w:pPr>
            <w:r w:rsidRPr="002F17AD">
              <w:rPr>
                <w:sz w:val="18"/>
                <w:szCs w:val="18"/>
                <w:lang w:eastAsia="ar-SA"/>
              </w:rPr>
              <w:t>0503</w:t>
            </w:r>
            <w:r>
              <w:rPr>
                <w:sz w:val="18"/>
                <w:szCs w:val="18"/>
                <w:lang w:eastAsia="ar-SA"/>
              </w:rPr>
              <w:t>7</w:t>
            </w:r>
            <w:r w:rsidRPr="002F17AD">
              <w:rPr>
                <w:sz w:val="18"/>
                <w:szCs w:val="18"/>
                <w:lang w:eastAsia="ar-SA"/>
              </w:rPr>
              <w:t>23 (</w:t>
            </w:r>
            <w:r w:rsidR="00327B32">
              <w:rPr>
                <w:sz w:val="18"/>
                <w:szCs w:val="18"/>
                <w:lang w:eastAsia="ar-SA"/>
              </w:rPr>
              <w:t xml:space="preserve">аналогичный период </w:t>
            </w:r>
            <w:r w:rsidR="00327B32" w:rsidRPr="002F17AD">
              <w:rPr>
                <w:sz w:val="18"/>
                <w:szCs w:val="18"/>
                <w:lang w:eastAsia="ar-SA"/>
              </w:rPr>
              <w:t>предыдущ</w:t>
            </w:r>
            <w:r w:rsidR="00327B32">
              <w:rPr>
                <w:sz w:val="18"/>
                <w:szCs w:val="18"/>
                <w:lang w:eastAsia="ar-SA"/>
              </w:rPr>
              <w:t>его</w:t>
            </w:r>
            <w:r w:rsidR="00327B32" w:rsidRPr="002F17AD">
              <w:rPr>
                <w:sz w:val="18"/>
                <w:szCs w:val="18"/>
                <w:lang w:eastAsia="ar-SA"/>
              </w:rPr>
              <w:t xml:space="preserve"> финансов</w:t>
            </w:r>
            <w:r w:rsidR="00327B32">
              <w:rPr>
                <w:sz w:val="18"/>
                <w:szCs w:val="18"/>
                <w:lang w:eastAsia="ar-SA"/>
              </w:rPr>
              <w:t>ого</w:t>
            </w:r>
            <w:r w:rsidR="00327B32" w:rsidRPr="002F17AD">
              <w:rPr>
                <w:sz w:val="18"/>
                <w:szCs w:val="18"/>
                <w:lang w:eastAsia="ar-SA"/>
              </w:rPr>
              <w:t xml:space="preserve"> </w:t>
            </w:r>
            <w:r w:rsidRPr="002F17AD">
              <w:rPr>
                <w:sz w:val="18"/>
                <w:szCs w:val="18"/>
                <w:lang w:eastAsia="ar-SA"/>
              </w:rPr>
              <w:t>год</w:t>
            </w:r>
            <w:r w:rsidR="00327B32">
              <w:rPr>
                <w:sz w:val="18"/>
                <w:szCs w:val="18"/>
                <w:lang w:eastAsia="ar-SA"/>
              </w:rPr>
              <w:t>а</w:t>
            </w:r>
            <w:r w:rsidRPr="002F17AD">
              <w:rPr>
                <w:sz w:val="18"/>
                <w:szCs w:val="18"/>
                <w:lang w:eastAsia="ar-SA"/>
              </w:rPr>
              <w:t>)</w:t>
            </w:r>
          </w:p>
        </w:tc>
        <w:tc>
          <w:tcPr>
            <w:tcW w:w="364" w:type="pct"/>
          </w:tcPr>
          <w:p w14:paraId="7BCD3753" w14:textId="00FF901C" w:rsidR="002F17AD" w:rsidRPr="002F17AD" w:rsidRDefault="002F17AD" w:rsidP="00841267">
            <w:pPr>
              <w:suppressAutoHyphens/>
              <w:rPr>
                <w:sz w:val="18"/>
                <w:szCs w:val="18"/>
                <w:lang w:eastAsia="ar-SA"/>
              </w:rPr>
            </w:pPr>
            <w:r w:rsidRPr="002F17AD">
              <w:rPr>
                <w:sz w:val="18"/>
                <w:szCs w:val="18"/>
                <w:lang w:eastAsia="ar-SA"/>
              </w:rPr>
              <w:t>* (раздел 1,2,3)</w:t>
            </w:r>
          </w:p>
        </w:tc>
        <w:tc>
          <w:tcPr>
            <w:tcW w:w="321" w:type="pct"/>
          </w:tcPr>
          <w:p w14:paraId="0AD06F8E" w14:textId="77777777" w:rsidR="002F17AD" w:rsidRPr="002F17AD" w:rsidRDefault="002F17AD" w:rsidP="002F17AD">
            <w:pPr>
              <w:suppressAutoHyphens/>
              <w:spacing w:line="360" w:lineRule="auto"/>
              <w:rPr>
                <w:sz w:val="18"/>
                <w:szCs w:val="18"/>
                <w:lang w:eastAsia="ar-SA"/>
              </w:rPr>
            </w:pPr>
            <w:r w:rsidRPr="002F17AD">
              <w:rPr>
                <w:sz w:val="18"/>
                <w:szCs w:val="18"/>
                <w:lang w:eastAsia="ar-SA"/>
              </w:rPr>
              <w:t>4</w:t>
            </w:r>
          </w:p>
        </w:tc>
        <w:tc>
          <w:tcPr>
            <w:tcW w:w="595" w:type="pct"/>
          </w:tcPr>
          <w:p w14:paraId="79544C8F" w14:textId="77777777" w:rsidR="002F17AD" w:rsidRPr="002F17AD" w:rsidRDefault="002F17AD" w:rsidP="002F17AD">
            <w:pPr>
              <w:suppressAutoHyphens/>
              <w:rPr>
                <w:sz w:val="18"/>
                <w:szCs w:val="18"/>
                <w:lang w:eastAsia="ar-SA"/>
              </w:rPr>
            </w:pPr>
            <w:r w:rsidRPr="002F17AD">
              <w:rPr>
                <w:sz w:val="18"/>
                <w:szCs w:val="18"/>
                <w:lang w:eastAsia="ar-SA"/>
              </w:rPr>
              <w:t>=</w:t>
            </w:r>
          </w:p>
        </w:tc>
        <w:tc>
          <w:tcPr>
            <w:tcW w:w="472" w:type="pct"/>
          </w:tcPr>
          <w:p w14:paraId="320A1012" w14:textId="77777777" w:rsidR="002F17AD" w:rsidRPr="002F17AD" w:rsidRDefault="002F17AD" w:rsidP="002F17AD">
            <w:pPr>
              <w:suppressAutoHyphens/>
              <w:rPr>
                <w:sz w:val="18"/>
                <w:szCs w:val="18"/>
                <w:lang w:eastAsia="ar-SA"/>
              </w:rPr>
            </w:pPr>
            <w:r w:rsidRPr="002F17AD">
              <w:rPr>
                <w:sz w:val="18"/>
                <w:szCs w:val="18"/>
                <w:lang w:eastAsia="ar-SA"/>
              </w:rPr>
              <w:t>0503</w:t>
            </w:r>
            <w:r>
              <w:rPr>
                <w:sz w:val="18"/>
                <w:szCs w:val="18"/>
                <w:lang w:eastAsia="ar-SA"/>
              </w:rPr>
              <w:t>7</w:t>
            </w:r>
            <w:r w:rsidRPr="002F17AD">
              <w:rPr>
                <w:sz w:val="18"/>
                <w:szCs w:val="18"/>
                <w:lang w:eastAsia="ar-SA"/>
              </w:rPr>
              <w:t>23 (текущего года)</w:t>
            </w:r>
          </w:p>
        </w:tc>
        <w:tc>
          <w:tcPr>
            <w:tcW w:w="507" w:type="pct"/>
          </w:tcPr>
          <w:p w14:paraId="471761C6" w14:textId="77777777" w:rsidR="002F17AD" w:rsidRPr="002F17AD" w:rsidRDefault="002F17AD" w:rsidP="002F17AD">
            <w:pPr>
              <w:suppressAutoHyphens/>
              <w:rPr>
                <w:sz w:val="18"/>
                <w:szCs w:val="18"/>
                <w:lang w:eastAsia="ar-SA"/>
              </w:rPr>
            </w:pPr>
          </w:p>
        </w:tc>
        <w:tc>
          <w:tcPr>
            <w:tcW w:w="364" w:type="pct"/>
          </w:tcPr>
          <w:p w14:paraId="670EBD99" w14:textId="1535F0B0" w:rsidR="002F17AD" w:rsidRPr="002F17AD" w:rsidRDefault="002F17AD" w:rsidP="00841267">
            <w:pPr>
              <w:suppressAutoHyphens/>
              <w:rPr>
                <w:sz w:val="18"/>
                <w:szCs w:val="18"/>
                <w:lang w:eastAsia="ar-SA"/>
              </w:rPr>
            </w:pPr>
            <w:r w:rsidRPr="002F17AD">
              <w:rPr>
                <w:sz w:val="18"/>
                <w:szCs w:val="18"/>
                <w:lang w:eastAsia="ar-SA"/>
              </w:rPr>
              <w:t>* (раздел 1,2,3)</w:t>
            </w:r>
          </w:p>
        </w:tc>
        <w:tc>
          <w:tcPr>
            <w:tcW w:w="321" w:type="pct"/>
          </w:tcPr>
          <w:p w14:paraId="3B8C7A2A" w14:textId="77777777" w:rsidR="002F17AD" w:rsidRPr="002F17AD" w:rsidRDefault="002F17AD" w:rsidP="002F17AD">
            <w:pPr>
              <w:suppressAutoHyphens/>
              <w:rPr>
                <w:sz w:val="18"/>
                <w:szCs w:val="18"/>
                <w:lang w:eastAsia="ar-SA"/>
              </w:rPr>
            </w:pPr>
            <w:r w:rsidRPr="002F17AD">
              <w:rPr>
                <w:sz w:val="18"/>
                <w:szCs w:val="18"/>
                <w:lang w:eastAsia="ar-SA"/>
              </w:rPr>
              <w:t>5</w:t>
            </w:r>
          </w:p>
        </w:tc>
        <w:tc>
          <w:tcPr>
            <w:tcW w:w="836" w:type="pct"/>
          </w:tcPr>
          <w:p w14:paraId="17376019" w14:textId="77777777" w:rsidR="002F17AD" w:rsidRPr="002F17AD" w:rsidRDefault="002F17AD" w:rsidP="002F17AD">
            <w:pPr>
              <w:suppressAutoHyphens/>
              <w:rPr>
                <w:sz w:val="18"/>
                <w:szCs w:val="18"/>
                <w:lang w:eastAsia="ar-SA"/>
              </w:rPr>
            </w:pPr>
            <w:r w:rsidRPr="002F17AD">
              <w:rPr>
                <w:sz w:val="18"/>
                <w:szCs w:val="18"/>
                <w:lang w:eastAsia="ar-SA"/>
              </w:rPr>
              <w:t>Показатели разделов 1,2,3 ф. 0503</w:t>
            </w:r>
            <w:r>
              <w:rPr>
                <w:sz w:val="18"/>
                <w:szCs w:val="18"/>
                <w:lang w:eastAsia="ar-SA"/>
              </w:rPr>
              <w:t>7</w:t>
            </w:r>
            <w:r w:rsidRPr="002F17AD">
              <w:rPr>
                <w:sz w:val="18"/>
                <w:szCs w:val="18"/>
                <w:lang w:eastAsia="ar-SA"/>
              </w:rPr>
              <w:t>23 графы 5 тек</w:t>
            </w:r>
            <w:r w:rsidR="00CF300F">
              <w:rPr>
                <w:sz w:val="18"/>
                <w:szCs w:val="18"/>
                <w:lang w:eastAsia="ar-SA"/>
              </w:rPr>
              <w:t>у</w:t>
            </w:r>
            <w:r w:rsidRPr="002F17AD">
              <w:rPr>
                <w:sz w:val="18"/>
                <w:szCs w:val="18"/>
                <w:lang w:eastAsia="ar-SA"/>
              </w:rPr>
              <w:t xml:space="preserve">щего отчетного периода не соответствуют показателям графы 4 прошлого отчетного периода – требуются пояснения </w:t>
            </w:r>
          </w:p>
        </w:tc>
        <w:tc>
          <w:tcPr>
            <w:tcW w:w="405" w:type="pct"/>
          </w:tcPr>
          <w:p w14:paraId="426E5375" w14:textId="77777777" w:rsidR="002F17AD" w:rsidRPr="002F17AD" w:rsidRDefault="002F17AD" w:rsidP="002F17AD">
            <w:pPr>
              <w:suppressAutoHyphens/>
              <w:rPr>
                <w:sz w:val="18"/>
                <w:szCs w:val="18"/>
                <w:lang w:eastAsia="ar-SA"/>
              </w:rPr>
            </w:pPr>
            <w:r w:rsidRPr="002F17AD">
              <w:rPr>
                <w:sz w:val="18"/>
                <w:szCs w:val="18"/>
                <w:lang w:eastAsia="ar-SA"/>
              </w:rPr>
              <w:t>П</w:t>
            </w:r>
          </w:p>
        </w:tc>
      </w:tr>
      <w:tr w:rsidR="008C3C39" w:rsidRPr="00A1781D" w14:paraId="6007DF18" w14:textId="77777777" w:rsidTr="008C3C39">
        <w:trPr>
          <w:trHeight w:val="1240"/>
        </w:trPr>
        <w:tc>
          <w:tcPr>
            <w:tcW w:w="214" w:type="pct"/>
            <w:tcBorders>
              <w:top w:val="single" w:sz="4" w:space="0" w:color="auto"/>
              <w:left w:val="single" w:sz="4" w:space="0" w:color="auto"/>
              <w:bottom w:val="single" w:sz="4" w:space="0" w:color="auto"/>
              <w:right w:val="single" w:sz="4" w:space="0" w:color="auto"/>
            </w:tcBorders>
          </w:tcPr>
          <w:p w14:paraId="4DF7D2FC" w14:textId="77777777" w:rsidR="008C3C39" w:rsidRPr="00A1781D" w:rsidRDefault="008C3C39" w:rsidP="008C3C39">
            <w:pPr>
              <w:suppressAutoHyphens/>
              <w:jc w:val="center"/>
              <w:rPr>
                <w:sz w:val="18"/>
                <w:szCs w:val="18"/>
                <w:lang w:eastAsia="ar-SA"/>
              </w:rPr>
            </w:pPr>
          </w:p>
        </w:tc>
        <w:tc>
          <w:tcPr>
            <w:tcW w:w="601" w:type="pct"/>
            <w:tcBorders>
              <w:top w:val="single" w:sz="4" w:space="0" w:color="auto"/>
              <w:left w:val="single" w:sz="4" w:space="0" w:color="auto"/>
              <w:bottom w:val="single" w:sz="4" w:space="0" w:color="auto"/>
              <w:right w:val="single" w:sz="4" w:space="0" w:color="auto"/>
            </w:tcBorders>
          </w:tcPr>
          <w:p w14:paraId="3765FD1E" w14:textId="2165430A" w:rsidR="008C3C39" w:rsidRPr="00A1781D" w:rsidRDefault="008C3C39" w:rsidP="008C3C39">
            <w:pPr>
              <w:suppressAutoHyphens/>
              <w:rPr>
                <w:sz w:val="18"/>
                <w:szCs w:val="18"/>
                <w:lang w:eastAsia="ar-SA"/>
              </w:rPr>
            </w:pPr>
          </w:p>
        </w:tc>
        <w:tc>
          <w:tcPr>
            <w:tcW w:w="364" w:type="pct"/>
            <w:tcBorders>
              <w:top w:val="single" w:sz="4" w:space="0" w:color="auto"/>
              <w:left w:val="single" w:sz="4" w:space="0" w:color="auto"/>
              <w:bottom w:val="single" w:sz="4" w:space="0" w:color="auto"/>
              <w:right w:val="single" w:sz="4" w:space="0" w:color="auto"/>
            </w:tcBorders>
          </w:tcPr>
          <w:p w14:paraId="5EAC2D21" w14:textId="076D102D" w:rsidR="008C3C39" w:rsidRPr="00A1781D" w:rsidRDefault="008C3C39" w:rsidP="008C3C39">
            <w:pPr>
              <w:suppressAutoHyphens/>
              <w:rPr>
                <w:sz w:val="18"/>
                <w:szCs w:val="18"/>
                <w:lang w:eastAsia="ar-SA"/>
              </w:rPr>
            </w:pPr>
          </w:p>
        </w:tc>
        <w:tc>
          <w:tcPr>
            <w:tcW w:w="321" w:type="pct"/>
            <w:tcBorders>
              <w:top w:val="single" w:sz="4" w:space="0" w:color="auto"/>
              <w:left w:val="single" w:sz="4" w:space="0" w:color="auto"/>
              <w:bottom w:val="single" w:sz="4" w:space="0" w:color="auto"/>
              <w:right w:val="single" w:sz="4" w:space="0" w:color="auto"/>
            </w:tcBorders>
          </w:tcPr>
          <w:p w14:paraId="0E4C44E6" w14:textId="7E12517B" w:rsidR="008C3C39" w:rsidRPr="00A1781D" w:rsidRDefault="008C3C39" w:rsidP="008C3C39">
            <w:pPr>
              <w:suppressAutoHyphens/>
              <w:spacing w:line="360" w:lineRule="auto"/>
              <w:rPr>
                <w:sz w:val="18"/>
                <w:szCs w:val="18"/>
                <w:lang w:eastAsia="ar-SA"/>
              </w:rPr>
            </w:pPr>
          </w:p>
        </w:tc>
        <w:tc>
          <w:tcPr>
            <w:tcW w:w="595" w:type="pct"/>
            <w:tcBorders>
              <w:top w:val="single" w:sz="4" w:space="0" w:color="auto"/>
              <w:left w:val="single" w:sz="4" w:space="0" w:color="auto"/>
              <w:bottom w:val="single" w:sz="4" w:space="0" w:color="auto"/>
              <w:right w:val="single" w:sz="4" w:space="0" w:color="auto"/>
            </w:tcBorders>
          </w:tcPr>
          <w:p w14:paraId="1EFBF357" w14:textId="1FCCD24C" w:rsidR="008C3C39" w:rsidRPr="00A1781D" w:rsidRDefault="008C3C39" w:rsidP="008C3C39">
            <w:pPr>
              <w:suppressAutoHyphens/>
              <w:rPr>
                <w:sz w:val="18"/>
                <w:szCs w:val="18"/>
                <w:lang w:eastAsia="ar-SA"/>
              </w:rPr>
            </w:pPr>
          </w:p>
        </w:tc>
        <w:tc>
          <w:tcPr>
            <w:tcW w:w="472" w:type="pct"/>
            <w:tcBorders>
              <w:top w:val="single" w:sz="4" w:space="0" w:color="auto"/>
              <w:left w:val="single" w:sz="4" w:space="0" w:color="auto"/>
              <w:bottom w:val="single" w:sz="4" w:space="0" w:color="auto"/>
              <w:right w:val="single" w:sz="4" w:space="0" w:color="auto"/>
            </w:tcBorders>
          </w:tcPr>
          <w:p w14:paraId="42B30488" w14:textId="292E2EF9" w:rsidR="008C3C39" w:rsidRPr="00A1781D" w:rsidRDefault="008C3C39" w:rsidP="008C3C39">
            <w:pPr>
              <w:suppressAutoHyphens/>
              <w:rPr>
                <w:sz w:val="18"/>
                <w:szCs w:val="18"/>
                <w:lang w:eastAsia="ar-SA"/>
              </w:rPr>
            </w:pPr>
          </w:p>
        </w:tc>
        <w:tc>
          <w:tcPr>
            <w:tcW w:w="507" w:type="pct"/>
            <w:tcBorders>
              <w:top w:val="single" w:sz="4" w:space="0" w:color="auto"/>
              <w:left w:val="single" w:sz="4" w:space="0" w:color="auto"/>
              <w:bottom w:val="single" w:sz="4" w:space="0" w:color="auto"/>
              <w:right w:val="single" w:sz="4" w:space="0" w:color="auto"/>
            </w:tcBorders>
          </w:tcPr>
          <w:p w14:paraId="68C1AA86" w14:textId="77777777" w:rsidR="008C3C39" w:rsidRPr="00A1781D" w:rsidRDefault="008C3C39" w:rsidP="008C3C39">
            <w:pPr>
              <w:suppressAutoHyphens/>
              <w:rPr>
                <w:sz w:val="18"/>
                <w:szCs w:val="18"/>
                <w:lang w:eastAsia="ar-SA"/>
              </w:rPr>
            </w:pPr>
          </w:p>
        </w:tc>
        <w:tc>
          <w:tcPr>
            <w:tcW w:w="364" w:type="pct"/>
            <w:tcBorders>
              <w:top w:val="single" w:sz="4" w:space="0" w:color="auto"/>
              <w:left w:val="single" w:sz="4" w:space="0" w:color="auto"/>
              <w:bottom w:val="single" w:sz="4" w:space="0" w:color="auto"/>
              <w:right w:val="single" w:sz="4" w:space="0" w:color="auto"/>
            </w:tcBorders>
          </w:tcPr>
          <w:p w14:paraId="68B7BDB4" w14:textId="6BCCC8FE" w:rsidR="008C3C39" w:rsidRPr="00A1781D" w:rsidRDefault="008C3C39" w:rsidP="008C3C39">
            <w:pPr>
              <w:suppressAutoHyphens/>
              <w:rPr>
                <w:sz w:val="18"/>
                <w:szCs w:val="18"/>
                <w:lang w:eastAsia="ar-SA"/>
              </w:rPr>
            </w:pPr>
          </w:p>
        </w:tc>
        <w:tc>
          <w:tcPr>
            <w:tcW w:w="321" w:type="pct"/>
            <w:tcBorders>
              <w:top w:val="single" w:sz="4" w:space="0" w:color="auto"/>
              <w:left w:val="single" w:sz="4" w:space="0" w:color="auto"/>
              <w:bottom w:val="single" w:sz="4" w:space="0" w:color="auto"/>
              <w:right w:val="single" w:sz="4" w:space="0" w:color="auto"/>
            </w:tcBorders>
          </w:tcPr>
          <w:p w14:paraId="6BF59939" w14:textId="2A479D81" w:rsidR="008C3C39" w:rsidRPr="00A1781D" w:rsidRDefault="008C3C39" w:rsidP="008C3C39">
            <w:pPr>
              <w:suppressAutoHyphens/>
              <w:rPr>
                <w:sz w:val="18"/>
                <w:szCs w:val="18"/>
                <w:lang w:eastAsia="ar-SA"/>
              </w:rPr>
            </w:pPr>
          </w:p>
        </w:tc>
        <w:tc>
          <w:tcPr>
            <w:tcW w:w="836" w:type="pct"/>
            <w:tcBorders>
              <w:top w:val="single" w:sz="4" w:space="0" w:color="auto"/>
              <w:left w:val="single" w:sz="4" w:space="0" w:color="auto"/>
              <w:bottom w:val="single" w:sz="4" w:space="0" w:color="auto"/>
              <w:right w:val="single" w:sz="4" w:space="0" w:color="auto"/>
            </w:tcBorders>
          </w:tcPr>
          <w:p w14:paraId="4804230E" w14:textId="4397A15A" w:rsidR="008C3C39" w:rsidRPr="00A1781D" w:rsidRDefault="008C3C39" w:rsidP="002F5F1C">
            <w:pPr>
              <w:suppressAutoHyphens/>
              <w:rPr>
                <w:sz w:val="18"/>
                <w:szCs w:val="18"/>
                <w:lang w:eastAsia="ar-SA"/>
              </w:rPr>
            </w:pPr>
          </w:p>
        </w:tc>
        <w:tc>
          <w:tcPr>
            <w:tcW w:w="405" w:type="pct"/>
            <w:tcBorders>
              <w:top w:val="single" w:sz="4" w:space="0" w:color="auto"/>
              <w:left w:val="single" w:sz="4" w:space="0" w:color="auto"/>
              <w:bottom w:val="single" w:sz="4" w:space="0" w:color="auto"/>
              <w:right w:val="single" w:sz="4" w:space="0" w:color="auto"/>
            </w:tcBorders>
          </w:tcPr>
          <w:p w14:paraId="61C1B9F5" w14:textId="2B15D975" w:rsidR="008C3C39" w:rsidRPr="00A1781D" w:rsidRDefault="008C3C39" w:rsidP="008C3C39">
            <w:pPr>
              <w:suppressAutoHyphens/>
              <w:rPr>
                <w:sz w:val="18"/>
                <w:szCs w:val="18"/>
                <w:lang w:eastAsia="ar-SA"/>
              </w:rPr>
            </w:pPr>
          </w:p>
        </w:tc>
      </w:tr>
    </w:tbl>
    <w:p w14:paraId="0064E8D8" w14:textId="77777777" w:rsidR="004B482B" w:rsidRPr="00B92096" w:rsidRDefault="004B482B" w:rsidP="00C00DE5">
      <w:pPr>
        <w:rPr>
          <w:b/>
        </w:rPr>
      </w:pPr>
    </w:p>
    <w:p w14:paraId="3A4552D4" w14:textId="7E9AF9E5" w:rsidR="00433F40" w:rsidRDefault="008E4E63" w:rsidP="006620C8">
      <w:pPr>
        <w:outlineLvl w:val="0"/>
        <w:rPr>
          <w:b/>
        </w:rPr>
      </w:pPr>
      <w:bookmarkStart w:id="358" w:name="_Toc216972925"/>
      <w:r w:rsidRPr="004363AE">
        <w:rPr>
          <w:b/>
        </w:rPr>
        <w:t>16. Разделительный (ликвидационный) баланс государственного (муниципального) учреждения (ОКУД 0503830).</w:t>
      </w:r>
      <w:bookmarkEnd w:id="358"/>
    </w:p>
    <w:p w14:paraId="108756E0" w14:textId="77777777" w:rsidR="00433F40" w:rsidRDefault="00433F40" w:rsidP="00F46C17">
      <w:pPr>
        <w:rPr>
          <w:b/>
        </w:rPr>
      </w:pPr>
    </w:p>
    <w:p w14:paraId="331C98A8" w14:textId="1A71D2FC" w:rsidR="008E4E63" w:rsidRPr="004363AE" w:rsidRDefault="008E4E63" w:rsidP="006620C8">
      <w:pPr>
        <w:rPr>
          <w:b/>
        </w:rPr>
      </w:pPr>
      <w:r w:rsidRPr="004363AE">
        <w:rPr>
          <w:b/>
        </w:rPr>
        <w:t>Контрольные соотношения для внутридокументного контроля</w:t>
      </w:r>
      <w:r w:rsidR="000266EC">
        <w:rPr>
          <w:b/>
        </w:rPr>
        <w:t xml:space="preserve"> аналогичны ф.0503730</w:t>
      </w:r>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675"/>
        <w:gridCol w:w="459"/>
        <w:gridCol w:w="1134"/>
        <w:gridCol w:w="567"/>
        <w:gridCol w:w="567"/>
        <w:gridCol w:w="567"/>
        <w:gridCol w:w="567"/>
        <w:gridCol w:w="1218"/>
        <w:gridCol w:w="2184"/>
        <w:gridCol w:w="709"/>
        <w:gridCol w:w="544"/>
        <w:gridCol w:w="504"/>
      </w:tblGrid>
      <w:tr w:rsidR="008E4E63" w:rsidRPr="00651D83" w14:paraId="1FB98D0D" w14:textId="77777777" w:rsidTr="00DF33E0">
        <w:trPr>
          <w:trHeight w:val="339"/>
          <w:tblHeader/>
        </w:trPr>
        <w:tc>
          <w:tcPr>
            <w:tcW w:w="567" w:type="dxa"/>
          </w:tcPr>
          <w:p w14:paraId="6B19313B" w14:textId="77777777" w:rsidR="008E4E63" w:rsidRPr="008939F4" w:rsidRDefault="008E4E63" w:rsidP="00DF33E0">
            <w:pPr>
              <w:rPr>
                <w:b/>
                <w:sz w:val="16"/>
                <w:szCs w:val="16"/>
              </w:rPr>
            </w:pPr>
            <w:r w:rsidRPr="008939F4">
              <w:rPr>
                <w:b/>
                <w:sz w:val="16"/>
                <w:szCs w:val="16"/>
              </w:rPr>
              <w:t>№ п/п</w:t>
            </w:r>
          </w:p>
        </w:tc>
        <w:tc>
          <w:tcPr>
            <w:tcW w:w="567" w:type="dxa"/>
          </w:tcPr>
          <w:p w14:paraId="40829A39" w14:textId="77777777" w:rsidR="008E4E63" w:rsidRPr="008939F4" w:rsidRDefault="008E4E63" w:rsidP="00DF33E0">
            <w:pPr>
              <w:rPr>
                <w:b/>
                <w:sz w:val="16"/>
                <w:szCs w:val="16"/>
              </w:rPr>
            </w:pPr>
            <w:r w:rsidRPr="008939F4">
              <w:rPr>
                <w:b/>
                <w:sz w:val="16"/>
                <w:szCs w:val="16"/>
              </w:rPr>
              <w:t>Строка</w:t>
            </w:r>
          </w:p>
        </w:tc>
        <w:tc>
          <w:tcPr>
            <w:tcW w:w="675" w:type="dxa"/>
          </w:tcPr>
          <w:p w14:paraId="6D6344DC" w14:textId="77777777" w:rsidR="008E4E63" w:rsidRPr="008939F4" w:rsidRDefault="008E4E63" w:rsidP="00DF33E0">
            <w:pPr>
              <w:rPr>
                <w:b/>
                <w:sz w:val="16"/>
                <w:szCs w:val="16"/>
              </w:rPr>
            </w:pPr>
            <w:r w:rsidRPr="008939F4">
              <w:rPr>
                <w:b/>
                <w:sz w:val="16"/>
                <w:szCs w:val="16"/>
              </w:rPr>
              <w:t>Графа</w:t>
            </w:r>
          </w:p>
        </w:tc>
        <w:tc>
          <w:tcPr>
            <w:tcW w:w="459" w:type="dxa"/>
          </w:tcPr>
          <w:p w14:paraId="1455A90E" w14:textId="77777777" w:rsidR="008E4E63" w:rsidRPr="008939F4" w:rsidRDefault="008E4E63" w:rsidP="00DF33E0">
            <w:pPr>
              <w:rPr>
                <w:b/>
                <w:sz w:val="16"/>
                <w:szCs w:val="16"/>
              </w:rPr>
            </w:pPr>
            <w:r w:rsidRPr="008939F4">
              <w:rPr>
                <w:b/>
                <w:sz w:val="16"/>
                <w:szCs w:val="16"/>
              </w:rPr>
              <w:t>Раздел</w:t>
            </w:r>
          </w:p>
        </w:tc>
        <w:tc>
          <w:tcPr>
            <w:tcW w:w="1134" w:type="dxa"/>
          </w:tcPr>
          <w:p w14:paraId="35433EC0" w14:textId="77777777" w:rsidR="008E4E63" w:rsidRPr="008939F4" w:rsidRDefault="008E4E63" w:rsidP="00DF33E0">
            <w:pPr>
              <w:rPr>
                <w:b/>
                <w:sz w:val="16"/>
                <w:szCs w:val="16"/>
              </w:rPr>
            </w:pPr>
            <w:r w:rsidRPr="008939F4">
              <w:rPr>
                <w:b/>
                <w:sz w:val="16"/>
                <w:szCs w:val="16"/>
              </w:rPr>
              <w:t>Показ</w:t>
            </w:r>
            <w:r w:rsidRPr="00651D83">
              <w:rPr>
                <w:b/>
                <w:sz w:val="16"/>
                <w:szCs w:val="16"/>
              </w:rPr>
              <w:t>а</w:t>
            </w:r>
            <w:r w:rsidRPr="008939F4">
              <w:rPr>
                <w:b/>
                <w:sz w:val="16"/>
                <w:szCs w:val="16"/>
              </w:rPr>
              <w:t>тель</w:t>
            </w:r>
          </w:p>
        </w:tc>
        <w:tc>
          <w:tcPr>
            <w:tcW w:w="567" w:type="dxa"/>
          </w:tcPr>
          <w:p w14:paraId="6FCB1C38" w14:textId="77777777" w:rsidR="008E4E63" w:rsidRPr="008939F4" w:rsidRDefault="008E4E63" w:rsidP="00DF33E0">
            <w:pPr>
              <w:rPr>
                <w:b/>
                <w:sz w:val="16"/>
                <w:szCs w:val="16"/>
              </w:rPr>
            </w:pPr>
            <w:r w:rsidRPr="008939F4">
              <w:rPr>
                <w:b/>
                <w:sz w:val="16"/>
                <w:szCs w:val="16"/>
              </w:rPr>
              <w:t>Соотношение</w:t>
            </w:r>
          </w:p>
        </w:tc>
        <w:tc>
          <w:tcPr>
            <w:tcW w:w="567" w:type="dxa"/>
          </w:tcPr>
          <w:p w14:paraId="5E0693B1" w14:textId="77777777" w:rsidR="008E4E63" w:rsidRPr="008939F4" w:rsidRDefault="008E4E63" w:rsidP="00DF33E0">
            <w:pPr>
              <w:rPr>
                <w:b/>
                <w:sz w:val="16"/>
                <w:szCs w:val="16"/>
              </w:rPr>
            </w:pPr>
            <w:r w:rsidRPr="008939F4">
              <w:rPr>
                <w:b/>
                <w:sz w:val="16"/>
                <w:szCs w:val="16"/>
              </w:rPr>
              <w:t>Строка</w:t>
            </w:r>
          </w:p>
        </w:tc>
        <w:tc>
          <w:tcPr>
            <w:tcW w:w="567" w:type="dxa"/>
          </w:tcPr>
          <w:p w14:paraId="3D5CD72D" w14:textId="77777777" w:rsidR="008E4E63" w:rsidRPr="008939F4" w:rsidRDefault="008E4E63" w:rsidP="00DF33E0">
            <w:pPr>
              <w:rPr>
                <w:b/>
                <w:sz w:val="16"/>
                <w:szCs w:val="16"/>
              </w:rPr>
            </w:pPr>
            <w:r w:rsidRPr="008939F4">
              <w:rPr>
                <w:b/>
                <w:sz w:val="16"/>
                <w:szCs w:val="16"/>
              </w:rPr>
              <w:t>Графа</w:t>
            </w:r>
          </w:p>
        </w:tc>
        <w:tc>
          <w:tcPr>
            <w:tcW w:w="567" w:type="dxa"/>
          </w:tcPr>
          <w:p w14:paraId="2DB7A613" w14:textId="77777777" w:rsidR="008E4E63" w:rsidRPr="008939F4" w:rsidRDefault="008E4E63" w:rsidP="00DF33E0">
            <w:pPr>
              <w:rPr>
                <w:b/>
                <w:sz w:val="16"/>
                <w:szCs w:val="16"/>
              </w:rPr>
            </w:pPr>
            <w:r w:rsidRPr="008939F4">
              <w:rPr>
                <w:b/>
                <w:sz w:val="16"/>
                <w:szCs w:val="16"/>
              </w:rPr>
              <w:t>Раздел</w:t>
            </w:r>
          </w:p>
        </w:tc>
        <w:tc>
          <w:tcPr>
            <w:tcW w:w="1218" w:type="dxa"/>
          </w:tcPr>
          <w:p w14:paraId="796B00BD" w14:textId="77777777" w:rsidR="008E4E63" w:rsidRPr="008939F4" w:rsidRDefault="008E4E63" w:rsidP="00DF33E0">
            <w:pPr>
              <w:rPr>
                <w:b/>
                <w:sz w:val="16"/>
                <w:szCs w:val="16"/>
              </w:rPr>
            </w:pPr>
            <w:r w:rsidRPr="008939F4">
              <w:rPr>
                <w:b/>
                <w:sz w:val="16"/>
                <w:szCs w:val="16"/>
              </w:rPr>
              <w:t>Показ</w:t>
            </w:r>
            <w:r w:rsidRPr="00651D83">
              <w:rPr>
                <w:b/>
                <w:sz w:val="16"/>
                <w:szCs w:val="16"/>
              </w:rPr>
              <w:t>а</w:t>
            </w:r>
            <w:r w:rsidRPr="008939F4">
              <w:rPr>
                <w:b/>
                <w:sz w:val="16"/>
                <w:szCs w:val="16"/>
              </w:rPr>
              <w:t>тель</w:t>
            </w:r>
          </w:p>
        </w:tc>
        <w:tc>
          <w:tcPr>
            <w:tcW w:w="2184" w:type="dxa"/>
          </w:tcPr>
          <w:p w14:paraId="19084AB3" w14:textId="77777777" w:rsidR="008E4E63" w:rsidRPr="008939F4" w:rsidRDefault="008E4E63" w:rsidP="00DF33E0">
            <w:pPr>
              <w:rPr>
                <w:b/>
                <w:sz w:val="16"/>
                <w:szCs w:val="16"/>
              </w:rPr>
            </w:pPr>
            <w:r w:rsidRPr="008939F4">
              <w:rPr>
                <w:b/>
                <w:sz w:val="16"/>
                <w:szCs w:val="16"/>
              </w:rPr>
              <w:t>Комментарий</w:t>
            </w:r>
          </w:p>
        </w:tc>
        <w:tc>
          <w:tcPr>
            <w:tcW w:w="709" w:type="dxa"/>
          </w:tcPr>
          <w:p w14:paraId="6E266833" w14:textId="77777777" w:rsidR="008E4E63" w:rsidRPr="008939F4" w:rsidRDefault="008E4E63" w:rsidP="00DF33E0">
            <w:pPr>
              <w:rPr>
                <w:b/>
                <w:sz w:val="16"/>
                <w:szCs w:val="16"/>
              </w:rPr>
            </w:pPr>
            <w:r w:rsidRPr="008939F4">
              <w:rPr>
                <w:b/>
                <w:sz w:val="16"/>
                <w:szCs w:val="16"/>
              </w:rPr>
              <w:t>Тип субъекта</w:t>
            </w:r>
          </w:p>
        </w:tc>
        <w:tc>
          <w:tcPr>
            <w:tcW w:w="544" w:type="dxa"/>
          </w:tcPr>
          <w:p w14:paraId="52786F0D" w14:textId="77777777" w:rsidR="008E4E63" w:rsidRPr="008939F4" w:rsidRDefault="008E4E63" w:rsidP="00DF33E0">
            <w:pPr>
              <w:rPr>
                <w:b/>
                <w:sz w:val="16"/>
                <w:szCs w:val="16"/>
              </w:rPr>
            </w:pPr>
            <w:r w:rsidRPr="008939F4">
              <w:rPr>
                <w:b/>
                <w:sz w:val="16"/>
                <w:szCs w:val="16"/>
              </w:rPr>
              <w:t>Отчетный период</w:t>
            </w:r>
          </w:p>
        </w:tc>
        <w:tc>
          <w:tcPr>
            <w:tcW w:w="504" w:type="dxa"/>
          </w:tcPr>
          <w:p w14:paraId="71492FBE" w14:textId="77777777" w:rsidR="008E4E63" w:rsidRPr="008939F4" w:rsidRDefault="008E4E63" w:rsidP="00DF33E0">
            <w:pPr>
              <w:rPr>
                <w:b/>
                <w:sz w:val="16"/>
                <w:szCs w:val="16"/>
              </w:rPr>
            </w:pPr>
            <w:r w:rsidRPr="008939F4">
              <w:rPr>
                <w:b/>
                <w:sz w:val="16"/>
                <w:szCs w:val="16"/>
              </w:rPr>
              <w:t>Уровень ошибки</w:t>
            </w:r>
          </w:p>
        </w:tc>
      </w:tr>
      <w:tr w:rsidR="004351FF" w:rsidRPr="00651D83" w14:paraId="2B3C8099" w14:textId="77777777" w:rsidTr="00DF33E0">
        <w:trPr>
          <w:trHeight w:val="74"/>
        </w:trPr>
        <w:tc>
          <w:tcPr>
            <w:tcW w:w="567" w:type="dxa"/>
          </w:tcPr>
          <w:p w14:paraId="2C64FD79" w14:textId="77777777" w:rsidR="004351FF" w:rsidRDefault="000266EC" w:rsidP="00DF33E0">
            <w:pPr>
              <w:rPr>
                <w:sz w:val="16"/>
                <w:szCs w:val="16"/>
              </w:rPr>
            </w:pPr>
            <w:r>
              <w:rPr>
                <w:sz w:val="16"/>
                <w:szCs w:val="16"/>
              </w:rPr>
              <w:t>1</w:t>
            </w:r>
          </w:p>
        </w:tc>
        <w:tc>
          <w:tcPr>
            <w:tcW w:w="567" w:type="dxa"/>
            <w:vAlign w:val="center"/>
          </w:tcPr>
          <w:p w14:paraId="395CC4F4" w14:textId="77777777" w:rsidR="004351FF" w:rsidRDefault="004351FF" w:rsidP="00DF33E0">
            <w:pPr>
              <w:rPr>
                <w:sz w:val="16"/>
                <w:szCs w:val="16"/>
              </w:rPr>
            </w:pPr>
            <w:r>
              <w:rPr>
                <w:sz w:val="16"/>
                <w:szCs w:val="16"/>
              </w:rPr>
              <w:t>571</w:t>
            </w:r>
          </w:p>
        </w:tc>
        <w:tc>
          <w:tcPr>
            <w:tcW w:w="675" w:type="dxa"/>
            <w:vAlign w:val="center"/>
          </w:tcPr>
          <w:p w14:paraId="36FC8EBF" w14:textId="77777777" w:rsidR="004351FF" w:rsidRDefault="004351FF" w:rsidP="00DF33E0">
            <w:pPr>
              <w:rPr>
                <w:sz w:val="16"/>
                <w:szCs w:val="16"/>
              </w:rPr>
            </w:pPr>
            <w:r>
              <w:rPr>
                <w:sz w:val="16"/>
                <w:szCs w:val="16"/>
              </w:rPr>
              <w:t>*</w:t>
            </w:r>
          </w:p>
        </w:tc>
        <w:tc>
          <w:tcPr>
            <w:tcW w:w="459" w:type="dxa"/>
            <w:vAlign w:val="center"/>
          </w:tcPr>
          <w:p w14:paraId="11FD0184" w14:textId="77777777" w:rsidR="004351FF" w:rsidRPr="008939F4" w:rsidRDefault="004351FF" w:rsidP="00DF33E0">
            <w:pPr>
              <w:rPr>
                <w:sz w:val="16"/>
                <w:szCs w:val="16"/>
              </w:rPr>
            </w:pPr>
          </w:p>
        </w:tc>
        <w:tc>
          <w:tcPr>
            <w:tcW w:w="1134" w:type="dxa"/>
            <w:vAlign w:val="center"/>
          </w:tcPr>
          <w:p w14:paraId="322FED69" w14:textId="77777777" w:rsidR="004351FF" w:rsidRPr="008939F4" w:rsidRDefault="004351FF" w:rsidP="00DF33E0">
            <w:pPr>
              <w:rPr>
                <w:sz w:val="16"/>
                <w:szCs w:val="16"/>
              </w:rPr>
            </w:pPr>
          </w:p>
        </w:tc>
        <w:tc>
          <w:tcPr>
            <w:tcW w:w="567" w:type="dxa"/>
            <w:vAlign w:val="center"/>
          </w:tcPr>
          <w:p w14:paraId="73B3A16B" w14:textId="77777777" w:rsidR="004351FF" w:rsidRPr="00C27B9D" w:rsidRDefault="000266EC" w:rsidP="00DF33E0">
            <w:pPr>
              <w:rPr>
                <w:sz w:val="16"/>
                <w:szCs w:val="16"/>
                <w:lang w:val="en-US"/>
              </w:rPr>
            </w:pPr>
            <w:r>
              <w:rPr>
                <w:sz w:val="16"/>
                <w:szCs w:val="16"/>
                <w:lang w:val="en-US"/>
              </w:rPr>
              <w:t>&gt;</w:t>
            </w:r>
            <w:r w:rsidR="004351FF">
              <w:rPr>
                <w:sz w:val="16"/>
                <w:szCs w:val="16"/>
                <w:lang w:val="en-US"/>
              </w:rPr>
              <w:t>=0</w:t>
            </w:r>
          </w:p>
        </w:tc>
        <w:tc>
          <w:tcPr>
            <w:tcW w:w="567" w:type="dxa"/>
            <w:vAlign w:val="center"/>
          </w:tcPr>
          <w:p w14:paraId="4D4482A0" w14:textId="77777777" w:rsidR="004351FF" w:rsidRPr="008939F4" w:rsidRDefault="004351FF" w:rsidP="00DF33E0">
            <w:pPr>
              <w:snapToGrid w:val="0"/>
              <w:rPr>
                <w:sz w:val="16"/>
                <w:szCs w:val="16"/>
              </w:rPr>
            </w:pPr>
          </w:p>
        </w:tc>
        <w:tc>
          <w:tcPr>
            <w:tcW w:w="567" w:type="dxa"/>
            <w:vAlign w:val="center"/>
          </w:tcPr>
          <w:p w14:paraId="58541E99" w14:textId="77777777" w:rsidR="004351FF" w:rsidRPr="008939F4" w:rsidRDefault="004351FF" w:rsidP="00DF33E0">
            <w:pPr>
              <w:snapToGrid w:val="0"/>
              <w:rPr>
                <w:sz w:val="16"/>
                <w:szCs w:val="16"/>
              </w:rPr>
            </w:pPr>
          </w:p>
        </w:tc>
        <w:tc>
          <w:tcPr>
            <w:tcW w:w="567" w:type="dxa"/>
            <w:vAlign w:val="center"/>
          </w:tcPr>
          <w:p w14:paraId="2E26B1B2" w14:textId="77777777" w:rsidR="004351FF" w:rsidRPr="008939F4" w:rsidRDefault="004351FF" w:rsidP="00DF33E0">
            <w:pPr>
              <w:rPr>
                <w:sz w:val="16"/>
                <w:szCs w:val="16"/>
              </w:rPr>
            </w:pPr>
          </w:p>
        </w:tc>
        <w:tc>
          <w:tcPr>
            <w:tcW w:w="1218" w:type="dxa"/>
            <w:vAlign w:val="center"/>
          </w:tcPr>
          <w:p w14:paraId="1D7BB289" w14:textId="77777777" w:rsidR="004351FF" w:rsidRPr="008939F4" w:rsidRDefault="004351FF" w:rsidP="00DF33E0">
            <w:pPr>
              <w:rPr>
                <w:sz w:val="16"/>
                <w:szCs w:val="16"/>
              </w:rPr>
            </w:pPr>
          </w:p>
        </w:tc>
        <w:tc>
          <w:tcPr>
            <w:tcW w:w="2184" w:type="dxa"/>
            <w:vAlign w:val="center"/>
          </w:tcPr>
          <w:p w14:paraId="2D7D0671" w14:textId="77777777" w:rsidR="004351FF" w:rsidRDefault="001D219B" w:rsidP="000A42DF">
            <w:pPr>
              <w:rPr>
                <w:sz w:val="16"/>
                <w:szCs w:val="16"/>
              </w:rPr>
            </w:pPr>
            <w:r>
              <w:rPr>
                <w:sz w:val="16"/>
                <w:szCs w:val="16"/>
              </w:rPr>
              <w:t xml:space="preserve">Показатель стр.571 должен иметь значение </w:t>
            </w:r>
            <w:r w:rsidR="000266EC">
              <w:rPr>
                <w:sz w:val="16"/>
                <w:szCs w:val="16"/>
              </w:rPr>
              <w:t>боль</w:t>
            </w:r>
            <w:r>
              <w:rPr>
                <w:sz w:val="16"/>
                <w:szCs w:val="16"/>
              </w:rPr>
              <w:t>шее или равное нулю</w:t>
            </w:r>
          </w:p>
        </w:tc>
        <w:tc>
          <w:tcPr>
            <w:tcW w:w="709" w:type="dxa"/>
          </w:tcPr>
          <w:p w14:paraId="306CDA45" w14:textId="77777777" w:rsidR="004351FF" w:rsidRPr="008939F4" w:rsidRDefault="004351FF" w:rsidP="00DF33E0">
            <w:pPr>
              <w:rPr>
                <w:sz w:val="16"/>
                <w:szCs w:val="16"/>
              </w:rPr>
            </w:pPr>
          </w:p>
        </w:tc>
        <w:tc>
          <w:tcPr>
            <w:tcW w:w="544" w:type="dxa"/>
            <w:vAlign w:val="center"/>
          </w:tcPr>
          <w:p w14:paraId="5AFE4BE7" w14:textId="77777777" w:rsidR="004351FF" w:rsidRDefault="004351FF" w:rsidP="00DF33E0">
            <w:pPr>
              <w:rPr>
                <w:sz w:val="16"/>
                <w:szCs w:val="16"/>
              </w:rPr>
            </w:pPr>
          </w:p>
        </w:tc>
        <w:tc>
          <w:tcPr>
            <w:tcW w:w="504" w:type="dxa"/>
            <w:vAlign w:val="center"/>
          </w:tcPr>
          <w:p w14:paraId="68B2B7A7" w14:textId="77777777" w:rsidR="004351FF" w:rsidRDefault="00681070" w:rsidP="00DF33E0">
            <w:pPr>
              <w:rPr>
                <w:sz w:val="16"/>
                <w:szCs w:val="16"/>
              </w:rPr>
            </w:pPr>
            <w:r>
              <w:rPr>
                <w:sz w:val="16"/>
                <w:szCs w:val="16"/>
              </w:rPr>
              <w:t>П</w:t>
            </w:r>
          </w:p>
        </w:tc>
      </w:tr>
      <w:tr w:rsidR="004351FF" w:rsidRPr="00651D83" w14:paraId="02B3D751" w14:textId="77777777" w:rsidTr="00DF33E0">
        <w:trPr>
          <w:trHeight w:val="74"/>
        </w:trPr>
        <w:tc>
          <w:tcPr>
            <w:tcW w:w="567" w:type="dxa"/>
          </w:tcPr>
          <w:p w14:paraId="4B1E3BE2" w14:textId="77777777" w:rsidR="004351FF" w:rsidRPr="000266EC" w:rsidRDefault="000266EC" w:rsidP="00DF33E0">
            <w:pPr>
              <w:rPr>
                <w:sz w:val="16"/>
                <w:szCs w:val="16"/>
              </w:rPr>
            </w:pPr>
            <w:r>
              <w:rPr>
                <w:sz w:val="16"/>
                <w:szCs w:val="16"/>
              </w:rPr>
              <w:t>2</w:t>
            </w:r>
          </w:p>
        </w:tc>
        <w:tc>
          <w:tcPr>
            <w:tcW w:w="567" w:type="dxa"/>
            <w:vAlign w:val="center"/>
          </w:tcPr>
          <w:p w14:paraId="61EC1FD2" w14:textId="77777777" w:rsidR="004351FF" w:rsidRPr="00C27B9D" w:rsidRDefault="004351FF" w:rsidP="00DF33E0">
            <w:pPr>
              <w:rPr>
                <w:sz w:val="16"/>
                <w:szCs w:val="16"/>
                <w:lang w:val="en-US"/>
              </w:rPr>
            </w:pPr>
            <w:r>
              <w:rPr>
                <w:sz w:val="16"/>
                <w:szCs w:val="16"/>
                <w:lang w:val="en-US"/>
              </w:rPr>
              <w:t>572</w:t>
            </w:r>
          </w:p>
        </w:tc>
        <w:tc>
          <w:tcPr>
            <w:tcW w:w="675" w:type="dxa"/>
            <w:vAlign w:val="center"/>
          </w:tcPr>
          <w:p w14:paraId="3A8DA982" w14:textId="77777777" w:rsidR="004351FF" w:rsidRPr="00C27B9D" w:rsidRDefault="004351FF" w:rsidP="00DF33E0">
            <w:pPr>
              <w:rPr>
                <w:sz w:val="16"/>
                <w:szCs w:val="16"/>
                <w:lang w:val="en-US"/>
              </w:rPr>
            </w:pPr>
            <w:r>
              <w:rPr>
                <w:sz w:val="16"/>
                <w:szCs w:val="16"/>
                <w:lang w:val="en-US"/>
              </w:rPr>
              <w:t>*</w:t>
            </w:r>
          </w:p>
        </w:tc>
        <w:tc>
          <w:tcPr>
            <w:tcW w:w="459" w:type="dxa"/>
            <w:vAlign w:val="center"/>
          </w:tcPr>
          <w:p w14:paraId="67ACC17B" w14:textId="77777777" w:rsidR="004351FF" w:rsidRPr="008939F4" w:rsidRDefault="004351FF" w:rsidP="00DF33E0">
            <w:pPr>
              <w:rPr>
                <w:sz w:val="16"/>
                <w:szCs w:val="16"/>
              </w:rPr>
            </w:pPr>
          </w:p>
        </w:tc>
        <w:tc>
          <w:tcPr>
            <w:tcW w:w="1134" w:type="dxa"/>
            <w:vAlign w:val="center"/>
          </w:tcPr>
          <w:p w14:paraId="6987830B" w14:textId="77777777" w:rsidR="004351FF" w:rsidRPr="008939F4" w:rsidRDefault="004351FF" w:rsidP="00DF33E0">
            <w:pPr>
              <w:rPr>
                <w:sz w:val="16"/>
                <w:szCs w:val="16"/>
              </w:rPr>
            </w:pPr>
          </w:p>
        </w:tc>
        <w:tc>
          <w:tcPr>
            <w:tcW w:w="567" w:type="dxa"/>
            <w:vAlign w:val="center"/>
          </w:tcPr>
          <w:p w14:paraId="0EBB2467" w14:textId="77777777" w:rsidR="004351FF" w:rsidRDefault="000266EC" w:rsidP="00DF33E0">
            <w:pPr>
              <w:rPr>
                <w:sz w:val="16"/>
                <w:szCs w:val="16"/>
                <w:lang w:val="en-US"/>
              </w:rPr>
            </w:pPr>
            <w:r>
              <w:rPr>
                <w:sz w:val="16"/>
                <w:szCs w:val="16"/>
                <w:lang w:val="en-US"/>
              </w:rPr>
              <w:t>&lt;</w:t>
            </w:r>
            <w:r w:rsidR="004351FF">
              <w:rPr>
                <w:sz w:val="16"/>
                <w:szCs w:val="16"/>
                <w:lang w:val="en-US"/>
              </w:rPr>
              <w:t>=0</w:t>
            </w:r>
          </w:p>
        </w:tc>
        <w:tc>
          <w:tcPr>
            <w:tcW w:w="567" w:type="dxa"/>
            <w:vAlign w:val="center"/>
          </w:tcPr>
          <w:p w14:paraId="3C702A02" w14:textId="77777777" w:rsidR="004351FF" w:rsidRPr="008939F4" w:rsidRDefault="004351FF" w:rsidP="00DF33E0">
            <w:pPr>
              <w:snapToGrid w:val="0"/>
              <w:rPr>
                <w:sz w:val="16"/>
                <w:szCs w:val="16"/>
              </w:rPr>
            </w:pPr>
          </w:p>
        </w:tc>
        <w:tc>
          <w:tcPr>
            <w:tcW w:w="567" w:type="dxa"/>
            <w:vAlign w:val="center"/>
          </w:tcPr>
          <w:p w14:paraId="3608571C" w14:textId="77777777" w:rsidR="004351FF" w:rsidRPr="008939F4" w:rsidRDefault="004351FF" w:rsidP="00DF33E0">
            <w:pPr>
              <w:snapToGrid w:val="0"/>
              <w:rPr>
                <w:sz w:val="16"/>
                <w:szCs w:val="16"/>
              </w:rPr>
            </w:pPr>
          </w:p>
        </w:tc>
        <w:tc>
          <w:tcPr>
            <w:tcW w:w="567" w:type="dxa"/>
            <w:vAlign w:val="center"/>
          </w:tcPr>
          <w:p w14:paraId="7902927A" w14:textId="77777777" w:rsidR="004351FF" w:rsidRPr="008939F4" w:rsidRDefault="004351FF" w:rsidP="00DF33E0">
            <w:pPr>
              <w:rPr>
                <w:sz w:val="16"/>
                <w:szCs w:val="16"/>
              </w:rPr>
            </w:pPr>
          </w:p>
        </w:tc>
        <w:tc>
          <w:tcPr>
            <w:tcW w:w="1218" w:type="dxa"/>
            <w:vAlign w:val="center"/>
          </w:tcPr>
          <w:p w14:paraId="72BA5332" w14:textId="77777777" w:rsidR="004351FF" w:rsidRPr="008939F4" w:rsidRDefault="004351FF" w:rsidP="00DF33E0">
            <w:pPr>
              <w:rPr>
                <w:sz w:val="16"/>
                <w:szCs w:val="16"/>
              </w:rPr>
            </w:pPr>
          </w:p>
        </w:tc>
        <w:tc>
          <w:tcPr>
            <w:tcW w:w="2184" w:type="dxa"/>
            <w:vAlign w:val="center"/>
          </w:tcPr>
          <w:p w14:paraId="71168F2F" w14:textId="77777777" w:rsidR="004351FF" w:rsidRDefault="001D219B" w:rsidP="000266EC">
            <w:pPr>
              <w:rPr>
                <w:sz w:val="16"/>
                <w:szCs w:val="16"/>
              </w:rPr>
            </w:pPr>
            <w:r>
              <w:rPr>
                <w:sz w:val="16"/>
                <w:szCs w:val="16"/>
              </w:rPr>
              <w:t xml:space="preserve">Показатель стр.572 должен иметь значение равное или </w:t>
            </w:r>
            <w:r w:rsidR="000266EC">
              <w:rPr>
                <w:sz w:val="16"/>
                <w:szCs w:val="16"/>
              </w:rPr>
              <w:t>мен</w:t>
            </w:r>
            <w:r>
              <w:rPr>
                <w:sz w:val="16"/>
                <w:szCs w:val="16"/>
              </w:rPr>
              <w:t>ьшее нуля</w:t>
            </w:r>
          </w:p>
        </w:tc>
        <w:tc>
          <w:tcPr>
            <w:tcW w:w="709" w:type="dxa"/>
          </w:tcPr>
          <w:p w14:paraId="097FFF2E" w14:textId="77777777" w:rsidR="004351FF" w:rsidRPr="008939F4" w:rsidRDefault="004351FF" w:rsidP="00DF33E0">
            <w:pPr>
              <w:rPr>
                <w:sz w:val="16"/>
                <w:szCs w:val="16"/>
              </w:rPr>
            </w:pPr>
          </w:p>
        </w:tc>
        <w:tc>
          <w:tcPr>
            <w:tcW w:w="544" w:type="dxa"/>
            <w:vAlign w:val="center"/>
          </w:tcPr>
          <w:p w14:paraId="0E6D39FE" w14:textId="77777777" w:rsidR="004351FF" w:rsidRDefault="004351FF" w:rsidP="00DF33E0">
            <w:pPr>
              <w:rPr>
                <w:sz w:val="16"/>
                <w:szCs w:val="16"/>
              </w:rPr>
            </w:pPr>
          </w:p>
        </w:tc>
        <w:tc>
          <w:tcPr>
            <w:tcW w:w="504" w:type="dxa"/>
            <w:vAlign w:val="center"/>
          </w:tcPr>
          <w:p w14:paraId="0F56742F" w14:textId="77777777" w:rsidR="004351FF" w:rsidRDefault="00681070" w:rsidP="00DF33E0">
            <w:pPr>
              <w:rPr>
                <w:sz w:val="16"/>
                <w:szCs w:val="16"/>
              </w:rPr>
            </w:pPr>
            <w:r>
              <w:rPr>
                <w:sz w:val="16"/>
                <w:szCs w:val="16"/>
              </w:rPr>
              <w:t>П</w:t>
            </w:r>
          </w:p>
        </w:tc>
      </w:tr>
    </w:tbl>
    <w:p w14:paraId="4857E04B" w14:textId="77777777" w:rsidR="008E4E63" w:rsidRDefault="008E4E63" w:rsidP="008E4E63"/>
    <w:p w14:paraId="6E447AFB" w14:textId="77777777" w:rsidR="008E4E63" w:rsidRPr="00153894" w:rsidRDefault="008E4E63" w:rsidP="008E4E63">
      <w:pPr>
        <w:autoSpaceDE w:val="0"/>
        <w:autoSpaceDN w:val="0"/>
        <w:adjustRightInd w:val="0"/>
        <w:jc w:val="both"/>
        <w:rPr>
          <w:rFonts w:eastAsia="Calibri"/>
          <w:b/>
          <w:sz w:val="18"/>
          <w:szCs w:val="18"/>
          <w:lang w:eastAsia="en-US"/>
        </w:rPr>
      </w:pPr>
      <w:r w:rsidRPr="00153894">
        <w:rPr>
          <w:rFonts w:eastAsia="Calibri"/>
          <w:b/>
          <w:sz w:val="18"/>
          <w:szCs w:val="18"/>
          <w:lang w:eastAsia="en-US"/>
        </w:rPr>
        <w:t xml:space="preserve">Справка о наличии имущества и обязательств на забалансовых счетах </w:t>
      </w:r>
      <w:r w:rsidRPr="00153894">
        <w:rPr>
          <w:rFonts w:eastAsia="Calibri"/>
          <w:b/>
          <w:bCs/>
          <w:sz w:val="18"/>
          <w:szCs w:val="18"/>
          <w:lang w:eastAsia="en-US"/>
        </w:rPr>
        <w:t>(ф. 0503</w:t>
      </w:r>
      <w:r w:rsidR="004363AE">
        <w:rPr>
          <w:rFonts w:eastAsia="Calibri"/>
          <w:b/>
          <w:bCs/>
          <w:sz w:val="18"/>
          <w:szCs w:val="18"/>
          <w:lang w:eastAsia="en-US"/>
        </w:rPr>
        <w:t>8</w:t>
      </w:r>
      <w:r w:rsidRPr="00153894">
        <w:rPr>
          <w:rFonts w:eastAsia="Calibri"/>
          <w:b/>
          <w:bCs/>
          <w:sz w:val="18"/>
          <w:szCs w:val="18"/>
          <w:lang w:eastAsia="en-US"/>
        </w:rPr>
        <w:t>30)</w:t>
      </w:r>
      <w:r w:rsidRPr="006B6C07">
        <w:rPr>
          <w:b/>
          <w:sz w:val="18"/>
          <w:szCs w:val="18"/>
        </w:rPr>
        <w:t>. Контрольные соотношения для внутридокументного контроля</w:t>
      </w:r>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8E4E63" w:rsidRPr="00293FB2" w14:paraId="44EF84E1" w14:textId="77777777" w:rsidTr="00DF33E0">
        <w:trPr>
          <w:trHeight w:val="339"/>
          <w:tblHeader/>
        </w:trPr>
        <w:tc>
          <w:tcPr>
            <w:tcW w:w="567" w:type="dxa"/>
          </w:tcPr>
          <w:p w14:paraId="542EE8F1" w14:textId="77777777" w:rsidR="008E4E63" w:rsidRPr="00293FB2" w:rsidRDefault="008E4E63" w:rsidP="00DF33E0">
            <w:pPr>
              <w:jc w:val="center"/>
              <w:rPr>
                <w:b/>
                <w:sz w:val="16"/>
                <w:szCs w:val="16"/>
              </w:rPr>
            </w:pPr>
            <w:r w:rsidRPr="00293FB2">
              <w:rPr>
                <w:b/>
                <w:sz w:val="16"/>
                <w:szCs w:val="16"/>
              </w:rPr>
              <w:t>№ п/п</w:t>
            </w:r>
          </w:p>
        </w:tc>
        <w:tc>
          <w:tcPr>
            <w:tcW w:w="567" w:type="dxa"/>
          </w:tcPr>
          <w:p w14:paraId="26AB45D6" w14:textId="77777777" w:rsidR="008E4E63" w:rsidRPr="00293FB2" w:rsidRDefault="008E4E63" w:rsidP="00DF33E0">
            <w:pPr>
              <w:jc w:val="center"/>
              <w:rPr>
                <w:b/>
                <w:sz w:val="16"/>
                <w:szCs w:val="16"/>
              </w:rPr>
            </w:pPr>
            <w:r w:rsidRPr="00293FB2">
              <w:rPr>
                <w:b/>
                <w:sz w:val="16"/>
                <w:szCs w:val="16"/>
              </w:rPr>
              <w:t>Строка</w:t>
            </w:r>
          </w:p>
        </w:tc>
        <w:tc>
          <w:tcPr>
            <w:tcW w:w="567" w:type="dxa"/>
          </w:tcPr>
          <w:p w14:paraId="13A2E5E2" w14:textId="77777777" w:rsidR="008E4E63" w:rsidRPr="00293FB2" w:rsidRDefault="008E4E63" w:rsidP="00DF33E0">
            <w:pPr>
              <w:jc w:val="center"/>
              <w:rPr>
                <w:b/>
                <w:sz w:val="16"/>
                <w:szCs w:val="16"/>
              </w:rPr>
            </w:pPr>
            <w:r w:rsidRPr="00293FB2">
              <w:rPr>
                <w:b/>
                <w:sz w:val="16"/>
                <w:szCs w:val="16"/>
              </w:rPr>
              <w:t>Графа</w:t>
            </w:r>
          </w:p>
        </w:tc>
        <w:tc>
          <w:tcPr>
            <w:tcW w:w="567" w:type="dxa"/>
          </w:tcPr>
          <w:p w14:paraId="6B59B8FC" w14:textId="77777777" w:rsidR="008E4E63" w:rsidRPr="00293FB2" w:rsidRDefault="008E4E63" w:rsidP="00DF33E0">
            <w:pPr>
              <w:jc w:val="center"/>
              <w:rPr>
                <w:b/>
                <w:sz w:val="16"/>
                <w:szCs w:val="16"/>
              </w:rPr>
            </w:pPr>
            <w:r w:rsidRPr="00293FB2">
              <w:rPr>
                <w:b/>
                <w:sz w:val="16"/>
                <w:szCs w:val="16"/>
              </w:rPr>
              <w:t>Раздел</w:t>
            </w:r>
          </w:p>
        </w:tc>
        <w:tc>
          <w:tcPr>
            <w:tcW w:w="1134" w:type="dxa"/>
          </w:tcPr>
          <w:p w14:paraId="6C1A89FD" w14:textId="77777777" w:rsidR="008E4E63" w:rsidRPr="00293FB2" w:rsidRDefault="008E4E63" w:rsidP="00DF33E0">
            <w:pPr>
              <w:jc w:val="center"/>
              <w:rPr>
                <w:b/>
                <w:sz w:val="16"/>
                <w:szCs w:val="16"/>
              </w:rPr>
            </w:pPr>
            <w:r w:rsidRPr="00293FB2">
              <w:rPr>
                <w:b/>
                <w:sz w:val="16"/>
                <w:szCs w:val="16"/>
              </w:rPr>
              <w:t>Показатель</w:t>
            </w:r>
          </w:p>
        </w:tc>
        <w:tc>
          <w:tcPr>
            <w:tcW w:w="567" w:type="dxa"/>
          </w:tcPr>
          <w:p w14:paraId="512CA539" w14:textId="77777777" w:rsidR="008E4E63" w:rsidRPr="00293FB2" w:rsidRDefault="008E4E63" w:rsidP="00DF33E0">
            <w:pPr>
              <w:jc w:val="center"/>
              <w:rPr>
                <w:b/>
                <w:sz w:val="16"/>
                <w:szCs w:val="16"/>
              </w:rPr>
            </w:pPr>
            <w:r w:rsidRPr="00293FB2">
              <w:rPr>
                <w:b/>
                <w:sz w:val="16"/>
                <w:szCs w:val="16"/>
              </w:rPr>
              <w:t>Соотношение</w:t>
            </w:r>
          </w:p>
        </w:tc>
        <w:tc>
          <w:tcPr>
            <w:tcW w:w="567" w:type="dxa"/>
          </w:tcPr>
          <w:p w14:paraId="38CB4E5B" w14:textId="77777777" w:rsidR="008E4E63" w:rsidRPr="00293FB2" w:rsidRDefault="008E4E63" w:rsidP="00DF33E0">
            <w:pPr>
              <w:jc w:val="center"/>
              <w:rPr>
                <w:b/>
                <w:sz w:val="16"/>
                <w:szCs w:val="16"/>
              </w:rPr>
            </w:pPr>
            <w:r w:rsidRPr="00293FB2">
              <w:rPr>
                <w:b/>
                <w:sz w:val="16"/>
                <w:szCs w:val="16"/>
              </w:rPr>
              <w:t>Строка</w:t>
            </w:r>
          </w:p>
        </w:tc>
        <w:tc>
          <w:tcPr>
            <w:tcW w:w="567" w:type="dxa"/>
          </w:tcPr>
          <w:p w14:paraId="6A89B9F2" w14:textId="77777777" w:rsidR="008E4E63" w:rsidRPr="00293FB2" w:rsidRDefault="008E4E63" w:rsidP="00DF33E0">
            <w:pPr>
              <w:jc w:val="center"/>
              <w:rPr>
                <w:b/>
                <w:sz w:val="16"/>
                <w:szCs w:val="16"/>
              </w:rPr>
            </w:pPr>
            <w:r w:rsidRPr="00293FB2">
              <w:rPr>
                <w:b/>
                <w:sz w:val="16"/>
                <w:szCs w:val="16"/>
              </w:rPr>
              <w:t>Графа</w:t>
            </w:r>
          </w:p>
        </w:tc>
        <w:tc>
          <w:tcPr>
            <w:tcW w:w="567" w:type="dxa"/>
          </w:tcPr>
          <w:p w14:paraId="40AF5E4B" w14:textId="77777777" w:rsidR="008E4E63" w:rsidRPr="00293FB2" w:rsidRDefault="008E4E63" w:rsidP="00DF33E0">
            <w:pPr>
              <w:jc w:val="center"/>
              <w:rPr>
                <w:b/>
                <w:sz w:val="16"/>
                <w:szCs w:val="16"/>
              </w:rPr>
            </w:pPr>
            <w:r w:rsidRPr="00293FB2">
              <w:rPr>
                <w:b/>
                <w:sz w:val="16"/>
                <w:szCs w:val="16"/>
              </w:rPr>
              <w:t>Раздел</w:t>
            </w:r>
          </w:p>
        </w:tc>
        <w:tc>
          <w:tcPr>
            <w:tcW w:w="1218" w:type="dxa"/>
          </w:tcPr>
          <w:p w14:paraId="22C133DF" w14:textId="77777777" w:rsidR="008E4E63" w:rsidRPr="00293FB2" w:rsidRDefault="008E4E63" w:rsidP="00DF33E0">
            <w:pPr>
              <w:jc w:val="center"/>
              <w:rPr>
                <w:b/>
                <w:sz w:val="16"/>
                <w:szCs w:val="16"/>
              </w:rPr>
            </w:pPr>
            <w:r w:rsidRPr="00293FB2">
              <w:rPr>
                <w:b/>
                <w:sz w:val="16"/>
                <w:szCs w:val="16"/>
              </w:rPr>
              <w:t>Показатель</w:t>
            </w:r>
          </w:p>
        </w:tc>
        <w:tc>
          <w:tcPr>
            <w:tcW w:w="2184" w:type="dxa"/>
          </w:tcPr>
          <w:p w14:paraId="68EFB692" w14:textId="77777777" w:rsidR="008E4E63" w:rsidRPr="00293FB2" w:rsidRDefault="008E4E63" w:rsidP="00DF33E0">
            <w:pPr>
              <w:jc w:val="center"/>
              <w:rPr>
                <w:b/>
                <w:sz w:val="16"/>
                <w:szCs w:val="16"/>
              </w:rPr>
            </w:pPr>
            <w:r>
              <w:rPr>
                <w:b/>
                <w:sz w:val="16"/>
                <w:szCs w:val="16"/>
              </w:rPr>
              <w:t>Комментарий</w:t>
            </w:r>
          </w:p>
        </w:tc>
        <w:tc>
          <w:tcPr>
            <w:tcW w:w="709" w:type="dxa"/>
          </w:tcPr>
          <w:p w14:paraId="4F3BE098" w14:textId="77777777" w:rsidR="008E4E63" w:rsidRPr="00293FB2" w:rsidRDefault="008E4E63" w:rsidP="00DF33E0">
            <w:pPr>
              <w:jc w:val="center"/>
              <w:rPr>
                <w:b/>
                <w:sz w:val="16"/>
                <w:szCs w:val="16"/>
              </w:rPr>
            </w:pPr>
            <w:r>
              <w:rPr>
                <w:b/>
                <w:sz w:val="16"/>
                <w:szCs w:val="16"/>
              </w:rPr>
              <w:t>Тип субъекта</w:t>
            </w:r>
          </w:p>
        </w:tc>
        <w:tc>
          <w:tcPr>
            <w:tcW w:w="544" w:type="dxa"/>
          </w:tcPr>
          <w:p w14:paraId="47241417" w14:textId="77777777" w:rsidR="008E4E63" w:rsidRPr="00293FB2" w:rsidRDefault="008E4E63" w:rsidP="00DF33E0">
            <w:pPr>
              <w:jc w:val="center"/>
              <w:rPr>
                <w:b/>
                <w:sz w:val="16"/>
                <w:szCs w:val="16"/>
              </w:rPr>
            </w:pPr>
            <w:r>
              <w:rPr>
                <w:b/>
                <w:sz w:val="16"/>
                <w:szCs w:val="16"/>
              </w:rPr>
              <w:t>Отчетный период</w:t>
            </w:r>
          </w:p>
        </w:tc>
        <w:tc>
          <w:tcPr>
            <w:tcW w:w="504" w:type="dxa"/>
          </w:tcPr>
          <w:p w14:paraId="4E238D46" w14:textId="77777777" w:rsidR="008E4E63" w:rsidRPr="00293FB2" w:rsidRDefault="008E4E63" w:rsidP="00DF33E0">
            <w:pPr>
              <w:jc w:val="center"/>
              <w:rPr>
                <w:b/>
                <w:sz w:val="16"/>
                <w:szCs w:val="16"/>
              </w:rPr>
            </w:pPr>
            <w:r w:rsidRPr="00293FB2">
              <w:rPr>
                <w:b/>
                <w:sz w:val="16"/>
                <w:szCs w:val="16"/>
              </w:rPr>
              <w:t>Уровень ошибки</w:t>
            </w:r>
          </w:p>
        </w:tc>
      </w:tr>
      <w:tr w:rsidR="008E4E63" w:rsidRPr="00293FB2" w14:paraId="39D854C9" w14:textId="77777777" w:rsidTr="00DF33E0">
        <w:trPr>
          <w:trHeight w:val="74"/>
        </w:trPr>
        <w:tc>
          <w:tcPr>
            <w:tcW w:w="567" w:type="dxa"/>
          </w:tcPr>
          <w:p w14:paraId="33C98C66" w14:textId="77777777" w:rsidR="008E4E63" w:rsidRPr="00293FB2" w:rsidRDefault="008E4E63" w:rsidP="00DF33E0">
            <w:pPr>
              <w:jc w:val="center"/>
              <w:rPr>
                <w:sz w:val="16"/>
                <w:szCs w:val="16"/>
              </w:rPr>
            </w:pPr>
            <w:r>
              <w:rPr>
                <w:sz w:val="16"/>
                <w:szCs w:val="16"/>
              </w:rPr>
              <w:t>1</w:t>
            </w:r>
          </w:p>
        </w:tc>
        <w:tc>
          <w:tcPr>
            <w:tcW w:w="567" w:type="dxa"/>
          </w:tcPr>
          <w:p w14:paraId="561BE4AB" w14:textId="77777777" w:rsidR="008E4E63" w:rsidRPr="00293FB2" w:rsidRDefault="008E4E63" w:rsidP="00DF33E0">
            <w:pPr>
              <w:jc w:val="center"/>
              <w:rPr>
                <w:sz w:val="16"/>
                <w:szCs w:val="16"/>
              </w:rPr>
            </w:pPr>
            <w:r>
              <w:rPr>
                <w:sz w:val="16"/>
                <w:szCs w:val="16"/>
              </w:rPr>
              <w:t>*</w:t>
            </w:r>
          </w:p>
        </w:tc>
        <w:tc>
          <w:tcPr>
            <w:tcW w:w="567" w:type="dxa"/>
          </w:tcPr>
          <w:p w14:paraId="07205622" w14:textId="77777777" w:rsidR="008E4E63" w:rsidRPr="00293FB2" w:rsidRDefault="008E4E63" w:rsidP="00DF33E0">
            <w:pPr>
              <w:snapToGrid w:val="0"/>
              <w:jc w:val="center"/>
              <w:rPr>
                <w:sz w:val="16"/>
                <w:szCs w:val="16"/>
              </w:rPr>
            </w:pPr>
            <w:r>
              <w:rPr>
                <w:sz w:val="16"/>
                <w:szCs w:val="16"/>
              </w:rPr>
              <w:t>4+5+6</w:t>
            </w:r>
          </w:p>
        </w:tc>
        <w:tc>
          <w:tcPr>
            <w:tcW w:w="567" w:type="dxa"/>
          </w:tcPr>
          <w:p w14:paraId="7E94F9F0" w14:textId="77777777" w:rsidR="008E4E63" w:rsidRPr="00293FB2" w:rsidRDefault="008E4E63" w:rsidP="00DF33E0">
            <w:pPr>
              <w:jc w:val="center"/>
              <w:rPr>
                <w:sz w:val="16"/>
                <w:szCs w:val="16"/>
              </w:rPr>
            </w:pPr>
          </w:p>
        </w:tc>
        <w:tc>
          <w:tcPr>
            <w:tcW w:w="1134" w:type="dxa"/>
          </w:tcPr>
          <w:p w14:paraId="3445771B" w14:textId="77777777" w:rsidR="008E4E63" w:rsidRPr="00293FB2" w:rsidRDefault="008E4E63" w:rsidP="00DF33E0">
            <w:pPr>
              <w:jc w:val="center"/>
              <w:rPr>
                <w:sz w:val="16"/>
                <w:szCs w:val="16"/>
              </w:rPr>
            </w:pPr>
          </w:p>
        </w:tc>
        <w:tc>
          <w:tcPr>
            <w:tcW w:w="567" w:type="dxa"/>
          </w:tcPr>
          <w:p w14:paraId="67F717A7" w14:textId="77777777" w:rsidR="008E4E63" w:rsidRPr="00293FB2" w:rsidRDefault="008E4E63" w:rsidP="00DF33E0">
            <w:pPr>
              <w:snapToGrid w:val="0"/>
              <w:jc w:val="center"/>
              <w:rPr>
                <w:sz w:val="16"/>
                <w:szCs w:val="16"/>
              </w:rPr>
            </w:pPr>
            <w:r>
              <w:rPr>
                <w:sz w:val="16"/>
                <w:szCs w:val="16"/>
              </w:rPr>
              <w:t>=</w:t>
            </w:r>
          </w:p>
        </w:tc>
        <w:tc>
          <w:tcPr>
            <w:tcW w:w="567" w:type="dxa"/>
          </w:tcPr>
          <w:p w14:paraId="0D536180" w14:textId="77777777" w:rsidR="008E4E63" w:rsidRPr="00293FB2" w:rsidRDefault="008E4E63" w:rsidP="00DF33E0">
            <w:pPr>
              <w:snapToGrid w:val="0"/>
              <w:jc w:val="center"/>
              <w:rPr>
                <w:sz w:val="16"/>
                <w:szCs w:val="16"/>
              </w:rPr>
            </w:pPr>
            <w:r>
              <w:rPr>
                <w:sz w:val="16"/>
                <w:szCs w:val="16"/>
              </w:rPr>
              <w:t>*</w:t>
            </w:r>
          </w:p>
        </w:tc>
        <w:tc>
          <w:tcPr>
            <w:tcW w:w="567" w:type="dxa"/>
          </w:tcPr>
          <w:p w14:paraId="52D01A54" w14:textId="77777777" w:rsidR="008E4E63" w:rsidRPr="00293FB2" w:rsidRDefault="008E4E63" w:rsidP="00DF33E0">
            <w:pPr>
              <w:snapToGrid w:val="0"/>
              <w:jc w:val="center"/>
              <w:rPr>
                <w:sz w:val="16"/>
                <w:szCs w:val="16"/>
              </w:rPr>
            </w:pPr>
            <w:r>
              <w:rPr>
                <w:sz w:val="16"/>
                <w:szCs w:val="16"/>
              </w:rPr>
              <w:t>7</w:t>
            </w:r>
          </w:p>
        </w:tc>
        <w:tc>
          <w:tcPr>
            <w:tcW w:w="567" w:type="dxa"/>
          </w:tcPr>
          <w:p w14:paraId="148EF683" w14:textId="77777777" w:rsidR="008E4E63" w:rsidRPr="00293FB2" w:rsidRDefault="008E4E63" w:rsidP="00DF33E0">
            <w:pPr>
              <w:jc w:val="center"/>
              <w:rPr>
                <w:sz w:val="16"/>
                <w:szCs w:val="16"/>
              </w:rPr>
            </w:pPr>
          </w:p>
        </w:tc>
        <w:tc>
          <w:tcPr>
            <w:tcW w:w="1218" w:type="dxa"/>
          </w:tcPr>
          <w:p w14:paraId="4B93CBF1" w14:textId="77777777" w:rsidR="008E4E63" w:rsidRPr="00293FB2" w:rsidRDefault="008E4E63" w:rsidP="00DF33E0">
            <w:pPr>
              <w:jc w:val="center"/>
              <w:rPr>
                <w:sz w:val="16"/>
                <w:szCs w:val="16"/>
              </w:rPr>
            </w:pPr>
          </w:p>
        </w:tc>
        <w:tc>
          <w:tcPr>
            <w:tcW w:w="2184" w:type="dxa"/>
          </w:tcPr>
          <w:p w14:paraId="0003B9EA" w14:textId="77777777" w:rsidR="008E4E63" w:rsidRPr="00293FB2" w:rsidRDefault="008E4E63" w:rsidP="00DF33E0">
            <w:pPr>
              <w:jc w:val="center"/>
              <w:rPr>
                <w:sz w:val="16"/>
                <w:szCs w:val="16"/>
              </w:rPr>
            </w:pPr>
            <w:r>
              <w:rPr>
                <w:sz w:val="16"/>
                <w:szCs w:val="16"/>
              </w:rPr>
              <w:t>Гр. 7</w:t>
            </w:r>
            <w:r w:rsidRPr="00EE7DF3">
              <w:rPr>
                <w:sz w:val="16"/>
                <w:szCs w:val="16"/>
              </w:rPr>
              <w:t xml:space="preserve">&lt;&gt; </w:t>
            </w:r>
            <w:r>
              <w:rPr>
                <w:sz w:val="16"/>
                <w:szCs w:val="16"/>
              </w:rPr>
              <w:t>Гр.4+ Гр.5+ Гр.6 - недопустимо</w:t>
            </w:r>
          </w:p>
        </w:tc>
        <w:tc>
          <w:tcPr>
            <w:tcW w:w="709" w:type="dxa"/>
          </w:tcPr>
          <w:p w14:paraId="2A0005EC" w14:textId="77777777" w:rsidR="008E4E63" w:rsidRPr="00293FB2" w:rsidRDefault="008E4E63" w:rsidP="00DF33E0">
            <w:pPr>
              <w:jc w:val="center"/>
              <w:rPr>
                <w:sz w:val="16"/>
                <w:szCs w:val="16"/>
              </w:rPr>
            </w:pPr>
            <w:r>
              <w:rPr>
                <w:sz w:val="16"/>
                <w:szCs w:val="16"/>
              </w:rPr>
              <w:t>АУБУ, РБС-АУБУГРБС.</w:t>
            </w:r>
          </w:p>
        </w:tc>
        <w:tc>
          <w:tcPr>
            <w:tcW w:w="544" w:type="dxa"/>
          </w:tcPr>
          <w:p w14:paraId="5DF00640" w14:textId="77777777" w:rsidR="008E4E63" w:rsidRDefault="008E4E63" w:rsidP="00DF33E0">
            <w:pPr>
              <w:jc w:val="center"/>
            </w:pPr>
          </w:p>
        </w:tc>
        <w:tc>
          <w:tcPr>
            <w:tcW w:w="504" w:type="dxa"/>
          </w:tcPr>
          <w:p w14:paraId="5C2CB2E8" w14:textId="77777777" w:rsidR="008E4E63" w:rsidRPr="00293FB2" w:rsidRDefault="008E4E63" w:rsidP="00DF33E0">
            <w:pPr>
              <w:jc w:val="center"/>
              <w:rPr>
                <w:sz w:val="16"/>
                <w:szCs w:val="16"/>
              </w:rPr>
            </w:pPr>
            <w:r>
              <w:rPr>
                <w:sz w:val="16"/>
                <w:szCs w:val="16"/>
              </w:rPr>
              <w:t>Б</w:t>
            </w:r>
          </w:p>
        </w:tc>
      </w:tr>
      <w:tr w:rsidR="008E4E63" w:rsidRPr="00293FB2" w14:paraId="574DCD4A" w14:textId="77777777" w:rsidTr="00DF33E0">
        <w:trPr>
          <w:trHeight w:val="74"/>
        </w:trPr>
        <w:tc>
          <w:tcPr>
            <w:tcW w:w="567" w:type="dxa"/>
          </w:tcPr>
          <w:p w14:paraId="3B396914" w14:textId="77777777" w:rsidR="008E4E63" w:rsidRPr="00293FB2" w:rsidRDefault="008E4E63" w:rsidP="00DF33E0">
            <w:pPr>
              <w:jc w:val="center"/>
              <w:rPr>
                <w:sz w:val="16"/>
                <w:szCs w:val="16"/>
              </w:rPr>
            </w:pPr>
            <w:r>
              <w:rPr>
                <w:sz w:val="16"/>
                <w:szCs w:val="16"/>
              </w:rPr>
              <w:lastRenderedPageBreak/>
              <w:t>2</w:t>
            </w:r>
          </w:p>
        </w:tc>
        <w:tc>
          <w:tcPr>
            <w:tcW w:w="567" w:type="dxa"/>
          </w:tcPr>
          <w:p w14:paraId="2480F7BD" w14:textId="77777777" w:rsidR="008E4E63" w:rsidRPr="00293FB2" w:rsidRDefault="008E4E63" w:rsidP="00DF33E0">
            <w:pPr>
              <w:jc w:val="center"/>
              <w:rPr>
                <w:sz w:val="16"/>
                <w:szCs w:val="16"/>
              </w:rPr>
            </w:pPr>
            <w:r>
              <w:rPr>
                <w:sz w:val="16"/>
                <w:szCs w:val="16"/>
              </w:rPr>
              <w:t>*</w:t>
            </w:r>
          </w:p>
        </w:tc>
        <w:tc>
          <w:tcPr>
            <w:tcW w:w="567" w:type="dxa"/>
          </w:tcPr>
          <w:p w14:paraId="02ACCE7A" w14:textId="77777777" w:rsidR="008E4E63" w:rsidRPr="00293FB2" w:rsidRDefault="008E4E63" w:rsidP="00DF33E0">
            <w:pPr>
              <w:snapToGrid w:val="0"/>
              <w:jc w:val="center"/>
              <w:rPr>
                <w:sz w:val="16"/>
                <w:szCs w:val="16"/>
              </w:rPr>
            </w:pPr>
            <w:r>
              <w:rPr>
                <w:sz w:val="16"/>
                <w:szCs w:val="16"/>
              </w:rPr>
              <w:t>8+9+10</w:t>
            </w:r>
          </w:p>
        </w:tc>
        <w:tc>
          <w:tcPr>
            <w:tcW w:w="567" w:type="dxa"/>
          </w:tcPr>
          <w:p w14:paraId="3A79D65E" w14:textId="77777777" w:rsidR="008E4E63" w:rsidRPr="00293FB2" w:rsidRDefault="008E4E63" w:rsidP="00DF33E0">
            <w:pPr>
              <w:jc w:val="center"/>
              <w:rPr>
                <w:sz w:val="16"/>
                <w:szCs w:val="16"/>
              </w:rPr>
            </w:pPr>
          </w:p>
        </w:tc>
        <w:tc>
          <w:tcPr>
            <w:tcW w:w="1134" w:type="dxa"/>
          </w:tcPr>
          <w:p w14:paraId="6F21A8E4" w14:textId="77777777" w:rsidR="008E4E63" w:rsidRPr="00293FB2" w:rsidRDefault="008E4E63" w:rsidP="00DF33E0">
            <w:pPr>
              <w:jc w:val="center"/>
              <w:rPr>
                <w:sz w:val="16"/>
                <w:szCs w:val="16"/>
              </w:rPr>
            </w:pPr>
          </w:p>
        </w:tc>
        <w:tc>
          <w:tcPr>
            <w:tcW w:w="567" w:type="dxa"/>
          </w:tcPr>
          <w:p w14:paraId="79593460" w14:textId="77777777" w:rsidR="008E4E63" w:rsidRPr="00293FB2" w:rsidRDefault="008E4E63" w:rsidP="00DF33E0">
            <w:pPr>
              <w:snapToGrid w:val="0"/>
              <w:jc w:val="center"/>
              <w:rPr>
                <w:sz w:val="16"/>
                <w:szCs w:val="16"/>
              </w:rPr>
            </w:pPr>
            <w:r>
              <w:rPr>
                <w:sz w:val="16"/>
                <w:szCs w:val="16"/>
              </w:rPr>
              <w:t>=</w:t>
            </w:r>
          </w:p>
        </w:tc>
        <w:tc>
          <w:tcPr>
            <w:tcW w:w="567" w:type="dxa"/>
          </w:tcPr>
          <w:p w14:paraId="6E3B4953" w14:textId="77777777" w:rsidR="008E4E63" w:rsidRPr="00293FB2" w:rsidRDefault="008E4E63" w:rsidP="00DF33E0">
            <w:pPr>
              <w:snapToGrid w:val="0"/>
              <w:jc w:val="center"/>
              <w:rPr>
                <w:sz w:val="16"/>
                <w:szCs w:val="16"/>
              </w:rPr>
            </w:pPr>
            <w:r>
              <w:rPr>
                <w:sz w:val="16"/>
                <w:szCs w:val="16"/>
              </w:rPr>
              <w:t>*</w:t>
            </w:r>
          </w:p>
        </w:tc>
        <w:tc>
          <w:tcPr>
            <w:tcW w:w="567" w:type="dxa"/>
          </w:tcPr>
          <w:p w14:paraId="7378D821" w14:textId="77777777" w:rsidR="008E4E63" w:rsidRPr="00293FB2" w:rsidRDefault="008E4E63" w:rsidP="00DF33E0">
            <w:pPr>
              <w:snapToGrid w:val="0"/>
              <w:jc w:val="center"/>
              <w:rPr>
                <w:sz w:val="16"/>
                <w:szCs w:val="16"/>
              </w:rPr>
            </w:pPr>
            <w:r>
              <w:rPr>
                <w:sz w:val="16"/>
                <w:szCs w:val="16"/>
              </w:rPr>
              <w:t>11</w:t>
            </w:r>
          </w:p>
        </w:tc>
        <w:tc>
          <w:tcPr>
            <w:tcW w:w="567" w:type="dxa"/>
          </w:tcPr>
          <w:p w14:paraId="7E08683D" w14:textId="77777777" w:rsidR="008E4E63" w:rsidRPr="00293FB2" w:rsidRDefault="008E4E63" w:rsidP="00DF33E0">
            <w:pPr>
              <w:jc w:val="center"/>
              <w:rPr>
                <w:sz w:val="16"/>
                <w:szCs w:val="16"/>
              </w:rPr>
            </w:pPr>
          </w:p>
        </w:tc>
        <w:tc>
          <w:tcPr>
            <w:tcW w:w="1218" w:type="dxa"/>
          </w:tcPr>
          <w:p w14:paraId="2393EEE9" w14:textId="77777777" w:rsidR="008E4E63" w:rsidRPr="00293FB2" w:rsidRDefault="008E4E63" w:rsidP="00DF33E0">
            <w:pPr>
              <w:jc w:val="center"/>
              <w:rPr>
                <w:sz w:val="16"/>
                <w:szCs w:val="16"/>
              </w:rPr>
            </w:pPr>
          </w:p>
        </w:tc>
        <w:tc>
          <w:tcPr>
            <w:tcW w:w="2184" w:type="dxa"/>
          </w:tcPr>
          <w:p w14:paraId="7D413922" w14:textId="77777777" w:rsidR="008E4E63" w:rsidRPr="00293FB2" w:rsidRDefault="008E4E63" w:rsidP="00DF33E0">
            <w:pPr>
              <w:jc w:val="center"/>
              <w:rPr>
                <w:sz w:val="16"/>
                <w:szCs w:val="16"/>
              </w:rPr>
            </w:pPr>
            <w:r>
              <w:rPr>
                <w:sz w:val="16"/>
                <w:szCs w:val="16"/>
              </w:rPr>
              <w:t>Гр. 11</w:t>
            </w:r>
            <w:r w:rsidRPr="00EE7DF3">
              <w:rPr>
                <w:sz w:val="16"/>
                <w:szCs w:val="16"/>
              </w:rPr>
              <w:t xml:space="preserve">&lt;&gt; </w:t>
            </w:r>
            <w:r>
              <w:rPr>
                <w:sz w:val="16"/>
                <w:szCs w:val="16"/>
              </w:rPr>
              <w:t>Гр.8+ Гр.9+ Гр.10 - недопустимо</w:t>
            </w:r>
          </w:p>
        </w:tc>
        <w:tc>
          <w:tcPr>
            <w:tcW w:w="709" w:type="dxa"/>
          </w:tcPr>
          <w:p w14:paraId="4A39BB0C" w14:textId="0F10A2EA" w:rsidR="008E4E63" w:rsidRPr="00293FB2" w:rsidRDefault="008E4E63" w:rsidP="00DF33E0">
            <w:pPr>
              <w:jc w:val="center"/>
              <w:rPr>
                <w:sz w:val="16"/>
                <w:szCs w:val="16"/>
              </w:rPr>
            </w:pPr>
            <w:r>
              <w:rPr>
                <w:sz w:val="16"/>
                <w:szCs w:val="16"/>
              </w:rPr>
              <w:t>АУБУ, РБС-АУБУ,</w:t>
            </w:r>
            <w:r w:rsidR="00153A3C">
              <w:rPr>
                <w:sz w:val="16"/>
                <w:szCs w:val="16"/>
              </w:rPr>
              <w:t xml:space="preserve"> </w:t>
            </w:r>
            <w:r>
              <w:rPr>
                <w:sz w:val="16"/>
                <w:szCs w:val="16"/>
              </w:rPr>
              <w:t>ГРБС.</w:t>
            </w:r>
          </w:p>
        </w:tc>
        <w:tc>
          <w:tcPr>
            <w:tcW w:w="544" w:type="dxa"/>
          </w:tcPr>
          <w:p w14:paraId="23C99234" w14:textId="77777777" w:rsidR="008E4E63" w:rsidRDefault="008E4E63" w:rsidP="00DF33E0">
            <w:pPr>
              <w:jc w:val="center"/>
            </w:pPr>
          </w:p>
        </w:tc>
        <w:tc>
          <w:tcPr>
            <w:tcW w:w="504" w:type="dxa"/>
          </w:tcPr>
          <w:p w14:paraId="06FA9C60" w14:textId="77777777" w:rsidR="008E4E63" w:rsidRPr="00293FB2" w:rsidRDefault="008E4E63" w:rsidP="00DF33E0">
            <w:pPr>
              <w:jc w:val="center"/>
              <w:rPr>
                <w:sz w:val="16"/>
                <w:szCs w:val="16"/>
              </w:rPr>
            </w:pPr>
            <w:r>
              <w:rPr>
                <w:sz w:val="16"/>
                <w:szCs w:val="16"/>
              </w:rPr>
              <w:t>Б</w:t>
            </w:r>
          </w:p>
        </w:tc>
      </w:tr>
    </w:tbl>
    <w:p w14:paraId="5FFD0432" w14:textId="77777777" w:rsidR="003E2D18" w:rsidRDefault="003E2D18" w:rsidP="00F46C17">
      <w:pPr>
        <w:rPr>
          <w:b/>
        </w:rPr>
      </w:pPr>
    </w:p>
    <w:p w14:paraId="0896E269" w14:textId="77777777" w:rsidR="003E2D18" w:rsidRDefault="003D39D9" w:rsidP="006620C8">
      <w:pPr>
        <w:outlineLvl w:val="0"/>
        <w:rPr>
          <w:b/>
        </w:rPr>
      </w:pPr>
      <w:bookmarkStart w:id="359" w:name="_Toc216972926"/>
      <w:r w:rsidRPr="00B92096">
        <w:rPr>
          <w:b/>
        </w:rPr>
        <w:t>1</w:t>
      </w:r>
      <w:r w:rsidR="00E43EE4">
        <w:rPr>
          <w:b/>
        </w:rPr>
        <w:t>7</w:t>
      </w:r>
      <w:r w:rsidR="00F353B0">
        <w:rPr>
          <w:b/>
        </w:rPr>
        <w:t>.</w:t>
      </w:r>
      <w:r w:rsidRPr="00B92096">
        <w:rPr>
          <w:b/>
        </w:rPr>
        <w:t xml:space="preserve"> Справка по заключению учреждением счетов бухгалтерского учета отчетного финансового года (ф. 050</w:t>
      </w:r>
      <w:bookmarkStart w:id="360" w:name="ф_0503710"/>
      <w:r w:rsidRPr="00B92096">
        <w:rPr>
          <w:b/>
        </w:rPr>
        <w:t>3710</w:t>
      </w:r>
      <w:bookmarkEnd w:id="360"/>
      <w:r w:rsidRPr="00B92096">
        <w:rPr>
          <w:b/>
        </w:rPr>
        <w:t>)</w:t>
      </w:r>
      <w:bookmarkStart w:id="361" w:name="_Toc506404782"/>
      <w:bookmarkStart w:id="362" w:name="_Toc506405194"/>
      <w:bookmarkStart w:id="363" w:name="_Toc506405332"/>
      <w:bookmarkStart w:id="364" w:name="_Toc506405474"/>
      <w:bookmarkStart w:id="365" w:name="_Toc506456085"/>
      <w:bookmarkEnd w:id="359"/>
    </w:p>
    <w:p w14:paraId="1F788D5E" w14:textId="77777777" w:rsidR="003E2D18" w:rsidRDefault="003E2D18" w:rsidP="006620C8">
      <w:pPr>
        <w:rPr>
          <w:b/>
        </w:rPr>
      </w:pPr>
    </w:p>
    <w:p w14:paraId="6ED423F7" w14:textId="77777777" w:rsidR="00977AF5" w:rsidRPr="00B92096" w:rsidRDefault="0074032D" w:rsidP="006620C8">
      <w:pPr>
        <w:rPr>
          <w:b/>
        </w:rPr>
      </w:pPr>
      <w:r w:rsidRPr="00B92096">
        <w:rPr>
          <w:b/>
        </w:rPr>
        <w:t>Внутридокументный контроль</w:t>
      </w:r>
      <w:bookmarkEnd w:id="361"/>
      <w:bookmarkEnd w:id="362"/>
      <w:bookmarkEnd w:id="363"/>
      <w:bookmarkEnd w:id="364"/>
      <w:bookmarkEnd w:id="365"/>
    </w:p>
    <w:p w14:paraId="5B74AC3F" w14:textId="77777777" w:rsidR="0074032D" w:rsidRPr="00B92096" w:rsidRDefault="0074032D" w:rsidP="00F46C17">
      <w:pPr>
        <w:rPr>
          <w:b/>
        </w:rPr>
      </w:pPr>
    </w:p>
    <w:tbl>
      <w:tblPr>
        <w:tblW w:w="11057" w:type="dxa"/>
        <w:tblInd w:w="-34" w:type="dxa"/>
        <w:tblLayout w:type="fixed"/>
        <w:tblLook w:val="0000" w:firstRow="0" w:lastRow="0" w:firstColumn="0" w:lastColumn="0" w:noHBand="0" w:noVBand="0"/>
      </w:tblPr>
      <w:tblGrid>
        <w:gridCol w:w="515"/>
        <w:gridCol w:w="1080"/>
        <w:gridCol w:w="532"/>
        <w:gridCol w:w="567"/>
        <w:gridCol w:w="851"/>
        <w:gridCol w:w="992"/>
        <w:gridCol w:w="566"/>
        <w:gridCol w:w="709"/>
        <w:gridCol w:w="567"/>
        <w:gridCol w:w="567"/>
        <w:gridCol w:w="2268"/>
        <w:gridCol w:w="709"/>
        <w:gridCol w:w="567"/>
        <w:gridCol w:w="567"/>
      </w:tblGrid>
      <w:tr w:rsidR="00D15490" w:rsidRPr="00B92096" w14:paraId="138000F9" w14:textId="77777777" w:rsidTr="001746D5">
        <w:trPr>
          <w:trHeight w:val="658"/>
          <w:tblHeader/>
        </w:trPr>
        <w:tc>
          <w:tcPr>
            <w:tcW w:w="515" w:type="dxa"/>
            <w:tcBorders>
              <w:top w:val="single" w:sz="4" w:space="0" w:color="000000"/>
              <w:left w:val="single" w:sz="4" w:space="0" w:color="000000"/>
              <w:bottom w:val="single" w:sz="4" w:space="0" w:color="000000"/>
            </w:tcBorders>
            <w:shd w:val="clear" w:color="auto" w:fill="auto"/>
          </w:tcPr>
          <w:p w14:paraId="2600CDEC" w14:textId="77777777" w:rsidR="00D15490" w:rsidRPr="00B92096" w:rsidRDefault="00D15490" w:rsidP="006620C8">
            <w:r w:rsidRPr="00B92096">
              <w:t>№ п/п</w:t>
            </w:r>
          </w:p>
        </w:tc>
        <w:tc>
          <w:tcPr>
            <w:tcW w:w="1080" w:type="dxa"/>
            <w:tcBorders>
              <w:top w:val="single" w:sz="4" w:space="0" w:color="000000"/>
              <w:left w:val="single" w:sz="4" w:space="0" w:color="000000"/>
              <w:bottom w:val="single" w:sz="4" w:space="0" w:color="000000"/>
            </w:tcBorders>
            <w:shd w:val="clear" w:color="auto" w:fill="auto"/>
          </w:tcPr>
          <w:p w14:paraId="07E892D5" w14:textId="77777777" w:rsidR="00D15490" w:rsidRPr="00B92096" w:rsidRDefault="00D15490" w:rsidP="006620C8">
            <w:r w:rsidRPr="00B92096">
              <w:t>Строка</w:t>
            </w:r>
          </w:p>
        </w:tc>
        <w:tc>
          <w:tcPr>
            <w:tcW w:w="532" w:type="dxa"/>
            <w:tcBorders>
              <w:top w:val="single" w:sz="4" w:space="0" w:color="000000"/>
              <w:left w:val="single" w:sz="4" w:space="0" w:color="000000"/>
              <w:bottom w:val="single" w:sz="4" w:space="0" w:color="000000"/>
            </w:tcBorders>
            <w:shd w:val="clear" w:color="auto" w:fill="auto"/>
          </w:tcPr>
          <w:p w14:paraId="00559C6C" w14:textId="77777777" w:rsidR="00D15490" w:rsidRPr="00B92096" w:rsidRDefault="00D15490" w:rsidP="006620C8">
            <w:r w:rsidRPr="00B92096">
              <w:t>Графа</w:t>
            </w:r>
          </w:p>
        </w:tc>
        <w:tc>
          <w:tcPr>
            <w:tcW w:w="567" w:type="dxa"/>
            <w:tcBorders>
              <w:top w:val="single" w:sz="4" w:space="0" w:color="000000"/>
              <w:left w:val="single" w:sz="4" w:space="0" w:color="000000"/>
              <w:bottom w:val="single" w:sz="4" w:space="0" w:color="000000"/>
              <w:right w:val="single" w:sz="4" w:space="0" w:color="000000"/>
            </w:tcBorders>
          </w:tcPr>
          <w:p w14:paraId="6F5E80B2" w14:textId="77777777" w:rsidR="00D15490" w:rsidRPr="00B92096" w:rsidRDefault="00D15490" w:rsidP="006620C8">
            <w:r>
              <w:t>Раздел</w:t>
            </w:r>
          </w:p>
        </w:tc>
        <w:tc>
          <w:tcPr>
            <w:tcW w:w="851" w:type="dxa"/>
            <w:tcBorders>
              <w:top w:val="single" w:sz="4" w:space="0" w:color="000000"/>
              <w:left w:val="single" w:sz="4" w:space="0" w:color="000000"/>
              <w:bottom w:val="single" w:sz="4" w:space="0" w:color="000000"/>
            </w:tcBorders>
            <w:shd w:val="clear" w:color="auto" w:fill="auto"/>
          </w:tcPr>
          <w:p w14:paraId="177C25FA" w14:textId="77777777" w:rsidR="00D15490" w:rsidRPr="00B92096" w:rsidRDefault="00D15490" w:rsidP="006620C8">
            <w:r w:rsidRPr="00B92096">
              <w:t>Соотношение</w:t>
            </w:r>
          </w:p>
        </w:tc>
        <w:tc>
          <w:tcPr>
            <w:tcW w:w="992" w:type="dxa"/>
            <w:tcBorders>
              <w:top w:val="single" w:sz="4" w:space="0" w:color="000000"/>
              <w:left w:val="single" w:sz="4" w:space="0" w:color="000000"/>
              <w:bottom w:val="single" w:sz="4" w:space="0" w:color="000000"/>
            </w:tcBorders>
            <w:shd w:val="clear" w:color="auto" w:fill="auto"/>
          </w:tcPr>
          <w:p w14:paraId="10C9ACAF" w14:textId="77777777" w:rsidR="00D15490" w:rsidRPr="00B92096" w:rsidRDefault="00D15490" w:rsidP="006620C8">
            <w:r w:rsidRPr="00B92096">
              <w:t>Графа</w:t>
            </w:r>
          </w:p>
        </w:tc>
        <w:tc>
          <w:tcPr>
            <w:tcW w:w="566" w:type="dxa"/>
            <w:tcBorders>
              <w:top w:val="single" w:sz="4" w:space="0" w:color="000000"/>
              <w:left w:val="single" w:sz="4" w:space="0" w:color="000000"/>
              <w:bottom w:val="single" w:sz="4" w:space="0" w:color="000000"/>
              <w:right w:val="single" w:sz="4" w:space="0" w:color="000000"/>
            </w:tcBorders>
          </w:tcPr>
          <w:p w14:paraId="23F26648" w14:textId="77777777" w:rsidR="00D15490" w:rsidRPr="00B92096" w:rsidRDefault="00D15490" w:rsidP="006620C8">
            <w:r>
              <w:t>Раздел</w:t>
            </w:r>
          </w:p>
        </w:tc>
        <w:tc>
          <w:tcPr>
            <w:tcW w:w="709" w:type="dxa"/>
            <w:tcBorders>
              <w:top w:val="single" w:sz="4" w:space="0" w:color="000000"/>
              <w:left w:val="single" w:sz="4" w:space="0" w:color="000000"/>
              <w:bottom w:val="single" w:sz="4" w:space="0" w:color="000000"/>
            </w:tcBorders>
            <w:shd w:val="clear" w:color="auto" w:fill="auto"/>
          </w:tcPr>
          <w:p w14:paraId="254A8E2E" w14:textId="77777777" w:rsidR="00D15490" w:rsidRPr="00B92096" w:rsidRDefault="00D15490" w:rsidP="006620C8">
            <w:r w:rsidRPr="00B92096">
              <w:t>Соотношение</w:t>
            </w:r>
          </w:p>
        </w:tc>
        <w:tc>
          <w:tcPr>
            <w:tcW w:w="567" w:type="dxa"/>
            <w:tcBorders>
              <w:top w:val="single" w:sz="4" w:space="0" w:color="000000"/>
              <w:left w:val="single" w:sz="4" w:space="0" w:color="000000"/>
              <w:bottom w:val="single" w:sz="4" w:space="0" w:color="000000"/>
            </w:tcBorders>
            <w:shd w:val="clear" w:color="auto" w:fill="auto"/>
          </w:tcPr>
          <w:p w14:paraId="383D5321" w14:textId="77777777" w:rsidR="00D15490" w:rsidRPr="00B92096" w:rsidRDefault="00D15490" w:rsidP="006620C8">
            <w:r w:rsidRPr="00B92096">
              <w:t>Графа</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3AAD95B" w14:textId="77777777" w:rsidR="00D15490" w:rsidRPr="00B92096" w:rsidRDefault="00D15490" w:rsidP="006620C8">
            <w:r w:rsidRPr="00B92096">
              <w:t>Строка</w:t>
            </w:r>
          </w:p>
        </w:tc>
        <w:tc>
          <w:tcPr>
            <w:tcW w:w="2268" w:type="dxa"/>
            <w:tcBorders>
              <w:top w:val="single" w:sz="4" w:space="0" w:color="000000"/>
              <w:left w:val="single" w:sz="4" w:space="0" w:color="000000"/>
              <w:bottom w:val="single" w:sz="4" w:space="0" w:color="000000"/>
              <w:right w:val="single" w:sz="4" w:space="0" w:color="000000"/>
            </w:tcBorders>
          </w:tcPr>
          <w:p w14:paraId="6C612CA8" w14:textId="77777777" w:rsidR="00D15490" w:rsidRPr="00B92096" w:rsidRDefault="00D15490" w:rsidP="006620C8">
            <w:r w:rsidRPr="00B92096">
              <w:t>Контроль показателя</w:t>
            </w:r>
          </w:p>
        </w:tc>
        <w:tc>
          <w:tcPr>
            <w:tcW w:w="709" w:type="dxa"/>
            <w:tcBorders>
              <w:top w:val="single" w:sz="4" w:space="0" w:color="000000"/>
              <w:left w:val="single" w:sz="4" w:space="0" w:color="000000"/>
              <w:bottom w:val="single" w:sz="4" w:space="0" w:color="000000"/>
              <w:right w:val="single" w:sz="4" w:space="0" w:color="000000"/>
            </w:tcBorders>
            <w:vAlign w:val="center"/>
          </w:tcPr>
          <w:p w14:paraId="66FB1680" w14:textId="77777777" w:rsidR="00D15490" w:rsidRPr="00293FB2" w:rsidRDefault="00D15490" w:rsidP="006620C8">
            <w:pPr>
              <w:rPr>
                <w:b/>
                <w:sz w:val="16"/>
                <w:szCs w:val="16"/>
              </w:rPr>
            </w:pPr>
            <w:r>
              <w:rPr>
                <w:b/>
                <w:sz w:val="16"/>
                <w:szCs w:val="16"/>
              </w:rPr>
              <w:t>Тип субъекта</w:t>
            </w:r>
          </w:p>
        </w:tc>
        <w:tc>
          <w:tcPr>
            <w:tcW w:w="567" w:type="dxa"/>
            <w:tcBorders>
              <w:top w:val="single" w:sz="4" w:space="0" w:color="000000"/>
              <w:left w:val="single" w:sz="4" w:space="0" w:color="000000"/>
              <w:bottom w:val="single" w:sz="4" w:space="0" w:color="000000"/>
              <w:right w:val="single" w:sz="4" w:space="0" w:color="000000"/>
            </w:tcBorders>
            <w:vAlign w:val="center"/>
          </w:tcPr>
          <w:p w14:paraId="499B14E0" w14:textId="77777777" w:rsidR="00D15490" w:rsidRPr="00293FB2" w:rsidRDefault="00D15490" w:rsidP="006620C8">
            <w:pPr>
              <w:rPr>
                <w:b/>
                <w:sz w:val="16"/>
                <w:szCs w:val="16"/>
              </w:rPr>
            </w:pPr>
            <w:r>
              <w:rPr>
                <w:b/>
                <w:sz w:val="16"/>
                <w:szCs w:val="16"/>
              </w:rPr>
              <w:t>Отчетный период</w:t>
            </w:r>
          </w:p>
        </w:tc>
        <w:tc>
          <w:tcPr>
            <w:tcW w:w="567" w:type="dxa"/>
            <w:tcBorders>
              <w:top w:val="single" w:sz="4" w:space="0" w:color="000000"/>
              <w:left w:val="single" w:sz="4" w:space="0" w:color="000000"/>
              <w:bottom w:val="single" w:sz="4" w:space="0" w:color="000000"/>
              <w:right w:val="single" w:sz="4" w:space="0" w:color="000000"/>
            </w:tcBorders>
          </w:tcPr>
          <w:p w14:paraId="5D7CB030" w14:textId="77777777" w:rsidR="00D15490" w:rsidRPr="00293FB2" w:rsidRDefault="00D15490" w:rsidP="006620C8">
            <w:pPr>
              <w:rPr>
                <w:b/>
                <w:sz w:val="16"/>
                <w:szCs w:val="16"/>
              </w:rPr>
            </w:pPr>
            <w:r w:rsidRPr="00293FB2">
              <w:rPr>
                <w:b/>
                <w:sz w:val="16"/>
                <w:szCs w:val="16"/>
              </w:rPr>
              <w:t>Уровень ошибки</w:t>
            </w:r>
          </w:p>
        </w:tc>
      </w:tr>
      <w:tr w:rsidR="00D15490" w:rsidRPr="00B92096" w14:paraId="23DEA05A" w14:textId="77777777" w:rsidTr="001746D5">
        <w:tc>
          <w:tcPr>
            <w:tcW w:w="515" w:type="dxa"/>
            <w:tcBorders>
              <w:top w:val="single" w:sz="4" w:space="0" w:color="000000"/>
              <w:left w:val="single" w:sz="4" w:space="0" w:color="000000"/>
              <w:bottom w:val="single" w:sz="4" w:space="0" w:color="000000"/>
            </w:tcBorders>
            <w:shd w:val="clear" w:color="auto" w:fill="auto"/>
          </w:tcPr>
          <w:p w14:paraId="30B21AA3" w14:textId="77777777" w:rsidR="00D15490" w:rsidRPr="00B92096" w:rsidRDefault="00D15490" w:rsidP="006620C8">
            <w:r w:rsidRPr="00B92096">
              <w:t>1</w:t>
            </w:r>
          </w:p>
        </w:tc>
        <w:tc>
          <w:tcPr>
            <w:tcW w:w="1080" w:type="dxa"/>
            <w:tcBorders>
              <w:top w:val="single" w:sz="4" w:space="0" w:color="000000"/>
              <w:left w:val="single" w:sz="4" w:space="0" w:color="000000"/>
              <w:bottom w:val="single" w:sz="4" w:space="0" w:color="000000"/>
            </w:tcBorders>
            <w:shd w:val="clear" w:color="auto" w:fill="auto"/>
          </w:tcPr>
          <w:p w14:paraId="3BB4B250" w14:textId="77777777" w:rsidR="00D15490" w:rsidRPr="00B92096" w:rsidRDefault="00D15490" w:rsidP="006620C8">
            <w:r w:rsidRPr="00B92096">
              <w:t>*</w:t>
            </w:r>
          </w:p>
        </w:tc>
        <w:tc>
          <w:tcPr>
            <w:tcW w:w="532" w:type="dxa"/>
            <w:tcBorders>
              <w:top w:val="single" w:sz="4" w:space="0" w:color="000000"/>
              <w:left w:val="single" w:sz="4" w:space="0" w:color="000000"/>
              <w:bottom w:val="single" w:sz="4" w:space="0" w:color="000000"/>
            </w:tcBorders>
            <w:shd w:val="clear" w:color="auto" w:fill="auto"/>
          </w:tcPr>
          <w:p w14:paraId="1E296B66" w14:textId="77777777" w:rsidR="00D15490" w:rsidRPr="00B92096" w:rsidRDefault="00D15490" w:rsidP="006620C8">
            <w:r w:rsidRPr="00B92096">
              <w:t>2</w:t>
            </w:r>
          </w:p>
        </w:tc>
        <w:tc>
          <w:tcPr>
            <w:tcW w:w="567" w:type="dxa"/>
            <w:tcBorders>
              <w:top w:val="single" w:sz="4" w:space="0" w:color="000000"/>
              <w:left w:val="single" w:sz="4" w:space="0" w:color="000000"/>
              <w:bottom w:val="single" w:sz="4" w:space="0" w:color="000000"/>
              <w:right w:val="single" w:sz="4" w:space="0" w:color="000000"/>
            </w:tcBorders>
          </w:tcPr>
          <w:p w14:paraId="3609F4B5" w14:textId="77777777" w:rsidR="00D15490" w:rsidRPr="00B92096" w:rsidRDefault="00D15490" w:rsidP="006620C8">
            <w:r>
              <w:t>1</w:t>
            </w:r>
          </w:p>
        </w:tc>
        <w:tc>
          <w:tcPr>
            <w:tcW w:w="851" w:type="dxa"/>
            <w:tcBorders>
              <w:top w:val="single" w:sz="4" w:space="0" w:color="000000"/>
              <w:left w:val="single" w:sz="4" w:space="0" w:color="000000"/>
              <w:bottom w:val="single" w:sz="4" w:space="0" w:color="000000"/>
            </w:tcBorders>
            <w:shd w:val="clear" w:color="auto" w:fill="auto"/>
          </w:tcPr>
          <w:p w14:paraId="36FD96A0"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39884DEB" w14:textId="77777777" w:rsidR="00D15490" w:rsidRPr="00B92096" w:rsidRDefault="00D15490" w:rsidP="006620C8">
            <w:r w:rsidRPr="00B92096">
              <w:t>7</w:t>
            </w:r>
          </w:p>
        </w:tc>
        <w:tc>
          <w:tcPr>
            <w:tcW w:w="566" w:type="dxa"/>
            <w:tcBorders>
              <w:top w:val="single" w:sz="4" w:space="0" w:color="000000"/>
              <w:left w:val="single" w:sz="4" w:space="0" w:color="000000"/>
              <w:bottom w:val="single" w:sz="4" w:space="0" w:color="000000"/>
              <w:right w:val="single" w:sz="4" w:space="0" w:color="000000"/>
            </w:tcBorders>
          </w:tcPr>
          <w:p w14:paraId="3D220963"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5DCEECB6"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665BE279" w14:textId="77777777" w:rsidR="00D15490" w:rsidRPr="00B92096" w:rsidRDefault="00D15490" w:rsidP="006620C8">
            <w:r w:rsidRPr="00B92096">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E0C2C6C"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64111DB9" w14:textId="1E5BF2BE" w:rsidR="00D15490" w:rsidRPr="00B92096" w:rsidRDefault="00D15490" w:rsidP="006620C8">
            <w:r w:rsidRPr="00B92096">
              <w:t xml:space="preserve">Гр. 2 </w:t>
            </w:r>
            <w:r w:rsidRPr="00153A3C">
              <w:t xml:space="preserve">&lt;&gt; </w:t>
            </w:r>
            <w:r w:rsidRPr="00B92096">
              <w:t>гр</w:t>
            </w:r>
            <w:r w:rsidR="00153A3C">
              <w:t>.</w:t>
            </w:r>
            <w:r w:rsidRPr="00B92096">
              <w:t xml:space="preserve"> 7 </w:t>
            </w:r>
            <w:r w:rsidRPr="00153A3C">
              <w:t xml:space="preserve">&lt;&gt; 10 </w:t>
            </w:r>
            <w:r w:rsidR="001746D5">
              <w:t xml:space="preserve">– </w:t>
            </w:r>
            <w:r w:rsidRPr="00B92096">
              <w:t>недопустимо</w:t>
            </w:r>
          </w:p>
        </w:tc>
        <w:tc>
          <w:tcPr>
            <w:tcW w:w="709" w:type="dxa"/>
            <w:tcBorders>
              <w:top w:val="single" w:sz="4" w:space="0" w:color="000000"/>
              <w:left w:val="single" w:sz="4" w:space="0" w:color="000000"/>
              <w:bottom w:val="single" w:sz="4" w:space="0" w:color="000000"/>
              <w:right w:val="single" w:sz="4" w:space="0" w:color="000000"/>
            </w:tcBorders>
          </w:tcPr>
          <w:p w14:paraId="7FAE3106" w14:textId="77777777" w:rsidR="00D15490" w:rsidRPr="00493F69" w:rsidRDefault="00D15490" w:rsidP="006620C8">
            <w:pPr>
              <w:rPr>
                <w:sz w:val="16"/>
              </w:rPr>
            </w:pPr>
            <w:r w:rsidRPr="00493F69">
              <w:rPr>
                <w:sz w:val="16"/>
              </w:rP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589BA5D2"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66353FD4" w14:textId="77777777" w:rsidR="00D15490" w:rsidRPr="00B92096" w:rsidRDefault="00D15490" w:rsidP="006620C8">
            <w:r>
              <w:t>Б</w:t>
            </w:r>
          </w:p>
        </w:tc>
      </w:tr>
      <w:tr w:rsidR="00D15490" w:rsidRPr="00B92096" w14:paraId="1AF3B9A5" w14:textId="77777777" w:rsidTr="001746D5">
        <w:tc>
          <w:tcPr>
            <w:tcW w:w="515" w:type="dxa"/>
            <w:tcBorders>
              <w:top w:val="single" w:sz="4" w:space="0" w:color="000000"/>
              <w:left w:val="single" w:sz="4" w:space="0" w:color="000000"/>
              <w:bottom w:val="single" w:sz="4" w:space="0" w:color="000000"/>
            </w:tcBorders>
            <w:shd w:val="clear" w:color="auto" w:fill="auto"/>
          </w:tcPr>
          <w:p w14:paraId="2EBA6B99" w14:textId="77777777" w:rsidR="00D15490" w:rsidRPr="00B92096" w:rsidRDefault="00D15490" w:rsidP="006620C8">
            <w:r w:rsidRPr="00B92096">
              <w:t>2</w:t>
            </w:r>
          </w:p>
        </w:tc>
        <w:tc>
          <w:tcPr>
            <w:tcW w:w="1080" w:type="dxa"/>
            <w:tcBorders>
              <w:top w:val="single" w:sz="4" w:space="0" w:color="000000"/>
              <w:left w:val="single" w:sz="4" w:space="0" w:color="000000"/>
              <w:bottom w:val="single" w:sz="4" w:space="0" w:color="000000"/>
            </w:tcBorders>
            <w:shd w:val="clear" w:color="auto" w:fill="auto"/>
          </w:tcPr>
          <w:p w14:paraId="40BE8A53" w14:textId="77777777" w:rsidR="00D15490" w:rsidRPr="00B92096" w:rsidRDefault="00D15490" w:rsidP="006620C8">
            <w:r w:rsidRPr="00B92096">
              <w:t>*</w:t>
            </w:r>
          </w:p>
        </w:tc>
        <w:tc>
          <w:tcPr>
            <w:tcW w:w="532" w:type="dxa"/>
            <w:tcBorders>
              <w:top w:val="single" w:sz="4" w:space="0" w:color="000000"/>
              <w:left w:val="single" w:sz="4" w:space="0" w:color="000000"/>
              <w:bottom w:val="single" w:sz="4" w:space="0" w:color="000000"/>
            </w:tcBorders>
            <w:shd w:val="clear" w:color="auto" w:fill="auto"/>
          </w:tcPr>
          <w:p w14:paraId="68CD5F67" w14:textId="77777777" w:rsidR="00D15490" w:rsidRPr="00B92096" w:rsidRDefault="00D15490" w:rsidP="006620C8">
            <w:r w:rsidRPr="00B92096">
              <w:t>3</w:t>
            </w:r>
          </w:p>
        </w:tc>
        <w:tc>
          <w:tcPr>
            <w:tcW w:w="567" w:type="dxa"/>
            <w:tcBorders>
              <w:top w:val="single" w:sz="4" w:space="0" w:color="000000"/>
              <w:left w:val="single" w:sz="4" w:space="0" w:color="000000"/>
              <w:bottom w:val="single" w:sz="4" w:space="0" w:color="000000"/>
              <w:right w:val="single" w:sz="4" w:space="0" w:color="000000"/>
            </w:tcBorders>
          </w:tcPr>
          <w:p w14:paraId="29D1D6AC" w14:textId="77777777" w:rsidR="00D15490" w:rsidRPr="00B92096" w:rsidRDefault="00D15490" w:rsidP="006620C8">
            <w:r>
              <w:t>1</w:t>
            </w:r>
          </w:p>
        </w:tc>
        <w:tc>
          <w:tcPr>
            <w:tcW w:w="851" w:type="dxa"/>
            <w:tcBorders>
              <w:top w:val="single" w:sz="4" w:space="0" w:color="000000"/>
              <w:left w:val="single" w:sz="4" w:space="0" w:color="000000"/>
              <w:bottom w:val="single" w:sz="4" w:space="0" w:color="000000"/>
            </w:tcBorders>
            <w:shd w:val="clear" w:color="auto" w:fill="auto"/>
          </w:tcPr>
          <w:p w14:paraId="72255FAB"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1ED42580" w14:textId="77777777" w:rsidR="00D15490" w:rsidRPr="00B92096" w:rsidRDefault="00D15490" w:rsidP="006620C8">
            <w:r w:rsidRPr="00B92096">
              <w:t>6</w:t>
            </w:r>
          </w:p>
        </w:tc>
        <w:tc>
          <w:tcPr>
            <w:tcW w:w="566" w:type="dxa"/>
            <w:tcBorders>
              <w:top w:val="single" w:sz="4" w:space="0" w:color="000000"/>
              <w:left w:val="single" w:sz="4" w:space="0" w:color="000000"/>
              <w:bottom w:val="single" w:sz="4" w:space="0" w:color="000000"/>
              <w:right w:val="single" w:sz="4" w:space="0" w:color="000000"/>
            </w:tcBorders>
          </w:tcPr>
          <w:p w14:paraId="4BAF5513"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205F8EE0"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0CF8DA1B" w14:textId="77777777" w:rsidR="00D15490" w:rsidRPr="00B92096" w:rsidRDefault="00D15490" w:rsidP="006620C8">
            <w:r w:rsidRPr="00B92096">
              <w:t>11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1D3F029"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7AB13121" w14:textId="5401E867" w:rsidR="00D15490" w:rsidRPr="00B92096" w:rsidRDefault="00D15490" w:rsidP="006620C8">
            <w:r w:rsidRPr="00B92096">
              <w:t xml:space="preserve">Гр. 3 </w:t>
            </w:r>
            <w:r w:rsidRPr="00153A3C">
              <w:t xml:space="preserve">&lt;&gt; </w:t>
            </w:r>
            <w:r w:rsidRPr="00B92096">
              <w:t>гр</w:t>
            </w:r>
            <w:r w:rsidR="00153A3C">
              <w:t>.</w:t>
            </w:r>
            <w:r w:rsidRPr="00B92096">
              <w:t xml:space="preserve"> 6 </w:t>
            </w:r>
            <w:r w:rsidRPr="00153A3C">
              <w:t>&lt;&gt; 1</w:t>
            </w:r>
            <w:r w:rsidRPr="00B92096">
              <w:t>1</w:t>
            </w:r>
            <w:r w:rsidRPr="00153A3C">
              <w:t xml:space="preserve"> </w:t>
            </w:r>
            <w:r w:rsidR="001746D5">
              <w:t xml:space="preserve">– </w:t>
            </w:r>
            <w:r w:rsidRPr="00B92096">
              <w:t>недопустимо</w:t>
            </w:r>
          </w:p>
        </w:tc>
        <w:tc>
          <w:tcPr>
            <w:tcW w:w="709" w:type="dxa"/>
            <w:tcBorders>
              <w:top w:val="single" w:sz="4" w:space="0" w:color="000000"/>
              <w:left w:val="single" w:sz="4" w:space="0" w:color="000000"/>
              <w:bottom w:val="single" w:sz="4" w:space="0" w:color="000000"/>
              <w:right w:val="single" w:sz="4" w:space="0" w:color="000000"/>
            </w:tcBorders>
          </w:tcPr>
          <w:p w14:paraId="7AB6AFD4" w14:textId="77777777" w:rsidR="00D15490" w:rsidRPr="00493F69" w:rsidRDefault="00D15490" w:rsidP="006620C8">
            <w:pPr>
              <w:rPr>
                <w:sz w:val="16"/>
              </w:rPr>
            </w:pPr>
            <w:r w:rsidRPr="00493F69">
              <w:rPr>
                <w:sz w:val="16"/>
              </w:rP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4D844722"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66A9CB93" w14:textId="77777777" w:rsidR="00D15490" w:rsidRPr="00B92096" w:rsidRDefault="00D15490" w:rsidP="006620C8">
            <w:r>
              <w:t>Б</w:t>
            </w:r>
          </w:p>
        </w:tc>
      </w:tr>
      <w:tr w:rsidR="00D15490" w:rsidRPr="00B92096" w14:paraId="64C3A8A5" w14:textId="77777777" w:rsidTr="001746D5">
        <w:tc>
          <w:tcPr>
            <w:tcW w:w="515" w:type="dxa"/>
            <w:tcBorders>
              <w:top w:val="single" w:sz="4" w:space="0" w:color="000000"/>
              <w:left w:val="single" w:sz="4" w:space="0" w:color="000000"/>
              <w:bottom w:val="single" w:sz="4" w:space="0" w:color="000000"/>
            </w:tcBorders>
            <w:shd w:val="clear" w:color="auto" w:fill="auto"/>
          </w:tcPr>
          <w:p w14:paraId="1325B05B" w14:textId="77777777" w:rsidR="00D15490" w:rsidRPr="00B92096" w:rsidRDefault="00D15490" w:rsidP="006620C8">
            <w:r w:rsidRPr="00B92096">
              <w:t>3</w:t>
            </w:r>
          </w:p>
        </w:tc>
        <w:tc>
          <w:tcPr>
            <w:tcW w:w="1080" w:type="dxa"/>
            <w:tcBorders>
              <w:top w:val="single" w:sz="4" w:space="0" w:color="000000"/>
              <w:left w:val="single" w:sz="4" w:space="0" w:color="000000"/>
              <w:bottom w:val="single" w:sz="4" w:space="0" w:color="000000"/>
            </w:tcBorders>
            <w:shd w:val="clear" w:color="auto" w:fill="auto"/>
          </w:tcPr>
          <w:p w14:paraId="27EB5C7D" w14:textId="77777777" w:rsidR="00D15490" w:rsidRPr="00B92096" w:rsidRDefault="00D15490" w:rsidP="006620C8">
            <w:r w:rsidRPr="00B92096">
              <w:t>*</w:t>
            </w:r>
          </w:p>
        </w:tc>
        <w:tc>
          <w:tcPr>
            <w:tcW w:w="532" w:type="dxa"/>
            <w:tcBorders>
              <w:top w:val="single" w:sz="4" w:space="0" w:color="000000"/>
              <w:left w:val="single" w:sz="4" w:space="0" w:color="000000"/>
              <w:bottom w:val="single" w:sz="4" w:space="0" w:color="000000"/>
            </w:tcBorders>
            <w:shd w:val="clear" w:color="auto" w:fill="auto"/>
          </w:tcPr>
          <w:p w14:paraId="0B48018D" w14:textId="77777777" w:rsidR="00D15490" w:rsidRPr="00B92096" w:rsidRDefault="00D15490" w:rsidP="006620C8">
            <w:r w:rsidRPr="00B92096">
              <w:t>4</w:t>
            </w:r>
          </w:p>
        </w:tc>
        <w:tc>
          <w:tcPr>
            <w:tcW w:w="567" w:type="dxa"/>
            <w:tcBorders>
              <w:top w:val="single" w:sz="4" w:space="0" w:color="000000"/>
              <w:left w:val="single" w:sz="4" w:space="0" w:color="000000"/>
              <w:bottom w:val="single" w:sz="4" w:space="0" w:color="000000"/>
              <w:right w:val="single" w:sz="4" w:space="0" w:color="000000"/>
            </w:tcBorders>
          </w:tcPr>
          <w:p w14:paraId="64704567" w14:textId="77777777" w:rsidR="00D15490" w:rsidRPr="00B92096" w:rsidRDefault="00D15490" w:rsidP="006620C8">
            <w:r>
              <w:t>1</w:t>
            </w:r>
          </w:p>
        </w:tc>
        <w:tc>
          <w:tcPr>
            <w:tcW w:w="851" w:type="dxa"/>
            <w:tcBorders>
              <w:top w:val="single" w:sz="4" w:space="0" w:color="000000"/>
              <w:left w:val="single" w:sz="4" w:space="0" w:color="000000"/>
              <w:bottom w:val="single" w:sz="4" w:space="0" w:color="000000"/>
            </w:tcBorders>
            <w:shd w:val="clear" w:color="auto" w:fill="auto"/>
          </w:tcPr>
          <w:p w14:paraId="42236FB0"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648082A9" w14:textId="77777777" w:rsidR="00D15490" w:rsidRPr="00B92096" w:rsidRDefault="00D15490" w:rsidP="006620C8">
            <w:r w:rsidRPr="00B92096">
              <w:t>9</w:t>
            </w:r>
          </w:p>
        </w:tc>
        <w:tc>
          <w:tcPr>
            <w:tcW w:w="566" w:type="dxa"/>
            <w:tcBorders>
              <w:top w:val="single" w:sz="4" w:space="0" w:color="000000"/>
              <w:left w:val="single" w:sz="4" w:space="0" w:color="000000"/>
              <w:bottom w:val="single" w:sz="4" w:space="0" w:color="000000"/>
              <w:right w:val="single" w:sz="4" w:space="0" w:color="000000"/>
            </w:tcBorders>
          </w:tcPr>
          <w:p w14:paraId="3121716D"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6B0928E1"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5972281D" w14:textId="77777777" w:rsidR="00D15490" w:rsidRPr="00B92096" w:rsidRDefault="00D15490" w:rsidP="006620C8">
            <w:r w:rsidRPr="00B92096">
              <w:t>12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B79BB6D"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581804BC" w14:textId="77E36BCD" w:rsidR="00D15490" w:rsidRPr="00B92096" w:rsidRDefault="00D15490" w:rsidP="006620C8">
            <w:r w:rsidRPr="00B92096">
              <w:t>Гр. 4 &lt;&gt; гр</w:t>
            </w:r>
            <w:r w:rsidR="00153A3C">
              <w:t>.</w:t>
            </w:r>
            <w:r w:rsidRPr="00B92096">
              <w:t xml:space="preserve"> 9 &lt;&gt; 12 </w:t>
            </w:r>
            <w:r w:rsidR="001746D5">
              <w:t xml:space="preserve">– </w:t>
            </w:r>
            <w:r w:rsidRPr="00B92096">
              <w:t>недопустимо</w:t>
            </w:r>
          </w:p>
        </w:tc>
        <w:tc>
          <w:tcPr>
            <w:tcW w:w="709" w:type="dxa"/>
            <w:tcBorders>
              <w:top w:val="single" w:sz="4" w:space="0" w:color="000000"/>
              <w:left w:val="single" w:sz="4" w:space="0" w:color="000000"/>
              <w:bottom w:val="single" w:sz="4" w:space="0" w:color="000000"/>
              <w:right w:val="single" w:sz="4" w:space="0" w:color="000000"/>
            </w:tcBorders>
          </w:tcPr>
          <w:p w14:paraId="2C7A8CB8" w14:textId="77777777" w:rsidR="00D15490" w:rsidRPr="00493F69" w:rsidRDefault="00D15490" w:rsidP="006620C8">
            <w:pPr>
              <w:rPr>
                <w:sz w:val="16"/>
              </w:rPr>
            </w:pPr>
            <w:r w:rsidRPr="00493F69">
              <w:rPr>
                <w:sz w:val="16"/>
              </w:rP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74754250"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517DDE3D" w14:textId="77777777" w:rsidR="00D15490" w:rsidRPr="00B92096" w:rsidRDefault="00D15490" w:rsidP="006620C8">
            <w:r>
              <w:t>Б</w:t>
            </w:r>
          </w:p>
        </w:tc>
      </w:tr>
      <w:tr w:rsidR="00D15490" w:rsidRPr="00B92096" w14:paraId="59F36101" w14:textId="77777777" w:rsidTr="001746D5">
        <w:tc>
          <w:tcPr>
            <w:tcW w:w="515" w:type="dxa"/>
            <w:tcBorders>
              <w:top w:val="single" w:sz="4" w:space="0" w:color="000000"/>
              <w:left w:val="single" w:sz="4" w:space="0" w:color="000000"/>
              <w:bottom w:val="single" w:sz="4" w:space="0" w:color="000000"/>
            </w:tcBorders>
            <w:shd w:val="clear" w:color="auto" w:fill="auto"/>
          </w:tcPr>
          <w:p w14:paraId="41299DA7" w14:textId="77777777" w:rsidR="00D15490" w:rsidRPr="00B92096" w:rsidRDefault="00D15490" w:rsidP="006620C8">
            <w:r w:rsidRPr="00B92096">
              <w:t>4</w:t>
            </w:r>
          </w:p>
        </w:tc>
        <w:tc>
          <w:tcPr>
            <w:tcW w:w="1080" w:type="dxa"/>
            <w:tcBorders>
              <w:top w:val="single" w:sz="4" w:space="0" w:color="000000"/>
              <w:left w:val="single" w:sz="4" w:space="0" w:color="000000"/>
              <w:bottom w:val="single" w:sz="4" w:space="0" w:color="000000"/>
            </w:tcBorders>
            <w:shd w:val="clear" w:color="auto" w:fill="auto"/>
          </w:tcPr>
          <w:p w14:paraId="7491F618" w14:textId="77777777" w:rsidR="00D15490" w:rsidRPr="00B92096" w:rsidRDefault="00D15490" w:rsidP="006620C8">
            <w:r w:rsidRPr="00B92096">
              <w:t>*</w:t>
            </w:r>
          </w:p>
        </w:tc>
        <w:tc>
          <w:tcPr>
            <w:tcW w:w="532" w:type="dxa"/>
            <w:tcBorders>
              <w:top w:val="single" w:sz="4" w:space="0" w:color="000000"/>
              <w:left w:val="single" w:sz="4" w:space="0" w:color="000000"/>
              <w:bottom w:val="single" w:sz="4" w:space="0" w:color="000000"/>
            </w:tcBorders>
            <w:shd w:val="clear" w:color="auto" w:fill="auto"/>
          </w:tcPr>
          <w:p w14:paraId="1E9ADC2D" w14:textId="77777777" w:rsidR="00D15490" w:rsidRPr="00B92096" w:rsidRDefault="00D15490" w:rsidP="006620C8">
            <w:r w:rsidRPr="00B92096">
              <w:t>5</w:t>
            </w:r>
          </w:p>
        </w:tc>
        <w:tc>
          <w:tcPr>
            <w:tcW w:w="567" w:type="dxa"/>
            <w:tcBorders>
              <w:top w:val="single" w:sz="4" w:space="0" w:color="000000"/>
              <w:left w:val="single" w:sz="4" w:space="0" w:color="000000"/>
              <w:bottom w:val="single" w:sz="4" w:space="0" w:color="000000"/>
              <w:right w:val="single" w:sz="4" w:space="0" w:color="000000"/>
            </w:tcBorders>
          </w:tcPr>
          <w:p w14:paraId="35FD5BBA" w14:textId="77777777" w:rsidR="00D15490" w:rsidRPr="00B92096" w:rsidRDefault="00D15490" w:rsidP="006620C8">
            <w:r>
              <w:t>1</w:t>
            </w:r>
          </w:p>
        </w:tc>
        <w:tc>
          <w:tcPr>
            <w:tcW w:w="851" w:type="dxa"/>
            <w:tcBorders>
              <w:top w:val="single" w:sz="4" w:space="0" w:color="000000"/>
              <w:left w:val="single" w:sz="4" w:space="0" w:color="000000"/>
              <w:bottom w:val="single" w:sz="4" w:space="0" w:color="000000"/>
            </w:tcBorders>
            <w:shd w:val="clear" w:color="auto" w:fill="auto"/>
          </w:tcPr>
          <w:p w14:paraId="53B4BCF2"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57C1699A" w14:textId="77777777" w:rsidR="00D15490" w:rsidRPr="00B92096" w:rsidRDefault="00D15490" w:rsidP="006620C8">
            <w:r w:rsidRPr="00B92096">
              <w:t>8</w:t>
            </w:r>
          </w:p>
        </w:tc>
        <w:tc>
          <w:tcPr>
            <w:tcW w:w="566" w:type="dxa"/>
            <w:tcBorders>
              <w:top w:val="single" w:sz="4" w:space="0" w:color="000000"/>
              <w:left w:val="single" w:sz="4" w:space="0" w:color="000000"/>
              <w:bottom w:val="single" w:sz="4" w:space="0" w:color="000000"/>
              <w:right w:val="single" w:sz="4" w:space="0" w:color="000000"/>
            </w:tcBorders>
          </w:tcPr>
          <w:p w14:paraId="31FD230C"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57363EA0"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570D73F7" w14:textId="77777777" w:rsidR="00D15490" w:rsidRPr="00B92096" w:rsidRDefault="00D15490" w:rsidP="006620C8">
            <w:r w:rsidRPr="00B92096">
              <w:t>13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A269D87"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767612DD" w14:textId="00FDDA93" w:rsidR="00D15490" w:rsidRPr="00B92096" w:rsidRDefault="00D15490" w:rsidP="006620C8">
            <w:r w:rsidRPr="00B92096">
              <w:t>Гр. 5 &lt;&gt; гр</w:t>
            </w:r>
            <w:r w:rsidR="00153A3C">
              <w:t>.</w:t>
            </w:r>
            <w:r w:rsidRPr="00B92096">
              <w:t xml:space="preserve"> 8 &lt;&gt; 13 </w:t>
            </w:r>
            <w:r w:rsidR="001746D5">
              <w:t xml:space="preserve">– </w:t>
            </w:r>
            <w:r w:rsidRPr="00B92096">
              <w:t>недопустимо</w:t>
            </w:r>
          </w:p>
        </w:tc>
        <w:tc>
          <w:tcPr>
            <w:tcW w:w="709" w:type="dxa"/>
            <w:tcBorders>
              <w:top w:val="single" w:sz="4" w:space="0" w:color="000000"/>
              <w:left w:val="single" w:sz="4" w:space="0" w:color="000000"/>
              <w:bottom w:val="single" w:sz="4" w:space="0" w:color="000000"/>
              <w:right w:val="single" w:sz="4" w:space="0" w:color="000000"/>
            </w:tcBorders>
          </w:tcPr>
          <w:p w14:paraId="2ABEABC9" w14:textId="77777777" w:rsidR="00D15490" w:rsidRPr="00493F69" w:rsidRDefault="00D15490" w:rsidP="006620C8">
            <w:pPr>
              <w:rPr>
                <w:sz w:val="16"/>
              </w:rPr>
            </w:pPr>
            <w:r w:rsidRPr="00493F69">
              <w:rPr>
                <w:sz w:val="16"/>
              </w:rP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6FD10F77"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424B3314" w14:textId="77777777" w:rsidR="00D15490" w:rsidRPr="00B92096" w:rsidRDefault="00D15490" w:rsidP="006620C8">
            <w:r>
              <w:t>Б</w:t>
            </w:r>
          </w:p>
        </w:tc>
      </w:tr>
      <w:tr w:rsidR="00D15490" w:rsidRPr="00B92096" w14:paraId="5E0F7294" w14:textId="77777777" w:rsidTr="001746D5">
        <w:tc>
          <w:tcPr>
            <w:tcW w:w="515" w:type="dxa"/>
            <w:tcBorders>
              <w:top w:val="single" w:sz="4" w:space="0" w:color="000000"/>
              <w:left w:val="single" w:sz="4" w:space="0" w:color="000000"/>
              <w:bottom w:val="single" w:sz="4" w:space="0" w:color="000000"/>
            </w:tcBorders>
            <w:shd w:val="clear" w:color="auto" w:fill="auto"/>
          </w:tcPr>
          <w:p w14:paraId="68DD3BED" w14:textId="77777777" w:rsidR="00D15490" w:rsidRPr="00B92096" w:rsidRDefault="00D15490" w:rsidP="006620C8">
            <w:r w:rsidRPr="00B92096">
              <w:t>5</w:t>
            </w:r>
          </w:p>
        </w:tc>
        <w:tc>
          <w:tcPr>
            <w:tcW w:w="1080" w:type="dxa"/>
            <w:tcBorders>
              <w:top w:val="single" w:sz="4" w:space="0" w:color="000000"/>
              <w:left w:val="single" w:sz="4" w:space="0" w:color="000000"/>
              <w:bottom w:val="single" w:sz="4" w:space="0" w:color="000000"/>
            </w:tcBorders>
            <w:shd w:val="clear" w:color="auto" w:fill="auto"/>
          </w:tcPr>
          <w:p w14:paraId="0A50E7C4" w14:textId="77777777" w:rsidR="00D15490" w:rsidRPr="00B92096" w:rsidRDefault="00D15490" w:rsidP="006620C8">
            <w:r w:rsidRPr="00B92096">
              <w:t>Итого</w:t>
            </w:r>
          </w:p>
        </w:tc>
        <w:tc>
          <w:tcPr>
            <w:tcW w:w="532" w:type="dxa"/>
            <w:tcBorders>
              <w:top w:val="single" w:sz="4" w:space="0" w:color="000000"/>
              <w:left w:val="single" w:sz="4" w:space="0" w:color="000000"/>
              <w:bottom w:val="single" w:sz="4" w:space="0" w:color="000000"/>
            </w:tcBorders>
            <w:shd w:val="clear" w:color="auto" w:fill="auto"/>
          </w:tcPr>
          <w:p w14:paraId="5CD7F68F" w14:textId="77777777" w:rsidR="00D15490" w:rsidRPr="00B92096" w:rsidRDefault="00D15490" w:rsidP="006620C8">
            <w:r w:rsidRPr="00B92096">
              <w:t xml:space="preserve">* </w:t>
            </w:r>
          </w:p>
        </w:tc>
        <w:tc>
          <w:tcPr>
            <w:tcW w:w="567" w:type="dxa"/>
            <w:tcBorders>
              <w:top w:val="single" w:sz="4" w:space="0" w:color="000000"/>
              <w:left w:val="single" w:sz="4" w:space="0" w:color="000000"/>
              <w:bottom w:val="single" w:sz="4" w:space="0" w:color="000000"/>
              <w:right w:val="single" w:sz="4" w:space="0" w:color="000000"/>
            </w:tcBorders>
          </w:tcPr>
          <w:p w14:paraId="641ABA2B" w14:textId="77777777" w:rsidR="00D15490" w:rsidRPr="00B92096" w:rsidRDefault="00D15490" w:rsidP="00127DA0">
            <w:r>
              <w:t>1,2</w:t>
            </w:r>
          </w:p>
        </w:tc>
        <w:tc>
          <w:tcPr>
            <w:tcW w:w="851" w:type="dxa"/>
            <w:tcBorders>
              <w:top w:val="single" w:sz="4" w:space="0" w:color="000000"/>
              <w:left w:val="single" w:sz="4" w:space="0" w:color="000000"/>
              <w:bottom w:val="single" w:sz="4" w:space="0" w:color="000000"/>
            </w:tcBorders>
            <w:shd w:val="clear" w:color="auto" w:fill="auto"/>
          </w:tcPr>
          <w:p w14:paraId="7064E4E0"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69AD5CBC" w14:textId="77777777" w:rsidR="00D15490" w:rsidRPr="00B92096" w:rsidRDefault="00D15490" w:rsidP="006620C8">
            <w:r w:rsidRPr="00B92096">
              <w:t>Сумма всех строк</w:t>
            </w:r>
          </w:p>
        </w:tc>
        <w:tc>
          <w:tcPr>
            <w:tcW w:w="566" w:type="dxa"/>
            <w:tcBorders>
              <w:top w:val="single" w:sz="4" w:space="0" w:color="000000"/>
              <w:left w:val="single" w:sz="4" w:space="0" w:color="000000"/>
              <w:bottom w:val="single" w:sz="4" w:space="0" w:color="000000"/>
              <w:right w:val="single" w:sz="4" w:space="0" w:color="000000"/>
            </w:tcBorders>
          </w:tcPr>
          <w:p w14:paraId="3ACB7FC6" w14:textId="77777777" w:rsidR="00D15490" w:rsidRPr="00B92096" w:rsidRDefault="00D15490" w:rsidP="00127DA0">
            <w:r>
              <w:t>1</w:t>
            </w:r>
            <w:r w:rsidR="00A7013E">
              <w:t>,2</w:t>
            </w:r>
          </w:p>
        </w:tc>
        <w:tc>
          <w:tcPr>
            <w:tcW w:w="709" w:type="dxa"/>
            <w:tcBorders>
              <w:top w:val="single" w:sz="4" w:space="0" w:color="000000"/>
              <w:left w:val="single" w:sz="4" w:space="0" w:color="000000"/>
              <w:bottom w:val="single" w:sz="4" w:space="0" w:color="000000"/>
            </w:tcBorders>
            <w:shd w:val="clear" w:color="auto" w:fill="auto"/>
          </w:tcPr>
          <w:p w14:paraId="2BF1A2DA" w14:textId="77777777" w:rsidR="00D15490" w:rsidRPr="00B92096" w:rsidRDefault="00D15490" w:rsidP="006620C8"/>
        </w:tc>
        <w:tc>
          <w:tcPr>
            <w:tcW w:w="567" w:type="dxa"/>
            <w:tcBorders>
              <w:top w:val="single" w:sz="4" w:space="0" w:color="000000"/>
              <w:left w:val="single" w:sz="4" w:space="0" w:color="000000"/>
              <w:bottom w:val="single" w:sz="4" w:space="0" w:color="000000"/>
            </w:tcBorders>
            <w:shd w:val="clear" w:color="auto" w:fill="auto"/>
          </w:tcPr>
          <w:p w14:paraId="70014974" w14:textId="77777777" w:rsidR="00D15490" w:rsidRPr="00B92096" w:rsidRDefault="00D15490"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6BD32F" w14:textId="77777777" w:rsidR="00D15490" w:rsidRPr="00B92096" w:rsidRDefault="00D15490" w:rsidP="006620C8"/>
        </w:tc>
        <w:tc>
          <w:tcPr>
            <w:tcW w:w="2268" w:type="dxa"/>
            <w:tcBorders>
              <w:top w:val="single" w:sz="4" w:space="0" w:color="000000"/>
              <w:left w:val="single" w:sz="4" w:space="0" w:color="000000"/>
              <w:bottom w:val="single" w:sz="4" w:space="0" w:color="000000"/>
              <w:right w:val="single" w:sz="4" w:space="0" w:color="000000"/>
            </w:tcBorders>
          </w:tcPr>
          <w:p w14:paraId="4F91AF94" w14:textId="451C53B5" w:rsidR="00D15490" w:rsidRPr="00B92096" w:rsidRDefault="00D15490" w:rsidP="006620C8">
            <w:r w:rsidRPr="00B92096">
              <w:t xml:space="preserve">Показатель строки Итого &lt;&gt; сумме составляющих строк </w:t>
            </w:r>
            <w:r w:rsidR="001746D5">
              <w:t>–</w:t>
            </w:r>
            <w:r w:rsidRPr="00B92096">
              <w:t xml:space="preserve"> недопустимо</w:t>
            </w:r>
          </w:p>
        </w:tc>
        <w:tc>
          <w:tcPr>
            <w:tcW w:w="709" w:type="dxa"/>
            <w:tcBorders>
              <w:top w:val="single" w:sz="4" w:space="0" w:color="000000"/>
              <w:left w:val="single" w:sz="4" w:space="0" w:color="000000"/>
              <w:bottom w:val="single" w:sz="4" w:space="0" w:color="000000"/>
              <w:right w:val="single" w:sz="4" w:space="0" w:color="000000"/>
            </w:tcBorders>
          </w:tcPr>
          <w:p w14:paraId="2309A433" w14:textId="77777777" w:rsidR="00D15490" w:rsidRPr="00493F69" w:rsidRDefault="00D15490" w:rsidP="006620C8">
            <w:pPr>
              <w:rPr>
                <w:sz w:val="16"/>
              </w:rPr>
            </w:pPr>
            <w:r w:rsidRPr="00493F69">
              <w:rPr>
                <w:sz w:val="16"/>
              </w:rP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43ECED6D"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735D5193" w14:textId="77777777" w:rsidR="00D15490" w:rsidRPr="00B92096" w:rsidRDefault="00D15490" w:rsidP="006620C8">
            <w:r>
              <w:t>Б</w:t>
            </w:r>
          </w:p>
        </w:tc>
      </w:tr>
      <w:tr w:rsidR="00D15490" w:rsidRPr="00B92096" w14:paraId="24C96FE1" w14:textId="77777777" w:rsidTr="001746D5">
        <w:tc>
          <w:tcPr>
            <w:tcW w:w="515" w:type="dxa"/>
            <w:tcBorders>
              <w:top w:val="single" w:sz="4" w:space="0" w:color="000000"/>
              <w:left w:val="single" w:sz="4" w:space="0" w:color="000000"/>
              <w:bottom w:val="single" w:sz="4" w:space="0" w:color="000000"/>
            </w:tcBorders>
            <w:shd w:val="clear" w:color="auto" w:fill="auto"/>
          </w:tcPr>
          <w:p w14:paraId="11AB937A" w14:textId="77777777" w:rsidR="00012E40" w:rsidRDefault="00D15490" w:rsidP="006620C8">
            <w:r w:rsidRPr="00B92096">
              <w:t>6</w:t>
            </w:r>
          </w:p>
          <w:p w14:paraId="7E455E86" w14:textId="77777777" w:rsidR="00D15490" w:rsidRPr="00B92096" w:rsidRDefault="00012E40" w:rsidP="006620C8">
            <w:r w:rsidRPr="00012E40">
              <w:rPr>
                <w:sz w:val="14"/>
              </w:rPr>
              <w:t>(для 0503710 консол</w:t>
            </w:r>
            <w:r w:rsidR="008740FF">
              <w:rPr>
                <w:sz w:val="14"/>
              </w:rPr>
              <w:t>,сводн. РБС_АУБУ</w:t>
            </w:r>
            <w:r w:rsidR="007F25A5">
              <w:rPr>
                <w:sz w:val="14"/>
              </w:rPr>
              <w:t>, ГРБС</w:t>
            </w:r>
            <w:r w:rsidRPr="00012E40">
              <w:rPr>
                <w:sz w:val="14"/>
              </w:rPr>
              <w:t>)</w:t>
            </w:r>
          </w:p>
        </w:tc>
        <w:tc>
          <w:tcPr>
            <w:tcW w:w="1080" w:type="dxa"/>
            <w:tcBorders>
              <w:top w:val="single" w:sz="4" w:space="0" w:color="000000"/>
              <w:left w:val="single" w:sz="4" w:space="0" w:color="000000"/>
              <w:bottom w:val="single" w:sz="4" w:space="0" w:color="000000"/>
            </w:tcBorders>
            <w:shd w:val="clear" w:color="auto" w:fill="auto"/>
          </w:tcPr>
          <w:p w14:paraId="46482527" w14:textId="77777777" w:rsidR="00D15490" w:rsidRPr="00B92096" w:rsidRDefault="00D15490" w:rsidP="00B977A4">
            <w:r w:rsidRPr="00B92096">
              <w:t xml:space="preserve">Счет </w:t>
            </w:r>
            <w:r w:rsidR="00B977A4" w:rsidRPr="00B92096">
              <w:t>х30404</w:t>
            </w:r>
            <w:r w:rsidR="00B977A4">
              <w:t>ххх</w:t>
            </w:r>
          </w:p>
        </w:tc>
        <w:tc>
          <w:tcPr>
            <w:tcW w:w="532" w:type="dxa"/>
            <w:tcBorders>
              <w:top w:val="single" w:sz="4" w:space="0" w:color="000000"/>
              <w:left w:val="single" w:sz="4" w:space="0" w:color="000000"/>
              <w:bottom w:val="single" w:sz="4" w:space="0" w:color="000000"/>
            </w:tcBorders>
            <w:shd w:val="clear" w:color="auto" w:fill="auto"/>
          </w:tcPr>
          <w:p w14:paraId="58C6275A" w14:textId="77777777" w:rsidR="00D15490" w:rsidRPr="00B92096" w:rsidRDefault="00D15490" w:rsidP="006620C8">
            <w:r w:rsidRPr="00B92096">
              <w:t>2,3</w:t>
            </w:r>
            <w:r w:rsidR="00B977A4">
              <w:t>,4,5</w:t>
            </w:r>
          </w:p>
        </w:tc>
        <w:tc>
          <w:tcPr>
            <w:tcW w:w="567" w:type="dxa"/>
            <w:tcBorders>
              <w:top w:val="single" w:sz="4" w:space="0" w:color="000000"/>
              <w:left w:val="single" w:sz="4" w:space="0" w:color="000000"/>
              <w:bottom w:val="single" w:sz="4" w:space="0" w:color="000000"/>
              <w:right w:val="single" w:sz="4" w:space="0" w:color="000000"/>
            </w:tcBorders>
          </w:tcPr>
          <w:p w14:paraId="44E08DE6" w14:textId="77777777" w:rsidR="00D15490" w:rsidRPr="00B92096" w:rsidRDefault="00D15490" w:rsidP="006620C8">
            <w:r>
              <w:t>1</w:t>
            </w:r>
          </w:p>
        </w:tc>
        <w:tc>
          <w:tcPr>
            <w:tcW w:w="851" w:type="dxa"/>
            <w:tcBorders>
              <w:top w:val="single" w:sz="4" w:space="0" w:color="000000"/>
              <w:left w:val="single" w:sz="4" w:space="0" w:color="000000"/>
              <w:bottom w:val="single" w:sz="4" w:space="0" w:color="000000"/>
            </w:tcBorders>
            <w:shd w:val="clear" w:color="auto" w:fill="auto"/>
          </w:tcPr>
          <w:p w14:paraId="75B0811A" w14:textId="77777777" w:rsidR="00D15490" w:rsidRPr="00B92096" w:rsidRDefault="00D15490" w:rsidP="006620C8">
            <w:r w:rsidRPr="00B92096">
              <w:t>=0</w:t>
            </w:r>
          </w:p>
        </w:tc>
        <w:tc>
          <w:tcPr>
            <w:tcW w:w="992" w:type="dxa"/>
            <w:tcBorders>
              <w:top w:val="single" w:sz="4" w:space="0" w:color="000000"/>
              <w:left w:val="single" w:sz="4" w:space="0" w:color="000000"/>
              <w:bottom w:val="single" w:sz="4" w:space="0" w:color="000000"/>
            </w:tcBorders>
            <w:shd w:val="clear" w:color="auto" w:fill="auto"/>
          </w:tcPr>
          <w:p w14:paraId="0F55A667" w14:textId="77777777" w:rsidR="00D15490" w:rsidRPr="00B92096" w:rsidRDefault="00D15490" w:rsidP="006620C8"/>
        </w:tc>
        <w:tc>
          <w:tcPr>
            <w:tcW w:w="566" w:type="dxa"/>
            <w:tcBorders>
              <w:top w:val="single" w:sz="4" w:space="0" w:color="000000"/>
              <w:left w:val="single" w:sz="4" w:space="0" w:color="000000"/>
              <w:bottom w:val="single" w:sz="4" w:space="0" w:color="000000"/>
              <w:right w:val="single" w:sz="4" w:space="0" w:color="000000"/>
            </w:tcBorders>
          </w:tcPr>
          <w:p w14:paraId="63DD7CE1"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430CBE2C" w14:textId="77777777" w:rsidR="00D15490" w:rsidRPr="00B92096" w:rsidRDefault="00D15490" w:rsidP="006620C8"/>
        </w:tc>
        <w:tc>
          <w:tcPr>
            <w:tcW w:w="567" w:type="dxa"/>
            <w:tcBorders>
              <w:top w:val="single" w:sz="4" w:space="0" w:color="000000"/>
              <w:left w:val="single" w:sz="4" w:space="0" w:color="000000"/>
              <w:bottom w:val="single" w:sz="4" w:space="0" w:color="000000"/>
            </w:tcBorders>
            <w:shd w:val="clear" w:color="auto" w:fill="auto"/>
          </w:tcPr>
          <w:p w14:paraId="5AE8702E" w14:textId="77777777" w:rsidR="00D15490" w:rsidRPr="00B92096" w:rsidRDefault="00D15490"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2247884" w14:textId="77777777" w:rsidR="00D15490" w:rsidRPr="00B92096" w:rsidRDefault="00D15490" w:rsidP="006620C8"/>
        </w:tc>
        <w:tc>
          <w:tcPr>
            <w:tcW w:w="2268" w:type="dxa"/>
            <w:tcBorders>
              <w:top w:val="single" w:sz="4" w:space="0" w:color="000000"/>
              <w:left w:val="single" w:sz="4" w:space="0" w:color="000000"/>
              <w:bottom w:val="single" w:sz="4" w:space="0" w:color="000000"/>
              <w:right w:val="single" w:sz="4" w:space="0" w:color="000000"/>
            </w:tcBorders>
          </w:tcPr>
          <w:p w14:paraId="6C3037B1" w14:textId="77777777" w:rsidR="00D15490" w:rsidRPr="00B92096" w:rsidRDefault="00D15490" w:rsidP="003F2FCB">
            <w:r w:rsidRPr="00B92096">
              <w:t xml:space="preserve">Показатель по счету </w:t>
            </w:r>
            <w:r w:rsidR="00B977A4" w:rsidRPr="00B92096">
              <w:t>х30404</w:t>
            </w:r>
            <w:r w:rsidR="00B977A4">
              <w:t>хх</w:t>
            </w:r>
            <w:r w:rsidR="00B977A4" w:rsidRPr="00B92096">
              <w:t xml:space="preserve"> </w:t>
            </w:r>
            <w:r w:rsidRPr="00B92096">
              <w:t xml:space="preserve">в </w:t>
            </w:r>
            <w:r w:rsidR="003F2FCB">
              <w:t>консолидированной</w:t>
            </w:r>
            <w:r w:rsidR="003F2FCB" w:rsidRPr="00B92096">
              <w:t xml:space="preserve"> </w:t>
            </w:r>
            <w:r w:rsidR="003F2FCB">
              <w:t>ф. 0503710</w:t>
            </w:r>
            <w:r>
              <w:t xml:space="preserve"> </w:t>
            </w:r>
            <w:r w:rsidRPr="00B92096">
              <w:t>недопустим</w:t>
            </w:r>
          </w:p>
        </w:tc>
        <w:tc>
          <w:tcPr>
            <w:tcW w:w="709" w:type="dxa"/>
            <w:tcBorders>
              <w:top w:val="single" w:sz="4" w:space="0" w:color="000000"/>
              <w:left w:val="single" w:sz="4" w:space="0" w:color="000000"/>
              <w:bottom w:val="single" w:sz="4" w:space="0" w:color="000000"/>
              <w:right w:val="single" w:sz="4" w:space="0" w:color="000000"/>
            </w:tcBorders>
          </w:tcPr>
          <w:p w14:paraId="10D5760B" w14:textId="77777777" w:rsidR="00D15490" w:rsidRPr="00493F69" w:rsidRDefault="003F2FCB" w:rsidP="006620C8">
            <w:pPr>
              <w:rPr>
                <w:sz w:val="16"/>
              </w:rPr>
            </w:pPr>
            <w:r w:rsidRPr="00493F69">
              <w:rPr>
                <w:sz w:val="16"/>
              </w:rPr>
              <w:t xml:space="preserve">РБС_АУБУ, </w:t>
            </w:r>
            <w:r w:rsidR="00D15490" w:rsidRPr="00493F69">
              <w:rPr>
                <w:sz w:val="16"/>
              </w:rPr>
              <w:t>ГРБС</w:t>
            </w:r>
          </w:p>
        </w:tc>
        <w:tc>
          <w:tcPr>
            <w:tcW w:w="567" w:type="dxa"/>
            <w:tcBorders>
              <w:top w:val="single" w:sz="4" w:space="0" w:color="000000"/>
              <w:left w:val="single" w:sz="4" w:space="0" w:color="000000"/>
              <w:bottom w:val="single" w:sz="4" w:space="0" w:color="000000"/>
              <w:right w:val="single" w:sz="4" w:space="0" w:color="000000"/>
            </w:tcBorders>
          </w:tcPr>
          <w:p w14:paraId="681E3778"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6A42EEA0" w14:textId="77777777" w:rsidR="00D15490" w:rsidRPr="00B92096" w:rsidRDefault="00D15490" w:rsidP="006620C8">
            <w:r>
              <w:t>Б</w:t>
            </w:r>
          </w:p>
        </w:tc>
      </w:tr>
      <w:tr w:rsidR="004E4D3D" w:rsidRPr="00B92096" w14:paraId="59610B60" w14:textId="77777777" w:rsidTr="001746D5">
        <w:tc>
          <w:tcPr>
            <w:tcW w:w="515" w:type="dxa"/>
            <w:tcBorders>
              <w:top w:val="single" w:sz="4" w:space="0" w:color="000000"/>
              <w:left w:val="single" w:sz="4" w:space="0" w:color="000000"/>
              <w:bottom w:val="single" w:sz="4" w:space="0" w:color="000000"/>
            </w:tcBorders>
            <w:shd w:val="clear" w:color="auto" w:fill="auto"/>
          </w:tcPr>
          <w:p w14:paraId="5ED5D8F6" w14:textId="77777777" w:rsidR="004E4D3D" w:rsidRPr="00B92096" w:rsidRDefault="004E4D3D" w:rsidP="006620C8">
            <w:r>
              <w:t>7</w:t>
            </w:r>
          </w:p>
        </w:tc>
        <w:tc>
          <w:tcPr>
            <w:tcW w:w="1080" w:type="dxa"/>
            <w:tcBorders>
              <w:top w:val="single" w:sz="4" w:space="0" w:color="000000"/>
              <w:left w:val="single" w:sz="4" w:space="0" w:color="000000"/>
              <w:bottom w:val="single" w:sz="4" w:space="0" w:color="000000"/>
            </w:tcBorders>
            <w:shd w:val="clear" w:color="auto" w:fill="auto"/>
          </w:tcPr>
          <w:p w14:paraId="4CF1477C" w14:textId="77777777" w:rsidR="004E4D3D" w:rsidRPr="00B92096" w:rsidRDefault="004E4D3D" w:rsidP="006620C8">
            <w:r>
              <w:t>*</w:t>
            </w:r>
          </w:p>
        </w:tc>
        <w:tc>
          <w:tcPr>
            <w:tcW w:w="532" w:type="dxa"/>
            <w:tcBorders>
              <w:top w:val="single" w:sz="4" w:space="0" w:color="000000"/>
              <w:left w:val="single" w:sz="4" w:space="0" w:color="000000"/>
              <w:bottom w:val="single" w:sz="4" w:space="0" w:color="000000"/>
            </w:tcBorders>
            <w:shd w:val="clear" w:color="auto" w:fill="auto"/>
          </w:tcPr>
          <w:p w14:paraId="5F502C06" w14:textId="77777777" w:rsidR="004E4D3D" w:rsidRPr="00B92096" w:rsidRDefault="004E4D3D" w:rsidP="006620C8">
            <w:r>
              <w:t>1</w:t>
            </w:r>
          </w:p>
        </w:tc>
        <w:tc>
          <w:tcPr>
            <w:tcW w:w="567" w:type="dxa"/>
            <w:tcBorders>
              <w:top w:val="single" w:sz="4" w:space="0" w:color="000000"/>
              <w:left w:val="single" w:sz="4" w:space="0" w:color="000000"/>
              <w:bottom w:val="single" w:sz="4" w:space="0" w:color="000000"/>
              <w:right w:val="single" w:sz="4" w:space="0" w:color="000000"/>
            </w:tcBorders>
          </w:tcPr>
          <w:p w14:paraId="21B5C310" w14:textId="77777777" w:rsidR="004E4D3D" w:rsidRPr="00B92096" w:rsidRDefault="004E4D3D" w:rsidP="006620C8">
            <w:r>
              <w:t>2</w:t>
            </w:r>
          </w:p>
        </w:tc>
        <w:tc>
          <w:tcPr>
            <w:tcW w:w="851" w:type="dxa"/>
            <w:tcBorders>
              <w:top w:val="single" w:sz="4" w:space="0" w:color="000000"/>
              <w:left w:val="single" w:sz="4" w:space="0" w:color="000000"/>
              <w:bottom w:val="single" w:sz="4" w:space="0" w:color="000000"/>
            </w:tcBorders>
            <w:shd w:val="clear" w:color="auto" w:fill="auto"/>
          </w:tcPr>
          <w:p w14:paraId="55091155" w14:textId="77777777" w:rsidR="004E4D3D" w:rsidRPr="00617A79" w:rsidRDefault="00617A79" w:rsidP="006620C8">
            <w:r>
              <w:t>=</w:t>
            </w:r>
          </w:p>
        </w:tc>
        <w:tc>
          <w:tcPr>
            <w:tcW w:w="992" w:type="dxa"/>
            <w:tcBorders>
              <w:top w:val="single" w:sz="4" w:space="0" w:color="000000"/>
              <w:left w:val="single" w:sz="4" w:space="0" w:color="000000"/>
              <w:bottom w:val="single" w:sz="4" w:space="0" w:color="000000"/>
            </w:tcBorders>
            <w:shd w:val="clear" w:color="auto" w:fill="auto"/>
          </w:tcPr>
          <w:p w14:paraId="57EABF85" w14:textId="222B602E" w:rsidR="004E4D3D" w:rsidRPr="00617A79" w:rsidRDefault="00617A79" w:rsidP="001746D5">
            <w:r>
              <w:t>х4011013х, где х</w:t>
            </w:r>
            <w:r w:rsidR="001746D5">
              <w:t xml:space="preserve"> </w:t>
            </w:r>
            <w:r w:rsidRPr="003F2FCB">
              <w:t>&lt;&gt;</w:t>
            </w:r>
            <w:r w:rsidR="001746D5">
              <w:t xml:space="preserve"> </w:t>
            </w:r>
            <w:r>
              <w:t>0</w:t>
            </w:r>
          </w:p>
        </w:tc>
        <w:tc>
          <w:tcPr>
            <w:tcW w:w="566" w:type="dxa"/>
            <w:tcBorders>
              <w:top w:val="single" w:sz="4" w:space="0" w:color="000000"/>
              <w:left w:val="single" w:sz="4" w:space="0" w:color="000000"/>
              <w:bottom w:val="single" w:sz="4" w:space="0" w:color="000000"/>
              <w:right w:val="single" w:sz="4" w:space="0" w:color="000000"/>
            </w:tcBorders>
          </w:tcPr>
          <w:p w14:paraId="63C242C2" w14:textId="77777777" w:rsidR="004E4D3D" w:rsidRPr="00B92096" w:rsidRDefault="004E4D3D" w:rsidP="006620C8">
            <w:r>
              <w:t>2</w:t>
            </w:r>
          </w:p>
        </w:tc>
        <w:tc>
          <w:tcPr>
            <w:tcW w:w="709" w:type="dxa"/>
            <w:tcBorders>
              <w:top w:val="single" w:sz="4" w:space="0" w:color="000000"/>
              <w:left w:val="single" w:sz="4" w:space="0" w:color="000000"/>
              <w:bottom w:val="single" w:sz="4" w:space="0" w:color="000000"/>
            </w:tcBorders>
            <w:shd w:val="clear" w:color="auto" w:fill="auto"/>
          </w:tcPr>
          <w:p w14:paraId="2E87E678" w14:textId="77777777" w:rsidR="004E4D3D" w:rsidRPr="00B92096" w:rsidRDefault="004E4D3D" w:rsidP="006620C8"/>
        </w:tc>
        <w:tc>
          <w:tcPr>
            <w:tcW w:w="567" w:type="dxa"/>
            <w:tcBorders>
              <w:top w:val="single" w:sz="4" w:space="0" w:color="000000"/>
              <w:left w:val="single" w:sz="4" w:space="0" w:color="000000"/>
              <w:bottom w:val="single" w:sz="4" w:space="0" w:color="000000"/>
            </w:tcBorders>
            <w:shd w:val="clear" w:color="auto" w:fill="auto"/>
          </w:tcPr>
          <w:p w14:paraId="2EA142D7" w14:textId="77777777" w:rsidR="004E4D3D" w:rsidRPr="00B92096" w:rsidRDefault="004E4D3D"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B8E0340" w14:textId="77777777" w:rsidR="004E4D3D" w:rsidRPr="00B92096" w:rsidRDefault="004E4D3D" w:rsidP="006620C8"/>
        </w:tc>
        <w:tc>
          <w:tcPr>
            <w:tcW w:w="2268" w:type="dxa"/>
            <w:tcBorders>
              <w:top w:val="single" w:sz="4" w:space="0" w:color="000000"/>
              <w:left w:val="single" w:sz="4" w:space="0" w:color="000000"/>
              <w:bottom w:val="single" w:sz="4" w:space="0" w:color="000000"/>
              <w:right w:val="single" w:sz="4" w:space="0" w:color="000000"/>
            </w:tcBorders>
          </w:tcPr>
          <w:p w14:paraId="121FA397" w14:textId="6CE9DD53" w:rsidR="004E4D3D" w:rsidRPr="00B92096" w:rsidRDefault="00617A79" w:rsidP="001746D5">
            <w:r>
              <w:t xml:space="preserve">Показатели </w:t>
            </w:r>
            <w:r w:rsidR="004E4D3D">
              <w:t xml:space="preserve">по счету </w:t>
            </w:r>
            <w:r>
              <w:t>отличному от х4011013х (по детализированным КОСГУ)</w:t>
            </w:r>
            <w:r w:rsidR="004E4D3D">
              <w:t xml:space="preserve"> </w:t>
            </w:r>
            <w:r w:rsidR="004E4D3D" w:rsidRPr="00B92096">
              <w:t>недопустим</w:t>
            </w:r>
            <w:r w:rsidR="001746D5">
              <w:t>ы</w:t>
            </w:r>
          </w:p>
        </w:tc>
        <w:tc>
          <w:tcPr>
            <w:tcW w:w="709" w:type="dxa"/>
            <w:tcBorders>
              <w:top w:val="single" w:sz="4" w:space="0" w:color="000000"/>
              <w:left w:val="single" w:sz="4" w:space="0" w:color="000000"/>
              <w:bottom w:val="single" w:sz="4" w:space="0" w:color="000000"/>
              <w:right w:val="single" w:sz="4" w:space="0" w:color="000000"/>
            </w:tcBorders>
          </w:tcPr>
          <w:p w14:paraId="62D39CB6" w14:textId="77777777" w:rsidR="004E4D3D" w:rsidRPr="00493F69" w:rsidRDefault="004E4D3D" w:rsidP="006620C8">
            <w:pPr>
              <w:rPr>
                <w:sz w:val="16"/>
              </w:rPr>
            </w:pPr>
            <w:r w:rsidRPr="00493F69">
              <w:rPr>
                <w:sz w:val="16"/>
              </w:rP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6B2FEF8B" w14:textId="77777777" w:rsidR="004E4D3D" w:rsidRPr="00B92096" w:rsidRDefault="004E4D3D"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2905AA3F" w14:textId="77777777" w:rsidR="004E4D3D" w:rsidRPr="00B92096" w:rsidRDefault="004E4D3D" w:rsidP="006620C8">
            <w:r>
              <w:t>Б</w:t>
            </w:r>
          </w:p>
        </w:tc>
      </w:tr>
      <w:tr w:rsidR="009A544E" w:rsidRPr="00B92096" w14:paraId="777FBD12" w14:textId="77777777" w:rsidTr="001746D5">
        <w:tc>
          <w:tcPr>
            <w:tcW w:w="515" w:type="dxa"/>
            <w:tcBorders>
              <w:top w:val="single" w:sz="4" w:space="0" w:color="000000"/>
              <w:left w:val="single" w:sz="4" w:space="0" w:color="000000"/>
              <w:bottom w:val="single" w:sz="4" w:space="0" w:color="000000"/>
            </w:tcBorders>
            <w:shd w:val="clear" w:color="auto" w:fill="auto"/>
          </w:tcPr>
          <w:p w14:paraId="7AFE4F91" w14:textId="77777777" w:rsidR="009A544E" w:rsidRDefault="009A544E" w:rsidP="006620C8">
            <w:r>
              <w:t>8</w:t>
            </w:r>
          </w:p>
        </w:tc>
        <w:tc>
          <w:tcPr>
            <w:tcW w:w="1080" w:type="dxa"/>
            <w:tcBorders>
              <w:top w:val="single" w:sz="4" w:space="0" w:color="000000"/>
              <w:left w:val="single" w:sz="4" w:space="0" w:color="000000"/>
              <w:bottom w:val="single" w:sz="4" w:space="0" w:color="000000"/>
            </w:tcBorders>
            <w:shd w:val="clear" w:color="auto" w:fill="auto"/>
          </w:tcPr>
          <w:p w14:paraId="093F6AE2" w14:textId="77777777" w:rsidR="009A544E" w:rsidRDefault="009A544E" w:rsidP="006620C8">
            <w:r>
              <w:t>*</w:t>
            </w:r>
          </w:p>
        </w:tc>
        <w:tc>
          <w:tcPr>
            <w:tcW w:w="532" w:type="dxa"/>
            <w:tcBorders>
              <w:top w:val="single" w:sz="4" w:space="0" w:color="000000"/>
              <w:left w:val="single" w:sz="4" w:space="0" w:color="000000"/>
              <w:bottom w:val="single" w:sz="4" w:space="0" w:color="000000"/>
            </w:tcBorders>
            <w:shd w:val="clear" w:color="auto" w:fill="auto"/>
          </w:tcPr>
          <w:p w14:paraId="60F427A8" w14:textId="77777777" w:rsidR="009A544E" w:rsidRDefault="009A544E" w:rsidP="006620C8">
            <w:r>
              <w:t>3</w:t>
            </w:r>
          </w:p>
        </w:tc>
        <w:tc>
          <w:tcPr>
            <w:tcW w:w="567" w:type="dxa"/>
            <w:tcBorders>
              <w:top w:val="single" w:sz="4" w:space="0" w:color="000000"/>
              <w:left w:val="single" w:sz="4" w:space="0" w:color="000000"/>
              <w:bottom w:val="single" w:sz="4" w:space="0" w:color="000000"/>
              <w:right w:val="single" w:sz="4" w:space="0" w:color="000000"/>
            </w:tcBorders>
          </w:tcPr>
          <w:p w14:paraId="11A243C8" w14:textId="77777777" w:rsidR="009A544E" w:rsidRPr="00C810AE" w:rsidRDefault="009A544E" w:rsidP="006620C8">
            <w:r>
              <w:t>2</w:t>
            </w:r>
          </w:p>
        </w:tc>
        <w:tc>
          <w:tcPr>
            <w:tcW w:w="851" w:type="dxa"/>
            <w:tcBorders>
              <w:top w:val="single" w:sz="4" w:space="0" w:color="000000"/>
              <w:left w:val="single" w:sz="4" w:space="0" w:color="000000"/>
              <w:bottom w:val="single" w:sz="4" w:space="0" w:color="000000"/>
            </w:tcBorders>
            <w:shd w:val="clear" w:color="auto" w:fill="auto"/>
          </w:tcPr>
          <w:p w14:paraId="190F0AC7" w14:textId="77777777" w:rsidR="009A544E" w:rsidRPr="00C810AE" w:rsidRDefault="009A544E" w:rsidP="006620C8">
            <w:r>
              <w:t>=</w:t>
            </w:r>
          </w:p>
        </w:tc>
        <w:tc>
          <w:tcPr>
            <w:tcW w:w="992" w:type="dxa"/>
            <w:tcBorders>
              <w:top w:val="single" w:sz="4" w:space="0" w:color="000000"/>
              <w:left w:val="single" w:sz="4" w:space="0" w:color="000000"/>
              <w:bottom w:val="single" w:sz="4" w:space="0" w:color="000000"/>
            </w:tcBorders>
            <w:shd w:val="clear" w:color="auto" w:fill="auto"/>
          </w:tcPr>
          <w:p w14:paraId="711D33D4" w14:textId="34E49DEC" w:rsidR="009A544E" w:rsidRPr="00C810AE" w:rsidRDefault="009A544E" w:rsidP="001746D5">
            <w:r>
              <w:t>,21х,22х,</w:t>
            </w:r>
            <w:r w:rsidR="006355C1">
              <w:t>234,</w:t>
            </w:r>
            <w:r w:rsidR="000C3A78">
              <w:t>252,</w:t>
            </w:r>
            <w:r w:rsidR="00A453C1">
              <w:t>253</w:t>
            </w:r>
            <w:r>
              <w:t>,26х,27х,29х</w:t>
            </w:r>
            <w:r w:rsidR="00BC4CE6">
              <w:t xml:space="preserve"> (в случае заполнений показателей в графе 4</w:t>
            </w:r>
            <w:r w:rsidR="004C5791">
              <w:t xml:space="preserve">, </w:t>
            </w:r>
            <w:r w:rsidR="001746D5">
              <w:t xml:space="preserve">5, </w:t>
            </w:r>
            <w:r w:rsidR="004C5791">
              <w:t xml:space="preserve">6, </w:t>
            </w:r>
            <w:r w:rsidR="001746D5">
              <w:t>8, 9, 10</w:t>
            </w:r>
            <w:r w:rsidR="00BC4CE6">
              <w:t>)</w:t>
            </w:r>
          </w:p>
        </w:tc>
        <w:tc>
          <w:tcPr>
            <w:tcW w:w="566" w:type="dxa"/>
            <w:tcBorders>
              <w:top w:val="single" w:sz="4" w:space="0" w:color="000000"/>
              <w:left w:val="single" w:sz="4" w:space="0" w:color="000000"/>
              <w:bottom w:val="single" w:sz="4" w:space="0" w:color="000000"/>
              <w:right w:val="single" w:sz="4" w:space="0" w:color="000000"/>
            </w:tcBorders>
          </w:tcPr>
          <w:p w14:paraId="085A4D6C" w14:textId="77777777" w:rsidR="009A544E" w:rsidRPr="00B92096" w:rsidRDefault="009A544E" w:rsidP="006620C8"/>
        </w:tc>
        <w:tc>
          <w:tcPr>
            <w:tcW w:w="709" w:type="dxa"/>
            <w:tcBorders>
              <w:top w:val="single" w:sz="4" w:space="0" w:color="000000"/>
              <w:left w:val="single" w:sz="4" w:space="0" w:color="000000"/>
              <w:bottom w:val="single" w:sz="4" w:space="0" w:color="000000"/>
            </w:tcBorders>
            <w:shd w:val="clear" w:color="auto" w:fill="auto"/>
          </w:tcPr>
          <w:p w14:paraId="0B58D006" w14:textId="77777777" w:rsidR="009A544E" w:rsidRPr="00B92096" w:rsidRDefault="009A544E" w:rsidP="006620C8"/>
        </w:tc>
        <w:tc>
          <w:tcPr>
            <w:tcW w:w="567" w:type="dxa"/>
            <w:tcBorders>
              <w:top w:val="single" w:sz="4" w:space="0" w:color="000000"/>
              <w:left w:val="single" w:sz="4" w:space="0" w:color="000000"/>
              <w:bottom w:val="single" w:sz="4" w:space="0" w:color="000000"/>
            </w:tcBorders>
            <w:shd w:val="clear" w:color="auto" w:fill="auto"/>
          </w:tcPr>
          <w:p w14:paraId="69313AF6" w14:textId="77777777" w:rsidR="009A544E" w:rsidRPr="00B92096" w:rsidRDefault="009A544E"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0AFE5D5" w14:textId="77777777" w:rsidR="009A544E" w:rsidRPr="00B92096" w:rsidRDefault="009A544E" w:rsidP="006620C8"/>
        </w:tc>
        <w:tc>
          <w:tcPr>
            <w:tcW w:w="2268" w:type="dxa"/>
            <w:tcBorders>
              <w:top w:val="single" w:sz="4" w:space="0" w:color="000000"/>
              <w:left w:val="single" w:sz="4" w:space="0" w:color="000000"/>
              <w:bottom w:val="single" w:sz="4" w:space="0" w:color="000000"/>
              <w:right w:val="single" w:sz="4" w:space="0" w:color="000000"/>
            </w:tcBorders>
          </w:tcPr>
          <w:p w14:paraId="1710D687" w14:textId="5B060C99" w:rsidR="009A544E" w:rsidRDefault="009A544E" w:rsidP="001746D5">
            <w:r>
              <w:rPr>
                <w:sz w:val="16"/>
                <w:szCs w:val="16"/>
              </w:rPr>
              <w:t>Указание группировочных кодов КОСГУ недопустимо</w:t>
            </w:r>
          </w:p>
        </w:tc>
        <w:tc>
          <w:tcPr>
            <w:tcW w:w="709" w:type="dxa"/>
            <w:tcBorders>
              <w:top w:val="single" w:sz="4" w:space="0" w:color="000000"/>
              <w:left w:val="single" w:sz="4" w:space="0" w:color="000000"/>
              <w:bottom w:val="single" w:sz="4" w:space="0" w:color="000000"/>
              <w:right w:val="single" w:sz="4" w:space="0" w:color="000000"/>
            </w:tcBorders>
          </w:tcPr>
          <w:p w14:paraId="7C02AAB8" w14:textId="77777777" w:rsidR="009A544E" w:rsidRPr="00493F69" w:rsidRDefault="009A544E" w:rsidP="006620C8">
            <w:pPr>
              <w:rPr>
                <w:sz w:val="16"/>
              </w:rPr>
            </w:pPr>
            <w:r w:rsidRPr="00493F69">
              <w:rPr>
                <w:sz w:val="16"/>
              </w:rP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0D5C3F18" w14:textId="77777777" w:rsidR="009A544E" w:rsidRPr="00B92096" w:rsidRDefault="009A544E"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26ED4513" w14:textId="77777777" w:rsidR="009A544E" w:rsidRPr="00B92096" w:rsidRDefault="009A544E" w:rsidP="006620C8">
            <w:r>
              <w:t>Б</w:t>
            </w:r>
          </w:p>
        </w:tc>
      </w:tr>
      <w:tr w:rsidR="00BC4CE6" w:rsidRPr="00B92096" w14:paraId="7B44BE31" w14:textId="77777777" w:rsidTr="001746D5">
        <w:tc>
          <w:tcPr>
            <w:tcW w:w="515" w:type="dxa"/>
            <w:tcBorders>
              <w:top w:val="single" w:sz="4" w:space="0" w:color="000000"/>
              <w:left w:val="single" w:sz="4" w:space="0" w:color="000000"/>
              <w:bottom w:val="single" w:sz="4" w:space="0" w:color="000000"/>
            </w:tcBorders>
            <w:shd w:val="clear" w:color="auto" w:fill="auto"/>
          </w:tcPr>
          <w:p w14:paraId="7A854D34" w14:textId="77777777" w:rsidR="00BC4CE6" w:rsidRDefault="00BC4CE6" w:rsidP="006620C8">
            <w:r>
              <w:lastRenderedPageBreak/>
              <w:t>9</w:t>
            </w:r>
          </w:p>
        </w:tc>
        <w:tc>
          <w:tcPr>
            <w:tcW w:w="1080" w:type="dxa"/>
            <w:tcBorders>
              <w:top w:val="single" w:sz="4" w:space="0" w:color="000000"/>
              <w:left w:val="single" w:sz="4" w:space="0" w:color="000000"/>
              <w:bottom w:val="single" w:sz="4" w:space="0" w:color="000000"/>
            </w:tcBorders>
            <w:shd w:val="clear" w:color="auto" w:fill="auto"/>
          </w:tcPr>
          <w:p w14:paraId="66EFB2DB" w14:textId="77777777" w:rsidR="00BC4CE6" w:rsidRDefault="00BC4CE6" w:rsidP="006620C8">
            <w:r>
              <w:t>*</w:t>
            </w:r>
          </w:p>
        </w:tc>
        <w:tc>
          <w:tcPr>
            <w:tcW w:w="532" w:type="dxa"/>
            <w:tcBorders>
              <w:top w:val="single" w:sz="4" w:space="0" w:color="000000"/>
              <w:left w:val="single" w:sz="4" w:space="0" w:color="000000"/>
              <w:bottom w:val="single" w:sz="4" w:space="0" w:color="000000"/>
            </w:tcBorders>
            <w:shd w:val="clear" w:color="auto" w:fill="auto"/>
          </w:tcPr>
          <w:p w14:paraId="14AD7C37" w14:textId="77777777" w:rsidR="00BC4CE6" w:rsidRDefault="00BC4CE6" w:rsidP="006620C8">
            <w:r>
              <w:t>3</w:t>
            </w:r>
          </w:p>
        </w:tc>
        <w:tc>
          <w:tcPr>
            <w:tcW w:w="567" w:type="dxa"/>
            <w:tcBorders>
              <w:top w:val="single" w:sz="4" w:space="0" w:color="000000"/>
              <w:left w:val="single" w:sz="4" w:space="0" w:color="000000"/>
              <w:bottom w:val="single" w:sz="4" w:space="0" w:color="000000"/>
              <w:right w:val="single" w:sz="4" w:space="0" w:color="000000"/>
            </w:tcBorders>
          </w:tcPr>
          <w:p w14:paraId="5E82F8BC" w14:textId="77777777" w:rsidR="00BC4CE6" w:rsidRDefault="00BC4CE6" w:rsidP="006620C8">
            <w:r>
              <w:t>2</w:t>
            </w:r>
          </w:p>
        </w:tc>
        <w:tc>
          <w:tcPr>
            <w:tcW w:w="851" w:type="dxa"/>
            <w:tcBorders>
              <w:top w:val="single" w:sz="4" w:space="0" w:color="000000"/>
              <w:left w:val="single" w:sz="4" w:space="0" w:color="000000"/>
              <w:bottom w:val="single" w:sz="4" w:space="0" w:color="000000"/>
            </w:tcBorders>
            <w:shd w:val="clear" w:color="auto" w:fill="auto"/>
          </w:tcPr>
          <w:p w14:paraId="618D2B52" w14:textId="418B2EE4" w:rsidR="00BC4CE6" w:rsidRDefault="001746D5" w:rsidP="006620C8">
            <w:r>
              <w:t>Не заполняется (отражается значение 000)</w:t>
            </w:r>
            <w:r>
              <w:rPr>
                <w:sz w:val="16"/>
                <w:szCs w:val="16"/>
              </w:rPr>
              <w:t xml:space="preserve"> </w:t>
            </w:r>
            <w:r>
              <w:t>в случае заполнений показателей в графе 7</w:t>
            </w:r>
          </w:p>
        </w:tc>
        <w:tc>
          <w:tcPr>
            <w:tcW w:w="992" w:type="dxa"/>
            <w:tcBorders>
              <w:top w:val="single" w:sz="4" w:space="0" w:color="000000"/>
              <w:left w:val="single" w:sz="4" w:space="0" w:color="000000"/>
              <w:bottom w:val="single" w:sz="4" w:space="0" w:color="000000"/>
            </w:tcBorders>
            <w:shd w:val="clear" w:color="auto" w:fill="auto"/>
          </w:tcPr>
          <w:p w14:paraId="7FC3DF9F" w14:textId="3198A0A1" w:rsidR="00BC4CE6" w:rsidRDefault="00BC4CE6" w:rsidP="001746D5"/>
        </w:tc>
        <w:tc>
          <w:tcPr>
            <w:tcW w:w="566" w:type="dxa"/>
            <w:tcBorders>
              <w:top w:val="single" w:sz="4" w:space="0" w:color="000000"/>
              <w:left w:val="single" w:sz="4" w:space="0" w:color="000000"/>
              <w:bottom w:val="single" w:sz="4" w:space="0" w:color="000000"/>
              <w:right w:val="single" w:sz="4" w:space="0" w:color="000000"/>
            </w:tcBorders>
          </w:tcPr>
          <w:p w14:paraId="1866DA1D" w14:textId="77777777" w:rsidR="00BC4CE6" w:rsidRPr="00B92096" w:rsidRDefault="00BC4CE6" w:rsidP="006620C8"/>
        </w:tc>
        <w:tc>
          <w:tcPr>
            <w:tcW w:w="709" w:type="dxa"/>
            <w:tcBorders>
              <w:top w:val="single" w:sz="4" w:space="0" w:color="000000"/>
              <w:left w:val="single" w:sz="4" w:space="0" w:color="000000"/>
              <w:bottom w:val="single" w:sz="4" w:space="0" w:color="000000"/>
            </w:tcBorders>
            <w:shd w:val="clear" w:color="auto" w:fill="auto"/>
          </w:tcPr>
          <w:p w14:paraId="3CCA4E0C" w14:textId="77777777" w:rsidR="00BC4CE6" w:rsidRPr="00B92096" w:rsidRDefault="00BC4CE6" w:rsidP="006620C8"/>
        </w:tc>
        <w:tc>
          <w:tcPr>
            <w:tcW w:w="567" w:type="dxa"/>
            <w:tcBorders>
              <w:top w:val="single" w:sz="4" w:space="0" w:color="000000"/>
              <w:left w:val="single" w:sz="4" w:space="0" w:color="000000"/>
              <w:bottom w:val="single" w:sz="4" w:space="0" w:color="000000"/>
            </w:tcBorders>
            <w:shd w:val="clear" w:color="auto" w:fill="auto"/>
          </w:tcPr>
          <w:p w14:paraId="3820EF16" w14:textId="77777777" w:rsidR="00BC4CE6" w:rsidRPr="00B92096" w:rsidRDefault="00BC4CE6"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280F8D4" w14:textId="77777777" w:rsidR="00BC4CE6" w:rsidRPr="00B92096" w:rsidRDefault="00BC4CE6" w:rsidP="006620C8"/>
        </w:tc>
        <w:tc>
          <w:tcPr>
            <w:tcW w:w="2268" w:type="dxa"/>
            <w:tcBorders>
              <w:top w:val="single" w:sz="4" w:space="0" w:color="000000"/>
              <w:left w:val="single" w:sz="4" w:space="0" w:color="000000"/>
              <w:bottom w:val="single" w:sz="4" w:space="0" w:color="000000"/>
              <w:right w:val="single" w:sz="4" w:space="0" w:color="000000"/>
            </w:tcBorders>
          </w:tcPr>
          <w:p w14:paraId="08D6D50E" w14:textId="47570340" w:rsidR="00BC4CE6" w:rsidRDefault="00AA22C9" w:rsidP="00732731">
            <w:pPr>
              <w:rPr>
                <w:sz w:val="16"/>
                <w:szCs w:val="16"/>
              </w:rPr>
            </w:pPr>
            <w:r>
              <w:rPr>
                <w:sz w:val="16"/>
                <w:szCs w:val="16"/>
              </w:rPr>
              <w:t xml:space="preserve">При отражении показателей в графе </w:t>
            </w:r>
            <w:r w:rsidR="00732731">
              <w:rPr>
                <w:sz w:val="16"/>
                <w:szCs w:val="16"/>
              </w:rPr>
              <w:t xml:space="preserve">7 </w:t>
            </w:r>
            <w:r>
              <w:rPr>
                <w:sz w:val="16"/>
                <w:szCs w:val="16"/>
              </w:rPr>
              <w:t xml:space="preserve">код косгу не заполняется </w:t>
            </w:r>
          </w:p>
        </w:tc>
        <w:tc>
          <w:tcPr>
            <w:tcW w:w="709" w:type="dxa"/>
            <w:tcBorders>
              <w:top w:val="single" w:sz="4" w:space="0" w:color="000000"/>
              <w:left w:val="single" w:sz="4" w:space="0" w:color="000000"/>
              <w:bottom w:val="single" w:sz="4" w:space="0" w:color="000000"/>
              <w:right w:val="single" w:sz="4" w:space="0" w:color="000000"/>
            </w:tcBorders>
          </w:tcPr>
          <w:p w14:paraId="34B82D1D" w14:textId="77777777" w:rsidR="00BC4CE6" w:rsidRPr="00493F69" w:rsidRDefault="00BC4CE6" w:rsidP="006620C8">
            <w:pPr>
              <w:rPr>
                <w:sz w:val="16"/>
              </w:rPr>
            </w:pPr>
            <w:r w:rsidRPr="00493F69">
              <w:rPr>
                <w:sz w:val="16"/>
              </w:rP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18A77FC3" w14:textId="77777777" w:rsidR="00BC4CE6" w:rsidRDefault="00BC4CE6"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6CDD2797" w14:textId="77777777" w:rsidR="00BC4CE6" w:rsidRDefault="00BC4CE6" w:rsidP="006620C8">
            <w:r>
              <w:t>Б</w:t>
            </w:r>
          </w:p>
        </w:tc>
      </w:tr>
      <w:tr w:rsidR="0051038F" w:rsidRPr="00B92096" w14:paraId="46F6D0FD" w14:textId="77777777" w:rsidTr="001746D5">
        <w:tc>
          <w:tcPr>
            <w:tcW w:w="515" w:type="dxa"/>
            <w:tcBorders>
              <w:top w:val="single" w:sz="4" w:space="0" w:color="000000"/>
              <w:left w:val="single" w:sz="4" w:space="0" w:color="000000"/>
              <w:bottom w:val="single" w:sz="4" w:space="0" w:color="000000"/>
            </w:tcBorders>
            <w:shd w:val="clear" w:color="auto" w:fill="auto"/>
          </w:tcPr>
          <w:p w14:paraId="17416533" w14:textId="77777777" w:rsidR="0051038F" w:rsidRDefault="0051038F" w:rsidP="006620C8">
            <w:r>
              <w:t>10</w:t>
            </w:r>
          </w:p>
        </w:tc>
        <w:tc>
          <w:tcPr>
            <w:tcW w:w="1080" w:type="dxa"/>
            <w:tcBorders>
              <w:top w:val="single" w:sz="4" w:space="0" w:color="000000"/>
              <w:left w:val="single" w:sz="4" w:space="0" w:color="000000"/>
              <w:bottom w:val="single" w:sz="4" w:space="0" w:color="000000"/>
            </w:tcBorders>
            <w:shd w:val="clear" w:color="auto" w:fill="auto"/>
          </w:tcPr>
          <w:p w14:paraId="42D411B2" w14:textId="77777777" w:rsidR="0051038F" w:rsidRDefault="0051038F" w:rsidP="0051038F">
            <w:r>
              <w:t>Раздел, подраздел, указанный в первых четырех разрядах номера счета</w:t>
            </w:r>
          </w:p>
        </w:tc>
        <w:tc>
          <w:tcPr>
            <w:tcW w:w="532" w:type="dxa"/>
            <w:tcBorders>
              <w:top w:val="single" w:sz="4" w:space="0" w:color="000000"/>
              <w:left w:val="single" w:sz="4" w:space="0" w:color="000000"/>
              <w:bottom w:val="single" w:sz="4" w:space="0" w:color="000000"/>
            </w:tcBorders>
            <w:shd w:val="clear" w:color="auto" w:fill="auto"/>
          </w:tcPr>
          <w:p w14:paraId="5CB7AE08" w14:textId="77777777" w:rsidR="0051038F" w:rsidRDefault="0051038F" w:rsidP="006620C8">
            <w:r>
              <w:t>1</w:t>
            </w:r>
          </w:p>
        </w:tc>
        <w:tc>
          <w:tcPr>
            <w:tcW w:w="567" w:type="dxa"/>
            <w:tcBorders>
              <w:top w:val="single" w:sz="4" w:space="0" w:color="000000"/>
              <w:left w:val="single" w:sz="4" w:space="0" w:color="000000"/>
              <w:bottom w:val="single" w:sz="4" w:space="0" w:color="000000"/>
              <w:right w:val="single" w:sz="4" w:space="0" w:color="000000"/>
            </w:tcBorders>
          </w:tcPr>
          <w:p w14:paraId="0D9C56FB" w14:textId="77777777" w:rsidR="0051038F" w:rsidRDefault="0051038F" w:rsidP="006620C8">
            <w:r>
              <w:t>2</w:t>
            </w:r>
          </w:p>
        </w:tc>
        <w:tc>
          <w:tcPr>
            <w:tcW w:w="851" w:type="dxa"/>
            <w:tcBorders>
              <w:top w:val="single" w:sz="4" w:space="0" w:color="000000"/>
              <w:left w:val="single" w:sz="4" w:space="0" w:color="000000"/>
              <w:bottom w:val="single" w:sz="4" w:space="0" w:color="000000"/>
            </w:tcBorders>
            <w:shd w:val="clear" w:color="auto" w:fill="auto"/>
          </w:tcPr>
          <w:p w14:paraId="41C18824" w14:textId="77777777" w:rsidR="0051038F" w:rsidRDefault="0051038F" w:rsidP="006620C8">
            <w:r>
              <w:t>=</w:t>
            </w:r>
          </w:p>
        </w:tc>
        <w:tc>
          <w:tcPr>
            <w:tcW w:w="992" w:type="dxa"/>
            <w:tcBorders>
              <w:top w:val="single" w:sz="4" w:space="0" w:color="000000"/>
              <w:left w:val="single" w:sz="4" w:space="0" w:color="000000"/>
              <w:bottom w:val="single" w:sz="4" w:space="0" w:color="000000"/>
            </w:tcBorders>
            <w:shd w:val="clear" w:color="auto" w:fill="auto"/>
          </w:tcPr>
          <w:p w14:paraId="3890A652" w14:textId="77777777" w:rsidR="0051038F" w:rsidRDefault="0051038F" w:rsidP="006620C8">
            <w:r>
              <w:t>2</w:t>
            </w:r>
          </w:p>
        </w:tc>
        <w:tc>
          <w:tcPr>
            <w:tcW w:w="566" w:type="dxa"/>
            <w:tcBorders>
              <w:top w:val="single" w:sz="4" w:space="0" w:color="000000"/>
              <w:left w:val="single" w:sz="4" w:space="0" w:color="000000"/>
              <w:bottom w:val="single" w:sz="4" w:space="0" w:color="000000"/>
              <w:right w:val="single" w:sz="4" w:space="0" w:color="000000"/>
            </w:tcBorders>
          </w:tcPr>
          <w:p w14:paraId="20495814" w14:textId="77777777" w:rsidR="0051038F" w:rsidRPr="00B92096" w:rsidRDefault="0051038F" w:rsidP="006620C8">
            <w:r>
              <w:t>2</w:t>
            </w:r>
          </w:p>
        </w:tc>
        <w:tc>
          <w:tcPr>
            <w:tcW w:w="709" w:type="dxa"/>
            <w:tcBorders>
              <w:top w:val="single" w:sz="4" w:space="0" w:color="000000"/>
              <w:left w:val="single" w:sz="4" w:space="0" w:color="000000"/>
              <w:bottom w:val="single" w:sz="4" w:space="0" w:color="000000"/>
            </w:tcBorders>
            <w:shd w:val="clear" w:color="auto" w:fill="auto"/>
          </w:tcPr>
          <w:p w14:paraId="38C4CB43" w14:textId="191F04C9" w:rsidR="0051038F" w:rsidRPr="00B92096" w:rsidRDefault="0051038F" w:rsidP="00153A3C">
            <w:r>
              <w:t>Раздел, подраздел в гр</w:t>
            </w:r>
            <w:r w:rsidR="00201988">
              <w:t>.</w:t>
            </w:r>
            <w:r>
              <w:t xml:space="preserve"> 2 </w:t>
            </w:r>
          </w:p>
        </w:tc>
        <w:tc>
          <w:tcPr>
            <w:tcW w:w="567" w:type="dxa"/>
            <w:tcBorders>
              <w:top w:val="single" w:sz="4" w:space="0" w:color="000000"/>
              <w:left w:val="single" w:sz="4" w:space="0" w:color="000000"/>
              <w:bottom w:val="single" w:sz="4" w:space="0" w:color="000000"/>
            </w:tcBorders>
            <w:shd w:val="clear" w:color="auto" w:fill="auto"/>
          </w:tcPr>
          <w:p w14:paraId="70B69491" w14:textId="77777777" w:rsidR="0051038F" w:rsidRPr="00B92096" w:rsidRDefault="0051038F"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76E669A" w14:textId="77777777" w:rsidR="0051038F" w:rsidRPr="00B92096" w:rsidRDefault="0051038F" w:rsidP="006620C8"/>
        </w:tc>
        <w:tc>
          <w:tcPr>
            <w:tcW w:w="2268" w:type="dxa"/>
            <w:tcBorders>
              <w:top w:val="single" w:sz="4" w:space="0" w:color="000000"/>
              <w:left w:val="single" w:sz="4" w:space="0" w:color="000000"/>
              <w:bottom w:val="single" w:sz="4" w:space="0" w:color="000000"/>
              <w:right w:val="single" w:sz="4" w:space="0" w:color="000000"/>
            </w:tcBorders>
          </w:tcPr>
          <w:p w14:paraId="5162F963" w14:textId="21E73811" w:rsidR="0051038F" w:rsidRDefault="0051038F" w:rsidP="00153A3C">
            <w:pPr>
              <w:rPr>
                <w:sz w:val="16"/>
                <w:szCs w:val="16"/>
              </w:rPr>
            </w:pPr>
            <w:r>
              <w:rPr>
                <w:sz w:val="16"/>
                <w:szCs w:val="16"/>
              </w:rPr>
              <w:t>Раздел, по</w:t>
            </w:r>
            <w:r w:rsidR="00153A3C">
              <w:rPr>
                <w:sz w:val="16"/>
                <w:szCs w:val="16"/>
              </w:rPr>
              <w:t>д</w:t>
            </w:r>
            <w:r>
              <w:rPr>
                <w:sz w:val="16"/>
                <w:szCs w:val="16"/>
              </w:rPr>
              <w:t xml:space="preserve">раздел, указанный в графе 1, отличается от раздела, подраздела, указанного у графе 2 </w:t>
            </w:r>
            <w:r w:rsidR="001746D5">
              <w:t>–</w:t>
            </w:r>
            <w:r>
              <w:rPr>
                <w:sz w:val="16"/>
                <w:szCs w:val="16"/>
              </w:rPr>
              <w:t xml:space="preserve"> </w:t>
            </w:r>
            <w:r w:rsidR="004A5267" w:rsidRPr="002F17AD">
              <w:rPr>
                <w:sz w:val="18"/>
                <w:szCs w:val="18"/>
                <w:lang w:eastAsia="ar-SA"/>
              </w:rPr>
              <w:t>требуются п</w:t>
            </w:r>
            <w:r w:rsidR="004A5267">
              <w:rPr>
                <w:sz w:val="18"/>
                <w:szCs w:val="18"/>
                <w:lang w:eastAsia="ar-SA"/>
              </w:rPr>
              <w:t>о</w:t>
            </w:r>
            <w:r w:rsidR="004A5267" w:rsidRPr="002F17AD">
              <w:rPr>
                <w:sz w:val="18"/>
                <w:szCs w:val="18"/>
                <w:lang w:eastAsia="ar-SA"/>
              </w:rPr>
              <w:t>яснения</w:t>
            </w:r>
          </w:p>
        </w:tc>
        <w:tc>
          <w:tcPr>
            <w:tcW w:w="709" w:type="dxa"/>
            <w:tcBorders>
              <w:top w:val="single" w:sz="4" w:space="0" w:color="000000"/>
              <w:left w:val="single" w:sz="4" w:space="0" w:color="000000"/>
              <w:bottom w:val="single" w:sz="4" w:space="0" w:color="000000"/>
              <w:right w:val="single" w:sz="4" w:space="0" w:color="000000"/>
            </w:tcBorders>
          </w:tcPr>
          <w:p w14:paraId="5D0623D4" w14:textId="77777777" w:rsidR="0051038F" w:rsidRPr="00493F69" w:rsidRDefault="0051038F" w:rsidP="006620C8">
            <w:pPr>
              <w:rPr>
                <w:sz w:val="16"/>
              </w:rPr>
            </w:pPr>
            <w:r w:rsidRPr="00493F69">
              <w:rPr>
                <w:sz w:val="16"/>
              </w:rP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4F996630" w14:textId="77777777" w:rsidR="0051038F" w:rsidRDefault="0051038F"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4AF22809" w14:textId="77777777" w:rsidR="0051038F" w:rsidRDefault="004A5267" w:rsidP="006620C8">
            <w:r>
              <w:t>П</w:t>
            </w:r>
          </w:p>
        </w:tc>
      </w:tr>
      <w:tr w:rsidR="0051038F" w:rsidRPr="00B92096" w14:paraId="2556C6A1" w14:textId="77777777" w:rsidTr="001746D5">
        <w:tc>
          <w:tcPr>
            <w:tcW w:w="515" w:type="dxa"/>
            <w:tcBorders>
              <w:top w:val="single" w:sz="4" w:space="0" w:color="000000"/>
              <w:left w:val="single" w:sz="4" w:space="0" w:color="000000"/>
              <w:bottom w:val="single" w:sz="4" w:space="0" w:color="000000"/>
            </w:tcBorders>
            <w:shd w:val="clear" w:color="auto" w:fill="auto"/>
          </w:tcPr>
          <w:p w14:paraId="05BC4D16" w14:textId="77777777" w:rsidR="0051038F" w:rsidRDefault="00F02845" w:rsidP="006620C8">
            <w:r>
              <w:t>11</w:t>
            </w:r>
          </w:p>
        </w:tc>
        <w:tc>
          <w:tcPr>
            <w:tcW w:w="1080" w:type="dxa"/>
            <w:tcBorders>
              <w:top w:val="single" w:sz="4" w:space="0" w:color="000000"/>
              <w:left w:val="single" w:sz="4" w:space="0" w:color="000000"/>
              <w:bottom w:val="single" w:sz="4" w:space="0" w:color="000000"/>
            </w:tcBorders>
            <w:shd w:val="clear" w:color="auto" w:fill="auto"/>
          </w:tcPr>
          <w:p w14:paraId="23E5E9EF" w14:textId="77777777" w:rsidR="0051038F" w:rsidRDefault="00F02845" w:rsidP="00F02845">
            <w:r>
              <w:t>%803Х40120241</w:t>
            </w:r>
          </w:p>
        </w:tc>
        <w:tc>
          <w:tcPr>
            <w:tcW w:w="532" w:type="dxa"/>
            <w:tcBorders>
              <w:top w:val="single" w:sz="4" w:space="0" w:color="000000"/>
              <w:left w:val="single" w:sz="4" w:space="0" w:color="000000"/>
              <w:bottom w:val="single" w:sz="4" w:space="0" w:color="000000"/>
            </w:tcBorders>
            <w:shd w:val="clear" w:color="auto" w:fill="auto"/>
          </w:tcPr>
          <w:p w14:paraId="464C3E5B" w14:textId="77777777" w:rsidR="0051038F" w:rsidRDefault="00F02845" w:rsidP="006620C8">
            <w:r>
              <w:t>2-3+4-5</w:t>
            </w:r>
          </w:p>
        </w:tc>
        <w:tc>
          <w:tcPr>
            <w:tcW w:w="567" w:type="dxa"/>
            <w:tcBorders>
              <w:top w:val="single" w:sz="4" w:space="0" w:color="000000"/>
              <w:left w:val="single" w:sz="4" w:space="0" w:color="000000"/>
              <w:bottom w:val="single" w:sz="4" w:space="0" w:color="000000"/>
              <w:right w:val="single" w:sz="4" w:space="0" w:color="000000"/>
            </w:tcBorders>
          </w:tcPr>
          <w:p w14:paraId="7600FC4D" w14:textId="77777777" w:rsidR="0051038F" w:rsidRDefault="00F02845" w:rsidP="006620C8">
            <w:r>
              <w:t>1</w:t>
            </w:r>
          </w:p>
        </w:tc>
        <w:tc>
          <w:tcPr>
            <w:tcW w:w="851" w:type="dxa"/>
            <w:tcBorders>
              <w:top w:val="single" w:sz="4" w:space="0" w:color="000000"/>
              <w:left w:val="single" w:sz="4" w:space="0" w:color="000000"/>
              <w:bottom w:val="single" w:sz="4" w:space="0" w:color="000000"/>
            </w:tcBorders>
            <w:shd w:val="clear" w:color="auto" w:fill="auto"/>
          </w:tcPr>
          <w:p w14:paraId="1EDC0E9C" w14:textId="77777777" w:rsidR="0051038F" w:rsidRDefault="00F02845" w:rsidP="006620C8">
            <w:r>
              <w:t>=</w:t>
            </w:r>
          </w:p>
        </w:tc>
        <w:tc>
          <w:tcPr>
            <w:tcW w:w="992" w:type="dxa"/>
            <w:tcBorders>
              <w:top w:val="single" w:sz="4" w:space="0" w:color="000000"/>
              <w:left w:val="single" w:sz="4" w:space="0" w:color="000000"/>
              <w:bottom w:val="single" w:sz="4" w:space="0" w:color="000000"/>
            </w:tcBorders>
            <w:shd w:val="clear" w:color="auto" w:fill="auto"/>
          </w:tcPr>
          <w:p w14:paraId="7B293B3A" w14:textId="77777777" w:rsidR="0051038F" w:rsidRDefault="00F02845" w:rsidP="006620C8">
            <w:r>
              <w:t>3-2+5-4 по строкам %193Х40110189 + %193Х40110191</w:t>
            </w:r>
          </w:p>
        </w:tc>
        <w:tc>
          <w:tcPr>
            <w:tcW w:w="566" w:type="dxa"/>
            <w:tcBorders>
              <w:top w:val="single" w:sz="4" w:space="0" w:color="000000"/>
              <w:left w:val="single" w:sz="4" w:space="0" w:color="000000"/>
              <w:bottom w:val="single" w:sz="4" w:space="0" w:color="000000"/>
              <w:right w:val="single" w:sz="4" w:space="0" w:color="000000"/>
            </w:tcBorders>
          </w:tcPr>
          <w:p w14:paraId="77D227FD" w14:textId="77777777" w:rsidR="0051038F" w:rsidRDefault="00F02845" w:rsidP="006620C8">
            <w:r>
              <w:t>1</w:t>
            </w:r>
          </w:p>
        </w:tc>
        <w:tc>
          <w:tcPr>
            <w:tcW w:w="709" w:type="dxa"/>
            <w:tcBorders>
              <w:top w:val="single" w:sz="4" w:space="0" w:color="000000"/>
              <w:left w:val="single" w:sz="4" w:space="0" w:color="000000"/>
              <w:bottom w:val="single" w:sz="4" w:space="0" w:color="000000"/>
            </w:tcBorders>
            <w:shd w:val="clear" w:color="auto" w:fill="auto"/>
          </w:tcPr>
          <w:p w14:paraId="545501EE" w14:textId="77777777" w:rsidR="0051038F" w:rsidRDefault="0051038F" w:rsidP="0051038F"/>
        </w:tc>
        <w:tc>
          <w:tcPr>
            <w:tcW w:w="567" w:type="dxa"/>
            <w:tcBorders>
              <w:top w:val="single" w:sz="4" w:space="0" w:color="000000"/>
              <w:left w:val="single" w:sz="4" w:space="0" w:color="000000"/>
              <w:bottom w:val="single" w:sz="4" w:space="0" w:color="000000"/>
            </w:tcBorders>
            <w:shd w:val="clear" w:color="auto" w:fill="auto"/>
          </w:tcPr>
          <w:p w14:paraId="5C37EC63" w14:textId="77777777" w:rsidR="0051038F" w:rsidRPr="00B92096" w:rsidRDefault="0051038F"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8748581" w14:textId="77777777" w:rsidR="0051038F" w:rsidRPr="00B92096" w:rsidRDefault="0051038F" w:rsidP="006620C8"/>
        </w:tc>
        <w:tc>
          <w:tcPr>
            <w:tcW w:w="2268" w:type="dxa"/>
            <w:tcBorders>
              <w:top w:val="single" w:sz="4" w:space="0" w:color="000000"/>
              <w:left w:val="single" w:sz="4" w:space="0" w:color="000000"/>
              <w:bottom w:val="single" w:sz="4" w:space="0" w:color="000000"/>
              <w:right w:val="single" w:sz="4" w:space="0" w:color="000000"/>
            </w:tcBorders>
          </w:tcPr>
          <w:p w14:paraId="59328326" w14:textId="45085B7F" w:rsidR="0051038F" w:rsidRDefault="00F02845" w:rsidP="001746D5">
            <w:pPr>
              <w:rPr>
                <w:sz w:val="16"/>
                <w:szCs w:val="16"/>
              </w:rPr>
            </w:pPr>
            <w:r>
              <w:rPr>
                <w:sz w:val="16"/>
                <w:szCs w:val="16"/>
              </w:rPr>
              <w:t>Показатели расчетов между АУБУ одного учредителя не урегулированы</w:t>
            </w:r>
          </w:p>
        </w:tc>
        <w:tc>
          <w:tcPr>
            <w:tcW w:w="709" w:type="dxa"/>
            <w:tcBorders>
              <w:top w:val="single" w:sz="4" w:space="0" w:color="000000"/>
              <w:left w:val="single" w:sz="4" w:space="0" w:color="000000"/>
              <w:bottom w:val="single" w:sz="4" w:space="0" w:color="000000"/>
              <w:right w:val="single" w:sz="4" w:space="0" w:color="000000"/>
            </w:tcBorders>
          </w:tcPr>
          <w:p w14:paraId="01DE281E" w14:textId="77777777" w:rsidR="0051038F" w:rsidRPr="00493F69" w:rsidRDefault="00F02845" w:rsidP="006620C8">
            <w:pPr>
              <w:rPr>
                <w:sz w:val="16"/>
              </w:rPr>
            </w:pPr>
            <w:r w:rsidRPr="00493F69">
              <w:rPr>
                <w:sz w:val="16"/>
              </w:rPr>
              <w:t>ГРБС и выше</w:t>
            </w:r>
          </w:p>
        </w:tc>
        <w:tc>
          <w:tcPr>
            <w:tcW w:w="567" w:type="dxa"/>
            <w:tcBorders>
              <w:top w:val="single" w:sz="4" w:space="0" w:color="000000"/>
              <w:left w:val="single" w:sz="4" w:space="0" w:color="000000"/>
              <w:bottom w:val="single" w:sz="4" w:space="0" w:color="000000"/>
              <w:right w:val="single" w:sz="4" w:space="0" w:color="000000"/>
            </w:tcBorders>
          </w:tcPr>
          <w:p w14:paraId="42B5BC2C" w14:textId="77777777" w:rsidR="0051038F" w:rsidRDefault="00F02845"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5100C372" w14:textId="77777777" w:rsidR="0051038F" w:rsidRDefault="00A3609D" w:rsidP="006620C8">
            <w:r>
              <w:t>П</w:t>
            </w:r>
          </w:p>
        </w:tc>
      </w:tr>
      <w:tr w:rsidR="00F02845" w:rsidRPr="00B92096" w14:paraId="5E3D1E62" w14:textId="77777777" w:rsidTr="001746D5">
        <w:tc>
          <w:tcPr>
            <w:tcW w:w="515" w:type="dxa"/>
            <w:tcBorders>
              <w:top w:val="single" w:sz="4" w:space="0" w:color="000000"/>
              <w:left w:val="single" w:sz="4" w:space="0" w:color="000000"/>
              <w:bottom w:val="single" w:sz="4" w:space="0" w:color="000000"/>
            </w:tcBorders>
            <w:shd w:val="clear" w:color="auto" w:fill="auto"/>
          </w:tcPr>
          <w:p w14:paraId="0D0EDCA4" w14:textId="77777777" w:rsidR="00F02845" w:rsidRDefault="00F02845" w:rsidP="00F02845">
            <w:r>
              <w:t>12</w:t>
            </w:r>
          </w:p>
        </w:tc>
        <w:tc>
          <w:tcPr>
            <w:tcW w:w="1080" w:type="dxa"/>
            <w:tcBorders>
              <w:top w:val="single" w:sz="4" w:space="0" w:color="000000"/>
              <w:left w:val="single" w:sz="4" w:space="0" w:color="000000"/>
              <w:bottom w:val="single" w:sz="4" w:space="0" w:color="000000"/>
            </w:tcBorders>
            <w:shd w:val="clear" w:color="auto" w:fill="auto"/>
          </w:tcPr>
          <w:p w14:paraId="0E33445E" w14:textId="77777777" w:rsidR="00F02845" w:rsidRDefault="00F02845" w:rsidP="00F02845">
            <w:r>
              <w:t>%803Х40120281</w:t>
            </w:r>
          </w:p>
        </w:tc>
        <w:tc>
          <w:tcPr>
            <w:tcW w:w="532" w:type="dxa"/>
            <w:tcBorders>
              <w:top w:val="single" w:sz="4" w:space="0" w:color="000000"/>
              <w:left w:val="single" w:sz="4" w:space="0" w:color="000000"/>
              <w:bottom w:val="single" w:sz="4" w:space="0" w:color="000000"/>
            </w:tcBorders>
            <w:shd w:val="clear" w:color="auto" w:fill="auto"/>
          </w:tcPr>
          <w:p w14:paraId="5FD273E2" w14:textId="77777777" w:rsidR="00F02845" w:rsidRDefault="00F02845" w:rsidP="00D4666D">
            <w:r>
              <w:t>2-3+4-5</w:t>
            </w:r>
          </w:p>
        </w:tc>
        <w:tc>
          <w:tcPr>
            <w:tcW w:w="567" w:type="dxa"/>
            <w:tcBorders>
              <w:top w:val="single" w:sz="4" w:space="0" w:color="000000"/>
              <w:left w:val="single" w:sz="4" w:space="0" w:color="000000"/>
              <w:bottom w:val="single" w:sz="4" w:space="0" w:color="000000"/>
              <w:right w:val="single" w:sz="4" w:space="0" w:color="000000"/>
            </w:tcBorders>
          </w:tcPr>
          <w:p w14:paraId="27B4859C" w14:textId="77777777" w:rsidR="00F02845" w:rsidRDefault="00F02845" w:rsidP="00D4666D">
            <w:r>
              <w:t>1</w:t>
            </w:r>
          </w:p>
        </w:tc>
        <w:tc>
          <w:tcPr>
            <w:tcW w:w="851" w:type="dxa"/>
            <w:tcBorders>
              <w:top w:val="single" w:sz="4" w:space="0" w:color="000000"/>
              <w:left w:val="single" w:sz="4" w:space="0" w:color="000000"/>
              <w:bottom w:val="single" w:sz="4" w:space="0" w:color="000000"/>
            </w:tcBorders>
            <w:shd w:val="clear" w:color="auto" w:fill="auto"/>
          </w:tcPr>
          <w:p w14:paraId="537689B6" w14:textId="77777777" w:rsidR="00F02845" w:rsidRDefault="00F02845" w:rsidP="00D4666D">
            <w:r>
              <w:t>=</w:t>
            </w:r>
          </w:p>
        </w:tc>
        <w:tc>
          <w:tcPr>
            <w:tcW w:w="992" w:type="dxa"/>
            <w:tcBorders>
              <w:top w:val="single" w:sz="4" w:space="0" w:color="000000"/>
              <w:left w:val="single" w:sz="4" w:space="0" w:color="000000"/>
              <w:bottom w:val="single" w:sz="4" w:space="0" w:color="000000"/>
            </w:tcBorders>
            <w:shd w:val="clear" w:color="auto" w:fill="auto"/>
          </w:tcPr>
          <w:p w14:paraId="058DF55F" w14:textId="77777777" w:rsidR="00F02845" w:rsidRDefault="00F02845" w:rsidP="00F02845">
            <w:r>
              <w:t>3-2+5-4 по строкам %193Х40110195</w:t>
            </w:r>
          </w:p>
        </w:tc>
        <w:tc>
          <w:tcPr>
            <w:tcW w:w="566" w:type="dxa"/>
            <w:tcBorders>
              <w:top w:val="single" w:sz="4" w:space="0" w:color="000000"/>
              <w:left w:val="single" w:sz="4" w:space="0" w:color="000000"/>
              <w:bottom w:val="single" w:sz="4" w:space="0" w:color="000000"/>
              <w:right w:val="single" w:sz="4" w:space="0" w:color="000000"/>
            </w:tcBorders>
          </w:tcPr>
          <w:p w14:paraId="320AE05B" w14:textId="77777777" w:rsidR="00F02845" w:rsidRDefault="00F02845" w:rsidP="00D4666D">
            <w:r>
              <w:t>1</w:t>
            </w:r>
          </w:p>
        </w:tc>
        <w:tc>
          <w:tcPr>
            <w:tcW w:w="709" w:type="dxa"/>
            <w:tcBorders>
              <w:top w:val="single" w:sz="4" w:space="0" w:color="000000"/>
              <w:left w:val="single" w:sz="4" w:space="0" w:color="000000"/>
              <w:bottom w:val="single" w:sz="4" w:space="0" w:color="000000"/>
            </w:tcBorders>
            <w:shd w:val="clear" w:color="auto" w:fill="auto"/>
          </w:tcPr>
          <w:p w14:paraId="664DC84A" w14:textId="77777777" w:rsidR="00F02845" w:rsidRDefault="00F02845" w:rsidP="00D4666D"/>
        </w:tc>
        <w:tc>
          <w:tcPr>
            <w:tcW w:w="567" w:type="dxa"/>
            <w:tcBorders>
              <w:top w:val="single" w:sz="4" w:space="0" w:color="000000"/>
              <w:left w:val="single" w:sz="4" w:space="0" w:color="000000"/>
              <w:bottom w:val="single" w:sz="4" w:space="0" w:color="000000"/>
            </w:tcBorders>
            <w:shd w:val="clear" w:color="auto" w:fill="auto"/>
          </w:tcPr>
          <w:p w14:paraId="5109B8CA" w14:textId="77777777" w:rsidR="00F02845" w:rsidRPr="00B92096" w:rsidRDefault="00F02845" w:rsidP="00D4666D"/>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D030B86" w14:textId="77777777" w:rsidR="00F02845" w:rsidRPr="00B92096" w:rsidRDefault="00F02845" w:rsidP="00D4666D"/>
        </w:tc>
        <w:tc>
          <w:tcPr>
            <w:tcW w:w="2268" w:type="dxa"/>
            <w:tcBorders>
              <w:top w:val="single" w:sz="4" w:space="0" w:color="000000"/>
              <w:left w:val="single" w:sz="4" w:space="0" w:color="000000"/>
              <w:bottom w:val="single" w:sz="4" w:space="0" w:color="000000"/>
              <w:right w:val="single" w:sz="4" w:space="0" w:color="000000"/>
            </w:tcBorders>
          </w:tcPr>
          <w:p w14:paraId="78DE1454" w14:textId="15E4BC3F" w:rsidR="00F02845" w:rsidRDefault="00F02845" w:rsidP="001746D5">
            <w:pPr>
              <w:rPr>
                <w:sz w:val="16"/>
                <w:szCs w:val="16"/>
              </w:rPr>
            </w:pPr>
            <w:r>
              <w:rPr>
                <w:sz w:val="16"/>
                <w:szCs w:val="16"/>
              </w:rPr>
              <w:t>Показатели расчетов между АУБУ одного учредителя не урегулированы</w:t>
            </w:r>
          </w:p>
        </w:tc>
        <w:tc>
          <w:tcPr>
            <w:tcW w:w="709" w:type="dxa"/>
            <w:tcBorders>
              <w:top w:val="single" w:sz="4" w:space="0" w:color="000000"/>
              <w:left w:val="single" w:sz="4" w:space="0" w:color="000000"/>
              <w:bottom w:val="single" w:sz="4" w:space="0" w:color="000000"/>
              <w:right w:val="single" w:sz="4" w:space="0" w:color="000000"/>
            </w:tcBorders>
          </w:tcPr>
          <w:p w14:paraId="7ABED612" w14:textId="77777777" w:rsidR="00F02845" w:rsidRPr="00493F69" w:rsidRDefault="00F02845" w:rsidP="00D4666D">
            <w:pPr>
              <w:rPr>
                <w:sz w:val="16"/>
              </w:rPr>
            </w:pPr>
            <w:r w:rsidRPr="00493F69">
              <w:rPr>
                <w:sz w:val="16"/>
              </w:rPr>
              <w:t>ГРБС и выше</w:t>
            </w:r>
          </w:p>
        </w:tc>
        <w:tc>
          <w:tcPr>
            <w:tcW w:w="567" w:type="dxa"/>
            <w:tcBorders>
              <w:top w:val="single" w:sz="4" w:space="0" w:color="000000"/>
              <w:left w:val="single" w:sz="4" w:space="0" w:color="000000"/>
              <w:bottom w:val="single" w:sz="4" w:space="0" w:color="000000"/>
              <w:right w:val="single" w:sz="4" w:space="0" w:color="000000"/>
            </w:tcBorders>
          </w:tcPr>
          <w:p w14:paraId="06275E9D" w14:textId="77777777" w:rsidR="00F02845" w:rsidRDefault="00F02845" w:rsidP="00D4666D">
            <w:r>
              <w:t>Г</w:t>
            </w:r>
          </w:p>
        </w:tc>
        <w:tc>
          <w:tcPr>
            <w:tcW w:w="567" w:type="dxa"/>
            <w:tcBorders>
              <w:top w:val="single" w:sz="4" w:space="0" w:color="000000"/>
              <w:left w:val="single" w:sz="4" w:space="0" w:color="000000"/>
              <w:bottom w:val="single" w:sz="4" w:space="0" w:color="000000"/>
              <w:right w:val="single" w:sz="4" w:space="0" w:color="000000"/>
            </w:tcBorders>
          </w:tcPr>
          <w:p w14:paraId="2F655A12" w14:textId="77777777" w:rsidR="00F02845" w:rsidRDefault="00A3609D" w:rsidP="00D4666D">
            <w:r>
              <w:t>П</w:t>
            </w:r>
          </w:p>
        </w:tc>
      </w:tr>
      <w:tr w:rsidR="00F02845" w:rsidRPr="00B92096" w14:paraId="5E243D74" w14:textId="77777777" w:rsidTr="001746D5">
        <w:tc>
          <w:tcPr>
            <w:tcW w:w="515" w:type="dxa"/>
            <w:tcBorders>
              <w:top w:val="single" w:sz="4" w:space="0" w:color="000000"/>
              <w:left w:val="single" w:sz="4" w:space="0" w:color="000000"/>
              <w:bottom w:val="single" w:sz="4" w:space="0" w:color="000000"/>
            </w:tcBorders>
            <w:shd w:val="clear" w:color="auto" w:fill="auto"/>
          </w:tcPr>
          <w:p w14:paraId="69C37821" w14:textId="77777777" w:rsidR="00F02845" w:rsidRDefault="00F02845" w:rsidP="00F02845">
            <w:r>
              <w:t>13</w:t>
            </w:r>
          </w:p>
        </w:tc>
        <w:tc>
          <w:tcPr>
            <w:tcW w:w="1080" w:type="dxa"/>
            <w:tcBorders>
              <w:top w:val="single" w:sz="4" w:space="0" w:color="000000"/>
              <w:left w:val="single" w:sz="4" w:space="0" w:color="000000"/>
              <w:bottom w:val="single" w:sz="4" w:space="0" w:color="000000"/>
            </w:tcBorders>
            <w:shd w:val="clear" w:color="auto" w:fill="auto"/>
          </w:tcPr>
          <w:p w14:paraId="0AE484B9" w14:textId="77777777" w:rsidR="00F02845" w:rsidRDefault="00F02845" w:rsidP="00F02845">
            <w:r>
              <w:t>%805Х40120241</w:t>
            </w:r>
          </w:p>
        </w:tc>
        <w:tc>
          <w:tcPr>
            <w:tcW w:w="532" w:type="dxa"/>
            <w:tcBorders>
              <w:top w:val="single" w:sz="4" w:space="0" w:color="000000"/>
              <w:left w:val="single" w:sz="4" w:space="0" w:color="000000"/>
              <w:bottom w:val="single" w:sz="4" w:space="0" w:color="000000"/>
            </w:tcBorders>
            <w:shd w:val="clear" w:color="auto" w:fill="auto"/>
          </w:tcPr>
          <w:p w14:paraId="7BC474E9" w14:textId="77777777" w:rsidR="00F02845" w:rsidRDefault="00F02845" w:rsidP="00D4666D">
            <w:r>
              <w:t>2-3+4-5</w:t>
            </w:r>
          </w:p>
        </w:tc>
        <w:tc>
          <w:tcPr>
            <w:tcW w:w="567" w:type="dxa"/>
            <w:tcBorders>
              <w:top w:val="single" w:sz="4" w:space="0" w:color="000000"/>
              <w:left w:val="single" w:sz="4" w:space="0" w:color="000000"/>
              <w:bottom w:val="single" w:sz="4" w:space="0" w:color="000000"/>
              <w:right w:val="single" w:sz="4" w:space="0" w:color="000000"/>
            </w:tcBorders>
          </w:tcPr>
          <w:p w14:paraId="3AC60854" w14:textId="77777777" w:rsidR="00F02845" w:rsidRDefault="00F02845" w:rsidP="00D4666D">
            <w:r>
              <w:t>1</w:t>
            </w:r>
          </w:p>
        </w:tc>
        <w:tc>
          <w:tcPr>
            <w:tcW w:w="851" w:type="dxa"/>
            <w:tcBorders>
              <w:top w:val="single" w:sz="4" w:space="0" w:color="000000"/>
              <w:left w:val="single" w:sz="4" w:space="0" w:color="000000"/>
              <w:bottom w:val="single" w:sz="4" w:space="0" w:color="000000"/>
            </w:tcBorders>
            <w:shd w:val="clear" w:color="auto" w:fill="auto"/>
          </w:tcPr>
          <w:p w14:paraId="5A3A57C1" w14:textId="77777777" w:rsidR="00F02845" w:rsidRDefault="00F02845" w:rsidP="00D4666D">
            <w:r>
              <w:t>=</w:t>
            </w:r>
          </w:p>
        </w:tc>
        <w:tc>
          <w:tcPr>
            <w:tcW w:w="992" w:type="dxa"/>
            <w:tcBorders>
              <w:top w:val="single" w:sz="4" w:space="0" w:color="000000"/>
              <w:left w:val="single" w:sz="4" w:space="0" w:color="000000"/>
              <w:bottom w:val="single" w:sz="4" w:space="0" w:color="000000"/>
            </w:tcBorders>
            <w:shd w:val="clear" w:color="auto" w:fill="auto"/>
          </w:tcPr>
          <w:p w14:paraId="0B456DC5" w14:textId="77777777" w:rsidR="00F02845" w:rsidRDefault="00F02845" w:rsidP="00F02845">
            <w:r>
              <w:t>3-2+5-4 по строкам %195Х40110189 + %195Х40110191</w:t>
            </w:r>
          </w:p>
        </w:tc>
        <w:tc>
          <w:tcPr>
            <w:tcW w:w="566" w:type="dxa"/>
            <w:tcBorders>
              <w:top w:val="single" w:sz="4" w:space="0" w:color="000000"/>
              <w:left w:val="single" w:sz="4" w:space="0" w:color="000000"/>
              <w:bottom w:val="single" w:sz="4" w:space="0" w:color="000000"/>
              <w:right w:val="single" w:sz="4" w:space="0" w:color="000000"/>
            </w:tcBorders>
          </w:tcPr>
          <w:p w14:paraId="0190CC34" w14:textId="77777777" w:rsidR="00F02845" w:rsidRDefault="00F02845" w:rsidP="00D4666D">
            <w:r>
              <w:t>1</w:t>
            </w:r>
          </w:p>
        </w:tc>
        <w:tc>
          <w:tcPr>
            <w:tcW w:w="709" w:type="dxa"/>
            <w:tcBorders>
              <w:top w:val="single" w:sz="4" w:space="0" w:color="000000"/>
              <w:left w:val="single" w:sz="4" w:space="0" w:color="000000"/>
              <w:bottom w:val="single" w:sz="4" w:space="0" w:color="000000"/>
            </w:tcBorders>
            <w:shd w:val="clear" w:color="auto" w:fill="auto"/>
          </w:tcPr>
          <w:p w14:paraId="2AF68BC2" w14:textId="77777777" w:rsidR="00F02845" w:rsidRDefault="00F02845" w:rsidP="00D4666D"/>
        </w:tc>
        <w:tc>
          <w:tcPr>
            <w:tcW w:w="567" w:type="dxa"/>
            <w:tcBorders>
              <w:top w:val="single" w:sz="4" w:space="0" w:color="000000"/>
              <w:left w:val="single" w:sz="4" w:space="0" w:color="000000"/>
              <w:bottom w:val="single" w:sz="4" w:space="0" w:color="000000"/>
            </w:tcBorders>
            <w:shd w:val="clear" w:color="auto" w:fill="auto"/>
          </w:tcPr>
          <w:p w14:paraId="4F5C530A" w14:textId="77777777" w:rsidR="00F02845" w:rsidRPr="00B92096" w:rsidRDefault="00F02845" w:rsidP="00D4666D"/>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3EA8981" w14:textId="77777777" w:rsidR="00F02845" w:rsidRPr="00B92096" w:rsidRDefault="00F02845" w:rsidP="00D4666D"/>
        </w:tc>
        <w:tc>
          <w:tcPr>
            <w:tcW w:w="2268" w:type="dxa"/>
            <w:tcBorders>
              <w:top w:val="single" w:sz="4" w:space="0" w:color="000000"/>
              <w:left w:val="single" w:sz="4" w:space="0" w:color="000000"/>
              <w:bottom w:val="single" w:sz="4" w:space="0" w:color="000000"/>
              <w:right w:val="single" w:sz="4" w:space="0" w:color="000000"/>
            </w:tcBorders>
          </w:tcPr>
          <w:p w14:paraId="77A9D401" w14:textId="77777777" w:rsidR="00F02845" w:rsidRDefault="00F02845" w:rsidP="00F02845">
            <w:pPr>
              <w:rPr>
                <w:sz w:val="16"/>
                <w:szCs w:val="16"/>
              </w:rPr>
            </w:pPr>
            <w:r>
              <w:rPr>
                <w:sz w:val="16"/>
                <w:szCs w:val="16"/>
              </w:rPr>
              <w:t xml:space="preserve">Показатели расчетов между АУБУ на уровне бюджета не урегулированы </w:t>
            </w:r>
          </w:p>
        </w:tc>
        <w:tc>
          <w:tcPr>
            <w:tcW w:w="709" w:type="dxa"/>
            <w:tcBorders>
              <w:top w:val="single" w:sz="4" w:space="0" w:color="000000"/>
              <w:left w:val="single" w:sz="4" w:space="0" w:color="000000"/>
              <w:bottom w:val="single" w:sz="4" w:space="0" w:color="000000"/>
              <w:right w:val="single" w:sz="4" w:space="0" w:color="000000"/>
            </w:tcBorders>
          </w:tcPr>
          <w:p w14:paraId="493728C4" w14:textId="77777777" w:rsidR="00F02845" w:rsidRPr="00493F69" w:rsidRDefault="00F02845" w:rsidP="00F02845">
            <w:pPr>
              <w:rPr>
                <w:sz w:val="16"/>
              </w:rPr>
            </w:pPr>
            <w:r w:rsidRPr="00493F69">
              <w:rPr>
                <w:sz w:val="16"/>
              </w:rPr>
              <w:t>МОУ ГРБС, ФО, ГВБФ</w:t>
            </w:r>
          </w:p>
        </w:tc>
        <w:tc>
          <w:tcPr>
            <w:tcW w:w="567" w:type="dxa"/>
            <w:tcBorders>
              <w:top w:val="single" w:sz="4" w:space="0" w:color="000000"/>
              <w:left w:val="single" w:sz="4" w:space="0" w:color="000000"/>
              <w:bottom w:val="single" w:sz="4" w:space="0" w:color="000000"/>
              <w:right w:val="single" w:sz="4" w:space="0" w:color="000000"/>
            </w:tcBorders>
          </w:tcPr>
          <w:p w14:paraId="6423D186" w14:textId="77777777" w:rsidR="00F02845" w:rsidRDefault="00F02845" w:rsidP="00D4666D">
            <w:r>
              <w:t>Г</w:t>
            </w:r>
          </w:p>
        </w:tc>
        <w:tc>
          <w:tcPr>
            <w:tcW w:w="567" w:type="dxa"/>
            <w:tcBorders>
              <w:top w:val="single" w:sz="4" w:space="0" w:color="000000"/>
              <w:left w:val="single" w:sz="4" w:space="0" w:color="000000"/>
              <w:bottom w:val="single" w:sz="4" w:space="0" w:color="000000"/>
              <w:right w:val="single" w:sz="4" w:space="0" w:color="000000"/>
            </w:tcBorders>
          </w:tcPr>
          <w:p w14:paraId="4D29F837" w14:textId="77777777" w:rsidR="00F02845" w:rsidRDefault="00F02845" w:rsidP="00D4666D">
            <w:r>
              <w:t>П</w:t>
            </w:r>
          </w:p>
        </w:tc>
      </w:tr>
      <w:tr w:rsidR="00F02845" w:rsidRPr="00B92096" w14:paraId="179B2F87" w14:textId="77777777" w:rsidTr="001746D5">
        <w:tc>
          <w:tcPr>
            <w:tcW w:w="515" w:type="dxa"/>
            <w:tcBorders>
              <w:top w:val="single" w:sz="4" w:space="0" w:color="000000"/>
              <w:left w:val="single" w:sz="4" w:space="0" w:color="000000"/>
              <w:bottom w:val="single" w:sz="4" w:space="0" w:color="000000"/>
            </w:tcBorders>
            <w:shd w:val="clear" w:color="auto" w:fill="auto"/>
          </w:tcPr>
          <w:p w14:paraId="2F56856D" w14:textId="77777777" w:rsidR="00F02845" w:rsidRDefault="00F02845" w:rsidP="00F02845">
            <w:r>
              <w:t>14</w:t>
            </w:r>
          </w:p>
        </w:tc>
        <w:tc>
          <w:tcPr>
            <w:tcW w:w="1080" w:type="dxa"/>
            <w:tcBorders>
              <w:top w:val="single" w:sz="4" w:space="0" w:color="000000"/>
              <w:left w:val="single" w:sz="4" w:space="0" w:color="000000"/>
              <w:bottom w:val="single" w:sz="4" w:space="0" w:color="000000"/>
            </w:tcBorders>
            <w:shd w:val="clear" w:color="auto" w:fill="auto"/>
          </w:tcPr>
          <w:p w14:paraId="25496ADC" w14:textId="77777777" w:rsidR="00F02845" w:rsidRDefault="00F02845" w:rsidP="00F02845">
            <w:r>
              <w:t>%805Х40120281</w:t>
            </w:r>
          </w:p>
        </w:tc>
        <w:tc>
          <w:tcPr>
            <w:tcW w:w="532" w:type="dxa"/>
            <w:tcBorders>
              <w:top w:val="single" w:sz="4" w:space="0" w:color="000000"/>
              <w:left w:val="single" w:sz="4" w:space="0" w:color="000000"/>
              <w:bottom w:val="single" w:sz="4" w:space="0" w:color="000000"/>
            </w:tcBorders>
            <w:shd w:val="clear" w:color="auto" w:fill="auto"/>
          </w:tcPr>
          <w:p w14:paraId="0C953F9C" w14:textId="77777777" w:rsidR="00F02845" w:rsidRDefault="00F02845" w:rsidP="00D4666D">
            <w:r>
              <w:t>2-3+4-5</w:t>
            </w:r>
          </w:p>
        </w:tc>
        <w:tc>
          <w:tcPr>
            <w:tcW w:w="567" w:type="dxa"/>
            <w:tcBorders>
              <w:top w:val="single" w:sz="4" w:space="0" w:color="000000"/>
              <w:left w:val="single" w:sz="4" w:space="0" w:color="000000"/>
              <w:bottom w:val="single" w:sz="4" w:space="0" w:color="000000"/>
              <w:right w:val="single" w:sz="4" w:space="0" w:color="000000"/>
            </w:tcBorders>
          </w:tcPr>
          <w:p w14:paraId="54B5F44D" w14:textId="77777777" w:rsidR="00F02845" w:rsidRDefault="00F02845" w:rsidP="00D4666D">
            <w:r>
              <w:t>1</w:t>
            </w:r>
          </w:p>
        </w:tc>
        <w:tc>
          <w:tcPr>
            <w:tcW w:w="851" w:type="dxa"/>
            <w:tcBorders>
              <w:top w:val="single" w:sz="4" w:space="0" w:color="000000"/>
              <w:left w:val="single" w:sz="4" w:space="0" w:color="000000"/>
              <w:bottom w:val="single" w:sz="4" w:space="0" w:color="000000"/>
            </w:tcBorders>
            <w:shd w:val="clear" w:color="auto" w:fill="auto"/>
          </w:tcPr>
          <w:p w14:paraId="636A0364" w14:textId="77777777" w:rsidR="00F02845" w:rsidRDefault="00F02845" w:rsidP="00D4666D">
            <w:r>
              <w:t>=</w:t>
            </w:r>
          </w:p>
        </w:tc>
        <w:tc>
          <w:tcPr>
            <w:tcW w:w="992" w:type="dxa"/>
            <w:tcBorders>
              <w:top w:val="single" w:sz="4" w:space="0" w:color="000000"/>
              <w:left w:val="single" w:sz="4" w:space="0" w:color="000000"/>
              <w:bottom w:val="single" w:sz="4" w:space="0" w:color="000000"/>
            </w:tcBorders>
            <w:shd w:val="clear" w:color="auto" w:fill="auto"/>
          </w:tcPr>
          <w:p w14:paraId="7510EFDD" w14:textId="77777777" w:rsidR="00F02845" w:rsidRDefault="00F02845" w:rsidP="00F02845">
            <w:r>
              <w:t>3-2+5-4 по строкам %195Х40110195</w:t>
            </w:r>
          </w:p>
        </w:tc>
        <w:tc>
          <w:tcPr>
            <w:tcW w:w="566" w:type="dxa"/>
            <w:tcBorders>
              <w:top w:val="single" w:sz="4" w:space="0" w:color="000000"/>
              <w:left w:val="single" w:sz="4" w:space="0" w:color="000000"/>
              <w:bottom w:val="single" w:sz="4" w:space="0" w:color="000000"/>
              <w:right w:val="single" w:sz="4" w:space="0" w:color="000000"/>
            </w:tcBorders>
          </w:tcPr>
          <w:p w14:paraId="25CED7A4" w14:textId="77777777" w:rsidR="00F02845" w:rsidRDefault="00F02845" w:rsidP="00D4666D">
            <w:r>
              <w:t>1</w:t>
            </w:r>
          </w:p>
        </w:tc>
        <w:tc>
          <w:tcPr>
            <w:tcW w:w="709" w:type="dxa"/>
            <w:tcBorders>
              <w:top w:val="single" w:sz="4" w:space="0" w:color="000000"/>
              <w:left w:val="single" w:sz="4" w:space="0" w:color="000000"/>
              <w:bottom w:val="single" w:sz="4" w:space="0" w:color="000000"/>
            </w:tcBorders>
            <w:shd w:val="clear" w:color="auto" w:fill="auto"/>
          </w:tcPr>
          <w:p w14:paraId="0B3366DA" w14:textId="77777777" w:rsidR="00F02845" w:rsidRDefault="00F02845" w:rsidP="00D4666D"/>
        </w:tc>
        <w:tc>
          <w:tcPr>
            <w:tcW w:w="567" w:type="dxa"/>
            <w:tcBorders>
              <w:top w:val="single" w:sz="4" w:space="0" w:color="000000"/>
              <w:left w:val="single" w:sz="4" w:space="0" w:color="000000"/>
              <w:bottom w:val="single" w:sz="4" w:space="0" w:color="000000"/>
            </w:tcBorders>
            <w:shd w:val="clear" w:color="auto" w:fill="auto"/>
          </w:tcPr>
          <w:p w14:paraId="4DFD7C7B" w14:textId="77777777" w:rsidR="00F02845" w:rsidRPr="00B92096" w:rsidRDefault="00F02845" w:rsidP="00D4666D"/>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09D58DF" w14:textId="77777777" w:rsidR="00F02845" w:rsidRPr="00B92096" w:rsidRDefault="00F02845" w:rsidP="00D4666D"/>
        </w:tc>
        <w:tc>
          <w:tcPr>
            <w:tcW w:w="2268" w:type="dxa"/>
            <w:tcBorders>
              <w:top w:val="single" w:sz="4" w:space="0" w:color="000000"/>
              <w:left w:val="single" w:sz="4" w:space="0" w:color="000000"/>
              <w:bottom w:val="single" w:sz="4" w:space="0" w:color="000000"/>
              <w:right w:val="single" w:sz="4" w:space="0" w:color="000000"/>
            </w:tcBorders>
          </w:tcPr>
          <w:p w14:paraId="7F6722D9" w14:textId="77777777" w:rsidR="00F02845" w:rsidRDefault="00F02845" w:rsidP="00D4666D">
            <w:pPr>
              <w:rPr>
                <w:sz w:val="16"/>
                <w:szCs w:val="16"/>
              </w:rPr>
            </w:pPr>
            <w:r>
              <w:rPr>
                <w:sz w:val="16"/>
                <w:szCs w:val="16"/>
              </w:rPr>
              <w:t xml:space="preserve">Показатели расчетов между АУБУ на уровне бюджета не урегулированы </w:t>
            </w:r>
          </w:p>
        </w:tc>
        <w:tc>
          <w:tcPr>
            <w:tcW w:w="709" w:type="dxa"/>
            <w:tcBorders>
              <w:top w:val="single" w:sz="4" w:space="0" w:color="000000"/>
              <w:left w:val="single" w:sz="4" w:space="0" w:color="000000"/>
              <w:bottom w:val="single" w:sz="4" w:space="0" w:color="000000"/>
              <w:right w:val="single" w:sz="4" w:space="0" w:color="000000"/>
            </w:tcBorders>
          </w:tcPr>
          <w:p w14:paraId="32B0D5BF" w14:textId="77777777" w:rsidR="00F02845" w:rsidRPr="00493F69" w:rsidRDefault="00F02845" w:rsidP="00D4666D">
            <w:pPr>
              <w:rPr>
                <w:sz w:val="16"/>
              </w:rPr>
            </w:pPr>
            <w:r w:rsidRPr="00493F69">
              <w:rPr>
                <w:sz w:val="16"/>
              </w:rPr>
              <w:t>МОУ ГРБС, ФО, ГВБФ</w:t>
            </w:r>
          </w:p>
        </w:tc>
        <w:tc>
          <w:tcPr>
            <w:tcW w:w="567" w:type="dxa"/>
            <w:tcBorders>
              <w:top w:val="single" w:sz="4" w:space="0" w:color="000000"/>
              <w:left w:val="single" w:sz="4" w:space="0" w:color="000000"/>
              <w:bottom w:val="single" w:sz="4" w:space="0" w:color="000000"/>
              <w:right w:val="single" w:sz="4" w:space="0" w:color="000000"/>
            </w:tcBorders>
          </w:tcPr>
          <w:p w14:paraId="4504BE0D" w14:textId="77777777" w:rsidR="00F02845" w:rsidRDefault="00F02845" w:rsidP="00D4666D">
            <w:r>
              <w:t>Г</w:t>
            </w:r>
          </w:p>
        </w:tc>
        <w:tc>
          <w:tcPr>
            <w:tcW w:w="567" w:type="dxa"/>
            <w:tcBorders>
              <w:top w:val="single" w:sz="4" w:space="0" w:color="000000"/>
              <w:left w:val="single" w:sz="4" w:space="0" w:color="000000"/>
              <w:bottom w:val="single" w:sz="4" w:space="0" w:color="000000"/>
              <w:right w:val="single" w:sz="4" w:space="0" w:color="000000"/>
            </w:tcBorders>
          </w:tcPr>
          <w:p w14:paraId="61FBE55E" w14:textId="77777777" w:rsidR="00F02845" w:rsidRDefault="00F02845" w:rsidP="00D4666D">
            <w:r>
              <w:t>П</w:t>
            </w:r>
          </w:p>
        </w:tc>
      </w:tr>
      <w:tr w:rsidR="00F02845" w:rsidRPr="00B92096" w14:paraId="39F189C2" w14:textId="77777777" w:rsidTr="001746D5">
        <w:tc>
          <w:tcPr>
            <w:tcW w:w="515" w:type="dxa"/>
            <w:tcBorders>
              <w:top w:val="single" w:sz="4" w:space="0" w:color="000000"/>
              <w:left w:val="single" w:sz="4" w:space="0" w:color="000000"/>
              <w:bottom w:val="single" w:sz="4" w:space="0" w:color="000000"/>
            </w:tcBorders>
            <w:shd w:val="clear" w:color="auto" w:fill="auto"/>
          </w:tcPr>
          <w:p w14:paraId="377B027E" w14:textId="77777777" w:rsidR="00F02845" w:rsidRDefault="00F02845" w:rsidP="00F02845">
            <w:r>
              <w:t>15</w:t>
            </w:r>
          </w:p>
        </w:tc>
        <w:tc>
          <w:tcPr>
            <w:tcW w:w="1080" w:type="dxa"/>
            <w:tcBorders>
              <w:top w:val="single" w:sz="4" w:space="0" w:color="000000"/>
              <w:left w:val="single" w:sz="4" w:space="0" w:color="000000"/>
              <w:bottom w:val="single" w:sz="4" w:space="0" w:color="000000"/>
            </w:tcBorders>
            <w:shd w:val="clear" w:color="auto" w:fill="auto"/>
          </w:tcPr>
          <w:p w14:paraId="051B7B50" w14:textId="77777777" w:rsidR="00F02845" w:rsidRDefault="00F02845" w:rsidP="00F02845">
            <w:r>
              <w:t>%807Х40120251</w:t>
            </w:r>
          </w:p>
        </w:tc>
        <w:tc>
          <w:tcPr>
            <w:tcW w:w="532" w:type="dxa"/>
            <w:tcBorders>
              <w:top w:val="single" w:sz="4" w:space="0" w:color="000000"/>
              <w:left w:val="single" w:sz="4" w:space="0" w:color="000000"/>
              <w:bottom w:val="single" w:sz="4" w:space="0" w:color="000000"/>
            </w:tcBorders>
            <w:shd w:val="clear" w:color="auto" w:fill="auto"/>
          </w:tcPr>
          <w:p w14:paraId="0A564FE2" w14:textId="77777777" w:rsidR="00F02845" w:rsidRDefault="00F02845" w:rsidP="00D4666D">
            <w:r>
              <w:t>2-3+4-5</w:t>
            </w:r>
          </w:p>
        </w:tc>
        <w:tc>
          <w:tcPr>
            <w:tcW w:w="567" w:type="dxa"/>
            <w:tcBorders>
              <w:top w:val="single" w:sz="4" w:space="0" w:color="000000"/>
              <w:left w:val="single" w:sz="4" w:space="0" w:color="000000"/>
              <w:bottom w:val="single" w:sz="4" w:space="0" w:color="000000"/>
              <w:right w:val="single" w:sz="4" w:space="0" w:color="000000"/>
            </w:tcBorders>
          </w:tcPr>
          <w:p w14:paraId="2C433DD6" w14:textId="77777777" w:rsidR="00F02845" w:rsidRDefault="00F02845" w:rsidP="00D4666D">
            <w:r>
              <w:t>1</w:t>
            </w:r>
          </w:p>
        </w:tc>
        <w:tc>
          <w:tcPr>
            <w:tcW w:w="851" w:type="dxa"/>
            <w:tcBorders>
              <w:top w:val="single" w:sz="4" w:space="0" w:color="000000"/>
              <w:left w:val="single" w:sz="4" w:space="0" w:color="000000"/>
              <w:bottom w:val="single" w:sz="4" w:space="0" w:color="000000"/>
            </w:tcBorders>
            <w:shd w:val="clear" w:color="auto" w:fill="auto"/>
          </w:tcPr>
          <w:p w14:paraId="2AA7FF14" w14:textId="77777777" w:rsidR="00F02845" w:rsidRDefault="00F02845" w:rsidP="00D4666D">
            <w:r>
              <w:t>=</w:t>
            </w:r>
          </w:p>
        </w:tc>
        <w:tc>
          <w:tcPr>
            <w:tcW w:w="992" w:type="dxa"/>
            <w:tcBorders>
              <w:top w:val="single" w:sz="4" w:space="0" w:color="000000"/>
              <w:left w:val="single" w:sz="4" w:space="0" w:color="000000"/>
              <w:bottom w:val="single" w:sz="4" w:space="0" w:color="000000"/>
            </w:tcBorders>
            <w:shd w:val="clear" w:color="auto" w:fill="auto"/>
          </w:tcPr>
          <w:p w14:paraId="09F16EEC" w14:textId="77777777" w:rsidR="00F02845" w:rsidRDefault="00F02845" w:rsidP="00F02845">
            <w:r>
              <w:t>3-2+5-4 по строкам %197Х40110189 + %197Х40110191</w:t>
            </w:r>
          </w:p>
        </w:tc>
        <w:tc>
          <w:tcPr>
            <w:tcW w:w="566" w:type="dxa"/>
            <w:tcBorders>
              <w:top w:val="single" w:sz="4" w:space="0" w:color="000000"/>
              <w:left w:val="single" w:sz="4" w:space="0" w:color="000000"/>
              <w:bottom w:val="single" w:sz="4" w:space="0" w:color="000000"/>
              <w:right w:val="single" w:sz="4" w:space="0" w:color="000000"/>
            </w:tcBorders>
          </w:tcPr>
          <w:p w14:paraId="0E39003F" w14:textId="77777777" w:rsidR="00F02845" w:rsidRDefault="00F02845" w:rsidP="00D4666D">
            <w:r>
              <w:t>1</w:t>
            </w:r>
          </w:p>
        </w:tc>
        <w:tc>
          <w:tcPr>
            <w:tcW w:w="709" w:type="dxa"/>
            <w:tcBorders>
              <w:top w:val="single" w:sz="4" w:space="0" w:color="000000"/>
              <w:left w:val="single" w:sz="4" w:space="0" w:color="000000"/>
              <w:bottom w:val="single" w:sz="4" w:space="0" w:color="000000"/>
            </w:tcBorders>
            <w:shd w:val="clear" w:color="auto" w:fill="auto"/>
          </w:tcPr>
          <w:p w14:paraId="3BCB2051" w14:textId="77777777" w:rsidR="00F02845" w:rsidRDefault="00F02845" w:rsidP="00D4666D"/>
        </w:tc>
        <w:tc>
          <w:tcPr>
            <w:tcW w:w="567" w:type="dxa"/>
            <w:tcBorders>
              <w:top w:val="single" w:sz="4" w:space="0" w:color="000000"/>
              <w:left w:val="single" w:sz="4" w:space="0" w:color="000000"/>
              <w:bottom w:val="single" w:sz="4" w:space="0" w:color="000000"/>
            </w:tcBorders>
            <w:shd w:val="clear" w:color="auto" w:fill="auto"/>
          </w:tcPr>
          <w:p w14:paraId="7AA39C70" w14:textId="77777777" w:rsidR="00F02845" w:rsidRPr="00B92096" w:rsidRDefault="00F02845" w:rsidP="00D4666D"/>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B56CCB" w14:textId="77777777" w:rsidR="00F02845" w:rsidRPr="00B92096" w:rsidRDefault="00F02845" w:rsidP="00D4666D"/>
        </w:tc>
        <w:tc>
          <w:tcPr>
            <w:tcW w:w="2268" w:type="dxa"/>
            <w:tcBorders>
              <w:top w:val="single" w:sz="4" w:space="0" w:color="000000"/>
              <w:left w:val="single" w:sz="4" w:space="0" w:color="000000"/>
              <w:bottom w:val="single" w:sz="4" w:space="0" w:color="000000"/>
              <w:right w:val="single" w:sz="4" w:space="0" w:color="000000"/>
            </w:tcBorders>
          </w:tcPr>
          <w:p w14:paraId="581BAE8A" w14:textId="77777777" w:rsidR="00F02845" w:rsidRDefault="00F02845" w:rsidP="00F02845">
            <w:pPr>
              <w:rPr>
                <w:sz w:val="16"/>
                <w:szCs w:val="16"/>
              </w:rPr>
            </w:pPr>
            <w:r>
              <w:rPr>
                <w:sz w:val="16"/>
                <w:szCs w:val="16"/>
              </w:rPr>
              <w:t xml:space="preserve">Показатели расчетов между АУБУ разных бюджетов не урегулированы </w:t>
            </w:r>
          </w:p>
        </w:tc>
        <w:tc>
          <w:tcPr>
            <w:tcW w:w="709" w:type="dxa"/>
            <w:tcBorders>
              <w:top w:val="single" w:sz="4" w:space="0" w:color="000000"/>
              <w:left w:val="single" w:sz="4" w:space="0" w:color="000000"/>
              <w:bottom w:val="single" w:sz="4" w:space="0" w:color="000000"/>
              <w:right w:val="single" w:sz="4" w:space="0" w:color="000000"/>
            </w:tcBorders>
          </w:tcPr>
          <w:p w14:paraId="3903DBA5" w14:textId="77777777" w:rsidR="00F02845" w:rsidRPr="00493F69" w:rsidRDefault="00F02845" w:rsidP="00F02845">
            <w:pPr>
              <w:rPr>
                <w:sz w:val="16"/>
              </w:rPr>
            </w:pPr>
            <w:r w:rsidRPr="00493F69">
              <w:rPr>
                <w:sz w:val="16"/>
              </w:rPr>
              <w:t>МОУ ГРБС, МОУ ФО, МОУ ГВБФ</w:t>
            </w:r>
          </w:p>
        </w:tc>
        <w:tc>
          <w:tcPr>
            <w:tcW w:w="567" w:type="dxa"/>
            <w:tcBorders>
              <w:top w:val="single" w:sz="4" w:space="0" w:color="000000"/>
              <w:left w:val="single" w:sz="4" w:space="0" w:color="000000"/>
              <w:bottom w:val="single" w:sz="4" w:space="0" w:color="000000"/>
              <w:right w:val="single" w:sz="4" w:space="0" w:color="000000"/>
            </w:tcBorders>
          </w:tcPr>
          <w:p w14:paraId="640E17EA" w14:textId="77777777" w:rsidR="00F02845" w:rsidRDefault="00F02845" w:rsidP="00D4666D">
            <w:r>
              <w:t>Г</w:t>
            </w:r>
          </w:p>
        </w:tc>
        <w:tc>
          <w:tcPr>
            <w:tcW w:w="567" w:type="dxa"/>
            <w:tcBorders>
              <w:top w:val="single" w:sz="4" w:space="0" w:color="000000"/>
              <w:left w:val="single" w:sz="4" w:space="0" w:color="000000"/>
              <w:bottom w:val="single" w:sz="4" w:space="0" w:color="000000"/>
              <w:right w:val="single" w:sz="4" w:space="0" w:color="000000"/>
            </w:tcBorders>
          </w:tcPr>
          <w:p w14:paraId="0BB85715" w14:textId="77777777" w:rsidR="00F02845" w:rsidRDefault="00F02845" w:rsidP="00D4666D">
            <w:r>
              <w:t>П</w:t>
            </w:r>
          </w:p>
        </w:tc>
      </w:tr>
      <w:tr w:rsidR="001746D5" w:rsidRPr="00B92096" w14:paraId="252436BF" w14:textId="77777777" w:rsidTr="001746D5">
        <w:tc>
          <w:tcPr>
            <w:tcW w:w="515" w:type="dxa"/>
            <w:tcBorders>
              <w:top w:val="single" w:sz="4" w:space="0" w:color="000000"/>
              <w:left w:val="single" w:sz="4" w:space="0" w:color="000000"/>
              <w:bottom w:val="single" w:sz="4" w:space="0" w:color="000000"/>
            </w:tcBorders>
            <w:shd w:val="clear" w:color="auto" w:fill="auto"/>
          </w:tcPr>
          <w:p w14:paraId="023EBC1C" w14:textId="77777777" w:rsidR="001746D5" w:rsidRDefault="001746D5" w:rsidP="001746D5">
            <w:r>
              <w:lastRenderedPageBreak/>
              <w:t>16</w:t>
            </w:r>
          </w:p>
        </w:tc>
        <w:tc>
          <w:tcPr>
            <w:tcW w:w="1080" w:type="dxa"/>
            <w:tcBorders>
              <w:top w:val="single" w:sz="4" w:space="0" w:color="000000"/>
              <w:left w:val="single" w:sz="4" w:space="0" w:color="000000"/>
              <w:bottom w:val="single" w:sz="4" w:space="0" w:color="000000"/>
            </w:tcBorders>
            <w:shd w:val="clear" w:color="auto" w:fill="auto"/>
          </w:tcPr>
          <w:p w14:paraId="3BC32F7A" w14:textId="77777777" w:rsidR="001746D5" w:rsidRDefault="001746D5" w:rsidP="001746D5">
            <w:r>
              <w:t>%807Х40120254</w:t>
            </w:r>
          </w:p>
        </w:tc>
        <w:tc>
          <w:tcPr>
            <w:tcW w:w="532" w:type="dxa"/>
            <w:tcBorders>
              <w:top w:val="single" w:sz="4" w:space="0" w:color="000000"/>
              <w:left w:val="single" w:sz="4" w:space="0" w:color="000000"/>
              <w:bottom w:val="single" w:sz="4" w:space="0" w:color="000000"/>
            </w:tcBorders>
            <w:shd w:val="clear" w:color="auto" w:fill="auto"/>
          </w:tcPr>
          <w:p w14:paraId="4A0122BB" w14:textId="77777777" w:rsidR="001746D5" w:rsidRDefault="001746D5" w:rsidP="001746D5">
            <w:r>
              <w:t>2-3+4-5</w:t>
            </w:r>
          </w:p>
        </w:tc>
        <w:tc>
          <w:tcPr>
            <w:tcW w:w="567" w:type="dxa"/>
            <w:tcBorders>
              <w:top w:val="single" w:sz="4" w:space="0" w:color="000000"/>
              <w:left w:val="single" w:sz="4" w:space="0" w:color="000000"/>
              <w:bottom w:val="single" w:sz="4" w:space="0" w:color="000000"/>
              <w:right w:val="single" w:sz="4" w:space="0" w:color="000000"/>
            </w:tcBorders>
          </w:tcPr>
          <w:p w14:paraId="289E2E63" w14:textId="77777777" w:rsidR="001746D5" w:rsidRDefault="001746D5" w:rsidP="001746D5">
            <w:r>
              <w:t>1</w:t>
            </w:r>
          </w:p>
        </w:tc>
        <w:tc>
          <w:tcPr>
            <w:tcW w:w="851" w:type="dxa"/>
            <w:tcBorders>
              <w:top w:val="single" w:sz="4" w:space="0" w:color="000000"/>
              <w:left w:val="single" w:sz="4" w:space="0" w:color="000000"/>
              <w:bottom w:val="single" w:sz="4" w:space="0" w:color="000000"/>
            </w:tcBorders>
            <w:shd w:val="clear" w:color="auto" w:fill="auto"/>
          </w:tcPr>
          <w:p w14:paraId="57664642" w14:textId="77777777" w:rsidR="001746D5" w:rsidRDefault="001746D5" w:rsidP="001746D5">
            <w:r>
              <w:t>=</w:t>
            </w:r>
          </w:p>
        </w:tc>
        <w:tc>
          <w:tcPr>
            <w:tcW w:w="992" w:type="dxa"/>
            <w:tcBorders>
              <w:top w:val="single" w:sz="4" w:space="0" w:color="000000"/>
              <w:left w:val="single" w:sz="4" w:space="0" w:color="000000"/>
              <w:bottom w:val="single" w:sz="4" w:space="0" w:color="000000"/>
            </w:tcBorders>
            <w:shd w:val="clear" w:color="auto" w:fill="auto"/>
          </w:tcPr>
          <w:p w14:paraId="09A237F5" w14:textId="77777777" w:rsidR="001746D5" w:rsidRDefault="001746D5" w:rsidP="001746D5">
            <w:r>
              <w:t>3-2+5-4 по строкам %197Х40110195</w:t>
            </w:r>
          </w:p>
        </w:tc>
        <w:tc>
          <w:tcPr>
            <w:tcW w:w="566" w:type="dxa"/>
            <w:tcBorders>
              <w:top w:val="single" w:sz="4" w:space="0" w:color="000000"/>
              <w:left w:val="single" w:sz="4" w:space="0" w:color="000000"/>
              <w:bottom w:val="single" w:sz="4" w:space="0" w:color="000000"/>
              <w:right w:val="single" w:sz="4" w:space="0" w:color="000000"/>
            </w:tcBorders>
          </w:tcPr>
          <w:p w14:paraId="2F496DA6" w14:textId="77777777" w:rsidR="001746D5" w:rsidRDefault="001746D5" w:rsidP="001746D5">
            <w:r>
              <w:t>1</w:t>
            </w:r>
          </w:p>
        </w:tc>
        <w:tc>
          <w:tcPr>
            <w:tcW w:w="709" w:type="dxa"/>
            <w:tcBorders>
              <w:top w:val="single" w:sz="4" w:space="0" w:color="000000"/>
              <w:left w:val="single" w:sz="4" w:space="0" w:color="000000"/>
              <w:bottom w:val="single" w:sz="4" w:space="0" w:color="000000"/>
            </w:tcBorders>
            <w:shd w:val="clear" w:color="auto" w:fill="auto"/>
          </w:tcPr>
          <w:p w14:paraId="2F004343" w14:textId="77777777" w:rsidR="001746D5" w:rsidRDefault="001746D5" w:rsidP="001746D5"/>
        </w:tc>
        <w:tc>
          <w:tcPr>
            <w:tcW w:w="567" w:type="dxa"/>
            <w:tcBorders>
              <w:top w:val="single" w:sz="4" w:space="0" w:color="000000"/>
              <w:left w:val="single" w:sz="4" w:space="0" w:color="000000"/>
              <w:bottom w:val="single" w:sz="4" w:space="0" w:color="000000"/>
            </w:tcBorders>
            <w:shd w:val="clear" w:color="auto" w:fill="auto"/>
          </w:tcPr>
          <w:p w14:paraId="38211F88" w14:textId="77777777" w:rsidR="001746D5" w:rsidRPr="00B92096" w:rsidRDefault="001746D5" w:rsidP="001746D5"/>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9C3751A" w14:textId="77777777" w:rsidR="001746D5" w:rsidRPr="00B92096" w:rsidRDefault="001746D5" w:rsidP="001746D5"/>
        </w:tc>
        <w:tc>
          <w:tcPr>
            <w:tcW w:w="2268" w:type="dxa"/>
            <w:tcBorders>
              <w:top w:val="single" w:sz="4" w:space="0" w:color="000000"/>
              <w:left w:val="single" w:sz="4" w:space="0" w:color="000000"/>
              <w:bottom w:val="single" w:sz="4" w:space="0" w:color="000000"/>
              <w:right w:val="single" w:sz="4" w:space="0" w:color="000000"/>
            </w:tcBorders>
          </w:tcPr>
          <w:p w14:paraId="0A705857" w14:textId="02AB7A59" w:rsidR="001746D5" w:rsidRDefault="001746D5" w:rsidP="001746D5">
            <w:pPr>
              <w:rPr>
                <w:sz w:val="16"/>
                <w:szCs w:val="16"/>
              </w:rPr>
            </w:pPr>
            <w:r>
              <w:rPr>
                <w:sz w:val="16"/>
                <w:szCs w:val="16"/>
              </w:rPr>
              <w:t xml:space="preserve">Показатели расчетов между АУБУ разных бюджетов не урегулированы </w:t>
            </w:r>
          </w:p>
        </w:tc>
        <w:tc>
          <w:tcPr>
            <w:tcW w:w="709" w:type="dxa"/>
            <w:tcBorders>
              <w:top w:val="single" w:sz="4" w:space="0" w:color="000000"/>
              <w:left w:val="single" w:sz="4" w:space="0" w:color="000000"/>
              <w:bottom w:val="single" w:sz="4" w:space="0" w:color="000000"/>
              <w:right w:val="single" w:sz="4" w:space="0" w:color="000000"/>
            </w:tcBorders>
          </w:tcPr>
          <w:p w14:paraId="12F9B8AE" w14:textId="77777777" w:rsidR="001746D5" w:rsidRPr="00493F69" w:rsidRDefault="001746D5" w:rsidP="001746D5">
            <w:pPr>
              <w:rPr>
                <w:sz w:val="16"/>
              </w:rPr>
            </w:pPr>
            <w:r w:rsidRPr="00493F69">
              <w:rPr>
                <w:sz w:val="16"/>
              </w:rPr>
              <w:t>МОУ ГРБС, МОУ ФО, МОУ ГВБФ</w:t>
            </w:r>
          </w:p>
        </w:tc>
        <w:tc>
          <w:tcPr>
            <w:tcW w:w="567" w:type="dxa"/>
            <w:tcBorders>
              <w:top w:val="single" w:sz="4" w:space="0" w:color="000000"/>
              <w:left w:val="single" w:sz="4" w:space="0" w:color="000000"/>
              <w:bottom w:val="single" w:sz="4" w:space="0" w:color="000000"/>
              <w:right w:val="single" w:sz="4" w:space="0" w:color="000000"/>
            </w:tcBorders>
          </w:tcPr>
          <w:p w14:paraId="112EB219" w14:textId="77777777" w:rsidR="001746D5" w:rsidRDefault="001746D5" w:rsidP="001746D5">
            <w:r>
              <w:t>Г</w:t>
            </w:r>
          </w:p>
        </w:tc>
        <w:tc>
          <w:tcPr>
            <w:tcW w:w="567" w:type="dxa"/>
            <w:tcBorders>
              <w:top w:val="single" w:sz="4" w:space="0" w:color="000000"/>
              <w:left w:val="single" w:sz="4" w:space="0" w:color="000000"/>
              <w:bottom w:val="single" w:sz="4" w:space="0" w:color="000000"/>
              <w:right w:val="single" w:sz="4" w:space="0" w:color="000000"/>
            </w:tcBorders>
          </w:tcPr>
          <w:p w14:paraId="4773161D" w14:textId="77777777" w:rsidR="001746D5" w:rsidRDefault="001746D5" w:rsidP="001746D5">
            <w:r>
              <w:t>П</w:t>
            </w:r>
          </w:p>
        </w:tc>
      </w:tr>
    </w:tbl>
    <w:p w14:paraId="7954F98D" w14:textId="77777777" w:rsidR="00977AF5" w:rsidRPr="00B92096" w:rsidRDefault="00977AF5" w:rsidP="00F46C17">
      <w:pPr>
        <w:rPr>
          <w:b/>
        </w:rPr>
      </w:pPr>
    </w:p>
    <w:p w14:paraId="4BF690F4" w14:textId="56074D8A" w:rsidR="0074032D" w:rsidRPr="00B92096" w:rsidRDefault="0074032D" w:rsidP="0051038F">
      <w:pPr>
        <w:rPr>
          <w:b/>
        </w:rPr>
      </w:pPr>
      <w:bookmarkStart w:id="366" w:name="_Toc506404783"/>
      <w:bookmarkStart w:id="367" w:name="_Toc506405195"/>
      <w:bookmarkStart w:id="368" w:name="_Toc506405333"/>
      <w:bookmarkStart w:id="369" w:name="_Toc506405475"/>
      <w:bookmarkStart w:id="370" w:name="_Toc506456086"/>
      <w:r w:rsidRPr="00B92096">
        <w:rPr>
          <w:b/>
        </w:rPr>
        <w:t>Форматный контроль</w:t>
      </w:r>
      <w:bookmarkEnd w:id="366"/>
      <w:bookmarkEnd w:id="367"/>
      <w:bookmarkEnd w:id="368"/>
      <w:bookmarkEnd w:id="369"/>
      <w:bookmarkEnd w:id="370"/>
      <w:r w:rsidR="0051038F">
        <w:rPr>
          <w:b/>
        </w:rPr>
        <w:t>, в том числе для раздела 2 «</w:t>
      </w:r>
      <w:r w:rsidR="0051038F" w:rsidRPr="0051038F">
        <w:rPr>
          <w:b/>
        </w:rPr>
        <w:t>Расшифровка расходов, принятых в уменьшение доходов отчетного периода</w:t>
      </w:r>
      <w:r w:rsidR="0051038F">
        <w:rPr>
          <w:b/>
        </w:rPr>
        <w:t>»</w:t>
      </w:r>
      <w:r w:rsidR="00FE366E">
        <w:rPr>
          <w:b/>
        </w:rPr>
        <w:t xml:space="preserve"> (в части счетов 04011013х)</w:t>
      </w:r>
      <w:r w:rsidR="004C5791">
        <w:rPr>
          <w:b/>
        </w:rPr>
        <w:t xml:space="preserve"> </w:t>
      </w:r>
      <w:r w:rsidR="0051038F">
        <w:rPr>
          <w:b/>
        </w:rPr>
        <w:t>Справки ф. 0503710</w:t>
      </w:r>
    </w:p>
    <w:p w14:paraId="4D23CEDC" w14:textId="77777777" w:rsidR="005C64FC" w:rsidRDefault="005C64FC" w:rsidP="00F46C17">
      <w:pPr>
        <w:rPr>
          <w:b/>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377"/>
        <w:gridCol w:w="1094"/>
        <w:gridCol w:w="1201"/>
        <w:gridCol w:w="936"/>
        <w:gridCol w:w="3155"/>
      </w:tblGrid>
      <w:tr w:rsidR="005C64FC" w:rsidRPr="00B92096" w14:paraId="6F7F5126" w14:textId="77777777" w:rsidTr="00462C8E">
        <w:tc>
          <w:tcPr>
            <w:tcW w:w="2977" w:type="dxa"/>
            <w:shd w:val="clear" w:color="auto" w:fill="auto"/>
          </w:tcPr>
          <w:p w14:paraId="71C3AF2D" w14:textId="77777777" w:rsidR="005C64FC" w:rsidRPr="00B92096" w:rsidRDefault="005C64FC" w:rsidP="006620C8">
            <w:pPr>
              <w:rPr>
                <w:b/>
              </w:rPr>
            </w:pPr>
            <w:r w:rsidRPr="00B92096">
              <w:rPr>
                <w:b/>
              </w:rPr>
              <w:t>Код вида доходов</w:t>
            </w:r>
            <w:r w:rsidR="00353D59">
              <w:rPr>
                <w:rStyle w:val="ae"/>
                <w:b/>
              </w:rPr>
              <w:footnoteReference w:id="8"/>
            </w:r>
          </w:p>
        </w:tc>
        <w:tc>
          <w:tcPr>
            <w:tcW w:w="1377" w:type="dxa"/>
            <w:shd w:val="clear" w:color="auto" w:fill="auto"/>
          </w:tcPr>
          <w:p w14:paraId="7B2448B5" w14:textId="77777777" w:rsidR="005C64FC" w:rsidRPr="00B92096" w:rsidRDefault="005C64FC" w:rsidP="006620C8">
            <w:pPr>
              <w:rPr>
                <w:b/>
              </w:rPr>
            </w:pPr>
            <w:r w:rsidRPr="00B92096">
              <w:rPr>
                <w:b/>
              </w:rPr>
              <w:t>Код аналитики</w:t>
            </w:r>
          </w:p>
        </w:tc>
        <w:tc>
          <w:tcPr>
            <w:tcW w:w="1094" w:type="dxa"/>
            <w:shd w:val="clear" w:color="auto" w:fill="auto"/>
          </w:tcPr>
          <w:p w14:paraId="3A062F3B" w14:textId="77777777" w:rsidR="005C64FC" w:rsidRPr="00B92096" w:rsidRDefault="005C64FC" w:rsidP="006620C8">
            <w:pPr>
              <w:rPr>
                <w:b/>
              </w:rPr>
            </w:pPr>
            <w:r w:rsidRPr="00B92096">
              <w:rPr>
                <w:b/>
              </w:rPr>
              <w:t>КВД</w:t>
            </w:r>
          </w:p>
        </w:tc>
        <w:tc>
          <w:tcPr>
            <w:tcW w:w="1201" w:type="dxa"/>
            <w:shd w:val="clear" w:color="auto" w:fill="auto"/>
          </w:tcPr>
          <w:p w14:paraId="1A4EBE6E" w14:textId="77777777" w:rsidR="005C64FC" w:rsidRPr="00B92096" w:rsidRDefault="005C64FC" w:rsidP="006620C8">
            <w:pPr>
              <w:rPr>
                <w:b/>
              </w:rPr>
            </w:pPr>
            <w:r w:rsidRPr="00B92096">
              <w:rPr>
                <w:b/>
              </w:rPr>
              <w:t xml:space="preserve">Счет </w:t>
            </w:r>
          </w:p>
        </w:tc>
        <w:tc>
          <w:tcPr>
            <w:tcW w:w="936" w:type="dxa"/>
            <w:shd w:val="clear" w:color="auto" w:fill="auto"/>
          </w:tcPr>
          <w:p w14:paraId="59EC4D30" w14:textId="77777777" w:rsidR="005C64FC" w:rsidRPr="00C83808" w:rsidRDefault="005C64FC" w:rsidP="006620C8">
            <w:pPr>
              <w:rPr>
                <w:b/>
              </w:rPr>
            </w:pPr>
            <w:r w:rsidRPr="00C83808">
              <w:rPr>
                <w:b/>
              </w:rPr>
              <w:t>КОСГУ</w:t>
            </w:r>
          </w:p>
        </w:tc>
        <w:tc>
          <w:tcPr>
            <w:tcW w:w="3155" w:type="dxa"/>
            <w:shd w:val="clear" w:color="auto" w:fill="auto"/>
          </w:tcPr>
          <w:p w14:paraId="595A125D" w14:textId="77777777" w:rsidR="005C64FC" w:rsidRPr="00C83808" w:rsidRDefault="005C64FC" w:rsidP="006620C8">
            <w:pPr>
              <w:rPr>
                <w:b/>
              </w:rPr>
            </w:pPr>
            <w:r w:rsidRPr="00C83808">
              <w:rPr>
                <w:b/>
                <w:bCs/>
              </w:rPr>
              <w:t>Комментарий</w:t>
            </w:r>
          </w:p>
        </w:tc>
      </w:tr>
      <w:tr w:rsidR="005C64FC" w:rsidRPr="00B92096" w14:paraId="26A26402" w14:textId="77777777" w:rsidTr="00462C8E">
        <w:tc>
          <w:tcPr>
            <w:tcW w:w="2977" w:type="dxa"/>
            <w:shd w:val="clear" w:color="auto" w:fill="auto"/>
          </w:tcPr>
          <w:p w14:paraId="02591712" w14:textId="77777777" w:rsidR="005C64FC" w:rsidRPr="00C83808" w:rsidRDefault="005C64FC" w:rsidP="006620C8">
            <w:r w:rsidRPr="00C83808">
              <w:t>хххх0000000000</w:t>
            </w:r>
          </w:p>
        </w:tc>
        <w:tc>
          <w:tcPr>
            <w:tcW w:w="1377" w:type="dxa"/>
            <w:shd w:val="clear" w:color="auto" w:fill="auto"/>
          </w:tcPr>
          <w:p w14:paraId="2ED6AF2F" w14:textId="77777777" w:rsidR="005C64FC" w:rsidRPr="00C83808" w:rsidRDefault="005C64FC" w:rsidP="006620C8">
            <w:r w:rsidRPr="00C83808">
              <w:t>120</w:t>
            </w:r>
            <w:r w:rsidR="00120120">
              <w:t>,000</w:t>
            </w:r>
          </w:p>
        </w:tc>
        <w:tc>
          <w:tcPr>
            <w:tcW w:w="1094" w:type="dxa"/>
            <w:shd w:val="clear" w:color="auto" w:fill="auto"/>
          </w:tcPr>
          <w:p w14:paraId="7D0B66E7" w14:textId="77777777" w:rsidR="005C64FC" w:rsidRPr="00302DFB" w:rsidRDefault="005C64FC" w:rsidP="006620C8">
            <w:pPr>
              <w:rPr>
                <w:lang w:val="en-US"/>
              </w:rPr>
            </w:pPr>
            <w:r w:rsidRPr="00C83808">
              <w:t>2,4</w:t>
            </w:r>
          </w:p>
        </w:tc>
        <w:tc>
          <w:tcPr>
            <w:tcW w:w="1201" w:type="dxa"/>
            <w:shd w:val="clear" w:color="auto" w:fill="auto"/>
          </w:tcPr>
          <w:p w14:paraId="3977B20A" w14:textId="77777777" w:rsidR="005C64FC" w:rsidRPr="00C83808" w:rsidRDefault="005C64FC" w:rsidP="006620C8">
            <w:r w:rsidRPr="00C83808">
              <w:t>40110</w:t>
            </w:r>
          </w:p>
        </w:tc>
        <w:tc>
          <w:tcPr>
            <w:tcW w:w="936" w:type="dxa"/>
            <w:shd w:val="clear" w:color="auto" w:fill="auto"/>
          </w:tcPr>
          <w:p w14:paraId="3FF608DE" w14:textId="77777777" w:rsidR="005C64FC" w:rsidRPr="00C83808" w:rsidRDefault="005C64FC" w:rsidP="006620C8">
            <w:r w:rsidRPr="00C83808">
              <w:t>121</w:t>
            </w:r>
          </w:p>
        </w:tc>
        <w:tc>
          <w:tcPr>
            <w:tcW w:w="3155" w:type="dxa"/>
            <w:shd w:val="clear" w:color="auto" w:fill="auto"/>
          </w:tcPr>
          <w:p w14:paraId="5CBF0151" w14:textId="71367BA6" w:rsidR="005C64FC" w:rsidRPr="00C83808" w:rsidRDefault="005C64FC" w:rsidP="00201988">
            <w:pPr>
              <w:rPr>
                <w:bCs/>
              </w:rPr>
            </w:pPr>
            <w:r w:rsidRPr="00C83808">
              <w:rPr>
                <w:bCs/>
              </w:rPr>
              <w:t>Аналитический код вида поступлений и выбытий не соответствует КОСГУ - недопустимо</w:t>
            </w:r>
          </w:p>
        </w:tc>
      </w:tr>
      <w:tr w:rsidR="005C64FC" w:rsidRPr="00B92096" w14:paraId="431260FD" w14:textId="77777777" w:rsidTr="00462C8E">
        <w:tc>
          <w:tcPr>
            <w:tcW w:w="2977" w:type="dxa"/>
            <w:shd w:val="clear" w:color="auto" w:fill="auto"/>
          </w:tcPr>
          <w:p w14:paraId="3EE36390" w14:textId="77777777" w:rsidR="005C64FC" w:rsidRPr="00C83808" w:rsidRDefault="005C64FC" w:rsidP="006620C8">
            <w:r w:rsidRPr="00C83808">
              <w:t>хххх0000000000</w:t>
            </w:r>
          </w:p>
        </w:tc>
        <w:tc>
          <w:tcPr>
            <w:tcW w:w="1377" w:type="dxa"/>
            <w:shd w:val="clear" w:color="auto" w:fill="auto"/>
          </w:tcPr>
          <w:p w14:paraId="346F660D" w14:textId="77777777" w:rsidR="005C64FC" w:rsidRPr="00C83808" w:rsidRDefault="005C64FC" w:rsidP="00E4378E">
            <w:r w:rsidRPr="00C83808">
              <w:t>120</w:t>
            </w:r>
            <w:r w:rsidR="00120120">
              <w:t>,</w:t>
            </w:r>
            <w:r w:rsidR="00E4378E">
              <w:t xml:space="preserve"> </w:t>
            </w:r>
            <w:r w:rsidR="00120120">
              <w:t>000</w:t>
            </w:r>
          </w:p>
        </w:tc>
        <w:tc>
          <w:tcPr>
            <w:tcW w:w="1094" w:type="dxa"/>
            <w:shd w:val="clear" w:color="auto" w:fill="auto"/>
          </w:tcPr>
          <w:p w14:paraId="30AAD94A" w14:textId="77777777" w:rsidR="005C64FC" w:rsidRPr="00C83808" w:rsidRDefault="005C64FC" w:rsidP="006620C8">
            <w:r w:rsidRPr="00C83808">
              <w:t>2,4</w:t>
            </w:r>
          </w:p>
        </w:tc>
        <w:tc>
          <w:tcPr>
            <w:tcW w:w="1201" w:type="dxa"/>
            <w:shd w:val="clear" w:color="auto" w:fill="auto"/>
          </w:tcPr>
          <w:p w14:paraId="255EBA2F" w14:textId="77777777" w:rsidR="005C64FC" w:rsidRPr="00C83808" w:rsidRDefault="005C64FC" w:rsidP="006620C8">
            <w:r w:rsidRPr="00C83808">
              <w:t>40110</w:t>
            </w:r>
          </w:p>
        </w:tc>
        <w:tc>
          <w:tcPr>
            <w:tcW w:w="936" w:type="dxa"/>
            <w:shd w:val="clear" w:color="auto" w:fill="auto"/>
          </w:tcPr>
          <w:p w14:paraId="3E196FCC" w14:textId="77777777" w:rsidR="005C64FC" w:rsidRPr="00C83808" w:rsidRDefault="005C64FC" w:rsidP="006620C8">
            <w:r w:rsidRPr="00C83808">
              <w:t>122</w:t>
            </w:r>
          </w:p>
        </w:tc>
        <w:tc>
          <w:tcPr>
            <w:tcW w:w="3155" w:type="dxa"/>
            <w:shd w:val="clear" w:color="auto" w:fill="auto"/>
          </w:tcPr>
          <w:p w14:paraId="70E2ACF7" w14:textId="52328B4F" w:rsidR="005C64FC" w:rsidRPr="00C83808" w:rsidRDefault="005C64FC" w:rsidP="00201988">
            <w:pPr>
              <w:rPr>
                <w:bCs/>
              </w:rPr>
            </w:pPr>
            <w:r w:rsidRPr="00C83808">
              <w:rPr>
                <w:bCs/>
              </w:rPr>
              <w:t>Аналитический код вида поступлений и выбытий не соответствует КОСГУ - недопустимо</w:t>
            </w:r>
          </w:p>
        </w:tc>
      </w:tr>
      <w:tr w:rsidR="005C64FC" w:rsidRPr="00B92096" w14:paraId="2C4EF43B" w14:textId="77777777" w:rsidTr="00462C8E">
        <w:tc>
          <w:tcPr>
            <w:tcW w:w="2977" w:type="dxa"/>
            <w:shd w:val="clear" w:color="auto" w:fill="auto"/>
          </w:tcPr>
          <w:p w14:paraId="331F9B0F" w14:textId="77777777" w:rsidR="005C64FC" w:rsidRPr="00C83808" w:rsidRDefault="005C64FC" w:rsidP="006620C8">
            <w:r w:rsidRPr="00C83808">
              <w:t>хххх0000000000</w:t>
            </w:r>
          </w:p>
        </w:tc>
        <w:tc>
          <w:tcPr>
            <w:tcW w:w="1377" w:type="dxa"/>
            <w:shd w:val="clear" w:color="auto" w:fill="auto"/>
          </w:tcPr>
          <w:p w14:paraId="5E8C5D6C" w14:textId="77777777" w:rsidR="005C64FC" w:rsidRPr="00C83808" w:rsidRDefault="005C64FC" w:rsidP="006620C8">
            <w:r w:rsidRPr="00C83808">
              <w:t>120</w:t>
            </w:r>
            <w:r w:rsidR="00120120">
              <w:t>,000</w:t>
            </w:r>
          </w:p>
        </w:tc>
        <w:tc>
          <w:tcPr>
            <w:tcW w:w="1094" w:type="dxa"/>
            <w:shd w:val="clear" w:color="auto" w:fill="auto"/>
          </w:tcPr>
          <w:p w14:paraId="49E8E34E" w14:textId="77777777" w:rsidR="005C64FC" w:rsidRPr="00C83808" w:rsidRDefault="005C64FC" w:rsidP="006620C8">
            <w:r w:rsidRPr="00C83808">
              <w:t>2,4</w:t>
            </w:r>
          </w:p>
        </w:tc>
        <w:tc>
          <w:tcPr>
            <w:tcW w:w="1201" w:type="dxa"/>
            <w:shd w:val="clear" w:color="auto" w:fill="auto"/>
          </w:tcPr>
          <w:p w14:paraId="066516D5" w14:textId="77777777" w:rsidR="005C64FC" w:rsidRPr="00C83808" w:rsidRDefault="005C64FC" w:rsidP="006620C8">
            <w:r w:rsidRPr="00C83808">
              <w:t>40110</w:t>
            </w:r>
          </w:p>
        </w:tc>
        <w:tc>
          <w:tcPr>
            <w:tcW w:w="936" w:type="dxa"/>
            <w:shd w:val="clear" w:color="auto" w:fill="auto"/>
          </w:tcPr>
          <w:p w14:paraId="6F29A7A4" w14:textId="77777777" w:rsidR="005C64FC" w:rsidRPr="00C83808" w:rsidRDefault="005C64FC" w:rsidP="006620C8">
            <w:r w:rsidRPr="00C83808">
              <w:t>123</w:t>
            </w:r>
          </w:p>
        </w:tc>
        <w:tc>
          <w:tcPr>
            <w:tcW w:w="3155" w:type="dxa"/>
            <w:shd w:val="clear" w:color="auto" w:fill="auto"/>
          </w:tcPr>
          <w:p w14:paraId="2C113C9C" w14:textId="78174736" w:rsidR="005C64FC" w:rsidRPr="00C83808" w:rsidRDefault="005C64FC" w:rsidP="00201988">
            <w:pPr>
              <w:rPr>
                <w:bCs/>
              </w:rPr>
            </w:pPr>
            <w:r w:rsidRPr="00C83808">
              <w:rPr>
                <w:bCs/>
              </w:rPr>
              <w:t>Аналитический код вида поступлений и выбытий не соответствует КОСГУ - недопустимо</w:t>
            </w:r>
          </w:p>
        </w:tc>
      </w:tr>
      <w:tr w:rsidR="005C64FC" w:rsidRPr="00B92096" w14:paraId="179E2949" w14:textId="77777777" w:rsidTr="00462C8E">
        <w:tc>
          <w:tcPr>
            <w:tcW w:w="2977" w:type="dxa"/>
            <w:shd w:val="clear" w:color="auto" w:fill="auto"/>
          </w:tcPr>
          <w:p w14:paraId="6BFC40D1" w14:textId="77777777" w:rsidR="005C64FC" w:rsidRPr="00C83808" w:rsidRDefault="005C64FC" w:rsidP="006620C8">
            <w:r w:rsidRPr="00C83808">
              <w:t>хххх0000000000</w:t>
            </w:r>
          </w:p>
        </w:tc>
        <w:tc>
          <w:tcPr>
            <w:tcW w:w="1377" w:type="dxa"/>
            <w:shd w:val="clear" w:color="auto" w:fill="auto"/>
          </w:tcPr>
          <w:p w14:paraId="474F7368" w14:textId="77777777" w:rsidR="005C64FC" w:rsidRPr="00C83808" w:rsidRDefault="005C64FC" w:rsidP="006620C8">
            <w:r w:rsidRPr="00C83808">
              <w:t>120</w:t>
            </w:r>
          </w:p>
        </w:tc>
        <w:tc>
          <w:tcPr>
            <w:tcW w:w="1094" w:type="dxa"/>
            <w:shd w:val="clear" w:color="auto" w:fill="auto"/>
          </w:tcPr>
          <w:p w14:paraId="4E0B42C2" w14:textId="77777777" w:rsidR="005C64FC" w:rsidRPr="00C83808" w:rsidRDefault="005C64FC" w:rsidP="006620C8">
            <w:r w:rsidRPr="00C83808">
              <w:t>2,4</w:t>
            </w:r>
          </w:p>
        </w:tc>
        <w:tc>
          <w:tcPr>
            <w:tcW w:w="1201" w:type="dxa"/>
            <w:shd w:val="clear" w:color="auto" w:fill="auto"/>
          </w:tcPr>
          <w:p w14:paraId="210CEE7C" w14:textId="77777777" w:rsidR="005C64FC" w:rsidRPr="00C83808" w:rsidRDefault="005C64FC" w:rsidP="006620C8">
            <w:r w:rsidRPr="00C83808">
              <w:t>40110</w:t>
            </w:r>
          </w:p>
        </w:tc>
        <w:tc>
          <w:tcPr>
            <w:tcW w:w="936" w:type="dxa"/>
            <w:shd w:val="clear" w:color="auto" w:fill="auto"/>
          </w:tcPr>
          <w:p w14:paraId="0825D501" w14:textId="77777777" w:rsidR="005C64FC" w:rsidRPr="00C83808" w:rsidRDefault="005C64FC" w:rsidP="006620C8">
            <w:r w:rsidRPr="00C83808">
              <w:t>124</w:t>
            </w:r>
          </w:p>
        </w:tc>
        <w:tc>
          <w:tcPr>
            <w:tcW w:w="3155" w:type="dxa"/>
            <w:shd w:val="clear" w:color="auto" w:fill="auto"/>
          </w:tcPr>
          <w:p w14:paraId="2E69458E" w14:textId="3013E9F0" w:rsidR="005C64FC" w:rsidRPr="00C83808" w:rsidRDefault="005C64FC" w:rsidP="00201988">
            <w:pPr>
              <w:rPr>
                <w:bCs/>
              </w:rPr>
            </w:pPr>
            <w:r w:rsidRPr="00C83808">
              <w:rPr>
                <w:bCs/>
              </w:rPr>
              <w:t>Аналитический код вида поступлений и выбытий не соответствует КОСГУ - недопустимо</w:t>
            </w:r>
          </w:p>
        </w:tc>
      </w:tr>
      <w:tr w:rsidR="00362A84" w:rsidRPr="00B92096" w14:paraId="6FC7F49E" w14:textId="77777777" w:rsidTr="00462C8E">
        <w:tc>
          <w:tcPr>
            <w:tcW w:w="2977" w:type="dxa"/>
            <w:shd w:val="clear" w:color="auto" w:fill="auto"/>
          </w:tcPr>
          <w:p w14:paraId="29A2A10D" w14:textId="77777777" w:rsidR="00362A84" w:rsidRPr="00C83808" w:rsidRDefault="00362A84" w:rsidP="006620C8">
            <w:r>
              <w:t>хххх0000000000</w:t>
            </w:r>
          </w:p>
        </w:tc>
        <w:tc>
          <w:tcPr>
            <w:tcW w:w="1377" w:type="dxa"/>
            <w:shd w:val="clear" w:color="auto" w:fill="auto"/>
          </w:tcPr>
          <w:p w14:paraId="5F0926CB" w14:textId="77777777" w:rsidR="00362A84" w:rsidRPr="00C83808" w:rsidRDefault="00362A84" w:rsidP="006620C8">
            <w:r>
              <w:t>120</w:t>
            </w:r>
          </w:p>
        </w:tc>
        <w:tc>
          <w:tcPr>
            <w:tcW w:w="1094" w:type="dxa"/>
            <w:shd w:val="clear" w:color="auto" w:fill="auto"/>
          </w:tcPr>
          <w:p w14:paraId="7D2226FD" w14:textId="77777777" w:rsidR="00362A84" w:rsidRPr="00C83808" w:rsidRDefault="00362A84" w:rsidP="001C1C90">
            <w:r>
              <w:t>2,4</w:t>
            </w:r>
            <w:r w:rsidR="001A53CF">
              <w:t>,5</w:t>
            </w:r>
            <w:r w:rsidR="001A53CF">
              <w:rPr>
                <w:rStyle w:val="ae"/>
              </w:rPr>
              <w:footnoteReference w:id="9"/>
            </w:r>
          </w:p>
        </w:tc>
        <w:tc>
          <w:tcPr>
            <w:tcW w:w="1201" w:type="dxa"/>
            <w:shd w:val="clear" w:color="auto" w:fill="auto"/>
          </w:tcPr>
          <w:p w14:paraId="223EB1AC" w14:textId="77777777" w:rsidR="00362A84" w:rsidRPr="00C83808" w:rsidRDefault="00362A84" w:rsidP="006620C8">
            <w:r>
              <w:t>40110</w:t>
            </w:r>
          </w:p>
        </w:tc>
        <w:tc>
          <w:tcPr>
            <w:tcW w:w="936" w:type="dxa"/>
            <w:shd w:val="clear" w:color="auto" w:fill="auto"/>
          </w:tcPr>
          <w:p w14:paraId="5A32CD67" w14:textId="77777777" w:rsidR="00362A84" w:rsidRPr="00C83808" w:rsidRDefault="00362A84" w:rsidP="006620C8">
            <w:r>
              <w:t>125</w:t>
            </w:r>
          </w:p>
        </w:tc>
        <w:tc>
          <w:tcPr>
            <w:tcW w:w="3155" w:type="dxa"/>
            <w:shd w:val="clear" w:color="auto" w:fill="auto"/>
          </w:tcPr>
          <w:p w14:paraId="69FED1EA" w14:textId="070277D4" w:rsidR="00362A84" w:rsidRPr="00C83808" w:rsidRDefault="00362A84" w:rsidP="00201988">
            <w:pPr>
              <w:rPr>
                <w:bCs/>
              </w:rPr>
            </w:pPr>
            <w:r w:rsidRPr="00C83808">
              <w:rPr>
                <w:bCs/>
              </w:rPr>
              <w:t>Аналитический код вида поступлений и выбытий не соответствует КОСГУ - недопустимо</w:t>
            </w:r>
          </w:p>
        </w:tc>
      </w:tr>
      <w:tr w:rsidR="005C64FC" w:rsidRPr="00B92096" w14:paraId="06C0C17F" w14:textId="77777777" w:rsidTr="00462C8E">
        <w:tc>
          <w:tcPr>
            <w:tcW w:w="2977" w:type="dxa"/>
            <w:shd w:val="clear" w:color="auto" w:fill="auto"/>
          </w:tcPr>
          <w:p w14:paraId="65003FD7" w14:textId="77777777" w:rsidR="005C64FC" w:rsidRPr="00C83808" w:rsidRDefault="005C64FC" w:rsidP="006620C8">
            <w:r w:rsidRPr="00C83808">
              <w:t>хххх0000000000</w:t>
            </w:r>
          </w:p>
        </w:tc>
        <w:tc>
          <w:tcPr>
            <w:tcW w:w="1377" w:type="dxa"/>
            <w:shd w:val="clear" w:color="auto" w:fill="auto"/>
          </w:tcPr>
          <w:p w14:paraId="559E116B" w14:textId="77777777" w:rsidR="005C64FC" w:rsidRPr="00C83808" w:rsidRDefault="005C64FC" w:rsidP="006620C8">
            <w:r w:rsidRPr="00C83808">
              <w:t>120</w:t>
            </w:r>
          </w:p>
        </w:tc>
        <w:tc>
          <w:tcPr>
            <w:tcW w:w="1094" w:type="dxa"/>
            <w:shd w:val="clear" w:color="auto" w:fill="auto"/>
          </w:tcPr>
          <w:p w14:paraId="2C0F0872" w14:textId="77777777" w:rsidR="005C64FC" w:rsidRPr="00C83808" w:rsidRDefault="005C64FC" w:rsidP="006620C8">
            <w:r w:rsidRPr="00C83808">
              <w:t>2,4</w:t>
            </w:r>
          </w:p>
        </w:tc>
        <w:tc>
          <w:tcPr>
            <w:tcW w:w="1201" w:type="dxa"/>
            <w:shd w:val="clear" w:color="auto" w:fill="auto"/>
          </w:tcPr>
          <w:p w14:paraId="57C3B755" w14:textId="77777777" w:rsidR="005C64FC" w:rsidRPr="00C83808" w:rsidRDefault="005C64FC" w:rsidP="006620C8">
            <w:r w:rsidRPr="00C83808">
              <w:t>40110</w:t>
            </w:r>
          </w:p>
        </w:tc>
        <w:tc>
          <w:tcPr>
            <w:tcW w:w="936" w:type="dxa"/>
            <w:shd w:val="clear" w:color="auto" w:fill="auto"/>
          </w:tcPr>
          <w:p w14:paraId="0A5D2162" w14:textId="77777777" w:rsidR="005C64FC" w:rsidRPr="00C83808" w:rsidRDefault="005C64FC" w:rsidP="006620C8">
            <w:r w:rsidRPr="00C83808">
              <w:t>126</w:t>
            </w:r>
          </w:p>
        </w:tc>
        <w:tc>
          <w:tcPr>
            <w:tcW w:w="3155" w:type="dxa"/>
            <w:shd w:val="clear" w:color="auto" w:fill="auto"/>
          </w:tcPr>
          <w:p w14:paraId="31D6567D" w14:textId="04BBB91D" w:rsidR="005C64FC" w:rsidRPr="00C83808" w:rsidRDefault="005C64FC" w:rsidP="00201988">
            <w:pPr>
              <w:rPr>
                <w:bCs/>
              </w:rPr>
            </w:pPr>
            <w:r w:rsidRPr="00C83808">
              <w:rPr>
                <w:bCs/>
              </w:rPr>
              <w:t>Аналитический код вида поступлений и выбытий не соответствует КОСГУ - недопустимо</w:t>
            </w:r>
          </w:p>
        </w:tc>
      </w:tr>
      <w:tr w:rsidR="005C64FC" w:rsidRPr="00B92096" w14:paraId="4B6F2AE1" w14:textId="77777777" w:rsidTr="00462C8E">
        <w:tc>
          <w:tcPr>
            <w:tcW w:w="2977" w:type="dxa"/>
            <w:shd w:val="clear" w:color="auto" w:fill="auto"/>
          </w:tcPr>
          <w:p w14:paraId="2BCBCE93" w14:textId="77777777" w:rsidR="005C64FC" w:rsidRPr="00C83808" w:rsidRDefault="005C64FC" w:rsidP="006620C8">
            <w:r w:rsidRPr="00C83808">
              <w:t>хххх0000000000</w:t>
            </w:r>
          </w:p>
        </w:tc>
        <w:tc>
          <w:tcPr>
            <w:tcW w:w="1377" w:type="dxa"/>
            <w:shd w:val="clear" w:color="auto" w:fill="auto"/>
          </w:tcPr>
          <w:p w14:paraId="44C0A209" w14:textId="77777777" w:rsidR="005C64FC" w:rsidRPr="00C83808" w:rsidRDefault="005C64FC" w:rsidP="006620C8">
            <w:r w:rsidRPr="00C83808">
              <w:t>120</w:t>
            </w:r>
          </w:p>
        </w:tc>
        <w:tc>
          <w:tcPr>
            <w:tcW w:w="1094" w:type="dxa"/>
            <w:shd w:val="clear" w:color="auto" w:fill="auto"/>
          </w:tcPr>
          <w:p w14:paraId="2D151BCC" w14:textId="77777777" w:rsidR="005C64FC" w:rsidRPr="00C83808" w:rsidRDefault="005C64FC" w:rsidP="006620C8">
            <w:r w:rsidRPr="00C83808">
              <w:t>2,4</w:t>
            </w:r>
          </w:p>
        </w:tc>
        <w:tc>
          <w:tcPr>
            <w:tcW w:w="1201" w:type="dxa"/>
            <w:shd w:val="clear" w:color="auto" w:fill="auto"/>
          </w:tcPr>
          <w:p w14:paraId="1DD82380" w14:textId="77777777" w:rsidR="005C64FC" w:rsidRPr="00C83808" w:rsidRDefault="005C64FC" w:rsidP="006620C8">
            <w:r w:rsidRPr="00C83808">
              <w:t>40110</w:t>
            </w:r>
          </w:p>
        </w:tc>
        <w:tc>
          <w:tcPr>
            <w:tcW w:w="936" w:type="dxa"/>
            <w:shd w:val="clear" w:color="auto" w:fill="auto"/>
          </w:tcPr>
          <w:p w14:paraId="07D6966F" w14:textId="77777777" w:rsidR="005C64FC" w:rsidRPr="00C83808" w:rsidRDefault="005C64FC" w:rsidP="006620C8">
            <w:r w:rsidRPr="00C83808">
              <w:t>127</w:t>
            </w:r>
          </w:p>
        </w:tc>
        <w:tc>
          <w:tcPr>
            <w:tcW w:w="3155" w:type="dxa"/>
            <w:shd w:val="clear" w:color="auto" w:fill="auto"/>
          </w:tcPr>
          <w:p w14:paraId="4E55C4E4" w14:textId="30B950BF" w:rsidR="005C64FC" w:rsidRPr="00C83808" w:rsidRDefault="005C64FC" w:rsidP="00201988">
            <w:pPr>
              <w:rPr>
                <w:bCs/>
              </w:rPr>
            </w:pPr>
            <w:r w:rsidRPr="00C83808">
              <w:rPr>
                <w:bCs/>
              </w:rPr>
              <w:t>Аналитический код вида поступлений и выбытий не соответствует КОСГУ - недопустимо</w:t>
            </w:r>
          </w:p>
        </w:tc>
      </w:tr>
      <w:tr w:rsidR="005C64FC" w:rsidRPr="00B92096" w14:paraId="53ABC014" w14:textId="77777777" w:rsidTr="00462C8E">
        <w:tc>
          <w:tcPr>
            <w:tcW w:w="2977" w:type="dxa"/>
            <w:shd w:val="clear" w:color="auto" w:fill="auto"/>
          </w:tcPr>
          <w:p w14:paraId="02CCE198" w14:textId="77777777" w:rsidR="005C64FC" w:rsidRPr="00C83808" w:rsidRDefault="005C64FC" w:rsidP="006620C8">
            <w:r w:rsidRPr="00C83808">
              <w:t>хххх0000000000</w:t>
            </w:r>
          </w:p>
        </w:tc>
        <w:tc>
          <w:tcPr>
            <w:tcW w:w="1377" w:type="dxa"/>
            <w:shd w:val="clear" w:color="auto" w:fill="auto"/>
          </w:tcPr>
          <w:p w14:paraId="08F72E42" w14:textId="77777777" w:rsidR="005C64FC" w:rsidRPr="00C83808" w:rsidRDefault="005C64FC" w:rsidP="006620C8">
            <w:r w:rsidRPr="00C83808">
              <w:t>120</w:t>
            </w:r>
          </w:p>
        </w:tc>
        <w:tc>
          <w:tcPr>
            <w:tcW w:w="1094" w:type="dxa"/>
            <w:shd w:val="clear" w:color="auto" w:fill="auto"/>
          </w:tcPr>
          <w:p w14:paraId="0DB649A3" w14:textId="77777777" w:rsidR="005C64FC" w:rsidRPr="00C83808" w:rsidRDefault="005C64FC" w:rsidP="006620C8">
            <w:r w:rsidRPr="00C83808">
              <w:t>2,4</w:t>
            </w:r>
          </w:p>
        </w:tc>
        <w:tc>
          <w:tcPr>
            <w:tcW w:w="1201" w:type="dxa"/>
            <w:shd w:val="clear" w:color="auto" w:fill="auto"/>
          </w:tcPr>
          <w:p w14:paraId="2533AA67" w14:textId="77777777" w:rsidR="005C64FC" w:rsidRPr="00C83808" w:rsidRDefault="005C64FC" w:rsidP="006620C8">
            <w:r w:rsidRPr="00C83808">
              <w:t>40110</w:t>
            </w:r>
          </w:p>
        </w:tc>
        <w:tc>
          <w:tcPr>
            <w:tcW w:w="936" w:type="dxa"/>
            <w:shd w:val="clear" w:color="auto" w:fill="auto"/>
          </w:tcPr>
          <w:p w14:paraId="4A1D04DA" w14:textId="77777777" w:rsidR="005C64FC" w:rsidRPr="00C83808" w:rsidRDefault="005C64FC" w:rsidP="006620C8">
            <w:r w:rsidRPr="00C83808">
              <w:t>128</w:t>
            </w:r>
          </w:p>
        </w:tc>
        <w:tc>
          <w:tcPr>
            <w:tcW w:w="3155" w:type="dxa"/>
            <w:shd w:val="clear" w:color="auto" w:fill="auto"/>
          </w:tcPr>
          <w:p w14:paraId="564FEFB4" w14:textId="505B869A" w:rsidR="005C64FC" w:rsidRPr="00C83808" w:rsidRDefault="005C64FC" w:rsidP="00201988">
            <w:pPr>
              <w:rPr>
                <w:bCs/>
              </w:rPr>
            </w:pPr>
            <w:r w:rsidRPr="00C83808">
              <w:rPr>
                <w:bCs/>
              </w:rPr>
              <w:t>Аналитический код вида поступлений и выбытий не соответствует КОСГУ - недопустимо</w:t>
            </w:r>
          </w:p>
        </w:tc>
      </w:tr>
      <w:tr w:rsidR="005C64FC" w:rsidRPr="00B92096" w14:paraId="7532BE74" w14:textId="77777777" w:rsidTr="00462C8E">
        <w:tc>
          <w:tcPr>
            <w:tcW w:w="2977" w:type="dxa"/>
            <w:shd w:val="clear" w:color="auto" w:fill="auto"/>
          </w:tcPr>
          <w:p w14:paraId="7EF4AA7C" w14:textId="77777777" w:rsidR="005C64FC" w:rsidRPr="00C83808" w:rsidRDefault="005C64FC" w:rsidP="006620C8">
            <w:r w:rsidRPr="00C83808">
              <w:t>хххх0000000000</w:t>
            </w:r>
          </w:p>
        </w:tc>
        <w:tc>
          <w:tcPr>
            <w:tcW w:w="1377" w:type="dxa"/>
            <w:shd w:val="clear" w:color="auto" w:fill="auto"/>
          </w:tcPr>
          <w:p w14:paraId="0B3D547B" w14:textId="77777777" w:rsidR="005C64FC" w:rsidRPr="00C83808" w:rsidRDefault="005C64FC" w:rsidP="006620C8">
            <w:r w:rsidRPr="00C83808">
              <w:t>120</w:t>
            </w:r>
          </w:p>
        </w:tc>
        <w:tc>
          <w:tcPr>
            <w:tcW w:w="1094" w:type="dxa"/>
            <w:shd w:val="clear" w:color="auto" w:fill="auto"/>
          </w:tcPr>
          <w:p w14:paraId="4ADEA8DB" w14:textId="77777777" w:rsidR="005C64FC" w:rsidRPr="00C83808" w:rsidRDefault="005C64FC" w:rsidP="006620C8">
            <w:r w:rsidRPr="00C83808">
              <w:t>2,4</w:t>
            </w:r>
          </w:p>
        </w:tc>
        <w:tc>
          <w:tcPr>
            <w:tcW w:w="1201" w:type="dxa"/>
            <w:shd w:val="clear" w:color="auto" w:fill="auto"/>
          </w:tcPr>
          <w:p w14:paraId="5B00BFE9" w14:textId="77777777" w:rsidR="005C64FC" w:rsidRPr="00C83808" w:rsidRDefault="005C64FC" w:rsidP="006620C8">
            <w:r w:rsidRPr="00C83808">
              <w:t>40110</w:t>
            </w:r>
          </w:p>
        </w:tc>
        <w:tc>
          <w:tcPr>
            <w:tcW w:w="936" w:type="dxa"/>
            <w:shd w:val="clear" w:color="auto" w:fill="auto"/>
          </w:tcPr>
          <w:p w14:paraId="46CF2C21" w14:textId="77777777" w:rsidR="005C64FC" w:rsidRPr="00C83808" w:rsidRDefault="005C64FC" w:rsidP="006620C8">
            <w:r w:rsidRPr="00C83808">
              <w:t>129</w:t>
            </w:r>
          </w:p>
        </w:tc>
        <w:tc>
          <w:tcPr>
            <w:tcW w:w="3155" w:type="dxa"/>
            <w:shd w:val="clear" w:color="auto" w:fill="auto"/>
          </w:tcPr>
          <w:p w14:paraId="14DCC9B4" w14:textId="6247AC44" w:rsidR="005C64FC" w:rsidRPr="00C83808" w:rsidRDefault="005C64FC" w:rsidP="00201988">
            <w:pPr>
              <w:rPr>
                <w:bCs/>
              </w:rPr>
            </w:pPr>
            <w:r w:rsidRPr="00C83808">
              <w:rPr>
                <w:bCs/>
              </w:rPr>
              <w:t>Аналитический код вида поступлений и выбытий не соответствует КОСГУ - недопустимо</w:t>
            </w:r>
          </w:p>
        </w:tc>
      </w:tr>
      <w:tr w:rsidR="00714894" w:rsidRPr="00B92096" w14:paraId="6C124782"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36C14D98" w14:textId="77777777" w:rsidR="00714894" w:rsidRPr="00C83808" w:rsidRDefault="00714894" w:rsidP="003D2CE3">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0CA97F6" w14:textId="77777777" w:rsidR="00714894" w:rsidRPr="00C83808" w:rsidRDefault="00714894" w:rsidP="003D2CE3">
            <w:r w:rsidRPr="00C83808">
              <w:t>120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673486BD" w14:textId="77777777" w:rsidR="00714894" w:rsidRPr="00C83808" w:rsidRDefault="00714894" w:rsidP="003D2CE3">
            <w:r w:rsidRPr="00C83808">
              <w:t>2,4</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652200B6" w14:textId="77777777" w:rsidR="00714894" w:rsidRPr="00C83808" w:rsidRDefault="00714894" w:rsidP="003D2CE3">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64823037" w14:textId="77777777" w:rsidR="00714894" w:rsidRPr="00714894" w:rsidRDefault="00714894" w:rsidP="00714894">
            <w:pPr>
              <w:rPr>
                <w:lang w:val="en-US"/>
              </w:rPr>
            </w:pPr>
            <w:r w:rsidRPr="00C83808">
              <w:t>12</w:t>
            </w:r>
            <w:r>
              <w:rPr>
                <w:lang w:val="en-US"/>
              </w:rPr>
              <w:t>K</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71808F9C" w14:textId="72A8A33D" w:rsidR="00714894" w:rsidRPr="00C83808" w:rsidRDefault="00714894" w:rsidP="00201988">
            <w:pPr>
              <w:rPr>
                <w:bCs/>
              </w:rPr>
            </w:pPr>
            <w:r w:rsidRPr="00C83808">
              <w:rPr>
                <w:bCs/>
              </w:rPr>
              <w:t>Аналитический код вида поступлений и выбытий не соответствует КОСГУ - недопустимо</w:t>
            </w:r>
          </w:p>
        </w:tc>
      </w:tr>
      <w:tr w:rsidR="0016791E" w:rsidRPr="00B92096" w14:paraId="671A21AD" w14:textId="77777777" w:rsidTr="0016791E">
        <w:tc>
          <w:tcPr>
            <w:tcW w:w="2977" w:type="dxa"/>
            <w:tcBorders>
              <w:top w:val="single" w:sz="4" w:space="0" w:color="auto"/>
              <w:left w:val="single" w:sz="4" w:space="0" w:color="auto"/>
              <w:bottom w:val="single" w:sz="4" w:space="0" w:color="auto"/>
              <w:right w:val="single" w:sz="4" w:space="0" w:color="auto"/>
            </w:tcBorders>
            <w:shd w:val="clear" w:color="auto" w:fill="auto"/>
          </w:tcPr>
          <w:p w14:paraId="3D1F7DEF" w14:textId="77777777" w:rsidR="0016791E" w:rsidRPr="00C83808" w:rsidRDefault="0016791E" w:rsidP="00FF7C94">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C2F16F5" w14:textId="77777777" w:rsidR="0016791E" w:rsidRPr="00C83808" w:rsidRDefault="0016791E" w:rsidP="00FF7C94">
            <w:r w:rsidRPr="00C83808">
              <w:t>120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3590ACBE" w14:textId="784A3104" w:rsidR="0016791E" w:rsidRPr="00C83808" w:rsidRDefault="0016791E" w:rsidP="0016791E">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0A3FB2B1" w14:textId="77777777" w:rsidR="0016791E" w:rsidRPr="00C83808" w:rsidRDefault="0016791E" w:rsidP="00FF7C94">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48B6F695" w14:textId="155E816D" w:rsidR="0016791E" w:rsidRPr="0016791E" w:rsidRDefault="0016791E" w:rsidP="0016791E">
            <w:pPr>
              <w:rPr>
                <w:lang w:val="en-US"/>
              </w:rPr>
            </w:pPr>
            <w:r w:rsidRPr="00C83808">
              <w:t>12</w:t>
            </w:r>
            <w:r>
              <w:rPr>
                <w:lang w:val="en-US"/>
              </w:rPr>
              <w:t>T</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2E1E9A81" w14:textId="77777777" w:rsidR="0016791E" w:rsidRPr="00C83808" w:rsidRDefault="0016791E" w:rsidP="00FF7C94">
            <w:pPr>
              <w:rPr>
                <w:bCs/>
              </w:rPr>
            </w:pPr>
            <w:r w:rsidRPr="00C83808">
              <w:rPr>
                <w:bCs/>
              </w:rPr>
              <w:t>Аналитический код вида поступлений и выбытий не соответствует КОСГУ - недопустимо</w:t>
            </w:r>
          </w:p>
        </w:tc>
      </w:tr>
      <w:tr w:rsidR="00302DFB" w:rsidRPr="00B92096" w14:paraId="0CC87DB0" w14:textId="77777777" w:rsidTr="00462C8E">
        <w:tc>
          <w:tcPr>
            <w:tcW w:w="2977" w:type="dxa"/>
            <w:shd w:val="clear" w:color="auto" w:fill="auto"/>
          </w:tcPr>
          <w:p w14:paraId="144E3F8A" w14:textId="77777777" w:rsidR="00302DFB" w:rsidRPr="00C83808" w:rsidRDefault="00302DFB" w:rsidP="00302DFB">
            <w:r w:rsidRPr="00C83808">
              <w:t>хххх0000000000</w:t>
            </w:r>
          </w:p>
        </w:tc>
        <w:tc>
          <w:tcPr>
            <w:tcW w:w="1377" w:type="dxa"/>
            <w:shd w:val="clear" w:color="auto" w:fill="auto"/>
          </w:tcPr>
          <w:p w14:paraId="18E8479C" w14:textId="77777777" w:rsidR="00302DFB" w:rsidRPr="00C83808" w:rsidRDefault="00302DFB" w:rsidP="00302DFB">
            <w:r w:rsidRPr="00C83808">
              <w:t>130</w:t>
            </w:r>
          </w:p>
        </w:tc>
        <w:tc>
          <w:tcPr>
            <w:tcW w:w="1094" w:type="dxa"/>
            <w:shd w:val="clear" w:color="auto" w:fill="auto"/>
          </w:tcPr>
          <w:p w14:paraId="220FE12C" w14:textId="77777777" w:rsidR="00302DFB" w:rsidRPr="00C83808" w:rsidRDefault="00302DFB" w:rsidP="00302DFB">
            <w:r w:rsidRPr="00C83808">
              <w:t>2, 4, 7</w:t>
            </w:r>
          </w:p>
        </w:tc>
        <w:tc>
          <w:tcPr>
            <w:tcW w:w="1201" w:type="dxa"/>
            <w:shd w:val="clear" w:color="auto" w:fill="auto"/>
          </w:tcPr>
          <w:p w14:paraId="563E22FC" w14:textId="77777777" w:rsidR="00302DFB" w:rsidRPr="00C83808" w:rsidRDefault="00302DFB" w:rsidP="00302DFB">
            <w:r w:rsidRPr="00C83808">
              <w:t>40110</w:t>
            </w:r>
          </w:p>
        </w:tc>
        <w:tc>
          <w:tcPr>
            <w:tcW w:w="936" w:type="dxa"/>
            <w:shd w:val="clear" w:color="auto" w:fill="auto"/>
          </w:tcPr>
          <w:p w14:paraId="28D0FAC2" w14:textId="77777777" w:rsidR="00302DFB" w:rsidRPr="00C83808" w:rsidRDefault="00302DFB" w:rsidP="00302DFB">
            <w:r w:rsidRPr="00C83808">
              <w:t>131</w:t>
            </w:r>
          </w:p>
        </w:tc>
        <w:tc>
          <w:tcPr>
            <w:tcW w:w="3155" w:type="dxa"/>
            <w:shd w:val="clear" w:color="auto" w:fill="auto"/>
          </w:tcPr>
          <w:p w14:paraId="7430BCD0" w14:textId="4A8B42A3" w:rsidR="00302DFB" w:rsidRPr="00C83808" w:rsidRDefault="00302DFB" w:rsidP="00201988">
            <w:pPr>
              <w:rPr>
                <w:bCs/>
              </w:rPr>
            </w:pPr>
            <w:r w:rsidRPr="00C83808">
              <w:rPr>
                <w:bCs/>
              </w:rPr>
              <w:t>Аналитический код вида поступлений и выбытий не соответствует КОСГУ - недопустимо</w:t>
            </w:r>
          </w:p>
        </w:tc>
      </w:tr>
      <w:tr w:rsidR="00302DFB" w:rsidRPr="00B92096" w14:paraId="0C21F203"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028A81D0" w14:textId="77777777" w:rsidR="00302DFB" w:rsidRPr="00C83808" w:rsidRDefault="00302DFB" w:rsidP="00302DFB">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6A2B6DF" w14:textId="77777777" w:rsidR="00302DFB" w:rsidRPr="00E4378E" w:rsidRDefault="00302DFB" w:rsidP="00302DFB">
            <w:pPr>
              <w:rPr>
                <w:highlight w:val="yellow"/>
              </w:rPr>
            </w:pPr>
            <w:r w:rsidRPr="00E4378E">
              <w:t>440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7B4E463A" w14:textId="77777777" w:rsidR="00302DFB" w:rsidRPr="00C83808" w:rsidRDefault="00302DFB" w:rsidP="00302DFB">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04E91F47" w14:textId="77777777" w:rsidR="00302DFB" w:rsidRPr="00C83808" w:rsidRDefault="00302DFB" w:rsidP="00302DFB">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7E61922C" w14:textId="77777777" w:rsidR="00302DFB" w:rsidRPr="00C83808" w:rsidRDefault="00302DFB" w:rsidP="00302DFB">
            <w:r w:rsidRPr="00C83808">
              <w:t>131</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0031A8B6" w14:textId="5B883B35" w:rsidR="00302DFB" w:rsidRPr="00C83808" w:rsidRDefault="00302DFB" w:rsidP="00201988">
            <w:pPr>
              <w:rPr>
                <w:bCs/>
              </w:rPr>
            </w:pPr>
            <w:r w:rsidRPr="00C83808">
              <w:rPr>
                <w:bCs/>
              </w:rPr>
              <w:t>Аналитический код вида поступлений и выбытий не соответствует КОСГУ - недопустимо</w:t>
            </w:r>
          </w:p>
        </w:tc>
      </w:tr>
      <w:tr w:rsidR="00302DFB" w:rsidRPr="00B92096" w14:paraId="78C6B4D5" w14:textId="77777777" w:rsidTr="00462C8E">
        <w:tc>
          <w:tcPr>
            <w:tcW w:w="2977" w:type="dxa"/>
            <w:shd w:val="clear" w:color="auto" w:fill="auto"/>
          </w:tcPr>
          <w:p w14:paraId="0D4E10CC" w14:textId="77777777" w:rsidR="00302DFB" w:rsidRPr="00C83808" w:rsidRDefault="00302DFB" w:rsidP="00302DFB">
            <w:r w:rsidRPr="00C83808">
              <w:t>хххх0000000000</w:t>
            </w:r>
          </w:p>
        </w:tc>
        <w:tc>
          <w:tcPr>
            <w:tcW w:w="1377" w:type="dxa"/>
            <w:shd w:val="clear" w:color="auto" w:fill="auto"/>
          </w:tcPr>
          <w:p w14:paraId="06E70A57" w14:textId="77777777" w:rsidR="00302DFB" w:rsidRPr="00C83808" w:rsidRDefault="00302DFB" w:rsidP="00302DFB">
            <w:r w:rsidRPr="00C83808">
              <w:t>130</w:t>
            </w:r>
          </w:p>
        </w:tc>
        <w:tc>
          <w:tcPr>
            <w:tcW w:w="1094" w:type="dxa"/>
            <w:shd w:val="clear" w:color="auto" w:fill="auto"/>
          </w:tcPr>
          <w:p w14:paraId="68846494" w14:textId="77777777" w:rsidR="00302DFB" w:rsidRPr="00C83808" w:rsidRDefault="00302DFB" w:rsidP="00302DFB">
            <w:r w:rsidRPr="00C83808">
              <w:t>2, 4, 7</w:t>
            </w:r>
          </w:p>
        </w:tc>
        <w:tc>
          <w:tcPr>
            <w:tcW w:w="1201" w:type="dxa"/>
            <w:shd w:val="clear" w:color="auto" w:fill="auto"/>
          </w:tcPr>
          <w:p w14:paraId="3A1364D0" w14:textId="77777777" w:rsidR="00302DFB" w:rsidRPr="00C83808" w:rsidRDefault="00302DFB" w:rsidP="00302DFB">
            <w:r w:rsidRPr="00C83808">
              <w:t>40110</w:t>
            </w:r>
          </w:p>
        </w:tc>
        <w:tc>
          <w:tcPr>
            <w:tcW w:w="936" w:type="dxa"/>
            <w:shd w:val="clear" w:color="auto" w:fill="auto"/>
          </w:tcPr>
          <w:p w14:paraId="150F4F10" w14:textId="77777777" w:rsidR="00302DFB" w:rsidRPr="00C83808" w:rsidRDefault="00302DFB" w:rsidP="00302DFB">
            <w:r w:rsidRPr="00C83808">
              <w:t>132</w:t>
            </w:r>
          </w:p>
        </w:tc>
        <w:tc>
          <w:tcPr>
            <w:tcW w:w="3155" w:type="dxa"/>
            <w:shd w:val="clear" w:color="auto" w:fill="auto"/>
          </w:tcPr>
          <w:p w14:paraId="0758E7F1" w14:textId="145451D9" w:rsidR="00302DFB" w:rsidRPr="00C83808" w:rsidRDefault="00302DFB" w:rsidP="00201988">
            <w:pPr>
              <w:rPr>
                <w:bCs/>
              </w:rPr>
            </w:pPr>
            <w:r w:rsidRPr="00C83808">
              <w:rPr>
                <w:bCs/>
              </w:rPr>
              <w:t>Аналитический код вида поступлений и выбытий не соответствует КОСГУ - недопустимо</w:t>
            </w:r>
          </w:p>
        </w:tc>
      </w:tr>
      <w:tr w:rsidR="00302DFB" w:rsidRPr="00B92096" w14:paraId="2D9C97C0" w14:textId="77777777" w:rsidTr="00462C8E">
        <w:tc>
          <w:tcPr>
            <w:tcW w:w="2977" w:type="dxa"/>
            <w:shd w:val="clear" w:color="auto" w:fill="auto"/>
          </w:tcPr>
          <w:p w14:paraId="7A1436A0" w14:textId="77777777" w:rsidR="00302DFB" w:rsidRPr="00C83808" w:rsidRDefault="00302DFB" w:rsidP="00302DFB">
            <w:r w:rsidRPr="00C83808">
              <w:lastRenderedPageBreak/>
              <w:t>хххх0000000000</w:t>
            </w:r>
          </w:p>
        </w:tc>
        <w:tc>
          <w:tcPr>
            <w:tcW w:w="1377" w:type="dxa"/>
            <w:shd w:val="clear" w:color="auto" w:fill="auto"/>
          </w:tcPr>
          <w:p w14:paraId="7480A403" w14:textId="77777777" w:rsidR="00302DFB" w:rsidRPr="00C83808" w:rsidRDefault="00302DFB" w:rsidP="00302DFB">
            <w:r w:rsidRPr="00C83808">
              <w:t>130</w:t>
            </w:r>
          </w:p>
        </w:tc>
        <w:tc>
          <w:tcPr>
            <w:tcW w:w="1094" w:type="dxa"/>
            <w:shd w:val="clear" w:color="auto" w:fill="auto"/>
          </w:tcPr>
          <w:p w14:paraId="06210C17" w14:textId="77777777" w:rsidR="00302DFB" w:rsidRPr="00C83808" w:rsidRDefault="00302DFB" w:rsidP="00302DFB">
            <w:r w:rsidRPr="00C83808">
              <w:t>2, 4, 7</w:t>
            </w:r>
          </w:p>
        </w:tc>
        <w:tc>
          <w:tcPr>
            <w:tcW w:w="1201" w:type="dxa"/>
            <w:shd w:val="clear" w:color="auto" w:fill="auto"/>
          </w:tcPr>
          <w:p w14:paraId="3CD991B7" w14:textId="77777777" w:rsidR="00302DFB" w:rsidRPr="00C83808" w:rsidRDefault="00302DFB" w:rsidP="00302DFB">
            <w:r w:rsidRPr="00C83808">
              <w:t>40110</w:t>
            </w:r>
          </w:p>
        </w:tc>
        <w:tc>
          <w:tcPr>
            <w:tcW w:w="936" w:type="dxa"/>
            <w:shd w:val="clear" w:color="auto" w:fill="auto"/>
          </w:tcPr>
          <w:p w14:paraId="01B7FEA3" w14:textId="77777777" w:rsidR="00302DFB" w:rsidRPr="00C83808" w:rsidRDefault="00302DFB" w:rsidP="00302DFB">
            <w:r w:rsidRPr="00C83808">
              <w:t>13</w:t>
            </w:r>
            <w:r>
              <w:t>3</w:t>
            </w:r>
          </w:p>
        </w:tc>
        <w:tc>
          <w:tcPr>
            <w:tcW w:w="3155" w:type="dxa"/>
            <w:shd w:val="clear" w:color="auto" w:fill="auto"/>
          </w:tcPr>
          <w:p w14:paraId="0AB06EF0" w14:textId="01D4B366" w:rsidR="00302DFB" w:rsidRPr="00C83808" w:rsidRDefault="00302DFB" w:rsidP="00201988">
            <w:pPr>
              <w:rPr>
                <w:bCs/>
              </w:rPr>
            </w:pPr>
            <w:r w:rsidRPr="00C83808">
              <w:rPr>
                <w:bCs/>
              </w:rPr>
              <w:t>Аналитический код вида поступлений и выбытий не соответствует КОСГУ - недопустимо</w:t>
            </w:r>
          </w:p>
        </w:tc>
      </w:tr>
      <w:tr w:rsidR="00302DFB" w:rsidRPr="00B92096" w14:paraId="0EF17AF4" w14:textId="77777777" w:rsidTr="00462C8E">
        <w:tc>
          <w:tcPr>
            <w:tcW w:w="2977" w:type="dxa"/>
            <w:shd w:val="clear" w:color="auto" w:fill="auto"/>
          </w:tcPr>
          <w:p w14:paraId="6B7671D0" w14:textId="77777777" w:rsidR="00302DFB" w:rsidRPr="00C83808" w:rsidRDefault="00302DFB" w:rsidP="00302DFB">
            <w:r w:rsidRPr="00C83808">
              <w:t>хххх0000000000</w:t>
            </w:r>
          </w:p>
        </w:tc>
        <w:tc>
          <w:tcPr>
            <w:tcW w:w="1377" w:type="dxa"/>
            <w:shd w:val="clear" w:color="auto" w:fill="auto"/>
          </w:tcPr>
          <w:p w14:paraId="39F917AF" w14:textId="77777777" w:rsidR="00302DFB" w:rsidRPr="007C3CF3" w:rsidRDefault="00302DFB" w:rsidP="00302DFB">
            <w:r w:rsidRPr="00C83808">
              <w:t>130</w:t>
            </w:r>
          </w:p>
        </w:tc>
        <w:tc>
          <w:tcPr>
            <w:tcW w:w="1094" w:type="dxa"/>
            <w:shd w:val="clear" w:color="auto" w:fill="auto"/>
          </w:tcPr>
          <w:p w14:paraId="240E7203" w14:textId="6AB27F4E" w:rsidR="00302DFB" w:rsidRPr="00C83808" w:rsidRDefault="00302DFB" w:rsidP="00302DFB">
            <w:r w:rsidRPr="00C83808">
              <w:t xml:space="preserve">2, 4, </w:t>
            </w:r>
            <w:r>
              <w:t>5,</w:t>
            </w:r>
            <w:r w:rsidR="003305FC">
              <w:t xml:space="preserve"> 6,</w:t>
            </w:r>
            <w:r>
              <w:t xml:space="preserve"> </w:t>
            </w:r>
            <w:r w:rsidRPr="00C83808">
              <w:t>7</w:t>
            </w:r>
          </w:p>
        </w:tc>
        <w:tc>
          <w:tcPr>
            <w:tcW w:w="1201" w:type="dxa"/>
            <w:shd w:val="clear" w:color="auto" w:fill="auto"/>
          </w:tcPr>
          <w:p w14:paraId="5938A3F9" w14:textId="77777777" w:rsidR="00302DFB" w:rsidRPr="00C83808" w:rsidRDefault="00302DFB" w:rsidP="00302DFB">
            <w:r w:rsidRPr="00C83808">
              <w:t>40110</w:t>
            </w:r>
          </w:p>
        </w:tc>
        <w:tc>
          <w:tcPr>
            <w:tcW w:w="936" w:type="dxa"/>
            <w:shd w:val="clear" w:color="auto" w:fill="auto"/>
          </w:tcPr>
          <w:p w14:paraId="6CF75ADA" w14:textId="77777777" w:rsidR="00302DFB" w:rsidRPr="00C83808" w:rsidRDefault="00302DFB" w:rsidP="00302DFB">
            <w:r w:rsidRPr="00C83808">
              <w:t>134</w:t>
            </w:r>
          </w:p>
        </w:tc>
        <w:tc>
          <w:tcPr>
            <w:tcW w:w="3155" w:type="dxa"/>
            <w:shd w:val="clear" w:color="auto" w:fill="auto"/>
          </w:tcPr>
          <w:p w14:paraId="68653D67" w14:textId="57F3010F" w:rsidR="00302DFB" w:rsidRPr="00C83808" w:rsidRDefault="00302DFB" w:rsidP="00201988">
            <w:pPr>
              <w:rPr>
                <w:bCs/>
              </w:rPr>
            </w:pPr>
            <w:r w:rsidRPr="00C83808">
              <w:rPr>
                <w:bCs/>
              </w:rPr>
              <w:t>Аналитический код вида поступлений и выбытий не соответствует КОСГУ - недопустимо</w:t>
            </w:r>
          </w:p>
        </w:tc>
      </w:tr>
      <w:tr w:rsidR="00302DFB" w:rsidRPr="00B92096" w14:paraId="4C1B45E6" w14:textId="77777777" w:rsidTr="00462C8E">
        <w:tc>
          <w:tcPr>
            <w:tcW w:w="2977" w:type="dxa"/>
            <w:shd w:val="clear" w:color="auto" w:fill="auto"/>
          </w:tcPr>
          <w:p w14:paraId="610690A5" w14:textId="77777777" w:rsidR="00302DFB" w:rsidRPr="00C83808" w:rsidRDefault="00302DFB" w:rsidP="00302DFB">
            <w:r w:rsidRPr="00C83808">
              <w:t>хххх0000000000</w:t>
            </w:r>
          </w:p>
        </w:tc>
        <w:tc>
          <w:tcPr>
            <w:tcW w:w="1377" w:type="dxa"/>
            <w:shd w:val="clear" w:color="auto" w:fill="auto"/>
          </w:tcPr>
          <w:p w14:paraId="53E7F803" w14:textId="77777777" w:rsidR="00302DFB" w:rsidRPr="00C83808" w:rsidRDefault="00302DFB" w:rsidP="00302DFB">
            <w:r w:rsidRPr="00C83808">
              <w:t>130</w:t>
            </w:r>
          </w:p>
        </w:tc>
        <w:tc>
          <w:tcPr>
            <w:tcW w:w="1094" w:type="dxa"/>
            <w:shd w:val="clear" w:color="auto" w:fill="auto"/>
          </w:tcPr>
          <w:p w14:paraId="05225E6A" w14:textId="77777777" w:rsidR="00302DFB" w:rsidRPr="00C83808" w:rsidRDefault="00302DFB" w:rsidP="00302DFB">
            <w:r w:rsidRPr="00C83808">
              <w:t>2, 4, 7</w:t>
            </w:r>
          </w:p>
        </w:tc>
        <w:tc>
          <w:tcPr>
            <w:tcW w:w="1201" w:type="dxa"/>
            <w:shd w:val="clear" w:color="auto" w:fill="auto"/>
          </w:tcPr>
          <w:p w14:paraId="128CBB63" w14:textId="77777777" w:rsidR="00302DFB" w:rsidRPr="00C83808" w:rsidRDefault="00302DFB" w:rsidP="00302DFB">
            <w:r w:rsidRPr="00C83808">
              <w:t>40110</w:t>
            </w:r>
          </w:p>
        </w:tc>
        <w:tc>
          <w:tcPr>
            <w:tcW w:w="936" w:type="dxa"/>
            <w:shd w:val="clear" w:color="auto" w:fill="auto"/>
          </w:tcPr>
          <w:p w14:paraId="3BFD8541" w14:textId="77777777" w:rsidR="00302DFB" w:rsidRPr="00C83808" w:rsidRDefault="00302DFB" w:rsidP="00302DFB">
            <w:r w:rsidRPr="00C83808">
              <w:t>135</w:t>
            </w:r>
          </w:p>
        </w:tc>
        <w:tc>
          <w:tcPr>
            <w:tcW w:w="3155" w:type="dxa"/>
            <w:shd w:val="clear" w:color="auto" w:fill="auto"/>
          </w:tcPr>
          <w:p w14:paraId="07EDE29D" w14:textId="207C6E5A" w:rsidR="00302DFB" w:rsidRPr="00C83808" w:rsidRDefault="00302DFB" w:rsidP="00201988">
            <w:pPr>
              <w:rPr>
                <w:bCs/>
              </w:rPr>
            </w:pPr>
            <w:r w:rsidRPr="00C83808">
              <w:rPr>
                <w:bCs/>
              </w:rPr>
              <w:t>Аналитический код вида поступлений и выбытий не соответствует КОСГУ - недопустимо</w:t>
            </w:r>
          </w:p>
        </w:tc>
      </w:tr>
      <w:tr w:rsidR="00302DFB" w:rsidRPr="00B92096" w14:paraId="16D1D14D"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4D55707B" w14:textId="77777777" w:rsidR="00302DFB" w:rsidRPr="00C83808" w:rsidRDefault="00302DFB" w:rsidP="00302DFB">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1C8F60C" w14:textId="77777777" w:rsidR="00302DFB" w:rsidRPr="00C83808" w:rsidRDefault="00302DFB" w:rsidP="00302DFB">
            <w:r w:rsidRPr="00C83808">
              <w:t>130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7594229E" w14:textId="77777777" w:rsidR="00302DFB" w:rsidRPr="00C83808" w:rsidRDefault="00302DFB" w:rsidP="00302DFB">
            <w:r>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4F00F5B1" w14:textId="77777777" w:rsidR="00302DFB" w:rsidRPr="00C83808" w:rsidRDefault="00302DFB" w:rsidP="00302DFB">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72DE6F86" w14:textId="77777777" w:rsidR="00302DFB" w:rsidRPr="00C83808" w:rsidRDefault="00302DFB" w:rsidP="00302DFB">
            <w:r w:rsidRPr="00C83808">
              <w:t>13</w:t>
            </w:r>
            <w:r>
              <w:t>8</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5A695AEB" w14:textId="60A22B44" w:rsidR="00302DFB" w:rsidRPr="00C83808" w:rsidRDefault="00302DFB"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585850AD"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0A5727FB"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CA573B7" w14:textId="77777777" w:rsidR="00462C8E" w:rsidRPr="00C83808" w:rsidRDefault="00462C8E" w:rsidP="00462C8E">
            <w:r w:rsidRPr="00C83808">
              <w:t>130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025521C7" w14:textId="77777777" w:rsidR="00462C8E" w:rsidRDefault="00462C8E" w:rsidP="00462C8E">
            <w:r w:rsidRPr="00C83808">
              <w:t xml:space="preserve">2, 4, </w:t>
            </w:r>
            <w:r>
              <w:t xml:space="preserve">5, </w:t>
            </w:r>
            <w:r w:rsidRPr="00C83808">
              <w:t>7</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16FD9128"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18B6786A" w14:textId="77777777" w:rsidR="00462C8E" w:rsidRPr="00C83808" w:rsidRDefault="00462C8E" w:rsidP="00462C8E">
            <w:r w:rsidRPr="00C83808">
              <w:t>13</w:t>
            </w:r>
            <w:r>
              <w:t>9</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2B362C90" w14:textId="4862AEDD"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03A141D4" w14:textId="77777777" w:rsidTr="00462C8E">
        <w:tc>
          <w:tcPr>
            <w:tcW w:w="2977" w:type="dxa"/>
            <w:shd w:val="clear" w:color="auto" w:fill="auto"/>
          </w:tcPr>
          <w:p w14:paraId="4F1BD7CF" w14:textId="77777777" w:rsidR="00462C8E" w:rsidRPr="00C83808" w:rsidRDefault="00462C8E" w:rsidP="00462C8E">
            <w:r w:rsidRPr="00C83808">
              <w:t>хххх0000000000</w:t>
            </w:r>
          </w:p>
        </w:tc>
        <w:tc>
          <w:tcPr>
            <w:tcW w:w="1377" w:type="dxa"/>
            <w:shd w:val="clear" w:color="auto" w:fill="auto"/>
          </w:tcPr>
          <w:p w14:paraId="7A330DAB" w14:textId="77777777" w:rsidR="00462C8E" w:rsidRPr="00C83808" w:rsidRDefault="00462C8E" w:rsidP="00462C8E">
            <w:r w:rsidRPr="00C83808">
              <w:t>140</w:t>
            </w:r>
          </w:p>
        </w:tc>
        <w:tc>
          <w:tcPr>
            <w:tcW w:w="1094" w:type="dxa"/>
            <w:shd w:val="clear" w:color="auto" w:fill="auto"/>
          </w:tcPr>
          <w:p w14:paraId="13A0416D" w14:textId="77777777" w:rsidR="00462C8E" w:rsidRPr="00C83808" w:rsidRDefault="00462C8E" w:rsidP="00462C8E">
            <w:r w:rsidRPr="00C83808">
              <w:t>2</w:t>
            </w:r>
          </w:p>
        </w:tc>
        <w:tc>
          <w:tcPr>
            <w:tcW w:w="1201" w:type="dxa"/>
            <w:shd w:val="clear" w:color="auto" w:fill="auto"/>
          </w:tcPr>
          <w:p w14:paraId="05FAA015" w14:textId="77777777" w:rsidR="00462C8E" w:rsidRPr="00C83808" w:rsidRDefault="00462C8E" w:rsidP="00462C8E">
            <w:r w:rsidRPr="00C83808">
              <w:t>40110</w:t>
            </w:r>
          </w:p>
        </w:tc>
        <w:tc>
          <w:tcPr>
            <w:tcW w:w="936" w:type="dxa"/>
            <w:shd w:val="clear" w:color="auto" w:fill="auto"/>
          </w:tcPr>
          <w:p w14:paraId="7ADC02EB" w14:textId="77777777" w:rsidR="00462C8E" w:rsidRPr="00C83808" w:rsidRDefault="00462C8E" w:rsidP="00462C8E">
            <w:r w:rsidRPr="00C83808">
              <w:t>141</w:t>
            </w:r>
          </w:p>
        </w:tc>
        <w:tc>
          <w:tcPr>
            <w:tcW w:w="3155" w:type="dxa"/>
            <w:shd w:val="clear" w:color="auto" w:fill="auto"/>
          </w:tcPr>
          <w:p w14:paraId="6568E189" w14:textId="004A61B7"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C376B9" w:rsidRPr="00B92096" w14:paraId="7DF9EE77" w14:textId="77777777" w:rsidTr="00C376B9">
        <w:tc>
          <w:tcPr>
            <w:tcW w:w="2977" w:type="dxa"/>
            <w:tcBorders>
              <w:top w:val="single" w:sz="4" w:space="0" w:color="auto"/>
              <w:left w:val="single" w:sz="4" w:space="0" w:color="auto"/>
              <w:bottom w:val="single" w:sz="4" w:space="0" w:color="auto"/>
              <w:right w:val="single" w:sz="4" w:space="0" w:color="auto"/>
            </w:tcBorders>
            <w:shd w:val="clear" w:color="auto" w:fill="auto"/>
          </w:tcPr>
          <w:p w14:paraId="5C671B8F" w14:textId="77777777" w:rsidR="00C376B9" w:rsidRPr="00C83808" w:rsidRDefault="00C376B9" w:rsidP="00C376B9">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A9929F7" w14:textId="77777777" w:rsidR="00C376B9" w:rsidRPr="00C83808" w:rsidRDefault="00C376B9" w:rsidP="00C376B9">
            <w:r w:rsidRPr="00C83808">
              <w:t>140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60EBF3F2" w14:textId="77777777" w:rsidR="00C376B9" w:rsidRPr="00C83808" w:rsidRDefault="00C376B9" w:rsidP="00C376B9">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56FA77A2" w14:textId="77777777" w:rsidR="00C376B9" w:rsidRPr="00C83808" w:rsidRDefault="00C376B9" w:rsidP="00C376B9">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61CC7131" w14:textId="77777777" w:rsidR="00C376B9" w:rsidRPr="00C83808" w:rsidRDefault="00C376B9" w:rsidP="00C376B9">
            <w:r w:rsidRPr="00C83808">
              <w:t>14</w:t>
            </w:r>
            <w:r>
              <w:t>2</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7B1F61DA" w14:textId="40936161" w:rsidR="00C376B9" w:rsidRPr="00C83808" w:rsidRDefault="00C376B9"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662488D1" w14:textId="77777777" w:rsidTr="00462C8E">
        <w:tc>
          <w:tcPr>
            <w:tcW w:w="2977" w:type="dxa"/>
            <w:shd w:val="clear" w:color="auto" w:fill="auto"/>
          </w:tcPr>
          <w:p w14:paraId="783E383F" w14:textId="77777777" w:rsidR="00462C8E" w:rsidRPr="00C83808" w:rsidRDefault="00462C8E" w:rsidP="00462C8E">
            <w:r w:rsidRPr="00C83808">
              <w:t>хххх0000000000</w:t>
            </w:r>
          </w:p>
        </w:tc>
        <w:tc>
          <w:tcPr>
            <w:tcW w:w="1377" w:type="dxa"/>
            <w:shd w:val="clear" w:color="auto" w:fill="auto"/>
          </w:tcPr>
          <w:p w14:paraId="0600D42F" w14:textId="77777777" w:rsidR="00462C8E" w:rsidRPr="00C83808" w:rsidRDefault="00462C8E" w:rsidP="00462C8E">
            <w:r w:rsidRPr="00C83808">
              <w:t>140</w:t>
            </w:r>
          </w:p>
        </w:tc>
        <w:tc>
          <w:tcPr>
            <w:tcW w:w="1094" w:type="dxa"/>
            <w:shd w:val="clear" w:color="auto" w:fill="auto"/>
          </w:tcPr>
          <w:p w14:paraId="68D8B5F6" w14:textId="77777777" w:rsidR="00462C8E" w:rsidRPr="00C83808" w:rsidRDefault="00462C8E" w:rsidP="00462C8E">
            <w:r w:rsidRPr="00C83808">
              <w:t>2</w:t>
            </w:r>
          </w:p>
        </w:tc>
        <w:tc>
          <w:tcPr>
            <w:tcW w:w="1201" w:type="dxa"/>
            <w:shd w:val="clear" w:color="auto" w:fill="auto"/>
          </w:tcPr>
          <w:p w14:paraId="5CC9829F" w14:textId="77777777" w:rsidR="00462C8E" w:rsidRPr="00C83808" w:rsidRDefault="00462C8E" w:rsidP="00462C8E">
            <w:r w:rsidRPr="00C83808">
              <w:t>40110</w:t>
            </w:r>
          </w:p>
        </w:tc>
        <w:tc>
          <w:tcPr>
            <w:tcW w:w="936" w:type="dxa"/>
            <w:shd w:val="clear" w:color="auto" w:fill="auto"/>
          </w:tcPr>
          <w:p w14:paraId="39A4E8F3" w14:textId="77777777" w:rsidR="00462C8E" w:rsidRPr="00C83808" w:rsidRDefault="00462C8E" w:rsidP="00462C8E">
            <w:r w:rsidRPr="00C83808">
              <w:t>143</w:t>
            </w:r>
          </w:p>
        </w:tc>
        <w:tc>
          <w:tcPr>
            <w:tcW w:w="3155" w:type="dxa"/>
            <w:shd w:val="clear" w:color="auto" w:fill="auto"/>
          </w:tcPr>
          <w:p w14:paraId="06898E4B" w14:textId="710B8D0B"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22028531" w14:textId="77777777" w:rsidTr="00462C8E">
        <w:tc>
          <w:tcPr>
            <w:tcW w:w="2977" w:type="dxa"/>
            <w:shd w:val="clear" w:color="auto" w:fill="auto"/>
          </w:tcPr>
          <w:p w14:paraId="22A1B543" w14:textId="77777777" w:rsidR="00462C8E" w:rsidRPr="00C83808" w:rsidRDefault="00462C8E" w:rsidP="00462C8E">
            <w:r w:rsidRPr="00C83808">
              <w:t>хххх0000000000</w:t>
            </w:r>
          </w:p>
        </w:tc>
        <w:tc>
          <w:tcPr>
            <w:tcW w:w="1377" w:type="dxa"/>
            <w:shd w:val="clear" w:color="auto" w:fill="auto"/>
          </w:tcPr>
          <w:p w14:paraId="30B37E11" w14:textId="77777777" w:rsidR="00462C8E" w:rsidRPr="00C83808" w:rsidRDefault="00462C8E" w:rsidP="00462C8E">
            <w:r w:rsidRPr="00C83808">
              <w:t>140</w:t>
            </w:r>
          </w:p>
        </w:tc>
        <w:tc>
          <w:tcPr>
            <w:tcW w:w="1094" w:type="dxa"/>
            <w:shd w:val="clear" w:color="auto" w:fill="auto"/>
          </w:tcPr>
          <w:p w14:paraId="70F82AE3" w14:textId="77777777" w:rsidR="00462C8E" w:rsidRPr="00851FC7" w:rsidRDefault="00462C8E" w:rsidP="00EA3BFF">
            <w:pPr>
              <w:rPr>
                <w:lang w:val="en-US"/>
              </w:rPr>
            </w:pPr>
            <w:r w:rsidRPr="00C83808">
              <w:t>2</w:t>
            </w:r>
          </w:p>
        </w:tc>
        <w:tc>
          <w:tcPr>
            <w:tcW w:w="1201" w:type="dxa"/>
            <w:shd w:val="clear" w:color="auto" w:fill="auto"/>
          </w:tcPr>
          <w:p w14:paraId="7B924910" w14:textId="77777777" w:rsidR="00462C8E" w:rsidRPr="00C83808" w:rsidRDefault="00462C8E" w:rsidP="00462C8E">
            <w:r w:rsidRPr="00C83808">
              <w:t>40110</w:t>
            </w:r>
          </w:p>
        </w:tc>
        <w:tc>
          <w:tcPr>
            <w:tcW w:w="936" w:type="dxa"/>
            <w:shd w:val="clear" w:color="auto" w:fill="auto"/>
          </w:tcPr>
          <w:p w14:paraId="3609DBBB" w14:textId="77777777" w:rsidR="00462C8E" w:rsidRPr="00C83808" w:rsidRDefault="00462C8E" w:rsidP="00462C8E">
            <w:r w:rsidRPr="00C83808">
              <w:t>144</w:t>
            </w:r>
          </w:p>
        </w:tc>
        <w:tc>
          <w:tcPr>
            <w:tcW w:w="3155" w:type="dxa"/>
            <w:shd w:val="clear" w:color="auto" w:fill="auto"/>
          </w:tcPr>
          <w:p w14:paraId="333F6495" w14:textId="632EE02C"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39E54A50" w14:textId="77777777" w:rsidTr="00462C8E">
        <w:tc>
          <w:tcPr>
            <w:tcW w:w="2977" w:type="dxa"/>
            <w:shd w:val="clear" w:color="auto" w:fill="auto"/>
          </w:tcPr>
          <w:p w14:paraId="55BC7334" w14:textId="77777777" w:rsidR="00462C8E" w:rsidRPr="00C83808" w:rsidRDefault="00462C8E" w:rsidP="00462C8E">
            <w:r w:rsidRPr="00C83808">
              <w:t>хххх0000000000</w:t>
            </w:r>
          </w:p>
        </w:tc>
        <w:tc>
          <w:tcPr>
            <w:tcW w:w="1377" w:type="dxa"/>
            <w:shd w:val="clear" w:color="auto" w:fill="auto"/>
          </w:tcPr>
          <w:p w14:paraId="399C79E4" w14:textId="77777777" w:rsidR="00462C8E" w:rsidRPr="00C83808" w:rsidRDefault="00462C8E" w:rsidP="00462C8E">
            <w:r w:rsidRPr="00C83808">
              <w:t>140</w:t>
            </w:r>
          </w:p>
        </w:tc>
        <w:tc>
          <w:tcPr>
            <w:tcW w:w="1094" w:type="dxa"/>
            <w:shd w:val="clear" w:color="auto" w:fill="auto"/>
          </w:tcPr>
          <w:p w14:paraId="42FCFE2A" w14:textId="77777777" w:rsidR="00462C8E" w:rsidRPr="00851FC7" w:rsidRDefault="00462C8E" w:rsidP="00462C8E">
            <w:pPr>
              <w:rPr>
                <w:lang w:val="en-US"/>
              </w:rPr>
            </w:pPr>
            <w:r w:rsidRPr="00C83808">
              <w:t>2</w:t>
            </w:r>
            <w:r>
              <w:rPr>
                <w:lang w:val="en-US"/>
              </w:rPr>
              <w:t xml:space="preserve">,7 </w:t>
            </w:r>
          </w:p>
        </w:tc>
        <w:tc>
          <w:tcPr>
            <w:tcW w:w="1201" w:type="dxa"/>
            <w:shd w:val="clear" w:color="auto" w:fill="auto"/>
          </w:tcPr>
          <w:p w14:paraId="7EAF5F08" w14:textId="77777777" w:rsidR="00462C8E" w:rsidRPr="00C83808" w:rsidRDefault="00462C8E" w:rsidP="00462C8E">
            <w:r w:rsidRPr="00C83808">
              <w:t>40110</w:t>
            </w:r>
          </w:p>
        </w:tc>
        <w:tc>
          <w:tcPr>
            <w:tcW w:w="936" w:type="dxa"/>
            <w:shd w:val="clear" w:color="auto" w:fill="auto"/>
          </w:tcPr>
          <w:p w14:paraId="28DDA494" w14:textId="77777777" w:rsidR="00462C8E" w:rsidRPr="00C83808" w:rsidRDefault="00462C8E" w:rsidP="00462C8E">
            <w:r w:rsidRPr="00C83808">
              <w:t>145</w:t>
            </w:r>
          </w:p>
        </w:tc>
        <w:tc>
          <w:tcPr>
            <w:tcW w:w="3155" w:type="dxa"/>
            <w:shd w:val="clear" w:color="auto" w:fill="auto"/>
          </w:tcPr>
          <w:p w14:paraId="59FF802E" w14:textId="185AD785"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3C28EA67" w14:textId="77777777" w:rsidTr="00462C8E">
        <w:tc>
          <w:tcPr>
            <w:tcW w:w="2977" w:type="dxa"/>
            <w:shd w:val="clear" w:color="auto" w:fill="auto"/>
          </w:tcPr>
          <w:p w14:paraId="2C60C498" w14:textId="77777777" w:rsidR="00462C8E" w:rsidRPr="00C83808" w:rsidRDefault="00462C8E" w:rsidP="00462C8E">
            <w:r w:rsidRPr="00C83808">
              <w:t>хххх0000000000</w:t>
            </w:r>
          </w:p>
        </w:tc>
        <w:tc>
          <w:tcPr>
            <w:tcW w:w="1377" w:type="dxa"/>
            <w:shd w:val="clear" w:color="auto" w:fill="auto"/>
          </w:tcPr>
          <w:p w14:paraId="1762B36B" w14:textId="77777777" w:rsidR="00462C8E" w:rsidRPr="00C83808" w:rsidRDefault="00462C8E" w:rsidP="00462C8E">
            <w:r>
              <w:t>150</w:t>
            </w:r>
          </w:p>
        </w:tc>
        <w:tc>
          <w:tcPr>
            <w:tcW w:w="1094" w:type="dxa"/>
            <w:shd w:val="clear" w:color="auto" w:fill="auto"/>
          </w:tcPr>
          <w:p w14:paraId="4089CC30" w14:textId="77777777" w:rsidR="00462C8E" w:rsidRPr="00C83808" w:rsidRDefault="00462C8E" w:rsidP="00462C8E">
            <w:r w:rsidRPr="00C83808">
              <w:t>2</w:t>
            </w:r>
            <w:r>
              <w:t>,5,7</w:t>
            </w:r>
          </w:p>
        </w:tc>
        <w:tc>
          <w:tcPr>
            <w:tcW w:w="1201" w:type="dxa"/>
            <w:shd w:val="clear" w:color="auto" w:fill="auto"/>
          </w:tcPr>
          <w:p w14:paraId="016B2FBF" w14:textId="77777777" w:rsidR="00462C8E" w:rsidRPr="00C83808" w:rsidRDefault="00462C8E" w:rsidP="00462C8E">
            <w:r w:rsidRPr="00C83808">
              <w:t>40110</w:t>
            </w:r>
          </w:p>
        </w:tc>
        <w:tc>
          <w:tcPr>
            <w:tcW w:w="936" w:type="dxa"/>
            <w:shd w:val="clear" w:color="auto" w:fill="auto"/>
          </w:tcPr>
          <w:p w14:paraId="081371DB" w14:textId="77777777" w:rsidR="00462C8E" w:rsidRPr="00C83808" w:rsidRDefault="00462C8E" w:rsidP="00462C8E">
            <w:r w:rsidRPr="00C83808">
              <w:t>152</w:t>
            </w:r>
          </w:p>
        </w:tc>
        <w:tc>
          <w:tcPr>
            <w:tcW w:w="3155" w:type="dxa"/>
            <w:shd w:val="clear" w:color="auto" w:fill="auto"/>
          </w:tcPr>
          <w:p w14:paraId="6D038C43" w14:textId="700AD37E" w:rsidR="00462C8E" w:rsidRPr="00C83808" w:rsidRDefault="00462C8E" w:rsidP="00201988">
            <w:r w:rsidRPr="00C83808">
              <w:rPr>
                <w:bCs/>
              </w:rPr>
              <w:t>Аналитический код вида поступлений и выбытий не соответствует КОСГУ - недопустимо</w:t>
            </w:r>
          </w:p>
        </w:tc>
      </w:tr>
      <w:tr w:rsidR="00462C8E" w:rsidRPr="00B92096" w14:paraId="03394574"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08B53DA0"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C09CC30" w14:textId="77777777" w:rsidR="00462C8E" w:rsidRPr="00C83808" w:rsidRDefault="00462C8E" w:rsidP="00462C8E">
            <w:r>
              <w:t>150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0EEB1599" w14:textId="77777777" w:rsidR="00462C8E" w:rsidRPr="00C83808" w:rsidRDefault="00462C8E" w:rsidP="00462C8E">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6BA83EFC"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3085306D" w14:textId="77777777" w:rsidR="00462C8E" w:rsidRPr="00C83808" w:rsidRDefault="00462C8E" w:rsidP="00462C8E">
            <w:r w:rsidRPr="00C83808">
              <w:t>15</w:t>
            </w:r>
            <w:r>
              <w:t>4</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009F8837" w14:textId="6A60823B" w:rsidR="00462C8E" w:rsidRPr="00F070E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666BF1F7"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472A31B5"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8C1C56E" w14:textId="77777777" w:rsidR="00462C8E" w:rsidRPr="00C83808" w:rsidRDefault="00462C8E" w:rsidP="00462C8E">
            <w:r>
              <w:t>150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7CBFE1ED" w14:textId="77777777" w:rsidR="00462C8E" w:rsidRPr="00C83808" w:rsidRDefault="00462C8E" w:rsidP="00462C8E">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684B408C"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29F83A04" w14:textId="77777777" w:rsidR="00462C8E" w:rsidRPr="00C83808" w:rsidRDefault="00462C8E" w:rsidP="00462C8E">
            <w:r w:rsidRPr="00C83808">
              <w:t>15</w:t>
            </w:r>
            <w:r>
              <w:t>5</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32D6684C" w14:textId="1370FC36" w:rsidR="00462C8E" w:rsidRPr="00F070E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7F0F7CD4"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562E8013"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0F42F98" w14:textId="77777777" w:rsidR="00462C8E" w:rsidRPr="00C83808" w:rsidRDefault="00462C8E" w:rsidP="00462C8E">
            <w:r>
              <w:t>150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42D2BA21" w14:textId="77777777" w:rsidR="00462C8E" w:rsidRPr="00C83808" w:rsidRDefault="00462C8E" w:rsidP="00462C8E">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293B4AA6"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62AB80CB" w14:textId="77777777" w:rsidR="00462C8E" w:rsidRPr="00C83808" w:rsidRDefault="00462C8E" w:rsidP="00462C8E">
            <w:r w:rsidRPr="00C83808">
              <w:t>15</w:t>
            </w:r>
            <w:r>
              <w:t>6</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6878D851" w14:textId="708850DF" w:rsidR="00462C8E" w:rsidRPr="00F070E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76FA441F"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1034D651"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60E9A4C" w14:textId="77777777" w:rsidR="00462C8E" w:rsidRPr="00C83808" w:rsidRDefault="00462C8E" w:rsidP="00462C8E">
            <w:r>
              <w:t>150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09422A48" w14:textId="77777777" w:rsidR="00462C8E" w:rsidRPr="00C83808" w:rsidRDefault="00462C8E" w:rsidP="00462C8E">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4A5CC95F"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64A62AB6" w14:textId="77777777" w:rsidR="00462C8E" w:rsidRPr="00C83808" w:rsidRDefault="00462C8E" w:rsidP="00462C8E">
            <w:r w:rsidRPr="00C83808">
              <w:t>15</w:t>
            </w:r>
            <w:r>
              <w:t>7</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55C162DB" w14:textId="38937020" w:rsidR="00462C8E" w:rsidRPr="00F070E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2571B174"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7A144DEC"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7FE4FE4" w14:textId="77777777" w:rsidR="00462C8E" w:rsidRPr="00C83808" w:rsidRDefault="00462C8E" w:rsidP="00462C8E">
            <w:r>
              <w:t>150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724BD317" w14:textId="77777777" w:rsidR="00462C8E" w:rsidRPr="00C83808" w:rsidRDefault="00462C8E" w:rsidP="00462C8E">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61EDFD88"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02244511" w14:textId="77777777" w:rsidR="00462C8E" w:rsidRPr="00C83808" w:rsidRDefault="00462C8E" w:rsidP="00462C8E">
            <w:r w:rsidRPr="00C83808">
              <w:t>15</w:t>
            </w:r>
            <w:r>
              <w:t>8</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447A5DEA" w14:textId="0B4151DF" w:rsidR="00462C8E" w:rsidRPr="00F070E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6830B715"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15B178A6"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546E330C" w14:textId="77777777" w:rsidR="00462C8E" w:rsidRPr="00C83808" w:rsidRDefault="00462C8E" w:rsidP="00462C8E">
            <w:r>
              <w:t>150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22A93CC9" w14:textId="77777777" w:rsidR="00462C8E" w:rsidRPr="00C83808" w:rsidRDefault="00462C8E" w:rsidP="00462C8E">
            <w:r w:rsidRPr="00C83808">
              <w:t>2</w:t>
            </w:r>
            <w:r>
              <w:t>,5,6,7</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518DB44C"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444ABA2D" w14:textId="77777777" w:rsidR="00462C8E" w:rsidRPr="00C83808" w:rsidRDefault="00462C8E" w:rsidP="00462C8E">
            <w:r w:rsidRPr="00C83808">
              <w:t>1</w:t>
            </w:r>
            <w:r>
              <w:t>6</w:t>
            </w:r>
            <w:r w:rsidRPr="00C83808">
              <w:t>2</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01D51FC7" w14:textId="63EE8E1C" w:rsidR="00462C8E" w:rsidRPr="00F070E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039442FF"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2FEC9DC3"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36D195C" w14:textId="77777777" w:rsidR="00462C8E" w:rsidRPr="00C83808" w:rsidRDefault="00462C8E" w:rsidP="00462C8E">
            <w:r>
              <w:t>150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2B7297E5" w14:textId="77777777" w:rsidR="00462C8E" w:rsidRPr="00C83808" w:rsidRDefault="00462C8E" w:rsidP="00462C8E">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6639EBE1"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571AFFB6" w14:textId="77777777" w:rsidR="00462C8E" w:rsidRPr="00C83808" w:rsidRDefault="00462C8E" w:rsidP="00462C8E">
            <w:r w:rsidRPr="00C83808">
              <w:t>1</w:t>
            </w:r>
            <w:r>
              <w:t>64</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41D0D550" w14:textId="51CEA78E" w:rsidR="00462C8E" w:rsidRPr="00F070E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3D5B7D46"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69DAD773"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B883411" w14:textId="77777777" w:rsidR="00462C8E" w:rsidRPr="00C83808" w:rsidRDefault="00462C8E" w:rsidP="00462C8E">
            <w:r>
              <w:t>150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03422920" w14:textId="77777777" w:rsidR="00462C8E" w:rsidRPr="00C83808" w:rsidRDefault="00462C8E" w:rsidP="00462C8E">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1C3065E7"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07C20805" w14:textId="77777777" w:rsidR="00462C8E" w:rsidRPr="00C83808" w:rsidRDefault="00462C8E" w:rsidP="00462C8E">
            <w:r w:rsidRPr="00C83808">
              <w:t>1</w:t>
            </w:r>
            <w:r>
              <w:t>65</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39BA5BAB" w14:textId="7FFED530" w:rsidR="00462C8E" w:rsidRPr="00F070E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4BC9CAF3"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79E1AB36"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1722D14" w14:textId="77777777" w:rsidR="00462C8E" w:rsidRPr="00C83808" w:rsidRDefault="00462C8E" w:rsidP="00462C8E">
            <w:r>
              <w:t>150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743838D8" w14:textId="77777777" w:rsidR="00462C8E" w:rsidRPr="00C83808" w:rsidRDefault="00462C8E" w:rsidP="00462C8E">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2BE9BBD8"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40D80D3C" w14:textId="77777777" w:rsidR="00462C8E" w:rsidRPr="00C83808" w:rsidRDefault="00462C8E" w:rsidP="00462C8E">
            <w:r w:rsidRPr="00C83808">
              <w:t>1</w:t>
            </w:r>
            <w:r>
              <w:t>66</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3B808061" w14:textId="6E459423" w:rsidR="00462C8E" w:rsidRPr="00F070E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27BA831B"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177BB195"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F586AC8" w14:textId="77777777" w:rsidR="00462C8E" w:rsidRPr="00C83808" w:rsidRDefault="00462C8E" w:rsidP="00462C8E">
            <w:r>
              <w:t>150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7E0569B2" w14:textId="77777777" w:rsidR="00462C8E" w:rsidRPr="00C83808" w:rsidRDefault="00462C8E" w:rsidP="00462C8E">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30B4D95C"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25037677" w14:textId="77777777" w:rsidR="00462C8E" w:rsidRPr="00C83808" w:rsidRDefault="00462C8E" w:rsidP="00462C8E">
            <w:r w:rsidRPr="00C83808">
              <w:t>1</w:t>
            </w:r>
            <w:r>
              <w:t>67</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10E4771E" w14:textId="7E50ECBC" w:rsidR="00462C8E" w:rsidRPr="00F070E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3BBDA9FB"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3944680B" w14:textId="77777777" w:rsidR="00462C8E" w:rsidRPr="00C83808" w:rsidRDefault="00462C8E" w:rsidP="00462C8E">
            <w:r w:rsidRPr="00C83808">
              <w:lastRenderedPageBreak/>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058418B" w14:textId="77777777" w:rsidR="00462C8E" w:rsidRPr="00C83808" w:rsidRDefault="00462C8E" w:rsidP="00462C8E">
            <w:r>
              <w:t>150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24D73948" w14:textId="77777777" w:rsidR="00462C8E" w:rsidRPr="00C83808" w:rsidRDefault="00462C8E" w:rsidP="00462C8E">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6FBD3314"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485D81BF" w14:textId="77777777" w:rsidR="00462C8E" w:rsidRPr="00C83808" w:rsidRDefault="00462C8E" w:rsidP="00462C8E">
            <w:r w:rsidRPr="00C83808">
              <w:t>1</w:t>
            </w:r>
            <w:r>
              <w:t>68</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4647636A" w14:textId="0196E967" w:rsidR="00462C8E" w:rsidRPr="00F070E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1502FB44" w14:textId="77777777" w:rsidTr="00462C8E">
        <w:tc>
          <w:tcPr>
            <w:tcW w:w="2977" w:type="dxa"/>
            <w:shd w:val="clear" w:color="auto" w:fill="auto"/>
          </w:tcPr>
          <w:p w14:paraId="762EDF2B" w14:textId="77777777" w:rsidR="00462C8E" w:rsidRPr="00C83808" w:rsidRDefault="00462C8E" w:rsidP="00462C8E">
            <w:r w:rsidRPr="00C83808">
              <w:t>хххх0000000000</w:t>
            </w:r>
          </w:p>
        </w:tc>
        <w:tc>
          <w:tcPr>
            <w:tcW w:w="1377" w:type="dxa"/>
            <w:shd w:val="clear" w:color="auto" w:fill="auto"/>
          </w:tcPr>
          <w:p w14:paraId="7F345E6B" w14:textId="77777777" w:rsidR="00462C8E" w:rsidRPr="00C83808" w:rsidRDefault="00462C8E" w:rsidP="00462C8E">
            <w:r w:rsidRPr="00C83808">
              <w:t>ххх,000</w:t>
            </w:r>
          </w:p>
        </w:tc>
        <w:tc>
          <w:tcPr>
            <w:tcW w:w="1094" w:type="dxa"/>
            <w:shd w:val="clear" w:color="auto" w:fill="auto"/>
          </w:tcPr>
          <w:p w14:paraId="17171AFF" w14:textId="77777777" w:rsidR="00462C8E" w:rsidRPr="00C83808" w:rsidRDefault="00462C8E" w:rsidP="00462C8E">
            <w:r w:rsidRPr="00C83808">
              <w:t>2,</w:t>
            </w:r>
            <w:r w:rsidR="00647560">
              <w:t>3,</w:t>
            </w:r>
            <w:r w:rsidRPr="00C83808">
              <w:t>4,5</w:t>
            </w:r>
          </w:p>
        </w:tc>
        <w:tc>
          <w:tcPr>
            <w:tcW w:w="1201" w:type="dxa"/>
            <w:shd w:val="clear" w:color="auto" w:fill="auto"/>
          </w:tcPr>
          <w:p w14:paraId="6C73604E" w14:textId="77777777" w:rsidR="00462C8E" w:rsidRPr="00C83808" w:rsidRDefault="00462C8E" w:rsidP="00462C8E">
            <w:r w:rsidRPr="00C83808">
              <w:t>40110</w:t>
            </w:r>
          </w:p>
        </w:tc>
        <w:tc>
          <w:tcPr>
            <w:tcW w:w="936" w:type="dxa"/>
            <w:shd w:val="clear" w:color="auto" w:fill="auto"/>
          </w:tcPr>
          <w:p w14:paraId="21428EF8" w14:textId="77777777" w:rsidR="00462C8E" w:rsidRPr="00C83808" w:rsidRDefault="00462C8E" w:rsidP="00462C8E">
            <w:r w:rsidRPr="00C83808">
              <w:t>171</w:t>
            </w:r>
          </w:p>
        </w:tc>
        <w:tc>
          <w:tcPr>
            <w:tcW w:w="3155" w:type="dxa"/>
            <w:shd w:val="clear" w:color="auto" w:fill="auto"/>
          </w:tcPr>
          <w:p w14:paraId="117372AC" w14:textId="1584C6B3" w:rsidR="00462C8E" w:rsidRPr="00C83808" w:rsidRDefault="00462C8E" w:rsidP="00201988">
            <w:r w:rsidRPr="00C83808">
              <w:rPr>
                <w:bCs/>
              </w:rPr>
              <w:t>Аналитический код вида поступлений и выбытий не соответствует КОСГУ - недопустимо</w:t>
            </w:r>
          </w:p>
        </w:tc>
      </w:tr>
      <w:tr w:rsidR="00462C8E" w:rsidRPr="00B92096" w14:paraId="4F3ACA62" w14:textId="77777777" w:rsidTr="00462C8E">
        <w:tc>
          <w:tcPr>
            <w:tcW w:w="2977" w:type="dxa"/>
            <w:shd w:val="clear" w:color="auto" w:fill="auto"/>
          </w:tcPr>
          <w:p w14:paraId="2E6E1DD2" w14:textId="77777777" w:rsidR="00462C8E" w:rsidRDefault="00462C8E" w:rsidP="00462C8E">
            <w:r w:rsidRPr="00C83808">
              <w:t>хххх0000000000</w:t>
            </w:r>
          </w:p>
          <w:p w14:paraId="517ACB05" w14:textId="77777777" w:rsidR="00462C8E" w:rsidRPr="00C83808" w:rsidRDefault="00462C8E" w:rsidP="00462C8E">
            <w:r>
              <w:t>00000000000000</w:t>
            </w:r>
            <w:r w:rsidRPr="00D27162">
              <w:rPr>
                <w:vertAlign w:val="superscript"/>
              </w:rPr>
              <w:t>1</w:t>
            </w:r>
          </w:p>
        </w:tc>
        <w:tc>
          <w:tcPr>
            <w:tcW w:w="1377" w:type="dxa"/>
            <w:shd w:val="clear" w:color="auto" w:fill="auto"/>
          </w:tcPr>
          <w:p w14:paraId="088E084C" w14:textId="31BDF39E" w:rsidR="00462C8E" w:rsidRPr="00C83808" w:rsidRDefault="00462C8E" w:rsidP="00E41F1F">
            <w:r w:rsidRPr="00C83808">
              <w:t>000</w:t>
            </w:r>
            <w:r>
              <w:t xml:space="preserve">, </w:t>
            </w:r>
            <w:r w:rsidR="00696F74">
              <w:t>4</w:t>
            </w:r>
            <w:r w:rsidR="00E41F1F">
              <w:t>1</w:t>
            </w:r>
            <w:r w:rsidR="00696F74">
              <w:t>0</w:t>
            </w:r>
            <w:r w:rsidR="00E41F1F">
              <w:t>, 420, 430, 440, 460</w:t>
            </w:r>
          </w:p>
        </w:tc>
        <w:tc>
          <w:tcPr>
            <w:tcW w:w="1094" w:type="dxa"/>
            <w:shd w:val="clear" w:color="auto" w:fill="auto"/>
          </w:tcPr>
          <w:p w14:paraId="4BE0EFCD" w14:textId="5F37B7D5" w:rsidR="00462C8E" w:rsidRPr="00C83808" w:rsidRDefault="00462C8E" w:rsidP="00462C8E">
            <w:r w:rsidRPr="00C83808">
              <w:t xml:space="preserve">4, </w:t>
            </w:r>
            <w:r>
              <w:t xml:space="preserve">5,6, </w:t>
            </w:r>
            <w:r w:rsidRPr="00C83808">
              <w:t>7</w:t>
            </w:r>
          </w:p>
        </w:tc>
        <w:tc>
          <w:tcPr>
            <w:tcW w:w="1201" w:type="dxa"/>
            <w:shd w:val="clear" w:color="auto" w:fill="auto"/>
          </w:tcPr>
          <w:p w14:paraId="0F5C5B0D" w14:textId="77777777" w:rsidR="00462C8E" w:rsidRPr="00C83808" w:rsidRDefault="00462C8E" w:rsidP="00462C8E">
            <w:r w:rsidRPr="00C83808">
              <w:t>40110</w:t>
            </w:r>
          </w:p>
        </w:tc>
        <w:tc>
          <w:tcPr>
            <w:tcW w:w="936" w:type="dxa"/>
            <w:shd w:val="clear" w:color="auto" w:fill="auto"/>
          </w:tcPr>
          <w:p w14:paraId="651DB173" w14:textId="77777777" w:rsidR="00462C8E" w:rsidRPr="00C83808" w:rsidRDefault="00462C8E" w:rsidP="00462C8E">
            <w:r w:rsidRPr="00C83808">
              <w:t>172</w:t>
            </w:r>
          </w:p>
        </w:tc>
        <w:tc>
          <w:tcPr>
            <w:tcW w:w="3155" w:type="dxa"/>
            <w:shd w:val="clear" w:color="auto" w:fill="auto"/>
          </w:tcPr>
          <w:p w14:paraId="3F2D7DAA" w14:textId="21C76FF0" w:rsidR="00462C8E" w:rsidRPr="00C83808" w:rsidRDefault="00462C8E" w:rsidP="00201988">
            <w:r w:rsidRPr="00C83808">
              <w:rPr>
                <w:bCs/>
              </w:rPr>
              <w:t>Аналитический код вида поступлений и выбытий не соответствует КОСГУ - недопустимо</w:t>
            </w:r>
          </w:p>
        </w:tc>
      </w:tr>
      <w:tr w:rsidR="00FF4347" w:rsidRPr="00B92096" w14:paraId="37C5C73B" w14:textId="77777777" w:rsidTr="00FF4347">
        <w:tc>
          <w:tcPr>
            <w:tcW w:w="2977" w:type="dxa"/>
            <w:tcBorders>
              <w:top w:val="single" w:sz="4" w:space="0" w:color="auto"/>
              <w:left w:val="single" w:sz="4" w:space="0" w:color="auto"/>
              <w:bottom w:val="single" w:sz="4" w:space="0" w:color="auto"/>
              <w:right w:val="single" w:sz="4" w:space="0" w:color="auto"/>
            </w:tcBorders>
            <w:shd w:val="clear" w:color="auto" w:fill="auto"/>
          </w:tcPr>
          <w:p w14:paraId="25BA5231" w14:textId="77777777" w:rsidR="00FF4347" w:rsidRDefault="00FF4347" w:rsidP="00FF4347">
            <w:r w:rsidRPr="00C83808">
              <w:t>хххх0000000000</w:t>
            </w:r>
          </w:p>
          <w:p w14:paraId="77EFE695" w14:textId="77777777" w:rsidR="00FF4347" w:rsidRPr="00C83808" w:rsidRDefault="00FF4347" w:rsidP="00FF4347">
            <w:r>
              <w:t>00000000000000</w:t>
            </w:r>
            <w:r w:rsidRPr="00FF4347">
              <w:rPr>
                <w:vertAlign w:val="superscript"/>
              </w:rPr>
              <w:t>1</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96DD897" w14:textId="3978E160" w:rsidR="00FF4347" w:rsidRPr="00C83808" w:rsidRDefault="00FF4347" w:rsidP="00FF4347">
            <w:r w:rsidRPr="00C83808">
              <w:t>000</w:t>
            </w:r>
            <w:r>
              <w:t>, 120, 410, 420, 430, 440, 460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161AF971" w14:textId="104E6054" w:rsidR="00FF4347" w:rsidRPr="00C83808" w:rsidRDefault="00FF4347" w:rsidP="00FF4347">
            <w:r w:rsidRPr="00C83808">
              <w:t>2</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23E01CB3" w14:textId="77777777" w:rsidR="00FF4347" w:rsidRPr="00C83808" w:rsidRDefault="00FF4347" w:rsidP="00FF4347">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67B9BECA" w14:textId="77777777" w:rsidR="00FF4347" w:rsidRPr="00C83808" w:rsidRDefault="00FF4347" w:rsidP="00FF4347">
            <w:r w:rsidRPr="00C83808">
              <w:t>172</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5BD93B53" w14:textId="77777777" w:rsidR="00FF4347" w:rsidRPr="00FF4347" w:rsidRDefault="00FF4347" w:rsidP="00FF4347">
            <w:pPr>
              <w:rPr>
                <w:bCs/>
              </w:rPr>
            </w:pPr>
            <w:r w:rsidRPr="00C83808">
              <w:rPr>
                <w:bCs/>
              </w:rPr>
              <w:t>Аналитический код вида поступлений и выбытий не соответствует КОСГУ - недопустимо</w:t>
            </w:r>
          </w:p>
        </w:tc>
      </w:tr>
      <w:tr w:rsidR="00462C8E" w:rsidRPr="00B92096" w14:paraId="3ABEE6A0" w14:textId="77777777" w:rsidTr="00462C8E">
        <w:tc>
          <w:tcPr>
            <w:tcW w:w="2977" w:type="dxa"/>
            <w:shd w:val="clear" w:color="auto" w:fill="auto"/>
          </w:tcPr>
          <w:p w14:paraId="1D72F376" w14:textId="77777777" w:rsidR="00462C8E" w:rsidRPr="00C83808" w:rsidRDefault="00462C8E" w:rsidP="00462C8E">
            <w:r w:rsidRPr="00C83808">
              <w:t>хххх0000000000</w:t>
            </w:r>
          </w:p>
        </w:tc>
        <w:tc>
          <w:tcPr>
            <w:tcW w:w="1377" w:type="dxa"/>
            <w:shd w:val="clear" w:color="auto" w:fill="auto"/>
          </w:tcPr>
          <w:p w14:paraId="5DF2B1E2" w14:textId="77777777" w:rsidR="00462C8E" w:rsidRPr="00C83808" w:rsidRDefault="00462C8E" w:rsidP="00462C8E">
            <w:r w:rsidRPr="00C83808">
              <w:t>ххх, 000</w:t>
            </w:r>
          </w:p>
        </w:tc>
        <w:tc>
          <w:tcPr>
            <w:tcW w:w="1094" w:type="dxa"/>
            <w:shd w:val="clear" w:color="auto" w:fill="auto"/>
          </w:tcPr>
          <w:p w14:paraId="429F17E6" w14:textId="77777777" w:rsidR="00462C8E" w:rsidRPr="00C83808" w:rsidRDefault="00462C8E" w:rsidP="00462C8E">
            <w:r w:rsidRPr="00C83808">
              <w:t>2,4,5,</w:t>
            </w:r>
            <w:r>
              <w:t>6,</w:t>
            </w:r>
            <w:r w:rsidRPr="00C83808">
              <w:t>7</w:t>
            </w:r>
          </w:p>
        </w:tc>
        <w:tc>
          <w:tcPr>
            <w:tcW w:w="1201" w:type="dxa"/>
            <w:shd w:val="clear" w:color="auto" w:fill="auto"/>
          </w:tcPr>
          <w:p w14:paraId="6C64A280" w14:textId="77777777" w:rsidR="00462C8E" w:rsidRPr="00C83808" w:rsidRDefault="00462C8E" w:rsidP="00462C8E">
            <w:r w:rsidRPr="00C83808">
              <w:t>40110</w:t>
            </w:r>
          </w:p>
        </w:tc>
        <w:tc>
          <w:tcPr>
            <w:tcW w:w="936" w:type="dxa"/>
            <w:shd w:val="clear" w:color="auto" w:fill="auto"/>
          </w:tcPr>
          <w:p w14:paraId="6BBB016F" w14:textId="77777777" w:rsidR="00462C8E" w:rsidRPr="00C83808" w:rsidRDefault="00462C8E" w:rsidP="00462C8E">
            <w:r w:rsidRPr="00C83808">
              <w:t>173</w:t>
            </w:r>
          </w:p>
        </w:tc>
        <w:tc>
          <w:tcPr>
            <w:tcW w:w="3155" w:type="dxa"/>
            <w:shd w:val="clear" w:color="auto" w:fill="auto"/>
          </w:tcPr>
          <w:p w14:paraId="0032DFC3" w14:textId="7B1DFDEC" w:rsidR="00462C8E" w:rsidRPr="00C83808" w:rsidRDefault="00462C8E" w:rsidP="00201988">
            <w:r w:rsidRPr="00C83808">
              <w:rPr>
                <w:bCs/>
              </w:rPr>
              <w:t>Аналитический код вида поступлений и выбытий не соответствует КОСГУ - недопустимо</w:t>
            </w:r>
          </w:p>
        </w:tc>
      </w:tr>
      <w:tr w:rsidR="00462C8E" w:rsidRPr="00B92096" w14:paraId="028BA103" w14:textId="77777777" w:rsidTr="00462C8E">
        <w:tc>
          <w:tcPr>
            <w:tcW w:w="2977" w:type="dxa"/>
            <w:shd w:val="clear" w:color="auto" w:fill="auto"/>
          </w:tcPr>
          <w:p w14:paraId="48A2571A" w14:textId="77777777" w:rsidR="00462C8E" w:rsidRPr="00C83808" w:rsidRDefault="00462C8E" w:rsidP="00462C8E">
            <w:r w:rsidRPr="00C83808">
              <w:t>хххх0000000000</w:t>
            </w:r>
          </w:p>
        </w:tc>
        <w:tc>
          <w:tcPr>
            <w:tcW w:w="1377" w:type="dxa"/>
            <w:shd w:val="clear" w:color="auto" w:fill="auto"/>
          </w:tcPr>
          <w:p w14:paraId="16F4538B" w14:textId="77777777" w:rsidR="00462C8E" w:rsidRPr="00C83808" w:rsidRDefault="00462C8E" w:rsidP="00462C8E">
            <w:r>
              <w:t>х</w:t>
            </w:r>
            <w:r w:rsidRPr="00C83808">
              <w:t>хх</w:t>
            </w:r>
            <w:r>
              <w:t>, 000</w:t>
            </w:r>
          </w:p>
        </w:tc>
        <w:tc>
          <w:tcPr>
            <w:tcW w:w="1094" w:type="dxa"/>
            <w:shd w:val="clear" w:color="auto" w:fill="auto"/>
          </w:tcPr>
          <w:p w14:paraId="3635BFD5" w14:textId="77777777" w:rsidR="00462C8E" w:rsidRPr="00C83808" w:rsidRDefault="00462C8E" w:rsidP="00462C8E">
            <w:r w:rsidRPr="00C83808">
              <w:t>2</w:t>
            </w:r>
          </w:p>
        </w:tc>
        <w:tc>
          <w:tcPr>
            <w:tcW w:w="1201" w:type="dxa"/>
            <w:shd w:val="clear" w:color="auto" w:fill="auto"/>
          </w:tcPr>
          <w:p w14:paraId="470D1B08" w14:textId="77777777" w:rsidR="00462C8E" w:rsidRPr="00C83808" w:rsidRDefault="00462C8E" w:rsidP="00462C8E">
            <w:r w:rsidRPr="00C83808">
              <w:t>40110</w:t>
            </w:r>
          </w:p>
        </w:tc>
        <w:tc>
          <w:tcPr>
            <w:tcW w:w="936" w:type="dxa"/>
            <w:shd w:val="clear" w:color="auto" w:fill="auto"/>
          </w:tcPr>
          <w:p w14:paraId="5CD2D4C7" w14:textId="77777777" w:rsidR="00462C8E" w:rsidRPr="00C83808" w:rsidRDefault="00462C8E" w:rsidP="00462C8E">
            <w:r w:rsidRPr="00C83808">
              <w:t>174</w:t>
            </w:r>
          </w:p>
        </w:tc>
        <w:tc>
          <w:tcPr>
            <w:tcW w:w="3155" w:type="dxa"/>
            <w:shd w:val="clear" w:color="auto" w:fill="auto"/>
          </w:tcPr>
          <w:p w14:paraId="1F39AC17" w14:textId="48A343FA" w:rsidR="00462C8E" w:rsidRPr="00C83808" w:rsidRDefault="00462C8E" w:rsidP="00201988">
            <w:r w:rsidRPr="00C83808">
              <w:rPr>
                <w:bCs/>
              </w:rPr>
              <w:t>Аналитический код вида поступлений и выбытий не соответствует КОСГУ - недопустимо</w:t>
            </w:r>
          </w:p>
        </w:tc>
      </w:tr>
      <w:tr w:rsidR="00462C8E" w:rsidRPr="00B92096" w14:paraId="670B0714"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41AC9B79"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15D55152" w14:textId="4E991B70" w:rsidR="00462C8E" w:rsidRPr="00C83808" w:rsidRDefault="00C07690" w:rsidP="00B904D2">
            <w:r>
              <w:t xml:space="preserve">120, 130, 180, 410, 420, 430, 440, 460, </w:t>
            </w:r>
            <w:r w:rsidR="00462C8E">
              <w:t>000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339D7189" w14:textId="77777777" w:rsidR="00462C8E" w:rsidRPr="00C83808" w:rsidRDefault="00462C8E" w:rsidP="00462C8E">
            <w:r w:rsidRPr="00C83808">
              <w:t xml:space="preserve">2, 4, </w:t>
            </w:r>
            <w:r w:rsidR="00647560">
              <w:t xml:space="preserve">3, </w:t>
            </w:r>
            <w:r w:rsidRPr="00C83808">
              <w:t>5, 6,7</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3A1957D5"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794B4FA8" w14:textId="77777777" w:rsidR="00462C8E" w:rsidRPr="00C83808" w:rsidRDefault="00462C8E" w:rsidP="00462C8E">
            <w:r>
              <w:t>176</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593BD298" w14:textId="3A73AC01"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43C5B7E1" w14:textId="77777777" w:rsidTr="00462C8E">
        <w:tc>
          <w:tcPr>
            <w:tcW w:w="2977" w:type="dxa"/>
            <w:shd w:val="clear" w:color="auto" w:fill="auto"/>
          </w:tcPr>
          <w:p w14:paraId="2D1B7FC1" w14:textId="77777777" w:rsidR="00462C8E" w:rsidRPr="00C83808" w:rsidRDefault="00462C8E" w:rsidP="00462C8E">
            <w:r w:rsidRPr="00C83808">
              <w:t>хххх0000000000</w:t>
            </w:r>
          </w:p>
        </w:tc>
        <w:tc>
          <w:tcPr>
            <w:tcW w:w="1377" w:type="dxa"/>
            <w:shd w:val="clear" w:color="auto" w:fill="auto"/>
          </w:tcPr>
          <w:p w14:paraId="1300E1C3" w14:textId="77777777" w:rsidR="00462C8E" w:rsidRPr="00C83808" w:rsidRDefault="00374E53" w:rsidP="00374E53">
            <w:r>
              <w:t>199</w:t>
            </w:r>
          </w:p>
        </w:tc>
        <w:tc>
          <w:tcPr>
            <w:tcW w:w="1094" w:type="dxa"/>
            <w:shd w:val="clear" w:color="auto" w:fill="auto"/>
          </w:tcPr>
          <w:p w14:paraId="23E1B6BB" w14:textId="77777777" w:rsidR="00462C8E" w:rsidRPr="00C83808" w:rsidDel="002404AE" w:rsidRDefault="00462C8E" w:rsidP="00462C8E">
            <w:r w:rsidRPr="00C83808">
              <w:t>2</w:t>
            </w:r>
            <w:r w:rsidRPr="00D154AE">
              <w:t>, 4, 7</w:t>
            </w:r>
          </w:p>
        </w:tc>
        <w:tc>
          <w:tcPr>
            <w:tcW w:w="1201" w:type="dxa"/>
            <w:shd w:val="clear" w:color="auto" w:fill="auto"/>
          </w:tcPr>
          <w:p w14:paraId="252BE2F3" w14:textId="77777777" w:rsidR="00462C8E" w:rsidRPr="00C83808" w:rsidDel="002404AE" w:rsidRDefault="00462C8E" w:rsidP="00462C8E">
            <w:r w:rsidRPr="00C83808">
              <w:t>40110</w:t>
            </w:r>
          </w:p>
        </w:tc>
        <w:tc>
          <w:tcPr>
            <w:tcW w:w="936" w:type="dxa"/>
            <w:shd w:val="clear" w:color="auto" w:fill="auto"/>
          </w:tcPr>
          <w:p w14:paraId="1FAE54E7" w14:textId="77777777" w:rsidR="00462C8E" w:rsidRPr="00C83808" w:rsidDel="002404AE" w:rsidRDefault="00462C8E" w:rsidP="00462C8E">
            <w:r w:rsidRPr="00C83808">
              <w:t>182</w:t>
            </w:r>
          </w:p>
        </w:tc>
        <w:tc>
          <w:tcPr>
            <w:tcW w:w="3155" w:type="dxa"/>
            <w:shd w:val="clear" w:color="auto" w:fill="auto"/>
          </w:tcPr>
          <w:p w14:paraId="7DFBE679" w14:textId="029A8892" w:rsidR="00462C8E" w:rsidRPr="00C83808" w:rsidDel="002404AE"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397C5B29" w14:textId="77777777" w:rsidTr="00462C8E">
        <w:tc>
          <w:tcPr>
            <w:tcW w:w="2977" w:type="dxa"/>
            <w:shd w:val="clear" w:color="auto" w:fill="auto"/>
          </w:tcPr>
          <w:p w14:paraId="132BF966" w14:textId="77777777" w:rsidR="00462C8E" w:rsidRPr="00C83808" w:rsidRDefault="00462C8E" w:rsidP="00462C8E">
            <w:r w:rsidRPr="0048458C">
              <w:t>хххх0000000000</w:t>
            </w:r>
          </w:p>
        </w:tc>
        <w:tc>
          <w:tcPr>
            <w:tcW w:w="1377" w:type="dxa"/>
            <w:shd w:val="clear" w:color="auto" w:fill="auto"/>
          </w:tcPr>
          <w:p w14:paraId="190B7C8C" w14:textId="77777777" w:rsidR="00462C8E" w:rsidRPr="00C83808" w:rsidRDefault="00462C8E" w:rsidP="00374E53">
            <w:r>
              <w:t>1</w:t>
            </w:r>
            <w:r w:rsidR="00374E53">
              <w:t>98</w:t>
            </w:r>
          </w:p>
        </w:tc>
        <w:tc>
          <w:tcPr>
            <w:tcW w:w="1094" w:type="dxa"/>
            <w:shd w:val="clear" w:color="auto" w:fill="auto"/>
          </w:tcPr>
          <w:p w14:paraId="68B5CD11" w14:textId="77777777" w:rsidR="00462C8E" w:rsidRPr="00C83808" w:rsidRDefault="00462C8E" w:rsidP="00462C8E">
            <w:r>
              <w:t>2</w:t>
            </w:r>
            <w:r w:rsidRPr="004A2E9A">
              <w:t>, 4, 7</w:t>
            </w:r>
          </w:p>
        </w:tc>
        <w:tc>
          <w:tcPr>
            <w:tcW w:w="1201" w:type="dxa"/>
            <w:shd w:val="clear" w:color="auto" w:fill="auto"/>
          </w:tcPr>
          <w:p w14:paraId="2188E696" w14:textId="77777777" w:rsidR="00462C8E" w:rsidRPr="00C83808" w:rsidRDefault="00462C8E" w:rsidP="00462C8E">
            <w:r w:rsidRPr="0048458C">
              <w:t>40110</w:t>
            </w:r>
          </w:p>
        </w:tc>
        <w:tc>
          <w:tcPr>
            <w:tcW w:w="936" w:type="dxa"/>
            <w:shd w:val="clear" w:color="auto" w:fill="auto"/>
          </w:tcPr>
          <w:p w14:paraId="1C02C111" w14:textId="77777777" w:rsidR="00462C8E" w:rsidRPr="00C83808" w:rsidRDefault="00462C8E" w:rsidP="00462C8E">
            <w:r w:rsidRPr="0048458C">
              <w:t>18</w:t>
            </w:r>
            <w:r>
              <w:t>5</w:t>
            </w:r>
          </w:p>
        </w:tc>
        <w:tc>
          <w:tcPr>
            <w:tcW w:w="3155" w:type="dxa"/>
            <w:shd w:val="clear" w:color="auto" w:fill="auto"/>
          </w:tcPr>
          <w:p w14:paraId="30B561F9" w14:textId="7D75F338" w:rsidR="00462C8E" w:rsidRPr="00C83808" w:rsidRDefault="00462C8E" w:rsidP="00201988">
            <w:pPr>
              <w:rPr>
                <w:bCs/>
              </w:rPr>
            </w:pPr>
            <w:r w:rsidRPr="0048458C">
              <w:t>Аналитический код вида поступлений и выбытий не соответствует КОСГУ - недопустимо</w:t>
            </w:r>
          </w:p>
        </w:tc>
      </w:tr>
      <w:tr w:rsidR="00462C8E" w:rsidRPr="00B92096" w14:paraId="4DBA8477" w14:textId="77777777" w:rsidTr="00462C8E">
        <w:tc>
          <w:tcPr>
            <w:tcW w:w="2977" w:type="dxa"/>
            <w:shd w:val="clear" w:color="auto" w:fill="auto"/>
          </w:tcPr>
          <w:p w14:paraId="72C1F53B" w14:textId="77777777" w:rsidR="00462C8E" w:rsidRPr="00C83808" w:rsidRDefault="00462C8E" w:rsidP="00462C8E">
            <w:r w:rsidRPr="0048458C">
              <w:t>хххх0000000000</w:t>
            </w:r>
          </w:p>
        </w:tc>
        <w:tc>
          <w:tcPr>
            <w:tcW w:w="1377" w:type="dxa"/>
            <w:shd w:val="clear" w:color="auto" w:fill="auto"/>
          </w:tcPr>
          <w:p w14:paraId="15E9C143" w14:textId="77777777" w:rsidR="00462C8E" w:rsidRPr="00C83808" w:rsidRDefault="00474A4E" w:rsidP="00474A4E">
            <w:r>
              <w:t>193</w:t>
            </w:r>
            <w:r w:rsidR="00374E53">
              <w:t>-197</w:t>
            </w:r>
          </w:p>
        </w:tc>
        <w:tc>
          <w:tcPr>
            <w:tcW w:w="1094" w:type="dxa"/>
            <w:shd w:val="clear" w:color="auto" w:fill="auto"/>
          </w:tcPr>
          <w:p w14:paraId="43A7DF50" w14:textId="77777777" w:rsidR="00462C8E" w:rsidRPr="00C83808" w:rsidRDefault="00462C8E" w:rsidP="00462C8E">
            <w:r>
              <w:t>2</w:t>
            </w:r>
            <w:r w:rsidRPr="004A2E9A">
              <w:t>, 4, 7</w:t>
            </w:r>
          </w:p>
        </w:tc>
        <w:tc>
          <w:tcPr>
            <w:tcW w:w="1201" w:type="dxa"/>
            <w:shd w:val="clear" w:color="auto" w:fill="auto"/>
          </w:tcPr>
          <w:p w14:paraId="1A2ECDD7" w14:textId="77777777" w:rsidR="00462C8E" w:rsidRPr="00C83808" w:rsidRDefault="00462C8E" w:rsidP="00462C8E">
            <w:r w:rsidRPr="0048458C">
              <w:t>40110</w:t>
            </w:r>
          </w:p>
        </w:tc>
        <w:tc>
          <w:tcPr>
            <w:tcW w:w="936" w:type="dxa"/>
            <w:shd w:val="clear" w:color="auto" w:fill="auto"/>
          </w:tcPr>
          <w:p w14:paraId="109B796A" w14:textId="77777777" w:rsidR="00462C8E" w:rsidRPr="00C83808" w:rsidRDefault="00462C8E" w:rsidP="00462C8E">
            <w:r w:rsidRPr="0048458C">
              <w:t>18</w:t>
            </w:r>
            <w:r>
              <w:t>6</w:t>
            </w:r>
          </w:p>
        </w:tc>
        <w:tc>
          <w:tcPr>
            <w:tcW w:w="3155" w:type="dxa"/>
            <w:shd w:val="clear" w:color="auto" w:fill="auto"/>
          </w:tcPr>
          <w:p w14:paraId="378D95D9" w14:textId="3100B5AA" w:rsidR="00462C8E" w:rsidRPr="00C83808" w:rsidRDefault="00462C8E" w:rsidP="00201988">
            <w:pPr>
              <w:rPr>
                <w:bCs/>
              </w:rPr>
            </w:pPr>
            <w:r w:rsidRPr="0048458C">
              <w:t>Аналитический код вида поступлений и выбытий не соответствует КОСГУ - недопустимо</w:t>
            </w:r>
          </w:p>
        </w:tc>
      </w:tr>
      <w:tr w:rsidR="00462C8E" w:rsidRPr="00B92096" w14:paraId="6D8DF597"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0778B2E2" w14:textId="77777777" w:rsidR="00462C8E" w:rsidRPr="00C83808" w:rsidRDefault="00462C8E" w:rsidP="00462C8E">
            <w:r w:rsidRPr="0048458C">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C733FEC" w14:textId="77777777" w:rsidR="00462C8E" w:rsidRPr="00C83808" w:rsidRDefault="00374E53" w:rsidP="00374E53">
            <w:r>
              <w:t>199</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2C6826F0" w14:textId="77777777" w:rsidR="00462C8E" w:rsidRPr="00C83808" w:rsidRDefault="00462C8E" w:rsidP="00462C8E">
            <w:r>
              <w:t>2</w:t>
            </w:r>
            <w:r w:rsidRPr="004A2E9A">
              <w:t>, 4, 7</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32AA95BD" w14:textId="77777777" w:rsidR="00462C8E" w:rsidRPr="00C83808" w:rsidRDefault="00462C8E" w:rsidP="00462C8E">
            <w:r w:rsidRPr="0048458C">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553F3140" w14:textId="77777777" w:rsidR="00462C8E" w:rsidRPr="00C83808" w:rsidRDefault="00462C8E" w:rsidP="00462C8E">
            <w:r w:rsidRPr="0048458C">
              <w:t>18</w:t>
            </w:r>
            <w:r>
              <w:t>7</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745149ED" w14:textId="03461127" w:rsidR="00462C8E" w:rsidRPr="00A7196A" w:rsidRDefault="00462C8E" w:rsidP="00201988">
            <w:r w:rsidRPr="0048458C">
              <w:t>Аналитический код вида поступлений и выбытий не соответствует КОСГУ - недопустимо</w:t>
            </w:r>
          </w:p>
        </w:tc>
      </w:tr>
      <w:tr w:rsidR="00462C8E" w:rsidRPr="00B92096" w14:paraId="58E22738" w14:textId="77777777" w:rsidTr="00462C8E">
        <w:tc>
          <w:tcPr>
            <w:tcW w:w="2977" w:type="dxa"/>
            <w:shd w:val="clear" w:color="auto" w:fill="auto"/>
          </w:tcPr>
          <w:p w14:paraId="7A13A2A7" w14:textId="77777777" w:rsidR="00462C8E" w:rsidRPr="00C83808" w:rsidRDefault="00462C8E" w:rsidP="00462C8E">
            <w:r w:rsidRPr="00C83808">
              <w:t>хххх0000000000</w:t>
            </w:r>
          </w:p>
        </w:tc>
        <w:tc>
          <w:tcPr>
            <w:tcW w:w="1377" w:type="dxa"/>
            <w:shd w:val="clear" w:color="auto" w:fill="auto"/>
          </w:tcPr>
          <w:p w14:paraId="5E53EA29" w14:textId="77777777" w:rsidR="00462C8E" w:rsidRPr="00C83808" w:rsidRDefault="00462C8E" w:rsidP="00462C8E">
            <w:r w:rsidRPr="00C83808">
              <w:t>180</w:t>
            </w:r>
          </w:p>
        </w:tc>
        <w:tc>
          <w:tcPr>
            <w:tcW w:w="1094" w:type="dxa"/>
            <w:shd w:val="clear" w:color="auto" w:fill="auto"/>
          </w:tcPr>
          <w:p w14:paraId="544B0CB9" w14:textId="77777777" w:rsidR="00462C8E" w:rsidRPr="00C83808" w:rsidDel="002404AE" w:rsidRDefault="00462C8E" w:rsidP="00462C8E">
            <w:r w:rsidRPr="00C83808">
              <w:t>2, 4, 5, 6,7</w:t>
            </w:r>
          </w:p>
        </w:tc>
        <w:tc>
          <w:tcPr>
            <w:tcW w:w="1201" w:type="dxa"/>
            <w:shd w:val="clear" w:color="auto" w:fill="auto"/>
          </w:tcPr>
          <w:p w14:paraId="5E33E946" w14:textId="77777777" w:rsidR="00462C8E" w:rsidRPr="00C83808" w:rsidDel="002404AE" w:rsidRDefault="00462C8E" w:rsidP="00462C8E">
            <w:r w:rsidRPr="00C83808">
              <w:t>40110</w:t>
            </w:r>
          </w:p>
        </w:tc>
        <w:tc>
          <w:tcPr>
            <w:tcW w:w="936" w:type="dxa"/>
            <w:shd w:val="clear" w:color="auto" w:fill="auto"/>
          </w:tcPr>
          <w:p w14:paraId="08891AFE" w14:textId="77777777" w:rsidR="00462C8E" w:rsidRPr="00C83808" w:rsidDel="002404AE" w:rsidRDefault="00462C8E" w:rsidP="00462C8E">
            <w:r w:rsidRPr="00C83808">
              <w:t>189</w:t>
            </w:r>
          </w:p>
        </w:tc>
        <w:tc>
          <w:tcPr>
            <w:tcW w:w="3155" w:type="dxa"/>
            <w:shd w:val="clear" w:color="auto" w:fill="auto"/>
          </w:tcPr>
          <w:p w14:paraId="0EDD3FB8" w14:textId="320CC934" w:rsidR="00462C8E" w:rsidRPr="00C83808" w:rsidDel="002404AE" w:rsidRDefault="00462C8E" w:rsidP="00201988">
            <w:pPr>
              <w:rPr>
                <w:bCs/>
              </w:rPr>
            </w:pPr>
            <w:r w:rsidRPr="00C83808">
              <w:rPr>
                <w:bCs/>
              </w:rPr>
              <w:t>Аналитический код вида поступлений и выбытий не соответствует КОСГУ - недопустимо</w:t>
            </w:r>
          </w:p>
        </w:tc>
      </w:tr>
      <w:tr w:rsidR="00FD7DA4" w:rsidRPr="00B92096" w14:paraId="0E741CDC" w14:textId="77777777" w:rsidTr="00FD7DA4">
        <w:tc>
          <w:tcPr>
            <w:tcW w:w="2977" w:type="dxa"/>
            <w:tcBorders>
              <w:top w:val="single" w:sz="4" w:space="0" w:color="auto"/>
              <w:left w:val="single" w:sz="4" w:space="0" w:color="auto"/>
              <w:bottom w:val="single" w:sz="4" w:space="0" w:color="auto"/>
              <w:right w:val="single" w:sz="4" w:space="0" w:color="auto"/>
            </w:tcBorders>
            <w:shd w:val="clear" w:color="auto" w:fill="auto"/>
          </w:tcPr>
          <w:p w14:paraId="77078414" w14:textId="77777777" w:rsidR="00FD7DA4" w:rsidRPr="00C83808" w:rsidRDefault="00FD7DA4" w:rsidP="00474A4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7662F351" w14:textId="77777777" w:rsidR="00FD7DA4" w:rsidRPr="00C83808" w:rsidRDefault="00FD7DA4" w:rsidP="00474A4E">
            <w:r w:rsidRPr="00C83808">
              <w:t>1</w:t>
            </w:r>
            <w:r>
              <w:t>92-198</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4D1D5499" w14:textId="77777777" w:rsidR="00FD7DA4" w:rsidRPr="00C83808" w:rsidRDefault="00FD7DA4" w:rsidP="00474A4E">
            <w:r w:rsidRPr="00C83808">
              <w:t>2, 4, 5, 6,7</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79435A41" w14:textId="77777777" w:rsidR="00FD7DA4" w:rsidRPr="00C83808" w:rsidRDefault="00FD7DA4" w:rsidP="00474A4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27EA664D" w14:textId="77777777" w:rsidR="00FD7DA4" w:rsidRPr="00C83808" w:rsidRDefault="00FD7DA4" w:rsidP="00474A4E">
            <w:r>
              <w:t>189</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66636705" w14:textId="2F8FA709" w:rsidR="00FD7DA4" w:rsidRPr="00C83808" w:rsidRDefault="00FD7DA4"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47AB9559" w14:textId="77777777" w:rsidTr="00462C8E">
        <w:tc>
          <w:tcPr>
            <w:tcW w:w="2977" w:type="dxa"/>
            <w:shd w:val="clear" w:color="auto" w:fill="auto"/>
          </w:tcPr>
          <w:p w14:paraId="1783E8EF" w14:textId="77777777" w:rsidR="00462C8E" w:rsidRPr="00C83808" w:rsidRDefault="00462C8E" w:rsidP="00462C8E">
            <w:r w:rsidRPr="00C83808">
              <w:t>хххх0000000000</w:t>
            </w:r>
          </w:p>
        </w:tc>
        <w:tc>
          <w:tcPr>
            <w:tcW w:w="1377" w:type="dxa"/>
            <w:shd w:val="clear" w:color="auto" w:fill="auto"/>
          </w:tcPr>
          <w:p w14:paraId="3A8BD777" w14:textId="77777777" w:rsidR="00462C8E" w:rsidRPr="00C83808" w:rsidRDefault="00C22D15" w:rsidP="00B2799B">
            <w:r w:rsidRPr="00C83808">
              <w:t>1</w:t>
            </w:r>
            <w:r>
              <w:t>9</w:t>
            </w:r>
            <w:r w:rsidR="00B2799B">
              <w:t>2</w:t>
            </w:r>
            <w:r w:rsidR="002F29BC">
              <w:t>-198</w:t>
            </w:r>
          </w:p>
        </w:tc>
        <w:tc>
          <w:tcPr>
            <w:tcW w:w="1094" w:type="dxa"/>
            <w:shd w:val="clear" w:color="auto" w:fill="auto"/>
          </w:tcPr>
          <w:p w14:paraId="21D5C461" w14:textId="77777777" w:rsidR="00462C8E" w:rsidRPr="00C83808" w:rsidRDefault="00462C8E" w:rsidP="00462C8E">
            <w:r w:rsidRPr="00C83808">
              <w:t>2, 4, 5, 6,7</w:t>
            </w:r>
          </w:p>
        </w:tc>
        <w:tc>
          <w:tcPr>
            <w:tcW w:w="1201" w:type="dxa"/>
            <w:shd w:val="clear" w:color="auto" w:fill="auto"/>
          </w:tcPr>
          <w:p w14:paraId="20DB700B" w14:textId="77777777" w:rsidR="00462C8E" w:rsidRPr="00C83808" w:rsidRDefault="00462C8E" w:rsidP="00462C8E">
            <w:r w:rsidRPr="00C83808">
              <w:t>40110</w:t>
            </w:r>
          </w:p>
        </w:tc>
        <w:tc>
          <w:tcPr>
            <w:tcW w:w="936" w:type="dxa"/>
            <w:shd w:val="clear" w:color="auto" w:fill="auto"/>
          </w:tcPr>
          <w:p w14:paraId="1D660F52" w14:textId="77777777" w:rsidR="00462C8E" w:rsidRPr="00C83808" w:rsidRDefault="00462C8E" w:rsidP="00462C8E">
            <w:r w:rsidRPr="00C83808">
              <w:t>1</w:t>
            </w:r>
            <w:r>
              <w:t>91</w:t>
            </w:r>
          </w:p>
        </w:tc>
        <w:tc>
          <w:tcPr>
            <w:tcW w:w="3155" w:type="dxa"/>
            <w:shd w:val="clear" w:color="auto" w:fill="auto"/>
          </w:tcPr>
          <w:p w14:paraId="6F666E8A" w14:textId="3507D844"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7DDD2A32" w14:textId="77777777" w:rsidTr="00462C8E">
        <w:tc>
          <w:tcPr>
            <w:tcW w:w="2977" w:type="dxa"/>
            <w:shd w:val="clear" w:color="auto" w:fill="auto"/>
          </w:tcPr>
          <w:p w14:paraId="1C8D62DB" w14:textId="77777777" w:rsidR="00462C8E" w:rsidRPr="00C83808" w:rsidRDefault="00462C8E" w:rsidP="00462C8E">
            <w:r w:rsidRPr="00C83808">
              <w:t>хххх0000000000</w:t>
            </w:r>
          </w:p>
        </w:tc>
        <w:tc>
          <w:tcPr>
            <w:tcW w:w="1377" w:type="dxa"/>
            <w:shd w:val="clear" w:color="auto" w:fill="auto"/>
          </w:tcPr>
          <w:p w14:paraId="77163822" w14:textId="77777777" w:rsidR="00462C8E" w:rsidRPr="00C83808" w:rsidRDefault="00C22D15" w:rsidP="00C22D15">
            <w:r w:rsidRPr="00C83808">
              <w:t>1</w:t>
            </w:r>
            <w:r>
              <w:t>99</w:t>
            </w:r>
          </w:p>
        </w:tc>
        <w:tc>
          <w:tcPr>
            <w:tcW w:w="1094" w:type="dxa"/>
            <w:shd w:val="clear" w:color="auto" w:fill="auto"/>
          </w:tcPr>
          <w:p w14:paraId="2A74629E" w14:textId="77777777" w:rsidR="00462C8E" w:rsidRPr="00C83808" w:rsidRDefault="00462C8E" w:rsidP="00462C8E">
            <w:r w:rsidRPr="00C83808">
              <w:t>2, 4, 5, 6,7</w:t>
            </w:r>
          </w:p>
        </w:tc>
        <w:tc>
          <w:tcPr>
            <w:tcW w:w="1201" w:type="dxa"/>
            <w:shd w:val="clear" w:color="auto" w:fill="auto"/>
          </w:tcPr>
          <w:p w14:paraId="4DF82163" w14:textId="77777777" w:rsidR="00462C8E" w:rsidRPr="00C83808" w:rsidRDefault="00462C8E" w:rsidP="00462C8E">
            <w:r w:rsidRPr="00C83808">
              <w:t>40110</w:t>
            </w:r>
          </w:p>
        </w:tc>
        <w:tc>
          <w:tcPr>
            <w:tcW w:w="936" w:type="dxa"/>
            <w:shd w:val="clear" w:color="auto" w:fill="auto"/>
          </w:tcPr>
          <w:p w14:paraId="4325B293" w14:textId="77777777" w:rsidR="00462C8E" w:rsidRPr="00C83808" w:rsidRDefault="00462C8E" w:rsidP="00462C8E">
            <w:r w:rsidRPr="00C83808">
              <w:t>1</w:t>
            </w:r>
            <w:r>
              <w:t>92</w:t>
            </w:r>
          </w:p>
        </w:tc>
        <w:tc>
          <w:tcPr>
            <w:tcW w:w="3155" w:type="dxa"/>
            <w:shd w:val="clear" w:color="auto" w:fill="auto"/>
          </w:tcPr>
          <w:p w14:paraId="1840828D" w14:textId="090073EF"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4CFAC8D9" w14:textId="77777777" w:rsidTr="00462C8E">
        <w:tc>
          <w:tcPr>
            <w:tcW w:w="2977" w:type="dxa"/>
            <w:shd w:val="clear" w:color="auto" w:fill="auto"/>
          </w:tcPr>
          <w:p w14:paraId="28A8AB3D" w14:textId="77777777" w:rsidR="00462C8E" w:rsidRPr="00C83808" w:rsidRDefault="00462C8E" w:rsidP="00462C8E">
            <w:r w:rsidRPr="00C83808">
              <w:t>хххх0000000000</w:t>
            </w:r>
          </w:p>
        </w:tc>
        <w:tc>
          <w:tcPr>
            <w:tcW w:w="1377" w:type="dxa"/>
            <w:shd w:val="clear" w:color="auto" w:fill="auto"/>
          </w:tcPr>
          <w:p w14:paraId="69BE0C5D" w14:textId="77777777" w:rsidR="00462C8E" w:rsidRPr="00C83808" w:rsidRDefault="00C22D15" w:rsidP="00C22D15">
            <w:r w:rsidRPr="00C83808">
              <w:t>1</w:t>
            </w:r>
            <w:r>
              <w:t>99</w:t>
            </w:r>
          </w:p>
        </w:tc>
        <w:tc>
          <w:tcPr>
            <w:tcW w:w="1094" w:type="dxa"/>
            <w:shd w:val="clear" w:color="auto" w:fill="auto"/>
          </w:tcPr>
          <w:p w14:paraId="3AED3762" w14:textId="77777777" w:rsidR="00462C8E" w:rsidRPr="00C83808" w:rsidRDefault="00462C8E" w:rsidP="00462C8E">
            <w:r w:rsidRPr="00C83808">
              <w:t>2, 4, 5, 6,7</w:t>
            </w:r>
          </w:p>
        </w:tc>
        <w:tc>
          <w:tcPr>
            <w:tcW w:w="1201" w:type="dxa"/>
            <w:shd w:val="clear" w:color="auto" w:fill="auto"/>
          </w:tcPr>
          <w:p w14:paraId="39727E26" w14:textId="77777777" w:rsidR="00462C8E" w:rsidRPr="00C83808" w:rsidRDefault="00462C8E" w:rsidP="00462C8E">
            <w:r w:rsidRPr="00C83808">
              <w:t>40110</w:t>
            </w:r>
          </w:p>
        </w:tc>
        <w:tc>
          <w:tcPr>
            <w:tcW w:w="936" w:type="dxa"/>
            <w:shd w:val="clear" w:color="auto" w:fill="auto"/>
          </w:tcPr>
          <w:p w14:paraId="785E3F95" w14:textId="77777777" w:rsidR="00462C8E" w:rsidRPr="00C83808" w:rsidRDefault="00462C8E" w:rsidP="00462C8E">
            <w:r w:rsidRPr="00C83808">
              <w:t>1</w:t>
            </w:r>
            <w:r>
              <w:t>93</w:t>
            </w:r>
          </w:p>
        </w:tc>
        <w:tc>
          <w:tcPr>
            <w:tcW w:w="3155" w:type="dxa"/>
            <w:shd w:val="clear" w:color="auto" w:fill="auto"/>
          </w:tcPr>
          <w:p w14:paraId="52BA37C8" w14:textId="716C5962"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78A15897"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4BF81AD4"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082A035F" w14:textId="77777777" w:rsidR="00462C8E" w:rsidRPr="00C83808" w:rsidRDefault="00C22D15" w:rsidP="00C22D15">
            <w:r w:rsidRPr="00C83808">
              <w:t>1</w:t>
            </w:r>
            <w:r>
              <w:t>99</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4ED00A82" w14:textId="77777777" w:rsidR="00462C8E" w:rsidRPr="00C83808" w:rsidRDefault="00462C8E" w:rsidP="00462C8E">
            <w:r w:rsidRPr="00C83808">
              <w:t>2, 4, 5, 6,7</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1E300382"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33034361" w14:textId="77777777" w:rsidR="00462C8E" w:rsidRPr="00C83808" w:rsidRDefault="00462C8E" w:rsidP="00462C8E">
            <w:r w:rsidRPr="00C83808">
              <w:t>1</w:t>
            </w:r>
            <w:r>
              <w:t>94</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1F3CC013" w14:textId="64AE0254"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52A47D7A"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60D081D4"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3A118E4A" w14:textId="77777777" w:rsidR="00462C8E" w:rsidRPr="00C83808" w:rsidRDefault="00C22D15" w:rsidP="00B2799B">
            <w:r w:rsidRPr="00C83808">
              <w:t>1</w:t>
            </w:r>
            <w:r>
              <w:t>9</w:t>
            </w:r>
            <w:r w:rsidR="00B2799B">
              <w:t>2</w:t>
            </w:r>
            <w:r w:rsidR="002F29BC">
              <w:t>-198</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4E8C726A" w14:textId="77777777" w:rsidR="00462C8E" w:rsidRPr="00C83808" w:rsidRDefault="00462C8E" w:rsidP="00462C8E">
            <w:r w:rsidRPr="00C83808">
              <w:t>2, 4, 5, 6,7</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7D0E3BEC"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261DD0C3" w14:textId="77777777" w:rsidR="00462C8E" w:rsidRPr="00C83808" w:rsidRDefault="00462C8E" w:rsidP="00462C8E">
            <w:r w:rsidRPr="00C83808">
              <w:t>1</w:t>
            </w:r>
            <w:r>
              <w:t>95</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60DE7E69" w14:textId="029C48EE"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442D6DB4"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0B6E8A6A"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AC0B6DC" w14:textId="77777777" w:rsidR="00462C8E" w:rsidRPr="00C83808" w:rsidRDefault="00C22D15" w:rsidP="00C22D15">
            <w:r w:rsidRPr="00C83808">
              <w:t>1</w:t>
            </w:r>
            <w:r>
              <w:t>99</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3E33F229" w14:textId="77777777" w:rsidR="00462C8E" w:rsidRPr="00C83808" w:rsidRDefault="00462C8E" w:rsidP="00462C8E">
            <w:r w:rsidRPr="00C83808">
              <w:t>2, 4, 5, 6,7</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69DDD95F"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7EE9007A" w14:textId="77777777" w:rsidR="00462C8E" w:rsidRPr="00C83808" w:rsidRDefault="00462C8E" w:rsidP="00462C8E">
            <w:r w:rsidRPr="00C83808">
              <w:t>1</w:t>
            </w:r>
            <w:r>
              <w:t>96</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4BC448E6" w14:textId="40A681F7"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0A5A5795"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1DD67D8A"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89AE73B" w14:textId="77777777" w:rsidR="00462C8E" w:rsidRPr="00C83808" w:rsidRDefault="00C22D15" w:rsidP="00C22D15">
            <w:r w:rsidRPr="00C83808">
              <w:t>1</w:t>
            </w:r>
            <w:r>
              <w:t>99</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79A5A2F0" w14:textId="77777777" w:rsidR="00462C8E" w:rsidRPr="00C83808" w:rsidRDefault="00462C8E" w:rsidP="00462C8E">
            <w:r w:rsidRPr="00C83808">
              <w:t>2, 4, 5, 6,7</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6268CF97"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69F0BE2D" w14:textId="77777777" w:rsidR="00462C8E" w:rsidRPr="00C83808" w:rsidRDefault="00462C8E" w:rsidP="00462C8E">
            <w:r w:rsidRPr="00C83808">
              <w:t>1</w:t>
            </w:r>
            <w:r>
              <w:t>97</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53BCBAE2" w14:textId="4ED4C0B7"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7ECE8D2D"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46DE9CAF" w14:textId="77777777" w:rsidR="00462C8E" w:rsidRPr="00C83808" w:rsidRDefault="00462C8E" w:rsidP="00462C8E">
            <w:r w:rsidRPr="00C83808">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52DD032" w14:textId="77777777" w:rsidR="00462C8E" w:rsidRPr="00C83808" w:rsidRDefault="00C22D15" w:rsidP="00C22D15">
            <w:r w:rsidRPr="00C83808">
              <w:t>1</w:t>
            </w:r>
            <w:r>
              <w:t>99</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2998FA36" w14:textId="77777777" w:rsidR="00462C8E" w:rsidRPr="00C83808" w:rsidRDefault="00462C8E" w:rsidP="00462C8E">
            <w:r w:rsidRPr="00C83808">
              <w:t>2, 4, 5, 6,7</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6CC3C09B"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2CC0F617" w14:textId="77777777" w:rsidR="00462C8E" w:rsidRPr="00C83808" w:rsidRDefault="00462C8E" w:rsidP="00462C8E">
            <w:r w:rsidRPr="00C83808">
              <w:t>1</w:t>
            </w:r>
            <w:r>
              <w:t>98</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01ADACE5" w14:textId="52F2111C"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7CF18AF1" w14:textId="77777777" w:rsidTr="00462C8E">
        <w:tc>
          <w:tcPr>
            <w:tcW w:w="2977" w:type="dxa"/>
            <w:tcBorders>
              <w:top w:val="single" w:sz="4" w:space="0" w:color="auto"/>
              <w:left w:val="single" w:sz="4" w:space="0" w:color="auto"/>
              <w:bottom w:val="single" w:sz="4" w:space="0" w:color="auto"/>
              <w:right w:val="single" w:sz="4" w:space="0" w:color="auto"/>
            </w:tcBorders>
            <w:shd w:val="clear" w:color="auto" w:fill="auto"/>
          </w:tcPr>
          <w:p w14:paraId="550AFC32" w14:textId="77777777" w:rsidR="00462C8E" w:rsidRPr="00C83808" w:rsidRDefault="00462C8E" w:rsidP="00462C8E">
            <w:r w:rsidRPr="00C83808">
              <w:lastRenderedPageBreak/>
              <w:t>хххх0000000000</w:t>
            </w: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2179FCE2" w14:textId="77777777" w:rsidR="00462C8E" w:rsidRPr="00C83808" w:rsidRDefault="00C22D15" w:rsidP="00C22D15">
            <w:r w:rsidRPr="00C83808">
              <w:t>1</w:t>
            </w:r>
            <w:r>
              <w:t>99</w:t>
            </w:r>
            <w:r w:rsidR="00462C8E">
              <w:t>,000</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5FE72119" w14:textId="77777777" w:rsidR="00462C8E" w:rsidRPr="00C83808" w:rsidRDefault="00462C8E" w:rsidP="00462C8E">
            <w:r w:rsidRPr="00C83808">
              <w:t>2, 4, 5, 6,7</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40EDA25C" w14:textId="77777777" w:rsidR="00462C8E" w:rsidRPr="00C83808" w:rsidRDefault="00462C8E" w:rsidP="00462C8E">
            <w:r w:rsidRPr="00C83808">
              <w:t>40110</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777A7AEF" w14:textId="77777777" w:rsidR="00462C8E" w:rsidRPr="00C83808" w:rsidRDefault="00462C8E" w:rsidP="00462C8E">
            <w:r w:rsidRPr="00C83808">
              <w:t>1</w:t>
            </w:r>
            <w:r>
              <w:t>99</w:t>
            </w:r>
          </w:p>
        </w:tc>
        <w:tc>
          <w:tcPr>
            <w:tcW w:w="3155" w:type="dxa"/>
            <w:tcBorders>
              <w:top w:val="single" w:sz="4" w:space="0" w:color="auto"/>
              <w:left w:val="single" w:sz="4" w:space="0" w:color="auto"/>
              <w:bottom w:val="single" w:sz="4" w:space="0" w:color="auto"/>
              <w:right w:val="single" w:sz="4" w:space="0" w:color="auto"/>
            </w:tcBorders>
            <w:shd w:val="clear" w:color="auto" w:fill="auto"/>
          </w:tcPr>
          <w:p w14:paraId="30CB2906" w14:textId="2B8736D7"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r w:rsidR="00462C8E" w:rsidRPr="00B92096" w14:paraId="02ACB665" w14:textId="77777777" w:rsidTr="00462C8E">
        <w:tc>
          <w:tcPr>
            <w:tcW w:w="2977" w:type="dxa"/>
            <w:shd w:val="clear" w:color="auto" w:fill="auto"/>
          </w:tcPr>
          <w:p w14:paraId="596C2F7E" w14:textId="77777777" w:rsidR="00462C8E" w:rsidRPr="00C83808" w:rsidRDefault="00462C8E" w:rsidP="00462C8E">
            <w:r w:rsidRPr="00C83808">
              <w:t>00000000000000</w:t>
            </w:r>
          </w:p>
        </w:tc>
        <w:tc>
          <w:tcPr>
            <w:tcW w:w="1377" w:type="dxa"/>
            <w:shd w:val="clear" w:color="auto" w:fill="auto"/>
          </w:tcPr>
          <w:p w14:paraId="2666DD00" w14:textId="77777777" w:rsidR="00462C8E" w:rsidRPr="00C83808" w:rsidRDefault="00462C8E" w:rsidP="00462C8E">
            <w:r w:rsidRPr="00C83808">
              <w:t>000</w:t>
            </w:r>
          </w:p>
        </w:tc>
        <w:tc>
          <w:tcPr>
            <w:tcW w:w="1094" w:type="dxa"/>
            <w:shd w:val="clear" w:color="auto" w:fill="auto"/>
          </w:tcPr>
          <w:p w14:paraId="533915E0" w14:textId="77777777" w:rsidR="00462C8E" w:rsidRPr="00C83808" w:rsidRDefault="00462C8E" w:rsidP="00462C8E">
            <w:r w:rsidRPr="00C83808">
              <w:t>*</w:t>
            </w:r>
          </w:p>
        </w:tc>
        <w:tc>
          <w:tcPr>
            <w:tcW w:w="1201" w:type="dxa"/>
            <w:shd w:val="clear" w:color="auto" w:fill="auto"/>
          </w:tcPr>
          <w:p w14:paraId="50091A26" w14:textId="77777777" w:rsidR="00462C8E" w:rsidRPr="00C83808" w:rsidRDefault="00462C8E" w:rsidP="00462C8E">
            <w:r w:rsidRPr="00C83808">
              <w:t>30406</w:t>
            </w:r>
          </w:p>
        </w:tc>
        <w:tc>
          <w:tcPr>
            <w:tcW w:w="936" w:type="dxa"/>
            <w:shd w:val="clear" w:color="auto" w:fill="auto"/>
          </w:tcPr>
          <w:p w14:paraId="083D139A" w14:textId="77777777" w:rsidR="00462C8E" w:rsidRPr="00C83808" w:rsidRDefault="00462C8E" w:rsidP="00462C8E">
            <w:r w:rsidRPr="00C83808">
              <w:t>000</w:t>
            </w:r>
          </w:p>
        </w:tc>
        <w:tc>
          <w:tcPr>
            <w:tcW w:w="3155" w:type="dxa"/>
            <w:shd w:val="clear" w:color="auto" w:fill="auto"/>
          </w:tcPr>
          <w:p w14:paraId="2A25AEB9" w14:textId="7D4F9D82" w:rsidR="00462C8E" w:rsidRPr="00C83808" w:rsidRDefault="00462C8E" w:rsidP="00201988">
            <w:pPr>
              <w:rPr>
                <w:bCs/>
              </w:rPr>
            </w:pPr>
            <w:r w:rsidRPr="00C83808">
              <w:rPr>
                <w:bCs/>
              </w:rPr>
              <w:t>Аналитический код вида поступлений и выбытий не соответствует КОСГУ - недопустимо</w:t>
            </w:r>
          </w:p>
        </w:tc>
      </w:tr>
    </w:tbl>
    <w:p w14:paraId="36DDE33C" w14:textId="77777777" w:rsidR="003E2D18" w:rsidRDefault="003E2D18" w:rsidP="00F46C17">
      <w:pPr>
        <w:rPr>
          <w:b/>
        </w:rPr>
      </w:pPr>
    </w:p>
    <w:p w14:paraId="79634485" w14:textId="725A8866" w:rsidR="00120120" w:rsidRDefault="00120120" w:rsidP="003E2D18">
      <w:pPr>
        <w:rPr>
          <w:b/>
        </w:rPr>
      </w:pPr>
      <w:r w:rsidRPr="003443BE">
        <w:rPr>
          <w:b/>
          <w:vertAlign w:val="superscript"/>
        </w:rPr>
        <w:t>1</w:t>
      </w:r>
      <w:r>
        <w:rPr>
          <w:b/>
        </w:rPr>
        <w:t xml:space="preserve"> допустимо в части корректировки расчетов с учредителем</w:t>
      </w:r>
    </w:p>
    <w:p w14:paraId="70489D59" w14:textId="77777777" w:rsidR="005C64FC" w:rsidRDefault="005C64FC" w:rsidP="00F46C17">
      <w:pPr>
        <w:rPr>
          <w:b/>
        </w:rPr>
      </w:pPr>
    </w:p>
    <w:p w14:paraId="2CC94310" w14:textId="77777777" w:rsidR="0074032D" w:rsidRPr="00B92096" w:rsidRDefault="000E02A7" w:rsidP="003E0721">
      <w:pPr>
        <w:rPr>
          <w:b/>
        </w:rPr>
      </w:pPr>
      <w:bookmarkStart w:id="373" w:name="_Toc506404869"/>
      <w:bookmarkStart w:id="374" w:name="_Toc506405419"/>
      <w:bookmarkStart w:id="375" w:name="_Toc506405561"/>
      <w:bookmarkStart w:id="376" w:name="_Toc506456172"/>
      <w:r w:rsidRPr="00B92096">
        <w:rPr>
          <w:b/>
        </w:rPr>
        <w:t>Расходы</w:t>
      </w:r>
      <w:bookmarkEnd w:id="373"/>
      <w:bookmarkEnd w:id="374"/>
      <w:bookmarkEnd w:id="375"/>
      <w:bookmarkEnd w:id="376"/>
    </w:p>
    <w:tbl>
      <w:tblPr>
        <w:tblW w:w="10788" w:type="dxa"/>
        <w:tblInd w:w="93" w:type="dxa"/>
        <w:tblLayout w:type="fixed"/>
        <w:tblLook w:val="04A0" w:firstRow="1" w:lastRow="0" w:firstColumn="1" w:lastColumn="0" w:noHBand="0" w:noVBand="1"/>
      </w:tblPr>
      <w:tblGrid>
        <w:gridCol w:w="900"/>
        <w:gridCol w:w="1383"/>
        <w:gridCol w:w="2268"/>
        <w:gridCol w:w="834"/>
        <w:gridCol w:w="993"/>
        <w:gridCol w:w="1008"/>
        <w:gridCol w:w="3402"/>
      </w:tblGrid>
      <w:tr w:rsidR="00D15490" w:rsidRPr="00B92096" w14:paraId="76BABAA5"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401E8DA9" w14:textId="77777777" w:rsidR="00D15490" w:rsidRPr="00C83808" w:rsidRDefault="00D15490" w:rsidP="00F71AC9">
            <w:pPr>
              <w:jc w:val="center"/>
              <w:rPr>
                <w:b/>
                <w:bCs/>
              </w:rPr>
            </w:pPr>
            <w:r w:rsidRPr="00C83808">
              <w:rPr>
                <w:b/>
                <w:bCs/>
              </w:rPr>
              <w:t>ФКР</w:t>
            </w:r>
          </w:p>
        </w:tc>
        <w:tc>
          <w:tcPr>
            <w:tcW w:w="1383" w:type="dxa"/>
            <w:tcBorders>
              <w:top w:val="single" w:sz="4" w:space="0" w:color="auto"/>
              <w:left w:val="nil"/>
              <w:bottom w:val="single" w:sz="4" w:space="0" w:color="auto"/>
              <w:right w:val="single" w:sz="4" w:space="0" w:color="auto"/>
            </w:tcBorders>
            <w:shd w:val="clear" w:color="auto" w:fill="auto"/>
            <w:vAlign w:val="bottom"/>
          </w:tcPr>
          <w:p w14:paraId="6F2D65DB" w14:textId="77777777" w:rsidR="00D15490" w:rsidRPr="00C83808" w:rsidRDefault="00D15490" w:rsidP="00F71AC9">
            <w:pPr>
              <w:jc w:val="center"/>
              <w:rPr>
                <w:b/>
                <w:bCs/>
              </w:rPr>
            </w:pPr>
            <w:r w:rsidRPr="00C83808">
              <w:rPr>
                <w:b/>
                <w:bCs/>
              </w:rPr>
              <w:t>КЦСР</w:t>
            </w:r>
            <w:r w:rsidR="00FC3D39">
              <w:rPr>
                <w:rStyle w:val="ae"/>
                <w:b/>
                <w:bCs/>
              </w:rPr>
              <w:footnoteReference w:id="10"/>
            </w:r>
          </w:p>
        </w:tc>
        <w:tc>
          <w:tcPr>
            <w:tcW w:w="2268" w:type="dxa"/>
            <w:tcBorders>
              <w:top w:val="single" w:sz="4" w:space="0" w:color="auto"/>
              <w:left w:val="nil"/>
              <w:bottom w:val="single" w:sz="4" w:space="0" w:color="auto"/>
              <w:right w:val="single" w:sz="4" w:space="0" w:color="auto"/>
            </w:tcBorders>
            <w:shd w:val="clear" w:color="auto" w:fill="auto"/>
            <w:vAlign w:val="bottom"/>
          </w:tcPr>
          <w:p w14:paraId="3BA97E1E" w14:textId="77777777" w:rsidR="00D15490" w:rsidRPr="00C83808" w:rsidRDefault="00D15490" w:rsidP="00F71AC9">
            <w:pPr>
              <w:jc w:val="center"/>
              <w:rPr>
                <w:b/>
                <w:bCs/>
              </w:rPr>
            </w:pPr>
            <w:r w:rsidRPr="00C83808">
              <w:rPr>
                <w:b/>
                <w:bCs/>
              </w:rPr>
              <w:t>КВР</w:t>
            </w:r>
          </w:p>
        </w:tc>
        <w:tc>
          <w:tcPr>
            <w:tcW w:w="834" w:type="dxa"/>
            <w:tcBorders>
              <w:top w:val="single" w:sz="4" w:space="0" w:color="auto"/>
              <w:left w:val="nil"/>
              <w:bottom w:val="single" w:sz="4" w:space="0" w:color="auto"/>
              <w:right w:val="single" w:sz="4" w:space="0" w:color="auto"/>
            </w:tcBorders>
            <w:shd w:val="clear" w:color="auto" w:fill="auto"/>
            <w:vAlign w:val="bottom"/>
          </w:tcPr>
          <w:p w14:paraId="70580C9A" w14:textId="77777777" w:rsidR="00D15490" w:rsidRPr="00C83808" w:rsidRDefault="00D15490" w:rsidP="00F71AC9">
            <w:pPr>
              <w:jc w:val="center"/>
              <w:rPr>
                <w:b/>
                <w:bCs/>
              </w:rPr>
            </w:pPr>
            <w:r w:rsidRPr="00C83808">
              <w:rPr>
                <w:b/>
                <w:bCs/>
              </w:rPr>
              <w:t>КВД</w:t>
            </w:r>
          </w:p>
        </w:tc>
        <w:tc>
          <w:tcPr>
            <w:tcW w:w="993" w:type="dxa"/>
            <w:tcBorders>
              <w:top w:val="single" w:sz="4" w:space="0" w:color="auto"/>
              <w:left w:val="nil"/>
              <w:bottom w:val="single" w:sz="4" w:space="0" w:color="auto"/>
              <w:right w:val="single" w:sz="4" w:space="0" w:color="auto"/>
            </w:tcBorders>
            <w:shd w:val="clear" w:color="auto" w:fill="auto"/>
            <w:vAlign w:val="bottom"/>
          </w:tcPr>
          <w:p w14:paraId="7CE869A0" w14:textId="77777777" w:rsidR="00D15490" w:rsidRPr="00C83808" w:rsidRDefault="00D15490" w:rsidP="00F71AC9">
            <w:pPr>
              <w:jc w:val="center"/>
              <w:rPr>
                <w:b/>
                <w:bCs/>
              </w:rPr>
            </w:pPr>
            <w:r>
              <w:rPr>
                <w:b/>
                <w:bCs/>
              </w:rPr>
              <w:t>Счет</w:t>
            </w:r>
          </w:p>
        </w:tc>
        <w:tc>
          <w:tcPr>
            <w:tcW w:w="1008" w:type="dxa"/>
            <w:tcBorders>
              <w:top w:val="single" w:sz="4" w:space="0" w:color="auto"/>
              <w:left w:val="nil"/>
              <w:bottom w:val="single" w:sz="4" w:space="0" w:color="auto"/>
              <w:right w:val="single" w:sz="4" w:space="0" w:color="auto"/>
            </w:tcBorders>
            <w:shd w:val="clear" w:color="auto" w:fill="auto"/>
            <w:vAlign w:val="bottom"/>
          </w:tcPr>
          <w:p w14:paraId="7B291EB9" w14:textId="77777777" w:rsidR="00D15490" w:rsidRPr="00C83808" w:rsidRDefault="00D15490" w:rsidP="00F71AC9">
            <w:pPr>
              <w:jc w:val="center"/>
              <w:rPr>
                <w:b/>
                <w:bCs/>
              </w:rPr>
            </w:pPr>
            <w:r w:rsidRPr="00C83808">
              <w:rPr>
                <w:b/>
                <w:bCs/>
              </w:rPr>
              <w:t>КОСГУ</w:t>
            </w:r>
          </w:p>
        </w:tc>
        <w:tc>
          <w:tcPr>
            <w:tcW w:w="3402" w:type="dxa"/>
            <w:tcBorders>
              <w:top w:val="single" w:sz="4" w:space="0" w:color="auto"/>
              <w:left w:val="nil"/>
              <w:bottom w:val="single" w:sz="4" w:space="0" w:color="auto"/>
              <w:right w:val="single" w:sz="4" w:space="0" w:color="auto"/>
            </w:tcBorders>
          </w:tcPr>
          <w:p w14:paraId="738CAC4B" w14:textId="77777777" w:rsidR="00D15490" w:rsidRPr="00C83808" w:rsidRDefault="00D15490" w:rsidP="00F71AC9">
            <w:pPr>
              <w:jc w:val="center"/>
              <w:rPr>
                <w:b/>
                <w:bCs/>
              </w:rPr>
            </w:pPr>
            <w:r w:rsidRPr="00C83808">
              <w:rPr>
                <w:b/>
                <w:bCs/>
              </w:rPr>
              <w:t>Комментарий</w:t>
            </w:r>
          </w:p>
        </w:tc>
      </w:tr>
      <w:tr w:rsidR="00D15490" w:rsidRPr="00B92096" w14:paraId="4AD9242E" w14:textId="77777777" w:rsidTr="006E5330">
        <w:trPr>
          <w:trHeight w:val="223"/>
        </w:trPr>
        <w:tc>
          <w:tcPr>
            <w:tcW w:w="900" w:type="dxa"/>
            <w:tcBorders>
              <w:top w:val="single" w:sz="4" w:space="0" w:color="auto"/>
              <w:left w:val="nil"/>
              <w:bottom w:val="single" w:sz="4" w:space="0" w:color="auto"/>
              <w:right w:val="single" w:sz="4" w:space="0" w:color="auto"/>
            </w:tcBorders>
            <w:shd w:val="clear" w:color="auto" w:fill="auto"/>
            <w:vAlign w:val="bottom"/>
          </w:tcPr>
          <w:p w14:paraId="74974074" w14:textId="77777777" w:rsidR="00D15490" w:rsidRDefault="00D15490" w:rsidP="00F71AC9">
            <w:pPr>
              <w:jc w:val="center"/>
              <w:rPr>
                <w:bCs/>
              </w:rPr>
            </w:pPr>
          </w:p>
          <w:p w14:paraId="69908D5C" w14:textId="77777777" w:rsidR="00D15490" w:rsidRPr="00B92096" w:rsidRDefault="00D15490" w:rsidP="00F71AC9">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98BFFED" w14:textId="77777777" w:rsidR="00D15490" w:rsidRPr="00B92096" w:rsidRDefault="00D15490"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3AE60A74" w14:textId="77777777" w:rsidR="00D15490" w:rsidRPr="00B92096" w:rsidRDefault="00D15490" w:rsidP="00BC704D">
            <w:pPr>
              <w:jc w:val="center"/>
              <w:rPr>
                <w:bCs/>
              </w:rPr>
            </w:pPr>
            <w:r w:rsidRPr="00B92096">
              <w:rPr>
                <w:bCs/>
              </w:rPr>
              <w:t>111,</w:t>
            </w:r>
            <w:r w:rsidR="00BC704D" w:rsidDel="00BC704D">
              <w:rPr>
                <w:bCs/>
              </w:rPr>
              <w:t xml:space="preserve"> </w:t>
            </w:r>
            <w:r w:rsidRPr="00B92096">
              <w:rPr>
                <w:bCs/>
              </w:rPr>
              <w:t>131</w:t>
            </w:r>
          </w:p>
        </w:tc>
        <w:tc>
          <w:tcPr>
            <w:tcW w:w="834" w:type="dxa"/>
            <w:tcBorders>
              <w:top w:val="single" w:sz="4" w:space="0" w:color="auto"/>
              <w:left w:val="nil"/>
              <w:bottom w:val="single" w:sz="4" w:space="0" w:color="auto"/>
              <w:right w:val="single" w:sz="4" w:space="0" w:color="auto"/>
            </w:tcBorders>
            <w:shd w:val="clear" w:color="auto" w:fill="auto"/>
            <w:vAlign w:val="bottom"/>
          </w:tcPr>
          <w:p w14:paraId="262BD870"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B1B016C"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6128A0A" w14:textId="77777777" w:rsidR="00D15490" w:rsidRPr="00B92096" w:rsidRDefault="00D15490" w:rsidP="00F71AC9">
            <w:pPr>
              <w:jc w:val="center"/>
              <w:rPr>
                <w:bCs/>
              </w:rPr>
            </w:pPr>
            <w:r w:rsidRPr="00B92096">
              <w:rPr>
                <w:bCs/>
              </w:rPr>
              <w:t>211</w:t>
            </w:r>
          </w:p>
        </w:tc>
        <w:tc>
          <w:tcPr>
            <w:tcW w:w="3402" w:type="dxa"/>
            <w:tcBorders>
              <w:top w:val="single" w:sz="4" w:space="0" w:color="auto"/>
              <w:left w:val="nil"/>
              <w:bottom w:val="single" w:sz="4" w:space="0" w:color="auto"/>
              <w:right w:val="single" w:sz="4" w:space="0" w:color="auto"/>
            </w:tcBorders>
          </w:tcPr>
          <w:p w14:paraId="20467A93"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757DE10D"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074DDD32" w14:textId="77777777" w:rsidR="00D15490" w:rsidRPr="00B92096" w:rsidRDefault="00D15490" w:rsidP="00F71AC9">
            <w:pPr>
              <w:jc w:val="center"/>
              <w:rPr>
                <w:bCs/>
              </w:rPr>
            </w:pPr>
            <w:r w:rsidRPr="00126C8C">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512B6A88" w14:textId="77777777" w:rsidR="00D15490" w:rsidRPr="00B92096" w:rsidRDefault="00D15490"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9A2B30F" w14:textId="77777777" w:rsidR="00D15490" w:rsidRPr="00B92096" w:rsidRDefault="00D15490" w:rsidP="00F10FEA">
            <w:pPr>
              <w:jc w:val="center"/>
              <w:rPr>
                <w:bCs/>
              </w:rPr>
            </w:pPr>
            <w:r w:rsidRPr="00B92096">
              <w:rPr>
                <w:bCs/>
              </w:rPr>
              <w:t>112,133</w:t>
            </w:r>
            <w:r>
              <w:rPr>
                <w:bCs/>
              </w:rPr>
              <w:t>,</w:t>
            </w:r>
            <w:r w:rsidRPr="00B92096">
              <w:rPr>
                <w:bCs/>
              </w:rPr>
              <w:t>134</w:t>
            </w:r>
            <w:r w:rsidR="00232ACA">
              <w:rPr>
                <w:bCs/>
              </w:rPr>
              <w:t>,321</w:t>
            </w:r>
            <w:r w:rsidR="00C6708E">
              <w:rPr>
                <w:bCs/>
              </w:rPr>
              <w:t>,880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41BBFD2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63EB6535"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8968A41" w14:textId="77777777" w:rsidR="00D15490" w:rsidRPr="00B92096" w:rsidRDefault="00D15490" w:rsidP="00F71AC9">
            <w:pPr>
              <w:jc w:val="center"/>
              <w:rPr>
                <w:bCs/>
              </w:rPr>
            </w:pPr>
            <w:r w:rsidRPr="00B92096">
              <w:rPr>
                <w:bCs/>
              </w:rPr>
              <w:t>212</w:t>
            </w:r>
          </w:p>
        </w:tc>
        <w:tc>
          <w:tcPr>
            <w:tcW w:w="3402" w:type="dxa"/>
            <w:tcBorders>
              <w:top w:val="single" w:sz="4" w:space="0" w:color="auto"/>
              <w:left w:val="nil"/>
              <w:bottom w:val="single" w:sz="4" w:space="0" w:color="auto"/>
              <w:right w:val="single" w:sz="4" w:space="0" w:color="auto"/>
            </w:tcBorders>
          </w:tcPr>
          <w:p w14:paraId="2242BDF3"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03111BCC"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792F9E63" w14:textId="77777777" w:rsidR="00D15490" w:rsidRPr="00B92096" w:rsidRDefault="00D15490" w:rsidP="00F71AC9">
            <w:pPr>
              <w:jc w:val="center"/>
              <w:rPr>
                <w:bCs/>
              </w:rPr>
            </w:pPr>
            <w:r w:rsidRPr="00126C8C">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32DC471C" w14:textId="77777777" w:rsidR="00D15490" w:rsidRPr="00B92096" w:rsidRDefault="00D15490"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47A0BC7C" w14:textId="77777777" w:rsidR="00D15490" w:rsidRPr="00B92096" w:rsidRDefault="00D15490" w:rsidP="00F71AC9">
            <w:pPr>
              <w:jc w:val="center"/>
              <w:rPr>
                <w:bCs/>
              </w:rPr>
            </w:pPr>
            <w:r w:rsidRPr="00B92096">
              <w:rPr>
                <w:bCs/>
              </w:rPr>
              <w:t>119, 139</w:t>
            </w:r>
          </w:p>
        </w:tc>
        <w:tc>
          <w:tcPr>
            <w:tcW w:w="834" w:type="dxa"/>
            <w:tcBorders>
              <w:top w:val="single" w:sz="4" w:space="0" w:color="auto"/>
              <w:left w:val="nil"/>
              <w:bottom w:val="single" w:sz="4" w:space="0" w:color="auto"/>
              <w:right w:val="single" w:sz="4" w:space="0" w:color="auto"/>
            </w:tcBorders>
            <w:shd w:val="clear" w:color="auto" w:fill="auto"/>
            <w:vAlign w:val="bottom"/>
          </w:tcPr>
          <w:p w14:paraId="7C6BCD8A"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4EB927EF"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03DDEF5" w14:textId="77777777" w:rsidR="00D15490" w:rsidRPr="00B92096" w:rsidRDefault="00D15490" w:rsidP="00F71AC9">
            <w:pPr>
              <w:jc w:val="center"/>
              <w:rPr>
                <w:bCs/>
              </w:rPr>
            </w:pPr>
            <w:r w:rsidRPr="00B92096">
              <w:rPr>
                <w:bCs/>
              </w:rPr>
              <w:t>213</w:t>
            </w:r>
          </w:p>
        </w:tc>
        <w:tc>
          <w:tcPr>
            <w:tcW w:w="3402" w:type="dxa"/>
            <w:tcBorders>
              <w:top w:val="single" w:sz="4" w:space="0" w:color="auto"/>
              <w:left w:val="nil"/>
              <w:bottom w:val="single" w:sz="4" w:space="0" w:color="auto"/>
              <w:right w:val="single" w:sz="4" w:space="0" w:color="auto"/>
            </w:tcBorders>
          </w:tcPr>
          <w:p w14:paraId="509F1C64" w14:textId="77777777" w:rsidR="00D15490" w:rsidRPr="00B92096" w:rsidRDefault="00D15490" w:rsidP="00F71AC9">
            <w:pPr>
              <w:rPr>
                <w:bCs/>
              </w:rPr>
            </w:pPr>
            <w:r w:rsidRPr="00B92096">
              <w:rPr>
                <w:bCs/>
              </w:rPr>
              <w:t>Код вида расходов не соответствует КОСГУ - недопустимо</w:t>
            </w:r>
          </w:p>
        </w:tc>
      </w:tr>
      <w:tr w:rsidR="00F10FEA" w:rsidRPr="00B92096" w14:paraId="0A41A49B"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42641110" w14:textId="77777777" w:rsidR="00F10FEA" w:rsidRPr="00B92096" w:rsidRDefault="00F10FEA" w:rsidP="00F10FEA">
            <w:pPr>
              <w:jc w:val="center"/>
              <w:rPr>
                <w:bCs/>
              </w:rPr>
            </w:pPr>
            <w:r w:rsidRPr="00126C8C">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13EF763F" w14:textId="77777777" w:rsidR="00F10FEA" w:rsidRPr="00B92096" w:rsidRDefault="00F10FEA" w:rsidP="00F10FEA">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64981ACA" w14:textId="77777777" w:rsidR="00F10FEA" w:rsidRPr="00B92096" w:rsidRDefault="00F10FEA" w:rsidP="00F10FEA">
            <w:pPr>
              <w:jc w:val="center"/>
              <w:rPr>
                <w:bCs/>
              </w:rPr>
            </w:pPr>
            <w:r w:rsidRPr="00FC3D39">
              <w:rPr>
                <w:sz w:val="18"/>
                <w:szCs w:val="18"/>
              </w:rPr>
              <w:t>112,134,244</w:t>
            </w:r>
            <w:r w:rsidR="00C36F20">
              <w:rPr>
                <w:sz w:val="18"/>
                <w:szCs w:val="18"/>
              </w:rPr>
              <w:t>,000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3A48914C" w14:textId="77777777" w:rsidR="00F10FEA" w:rsidRPr="00B92096" w:rsidRDefault="00F10FEA" w:rsidP="00F10FEA">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CFAE941" w14:textId="77777777" w:rsidR="00F10FEA" w:rsidRPr="00B92096" w:rsidRDefault="00F10FEA" w:rsidP="00F10FEA">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0D31186" w14:textId="77777777" w:rsidR="00F10FEA" w:rsidRPr="00B92096" w:rsidRDefault="00F10FEA" w:rsidP="00F10FEA">
            <w:pPr>
              <w:jc w:val="center"/>
              <w:rPr>
                <w:bCs/>
              </w:rPr>
            </w:pPr>
            <w:r w:rsidRPr="00B92096">
              <w:rPr>
                <w:bCs/>
              </w:rPr>
              <w:t>21</w:t>
            </w:r>
            <w:r>
              <w:rPr>
                <w:bCs/>
              </w:rPr>
              <w:t>4</w:t>
            </w:r>
          </w:p>
        </w:tc>
        <w:tc>
          <w:tcPr>
            <w:tcW w:w="3402" w:type="dxa"/>
            <w:tcBorders>
              <w:top w:val="single" w:sz="4" w:space="0" w:color="auto"/>
              <w:left w:val="nil"/>
              <w:bottom w:val="single" w:sz="4" w:space="0" w:color="auto"/>
              <w:right w:val="single" w:sz="4" w:space="0" w:color="auto"/>
            </w:tcBorders>
          </w:tcPr>
          <w:p w14:paraId="0C53E9EB" w14:textId="77777777" w:rsidR="00F10FEA" w:rsidRPr="00B92096" w:rsidRDefault="00F10FEA" w:rsidP="00F10FEA">
            <w:pPr>
              <w:rPr>
                <w:bCs/>
              </w:rPr>
            </w:pPr>
            <w:r w:rsidRPr="00B92096">
              <w:rPr>
                <w:bCs/>
              </w:rPr>
              <w:t>Код вида расходов не соответствует КОСГУ - недопустимо</w:t>
            </w:r>
          </w:p>
        </w:tc>
      </w:tr>
      <w:tr w:rsidR="00D15490" w:rsidRPr="00B92096" w14:paraId="589AF9E5"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135485AF" w14:textId="77777777" w:rsidR="00D15490" w:rsidRPr="00B92096" w:rsidRDefault="00D15490" w:rsidP="00F71AC9">
            <w:pPr>
              <w:jc w:val="center"/>
              <w:rPr>
                <w:bCs/>
              </w:rPr>
            </w:pPr>
            <w:r w:rsidRPr="00F04E49">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2C9946F8" w14:textId="77777777" w:rsidR="00D15490" w:rsidRPr="00B92096" w:rsidRDefault="00D15490"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F445B02" w14:textId="73CB2C91" w:rsidR="00D15490" w:rsidRPr="00B92096" w:rsidRDefault="00523F66" w:rsidP="00AD0EC5">
            <w:pPr>
              <w:jc w:val="center"/>
              <w:rPr>
                <w:bCs/>
              </w:rPr>
            </w:pPr>
            <w:r>
              <w:rPr>
                <w:bCs/>
              </w:rPr>
              <w:t xml:space="preserve">112, </w:t>
            </w:r>
            <w:r w:rsidR="002A3C3E">
              <w:rPr>
                <w:bCs/>
              </w:rPr>
              <w:t xml:space="preserve">119, </w:t>
            </w:r>
            <w:r w:rsidR="00D15490" w:rsidRPr="00B92096">
              <w:rPr>
                <w:bCs/>
              </w:rPr>
              <w:t>244, 245</w:t>
            </w:r>
            <w:r w:rsidR="00C6708E">
              <w:rPr>
                <w:bCs/>
              </w:rPr>
              <w:t>,</w:t>
            </w:r>
            <w:r w:rsidR="00F36236">
              <w:rPr>
                <w:bCs/>
              </w:rPr>
              <w:t xml:space="preserve"> 246, </w:t>
            </w:r>
            <w:r w:rsidR="00C6708E">
              <w:rPr>
                <w:bCs/>
              </w:rPr>
              <w:t>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4C641712"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6D5E1FC"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64B4F39" w14:textId="77777777" w:rsidR="00D15490" w:rsidRPr="00B92096" w:rsidRDefault="00D15490" w:rsidP="00F71AC9">
            <w:pPr>
              <w:jc w:val="center"/>
              <w:rPr>
                <w:bCs/>
              </w:rPr>
            </w:pPr>
            <w:r w:rsidRPr="00B92096">
              <w:rPr>
                <w:bCs/>
              </w:rPr>
              <w:t>221</w:t>
            </w:r>
          </w:p>
        </w:tc>
        <w:tc>
          <w:tcPr>
            <w:tcW w:w="3402" w:type="dxa"/>
            <w:tcBorders>
              <w:top w:val="single" w:sz="4" w:space="0" w:color="auto"/>
              <w:left w:val="nil"/>
              <w:bottom w:val="single" w:sz="4" w:space="0" w:color="auto"/>
              <w:right w:val="single" w:sz="4" w:space="0" w:color="auto"/>
            </w:tcBorders>
          </w:tcPr>
          <w:p w14:paraId="522B0CE8"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4582F291"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4C71A952" w14:textId="77777777" w:rsidR="00D15490" w:rsidRPr="00B92096" w:rsidRDefault="00D15490" w:rsidP="00F71AC9">
            <w:pPr>
              <w:jc w:val="center"/>
              <w:rPr>
                <w:bCs/>
              </w:rPr>
            </w:pPr>
            <w:r w:rsidRPr="00F04E49">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3F79948B" w14:textId="77777777" w:rsidR="00D15490" w:rsidRPr="00B92096" w:rsidRDefault="00D15490"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36446599" w14:textId="77777777" w:rsidR="00D15490" w:rsidRPr="00B92096" w:rsidRDefault="00D15490" w:rsidP="00AD0EC5">
            <w:pPr>
              <w:jc w:val="center"/>
              <w:rPr>
                <w:bCs/>
              </w:rPr>
            </w:pPr>
            <w:r w:rsidRPr="00B92096">
              <w:rPr>
                <w:bCs/>
              </w:rPr>
              <w:t>112,</w:t>
            </w:r>
            <w:r w:rsidR="00CB4519">
              <w:rPr>
                <w:bCs/>
              </w:rPr>
              <w:t xml:space="preserve"> 113,</w:t>
            </w:r>
            <w:r w:rsidRPr="00B92096">
              <w:rPr>
                <w:bCs/>
              </w:rPr>
              <w:t xml:space="preserve"> </w:t>
            </w:r>
            <w:r w:rsidR="00A52BB7">
              <w:rPr>
                <w:bCs/>
              </w:rPr>
              <w:t xml:space="preserve">119, </w:t>
            </w:r>
            <w:r w:rsidR="00FA0758">
              <w:rPr>
                <w:bCs/>
              </w:rPr>
              <w:t xml:space="preserve">134, </w:t>
            </w:r>
            <w:r w:rsidRPr="00B92096">
              <w:rPr>
                <w:bCs/>
              </w:rPr>
              <w:t>243, 244</w:t>
            </w:r>
            <w:r w:rsidR="00AD0EC5">
              <w:rPr>
                <w:bCs/>
              </w:rPr>
              <w:t>,</w:t>
            </w:r>
            <w:r w:rsidRPr="00B92096">
              <w:rPr>
                <w:bCs/>
              </w:rPr>
              <w:t xml:space="preserve"> 245, </w:t>
            </w:r>
            <w:r w:rsidR="00FA0758">
              <w:rPr>
                <w:bCs/>
              </w:rPr>
              <w:t>360</w:t>
            </w:r>
            <w:r w:rsidR="00C6708E">
              <w:rPr>
                <w:bCs/>
              </w:rPr>
              <w:t>,880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78FA74E5"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B637EFC"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30B64E2" w14:textId="77777777" w:rsidR="00D15490" w:rsidRPr="00B92096" w:rsidRDefault="00D15490" w:rsidP="00F71AC9">
            <w:pPr>
              <w:jc w:val="center"/>
              <w:rPr>
                <w:bCs/>
              </w:rPr>
            </w:pPr>
            <w:r w:rsidRPr="00B92096">
              <w:rPr>
                <w:bCs/>
              </w:rPr>
              <w:t>222</w:t>
            </w:r>
          </w:p>
        </w:tc>
        <w:tc>
          <w:tcPr>
            <w:tcW w:w="3402" w:type="dxa"/>
            <w:tcBorders>
              <w:top w:val="single" w:sz="4" w:space="0" w:color="auto"/>
              <w:left w:val="nil"/>
              <w:bottom w:val="single" w:sz="4" w:space="0" w:color="auto"/>
              <w:right w:val="single" w:sz="4" w:space="0" w:color="auto"/>
            </w:tcBorders>
          </w:tcPr>
          <w:p w14:paraId="172A1C0E"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642AC729"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4BA08854" w14:textId="77777777" w:rsidR="00D15490" w:rsidRPr="00B92096" w:rsidRDefault="00D15490" w:rsidP="00F71AC9">
            <w:pPr>
              <w:jc w:val="center"/>
              <w:rPr>
                <w:bCs/>
              </w:rPr>
            </w:pPr>
            <w:r w:rsidRPr="00323ED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89AEEAE" w14:textId="77777777" w:rsidR="00D15490" w:rsidRPr="00B92096" w:rsidRDefault="00D15490"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1AC38632" w14:textId="77777777" w:rsidR="00D15490" w:rsidRPr="004639FD" w:rsidRDefault="00B82108" w:rsidP="00B40BA0">
            <w:pPr>
              <w:jc w:val="center"/>
              <w:rPr>
                <w:bCs/>
              </w:rPr>
            </w:pPr>
            <w:r>
              <w:rPr>
                <w:bCs/>
              </w:rPr>
              <w:t xml:space="preserve">112, </w:t>
            </w:r>
            <w:r w:rsidR="002A3C3E">
              <w:rPr>
                <w:bCs/>
              </w:rPr>
              <w:t xml:space="preserve">119, </w:t>
            </w:r>
            <w:r w:rsidR="00D15490" w:rsidRPr="00B92096">
              <w:rPr>
                <w:bCs/>
              </w:rPr>
              <w:t xml:space="preserve">244, 245, </w:t>
            </w:r>
            <w:r w:rsidR="007774D2">
              <w:rPr>
                <w:bCs/>
              </w:rPr>
              <w:t>247</w:t>
            </w:r>
            <w:r w:rsidR="004639FD">
              <w:rPr>
                <w:bCs/>
                <w:lang w:val="en-US"/>
              </w:rPr>
              <w:t xml:space="preserve">, </w:t>
            </w:r>
            <w:r w:rsidR="00C6708E">
              <w:rPr>
                <w:bCs/>
              </w:rPr>
              <w:t xml:space="preserve">880, </w:t>
            </w:r>
            <w:r w:rsidR="004639FD">
              <w:rPr>
                <w:bCs/>
                <w:lang w:val="en-US"/>
              </w:rPr>
              <w:t>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59FFDEBD"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4810E9CD"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BE641F3" w14:textId="77777777" w:rsidR="00D15490" w:rsidRPr="00B92096" w:rsidRDefault="00D15490" w:rsidP="00F71AC9">
            <w:pPr>
              <w:jc w:val="center"/>
              <w:rPr>
                <w:bCs/>
              </w:rPr>
            </w:pPr>
            <w:r w:rsidRPr="00B92096">
              <w:rPr>
                <w:bCs/>
              </w:rPr>
              <w:t>223</w:t>
            </w:r>
          </w:p>
        </w:tc>
        <w:tc>
          <w:tcPr>
            <w:tcW w:w="3402" w:type="dxa"/>
            <w:tcBorders>
              <w:top w:val="single" w:sz="4" w:space="0" w:color="auto"/>
              <w:left w:val="nil"/>
              <w:bottom w:val="single" w:sz="4" w:space="0" w:color="auto"/>
              <w:right w:val="single" w:sz="4" w:space="0" w:color="auto"/>
            </w:tcBorders>
          </w:tcPr>
          <w:p w14:paraId="5B7CF75E"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4A8C4985"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58274CF4" w14:textId="77777777" w:rsidR="00D15490" w:rsidRPr="00B92096" w:rsidRDefault="00D15490" w:rsidP="00F71AC9">
            <w:pPr>
              <w:jc w:val="center"/>
              <w:rPr>
                <w:bCs/>
              </w:rPr>
            </w:pPr>
            <w:r w:rsidRPr="00323ED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76C01D68" w14:textId="77777777" w:rsidR="00D15490" w:rsidRPr="00B92096" w:rsidRDefault="00D15490"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433506C8" w14:textId="5D4103EE" w:rsidR="00D15490" w:rsidRPr="00B92096" w:rsidRDefault="00D15490" w:rsidP="00AD0EC5">
            <w:pPr>
              <w:jc w:val="center"/>
              <w:rPr>
                <w:bCs/>
              </w:rPr>
            </w:pPr>
            <w:r w:rsidRPr="00B92096">
              <w:rPr>
                <w:bCs/>
              </w:rPr>
              <w:t xml:space="preserve">243, 244, 245, </w:t>
            </w:r>
            <w:r w:rsidR="00F36236">
              <w:rPr>
                <w:bCs/>
              </w:rPr>
              <w:t xml:space="preserve">246, </w:t>
            </w:r>
            <w:r w:rsidR="00C6708E">
              <w:rPr>
                <w:bCs/>
              </w:rPr>
              <w:t xml:space="preserve">880, </w:t>
            </w:r>
            <w:r w:rsidR="00480D9A">
              <w:rPr>
                <w:bCs/>
              </w:rPr>
              <w:t>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645204FD"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996520D"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6D68507" w14:textId="77777777" w:rsidR="00D15490" w:rsidRPr="00B92096" w:rsidRDefault="00D15490" w:rsidP="00F71AC9">
            <w:pPr>
              <w:jc w:val="center"/>
              <w:rPr>
                <w:bCs/>
              </w:rPr>
            </w:pPr>
            <w:r w:rsidRPr="00B92096">
              <w:rPr>
                <w:bCs/>
              </w:rPr>
              <w:t>224</w:t>
            </w:r>
          </w:p>
        </w:tc>
        <w:tc>
          <w:tcPr>
            <w:tcW w:w="3402" w:type="dxa"/>
            <w:tcBorders>
              <w:top w:val="single" w:sz="4" w:space="0" w:color="auto"/>
              <w:left w:val="nil"/>
              <w:bottom w:val="single" w:sz="4" w:space="0" w:color="auto"/>
              <w:right w:val="single" w:sz="4" w:space="0" w:color="auto"/>
            </w:tcBorders>
          </w:tcPr>
          <w:p w14:paraId="7EBA423E"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5BA9EDA1"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02ED5D0B" w14:textId="77777777" w:rsidR="00D15490" w:rsidRPr="00B92096" w:rsidRDefault="00D15490" w:rsidP="00F71AC9">
            <w:pPr>
              <w:jc w:val="center"/>
              <w:rPr>
                <w:bCs/>
              </w:rPr>
            </w:pPr>
            <w:r w:rsidRPr="00323ED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7172DC9" w14:textId="77777777" w:rsidR="00D15490" w:rsidRPr="00B92096" w:rsidRDefault="00D15490"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7F445A19" w14:textId="5C80A673" w:rsidR="00D15490" w:rsidRPr="00B92096" w:rsidRDefault="00D15490" w:rsidP="00AD0EC5">
            <w:pPr>
              <w:jc w:val="center"/>
              <w:rPr>
                <w:bCs/>
              </w:rPr>
            </w:pPr>
            <w:r w:rsidRPr="00B92096">
              <w:rPr>
                <w:bCs/>
              </w:rPr>
              <w:t>243, 244, 245</w:t>
            </w:r>
            <w:r w:rsidR="00C6708E">
              <w:rPr>
                <w:bCs/>
              </w:rPr>
              <w:t xml:space="preserve">, </w:t>
            </w:r>
            <w:r w:rsidR="00F36236">
              <w:rPr>
                <w:bCs/>
              </w:rPr>
              <w:t xml:space="preserve">246, </w:t>
            </w:r>
            <w:r w:rsidR="00C6708E">
              <w:rPr>
                <w:bCs/>
              </w:rPr>
              <w:t>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7C417F5E"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7C036F3"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4090795" w14:textId="77777777" w:rsidR="00D15490" w:rsidRPr="00B92096" w:rsidRDefault="00D15490" w:rsidP="00F71AC9">
            <w:pPr>
              <w:jc w:val="center"/>
              <w:rPr>
                <w:bCs/>
              </w:rPr>
            </w:pPr>
            <w:r w:rsidRPr="00B92096">
              <w:rPr>
                <w:bCs/>
              </w:rPr>
              <w:t>225</w:t>
            </w:r>
          </w:p>
        </w:tc>
        <w:tc>
          <w:tcPr>
            <w:tcW w:w="3402" w:type="dxa"/>
            <w:tcBorders>
              <w:top w:val="single" w:sz="4" w:space="0" w:color="auto"/>
              <w:left w:val="nil"/>
              <w:bottom w:val="single" w:sz="4" w:space="0" w:color="auto"/>
              <w:right w:val="single" w:sz="4" w:space="0" w:color="auto"/>
            </w:tcBorders>
          </w:tcPr>
          <w:p w14:paraId="0974A9FC"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030D702A"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210E2576" w14:textId="77777777" w:rsidR="00D15490" w:rsidRPr="00B92096" w:rsidRDefault="00D15490" w:rsidP="00F71AC9">
            <w:pPr>
              <w:jc w:val="center"/>
              <w:rPr>
                <w:bCs/>
              </w:rPr>
            </w:pPr>
            <w:r w:rsidRPr="00323ED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36BFEFE4" w14:textId="77777777" w:rsidR="00D15490" w:rsidRPr="00B92096" w:rsidRDefault="00D15490"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7C62D75D" w14:textId="53C263EE" w:rsidR="00D15490" w:rsidRDefault="00CB4519" w:rsidP="00F5013F">
            <w:pPr>
              <w:jc w:val="center"/>
              <w:rPr>
                <w:bCs/>
              </w:rPr>
            </w:pPr>
            <w:r>
              <w:rPr>
                <w:bCs/>
              </w:rPr>
              <w:t xml:space="preserve">112, 113, </w:t>
            </w:r>
            <w:r w:rsidR="00D15490" w:rsidRPr="00B92096">
              <w:rPr>
                <w:bCs/>
              </w:rPr>
              <w:t xml:space="preserve">119, </w:t>
            </w:r>
            <w:r>
              <w:rPr>
                <w:bCs/>
              </w:rPr>
              <w:t xml:space="preserve">134, </w:t>
            </w:r>
            <w:r w:rsidR="00F27B73">
              <w:rPr>
                <w:bCs/>
              </w:rPr>
              <w:t>224,</w:t>
            </w:r>
            <w:r>
              <w:rPr>
                <w:bCs/>
              </w:rPr>
              <w:t xml:space="preserve"> </w:t>
            </w:r>
            <w:r w:rsidR="00D15490" w:rsidRPr="00B92096">
              <w:rPr>
                <w:bCs/>
              </w:rPr>
              <w:t xml:space="preserve">243, 244, 245, </w:t>
            </w:r>
            <w:r w:rsidR="00F36236">
              <w:rPr>
                <w:bCs/>
              </w:rPr>
              <w:t xml:space="preserve">246, </w:t>
            </w:r>
            <w:r w:rsidR="00D15490" w:rsidRPr="00B92096">
              <w:rPr>
                <w:bCs/>
              </w:rPr>
              <w:t>323</w:t>
            </w:r>
            <w:r w:rsidR="000C095A">
              <w:rPr>
                <w:bCs/>
              </w:rPr>
              <w:t>,</w:t>
            </w:r>
            <w:r w:rsidR="00882BF4">
              <w:rPr>
                <w:bCs/>
              </w:rPr>
              <w:t>360,</w:t>
            </w:r>
            <w:r w:rsidR="00E23954">
              <w:rPr>
                <w:bCs/>
              </w:rPr>
              <w:t>831,</w:t>
            </w:r>
            <w:r w:rsidR="00C6708E">
              <w:rPr>
                <w:bCs/>
              </w:rPr>
              <w:t>880,</w:t>
            </w:r>
            <w:r w:rsidR="000C095A">
              <w:rPr>
                <w:bCs/>
              </w:rPr>
              <w:t>000</w:t>
            </w:r>
            <w:r w:rsidR="00E63466">
              <w:rPr>
                <w:bCs/>
              </w:rPr>
              <w:t>;</w:t>
            </w:r>
          </w:p>
          <w:p w14:paraId="76ED0D4F" w14:textId="77777777" w:rsidR="00E63466" w:rsidRPr="00B92096" w:rsidRDefault="00E63466" w:rsidP="00E63466">
            <w:pPr>
              <w:jc w:val="center"/>
              <w:rPr>
                <w:bCs/>
              </w:rPr>
            </w:pPr>
            <w:r w:rsidRPr="00BC7934">
              <w:rPr>
                <w:sz w:val="16"/>
                <w:szCs w:val="16"/>
              </w:rPr>
              <w:t>241 (в части амортизации приобретенных прав пользования РИД</w:t>
            </w:r>
            <w:r>
              <w:rPr>
                <w:sz w:val="16"/>
                <w:szCs w:val="16"/>
              </w:rPr>
              <w:t>)</w:t>
            </w:r>
          </w:p>
        </w:tc>
        <w:tc>
          <w:tcPr>
            <w:tcW w:w="834" w:type="dxa"/>
            <w:tcBorders>
              <w:top w:val="single" w:sz="4" w:space="0" w:color="auto"/>
              <w:left w:val="nil"/>
              <w:bottom w:val="single" w:sz="4" w:space="0" w:color="auto"/>
              <w:right w:val="single" w:sz="4" w:space="0" w:color="auto"/>
            </w:tcBorders>
            <w:shd w:val="clear" w:color="auto" w:fill="auto"/>
            <w:vAlign w:val="bottom"/>
          </w:tcPr>
          <w:p w14:paraId="7F2479B8"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55E88F2"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6B8848F" w14:textId="77777777" w:rsidR="00D15490" w:rsidRPr="00B92096" w:rsidRDefault="00D15490" w:rsidP="00F71AC9">
            <w:pPr>
              <w:jc w:val="center"/>
              <w:rPr>
                <w:bCs/>
              </w:rPr>
            </w:pPr>
            <w:r w:rsidRPr="00B92096">
              <w:rPr>
                <w:bCs/>
              </w:rPr>
              <w:t>226</w:t>
            </w:r>
          </w:p>
        </w:tc>
        <w:tc>
          <w:tcPr>
            <w:tcW w:w="3402" w:type="dxa"/>
            <w:tcBorders>
              <w:top w:val="single" w:sz="4" w:space="0" w:color="auto"/>
              <w:left w:val="nil"/>
              <w:bottom w:val="single" w:sz="4" w:space="0" w:color="auto"/>
              <w:right w:val="single" w:sz="4" w:space="0" w:color="auto"/>
            </w:tcBorders>
          </w:tcPr>
          <w:p w14:paraId="6FC210DA"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515CB33F"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35949D34" w14:textId="77777777" w:rsidR="00D15490" w:rsidRPr="00B92096" w:rsidRDefault="00D15490" w:rsidP="00F71AC9">
            <w:pPr>
              <w:jc w:val="center"/>
              <w:rPr>
                <w:bCs/>
              </w:rPr>
            </w:pPr>
            <w:r w:rsidRPr="00323ED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215F923C" w14:textId="77777777" w:rsidR="00D15490" w:rsidRPr="00B92096" w:rsidRDefault="00D15490"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6A79D712" w14:textId="63F8AD10" w:rsidR="00D15490" w:rsidRPr="00B92096" w:rsidRDefault="002E75AD" w:rsidP="00AD0EC5">
            <w:pPr>
              <w:jc w:val="center"/>
              <w:rPr>
                <w:bCs/>
              </w:rPr>
            </w:pPr>
            <w:r>
              <w:rPr>
                <w:bCs/>
              </w:rPr>
              <w:t>112,</w:t>
            </w:r>
            <w:r w:rsidR="005E3E03">
              <w:rPr>
                <w:bCs/>
              </w:rPr>
              <w:t>244,</w:t>
            </w:r>
            <w:r w:rsidR="00CF71CA">
              <w:rPr>
                <w:bCs/>
              </w:rPr>
              <w:t>245</w:t>
            </w:r>
            <w:r w:rsidR="00C6708E">
              <w:rPr>
                <w:bCs/>
              </w:rPr>
              <w:t>,880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5F3CAE1F"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5F0BA46"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F26CF31" w14:textId="77777777" w:rsidR="00D15490" w:rsidRPr="00B92096" w:rsidRDefault="00CF71CA" w:rsidP="00CF71CA">
            <w:pPr>
              <w:jc w:val="center"/>
              <w:rPr>
                <w:bCs/>
              </w:rPr>
            </w:pPr>
            <w:r w:rsidRPr="00B92096">
              <w:rPr>
                <w:bCs/>
              </w:rPr>
              <w:t>22</w:t>
            </w:r>
            <w:r>
              <w:rPr>
                <w:bCs/>
              </w:rPr>
              <w:t>7</w:t>
            </w:r>
          </w:p>
        </w:tc>
        <w:tc>
          <w:tcPr>
            <w:tcW w:w="3402" w:type="dxa"/>
            <w:tcBorders>
              <w:top w:val="single" w:sz="4" w:space="0" w:color="auto"/>
              <w:left w:val="nil"/>
              <w:bottom w:val="single" w:sz="4" w:space="0" w:color="auto"/>
              <w:right w:val="single" w:sz="4" w:space="0" w:color="auto"/>
            </w:tcBorders>
          </w:tcPr>
          <w:p w14:paraId="3EE77ABE" w14:textId="77777777" w:rsidR="00D15490" w:rsidRPr="00B92096" w:rsidRDefault="00D15490" w:rsidP="00F71AC9">
            <w:pPr>
              <w:rPr>
                <w:bCs/>
              </w:rPr>
            </w:pPr>
            <w:r w:rsidRPr="00B92096">
              <w:rPr>
                <w:bCs/>
              </w:rPr>
              <w:t xml:space="preserve">Код вида расходов не соответствует КОСГУ </w:t>
            </w:r>
            <w:r>
              <w:rPr>
                <w:bCs/>
              </w:rPr>
              <w:t>–</w:t>
            </w:r>
            <w:r w:rsidRPr="00B92096">
              <w:rPr>
                <w:bCs/>
              </w:rPr>
              <w:t xml:space="preserve"> </w:t>
            </w:r>
            <w:r>
              <w:rPr>
                <w:bCs/>
              </w:rPr>
              <w:t>требует пояснения</w:t>
            </w:r>
          </w:p>
        </w:tc>
      </w:tr>
      <w:tr w:rsidR="00CF71CA" w:rsidRPr="00B92096" w14:paraId="66508793"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6C556B20" w14:textId="77777777" w:rsidR="00CF71CA" w:rsidRPr="00B92096" w:rsidRDefault="00CF71CA" w:rsidP="00CF71CA">
            <w:pPr>
              <w:jc w:val="center"/>
              <w:rPr>
                <w:bCs/>
              </w:rPr>
            </w:pPr>
            <w:r w:rsidRPr="00323ED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23FB9267" w14:textId="77777777" w:rsidR="00CF71CA" w:rsidRPr="00B92096" w:rsidRDefault="00CF71CA" w:rsidP="00CF71CA">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52C42ED" w14:textId="77777777" w:rsidR="00CF71CA" w:rsidRPr="00B92096" w:rsidRDefault="00CF71CA" w:rsidP="00907F38">
            <w:pPr>
              <w:jc w:val="center"/>
              <w:rPr>
                <w:bCs/>
              </w:rPr>
            </w:pPr>
            <w:r>
              <w:rPr>
                <w:bCs/>
              </w:rPr>
              <w:t>244,245</w:t>
            </w:r>
            <w:r w:rsidR="00C6708E">
              <w:rPr>
                <w:bCs/>
              </w:rPr>
              <w:t>,880</w:t>
            </w:r>
            <w:r w:rsidR="0038479A">
              <w:rPr>
                <w:bCs/>
              </w:rPr>
              <w:t>,000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0E1038D8" w14:textId="77777777" w:rsidR="00CF71CA" w:rsidRPr="00B92096" w:rsidRDefault="00CF71CA" w:rsidP="00CF71CA">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F617988" w14:textId="77777777" w:rsidR="00CF71CA" w:rsidRPr="00B92096" w:rsidRDefault="00CF71CA" w:rsidP="00CF71CA">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9801FAF" w14:textId="77777777" w:rsidR="00CF71CA" w:rsidRPr="00B92096" w:rsidRDefault="00CF71CA" w:rsidP="00CF71CA">
            <w:pPr>
              <w:jc w:val="center"/>
              <w:rPr>
                <w:bCs/>
              </w:rPr>
            </w:pPr>
            <w:r>
              <w:rPr>
                <w:bCs/>
              </w:rPr>
              <w:t>229</w:t>
            </w:r>
          </w:p>
        </w:tc>
        <w:tc>
          <w:tcPr>
            <w:tcW w:w="3402" w:type="dxa"/>
            <w:tcBorders>
              <w:top w:val="single" w:sz="4" w:space="0" w:color="auto"/>
              <w:left w:val="nil"/>
              <w:bottom w:val="single" w:sz="4" w:space="0" w:color="auto"/>
              <w:right w:val="single" w:sz="4" w:space="0" w:color="auto"/>
            </w:tcBorders>
          </w:tcPr>
          <w:p w14:paraId="434C6F24" w14:textId="77777777" w:rsidR="00CF71CA" w:rsidRPr="00B92096" w:rsidRDefault="00CF71CA" w:rsidP="00CF71CA">
            <w:pPr>
              <w:rPr>
                <w:bCs/>
              </w:rPr>
            </w:pPr>
            <w:r w:rsidRPr="00B92096">
              <w:rPr>
                <w:bCs/>
              </w:rPr>
              <w:t xml:space="preserve">Код вида расходов не соответствует КОСГУ </w:t>
            </w:r>
            <w:r>
              <w:rPr>
                <w:bCs/>
              </w:rPr>
              <w:t>–</w:t>
            </w:r>
            <w:r w:rsidRPr="00B92096">
              <w:rPr>
                <w:bCs/>
              </w:rPr>
              <w:t xml:space="preserve"> </w:t>
            </w:r>
            <w:r>
              <w:rPr>
                <w:bCs/>
              </w:rPr>
              <w:t>требует пояснения</w:t>
            </w:r>
          </w:p>
        </w:tc>
      </w:tr>
      <w:tr w:rsidR="00D15490" w:rsidRPr="00B92096" w14:paraId="4F73F11E"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3A6E07E4" w14:textId="77777777" w:rsidR="00D15490" w:rsidRPr="00B92096" w:rsidRDefault="00D15490" w:rsidP="00F71AC9">
            <w:pPr>
              <w:jc w:val="center"/>
              <w:rPr>
                <w:bCs/>
              </w:rPr>
            </w:pPr>
            <w:r w:rsidRPr="0027342C">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2A31887A" w14:textId="77777777" w:rsidR="00D15490" w:rsidRPr="00B92096" w:rsidRDefault="00D15490"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494D7135" w14:textId="77777777" w:rsidR="00D15490" w:rsidRPr="00B92096" w:rsidRDefault="00D15490" w:rsidP="00F71AC9">
            <w:pPr>
              <w:jc w:val="center"/>
              <w:rPr>
                <w:bCs/>
              </w:rPr>
            </w:pPr>
            <w:r w:rsidRPr="00B92096">
              <w:rPr>
                <w:bCs/>
              </w:rPr>
              <w:t>853</w:t>
            </w:r>
          </w:p>
        </w:tc>
        <w:tc>
          <w:tcPr>
            <w:tcW w:w="834" w:type="dxa"/>
            <w:tcBorders>
              <w:top w:val="single" w:sz="4" w:space="0" w:color="auto"/>
              <w:left w:val="nil"/>
              <w:bottom w:val="single" w:sz="4" w:space="0" w:color="auto"/>
              <w:right w:val="single" w:sz="4" w:space="0" w:color="auto"/>
            </w:tcBorders>
            <w:shd w:val="clear" w:color="auto" w:fill="auto"/>
            <w:vAlign w:val="bottom"/>
          </w:tcPr>
          <w:p w14:paraId="3AFCE3A2" w14:textId="77777777" w:rsidR="00D15490" w:rsidRPr="00B92096" w:rsidRDefault="00D15490" w:rsidP="00F71AC9">
            <w:pPr>
              <w:jc w:val="center"/>
              <w:rPr>
                <w:bCs/>
              </w:rPr>
            </w:pPr>
            <w:r w:rsidRPr="00B92096">
              <w:rPr>
                <w:bCs/>
              </w:rPr>
              <w:t>2,4,5</w:t>
            </w:r>
          </w:p>
        </w:tc>
        <w:tc>
          <w:tcPr>
            <w:tcW w:w="993" w:type="dxa"/>
            <w:tcBorders>
              <w:top w:val="single" w:sz="4" w:space="0" w:color="auto"/>
              <w:left w:val="nil"/>
              <w:bottom w:val="single" w:sz="4" w:space="0" w:color="auto"/>
              <w:right w:val="single" w:sz="4" w:space="0" w:color="auto"/>
            </w:tcBorders>
            <w:shd w:val="clear" w:color="auto" w:fill="auto"/>
            <w:vAlign w:val="bottom"/>
          </w:tcPr>
          <w:p w14:paraId="12B58E7A"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A27A2E1" w14:textId="77777777" w:rsidR="00D15490" w:rsidRPr="00B92096" w:rsidRDefault="00074582" w:rsidP="00E34F66">
            <w:pPr>
              <w:jc w:val="center"/>
              <w:rPr>
                <w:bCs/>
              </w:rPr>
            </w:pPr>
            <w:r>
              <w:rPr>
                <w:bCs/>
              </w:rPr>
              <w:t>233</w:t>
            </w:r>
          </w:p>
        </w:tc>
        <w:tc>
          <w:tcPr>
            <w:tcW w:w="3402" w:type="dxa"/>
            <w:tcBorders>
              <w:top w:val="single" w:sz="4" w:space="0" w:color="auto"/>
              <w:left w:val="nil"/>
              <w:bottom w:val="single" w:sz="4" w:space="0" w:color="auto"/>
              <w:right w:val="single" w:sz="4" w:space="0" w:color="auto"/>
            </w:tcBorders>
          </w:tcPr>
          <w:p w14:paraId="3DA0734C" w14:textId="77777777" w:rsidR="00D15490" w:rsidRPr="00B92096" w:rsidRDefault="00D15490" w:rsidP="00F71AC9">
            <w:pPr>
              <w:rPr>
                <w:bCs/>
              </w:rPr>
            </w:pPr>
            <w:r w:rsidRPr="00B92096">
              <w:rPr>
                <w:bCs/>
              </w:rPr>
              <w:t>Код вида расходов не соответствует КОСГУ - недопустимо</w:t>
            </w:r>
          </w:p>
        </w:tc>
      </w:tr>
      <w:tr w:rsidR="00074582" w:rsidRPr="00B92096" w14:paraId="351E00E9"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2DF5E2D1" w14:textId="77777777" w:rsidR="00074582" w:rsidRPr="0027342C" w:rsidRDefault="00074582" w:rsidP="00660391">
            <w:pPr>
              <w:jc w:val="center"/>
              <w:rPr>
                <w:bCs/>
              </w:rPr>
            </w:pPr>
            <w:r w:rsidRPr="0027342C">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4D0B3A60" w14:textId="77777777" w:rsidR="00074582" w:rsidRPr="00B92096" w:rsidRDefault="00074582" w:rsidP="00660391">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42CB5588" w14:textId="77777777" w:rsidR="00074582" w:rsidRPr="00B92096" w:rsidRDefault="001643A1" w:rsidP="005B6379">
            <w:pPr>
              <w:jc w:val="center"/>
              <w:rPr>
                <w:bCs/>
              </w:rPr>
            </w:pPr>
            <w:r>
              <w:rPr>
                <w:bCs/>
              </w:rPr>
              <w:t>ххх</w:t>
            </w:r>
          </w:p>
        </w:tc>
        <w:tc>
          <w:tcPr>
            <w:tcW w:w="834" w:type="dxa"/>
            <w:tcBorders>
              <w:top w:val="single" w:sz="4" w:space="0" w:color="auto"/>
              <w:left w:val="nil"/>
              <w:bottom w:val="single" w:sz="4" w:space="0" w:color="auto"/>
              <w:right w:val="single" w:sz="4" w:space="0" w:color="auto"/>
            </w:tcBorders>
            <w:shd w:val="clear" w:color="auto" w:fill="auto"/>
            <w:vAlign w:val="bottom"/>
          </w:tcPr>
          <w:p w14:paraId="0D9D2863" w14:textId="77777777" w:rsidR="00074582" w:rsidRPr="00B92096" w:rsidRDefault="00074582" w:rsidP="00660391">
            <w:pPr>
              <w:jc w:val="center"/>
              <w:rPr>
                <w:bCs/>
              </w:rPr>
            </w:pPr>
            <w:r w:rsidRPr="00B92096">
              <w:rPr>
                <w:bCs/>
              </w:rPr>
              <w:t>2,4,5</w:t>
            </w:r>
            <w:r w:rsidR="00C06C05">
              <w:rPr>
                <w:bCs/>
              </w:rPr>
              <w:t>,7</w:t>
            </w:r>
          </w:p>
        </w:tc>
        <w:tc>
          <w:tcPr>
            <w:tcW w:w="993" w:type="dxa"/>
            <w:tcBorders>
              <w:top w:val="single" w:sz="4" w:space="0" w:color="auto"/>
              <w:left w:val="nil"/>
              <w:bottom w:val="single" w:sz="4" w:space="0" w:color="auto"/>
              <w:right w:val="single" w:sz="4" w:space="0" w:color="auto"/>
            </w:tcBorders>
            <w:shd w:val="clear" w:color="auto" w:fill="auto"/>
            <w:vAlign w:val="bottom"/>
          </w:tcPr>
          <w:p w14:paraId="6123199B" w14:textId="77777777" w:rsidR="00074582" w:rsidRPr="00B92096" w:rsidRDefault="00074582" w:rsidP="00660391">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A9A3FA1" w14:textId="77777777" w:rsidR="00074582" w:rsidRPr="00B92096" w:rsidRDefault="00074582" w:rsidP="00660391">
            <w:pPr>
              <w:jc w:val="center"/>
              <w:rPr>
                <w:bCs/>
              </w:rPr>
            </w:pPr>
            <w:r>
              <w:rPr>
                <w:bCs/>
              </w:rPr>
              <w:t>234</w:t>
            </w:r>
          </w:p>
        </w:tc>
        <w:tc>
          <w:tcPr>
            <w:tcW w:w="3402" w:type="dxa"/>
            <w:tcBorders>
              <w:top w:val="single" w:sz="4" w:space="0" w:color="auto"/>
              <w:left w:val="nil"/>
              <w:bottom w:val="single" w:sz="4" w:space="0" w:color="auto"/>
              <w:right w:val="single" w:sz="4" w:space="0" w:color="auto"/>
            </w:tcBorders>
          </w:tcPr>
          <w:p w14:paraId="2A87C1AE" w14:textId="77777777" w:rsidR="00074582" w:rsidRPr="00B92096" w:rsidRDefault="00074582" w:rsidP="00660391">
            <w:pPr>
              <w:rPr>
                <w:bCs/>
              </w:rPr>
            </w:pPr>
            <w:r w:rsidRPr="00B92096">
              <w:rPr>
                <w:bCs/>
              </w:rPr>
              <w:t>Код вида расходов не соответствует КОСГУ - недопустимо</w:t>
            </w:r>
          </w:p>
        </w:tc>
      </w:tr>
      <w:tr w:rsidR="00C1798F" w:rsidRPr="00B92096" w14:paraId="0D780DCA"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5B15B62C" w14:textId="77777777" w:rsidR="00C1798F" w:rsidRPr="00B92096" w:rsidRDefault="00C1798F" w:rsidP="00F71AC9">
            <w:pPr>
              <w:jc w:val="center"/>
              <w:rPr>
                <w:bCs/>
              </w:rPr>
            </w:pPr>
            <w:r w:rsidRPr="0027342C">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AFA936B"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9F65D1E" w14:textId="77777777" w:rsidR="00B65719" w:rsidRPr="00B92096" w:rsidRDefault="00C1798F" w:rsidP="00224DF7">
            <w:pPr>
              <w:jc w:val="center"/>
              <w:rPr>
                <w:bCs/>
              </w:rPr>
            </w:pPr>
            <w:r w:rsidRPr="00B92096">
              <w:rPr>
                <w:bCs/>
              </w:rPr>
              <w:t xml:space="preserve">613,623, </w:t>
            </w:r>
            <w:r w:rsidR="00BF5B0B">
              <w:rPr>
                <w:bCs/>
              </w:rPr>
              <w:t>802,</w:t>
            </w:r>
            <w:r w:rsidR="00B65719">
              <w:rPr>
                <w:sz w:val="18"/>
                <w:szCs w:val="18"/>
              </w:rPr>
              <w:t>803,804,805</w:t>
            </w:r>
          </w:p>
        </w:tc>
        <w:tc>
          <w:tcPr>
            <w:tcW w:w="834" w:type="dxa"/>
            <w:tcBorders>
              <w:top w:val="single" w:sz="4" w:space="0" w:color="auto"/>
              <w:left w:val="nil"/>
              <w:bottom w:val="single" w:sz="4" w:space="0" w:color="auto"/>
              <w:right w:val="single" w:sz="4" w:space="0" w:color="auto"/>
            </w:tcBorders>
            <w:shd w:val="clear" w:color="auto" w:fill="auto"/>
            <w:vAlign w:val="bottom"/>
          </w:tcPr>
          <w:p w14:paraId="6B5F1B71"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AACAC32"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D56D49B" w14:textId="77777777"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5726FB00" w14:textId="77777777" w:rsidR="00C1798F" w:rsidRPr="00B92096" w:rsidRDefault="00C1798F" w:rsidP="00F71AC9">
            <w:pPr>
              <w:rPr>
                <w:bCs/>
              </w:rPr>
            </w:pPr>
            <w:r w:rsidRPr="00B92096">
              <w:rPr>
                <w:bCs/>
              </w:rPr>
              <w:t>Код вида расходов не соответствует КОСГУ - недопустимо</w:t>
            </w:r>
          </w:p>
        </w:tc>
      </w:tr>
      <w:tr w:rsidR="004E6558" w:rsidRPr="00B92096" w14:paraId="11AFFA4D" w14:textId="77777777" w:rsidTr="004E6558">
        <w:trPr>
          <w:trHeight w:val="209"/>
        </w:trPr>
        <w:tc>
          <w:tcPr>
            <w:tcW w:w="900" w:type="dxa"/>
            <w:tcBorders>
              <w:top w:val="single" w:sz="4" w:space="0" w:color="auto"/>
              <w:left w:val="nil"/>
              <w:bottom w:val="single" w:sz="4" w:space="0" w:color="auto"/>
              <w:right w:val="single" w:sz="4" w:space="0" w:color="auto"/>
            </w:tcBorders>
            <w:shd w:val="clear" w:color="auto" w:fill="auto"/>
          </w:tcPr>
          <w:p w14:paraId="51B5A93E" w14:textId="77777777" w:rsidR="004E6558" w:rsidRPr="00B92096" w:rsidRDefault="004E6558" w:rsidP="004E655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412A8577" w14:textId="77777777" w:rsidR="004E6558" w:rsidRPr="00B92096" w:rsidRDefault="004E6558" w:rsidP="004E655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174F0D2F" w14:textId="77777777" w:rsidR="004E6558" w:rsidRPr="004E6558" w:rsidRDefault="004E6558" w:rsidP="00B65719">
            <w:pPr>
              <w:jc w:val="center"/>
              <w:rPr>
                <w:bCs/>
              </w:rPr>
            </w:pPr>
            <w:r>
              <w:rPr>
                <w:bCs/>
              </w:rPr>
              <w:t>853</w:t>
            </w:r>
            <w:r w:rsidR="00B65719">
              <w:rPr>
                <w:bCs/>
              </w:rPr>
              <w:t>, 000 (при</w:t>
            </w:r>
            <w:r w:rsidR="00B65719" w:rsidRPr="00B65719">
              <w:rPr>
                <w:bCs/>
              </w:rPr>
              <w:t xml:space="preserve"> предоставлени</w:t>
            </w:r>
            <w:r w:rsidR="00B65719">
              <w:rPr>
                <w:bCs/>
              </w:rPr>
              <w:t>и</w:t>
            </w:r>
            <w:r w:rsidR="00B65719" w:rsidRPr="00B65719">
              <w:rPr>
                <w:bCs/>
              </w:rPr>
              <w:t xml:space="preserve"> права пользования активом на льготных условиях</w:t>
            </w:r>
            <w:r w:rsidR="00B65719">
              <w:rPr>
                <w:bCs/>
              </w:rPr>
              <w:t>)</w:t>
            </w:r>
          </w:p>
        </w:tc>
        <w:tc>
          <w:tcPr>
            <w:tcW w:w="834" w:type="dxa"/>
            <w:tcBorders>
              <w:top w:val="single" w:sz="4" w:space="0" w:color="auto"/>
              <w:left w:val="nil"/>
              <w:bottom w:val="single" w:sz="4" w:space="0" w:color="auto"/>
              <w:right w:val="single" w:sz="4" w:space="0" w:color="auto"/>
            </w:tcBorders>
            <w:shd w:val="clear" w:color="auto" w:fill="auto"/>
            <w:vAlign w:val="bottom"/>
          </w:tcPr>
          <w:p w14:paraId="4EB98D94" w14:textId="77777777" w:rsidR="004E6558" w:rsidRPr="00B92096" w:rsidRDefault="00181157" w:rsidP="004E6558">
            <w:pPr>
              <w:jc w:val="center"/>
              <w:rPr>
                <w:bCs/>
              </w:rPr>
            </w:pPr>
            <w:r>
              <w:rPr>
                <w:bCs/>
              </w:rPr>
              <w:t>2,</w:t>
            </w:r>
            <w:r w:rsidR="004E6558">
              <w:rPr>
                <w:bCs/>
              </w:rPr>
              <w:t>4</w:t>
            </w:r>
            <w:r w:rsidR="00882BF4">
              <w:rPr>
                <w:bCs/>
              </w:rPr>
              <w:t>,7</w:t>
            </w:r>
          </w:p>
        </w:tc>
        <w:tc>
          <w:tcPr>
            <w:tcW w:w="993" w:type="dxa"/>
            <w:tcBorders>
              <w:top w:val="single" w:sz="4" w:space="0" w:color="auto"/>
              <w:left w:val="nil"/>
              <w:bottom w:val="single" w:sz="4" w:space="0" w:color="auto"/>
              <w:right w:val="single" w:sz="4" w:space="0" w:color="auto"/>
            </w:tcBorders>
            <w:shd w:val="clear" w:color="auto" w:fill="auto"/>
            <w:vAlign w:val="bottom"/>
          </w:tcPr>
          <w:p w14:paraId="3F7947E0" w14:textId="77777777" w:rsidR="004E6558" w:rsidRPr="00B92096" w:rsidRDefault="004E6558" w:rsidP="004E655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AC71F70" w14:textId="77777777" w:rsidR="004E6558" w:rsidRPr="00B92096" w:rsidRDefault="004E6558" w:rsidP="004E6558">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340DD4F8" w14:textId="77777777" w:rsidR="004E6558" w:rsidRPr="00B92096" w:rsidRDefault="004E6558" w:rsidP="004E6558">
            <w:pPr>
              <w:rPr>
                <w:bCs/>
              </w:rPr>
            </w:pPr>
            <w:r w:rsidRPr="00B92096">
              <w:rPr>
                <w:bCs/>
              </w:rPr>
              <w:t>Код вида расходов не соответствует КОСГУ - недопустимо</w:t>
            </w:r>
          </w:p>
        </w:tc>
      </w:tr>
      <w:tr w:rsidR="00C1798F" w:rsidRPr="00B92096" w14:paraId="757D0AAD"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27220509" w14:textId="77777777" w:rsidR="00C1798F" w:rsidRPr="00530536" w:rsidRDefault="00C1798F" w:rsidP="00F71AC9">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5F27F26D"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1A8C165E" w14:textId="77777777" w:rsidR="00C1798F" w:rsidRPr="00A62645" w:rsidRDefault="00BF5B0B" w:rsidP="00F71AC9">
            <w:pPr>
              <w:jc w:val="center"/>
              <w:rPr>
                <w:bCs/>
              </w:rPr>
            </w:pPr>
            <w:r>
              <w:rPr>
                <w:sz w:val="18"/>
                <w:szCs w:val="18"/>
              </w:rPr>
              <w:t>802,</w:t>
            </w:r>
            <w:r w:rsidR="002F29BC">
              <w:rPr>
                <w:sz w:val="18"/>
                <w:szCs w:val="18"/>
              </w:rPr>
              <w:t>803,804,805</w:t>
            </w:r>
          </w:p>
        </w:tc>
        <w:tc>
          <w:tcPr>
            <w:tcW w:w="834" w:type="dxa"/>
            <w:tcBorders>
              <w:top w:val="single" w:sz="4" w:space="0" w:color="auto"/>
              <w:left w:val="nil"/>
              <w:bottom w:val="single" w:sz="4" w:space="0" w:color="auto"/>
              <w:right w:val="single" w:sz="4" w:space="0" w:color="auto"/>
            </w:tcBorders>
            <w:shd w:val="clear" w:color="auto" w:fill="auto"/>
            <w:vAlign w:val="bottom"/>
          </w:tcPr>
          <w:p w14:paraId="0B42D4AA" w14:textId="77777777" w:rsidR="00C1798F" w:rsidRPr="00B92096" w:rsidRDefault="00C1798F" w:rsidP="00F71AC9">
            <w:pPr>
              <w:jc w:val="center"/>
              <w:rPr>
                <w:bCs/>
              </w:rPr>
            </w:pPr>
            <w:r w:rsidRPr="00B92096">
              <w:rPr>
                <w:bCs/>
              </w:rPr>
              <w:t>6</w:t>
            </w:r>
          </w:p>
        </w:tc>
        <w:tc>
          <w:tcPr>
            <w:tcW w:w="993" w:type="dxa"/>
            <w:tcBorders>
              <w:top w:val="single" w:sz="4" w:space="0" w:color="auto"/>
              <w:left w:val="nil"/>
              <w:bottom w:val="single" w:sz="4" w:space="0" w:color="auto"/>
              <w:right w:val="single" w:sz="4" w:space="0" w:color="auto"/>
            </w:tcBorders>
            <w:shd w:val="clear" w:color="auto" w:fill="auto"/>
            <w:vAlign w:val="bottom"/>
          </w:tcPr>
          <w:p w14:paraId="1DE5404C"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EE06278" w14:textId="77777777"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012EA503" w14:textId="77777777" w:rsidR="00C1798F" w:rsidRPr="00B92096" w:rsidRDefault="004E6558" w:rsidP="00F71AC9">
            <w:pPr>
              <w:rPr>
                <w:bCs/>
              </w:rPr>
            </w:pPr>
            <w:r w:rsidRPr="00B92096">
              <w:rPr>
                <w:bCs/>
              </w:rPr>
              <w:t>Код вида расходов не соответствует КОСГУ - недопустимо</w:t>
            </w:r>
          </w:p>
        </w:tc>
      </w:tr>
      <w:tr w:rsidR="00C1798F" w:rsidRPr="00B92096" w14:paraId="5AEC92DD"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590F7D97" w14:textId="77777777" w:rsidR="00C1798F" w:rsidRPr="00B92096" w:rsidRDefault="00C1798F" w:rsidP="00F71AC9">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42520111"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EFFC2A3" w14:textId="77777777" w:rsidR="00E63466" w:rsidRDefault="008F79B8" w:rsidP="00F71AC9">
            <w:pPr>
              <w:jc w:val="center"/>
              <w:rPr>
                <w:bCs/>
              </w:rPr>
            </w:pPr>
            <w:r>
              <w:rPr>
                <w:bCs/>
              </w:rPr>
              <w:t>811,812,813,814</w:t>
            </w:r>
            <w:r w:rsidR="00E63466">
              <w:rPr>
                <w:bCs/>
              </w:rPr>
              <w:t>;</w:t>
            </w:r>
          </w:p>
          <w:p w14:paraId="14DAE2C6" w14:textId="77777777" w:rsidR="00C1798F" w:rsidRPr="00B92096" w:rsidRDefault="002F29BC" w:rsidP="00B65719">
            <w:pPr>
              <w:jc w:val="center"/>
              <w:rPr>
                <w:bCs/>
              </w:rPr>
            </w:pPr>
            <w:r>
              <w:rPr>
                <w:sz w:val="18"/>
                <w:szCs w:val="18"/>
              </w:rPr>
              <w:t>808</w:t>
            </w:r>
            <w:r w:rsidDel="002F29BC">
              <w:rPr>
                <w:bCs/>
              </w:rPr>
              <w:t xml:space="preserve"> </w:t>
            </w:r>
            <w:r w:rsidR="00E63466" w:rsidRPr="00E63466">
              <w:rPr>
                <w:bCs/>
              </w:rPr>
              <w:t>(при безвозмездной передаче НФА, ФА, ФО)</w:t>
            </w:r>
            <w:r w:rsidR="00B65719">
              <w:rPr>
                <w:bCs/>
              </w:rPr>
              <w:t>; 000 (при</w:t>
            </w:r>
            <w:r w:rsidR="00B65719" w:rsidRPr="00B65719">
              <w:rPr>
                <w:bCs/>
              </w:rPr>
              <w:t xml:space="preserve"> предоставлени</w:t>
            </w:r>
            <w:r w:rsidR="00B65719">
              <w:rPr>
                <w:bCs/>
              </w:rPr>
              <w:t>и</w:t>
            </w:r>
            <w:r w:rsidR="00B65719" w:rsidRPr="00B65719">
              <w:rPr>
                <w:bCs/>
              </w:rPr>
              <w:t xml:space="preserve"> права пользования активом на льготных условиях</w:t>
            </w:r>
            <w:r w:rsidR="00B65719">
              <w:rPr>
                <w:bCs/>
              </w:rPr>
              <w:t>)</w:t>
            </w:r>
          </w:p>
        </w:tc>
        <w:tc>
          <w:tcPr>
            <w:tcW w:w="834" w:type="dxa"/>
            <w:tcBorders>
              <w:top w:val="single" w:sz="4" w:space="0" w:color="auto"/>
              <w:left w:val="nil"/>
              <w:bottom w:val="single" w:sz="4" w:space="0" w:color="auto"/>
              <w:right w:val="single" w:sz="4" w:space="0" w:color="auto"/>
            </w:tcBorders>
            <w:shd w:val="clear" w:color="auto" w:fill="auto"/>
            <w:vAlign w:val="bottom"/>
          </w:tcPr>
          <w:p w14:paraId="2C3A8D90"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5D5599AA"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7F4EC1F" w14:textId="77777777" w:rsidR="00C1798F" w:rsidRPr="00B92096" w:rsidRDefault="00C1798F" w:rsidP="00F71AC9">
            <w:pPr>
              <w:jc w:val="center"/>
              <w:rPr>
                <w:bCs/>
              </w:rPr>
            </w:pPr>
            <w:r w:rsidRPr="00B92096">
              <w:rPr>
                <w:bCs/>
              </w:rPr>
              <w:t>242</w:t>
            </w:r>
          </w:p>
        </w:tc>
        <w:tc>
          <w:tcPr>
            <w:tcW w:w="3402" w:type="dxa"/>
            <w:tcBorders>
              <w:top w:val="single" w:sz="4" w:space="0" w:color="auto"/>
              <w:left w:val="nil"/>
              <w:bottom w:val="single" w:sz="4" w:space="0" w:color="auto"/>
              <w:right w:val="single" w:sz="4" w:space="0" w:color="auto"/>
            </w:tcBorders>
          </w:tcPr>
          <w:p w14:paraId="4A13212D" w14:textId="77777777" w:rsidR="00C1798F" w:rsidRPr="00B92096" w:rsidRDefault="00C1798F" w:rsidP="00F71AC9">
            <w:pPr>
              <w:rPr>
                <w:bCs/>
              </w:rPr>
            </w:pPr>
            <w:r w:rsidRPr="00B92096">
              <w:rPr>
                <w:bCs/>
              </w:rPr>
              <w:t>Код вида расходов не соответствует КОСГУ - недопустимо</w:t>
            </w:r>
          </w:p>
        </w:tc>
      </w:tr>
      <w:tr w:rsidR="008F79B8" w:rsidRPr="00B92096" w14:paraId="34F63A95"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40CB081E" w14:textId="77777777" w:rsidR="008F79B8" w:rsidRPr="00B92096" w:rsidRDefault="008F79B8" w:rsidP="008F79B8">
            <w:pPr>
              <w:jc w:val="center"/>
              <w:rPr>
                <w:bCs/>
              </w:rPr>
            </w:pPr>
            <w:r w:rsidRPr="00530536">
              <w:rPr>
                <w:bCs/>
              </w:rPr>
              <w:lastRenderedPageBreak/>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48034CF3" w14:textId="77777777" w:rsidR="008F79B8" w:rsidRPr="00B92096" w:rsidRDefault="008F79B8" w:rsidP="008F79B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41ABEF41" w14:textId="77777777" w:rsidR="006E041C" w:rsidRDefault="008F79B8" w:rsidP="006E041C">
            <w:pPr>
              <w:jc w:val="center"/>
              <w:rPr>
                <w:bCs/>
              </w:rPr>
            </w:pPr>
            <w:r>
              <w:rPr>
                <w:bCs/>
              </w:rPr>
              <w:t>811,812,813,814</w:t>
            </w:r>
            <w:r w:rsidR="006E041C">
              <w:rPr>
                <w:bCs/>
              </w:rPr>
              <w:t>;</w:t>
            </w:r>
          </w:p>
          <w:p w14:paraId="7C065671" w14:textId="77777777" w:rsidR="008F79B8" w:rsidRPr="00B92096" w:rsidRDefault="002F29BC" w:rsidP="006E041C">
            <w:pPr>
              <w:jc w:val="center"/>
              <w:rPr>
                <w:bCs/>
              </w:rPr>
            </w:pPr>
            <w:r>
              <w:rPr>
                <w:bCs/>
              </w:rPr>
              <w:t>809</w:t>
            </w:r>
            <w:r w:rsidR="006E041C">
              <w:rPr>
                <w:bCs/>
              </w:rPr>
              <w:t xml:space="preserve"> </w:t>
            </w:r>
            <w:r w:rsidR="006E041C" w:rsidRPr="00E63466">
              <w:rPr>
                <w:bCs/>
              </w:rPr>
              <w:t>(при безвозмездной передаче НФА, ФА, ФО)</w:t>
            </w:r>
            <w:r w:rsidR="00B65719">
              <w:rPr>
                <w:bCs/>
              </w:rPr>
              <w:t>; 000 (при</w:t>
            </w:r>
            <w:r w:rsidR="00B65719" w:rsidRPr="00B65719">
              <w:rPr>
                <w:bCs/>
              </w:rPr>
              <w:t xml:space="preserve"> предоставлени</w:t>
            </w:r>
            <w:r w:rsidR="00B65719">
              <w:rPr>
                <w:bCs/>
              </w:rPr>
              <w:t>и</w:t>
            </w:r>
            <w:r w:rsidR="00B65719" w:rsidRPr="00B65719">
              <w:rPr>
                <w:bCs/>
              </w:rPr>
              <w:t xml:space="preserve"> права пользования активом на льготных условиях</w:t>
            </w:r>
            <w:r w:rsidR="00B65719">
              <w:rPr>
                <w:bCs/>
              </w:rPr>
              <w:t>)</w:t>
            </w:r>
          </w:p>
        </w:tc>
        <w:tc>
          <w:tcPr>
            <w:tcW w:w="834" w:type="dxa"/>
            <w:tcBorders>
              <w:top w:val="single" w:sz="4" w:space="0" w:color="auto"/>
              <w:left w:val="nil"/>
              <w:bottom w:val="single" w:sz="4" w:space="0" w:color="auto"/>
              <w:right w:val="single" w:sz="4" w:space="0" w:color="auto"/>
            </w:tcBorders>
            <w:shd w:val="clear" w:color="auto" w:fill="auto"/>
            <w:vAlign w:val="bottom"/>
          </w:tcPr>
          <w:p w14:paraId="1A2F3858" w14:textId="77777777" w:rsidR="008F79B8" w:rsidRPr="00B92096" w:rsidRDefault="008F79B8" w:rsidP="008F79B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0915539" w14:textId="77777777" w:rsidR="008F79B8" w:rsidRPr="00B92096" w:rsidRDefault="008F79B8" w:rsidP="008F79B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27F299A" w14:textId="77777777" w:rsidR="008F79B8" w:rsidRPr="00B92096" w:rsidRDefault="008F79B8" w:rsidP="008F79B8">
            <w:pPr>
              <w:jc w:val="center"/>
              <w:rPr>
                <w:bCs/>
              </w:rPr>
            </w:pPr>
            <w:r w:rsidRPr="00B92096">
              <w:rPr>
                <w:bCs/>
              </w:rPr>
              <w:t>24</w:t>
            </w:r>
            <w:r>
              <w:rPr>
                <w:bCs/>
              </w:rPr>
              <w:t>3</w:t>
            </w:r>
          </w:p>
        </w:tc>
        <w:tc>
          <w:tcPr>
            <w:tcW w:w="3402" w:type="dxa"/>
            <w:tcBorders>
              <w:top w:val="single" w:sz="4" w:space="0" w:color="auto"/>
              <w:left w:val="nil"/>
              <w:bottom w:val="single" w:sz="4" w:space="0" w:color="auto"/>
              <w:right w:val="single" w:sz="4" w:space="0" w:color="auto"/>
            </w:tcBorders>
          </w:tcPr>
          <w:p w14:paraId="636BADC5" w14:textId="77777777" w:rsidR="008F79B8" w:rsidRPr="00B92096" w:rsidRDefault="008F79B8" w:rsidP="008F79B8">
            <w:pPr>
              <w:rPr>
                <w:bCs/>
              </w:rPr>
            </w:pPr>
            <w:r w:rsidRPr="00B92096">
              <w:rPr>
                <w:bCs/>
              </w:rPr>
              <w:t>Код вида расходов не соответствует КОСГУ - недопустимо</w:t>
            </w:r>
          </w:p>
        </w:tc>
      </w:tr>
      <w:tr w:rsidR="008F79B8" w:rsidRPr="00B92096" w14:paraId="659B5D2D"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653232B4" w14:textId="77777777" w:rsidR="008F79B8" w:rsidRPr="00B92096" w:rsidRDefault="008F79B8" w:rsidP="008F79B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51D015A8" w14:textId="77777777" w:rsidR="008F79B8" w:rsidRPr="00B92096" w:rsidRDefault="008F79B8" w:rsidP="008F79B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36DBA7F2" w14:textId="77777777" w:rsidR="006E041C" w:rsidRDefault="008F79B8" w:rsidP="006E041C">
            <w:pPr>
              <w:jc w:val="center"/>
              <w:rPr>
                <w:bCs/>
              </w:rPr>
            </w:pPr>
            <w:r>
              <w:rPr>
                <w:bCs/>
              </w:rPr>
              <w:t>811,812,813,814</w:t>
            </w:r>
            <w:r w:rsidR="006E041C">
              <w:rPr>
                <w:bCs/>
              </w:rPr>
              <w:t>;</w:t>
            </w:r>
          </w:p>
          <w:p w14:paraId="23C6C78E" w14:textId="77777777" w:rsidR="008F79B8" w:rsidRPr="00B92096" w:rsidRDefault="002F29BC" w:rsidP="002F29BC">
            <w:pPr>
              <w:jc w:val="center"/>
              <w:rPr>
                <w:bCs/>
              </w:rPr>
            </w:pPr>
            <w:r>
              <w:rPr>
                <w:bCs/>
              </w:rPr>
              <w:t>808</w:t>
            </w:r>
            <w:r w:rsidR="006E041C">
              <w:rPr>
                <w:bCs/>
              </w:rPr>
              <w:t xml:space="preserve"> </w:t>
            </w:r>
            <w:r w:rsidR="006E041C" w:rsidRPr="00E63466">
              <w:rPr>
                <w:bCs/>
              </w:rPr>
              <w:t>(при безвозмездной передаче НФА, ФА, ФО)</w:t>
            </w:r>
            <w:r w:rsidR="00B65719">
              <w:rPr>
                <w:bCs/>
              </w:rPr>
              <w:t>; 000 (при</w:t>
            </w:r>
            <w:r w:rsidR="00B65719" w:rsidRPr="00B65719">
              <w:rPr>
                <w:bCs/>
              </w:rPr>
              <w:t xml:space="preserve"> предоставлени</w:t>
            </w:r>
            <w:r w:rsidR="00B65719">
              <w:rPr>
                <w:bCs/>
              </w:rPr>
              <w:t>и</w:t>
            </w:r>
            <w:r w:rsidR="00B65719" w:rsidRPr="00B65719">
              <w:rPr>
                <w:bCs/>
              </w:rPr>
              <w:t xml:space="preserve"> права пользования активом на льготных условиях</w:t>
            </w:r>
            <w:r w:rsidR="00B65719">
              <w:rPr>
                <w:bCs/>
              </w:rPr>
              <w:t>)</w:t>
            </w:r>
          </w:p>
        </w:tc>
        <w:tc>
          <w:tcPr>
            <w:tcW w:w="834" w:type="dxa"/>
            <w:tcBorders>
              <w:top w:val="single" w:sz="4" w:space="0" w:color="auto"/>
              <w:left w:val="nil"/>
              <w:bottom w:val="single" w:sz="4" w:space="0" w:color="auto"/>
              <w:right w:val="single" w:sz="4" w:space="0" w:color="auto"/>
            </w:tcBorders>
            <w:shd w:val="clear" w:color="auto" w:fill="auto"/>
            <w:vAlign w:val="bottom"/>
          </w:tcPr>
          <w:p w14:paraId="1BE267DB" w14:textId="77777777" w:rsidR="008F79B8" w:rsidRPr="00B92096" w:rsidRDefault="008F79B8" w:rsidP="008F79B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57B70B28" w14:textId="77777777" w:rsidR="008F79B8" w:rsidRPr="00B92096" w:rsidRDefault="008F79B8" w:rsidP="008F79B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433EC21" w14:textId="77777777" w:rsidR="008F79B8" w:rsidRPr="00B92096" w:rsidRDefault="008F79B8" w:rsidP="008F79B8">
            <w:pPr>
              <w:jc w:val="center"/>
              <w:rPr>
                <w:bCs/>
              </w:rPr>
            </w:pPr>
            <w:r w:rsidRPr="00B92096">
              <w:rPr>
                <w:bCs/>
              </w:rPr>
              <w:t>24</w:t>
            </w:r>
            <w:r>
              <w:rPr>
                <w:bCs/>
              </w:rPr>
              <w:t>4</w:t>
            </w:r>
          </w:p>
        </w:tc>
        <w:tc>
          <w:tcPr>
            <w:tcW w:w="3402" w:type="dxa"/>
            <w:tcBorders>
              <w:top w:val="single" w:sz="4" w:space="0" w:color="auto"/>
              <w:left w:val="nil"/>
              <w:bottom w:val="single" w:sz="4" w:space="0" w:color="auto"/>
              <w:right w:val="single" w:sz="4" w:space="0" w:color="auto"/>
            </w:tcBorders>
          </w:tcPr>
          <w:p w14:paraId="76F6655B" w14:textId="77777777" w:rsidR="008F79B8" w:rsidRPr="00B92096" w:rsidRDefault="008F79B8" w:rsidP="008F79B8">
            <w:pPr>
              <w:rPr>
                <w:bCs/>
              </w:rPr>
            </w:pPr>
            <w:r w:rsidRPr="00B92096">
              <w:rPr>
                <w:bCs/>
              </w:rPr>
              <w:t>Код вида расходов не соответствует КОСГУ - недопустимо</w:t>
            </w:r>
          </w:p>
        </w:tc>
      </w:tr>
      <w:tr w:rsidR="008F79B8" w:rsidRPr="00B92096" w14:paraId="7991ED57"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145270C6" w14:textId="77777777" w:rsidR="008F79B8" w:rsidRPr="00B92096" w:rsidRDefault="008F79B8" w:rsidP="008F79B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39BD2536" w14:textId="77777777" w:rsidR="008F79B8" w:rsidRPr="00B92096" w:rsidRDefault="008F79B8" w:rsidP="008F79B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84954D2" w14:textId="77777777" w:rsidR="006E041C" w:rsidRDefault="008F79B8" w:rsidP="008F79B8">
            <w:pPr>
              <w:jc w:val="center"/>
              <w:rPr>
                <w:bCs/>
              </w:rPr>
            </w:pPr>
            <w:r>
              <w:rPr>
                <w:bCs/>
              </w:rPr>
              <w:t>811,812,813,814</w:t>
            </w:r>
            <w:r w:rsidR="006E041C">
              <w:rPr>
                <w:bCs/>
              </w:rPr>
              <w:t>;</w:t>
            </w:r>
          </w:p>
          <w:p w14:paraId="2047CBB7" w14:textId="77777777" w:rsidR="008F79B8" w:rsidRPr="00B92096" w:rsidRDefault="002F29BC" w:rsidP="006E041C">
            <w:pPr>
              <w:jc w:val="center"/>
              <w:rPr>
                <w:bCs/>
              </w:rPr>
            </w:pPr>
            <w:r>
              <w:rPr>
                <w:bCs/>
              </w:rPr>
              <w:t>809</w:t>
            </w:r>
            <w:r w:rsidR="006E041C">
              <w:rPr>
                <w:bCs/>
              </w:rPr>
              <w:t xml:space="preserve"> </w:t>
            </w:r>
            <w:r w:rsidR="006E041C" w:rsidRPr="00E63466">
              <w:rPr>
                <w:bCs/>
              </w:rPr>
              <w:t>(при безвозмездной передаче НФА, ФА, ФО)</w:t>
            </w:r>
            <w:r w:rsidR="00B65719">
              <w:rPr>
                <w:bCs/>
              </w:rPr>
              <w:t>; 000 (при</w:t>
            </w:r>
            <w:r w:rsidR="00B65719" w:rsidRPr="00B65719">
              <w:rPr>
                <w:bCs/>
              </w:rPr>
              <w:t xml:space="preserve"> предоставлени</w:t>
            </w:r>
            <w:r w:rsidR="00B65719">
              <w:rPr>
                <w:bCs/>
              </w:rPr>
              <w:t>и</w:t>
            </w:r>
            <w:r w:rsidR="00B65719" w:rsidRPr="00B65719">
              <w:rPr>
                <w:bCs/>
              </w:rPr>
              <w:t xml:space="preserve"> права пользования активом на льготных условиях</w:t>
            </w:r>
            <w:r w:rsidR="00B65719">
              <w:rPr>
                <w:bCs/>
              </w:rPr>
              <w:t>)</w:t>
            </w:r>
          </w:p>
        </w:tc>
        <w:tc>
          <w:tcPr>
            <w:tcW w:w="834" w:type="dxa"/>
            <w:tcBorders>
              <w:top w:val="single" w:sz="4" w:space="0" w:color="auto"/>
              <w:left w:val="nil"/>
              <w:bottom w:val="single" w:sz="4" w:space="0" w:color="auto"/>
              <w:right w:val="single" w:sz="4" w:space="0" w:color="auto"/>
            </w:tcBorders>
            <w:shd w:val="clear" w:color="auto" w:fill="auto"/>
            <w:vAlign w:val="bottom"/>
          </w:tcPr>
          <w:p w14:paraId="7D5EF3A2" w14:textId="77777777" w:rsidR="008F79B8" w:rsidRPr="00B92096" w:rsidRDefault="008F79B8" w:rsidP="008F79B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EB58AFB" w14:textId="77777777" w:rsidR="008F79B8" w:rsidRPr="00B92096" w:rsidRDefault="008F79B8" w:rsidP="008F79B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5A1A636" w14:textId="77777777" w:rsidR="008F79B8" w:rsidRPr="00B92096" w:rsidRDefault="008F79B8" w:rsidP="008F79B8">
            <w:pPr>
              <w:jc w:val="center"/>
              <w:rPr>
                <w:bCs/>
              </w:rPr>
            </w:pPr>
            <w:r w:rsidRPr="00B92096">
              <w:rPr>
                <w:bCs/>
              </w:rPr>
              <w:t>24</w:t>
            </w:r>
            <w:r>
              <w:rPr>
                <w:bCs/>
              </w:rPr>
              <w:t>5</w:t>
            </w:r>
          </w:p>
        </w:tc>
        <w:tc>
          <w:tcPr>
            <w:tcW w:w="3402" w:type="dxa"/>
            <w:tcBorders>
              <w:top w:val="single" w:sz="4" w:space="0" w:color="auto"/>
              <w:left w:val="nil"/>
              <w:bottom w:val="single" w:sz="4" w:space="0" w:color="auto"/>
              <w:right w:val="single" w:sz="4" w:space="0" w:color="auto"/>
            </w:tcBorders>
          </w:tcPr>
          <w:p w14:paraId="35723617" w14:textId="77777777" w:rsidR="008F79B8" w:rsidRPr="00B92096" w:rsidRDefault="008F79B8" w:rsidP="008F79B8">
            <w:pPr>
              <w:rPr>
                <w:bCs/>
              </w:rPr>
            </w:pPr>
            <w:r w:rsidRPr="00B92096">
              <w:rPr>
                <w:bCs/>
              </w:rPr>
              <w:t>Код вида расходов не соответствует КОСГУ - недопустимо</w:t>
            </w:r>
          </w:p>
        </w:tc>
      </w:tr>
      <w:tr w:rsidR="008F79B8" w:rsidRPr="00B92096" w14:paraId="6235AB36"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6E4B0C67" w14:textId="77777777" w:rsidR="008F79B8" w:rsidRPr="00B92096" w:rsidRDefault="008F79B8" w:rsidP="008F79B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5027B78A" w14:textId="77777777" w:rsidR="008F79B8" w:rsidRPr="00B92096" w:rsidRDefault="008F79B8" w:rsidP="008F79B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1EB9072C" w14:textId="77777777" w:rsidR="006E041C" w:rsidRDefault="008F79B8" w:rsidP="006E041C">
            <w:pPr>
              <w:jc w:val="center"/>
              <w:rPr>
                <w:bCs/>
              </w:rPr>
            </w:pPr>
            <w:r>
              <w:rPr>
                <w:bCs/>
              </w:rPr>
              <w:t>634,811,812,813</w:t>
            </w:r>
            <w:r w:rsidR="006E041C">
              <w:rPr>
                <w:bCs/>
              </w:rPr>
              <w:t>;</w:t>
            </w:r>
          </w:p>
          <w:p w14:paraId="3B54D4E3" w14:textId="77777777" w:rsidR="008F79B8" w:rsidRPr="00B92096" w:rsidRDefault="002F29BC" w:rsidP="006E041C">
            <w:pPr>
              <w:jc w:val="center"/>
              <w:rPr>
                <w:bCs/>
              </w:rPr>
            </w:pPr>
            <w:r>
              <w:rPr>
                <w:bCs/>
              </w:rPr>
              <w:t>809</w:t>
            </w:r>
            <w:r w:rsidR="006E041C">
              <w:rPr>
                <w:bCs/>
              </w:rPr>
              <w:t xml:space="preserve"> </w:t>
            </w:r>
            <w:r w:rsidR="006E041C" w:rsidRPr="00E63466">
              <w:rPr>
                <w:bCs/>
              </w:rPr>
              <w:t>(при безвозмездной передаче НФА, ФА, ФО)</w:t>
            </w:r>
            <w:r w:rsidR="00B65719">
              <w:rPr>
                <w:bCs/>
              </w:rPr>
              <w:t>; 000 (при</w:t>
            </w:r>
            <w:r w:rsidR="00B65719" w:rsidRPr="00B65719">
              <w:rPr>
                <w:bCs/>
              </w:rPr>
              <w:t xml:space="preserve"> предоставлени</w:t>
            </w:r>
            <w:r w:rsidR="00B65719">
              <w:rPr>
                <w:bCs/>
              </w:rPr>
              <w:t>и</w:t>
            </w:r>
            <w:r w:rsidR="00B65719" w:rsidRPr="00B65719">
              <w:rPr>
                <w:bCs/>
              </w:rPr>
              <w:t xml:space="preserve"> права пользования активом на льготных условиях</w:t>
            </w:r>
            <w:r w:rsidR="00B65719">
              <w:rPr>
                <w:bCs/>
              </w:rPr>
              <w:t>)</w:t>
            </w:r>
          </w:p>
        </w:tc>
        <w:tc>
          <w:tcPr>
            <w:tcW w:w="834" w:type="dxa"/>
            <w:tcBorders>
              <w:top w:val="single" w:sz="4" w:space="0" w:color="auto"/>
              <w:left w:val="nil"/>
              <w:bottom w:val="single" w:sz="4" w:space="0" w:color="auto"/>
              <w:right w:val="single" w:sz="4" w:space="0" w:color="auto"/>
            </w:tcBorders>
            <w:shd w:val="clear" w:color="auto" w:fill="auto"/>
            <w:vAlign w:val="bottom"/>
          </w:tcPr>
          <w:p w14:paraId="4077E141" w14:textId="77777777" w:rsidR="008F79B8" w:rsidRPr="00B92096" w:rsidRDefault="008F79B8" w:rsidP="008F79B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52095DD1" w14:textId="77777777" w:rsidR="008F79B8" w:rsidRPr="00B92096" w:rsidRDefault="008F79B8" w:rsidP="008F79B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C6107A5" w14:textId="77777777" w:rsidR="008F79B8" w:rsidRPr="00B92096" w:rsidRDefault="008F79B8" w:rsidP="008F79B8">
            <w:pPr>
              <w:jc w:val="center"/>
              <w:rPr>
                <w:bCs/>
              </w:rPr>
            </w:pPr>
            <w:r w:rsidRPr="00B92096">
              <w:rPr>
                <w:bCs/>
              </w:rPr>
              <w:t>24</w:t>
            </w:r>
            <w:r>
              <w:rPr>
                <w:bCs/>
              </w:rPr>
              <w:t>6</w:t>
            </w:r>
          </w:p>
        </w:tc>
        <w:tc>
          <w:tcPr>
            <w:tcW w:w="3402" w:type="dxa"/>
            <w:tcBorders>
              <w:top w:val="single" w:sz="4" w:space="0" w:color="auto"/>
              <w:left w:val="nil"/>
              <w:bottom w:val="single" w:sz="4" w:space="0" w:color="auto"/>
              <w:right w:val="single" w:sz="4" w:space="0" w:color="auto"/>
            </w:tcBorders>
          </w:tcPr>
          <w:p w14:paraId="416F3449" w14:textId="77777777" w:rsidR="008F79B8" w:rsidRPr="00B92096" w:rsidRDefault="008F79B8" w:rsidP="008F79B8">
            <w:pPr>
              <w:rPr>
                <w:bCs/>
              </w:rPr>
            </w:pPr>
            <w:r w:rsidRPr="00B92096">
              <w:rPr>
                <w:bCs/>
              </w:rPr>
              <w:t>Код вида расходов не соответствует КОСГУ - недопустимо</w:t>
            </w:r>
          </w:p>
        </w:tc>
      </w:tr>
      <w:tr w:rsidR="008F79B8" w:rsidRPr="00B92096" w14:paraId="3FA958C6"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3FF61687" w14:textId="77777777" w:rsidR="008F79B8" w:rsidRPr="00B92096" w:rsidRDefault="008F79B8" w:rsidP="008F79B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5ECAFFB3" w14:textId="77777777" w:rsidR="008F79B8" w:rsidRPr="00B92096" w:rsidRDefault="008F79B8" w:rsidP="008F79B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CC05AE2" w14:textId="77777777" w:rsidR="008F79B8" w:rsidRPr="00B92096" w:rsidRDefault="008F79B8" w:rsidP="003F212E">
            <w:pPr>
              <w:jc w:val="center"/>
              <w:rPr>
                <w:bCs/>
              </w:rPr>
            </w:pPr>
            <w:r>
              <w:rPr>
                <w:bCs/>
              </w:rPr>
              <w:t>811,812,813</w:t>
            </w:r>
          </w:p>
        </w:tc>
        <w:tc>
          <w:tcPr>
            <w:tcW w:w="834" w:type="dxa"/>
            <w:tcBorders>
              <w:top w:val="single" w:sz="4" w:space="0" w:color="auto"/>
              <w:left w:val="nil"/>
              <w:bottom w:val="single" w:sz="4" w:space="0" w:color="auto"/>
              <w:right w:val="single" w:sz="4" w:space="0" w:color="auto"/>
            </w:tcBorders>
            <w:shd w:val="clear" w:color="auto" w:fill="auto"/>
            <w:vAlign w:val="bottom"/>
          </w:tcPr>
          <w:p w14:paraId="6A6B564F" w14:textId="77777777" w:rsidR="008F79B8" w:rsidRPr="00B92096" w:rsidRDefault="008F79B8" w:rsidP="008F79B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2DAF61B" w14:textId="77777777" w:rsidR="008F79B8" w:rsidRPr="00B92096" w:rsidRDefault="008F79B8" w:rsidP="008F79B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52048BF" w14:textId="77777777" w:rsidR="008F79B8" w:rsidRPr="00B92096" w:rsidRDefault="008F79B8" w:rsidP="008F79B8">
            <w:pPr>
              <w:jc w:val="center"/>
              <w:rPr>
                <w:bCs/>
              </w:rPr>
            </w:pPr>
            <w:r w:rsidRPr="00B92096">
              <w:rPr>
                <w:bCs/>
              </w:rPr>
              <w:t>24</w:t>
            </w:r>
            <w:r>
              <w:rPr>
                <w:bCs/>
              </w:rPr>
              <w:t>7</w:t>
            </w:r>
          </w:p>
        </w:tc>
        <w:tc>
          <w:tcPr>
            <w:tcW w:w="3402" w:type="dxa"/>
            <w:tcBorders>
              <w:top w:val="single" w:sz="4" w:space="0" w:color="auto"/>
              <w:left w:val="nil"/>
              <w:bottom w:val="single" w:sz="4" w:space="0" w:color="auto"/>
              <w:right w:val="single" w:sz="4" w:space="0" w:color="auto"/>
            </w:tcBorders>
          </w:tcPr>
          <w:p w14:paraId="1293802F" w14:textId="77777777" w:rsidR="008F79B8" w:rsidRPr="00B92096" w:rsidRDefault="008F79B8" w:rsidP="008F79B8">
            <w:pPr>
              <w:rPr>
                <w:bCs/>
              </w:rPr>
            </w:pPr>
            <w:r w:rsidRPr="00B92096">
              <w:rPr>
                <w:bCs/>
              </w:rPr>
              <w:t>Код вида расходов не соответствует КОСГУ - недопустимо</w:t>
            </w:r>
          </w:p>
        </w:tc>
      </w:tr>
      <w:tr w:rsidR="008F79B8" w:rsidRPr="00B92096" w14:paraId="75D73F47"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5EBF8BA1" w14:textId="77777777" w:rsidR="008F79B8" w:rsidRPr="00B92096" w:rsidRDefault="008F79B8" w:rsidP="008F79B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755C884F" w14:textId="77777777" w:rsidR="008F79B8" w:rsidRPr="00B92096" w:rsidRDefault="008F79B8" w:rsidP="008F79B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79E64352" w14:textId="77777777" w:rsidR="008F79B8" w:rsidRPr="00B92096" w:rsidRDefault="008F79B8" w:rsidP="00D157E4">
            <w:pPr>
              <w:jc w:val="center"/>
              <w:rPr>
                <w:bCs/>
              </w:rPr>
            </w:pPr>
            <w:r>
              <w:rPr>
                <w:bCs/>
              </w:rPr>
              <w:t>811,812,813</w:t>
            </w:r>
          </w:p>
        </w:tc>
        <w:tc>
          <w:tcPr>
            <w:tcW w:w="834" w:type="dxa"/>
            <w:tcBorders>
              <w:top w:val="single" w:sz="4" w:space="0" w:color="auto"/>
              <w:left w:val="nil"/>
              <w:bottom w:val="single" w:sz="4" w:space="0" w:color="auto"/>
              <w:right w:val="single" w:sz="4" w:space="0" w:color="auto"/>
            </w:tcBorders>
            <w:shd w:val="clear" w:color="auto" w:fill="auto"/>
            <w:vAlign w:val="bottom"/>
          </w:tcPr>
          <w:p w14:paraId="11B18E1D" w14:textId="77777777" w:rsidR="008F79B8" w:rsidRPr="00B92096" w:rsidRDefault="008F79B8" w:rsidP="008F79B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63A5A29C" w14:textId="77777777" w:rsidR="008F79B8" w:rsidRPr="00B92096" w:rsidRDefault="008F79B8" w:rsidP="008F79B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45C1DBA" w14:textId="77777777" w:rsidR="008F79B8" w:rsidRPr="00B92096" w:rsidRDefault="008F79B8" w:rsidP="008F79B8">
            <w:pPr>
              <w:jc w:val="center"/>
              <w:rPr>
                <w:bCs/>
              </w:rPr>
            </w:pPr>
            <w:r w:rsidRPr="00B92096">
              <w:rPr>
                <w:bCs/>
              </w:rPr>
              <w:t>24</w:t>
            </w:r>
            <w:r>
              <w:rPr>
                <w:bCs/>
              </w:rPr>
              <w:t>8</w:t>
            </w:r>
          </w:p>
        </w:tc>
        <w:tc>
          <w:tcPr>
            <w:tcW w:w="3402" w:type="dxa"/>
            <w:tcBorders>
              <w:top w:val="single" w:sz="4" w:space="0" w:color="auto"/>
              <w:left w:val="nil"/>
              <w:bottom w:val="single" w:sz="4" w:space="0" w:color="auto"/>
              <w:right w:val="single" w:sz="4" w:space="0" w:color="auto"/>
            </w:tcBorders>
          </w:tcPr>
          <w:p w14:paraId="3CED475B" w14:textId="77777777" w:rsidR="008F79B8" w:rsidRPr="00B92096" w:rsidRDefault="008F79B8" w:rsidP="008F79B8">
            <w:pPr>
              <w:rPr>
                <w:bCs/>
              </w:rPr>
            </w:pPr>
            <w:r w:rsidRPr="00B92096">
              <w:rPr>
                <w:bCs/>
              </w:rPr>
              <w:t>Код вида расходов не соответствует КОСГУ - недопустимо</w:t>
            </w:r>
          </w:p>
        </w:tc>
      </w:tr>
      <w:tr w:rsidR="008F79B8" w:rsidRPr="00B92096" w14:paraId="116891A1"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5DA38319" w14:textId="77777777" w:rsidR="008F79B8" w:rsidRPr="00B92096" w:rsidRDefault="008F79B8" w:rsidP="008F79B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4E93D1B" w14:textId="77777777" w:rsidR="008F79B8" w:rsidRPr="00B92096" w:rsidRDefault="008F79B8" w:rsidP="008F79B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62DA2BA5" w14:textId="77777777" w:rsidR="008F79B8" w:rsidRPr="00B92096" w:rsidRDefault="008F79B8" w:rsidP="00D157E4">
            <w:pPr>
              <w:jc w:val="center"/>
              <w:rPr>
                <w:bCs/>
              </w:rPr>
            </w:pPr>
            <w:r>
              <w:rPr>
                <w:bCs/>
              </w:rPr>
              <w:t>811,812,813</w:t>
            </w:r>
          </w:p>
        </w:tc>
        <w:tc>
          <w:tcPr>
            <w:tcW w:w="834" w:type="dxa"/>
            <w:tcBorders>
              <w:top w:val="single" w:sz="4" w:space="0" w:color="auto"/>
              <w:left w:val="nil"/>
              <w:bottom w:val="single" w:sz="4" w:space="0" w:color="auto"/>
              <w:right w:val="single" w:sz="4" w:space="0" w:color="auto"/>
            </w:tcBorders>
            <w:shd w:val="clear" w:color="auto" w:fill="auto"/>
            <w:vAlign w:val="bottom"/>
          </w:tcPr>
          <w:p w14:paraId="66C935ED" w14:textId="77777777" w:rsidR="008F79B8" w:rsidRPr="00B92096" w:rsidRDefault="008F79B8" w:rsidP="008F79B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5026AEE5" w14:textId="77777777" w:rsidR="008F79B8" w:rsidRPr="00B92096" w:rsidRDefault="008F79B8" w:rsidP="008F79B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710734F" w14:textId="77777777" w:rsidR="008F79B8" w:rsidRPr="00B92096" w:rsidRDefault="008F79B8" w:rsidP="008F79B8">
            <w:pPr>
              <w:jc w:val="center"/>
              <w:rPr>
                <w:bCs/>
              </w:rPr>
            </w:pPr>
            <w:r w:rsidRPr="00B92096">
              <w:rPr>
                <w:bCs/>
              </w:rPr>
              <w:t>24</w:t>
            </w:r>
            <w:r>
              <w:rPr>
                <w:bCs/>
              </w:rPr>
              <w:t>9</w:t>
            </w:r>
          </w:p>
        </w:tc>
        <w:tc>
          <w:tcPr>
            <w:tcW w:w="3402" w:type="dxa"/>
            <w:tcBorders>
              <w:top w:val="single" w:sz="4" w:space="0" w:color="auto"/>
              <w:left w:val="nil"/>
              <w:bottom w:val="single" w:sz="4" w:space="0" w:color="auto"/>
              <w:right w:val="single" w:sz="4" w:space="0" w:color="auto"/>
            </w:tcBorders>
          </w:tcPr>
          <w:p w14:paraId="4D24A206" w14:textId="77777777" w:rsidR="008F79B8" w:rsidRPr="00B92096" w:rsidRDefault="008F79B8" w:rsidP="008F79B8">
            <w:pPr>
              <w:rPr>
                <w:bCs/>
              </w:rPr>
            </w:pPr>
            <w:r w:rsidRPr="00B92096">
              <w:rPr>
                <w:bCs/>
              </w:rPr>
              <w:t>Код вида расходов не соответствует КОСГУ - недопустимо</w:t>
            </w:r>
          </w:p>
        </w:tc>
      </w:tr>
      <w:tr w:rsidR="008F79B8" w:rsidRPr="00B92096" w14:paraId="6FE78190"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73A791F8" w14:textId="77777777" w:rsidR="008F79B8" w:rsidRPr="00B92096" w:rsidRDefault="008F79B8" w:rsidP="008F79B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7E97D80B" w14:textId="77777777" w:rsidR="008F79B8" w:rsidRPr="00B92096" w:rsidRDefault="008F79B8" w:rsidP="008F79B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2480F11" w14:textId="77777777" w:rsidR="008F79B8" w:rsidRPr="00B92096" w:rsidRDefault="008F79B8" w:rsidP="00D157E4">
            <w:pPr>
              <w:jc w:val="center"/>
              <w:rPr>
                <w:bCs/>
              </w:rPr>
            </w:pPr>
            <w:r>
              <w:rPr>
                <w:bCs/>
              </w:rPr>
              <w:t>811,812,813</w:t>
            </w:r>
          </w:p>
        </w:tc>
        <w:tc>
          <w:tcPr>
            <w:tcW w:w="834" w:type="dxa"/>
            <w:tcBorders>
              <w:top w:val="single" w:sz="4" w:space="0" w:color="auto"/>
              <w:left w:val="nil"/>
              <w:bottom w:val="single" w:sz="4" w:space="0" w:color="auto"/>
              <w:right w:val="single" w:sz="4" w:space="0" w:color="auto"/>
            </w:tcBorders>
            <w:shd w:val="clear" w:color="auto" w:fill="auto"/>
            <w:vAlign w:val="bottom"/>
          </w:tcPr>
          <w:p w14:paraId="4176B666" w14:textId="77777777" w:rsidR="008F79B8" w:rsidRPr="00B92096" w:rsidRDefault="008F79B8" w:rsidP="008F79B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2403BE1" w14:textId="77777777" w:rsidR="008F79B8" w:rsidRPr="00B92096" w:rsidRDefault="008F79B8" w:rsidP="008F79B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545CB86" w14:textId="77777777" w:rsidR="008F79B8" w:rsidRPr="00E34F66" w:rsidRDefault="008F79B8" w:rsidP="008F79B8">
            <w:pPr>
              <w:jc w:val="center"/>
              <w:rPr>
                <w:bCs/>
                <w:lang w:val="en-US"/>
              </w:rPr>
            </w:pPr>
            <w:r w:rsidRPr="00B92096">
              <w:rPr>
                <w:bCs/>
              </w:rPr>
              <w:t>24</w:t>
            </w:r>
            <w:r>
              <w:rPr>
                <w:bCs/>
                <w:lang w:val="en-US"/>
              </w:rPr>
              <w:t>A</w:t>
            </w:r>
          </w:p>
        </w:tc>
        <w:tc>
          <w:tcPr>
            <w:tcW w:w="3402" w:type="dxa"/>
            <w:tcBorders>
              <w:top w:val="single" w:sz="4" w:space="0" w:color="auto"/>
              <w:left w:val="nil"/>
              <w:bottom w:val="single" w:sz="4" w:space="0" w:color="auto"/>
              <w:right w:val="single" w:sz="4" w:space="0" w:color="auto"/>
            </w:tcBorders>
          </w:tcPr>
          <w:p w14:paraId="119DDB01" w14:textId="77777777" w:rsidR="008F79B8" w:rsidRPr="00B92096" w:rsidRDefault="008F79B8" w:rsidP="008F79B8">
            <w:pPr>
              <w:rPr>
                <w:bCs/>
              </w:rPr>
            </w:pPr>
            <w:r w:rsidRPr="00B92096">
              <w:rPr>
                <w:bCs/>
              </w:rPr>
              <w:t>Код вида расходов не соответствует КОСГУ - недопустимо</w:t>
            </w:r>
          </w:p>
        </w:tc>
      </w:tr>
      <w:tr w:rsidR="008F79B8" w:rsidRPr="00B92096" w14:paraId="728854EB"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1F62671A" w14:textId="77777777" w:rsidR="008F79B8" w:rsidRPr="00B92096" w:rsidRDefault="008F79B8" w:rsidP="008F79B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1D1A189B" w14:textId="77777777" w:rsidR="008F79B8" w:rsidRPr="00B92096" w:rsidRDefault="008F79B8" w:rsidP="008F79B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D2EA2B7" w14:textId="77777777" w:rsidR="008F79B8" w:rsidRPr="00B92096" w:rsidRDefault="008F79B8" w:rsidP="00D157E4">
            <w:pPr>
              <w:jc w:val="center"/>
              <w:rPr>
                <w:bCs/>
              </w:rPr>
            </w:pPr>
            <w:r>
              <w:rPr>
                <w:bCs/>
              </w:rPr>
              <w:t>811,812,813</w:t>
            </w:r>
          </w:p>
        </w:tc>
        <w:tc>
          <w:tcPr>
            <w:tcW w:w="834" w:type="dxa"/>
            <w:tcBorders>
              <w:top w:val="single" w:sz="4" w:space="0" w:color="auto"/>
              <w:left w:val="nil"/>
              <w:bottom w:val="single" w:sz="4" w:space="0" w:color="auto"/>
              <w:right w:val="single" w:sz="4" w:space="0" w:color="auto"/>
            </w:tcBorders>
            <w:shd w:val="clear" w:color="auto" w:fill="auto"/>
            <w:vAlign w:val="bottom"/>
          </w:tcPr>
          <w:p w14:paraId="512506FE" w14:textId="77777777" w:rsidR="008F79B8" w:rsidRPr="00B92096" w:rsidRDefault="008F79B8" w:rsidP="008F79B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48A272D" w14:textId="77777777" w:rsidR="008F79B8" w:rsidRPr="00B92096" w:rsidRDefault="008F79B8" w:rsidP="008F79B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30DA837" w14:textId="77777777" w:rsidR="008F79B8" w:rsidRPr="00A025FA" w:rsidRDefault="008F79B8" w:rsidP="00A025FA">
            <w:pPr>
              <w:jc w:val="center"/>
              <w:rPr>
                <w:bCs/>
                <w:lang w:val="en-US"/>
              </w:rPr>
            </w:pPr>
            <w:r w:rsidRPr="00B92096">
              <w:rPr>
                <w:bCs/>
              </w:rPr>
              <w:t>24</w:t>
            </w:r>
            <w:r w:rsidR="00A025FA">
              <w:rPr>
                <w:bCs/>
                <w:lang w:val="en-US"/>
              </w:rPr>
              <w:t>B</w:t>
            </w:r>
          </w:p>
        </w:tc>
        <w:tc>
          <w:tcPr>
            <w:tcW w:w="3402" w:type="dxa"/>
            <w:tcBorders>
              <w:top w:val="single" w:sz="4" w:space="0" w:color="auto"/>
              <w:left w:val="nil"/>
              <w:bottom w:val="single" w:sz="4" w:space="0" w:color="auto"/>
              <w:right w:val="single" w:sz="4" w:space="0" w:color="auto"/>
            </w:tcBorders>
          </w:tcPr>
          <w:p w14:paraId="0DFB08AC" w14:textId="77777777" w:rsidR="008F79B8" w:rsidRPr="00B92096" w:rsidRDefault="008F79B8" w:rsidP="008F79B8">
            <w:pPr>
              <w:rPr>
                <w:bCs/>
              </w:rPr>
            </w:pPr>
            <w:r w:rsidRPr="00B92096">
              <w:rPr>
                <w:bCs/>
              </w:rPr>
              <w:t>Код вида расходов не соответствует КОСГУ - недопустимо</w:t>
            </w:r>
          </w:p>
        </w:tc>
      </w:tr>
      <w:tr w:rsidR="00BB49EE" w:rsidRPr="00B92096" w14:paraId="1A40024C"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732EC28A" w14:textId="77777777" w:rsidR="00BB49EE" w:rsidRPr="00B92096" w:rsidRDefault="00BB49EE" w:rsidP="00BB49EE">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3EA1C0C" w14:textId="77777777" w:rsidR="00BB49EE" w:rsidRPr="00B92096" w:rsidRDefault="00BB49EE" w:rsidP="00BB49EE">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742D233" w14:textId="77777777" w:rsidR="00BB49EE" w:rsidRPr="00B92096" w:rsidRDefault="002F29BC" w:rsidP="00BB49EE">
            <w:pPr>
              <w:jc w:val="center"/>
              <w:rPr>
                <w:bCs/>
              </w:rPr>
            </w:pPr>
            <w:r>
              <w:rPr>
                <w:bCs/>
              </w:rPr>
              <w:t>806,807</w:t>
            </w:r>
            <w:r w:rsidR="00B65719">
              <w:rPr>
                <w:bCs/>
              </w:rPr>
              <w:t>; 000 (при</w:t>
            </w:r>
            <w:r w:rsidR="00B65719" w:rsidRPr="00B65719">
              <w:rPr>
                <w:bCs/>
              </w:rPr>
              <w:t xml:space="preserve"> предоставлени</w:t>
            </w:r>
            <w:r w:rsidR="00B65719">
              <w:rPr>
                <w:bCs/>
              </w:rPr>
              <w:t>и</w:t>
            </w:r>
            <w:r w:rsidR="00B65719" w:rsidRPr="00B65719">
              <w:rPr>
                <w:bCs/>
              </w:rPr>
              <w:t xml:space="preserve"> права пользования активом на льготных условиях</w:t>
            </w:r>
            <w:r w:rsidR="00B65719">
              <w:rPr>
                <w:bCs/>
              </w:rPr>
              <w:t>)</w:t>
            </w:r>
          </w:p>
        </w:tc>
        <w:tc>
          <w:tcPr>
            <w:tcW w:w="834" w:type="dxa"/>
            <w:tcBorders>
              <w:top w:val="single" w:sz="4" w:space="0" w:color="auto"/>
              <w:left w:val="nil"/>
              <w:bottom w:val="single" w:sz="4" w:space="0" w:color="auto"/>
              <w:right w:val="single" w:sz="4" w:space="0" w:color="auto"/>
            </w:tcBorders>
            <w:shd w:val="clear" w:color="auto" w:fill="auto"/>
            <w:vAlign w:val="bottom"/>
          </w:tcPr>
          <w:p w14:paraId="4986C033" w14:textId="77777777" w:rsidR="00BB49EE" w:rsidRPr="00B92096" w:rsidRDefault="00BB49EE" w:rsidP="00BB49EE">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51883DEB" w14:textId="77777777" w:rsidR="00BB49EE" w:rsidRPr="00B92096" w:rsidRDefault="00BB49EE" w:rsidP="00BB49EE">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2BC2E98" w14:textId="77777777" w:rsidR="00BB49EE" w:rsidRPr="00B92096" w:rsidRDefault="00BB49EE" w:rsidP="00BB49EE">
            <w:pPr>
              <w:jc w:val="center"/>
              <w:rPr>
                <w:bCs/>
              </w:rPr>
            </w:pPr>
            <w:r w:rsidRPr="00B92096">
              <w:rPr>
                <w:bCs/>
              </w:rPr>
              <w:t>25</w:t>
            </w:r>
            <w:r>
              <w:rPr>
                <w:bCs/>
              </w:rPr>
              <w:t>1</w:t>
            </w:r>
          </w:p>
        </w:tc>
        <w:tc>
          <w:tcPr>
            <w:tcW w:w="3402" w:type="dxa"/>
            <w:tcBorders>
              <w:top w:val="single" w:sz="4" w:space="0" w:color="auto"/>
              <w:left w:val="nil"/>
              <w:bottom w:val="single" w:sz="4" w:space="0" w:color="auto"/>
              <w:right w:val="single" w:sz="4" w:space="0" w:color="auto"/>
            </w:tcBorders>
          </w:tcPr>
          <w:p w14:paraId="38546F56" w14:textId="77777777" w:rsidR="00BB49EE" w:rsidRPr="00B92096" w:rsidRDefault="00BB49EE" w:rsidP="00BB49EE">
            <w:pPr>
              <w:rPr>
                <w:bCs/>
              </w:rPr>
            </w:pPr>
            <w:r w:rsidRPr="00B92096">
              <w:rPr>
                <w:bCs/>
              </w:rPr>
              <w:t>Код вида расходов не соответствует КОСГУ - недопустимо</w:t>
            </w:r>
          </w:p>
        </w:tc>
      </w:tr>
      <w:tr w:rsidR="00C1798F" w:rsidRPr="00B92096" w14:paraId="1D714EB4"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24A4DF19" w14:textId="77777777" w:rsidR="00C1798F" w:rsidRPr="00B92096" w:rsidRDefault="00C1798F" w:rsidP="00F71AC9">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40F927A"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44734EB4" w14:textId="77777777" w:rsidR="00C1798F" w:rsidRPr="00B92096" w:rsidRDefault="008F79B8" w:rsidP="002F29BC">
            <w:pPr>
              <w:jc w:val="center"/>
              <w:rPr>
                <w:bCs/>
              </w:rPr>
            </w:pPr>
            <w:r w:rsidRPr="009B7309">
              <w:rPr>
                <w:bCs/>
              </w:rPr>
              <w:t>853</w:t>
            </w:r>
            <w:r>
              <w:rPr>
                <w:bCs/>
              </w:rPr>
              <w:t xml:space="preserve">, </w:t>
            </w:r>
            <w:r w:rsidR="002F29BC">
              <w:rPr>
                <w:bCs/>
              </w:rPr>
              <w:t>809</w:t>
            </w:r>
            <w:r w:rsidR="00B65719">
              <w:rPr>
                <w:bCs/>
              </w:rPr>
              <w:t>; 000 (при</w:t>
            </w:r>
            <w:r w:rsidR="00B65719" w:rsidRPr="00B65719">
              <w:rPr>
                <w:bCs/>
              </w:rPr>
              <w:t xml:space="preserve"> предоставлени</w:t>
            </w:r>
            <w:r w:rsidR="00B65719">
              <w:rPr>
                <w:bCs/>
              </w:rPr>
              <w:t>и</w:t>
            </w:r>
            <w:r w:rsidR="00B65719" w:rsidRPr="00B65719">
              <w:rPr>
                <w:bCs/>
              </w:rPr>
              <w:t xml:space="preserve"> права пользования активом на льготных условиях</w:t>
            </w:r>
            <w:r w:rsidR="00B65719">
              <w:rPr>
                <w:bCs/>
              </w:rPr>
              <w:t>)</w:t>
            </w:r>
          </w:p>
        </w:tc>
        <w:tc>
          <w:tcPr>
            <w:tcW w:w="834" w:type="dxa"/>
            <w:tcBorders>
              <w:top w:val="single" w:sz="4" w:space="0" w:color="auto"/>
              <w:left w:val="nil"/>
              <w:bottom w:val="single" w:sz="4" w:space="0" w:color="auto"/>
              <w:right w:val="single" w:sz="4" w:space="0" w:color="auto"/>
            </w:tcBorders>
            <w:shd w:val="clear" w:color="auto" w:fill="auto"/>
            <w:vAlign w:val="bottom"/>
          </w:tcPr>
          <w:p w14:paraId="169F16F3"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0402DA9"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9248DE0" w14:textId="77777777" w:rsidR="00C1798F" w:rsidRPr="00B92096" w:rsidRDefault="00C1798F" w:rsidP="00F71AC9">
            <w:pPr>
              <w:jc w:val="center"/>
              <w:rPr>
                <w:bCs/>
              </w:rPr>
            </w:pPr>
            <w:r w:rsidRPr="00B92096">
              <w:rPr>
                <w:bCs/>
              </w:rPr>
              <w:t>252</w:t>
            </w:r>
          </w:p>
        </w:tc>
        <w:tc>
          <w:tcPr>
            <w:tcW w:w="3402" w:type="dxa"/>
            <w:tcBorders>
              <w:top w:val="single" w:sz="4" w:space="0" w:color="auto"/>
              <w:left w:val="nil"/>
              <w:bottom w:val="single" w:sz="4" w:space="0" w:color="auto"/>
              <w:right w:val="single" w:sz="4" w:space="0" w:color="auto"/>
            </w:tcBorders>
          </w:tcPr>
          <w:p w14:paraId="3A63B05A"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7040FA70"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1EE51959" w14:textId="77777777" w:rsidR="00C1798F" w:rsidRPr="00B92096" w:rsidRDefault="00C1798F" w:rsidP="00F71AC9">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560A2986"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EE7CA60" w14:textId="77777777" w:rsidR="00C1798F" w:rsidRPr="00B92096" w:rsidRDefault="00224DF7" w:rsidP="002F29BC">
            <w:pPr>
              <w:jc w:val="center"/>
              <w:rPr>
                <w:bCs/>
              </w:rPr>
            </w:pPr>
            <w:r>
              <w:rPr>
                <w:bCs/>
              </w:rPr>
              <w:t xml:space="preserve">862, </w:t>
            </w:r>
            <w:r w:rsidR="002F29BC">
              <w:rPr>
                <w:bCs/>
              </w:rPr>
              <w:t>809</w:t>
            </w:r>
            <w:r w:rsidR="00B65719">
              <w:rPr>
                <w:bCs/>
              </w:rPr>
              <w:t>; 000 (при</w:t>
            </w:r>
            <w:r w:rsidR="00B65719" w:rsidRPr="00B65719">
              <w:rPr>
                <w:bCs/>
              </w:rPr>
              <w:t xml:space="preserve"> предоставлени</w:t>
            </w:r>
            <w:r w:rsidR="00B65719">
              <w:rPr>
                <w:bCs/>
              </w:rPr>
              <w:t>и</w:t>
            </w:r>
            <w:r w:rsidR="00B65719" w:rsidRPr="00B65719">
              <w:rPr>
                <w:bCs/>
              </w:rPr>
              <w:t xml:space="preserve"> права пользования активом на льготных условиях</w:t>
            </w:r>
            <w:r w:rsidR="00B65719">
              <w:rPr>
                <w:bCs/>
              </w:rPr>
              <w:t>)</w:t>
            </w:r>
          </w:p>
        </w:tc>
        <w:tc>
          <w:tcPr>
            <w:tcW w:w="834" w:type="dxa"/>
            <w:tcBorders>
              <w:top w:val="single" w:sz="4" w:space="0" w:color="auto"/>
              <w:left w:val="nil"/>
              <w:bottom w:val="single" w:sz="4" w:space="0" w:color="auto"/>
              <w:right w:val="single" w:sz="4" w:space="0" w:color="auto"/>
            </w:tcBorders>
            <w:shd w:val="clear" w:color="auto" w:fill="auto"/>
            <w:vAlign w:val="bottom"/>
          </w:tcPr>
          <w:p w14:paraId="7D4BB6C3"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5CAF5AA3"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E350C89" w14:textId="77777777" w:rsidR="00C1798F" w:rsidRPr="00B92096" w:rsidRDefault="00C1798F" w:rsidP="00F71AC9">
            <w:pPr>
              <w:jc w:val="center"/>
              <w:rPr>
                <w:bCs/>
              </w:rPr>
            </w:pPr>
            <w:r w:rsidRPr="00B92096">
              <w:rPr>
                <w:bCs/>
              </w:rPr>
              <w:t>253</w:t>
            </w:r>
          </w:p>
        </w:tc>
        <w:tc>
          <w:tcPr>
            <w:tcW w:w="3402" w:type="dxa"/>
            <w:tcBorders>
              <w:top w:val="single" w:sz="4" w:space="0" w:color="auto"/>
              <w:left w:val="nil"/>
              <w:bottom w:val="single" w:sz="4" w:space="0" w:color="auto"/>
              <w:right w:val="single" w:sz="4" w:space="0" w:color="auto"/>
            </w:tcBorders>
          </w:tcPr>
          <w:p w14:paraId="642EBE22" w14:textId="77777777" w:rsidR="00C1798F" w:rsidRPr="00B92096" w:rsidRDefault="00C1798F" w:rsidP="00F71AC9">
            <w:pPr>
              <w:rPr>
                <w:bCs/>
              </w:rPr>
            </w:pPr>
            <w:r w:rsidRPr="00B92096">
              <w:rPr>
                <w:bCs/>
              </w:rPr>
              <w:t>Код вида расходов не соответствует КОСГУ - недопустимо</w:t>
            </w:r>
          </w:p>
        </w:tc>
      </w:tr>
      <w:tr w:rsidR="00C83E4E" w:rsidRPr="00B92096" w14:paraId="787DCFE9" w14:textId="77777777" w:rsidTr="00C83E4E">
        <w:trPr>
          <w:trHeight w:val="209"/>
        </w:trPr>
        <w:tc>
          <w:tcPr>
            <w:tcW w:w="900" w:type="dxa"/>
            <w:tcBorders>
              <w:top w:val="single" w:sz="4" w:space="0" w:color="auto"/>
              <w:left w:val="nil"/>
              <w:bottom w:val="single" w:sz="4" w:space="0" w:color="auto"/>
              <w:right w:val="single" w:sz="4" w:space="0" w:color="auto"/>
            </w:tcBorders>
            <w:shd w:val="clear" w:color="auto" w:fill="auto"/>
          </w:tcPr>
          <w:p w14:paraId="07D47D99" w14:textId="77777777" w:rsidR="00C83E4E" w:rsidRPr="00B92096" w:rsidRDefault="00C83E4E" w:rsidP="00D4666D">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7DE30110" w14:textId="77777777" w:rsidR="00C83E4E" w:rsidRPr="00B92096" w:rsidRDefault="00C83E4E" w:rsidP="00D4666D">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8ACC2A5" w14:textId="77777777" w:rsidR="00C83E4E" w:rsidRPr="00B92096" w:rsidRDefault="002F29BC" w:rsidP="00D4666D">
            <w:pPr>
              <w:jc w:val="center"/>
              <w:rPr>
                <w:bCs/>
              </w:rPr>
            </w:pPr>
            <w:r>
              <w:rPr>
                <w:bCs/>
              </w:rPr>
              <w:t>806,807</w:t>
            </w:r>
          </w:p>
        </w:tc>
        <w:tc>
          <w:tcPr>
            <w:tcW w:w="834" w:type="dxa"/>
            <w:tcBorders>
              <w:top w:val="single" w:sz="4" w:space="0" w:color="auto"/>
              <w:left w:val="nil"/>
              <w:bottom w:val="single" w:sz="4" w:space="0" w:color="auto"/>
              <w:right w:val="single" w:sz="4" w:space="0" w:color="auto"/>
            </w:tcBorders>
            <w:shd w:val="clear" w:color="auto" w:fill="auto"/>
            <w:vAlign w:val="bottom"/>
          </w:tcPr>
          <w:p w14:paraId="66B3E2EB" w14:textId="77777777" w:rsidR="00C83E4E" w:rsidRPr="00B92096" w:rsidRDefault="00C83E4E" w:rsidP="00D4666D">
            <w:pPr>
              <w:jc w:val="center"/>
              <w:rPr>
                <w:bCs/>
              </w:rPr>
            </w:pPr>
            <w:r w:rsidRPr="00B92096">
              <w:rPr>
                <w:bCs/>
              </w:rPr>
              <w:t>2,4,5,</w:t>
            </w:r>
            <w:r w:rsidR="00FD7DA4">
              <w:rPr>
                <w:bCs/>
              </w:rPr>
              <w:t>6,</w:t>
            </w:r>
            <w:r w:rsidRPr="00B92096">
              <w:rPr>
                <w:bCs/>
              </w:rPr>
              <w:t>7</w:t>
            </w:r>
          </w:p>
        </w:tc>
        <w:tc>
          <w:tcPr>
            <w:tcW w:w="993" w:type="dxa"/>
            <w:tcBorders>
              <w:top w:val="single" w:sz="4" w:space="0" w:color="auto"/>
              <w:left w:val="nil"/>
              <w:bottom w:val="single" w:sz="4" w:space="0" w:color="auto"/>
              <w:right w:val="single" w:sz="4" w:space="0" w:color="auto"/>
            </w:tcBorders>
            <w:shd w:val="clear" w:color="auto" w:fill="auto"/>
            <w:vAlign w:val="bottom"/>
          </w:tcPr>
          <w:p w14:paraId="1E154D4E" w14:textId="77777777" w:rsidR="00C83E4E" w:rsidRPr="00B92096" w:rsidRDefault="00C83E4E" w:rsidP="00D4666D">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2436D72" w14:textId="77777777" w:rsidR="00C83E4E" w:rsidRPr="00B92096" w:rsidRDefault="00C83E4E" w:rsidP="00C83E4E">
            <w:pPr>
              <w:jc w:val="center"/>
              <w:rPr>
                <w:bCs/>
              </w:rPr>
            </w:pPr>
            <w:r w:rsidRPr="00B92096">
              <w:rPr>
                <w:bCs/>
              </w:rPr>
              <w:t>25</w:t>
            </w:r>
            <w:r>
              <w:rPr>
                <w:bCs/>
              </w:rPr>
              <w:t>4</w:t>
            </w:r>
          </w:p>
        </w:tc>
        <w:tc>
          <w:tcPr>
            <w:tcW w:w="3402" w:type="dxa"/>
            <w:tcBorders>
              <w:top w:val="single" w:sz="4" w:space="0" w:color="auto"/>
              <w:left w:val="nil"/>
              <w:bottom w:val="single" w:sz="4" w:space="0" w:color="auto"/>
              <w:right w:val="single" w:sz="4" w:space="0" w:color="auto"/>
            </w:tcBorders>
          </w:tcPr>
          <w:p w14:paraId="5FCA8C86" w14:textId="77777777" w:rsidR="00C83E4E" w:rsidRPr="00B92096" w:rsidRDefault="00C83E4E" w:rsidP="00D4666D">
            <w:pPr>
              <w:rPr>
                <w:bCs/>
              </w:rPr>
            </w:pPr>
            <w:r w:rsidRPr="00B92096">
              <w:rPr>
                <w:bCs/>
              </w:rPr>
              <w:t>Код вида расходов не соответствует КОСГУ - недопустимо</w:t>
            </w:r>
          </w:p>
        </w:tc>
      </w:tr>
      <w:tr w:rsidR="002F29BC" w:rsidRPr="00B92096" w14:paraId="2B8E7BD3" w14:textId="77777777" w:rsidTr="002F29BC">
        <w:trPr>
          <w:trHeight w:val="209"/>
        </w:trPr>
        <w:tc>
          <w:tcPr>
            <w:tcW w:w="900" w:type="dxa"/>
            <w:tcBorders>
              <w:top w:val="single" w:sz="4" w:space="0" w:color="auto"/>
              <w:left w:val="nil"/>
              <w:bottom w:val="single" w:sz="4" w:space="0" w:color="auto"/>
              <w:right w:val="single" w:sz="4" w:space="0" w:color="auto"/>
            </w:tcBorders>
            <w:shd w:val="clear" w:color="auto" w:fill="auto"/>
          </w:tcPr>
          <w:p w14:paraId="0D9E18AE" w14:textId="77777777" w:rsidR="002F29BC" w:rsidRPr="00B92096" w:rsidRDefault="002F29BC" w:rsidP="00D4666D">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05258895" w14:textId="77777777" w:rsidR="002F29BC" w:rsidRPr="00B92096" w:rsidRDefault="002F29BC" w:rsidP="00D4666D">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BF5668B" w14:textId="77777777" w:rsidR="002F29BC" w:rsidRPr="00B92096" w:rsidRDefault="002F29BC" w:rsidP="00D4666D">
            <w:pPr>
              <w:jc w:val="center"/>
              <w:rPr>
                <w:bCs/>
              </w:rPr>
            </w:pPr>
            <w:r w:rsidRPr="002F29BC">
              <w:rPr>
                <w:bCs/>
              </w:rPr>
              <w:t>853</w:t>
            </w:r>
            <w:r>
              <w:rPr>
                <w:bCs/>
              </w:rPr>
              <w:t>, 809</w:t>
            </w:r>
          </w:p>
        </w:tc>
        <w:tc>
          <w:tcPr>
            <w:tcW w:w="834" w:type="dxa"/>
            <w:tcBorders>
              <w:top w:val="single" w:sz="4" w:space="0" w:color="auto"/>
              <w:left w:val="nil"/>
              <w:bottom w:val="single" w:sz="4" w:space="0" w:color="auto"/>
              <w:right w:val="single" w:sz="4" w:space="0" w:color="auto"/>
            </w:tcBorders>
            <w:shd w:val="clear" w:color="auto" w:fill="auto"/>
            <w:vAlign w:val="bottom"/>
          </w:tcPr>
          <w:p w14:paraId="606B8EA1" w14:textId="77777777" w:rsidR="002F29BC" w:rsidRPr="00B92096" w:rsidRDefault="002F29BC" w:rsidP="00D4666D">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94B8FCE" w14:textId="77777777" w:rsidR="002F29BC" w:rsidRPr="00B92096" w:rsidRDefault="002F29BC" w:rsidP="00D4666D">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2D89919" w14:textId="77777777" w:rsidR="002F29BC" w:rsidRPr="00B92096" w:rsidRDefault="002F29BC" w:rsidP="002F29BC">
            <w:pPr>
              <w:jc w:val="center"/>
              <w:rPr>
                <w:bCs/>
              </w:rPr>
            </w:pPr>
            <w:r w:rsidRPr="00B92096">
              <w:rPr>
                <w:bCs/>
              </w:rPr>
              <w:t>25</w:t>
            </w:r>
            <w:r>
              <w:rPr>
                <w:bCs/>
              </w:rPr>
              <w:t>5</w:t>
            </w:r>
          </w:p>
        </w:tc>
        <w:tc>
          <w:tcPr>
            <w:tcW w:w="3402" w:type="dxa"/>
            <w:tcBorders>
              <w:top w:val="single" w:sz="4" w:space="0" w:color="auto"/>
              <w:left w:val="nil"/>
              <w:bottom w:val="single" w:sz="4" w:space="0" w:color="auto"/>
              <w:right w:val="single" w:sz="4" w:space="0" w:color="auto"/>
            </w:tcBorders>
          </w:tcPr>
          <w:p w14:paraId="4A75FD98" w14:textId="77777777" w:rsidR="002F29BC" w:rsidRPr="00B92096" w:rsidRDefault="002F29BC" w:rsidP="00D4666D">
            <w:pPr>
              <w:rPr>
                <w:bCs/>
              </w:rPr>
            </w:pPr>
            <w:r w:rsidRPr="00B92096">
              <w:rPr>
                <w:bCs/>
              </w:rPr>
              <w:t>Код вида расходов не соответствует КОСГУ - недопустимо</w:t>
            </w:r>
          </w:p>
        </w:tc>
      </w:tr>
      <w:tr w:rsidR="002F29BC" w:rsidRPr="00B92096" w14:paraId="563D11AA" w14:textId="77777777" w:rsidTr="002F29BC">
        <w:trPr>
          <w:trHeight w:val="209"/>
        </w:trPr>
        <w:tc>
          <w:tcPr>
            <w:tcW w:w="900" w:type="dxa"/>
            <w:tcBorders>
              <w:top w:val="single" w:sz="4" w:space="0" w:color="auto"/>
              <w:left w:val="nil"/>
              <w:bottom w:val="single" w:sz="4" w:space="0" w:color="auto"/>
              <w:right w:val="single" w:sz="4" w:space="0" w:color="auto"/>
            </w:tcBorders>
            <w:shd w:val="clear" w:color="auto" w:fill="auto"/>
          </w:tcPr>
          <w:p w14:paraId="143122B3" w14:textId="77777777" w:rsidR="002F29BC" w:rsidRPr="00B92096" w:rsidRDefault="002F29BC" w:rsidP="00D4666D">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3C0CE6B9" w14:textId="77777777" w:rsidR="002F29BC" w:rsidRPr="00B92096" w:rsidRDefault="002F29BC" w:rsidP="00D4666D">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5FC1BCD" w14:textId="77777777" w:rsidR="002F29BC" w:rsidRPr="00B92096" w:rsidRDefault="00224DF7" w:rsidP="00D4666D">
            <w:pPr>
              <w:jc w:val="center"/>
              <w:rPr>
                <w:bCs/>
              </w:rPr>
            </w:pPr>
            <w:r>
              <w:rPr>
                <w:bCs/>
              </w:rPr>
              <w:t xml:space="preserve">862, </w:t>
            </w:r>
            <w:r w:rsidR="002F29BC">
              <w:rPr>
                <w:bCs/>
              </w:rPr>
              <w:t>809</w:t>
            </w:r>
          </w:p>
        </w:tc>
        <w:tc>
          <w:tcPr>
            <w:tcW w:w="834" w:type="dxa"/>
            <w:tcBorders>
              <w:top w:val="single" w:sz="4" w:space="0" w:color="auto"/>
              <w:left w:val="nil"/>
              <w:bottom w:val="single" w:sz="4" w:space="0" w:color="auto"/>
              <w:right w:val="single" w:sz="4" w:space="0" w:color="auto"/>
            </w:tcBorders>
            <w:shd w:val="clear" w:color="auto" w:fill="auto"/>
            <w:vAlign w:val="bottom"/>
          </w:tcPr>
          <w:p w14:paraId="43C36416" w14:textId="77777777" w:rsidR="002F29BC" w:rsidRPr="00B92096" w:rsidRDefault="002F29BC" w:rsidP="00D4666D">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9E366F3" w14:textId="77777777" w:rsidR="002F29BC" w:rsidRPr="00B92096" w:rsidRDefault="002F29BC" w:rsidP="00D4666D">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3F152A4" w14:textId="77777777" w:rsidR="002F29BC" w:rsidRPr="00B92096" w:rsidRDefault="002F29BC" w:rsidP="002F29BC">
            <w:pPr>
              <w:jc w:val="center"/>
              <w:rPr>
                <w:bCs/>
              </w:rPr>
            </w:pPr>
            <w:r w:rsidRPr="00B92096">
              <w:rPr>
                <w:bCs/>
              </w:rPr>
              <w:t>25</w:t>
            </w:r>
            <w:r>
              <w:rPr>
                <w:bCs/>
              </w:rPr>
              <w:t>6</w:t>
            </w:r>
          </w:p>
        </w:tc>
        <w:tc>
          <w:tcPr>
            <w:tcW w:w="3402" w:type="dxa"/>
            <w:tcBorders>
              <w:top w:val="single" w:sz="4" w:space="0" w:color="auto"/>
              <w:left w:val="nil"/>
              <w:bottom w:val="single" w:sz="4" w:space="0" w:color="auto"/>
              <w:right w:val="single" w:sz="4" w:space="0" w:color="auto"/>
            </w:tcBorders>
          </w:tcPr>
          <w:p w14:paraId="3BFC39AA" w14:textId="77777777" w:rsidR="002F29BC" w:rsidRPr="00B92096" w:rsidRDefault="002F29BC" w:rsidP="00D4666D">
            <w:pPr>
              <w:rPr>
                <w:bCs/>
              </w:rPr>
            </w:pPr>
            <w:r w:rsidRPr="00B92096">
              <w:rPr>
                <w:bCs/>
              </w:rPr>
              <w:t>Код вида расходов не соответствует КОСГУ - недопустимо</w:t>
            </w:r>
          </w:p>
        </w:tc>
      </w:tr>
      <w:tr w:rsidR="00C1798F" w:rsidRPr="00B92096" w14:paraId="30DAD1E4"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7FDB779A" w14:textId="77777777" w:rsidR="00C1798F" w:rsidRPr="00B92096" w:rsidRDefault="00C1798F" w:rsidP="00F71AC9">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21884EC6"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542D747" w14:textId="77777777" w:rsidR="00C1798F" w:rsidRPr="00B92096" w:rsidRDefault="00C1798F" w:rsidP="00431528">
            <w:pPr>
              <w:jc w:val="center"/>
              <w:rPr>
                <w:bCs/>
              </w:rPr>
            </w:pPr>
            <w:r w:rsidRPr="00B92096">
              <w:rPr>
                <w:bCs/>
              </w:rPr>
              <w:t>321,</w:t>
            </w:r>
            <w:r>
              <w:rPr>
                <w:bCs/>
              </w:rPr>
              <w:t xml:space="preserve"> 340,</w:t>
            </w:r>
            <w:r w:rsidRPr="00B92096">
              <w:rPr>
                <w:bCs/>
              </w:rPr>
              <w:t xml:space="preserve"> 360</w:t>
            </w:r>
            <w:r w:rsidR="00431528">
              <w:rPr>
                <w:bCs/>
              </w:rPr>
              <w:t>,831</w:t>
            </w:r>
          </w:p>
        </w:tc>
        <w:tc>
          <w:tcPr>
            <w:tcW w:w="834" w:type="dxa"/>
            <w:tcBorders>
              <w:top w:val="single" w:sz="4" w:space="0" w:color="auto"/>
              <w:left w:val="nil"/>
              <w:bottom w:val="single" w:sz="4" w:space="0" w:color="auto"/>
              <w:right w:val="single" w:sz="4" w:space="0" w:color="auto"/>
            </w:tcBorders>
            <w:shd w:val="clear" w:color="auto" w:fill="auto"/>
            <w:vAlign w:val="bottom"/>
          </w:tcPr>
          <w:p w14:paraId="70496DFF"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4C0DBA1C"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5A9A25B" w14:textId="77777777" w:rsidR="00C1798F" w:rsidRPr="00B92096" w:rsidRDefault="00C1798F" w:rsidP="00F71AC9">
            <w:pPr>
              <w:jc w:val="center"/>
              <w:rPr>
                <w:bCs/>
              </w:rPr>
            </w:pPr>
            <w:r w:rsidRPr="00B92096">
              <w:rPr>
                <w:bCs/>
              </w:rPr>
              <w:t>262</w:t>
            </w:r>
          </w:p>
        </w:tc>
        <w:tc>
          <w:tcPr>
            <w:tcW w:w="3402" w:type="dxa"/>
            <w:tcBorders>
              <w:top w:val="single" w:sz="4" w:space="0" w:color="auto"/>
              <w:left w:val="nil"/>
              <w:bottom w:val="single" w:sz="4" w:space="0" w:color="auto"/>
              <w:right w:val="single" w:sz="4" w:space="0" w:color="auto"/>
            </w:tcBorders>
          </w:tcPr>
          <w:p w14:paraId="17C66343"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4BE86DA0"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55B2D56B" w14:textId="77777777" w:rsidR="00C1798F" w:rsidRPr="00B92096" w:rsidRDefault="00C1798F" w:rsidP="00F71AC9">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48B24F8C"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7BA29A5A" w14:textId="77777777" w:rsidR="00C1798F" w:rsidRPr="00B92096" w:rsidRDefault="00C1798F" w:rsidP="00F71AC9">
            <w:pPr>
              <w:jc w:val="center"/>
              <w:rPr>
                <w:bCs/>
              </w:rPr>
            </w:pPr>
            <w:r w:rsidRPr="00B92096">
              <w:rPr>
                <w:bCs/>
              </w:rPr>
              <w:t>321</w:t>
            </w:r>
            <w:r w:rsidR="00431528">
              <w:rPr>
                <w:bCs/>
              </w:rPr>
              <w:t>,323</w:t>
            </w:r>
            <w:r w:rsidR="00C36F20">
              <w:rPr>
                <w:bCs/>
              </w:rPr>
              <w:t>,000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28086F80"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66AA3E44"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C239C75" w14:textId="77777777" w:rsidR="00C1798F" w:rsidRPr="00B92096" w:rsidRDefault="00C1798F" w:rsidP="00F71AC9">
            <w:pPr>
              <w:jc w:val="center"/>
              <w:rPr>
                <w:bCs/>
              </w:rPr>
            </w:pPr>
            <w:r w:rsidRPr="00B92096">
              <w:rPr>
                <w:bCs/>
              </w:rPr>
              <w:t>263</w:t>
            </w:r>
          </w:p>
        </w:tc>
        <w:tc>
          <w:tcPr>
            <w:tcW w:w="3402" w:type="dxa"/>
            <w:tcBorders>
              <w:top w:val="single" w:sz="4" w:space="0" w:color="auto"/>
              <w:left w:val="nil"/>
              <w:bottom w:val="single" w:sz="4" w:space="0" w:color="auto"/>
              <w:right w:val="single" w:sz="4" w:space="0" w:color="auto"/>
            </w:tcBorders>
          </w:tcPr>
          <w:p w14:paraId="6D36019A" w14:textId="77777777" w:rsidR="00C1798F" w:rsidRPr="00B92096" w:rsidRDefault="00C1798F" w:rsidP="00F71AC9">
            <w:pPr>
              <w:rPr>
                <w:bCs/>
              </w:rPr>
            </w:pPr>
            <w:r w:rsidRPr="00B92096">
              <w:rPr>
                <w:bCs/>
              </w:rPr>
              <w:t>Код вида расходов не соответствует КОСГУ - недопустимо</w:t>
            </w:r>
          </w:p>
        </w:tc>
      </w:tr>
      <w:tr w:rsidR="00431528" w:rsidRPr="00B92096" w14:paraId="487AA432"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2EC2768E" w14:textId="77777777" w:rsidR="00431528" w:rsidRPr="00B92096" w:rsidRDefault="00431528" w:rsidP="0043152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754B00D8" w14:textId="77777777" w:rsidR="00431528" w:rsidRPr="00B92096" w:rsidRDefault="00431528" w:rsidP="0043152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96C67D0" w14:textId="77777777" w:rsidR="00431528" w:rsidRPr="00B92096" w:rsidRDefault="00431528" w:rsidP="00F914A1">
            <w:pPr>
              <w:jc w:val="center"/>
              <w:rPr>
                <w:bCs/>
              </w:rPr>
            </w:pPr>
            <w:r w:rsidRPr="00B92096">
              <w:rPr>
                <w:bCs/>
              </w:rPr>
              <w:t>321</w:t>
            </w:r>
          </w:p>
        </w:tc>
        <w:tc>
          <w:tcPr>
            <w:tcW w:w="834" w:type="dxa"/>
            <w:tcBorders>
              <w:top w:val="single" w:sz="4" w:space="0" w:color="auto"/>
              <w:left w:val="nil"/>
              <w:bottom w:val="single" w:sz="4" w:space="0" w:color="auto"/>
              <w:right w:val="single" w:sz="4" w:space="0" w:color="auto"/>
            </w:tcBorders>
            <w:shd w:val="clear" w:color="auto" w:fill="auto"/>
            <w:vAlign w:val="bottom"/>
          </w:tcPr>
          <w:p w14:paraId="2ED76E74" w14:textId="77777777" w:rsidR="00431528" w:rsidRPr="00B92096" w:rsidRDefault="00431528" w:rsidP="0043152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9B53474" w14:textId="77777777" w:rsidR="00431528" w:rsidRPr="00B92096" w:rsidRDefault="00431528" w:rsidP="0043152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7AA1796" w14:textId="77777777" w:rsidR="00431528" w:rsidRPr="00B92096" w:rsidRDefault="00431528" w:rsidP="00431528">
            <w:pPr>
              <w:jc w:val="center"/>
              <w:rPr>
                <w:bCs/>
              </w:rPr>
            </w:pPr>
            <w:r w:rsidRPr="00B92096">
              <w:rPr>
                <w:bCs/>
              </w:rPr>
              <w:t>26</w:t>
            </w:r>
            <w:r>
              <w:rPr>
                <w:bCs/>
              </w:rPr>
              <w:t>4</w:t>
            </w:r>
          </w:p>
        </w:tc>
        <w:tc>
          <w:tcPr>
            <w:tcW w:w="3402" w:type="dxa"/>
            <w:tcBorders>
              <w:top w:val="single" w:sz="4" w:space="0" w:color="auto"/>
              <w:left w:val="nil"/>
              <w:bottom w:val="single" w:sz="4" w:space="0" w:color="auto"/>
              <w:right w:val="single" w:sz="4" w:space="0" w:color="auto"/>
            </w:tcBorders>
          </w:tcPr>
          <w:p w14:paraId="3357C057" w14:textId="77777777" w:rsidR="00431528" w:rsidRPr="00B92096" w:rsidRDefault="00431528" w:rsidP="00431528">
            <w:pPr>
              <w:rPr>
                <w:bCs/>
              </w:rPr>
            </w:pPr>
            <w:r w:rsidRPr="00B92096">
              <w:rPr>
                <w:bCs/>
              </w:rPr>
              <w:t>Код вида расходов не соответствует КОСГУ - недопустимо</w:t>
            </w:r>
          </w:p>
        </w:tc>
      </w:tr>
      <w:tr w:rsidR="00431528" w:rsidRPr="00B92096" w14:paraId="1156B940"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23F9DCCB" w14:textId="77777777" w:rsidR="00431528" w:rsidRPr="00B92096" w:rsidRDefault="00431528" w:rsidP="00431528">
            <w:pPr>
              <w:jc w:val="center"/>
              <w:rPr>
                <w:bCs/>
              </w:rPr>
            </w:pPr>
            <w:r w:rsidRPr="00530536">
              <w:rPr>
                <w:bCs/>
              </w:rPr>
              <w:lastRenderedPageBreak/>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43982E4A" w14:textId="77777777" w:rsidR="00431528" w:rsidRPr="00B92096" w:rsidRDefault="00431528" w:rsidP="0043152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40349EDB" w14:textId="28A3CCF6" w:rsidR="00431528" w:rsidRPr="00B92096" w:rsidRDefault="00BF0CDB" w:rsidP="00431528">
            <w:pPr>
              <w:jc w:val="center"/>
              <w:rPr>
                <w:bCs/>
              </w:rPr>
            </w:pPr>
            <w:del w:id="379" w:author="Зайцев Павел Борисович" w:date="2025-12-18T18:57:00Z">
              <w:r w:rsidDel="001A2034">
                <w:rPr>
                  <w:bCs/>
                </w:rPr>
                <w:delText>119,139,</w:delText>
              </w:r>
            </w:del>
            <w:r w:rsidR="00431528" w:rsidRPr="00B92096">
              <w:rPr>
                <w:bCs/>
              </w:rPr>
              <w:t>321</w:t>
            </w:r>
            <w:r w:rsidR="00431528">
              <w:rPr>
                <w:bCs/>
              </w:rPr>
              <w:t>,323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3DBF0675" w14:textId="77777777" w:rsidR="00431528" w:rsidRPr="00B92096" w:rsidRDefault="00431528" w:rsidP="0043152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64679A9B" w14:textId="77777777" w:rsidR="00431528" w:rsidRPr="00B92096" w:rsidRDefault="00431528" w:rsidP="0043152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5A31FEC" w14:textId="77777777" w:rsidR="00431528" w:rsidRPr="00B92096" w:rsidRDefault="00431528" w:rsidP="00431528">
            <w:pPr>
              <w:jc w:val="center"/>
              <w:rPr>
                <w:bCs/>
              </w:rPr>
            </w:pPr>
            <w:r w:rsidRPr="00B92096">
              <w:rPr>
                <w:bCs/>
              </w:rPr>
              <w:t>26</w:t>
            </w:r>
            <w:r>
              <w:rPr>
                <w:bCs/>
              </w:rPr>
              <w:t>5</w:t>
            </w:r>
          </w:p>
        </w:tc>
        <w:tc>
          <w:tcPr>
            <w:tcW w:w="3402" w:type="dxa"/>
            <w:tcBorders>
              <w:top w:val="single" w:sz="4" w:space="0" w:color="auto"/>
              <w:left w:val="nil"/>
              <w:bottom w:val="single" w:sz="4" w:space="0" w:color="auto"/>
              <w:right w:val="single" w:sz="4" w:space="0" w:color="auto"/>
            </w:tcBorders>
          </w:tcPr>
          <w:p w14:paraId="0E0C84FE" w14:textId="77777777" w:rsidR="00431528" w:rsidRPr="00B92096" w:rsidRDefault="00431528" w:rsidP="00431528">
            <w:pPr>
              <w:rPr>
                <w:bCs/>
              </w:rPr>
            </w:pPr>
            <w:r w:rsidRPr="00B92096">
              <w:rPr>
                <w:bCs/>
              </w:rPr>
              <w:t>Код вида расходов не соответствует КОСГУ - недопустимо</w:t>
            </w:r>
          </w:p>
        </w:tc>
      </w:tr>
      <w:tr w:rsidR="00431528" w:rsidRPr="00B92096" w14:paraId="09A04822"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470D8FD6" w14:textId="77777777" w:rsidR="00431528" w:rsidRPr="00B92096" w:rsidRDefault="00431528" w:rsidP="0043152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E53D86F" w14:textId="77777777" w:rsidR="00431528" w:rsidRPr="00B92096" w:rsidRDefault="00431528" w:rsidP="0043152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1A31668" w14:textId="77777777" w:rsidR="00431528" w:rsidRPr="00B92096" w:rsidRDefault="00431528" w:rsidP="00BF0CDB">
            <w:pPr>
              <w:jc w:val="center"/>
              <w:rPr>
                <w:bCs/>
              </w:rPr>
            </w:pPr>
            <w:r>
              <w:rPr>
                <w:bCs/>
              </w:rPr>
              <w:t>111,112119,131,133,134,</w:t>
            </w:r>
            <w:r w:rsidR="00786D2B">
              <w:rPr>
                <w:bCs/>
              </w:rPr>
              <w:t>139,</w:t>
            </w:r>
            <w:r w:rsidRPr="00B92096">
              <w:rPr>
                <w:bCs/>
              </w:rPr>
              <w:t>321</w:t>
            </w:r>
          </w:p>
        </w:tc>
        <w:tc>
          <w:tcPr>
            <w:tcW w:w="834" w:type="dxa"/>
            <w:tcBorders>
              <w:top w:val="single" w:sz="4" w:space="0" w:color="auto"/>
              <w:left w:val="nil"/>
              <w:bottom w:val="single" w:sz="4" w:space="0" w:color="auto"/>
              <w:right w:val="single" w:sz="4" w:space="0" w:color="auto"/>
            </w:tcBorders>
            <w:shd w:val="clear" w:color="auto" w:fill="auto"/>
            <w:vAlign w:val="bottom"/>
          </w:tcPr>
          <w:p w14:paraId="089F65D5" w14:textId="77777777" w:rsidR="00431528" w:rsidRPr="00B92096" w:rsidRDefault="00431528" w:rsidP="0043152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66124BE2" w14:textId="77777777" w:rsidR="00431528" w:rsidRPr="00B92096" w:rsidRDefault="00431528" w:rsidP="0043152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6F5FD15" w14:textId="77777777" w:rsidR="00431528" w:rsidRPr="00B92096" w:rsidRDefault="00431528" w:rsidP="00431528">
            <w:pPr>
              <w:jc w:val="center"/>
              <w:rPr>
                <w:bCs/>
              </w:rPr>
            </w:pPr>
            <w:r w:rsidRPr="00B92096">
              <w:rPr>
                <w:bCs/>
              </w:rPr>
              <w:t>26</w:t>
            </w:r>
            <w:r>
              <w:rPr>
                <w:bCs/>
              </w:rPr>
              <w:t>6</w:t>
            </w:r>
          </w:p>
        </w:tc>
        <w:tc>
          <w:tcPr>
            <w:tcW w:w="3402" w:type="dxa"/>
            <w:tcBorders>
              <w:top w:val="single" w:sz="4" w:space="0" w:color="auto"/>
              <w:left w:val="nil"/>
              <w:bottom w:val="single" w:sz="4" w:space="0" w:color="auto"/>
              <w:right w:val="single" w:sz="4" w:space="0" w:color="auto"/>
            </w:tcBorders>
          </w:tcPr>
          <w:p w14:paraId="05FB029F" w14:textId="77777777" w:rsidR="00431528" w:rsidRPr="00B92096" w:rsidRDefault="00431528" w:rsidP="00431528">
            <w:pPr>
              <w:rPr>
                <w:bCs/>
              </w:rPr>
            </w:pPr>
            <w:r w:rsidRPr="00B92096">
              <w:rPr>
                <w:bCs/>
              </w:rPr>
              <w:t>Код вида расходов не соответствует КОСГУ - недопустимо</w:t>
            </w:r>
          </w:p>
        </w:tc>
      </w:tr>
      <w:tr w:rsidR="00431528" w:rsidRPr="00B92096" w14:paraId="0576D931"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64FC06EF" w14:textId="77777777" w:rsidR="00431528" w:rsidRPr="00B92096" w:rsidRDefault="00431528" w:rsidP="00431528">
            <w:pPr>
              <w:jc w:val="center"/>
              <w:rPr>
                <w:bCs/>
              </w:rPr>
            </w:pPr>
            <w:r w:rsidRPr="00530536">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33A2DCB6" w14:textId="77777777" w:rsidR="00431528" w:rsidRPr="00B92096" w:rsidRDefault="00431528" w:rsidP="00431528">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9F9FC73" w14:textId="77777777" w:rsidR="00431528" w:rsidRPr="00B92096" w:rsidRDefault="00F914A1" w:rsidP="00F914A1">
            <w:pPr>
              <w:jc w:val="center"/>
              <w:rPr>
                <w:bCs/>
              </w:rPr>
            </w:pPr>
            <w:r>
              <w:rPr>
                <w:bCs/>
              </w:rPr>
              <w:t>112,119,134,244,</w:t>
            </w:r>
            <w:r w:rsidR="00431528" w:rsidRPr="00B92096">
              <w:rPr>
                <w:bCs/>
              </w:rPr>
              <w:t>321</w:t>
            </w:r>
            <w:r w:rsidR="00C36F20">
              <w:rPr>
                <w:bCs/>
              </w:rPr>
              <w:t>,000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56568272" w14:textId="77777777" w:rsidR="00431528" w:rsidRPr="00B92096" w:rsidRDefault="00431528" w:rsidP="00431528">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4FD731DF" w14:textId="77777777" w:rsidR="00431528" w:rsidRPr="00B92096" w:rsidRDefault="00431528" w:rsidP="00431528">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DA1056B" w14:textId="77777777" w:rsidR="00431528" w:rsidRPr="00B92096" w:rsidRDefault="00431528" w:rsidP="00431528">
            <w:pPr>
              <w:jc w:val="center"/>
              <w:rPr>
                <w:bCs/>
              </w:rPr>
            </w:pPr>
            <w:r w:rsidRPr="00B92096">
              <w:rPr>
                <w:bCs/>
              </w:rPr>
              <w:t>26</w:t>
            </w:r>
            <w:r>
              <w:rPr>
                <w:bCs/>
              </w:rPr>
              <w:t>7</w:t>
            </w:r>
          </w:p>
        </w:tc>
        <w:tc>
          <w:tcPr>
            <w:tcW w:w="3402" w:type="dxa"/>
            <w:tcBorders>
              <w:top w:val="single" w:sz="4" w:space="0" w:color="auto"/>
              <w:left w:val="nil"/>
              <w:bottom w:val="single" w:sz="4" w:space="0" w:color="auto"/>
              <w:right w:val="single" w:sz="4" w:space="0" w:color="auto"/>
            </w:tcBorders>
          </w:tcPr>
          <w:p w14:paraId="75597F55" w14:textId="77777777" w:rsidR="00431528" w:rsidRPr="00B92096" w:rsidRDefault="00431528" w:rsidP="00431528">
            <w:pPr>
              <w:rPr>
                <w:bCs/>
              </w:rPr>
            </w:pPr>
            <w:r w:rsidRPr="00B92096">
              <w:rPr>
                <w:bCs/>
              </w:rPr>
              <w:t>Код вида расходов не соответствует КОСГУ - недопустимо</w:t>
            </w:r>
          </w:p>
        </w:tc>
      </w:tr>
      <w:tr w:rsidR="00C1798F" w:rsidRPr="00B92096" w14:paraId="013F80DD"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3B76E346" w14:textId="77777777" w:rsidR="00C1798F" w:rsidRDefault="00C1798F" w:rsidP="00F71AC9">
            <w:pPr>
              <w:jc w:val="center"/>
              <w:rPr>
                <w:bCs/>
              </w:rPr>
            </w:pPr>
            <w:r w:rsidRPr="00B92096">
              <w:rPr>
                <w:bCs/>
              </w:rPr>
              <w:t>0000</w:t>
            </w:r>
          </w:p>
          <w:p w14:paraId="5AF9D04A" w14:textId="77777777" w:rsidR="00C1798F" w:rsidRPr="00B92096" w:rsidRDefault="00C1798F" w:rsidP="00F71AC9">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3CB89B3F"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11289D1A" w14:textId="05D585A1" w:rsidR="00C1798F" w:rsidRPr="00B92096" w:rsidRDefault="00C1798F" w:rsidP="004723C5">
            <w:pPr>
              <w:jc w:val="center"/>
              <w:rPr>
                <w:bCs/>
              </w:rPr>
            </w:pPr>
            <w:r w:rsidRPr="00B92096">
              <w:rPr>
                <w:bCs/>
              </w:rPr>
              <w:t>000</w:t>
            </w:r>
            <w:r>
              <w:rPr>
                <w:bCs/>
              </w:rPr>
              <w:t xml:space="preserve">, </w:t>
            </w:r>
            <w:r w:rsidR="004723C5">
              <w:rPr>
                <w:bCs/>
              </w:rPr>
              <w:t>2хх, 4хх</w:t>
            </w:r>
          </w:p>
        </w:tc>
        <w:tc>
          <w:tcPr>
            <w:tcW w:w="834" w:type="dxa"/>
            <w:tcBorders>
              <w:top w:val="single" w:sz="4" w:space="0" w:color="auto"/>
              <w:left w:val="nil"/>
              <w:bottom w:val="single" w:sz="4" w:space="0" w:color="auto"/>
              <w:right w:val="single" w:sz="4" w:space="0" w:color="auto"/>
            </w:tcBorders>
            <w:shd w:val="clear" w:color="auto" w:fill="auto"/>
            <w:vAlign w:val="bottom"/>
          </w:tcPr>
          <w:p w14:paraId="5E1FA06C"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E5A2EFD"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4C9A55B" w14:textId="77777777" w:rsidR="00C1798F" w:rsidRPr="00B92096" w:rsidRDefault="00C1798F" w:rsidP="00F71AC9">
            <w:pPr>
              <w:jc w:val="center"/>
              <w:rPr>
                <w:bCs/>
              </w:rPr>
            </w:pPr>
            <w:r w:rsidRPr="00B92096">
              <w:rPr>
                <w:bCs/>
              </w:rPr>
              <w:t>271</w:t>
            </w:r>
          </w:p>
        </w:tc>
        <w:tc>
          <w:tcPr>
            <w:tcW w:w="3402" w:type="dxa"/>
            <w:tcBorders>
              <w:top w:val="single" w:sz="4" w:space="0" w:color="auto"/>
              <w:left w:val="nil"/>
              <w:bottom w:val="single" w:sz="4" w:space="0" w:color="auto"/>
              <w:right w:val="single" w:sz="4" w:space="0" w:color="auto"/>
            </w:tcBorders>
          </w:tcPr>
          <w:p w14:paraId="26D9813B" w14:textId="77777777" w:rsidR="00C1798F" w:rsidRPr="00B92096" w:rsidRDefault="00C1798F" w:rsidP="00042570">
            <w:pPr>
              <w:rPr>
                <w:bCs/>
              </w:rPr>
            </w:pPr>
            <w:r w:rsidRPr="00B92096">
              <w:rPr>
                <w:bCs/>
              </w:rPr>
              <w:t xml:space="preserve">Код вида расходов не соответствует КОСГУ </w:t>
            </w:r>
            <w:r>
              <w:rPr>
                <w:bCs/>
              </w:rPr>
              <w:t>–</w:t>
            </w:r>
            <w:r w:rsidRPr="00B92096">
              <w:rPr>
                <w:bCs/>
              </w:rPr>
              <w:t xml:space="preserve"> </w:t>
            </w:r>
            <w:r>
              <w:rPr>
                <w:bCs/>
              </w:rPr>
              <w:t>требует пояснение</w:t>
            </w:r>
          </w:p>
        </w:tc>
      </w:tr>
      <w:tr w:rsidR="00C1798F" w:rsidRPr="00B92096" w14:paraId="65EDFBB1"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7C3F5C3F" w14:textId="77777777" w:rsidR="00C1798F" w:rsidRDefault="00C1798F" w:rsidP="00F71AC9">
            <w:pPr>
              <w:jc w:val="center"/>
              <w:rPr>
                <w:bCs/>
              </w:rPr>
            </w:pPr>
            <w:r>
              <w:rPr>
                <w:bCs/>
              </w:rPr>
              <w:t>хххх</w:t>
            </w:r>
          </w:p>
          <w:p w14:paraId="25C2E569" w14:textId="77777777" w:rsidR="00C1798F" w:rsidRPr="00B92096" w:rsidRDefault="00C1798F" w:rsidP="00F71AC9">
            <w:pPr>
              <w:jc w:val="center"/>
              <w:rPr>
                <w:bCs/>
              </w:rPr>
            </w:pPr>
          </w:p>
        </w:tc>
        <w:tc>
          <w:tcPr>
            <w:tcW w:w="1383" w:type="dxa"/>
            <w:tcBorders>
              <w:top w:val="single" w:sz="4" w:space="0" w:color="auto"/>
              <w:left w:val="nil"/>
              <w:bottom w:val="single" w:sz="4" w:space="0" w:color="auto"/>
              <w:right w:val="single" w:sz="4" w:space="0" w:color="auto"/>
            </w:tcBorders>
            <w:shd w:val="clear" w:color="auto" w:fill="auto"/>
            <w:vAlign w:val="bottom"/>
          </w:tcPr>
          <w:p w14:paraId="40E7AA36"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1279B4E2" w14:textId="6B743452" w:rsidR="00C1798F" w:rsidRPr="00B92096" w:rsidRDefault="00C1798F" w:rsidP="004723C5">
            <w:pPr>
              <w:jc w:val="center"/>
              <w:rPr>
                <w:bCs/>
              </w:rPr>
            </w:pPr>
            <w:r w:rsidRPr="00B92096">
              <w:rPr>
                <w:bCs/>
              </w:rPr>
              <w:t>000</w:t>
            </w:r>
            <w:r>
              <w:rPr>
                <w:bCs/>
              </w:rPr>
              <w:t xml:space="preserve">, </w:t>
            </w:r>
            <w:r w:rsidR="004723C5">
              <w:rPr>
                <w:bCs/>
              </w:rPr>
              <w:t>2хх, 4хх</w:t>
            </w:r>
          </w:p>
        </w:tc>
        <w:tc>
          <w:tcPr>
            <w:tcW w:w="834" w:type="dxa"/>
            <w:tcBorders>
              <w:top w:val="single" w:sz="4" w:space="0" w:color="auto"/>
              <w:left w:val="nil"/>
              <w:bottom w:val="single" w:sz="4" w:space="0" w:color="auto"/>
              <w:right w:val="single" w:sz="4" w:space="0" w:color="auto"/>
            </w:tcBorders>
            <w:shd w:val="clear" w:color="auto" w:fill="auto"/>
            <w:vAlign w:val="bottom"/>
          </w:tcPr>
          <w:p w14:paraId="621CFEB8"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D64B0AA"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ADA18BC" w14:textId="77777777" w:rsidR="00C1798F" w:rsidRPr="00B92096" w:rsidRDefault="00C1798F" w:rsidP="00F71AC9">
            <w:pPr>
              <w:jc w:val="center"/>
              <w:rPr>
                <w:bCs/>
              </w:rPr>
            </w:pPr>
            <w:r w:rsidRPr="00B92096">
              <w:rPr>
                <w:bCs/>
              </w:rPr>
              <w:t>272</w:t>
            </w:r>
          </w:p>
        </w:tc>
        <w:tc>
          <w:tcPr>
            <w:tcW w:w="3402" w:type="dxa"/>
            <w:tcBorders>
              <w:top w:val="single" w:sz="4" w:space="0" w:color="auto"/>
              <w:left w:val="nil"/>
              <w:bottom w:val="single" w:sz="4" w:space="0" w:color="auto"/>
              <w:right w:val="single" w:sz="4" w:space="0" w:color="auto"/>
            </w:tcBorders>
          </w:tcPr>
          <w:p w14:paraId="4BF3E03A"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42906E94"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tcPr>
          <w:p w14:paraId="75DDA158" w14:textId="77777777" w:rsidR="00C1798F" w:rsidRPr="00B92096" w:rsidRDefault="00C1798F" w:rsidP="00F71AC9">
            <w:pPr>
              <w:jc w:val="center"/>
              <w:rPr>
                <w:bCs/>
              </w:rPr>
            </w:pPr>
            <w:r w:rsidRPr="00A06DDA">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5283AA53"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02A07A6" w14:textId="77777777" w:rsidR="00C1798F" w:rsidRPr="00B92096" w:rsidRDefault="00C1798F" w:rsidP="00F71AC9">
            <w:pPr>
              <w:jc w:val="center"/>
              <w:rPr>
                <w:bCs/>
              </w:rPr>
            </w:pPr>
            <w:r w:rsidRPr="00B92096">
              <w:rPr>
                <w:bCs/>
              </w:rPr>
              <w:t>ххх,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07742873" w14:textId="77777777" w:rsidR="00C1798F" w:rsidRPr="00B92096" w:rsidRDefault="00C1798F" w:rsidP="00F71AC9">
            <w:pPr>
              <w:jc w:val="center"/>
              <w:rPr>
                <w:bCs/>
              </w:rPr>
            </w:pPr>
            <w:r w:rsidRPr="00B92096">
              <w:rPr>
                <w:bCs/>
              </w:rPr>
              <w:t>2,4,5,</w:t>
            </w:r>
            <w:r w:rsidR="005102D5">
              <w:rPr>
                <w:bCs/>
              </w:rPr>
              <w:t>6,</w:t>
            </w:r>
            <w:r w:rsidRPr="00B92096">
              <w:rPr>
                <w:bCs/>
              </w:rPr>
              <w:t>7</w:t>
            </w:r>
          </w:p>
        </w:tc>
        <w:tc>
          <w:tcPr>
            <w:tcW w:w="993" w:type="dxa"/>
            <w:tcBorders>
              <w:top w:val="single" w:sz="4" w:space="0" w:color="auto"/>
              <w:left w:val="nil"/>
              <w:bottom w:val="single" w:sz="4" w:space="0" w:color="auto"/>
              <w:right w:val="single" w:sz="4" w:space="0" w:color="auto"/>
            </w:tcBorders>
            <w:shd w:val="clear" w:color="auto" w:fill="auto"/>
            <w:vAlign w:val="bottom"/>
          </w:tcPr>
          <w:p w14:paraId="0E407FA6"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B6DBBCD" w14:textId="77777777" w:rsidR="00C1798F" w:rsidRPr="00B92096" w:rsidRDefault="00C1798F" w:rsidP="00F71AC9">
            <w:pPr>
              <w:jc w:val="center"/>
              <w:rPr>
                <w:bCs/>
              </w:rPr>
            </w:pPr>
            <w:r w:rsidRPr="00B92096">
              <w:rPr>
                <w:bCs/>
              </w:rPr>
              <w:t>273</w:t>
            </w:r>
          </w:p>
        </w:tc>
        <w:tc>
          <w:tcPr>
            <w:tcW w:w="3402" w:type="dxa"/>
            <w:tcBorders>
              <w:top w:val="single" w:sz="4" w:space="0" w:color="auto"/>
              <w:left w:val="nil"/>
              <w:bottom w:val="single" w:sz="4" w:space="0" w:color="auto"/>
              <w:right w:val="single" w:sz="4" w:space="0" w:color="auto"/>
            </w:tcBorders>
          </w:tcPr>
          <w:p w14:paraId="1BCA7FAA"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42536648"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39EF0B18" w14:textId="77777777" w:rsidR="00C1798F" w:rsidRPr="00A06DDA" w:rsidRDefault="00C1798F" w:rsidP="00660391">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22895DB4" w14:textId="77777777" w:rsidR="00C1798F" w:rsidRPr="00B92096" w:rsidRDefault="00C1798F" w:rsidP="00660391">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ADC8EE5" w14:textId="77777777" w:rsidR="00F914A1" w:rsidRPr="00B92096" w:rsidRDefault="00C1798F" w:rsidP="00F914A1">
            <w:pPr>
              <w:jc w:val="center"/>
              <w:rPr>
                <w:bCs/>
              </w:rPr>
            </w:pPr>
            <w:r w:rsidRPr="00B92096">
              <w:rPr>
                <w:bCs/>
              </w:rPr>
              <w:t>ххх</w:t>
            </w:r>
            <w:r w:rsidR="00A37E6A" w:rsidRPr="00B92096">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4A62AC20" w14:textId="77777777" w:rsidR="00C1798F" w:rsidRPr="00B92096" w:rsidRDefault="00C1798F" w:rsidP="00660391">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467225A9" w14:textId="77777777" w:rsidR="00C1798F" w:rsidRPr="00B92096" w:rsidRDefault="00C1798F" w:rsidP="00660391">
            <w:pPr>
              <w:jc w:val="center"/>
              <w:rPr>
                <w:bCs/>
              </w:rPr>
            </w:pPr>
            <w:r>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41B9CA9" w14:textId="77777777" w:rsidR="00C1798F" w:rsidRPr="00B92096" w:rsidRDefault="00C1798F" w:rsidP="00660391">
            <w:pPr>
              <w:jc w:val="center"/>
              <w:rPr>
                <w:bCs/>
              </w:rPr>
            </w:pPr>
            <w:r>
              <w:rPr>
                <w:bCs/>
              </w:rPr>
              <w:t>274</w:t>
            </w:r>
          </w:p>
        </w:tc>
        <w:tc>
          <w:tcPr>
            <w:tcW w:w="3402" w:type="dxa"/>
            <w:tcBorders>
              <w:top w:val="single" w:sz="4" w:space="0" w:color="auto"/>
              <w:left w:val="nil"/>
              <w:bottom w:val="single" w:sz="4" w:space="0" w:color="auto"/>
              <w:right w:val="single" w:sz="4" w:space="0" w:color="auto"/>
            </w:tcBorders>
          </w:tcPr>
          <w:p w14:paraId="5255D82F" w14:textId="77777777" w:rsidR="00C1798F" w:rsidRPr="00B92096" w:rsidRDefault="00C1798F" w:rsidP="00660391">
            <w:pPr>
              <w:rPr>
                <w:bCs/>
              </w:rPr>
            </w:pPr>
            <w:r w:rsidRPr="00B92096">
              <w:rPr>
                <w:bCs/>
              </w:rPr>
              <w:t>Код вида расходов не соответствует КОСГУ - недопустимо</w:t>
            </w:r>
          </w:p>
        </w:tc>
      </w:tr>
      <w:tr w:rsidR="00F914A1" w:rsidRPr="00B92096" w14:paraId="59DE7A5C"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14879E84" w14:textId="77777777" w:rsidR="00F914A1" w:rsidRPr="00A06DDA" w:rsidRDefault="00F914A1" w:rsidP="00F914A1">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31D8F6EF" w14:textId="77777777" w:rsidR="00F914A1" w:rsidRPr="00B92096" w:rsidRDefault="00F914A1" w:rsidP="00F914A1">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6B860584" w14:textId="77777777" w:rsidR="00C21BE9" w:rsidRDefault="00F914A1" w:rsidP="00C21BE9">
            <w:pPr>
              <w:jc w:val="center"/>
              <w:rPr>
                <w:bCs/>
              </w:rPr>
            </w:pPr>
            <w:r>
              <w:rPr>
                <w:bCs/>
              </w:rPr>
              <w:t>613, 623</w:t>
            </w:r>
            <w:r w:rsidR="00C21BE9">
              <w:rPr>
                <w:bCs/>
              </w:rPr>
              <w:t>;</w:t>
            </w:r>
          </w:p>
          <w:p w14:paraId="0F8E78DD" w14:textId="77777777" w:rsidR="00F914A1" w:rsidRPr="00B92096" w:rsidRDefault="00BF5B0B" w:rsidP="00C21BE9">
            <w:pPr>
              <w:jc w:val="center"/>
              <w:rPr>
                <w:bCs/>
              </w:rPr>
            </w:pPr>
            <w:r>
              <w:rPr>
                <w:sz w:val="18"/>
                <w:szCs w:val="18"/>
              </w:rPr>
              <w:t>802,</w:t>
            </w:r>
            <w:r w:rsidR="002F29BC">
              <w:rPr>
                <w:sz w:val="18"/>
                <w:szCs w:val="18"/>
              </w:rPr>
              <w:t>803,804,805</w:t>
            </w:r>
            <w:r w:rsidR="002F29BC" w:rsidDel="002F29BC">
              <w:rPr>
                <w:bCs/>
              </w:rPr>
              <w:t xml:space="preserve"> </w:t>
            </w:r>
            <w:r w:rsidR="00C21BE9" w:rsidRPr="00E63466">
              <w:rPr>
                <w:bCs/>
              </w:rPr>
              <w:t>(при безвозмездной передаче НФА, ФА, ФО)</w:t>
            </w:r>
          </w:p>
        </w:tc>
        <w:tc>
          <w:tcPr>
            <w:tcW w:w="834" w:type="dxa"/>
            <w:tcBorders>
              <w:top w:val="single" w:sz="4" w:space="0" w:color="auto"/>
              <w:left w:val="nil"/>
              <w:bottom w:val="single" w:sz="4" w:space="0" w:color="auto"/>
              <w:right w:val="single" w:sz="4" w:space="0" w:color="auto"/>
            </w:tcBorders>
            <w:shd w:val="clear" w:color="auto" w:fill="auto"/>
            <w:vAlign w:val="bottom"/>
          </w:tcPr>
          <w:p w14:paraId="67BF7CF1" w14:textId="77777777" w:rsidR="00F914A1" w:rsidRPr="00B92096" w:rsidRDefault="00F914A1" w:rsidP="00F914A1">
            <w:pPr>
              <w:jc w:val="center"/>
              <w:rPr>
                <w:bCs/>
              </w:rPr>
            </w:pPr>
            <w:r w:rsidRPr="00B92096">
              <w:rPr>
                <w:bCs/>
              </w:rPr>
              <w:t>2,4,5,</w:t>
            </w:r>
            <w:r w:rsidR="00F94FD9">
              <w:rPr>
                <w:bCs/>
              </w:rPr>
              <w:t>6,</w:t>
            </w:r>
            <w:r w:rsidRPr="00B92096">
              <w:rPr>
                <w:bCs/>
              </w:rPr>
              <w:t>7</w:t>
            </w:r>
          </w:p>
        </w:tc>
        <w:tc>
          <w:tcPr>
            <w:tcW w:w="993" w:type="dxa"/>
            <w:tcBorders>
              <w:top w:val="single" w:sz="4" w:space="0" w:color="auto"/>
              <w:left w:val="nil"/>
              <w:bottom w:val="single" w:sz="4" w:space="0" w:color="auto"/>
              <w:right w:val="single" w:sz="4" w:space="0" w:color="auto"/>
            </w:tcBorders>
            <w:shd w:val="clear" w:color="auto" w:fill="auto"/>
            <w:vAlign w:val="bottom"/>
          </w:tcPr>
          <w:p w14:paraId="38290E68" w14:textId="77777777" w:rsidR="00F914A1" w:rsidRPr="00B92096" w:rsidRDefault="00F914A1" w:rsidP="00F914A1">
            <w:pPr>
              <w:jc w:val="center"/>
              <w:rPr>
                <w:bCs/>
              </w:rPr>
            </w:pPr>
            <w:r>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A1A71FE" w14:textId="77777777" w:rsidR="00F914A1" w:rsidRPr="00B92096" w:rsidRDefault="00F914A1" w:rsidP="00F914A1">
            <w:pPr>
              <w:jc w:val="center"/>
              <w:rPr>
                <w:bCs/>
              </w:rPr>
            </w:pPr>
            <w:r>
              <w:rPr>
                <w:bCs/>
              </w:rPr>
              <w:t>281</w:t>
            </w:r>
          </w:p>
        </w:tc>
        <w:tc>
          <w:tcPr>
            <w:tcW w:w="3402" w:type="dxa"/>
            <w:tcBorders>
              <w:top w:val="single" w:sz="4" w:space="0" w:color="auto"/>
              <w:left w:val="nil"/>
              <w:bottom w:val="single" w:sz="4" w:space="0" w:color="auto"/>
              <w:right w:val="single" w:sz="4" w:space="0" w:color="auto"/>
            </w:tcBorders>
          </w:tcPr>
          <w:p w14:paraId="0393D852" w14:textId="77777777" w:rsidR="00F914A1" w:rsidRPr="00B92096" w:rsidRDefault="00F914A1" w:rsidP="00F914A1">
            <w:pPr>
              <w:rPr>
                <w:bCs/>
              </w:rPr>
            </w:pPr>
            <w:r w:rsidRPr="00B92096">
              <w:rPr>
                <w:bCs/>
              </w:rPr>
              <w:t>Код вида расходов не соответствует КОСГУ - недопустимо</w:t>
            </w:r>
          </w:p>
        </w:tc>
      </w:tr>
      <w:tr w:rsidR="00F914A1" w:rsidRPr="00B92096" w14:paraId="534AA75A"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4708FA95" w14:textId="77777777" w:rsidR="00F914A1" w:rsidRPr="00A06DDA" w:rsidRDefault="00F914A1" w:rsidP="00F914A1">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3E81F3D4" w14:textId="77777777" w:rsidR="00F914A1" w:rsidRPr="00B92096" w:rsidRDefault="00F914A1" w:rsidP="00F914A1">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1A73F3B8" w14:textId="77777777" w:rsidR="00C21BE9" w:rsidRDefault="00F914A1" w:rsidP="00C21BE9">
            <w:pPr>
              <w:jc w:val="center"/>
              <w:rPr>
                <w:bCs/>
              </w:rPr>
            </w:pPr>
            <w:r>
              <w:rPr>
                <w:bCs/>
              </w:rPr>
              <w:t>811,812,813,814</w:t>
            </w:r>
            <w:r w:rsidR="00C21BE9">
              <w:rPr>
                <w:bCs/>
              </w:rPr>
              <w:t>;</w:t>
            </w:r>
          </w:p>
          <w:p w14:paraId="6D599C4D" w14:textId="77777777" w:rsidR="00F914A1" w:rsidRPr="00B92096" w:rsidRDefault="002F29BC" w:rsidP="00C21BE9">
            <w:pPr>
              <w:jc w:val="center"/>
              <w:rPr>
                <w:bCs/>
              </w:rPr>
            </w:pPr>
            <w:r>
              <w:rPr>
                <w:bCs/>
              </w:rPr>
              <w:t>808</w:t>
            </w:r>
            <w:r w:rsidR="00C21BE9">
              <w:rPr>
                <w:bCs/>
              </w:rPr>
              <w:t xml:space="preserve"> </w:t>
            </w:r>
            <w:r w:rsidR="00C21BE9" w:rsidRPr="00E63466">
              <w:rPr>
                <w:bCs/>
              </w:rPr>
              <w:t>(при безвозмездной передаче НФА, ФА, ФО)</w:t>
            </w:r>
          </w:p>
        </w:tc>
        <w:tc>
          <w:tcPr>
            <w:tcW w:w="834" w:type="dxa"/>
            <w:tcBorders>
              <w:top w:val="single" w:sz="4" w:space="0" w:color="auto"/>
              <w:left w:val="nil"/>
              <w:bottom w:val="single" w:sz="4" w:space="0" w:color="auto"/>
              <w:right w:val="single" w:sz="4" w:space="0" w:color="auto"/>
            </w:tcBorders>
            <w:shd w:val="clear" w:color="auto" w:fill="auto"/>
            <w:vAlign w:val="bottom"/>
          </w:tcPr>
          <w:p w14:paraId="21CE3A99" w14:textId="77777777" w:rsidR="00F914A1" w:rsidRPr="00B92096" w:rsidRDefault="00F914A1" w:rsidP="00F914A1">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FAAC689" w14:textId="77777777" w:rsidR="00F914A1" w:rsidRPr="00B92096" w:rsidRDefault="00F914A1" w:rsidP="00F914A1">
            <w:pPr>
              <w:jc w:val="center"/>
              <w:rPr>
                <w:bCs/>
              </w:rPr>
            </w:pPr>
            <w:r>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58F767F" w14:textId="77777777" w:rsidR="00F914A1" w:rsidRPr="00B92096" w:rsidRDefault="00F914A1" w:rsidP="00F914A1">
            <w:pPr>
              <w:jc w:val="center"/>
              <w:rPr>
                <w:bCs/>
              </w:rPr>
            </w:pPr>
            <w:r>
              <w:rPr>
                <w:bCs/>
              </w:rPr>
              <w:t>282</w:t>
            </w:r>
          </w:p>
        </w:tc>
        <w:tc>
          <w:tcPr>
            <w:tcW w:w="3402" w:type="dxa"/>
            <w:tcBorders>
              <w:top w:val="single" w:sz="4" w:space="0" w:color="auto"/>
              <w:left w:val="nil"/>
              <w:bottom w:val="single" w:sz="4" w:space="0" w:color="auto"/>
              <w:right w:val="single" w:sz="4" w:space="0" w:color="auto"/>
            </w:tcBorders>
          </w:tcPr>
          <w:p w14:paraId="7BC1C25F" w14:textId="77777777" w:rsidR="00F914A1" w:rsidRPr="00B92096" w:rsidRDefault="00F914A1" w:rsidP="00F914A1">
            <w:pPr>
              <w:rPr>
                <w:bCs/>
              </w:rPr>
            </w:pPr>
            <w:r w:rsidRPr="00B92096">
              <w:rPr>
                <w:bCs/>
              </w:rPr>
              <w:t>Код вида расходов не соответствует КОСГУ - недопустимо</w:t>
            </w:r>
          </w:p>
        </w:tc>
      </w:tr>
      <w:tr w:rsidR="00F914A1" w:rsidRPr="00B92096" w14:paraId="7EC06F45"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720316D0" w14:textId="77777777" w:rsidR="00F914A1" w:rsidRPr="00A06DDA" w:rsidRDefault="00F914A1" w:rsidP="00F914A1">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7B8F11B6" w14:textId="77777777" w:rsidR="00F914A1" w:rsidRPr="00B92096" w:rsidRDefault="00F914A1" w:rsidP="00F914A1">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3AA75F8A" w14:textId="77777777" w:rsidR="00C21BE9" w:rsidRDefault="00F914A1" w:rsidP="00C21BE9">
            <w:pPr>
              <w:jc w:val="center"/>
              <w:rPr>
                <w:bCs/>
              </w:rPr>
            </w:pPr>
            <w:r>
              <w:rPr>
                <w:bCs/>
              </w:rPr>
              <w:t>811,812,813,814</w:t>
            </w:r>
            <w:r w:rsidR="00C21BE9">
              <w:rPr>
                <w:bCs/>
              </w:rPr>
              <w:t>;</w:t>
            </w:r>
          </w:p>
          <w:p w14:paraId="420904AE" w14:textId="77777777" w:rsidR="00F914A1" w:rsidRPr="00B92096" w:rsidRDefault="002F29BC" w:rsidP="00C21BE9">
            <w:pPr>
              <w:jc w:val="center"/>
              <w:rPr>
                <w:bCs/>
              </w:rPr>
            </w:pPr>
            <w:r>
              <w:rPr>
                <w:bCs/>
              </w:rPr>
              <w:t>809</w:t>
            </w:r>
            <w:r w:rsidR="00C21BE9">
              <w:rPr>
                <w:bCs/>
              </w:rPr>
              <w:t xml:space="preserve"> </w:t>
            </w:r>
            <w:r w:rsidR="00C21BE9" w:rsidRPr="00E63466">
              <w:rPr>
                <w:bCs/>
              </w:rPr>
              <w:t>(при безвозмездной передаче НФА, ФА, ФО)</w:t>
            </w:r>
          </w:p>
        </w:tc>
        <w:tc>
          <w:tcPr>
            <w:tcW w:w="834" w:type="dxa"/>
            <w:tcBorders>
              <w:top w:val="single" w:sz="4" w:space="0" w:color="auto"/>
              <w:left w:val="nil"/>
              <w:bottom w:val="single" w:sz="4" w:space="0" w:color="auto"/>
              <w:right w:val="single" w:sz="4" w:space="0" w:color="auto"/>
            </w:tcBorders>
            <w:shd w:val="clear" w:color="auto" w:fill="auto"/>
            <w:vAlign w:val="bottom"/>
          </w:tcPr>
          <w:p w14:paraId="6F054EFD" w14:textId="77777777" w:rsidR="00F914A1" w:rsidRPr="00B92096" w:rsidRDefault="00F914A1" w:rsidP="00F914A1">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9B44090" w14:textId="77777777" w:rsidR="00F914A1" w:rsidRPr="00B92096" w:rsidRDefault="00F914A1" w:rsidP="00F914A1">
            <w:pPr>
              <w:jc w:val="center"/>
              <w:rPr>
                <w:bCs/>
              </w:rPr>
            </w:pPr>
            <w:r>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31DA981" w14:textId="77777777" w:rsidR="00F914A1" w:rsidRPr="00B92096" w:rsidRDefault="00F914A1" w:rsidP="00F914A1">
            <w:pPr>
              <w:jc w:val="center"/>
              <w:rPr>
                <w:bCs/>
              </w:rPr>
            </w:pPr>
            <w:r>
              <w:rPr>
                <w:bCs/>
              </w:rPr>
              <w:t>283</w:t>
            </w:r>
          </w:p>
        </w:tc>
        <w:tc>
          <w:tcPr>
            <w:tcW w:w="3402" w:type="dxa"/>
            <w:tcBorders>
              <w:top w:val="single" w:sz="4" w:space="0" w:color="auto"/>
              <w:left w:val="nil"/>
              <w:bottom w:val="single" w:sz="4" w:space="0" w:color="auto"/>
              <w:right w:val="single" w:sz="4" w:space="0" w:color="auto"/>
            </w:tcBorders>
          </w:tcPr>
          <w:p w14:paraId="33FCA7DC" w14:textId="77777777" w:rsidR="00F914A1" w:rsidRPr="00B92096" w:rsidRDefault="00F914A1" w:rsidP="00F914A1">
            <w:pPr>
              <w:rPr>
                <w:bCs/>
              </w:rPr>
            </w:pPr>
            <w:r w:rsidRPr="00B92096">
              <w:rPr>
                <w:bCs/>
              </w:rPr>
              <w:t>Код вида расходов не соответствует КОСГУ - недопустимо</w:t>
            </w:r>
          </w:p>
        </w:tc>
      </w:tr>
      <w:tr w:rsidR="00F914A1" w:rsidRPr="00B92096" w14:paraId="53D49898"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3779ADCB" w14:textId="77777777" w:rsidR="00F914A1" w:rsidRPr="00A06DDA" w:rsidRDefault="00F914A1" w:rsidP="00F914A1">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520D04CF" w14:textId="77777777" w:rsidR="00F914A1" w:rsidRPr="00B92096" w:rsidRDefault="00F914A1" w:rsidP="00F914A1">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87E5EA7" w14:textId="77777777" w:rsidR="00C21BE9" w:rsidRDefault="00F914A1" w:rsidP="00C21BE9">
            <w:pPr>
              <w:jc w:val="center"/>
              <w:rPr>
                <w:bCs/>
              </w:rPr>
            </w:pPr>
            <w:r>
              <w:rPr>
                <w:bCs/>
              </w:rPr>
              <w:t>811,812,813,814</w:t>
            </w:r>
            <w:r w:rsidR="00C21BE9">
              <w:rPr>
                <w:bCs/>
              </w:rPr>
              <w:t>;</w:t>
            </w:r>
          </w:p>
          <w:p w14:paraId="03020443" w14:textId="77777777" w:rsidR="00F914A1" w:rsidRPr="00B92096" w:rsidRDefault="002F29BC" w:rsidP="00C21BE9">
            <w:pPr>
              <w:jc w:val="center"/>
              <w:rPr>
                <w:bCs/>
              </w:rPr>
            </w:pPr>
            <w:r>
              <w:rPr>
                <w:bCs/>
              </w:rPr>
              <w:t>808</w:t>
            </w:r>
            <w:r w:rsidR="00C21BE9">
              <w:rPr>
                <w:bCs/>
              </w:rPr>
              <w:t xml:space="preserve"> </w:t>
            </w:r>
            <w:r w:rsidR="00C21BE9" w:rsidRPr="00E63466">
              <w:rPr>
                <w:bCs/>
              </w:rPr>
              <w:t>(при безвозмездной передаче НФА, ФА, ФО)</w:t>
            </w:r>
          </w:p>
        </w:tc>
        <w:tc>
          <w:tcPr>
            <w:tcW w:w="834" w:type="dxa"/>
            <w:tcBorders>
              <w:top w:val="single" w:sz="4" w:space="0" w:color="auto"/>
              <w:left w:val="nil"/>
              <w:bottom w:val="single" w:sz="4" w:space="0" w:color="auto"/>
              <w:right w:val="single" w:sz="4" w:space="0" w:color="auto"/>
            </w:tcBorders>
            <w:shd w:val="clear" w:color="auto" w:fill="auto"/>
            <w:vAlign w:val="bottom"/>
          </w:tcPr>
          <w:p w14:paraId="7F6A3EC6" w14:textId="28C6CD70" w:rsidR="00F914A1" w:rsidRPr="00B92096" w:rsidRDefault="00F914A1" w:rsidP="00F914A1">
            <w:pPr>
              <w:jc w:val="center"/>
              <w:rPr>
                <w:bCs/>
              </w:rPr>
            </w:pPr>
            <w:r w:rsidRPr="00B92096">
              <w:rPr>
                <w:bCs/>
              </w:rPr>
              <w:t>2,4,5,</w:t>
            </w:r>
            <w:r w:rsidR="007B0D76">
              <w:rPr>
                <w:bCs/>
              </w:rPr>
              <w:t>6,</w:t>
            </w:r>
            <w:r w:rsidRPr="00B92096">
              <w:rPr>
                <w:bCs/>
              </w:rPr>
              <w:t>7</w:t>
            </w:r>
          </w:p>
        </w:tc>
        <w:tc>
          <w:tcPr>
            <w:tcW w:w="993" w:type="dxa"/>
            <w:tcBorders>
              <w:top w:val="single" w:sz="4" w:space="0" w:color="auto"/>
              <w:left w:val="nil"/>
              <w:bottom w:val="single" w:sz="4" w:space="0" w:color="auto"/>
              <w:right w:val="single" w:sz="4" w:space="0" w:color="auto"/>
            </w:tcBorders>
            <w:shd w:val="clear" w:color="auto" w:fill="auto"/>
            <w:vAlign w:val="bottom"/>
          </w:tcPr>
          <w:p w14:paraId="29F73A3A" w14:textId="77777777" w:rsidR="00F914A1" w:rsidRPr="00B92096" w:rsidRDefault="00F914A1" w:rsidP="00F914A1">
            <w:pPr>
              <w:jc w:val="center"/>
              <w:rPr>
                <w:bCs/>
              </w:rPr>
            </w:pPr>
            <w:r>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C819D10" w14:textId="77777777" w:rsidR="00F914A1" w:rsidRPr="00B92096" w:rsidRDefault="00F914A1" w:rsidP="00F914A1">
            <w:pPr>
              <w:jc w:val="center"/>
              <w:rPr>
                <w:bCs/>
              </w:rPr>
            </w:pPr>
            <w:r>
              <w:rPr>
                <w:bCs/>
              </w:rPr>
              <w:t>284</w:t>
            </w:r>
          </w:p>
        </w:tc>
        <w:tc>
          <w:tcPr>
            <w:tcW w:w="3402" w:type="dxa"/>
            <w:tcBorders>
              <w:top w:val="single" w:sz="4" w:space="0" w:color="auto"/>
              <w:left w:val="nil"/>
              <w:bottom w:val="single" w:sz="4" w:space="0" w:color="auto"/>
              <w:right w:val="single" w:sz="4" w:space="0" w:color="auto"/>
            </w:tcBorders>
          </w:tcPr>
          <w:p w14:paraId="6373280E" w14:textId="77777777" w:rsidR="00F914A1" w:rsidRPr="00B92096" w:rsidRDefault="00F914A1" w:rsidP="00F914A1">
            <w:pPr>
              <w:rPr>
                <w:bCs/>
              </w:rPr>
            </w:pPr>
            <w:r w:rsidRPr="00B92096">
              <w:rPr>
                <w:bCs/>
              </w:rPr>
              <w:t>Код вида расходов не соответствует КОСГУ - недопустимо</w:t>
            </w:r>
          </w:p>
        </w:tc>
      </w:tr>
      <w:tr w:rsidR="00F914A1" w:rsidRPr="00B92096" w14:paraId="75664DAE"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1DEEF48F" w14:textId="77777777" w:rsidR="00F914A1" w:rsidRPr="00A06DDA" w:rsidRDefault="00F914A1" w:rsidP="00F914A1">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7328D6A8" w14:textId="77777777" w:rsidR="00F914A1" w:rsidRPr="00B92096" w:rsidRDefault="00F914A1" w:rsidP="00F914A1">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0BFDA87" w14:textId="77777777" w:rsidR="00C21BE9" w:rsidRDefault="00F914A1" w:rsidP="00C21BE9">
            <w:pPr>
              <w:jc w:val="center"/>
              <w:rPr>
                <w:bCs/>
              </w:rPr>
            </w:pPr>
            <w:r>
              <w:rPr>
                <w:bCs/>
              </w:rPr>
              <w:t>811,812,813,814</w:t>
            </w:r>
            <w:r w:rsidR="00C21BE9">
              <w:rPr>
                <w:bCs/>
              </w:rPr>
              <w:t>;</w:t>
            </w:r>
          </w:p>
          <w:p w14:paraId="5B2F2B4F" w14:textId="77777777" w:rsidR="00F914A1" w:rsidRPr="00B92096" w:rsidRDefault="002F29BC" w:rsidP="00C21BE9">
            <w:pPr>
              <w:jc w:val="center"/>
              <w:rPr>
                <w:bCs/>
              </w:rPr>
            </w:pPr>
            <w:r>
              <w:rPr>
                <w:bCs/>
              </w:rPr>
              <w:t>809</w:t>
            </w:r>
            <w:r w:rsidR="00C21BE9">
              <w:rPr>
                <w:bCs/>
              </w:rPr>
              <w:t xml:space="preserve"> </w:t>
            </w:r>
            <w:r w:rsidR="00C21BE9" w:rsidRPr="00E63466">
              <w:rPr>
                <w:bCs/>
              </w:rPr>
              <w:t>(при безвозмездной передаче НФА, ФА, ФО)</w:t>
            </w:r>
          </w:p>
        </w:tc>
        <w:tc>
          <w:tcPr>
            <w:tcW w:w="834" w:type="dxa"/>
            <w:tcBorders>
              <w:top w:val="single" w:sz="4" w:space="0" w:color="auto"/>
              <w:left w:val="nil"/>
              <w:bottom w:val="single" w:sz="4" w:space="0" w:color="auto"/>
              <w:right w:val="single" w:sz="4" w:space="0" w:color="auto"/>
            </w:tcBorders>
            <w:shd w:val="clear" w:color="auto" w:fill="auto"/>
            <w:vAlign w:val="bottom"/>
          </w:tcPr>
          <w:p w14:paraId="3B9D4D5E" w14:textId="6DC3FB74" w:rsidR="00F914A1" w:rsidRPr="00B92096" w:rsidRDefault="00F914A1" w:rsidP="00F914A1">
            <w:pPr>
              <w:jc w:val="center"/>
              <w:rPr>
                <w:bCs/>
              </w:rPr>
            </w:pPr>
            <w:r w:rsidRPr="00B92096">
              <w:rPr>
                <w:bCs/>
              </w:rPr>
              <w:t>2,4,5,</w:t>
            </w:r>
            <w:r w:rsidR="007B0D76">
              <w:rPr>
                <w:bCs/>
              </w:rPr>
              <w:t>6,</w:t>
            </w:r>
            <w:r w:rsidRPr="00B92096">
              <w:rPr>
                <w:bCs/>
              </w:rPr>
              <w:t>7</w:t>
            </w:r>
          </w:p>
        </w:tc>
        <w:tc>
          <w:tcPr>
            <w:tcW w:w="993" w:type="dxa"/>
            <w:tcBorders>
              <w:top w:val="single" w:sz="4" w:space="0" w:color="auto"/>
              <w:left w:val="nil"/>
              <w:bottom w:val="single" w:sz="4" w:space="0" w:color="auto"/>
              <w:right w:val="single" w:sz="4" w:space="0" w:color="auto"/>
            </w:tcBorders>
            <w:shd w:val="clear" w:color="auto" w:fill="auto"/>
            <w:vAlign w:val="bottom"/>
          </w:tcPr>
          <w:p w14:paraId="1CADE206" w14:textId="77777777" w:rsidR="00F914A1" w:rsidRPr="00B92096" w:rsidRDefault="00F914A1" w:rsidP="00F914A1">
            <w:pPr>
              <w:jc w:val="center"/>
              <w:rPr>
                <w:bCs/>
              </w:rPr>
            </w:pPr>
            <w:r>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5C4AF9C" w14:textId="77777777" w:rsidR="00F914A1" w:rsidRPr="00B92096" w:rsidRDefault="00F914A1" w:rsidP="00F914A1">
            <w:pPr>
              <w:jc w:val="center"/>
              <w:rPr>
                <w:bCs/>
              </w:rPr>
            </w:pPr>
            <w:r>
              <w:rPr>
                <w:bCs/>
              </w:rPr>
              <w:t>285</w:t>
            </w:r>
          </w:p>
        </w:tc>
        <w:tc>
          <w:tcPr>
            <w:tcW w:w="3402" w:type="dxa"/>
            <w:tcBorders>
              <w:top w:val="single" w:sz="4" w:space="0" w:color="auto"/>
              <w:left w:val="nil"/>
              <w:bottom w:val="single" w:sz="4" w:space="0" w:color="auto"/>
              <w:right w:val="single" w:sz="4" w:space="0" w:color="auto"/>
            </w:tcBorders>
          </w:tcPr>
          <w:p w14:paraId="7591CCAF" w14:textId="77777777" w:rsidR="00F914A1" w:rsidRPr="00B92096" w:rsidRDefault="00F914A1" w:rsidP="00F914A1">
            <w:pPr>
              <w:rPr>
                <w:bCs/>
              </w:rPr>
            </w:pPr>
            <w:r w:rsidRPr="00B92096">
              <w:rPr>
                <w:bCs/>
              </w:rPr>
              <w:t>Код вида расходов не соответствует КОСГУ - недопустимо</w:t>
            </w:r>
          </w:p>
        </w:tc>
      </w:tr>
      <w:tr w:rsidR="00F914A1" w:rsidRPr="00B92096" w14:paraId="0C451B2D"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70BF1301" w14:textId="77777777" w:rsidR="00F914A1" w:rsidRPr="00A06DDA" w:rsidRDefault="00F914A1" w:rsidP="00F914A1">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D4904DF" w14:textId="77777777" w:rsidR="00F914A1" w:rsidRPr="00B92096" w:rsidRDefault="00F914A1" w:rsidP="00F914A1">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54CD46D" w14:textId="77777777" w:rsidR="00C21BE9" w:rsidRDefault="00F914A1" w:rsidP="00C21BE9">
            <w:pPr>
              <w:jc w:val="center"/>
              <w:rPr>
                <w:bCs/>
              </w:rPr>
            </w:pPr>
            <w:r>
              <w:rPr>
                <w:bCs/>
              </w:rPr>
              <w:t>811,812,813,814</w:t>
            </w:r>
            <w:r w:rsidR="00C21BE9">
              <w:rPr>
                <w:bCs/>
              </w:rPr>
              <w:t>;</w:t>
            </w:r>
          </w:p>
          <w:p w14:paraId="0F7E255A" w14:textId="77777777" w:rsidR="00F914A1" w:rsidRPr="00B92096" w:rsidRDefault="002F29BC" w:rsidP="00C21BE9">
            <w:pPr>
              <w:jc w:val="center"/>
              <w:rPr>
                <w:bCs/>
              </w:rPr>
            </w:pPr>
            <w:r>
              <w:rPr>
                <w:bCs/>
              </w:rPr>
              <w:t>809</w:t>
            </w:r>
            <w:r w:rsidR="00C21BE9">
              <w:rPr>
                <w:bCs/>
              </w:rPr>
              <w:t xml:space="preserve"> </w:t>
            </w:r>
            <w:r w:rsidR="00C21BE9" w:rsidRPr="00E63466">
              <w:rPr>
                <w:bCs/>
              </w:rPr>
              <w:t>(при безвозмездной передаче НФА, ФА, ФО)</w:t>
            </w:r>
          </w:p>
        </w:tc>
        <w:tc>
          <w:tcPr>
            <w:tcW w:w="834" w:type="dxa"/>
            <w:tcBorders>
              <w:top w:val="single" w:sz="4" w:space="0" w:color="auto"/>
              <w:left w:val="nil"/>
              <w:bottom w:val="single" w:sz="4" w:space="0" w:color="auto"/>
              <w:right w:val="single" w:sz="4" w:space="0" w:color="auto"/>
            </w:tcBorders>
            <w:shd w:val="clear" w:color="auto" w:fill="auto"/>
            <w:vAlign w:val="bottom"/>
          </w:tcPr>
          <w:p w14:paraId="756BB9AB" w14:textId="77777777" w:rsidR="00F914A1" w:rsidRPr="00B92096" w:rsidRDefault="00F914A1" w:rsidP="00F914A1">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40BEDC5E" w14:textId="77777777" w:rsidR="00F914A1" w:rsidRPr="00B92096" w:rsidRDefault="00F914A1" w:rsidP="00F914A1">
            <w:pPr>
              <w:jc w:val="center"/>
              <w:rPr>
                <w:bCs/>
              </w:rPr>
            </w:pPr>
            <w:r>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518D6BD" w14:textId="77777777" w:rsidR="00F914A1" w:rsidRPr="00B92096" w:rsidRDefault="00F914A1" w:rsidP="00F914A1">
            <w:pPr>
              <w:jc w:val="center"/>
              <w:rPr>
                <w:bCs/>
              </w:rPr>
            </w:pPr>
            <w:r>
              <w:rPr>
                <w:bCs/>
              </w:rPr>
              <w:t>286</w:t>
            </w:r>
          </w:p>
        </w:tc>
        <w:tc>
          <w:tcPr>
            <w:tcW w:w="3402" w:type="dxa"/>
            <w:tcBorders>
              <w:top w:val="single" w:sz="4" w:space="0" w:color="auto"/>
              <w:left w:val="nil"/>
              <w:bottom w:val="single" w:sz="4" w:space="0" w:color="auto"/>
              <w:right w:val="single" w:sz="4" w:space="0" w:color="auto"/>
            </w:tcBorders>
          </w:tcPr>
          <w:p w14:paraId="54F313A2" w14:textId="77777777" w:rsidR="00F914A1" w:rsidRPr="00B92096" w:rsidRDefault="00F914A1" w:rsidP="00F914A1">
            <w:pPr>
              <w:rPr>
                <w:bCs/>
              </w:rPr>
            </w:pPr>
            <w:r w:rsidRPr="00B92096">
              <w:rPr>
                <w:bCs/>
              </w:rPr>
              <w:t>Код вида расходов не соответствует КОСГУ - недопустимо</w:t>
            </w:r>
          </w:p>
        </w:tc>
      </w:tr>
      <w:tr w:rsidR="00C1798F" w:rsidRPr="00B92096" w14:paraId="4120A661"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52304159" w14:textId="77777777" w:rsidR="00C1798F" w:rsidRPr="00B92096" w:rsidRDefault="00C1798F" w:rsidP="00F71AC9">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2047CF6C"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7DED1EC6" w14:textId="77777777" w:rsidR="00C1798F" w:rsidRPr="00305F00" w:rsidRDefault="00C1798F" w:rsidP="00EA69C2">
            <w:pPr>
              <w:jc w:val="center"/>
              <w:rPr>
                <w:bCs/>
                <w:lang w:val="en-US"/>
              </w:rPr>
            </w:pPr>
            <w:r>
              <w:rPr>
                <w:bCs/>
              </w:rPr>
              <w:t>831,851, 852, 853</w:t>
            </w:r>
            <w:r w:rsidR="00C6708E">
              <w:rPr>
                <w:bCs/>
              </w:rPr>
              <w:t>, 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0CC28925"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E14039F"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0DBA090" w14:textId="77777777" w:rsidR="00C1798F" w:rsidRPr="00305F00" w:rsidRDefault="00EA69C2" w:rsidP="00EA69C2">
            <w:pPr>
              <w:jc w:val="center"/>
              <w:rPr>
                <w:bCs/>
                <w:lang w:val="en-US"/>
              </w:rPr>
            </w:pPr>
            <w:r>
              <w:rPr>
                <w:bCs/>
              </w:rPr>
              <w:t>291</w:t>
            </w:r>
          </w:p>
        </w:tc>
        <w:tc>
          <w:tcPr>
            <w:tcW w:w="3402" w:type="dxa"/>
            <w:tcBorders>
              <w:top w:val="single" w:sz="4" w:space="0" w:color="auto"/>
              <w:left w:val="nil"/>
              <w:bottom w:val="single" w:sz="4" w:space="0" w:color="auto"/>
              <w:right w:val="single" w:sz="4" w:space="0" w:color="auto"/>
            </w:tcBorders>
          </w:tcPr>
          <w:p w14:paraId="04AB77D4" w14:textId="77777777" w:rsidR="00C1798F" w:rsidRPr="00B92096" w:rsidRDefault="00C1798F" w:rsidP="00F71AC9">
            <w:pPr>
              <w:rPr>
                <w:bCs/>
              </w:rPr>
            </w:pPr>
            <w:r w:rsidRPr="00B92096">
              <w:rPr>
                <w:bCs/>
              </w:rPr>
              <w:t>Код вида расходов не соответствует КОСГУ - недопустимо</w:t>
            </w:r>
          </w:p>
        </w:tc>
      </w:tr>
      <w:tr w:rsidR="00EA69C2" w:rsidRPr="00B92096" w14:paraId="480690FC"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1C9BBC94" w14:textId="77777777" w:rsidR="00EA69C2" w:rsidRPr="00B92096" w:rsidRDefault="00EA69C2" w:rsidP="00EA69C2">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1D9E2C1F" w14:textId="77777777" w:rsidR="00EA69C2" w:rsidRPr="00B92096" w:rsidRDefault="00EA69C2" w:rsidP="00EA69C2">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80F5722" w14:textId="77777777" w:rsidR="00EA69C2" w:rsidRPr="00EA69C2" w:rsidRDefault="00EA69C2" w:rsidP="00EA69C2">
            <w:pPr>
              <w:jc w:val="center"/>
              <w:rPr>
                <w:bCs/>
              </w:rPr>
            </w:pPr>
            <w:r>
              <w:rPr>
                <w:bCs/>
              </w:rPr>
              <w:t>831, 853</w:t>
            </w:r>
            <w:r w:rsidR="00C6708E">
              <w:rPr>
                <w:bCs/>
              </w:rPr>
              <w:t>, 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5F8EA431" w14:textId="77777777" w:rsidR="00EA69C2" w:rsidRPr="00B92096" w:rsidRDefault="00EA69C2" w:rsidP="00EA69C2">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E3DDAC4" w14:textId="77777777" w:rsidR="00EA69C2" w:rsidRPr="00B92096" w:rsidRDefault="00EA69C2" w:rsidP="00EA69C2">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5FE91C8" w14:textId="77777777" w:rsidR="00EA69C2" w:rsidRPr="00EA69C2" w:rsidRDefault="00EA69C2" w:rsidP="00EA69C2">
            <w:pPr>
              <w:jc w:val="center"/>
              <w:rPr>
                <w:bCs/>
              </w:rPr>
            </w:pPr>
            <w:r>
              <w:rPr>
                <w:bCs/>
              </w:rPr>
              <w:t>292</w:t>
            </w:r>
          </w:p>
        </w:tc>
        <w:tc>
          <w:tcPr>
            <w:tcW w:w="3402" w:type="dxa"/>
            <w:tcBorders>
              <w:top w:val="single" w:sz="4" w:space="0" w:color="auto"/>
              <w:left w:val="nil"/>
              <w:bottom w:val="single" w:sz="4" w:space="0" w:color="auto"/>
              <w:right w:val="single" w:sz="4" w:space="0" w:color="auto"/>
            </w:tcBorders>
          </w:tcPr>
          <w:p w14:paraId="322B73CF" w14:textId="77777777" w:rsidR="00EA69C2" w:rsidRPr="00B92096" w:rsidRDefault="00EA69C2" w:rsidP="00EA69C2">
            <w:pPr>
              <w:rPr>
                <w:bCs/>
              </w:rPr>
            </w:pPr>
            <w:r w:rsidRPr="00B92096">
              <w:rPr>
                <w:bCs/>
              </w:rPr>
              <w:t>Код вида расходов не соответствует КОСГУ - недопустимо</w:t>
            </w:r>
          </w:p>
        </w:tc>
      </w:tr>
      <w:tr w:rsidR="00EA69C2" w:rsidRPr="00B92096" w14:paraId="07D36387"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3EF4E3A5" w14:textId="77777777" w:rsidR="00EA69C2" w:rsidRPr="00B92096" w:rsidRDefault="00EA69C2" w:rsidP="00EA69C2">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53CE1173" w14:textId="77777777" w:rsidR="00EA69C2" w:rsidRPr="00B92096" w:rsidRDefault="00EA69C2" w:rsidP="00EA69C2">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38040D2" w14:textId="77777777" w:rsidR="00EA69C2" w:rsidRPr="00EA69C2" w:rsidRDefault="00EA69C2" w:rsidP="00EA69C2">
            <w:pPr>
              <w:jc w:val="center"/>
              <w:rPr>
                <w:bCs/>
              </w:rPr>
            </w:pPr>
            <w:r>
              <w:rPr>
                <w:bCs/>
              </w:rPr>
              <w:t>831, 853</w:t>
            </w:r>
            <w:r w:rsidR="00C6708E">
              <w:rPr>
                <w:bCs/>
              </w:rPr>
              <w:t>, 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0A437C2D" w14:textId="77777777" w:rsidR="00EA69C2" w:rsidRPr="00B92096" w:rsidRDefault="00EA69C2" w:rsidP="00EA69C2">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59FF938D" w14:textId="77777777" w:rsidR="00EA69C2" w:rsidRPr="00B92096" w:rsidRDefault="00EA69C2" w:rsidP="00EA69C2">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CCC73D2" w14:textId="77777777" w:rsidR="00EA69C2" w:rsidRPr="00EA69C2" w:rsidRDefault="00EA69C2" w:rsidP="00EA69C2">
            <w:pPr>
              <w:jc w:val="center"/>
              <w:rPr>
                <w:bCs/>
              </w:rPr>
            </w:pPr>
            <w:r>
              <w:rPr>
                <w:bCs/>
              </w:rPr>
              <w:t>293</w:t>
            </w:r>
          </w:p>
        </w:tc>
        <w:tc>
          <w:tcPr>
            <w:tcW w:w="3402" w:type="dxa"/>
            <w:tcBorders>
              <w:top w:val="single" w:sz="4" w:space="0" w:color="auto"/>
              <w:left w:val="nil"/>
              <w:bottom w:val="single" w:sz="4" w:space="0" w:color="auto"/>
              <w:right w:val="single" w:sz="4" w:space="0" w:color="auto"/>
            </w:tcBorders>
          </w:tcPr>
          <w:p w14:paraId="0A8412D6" w14:textId="77777777" w:rsidR="00EA69C2" w:rsidRPr="00B92096" w:rsidRDefault="00EA69C2" w:rsidP="00EA69C2">
            <w:pPr>
              <w:rPr>
                <w:bCs/>
              </w:rPr>
            </w:pPr>
            <w:r w:rsidRPr="00B92096">
              <w:rPr>
                <w:bCs/>
              </w:rPr>
              <w:t>Код вида расходов не соответствует КОСГУ - недопустимо</w:t>
            </w:r>
          </w:p>
        </w:tc>
      </w:tr>
      <w:tr w:rsidR="00EA69C2" w:rsidRPr="00B92096" w14:paraId="4B89012B"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539DE5F8" w14:textId="77777777" w:rsidR="00EA69C2" w:rsidRPr="00B92096" w:rsidRDefault="00EA69C2" w:rsidP="00EA69C2">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B8C3036" w14:textId="77777777" w:rsidR="00EA69C2" w:rsidRPr="00B92096" w:rsidRDefault="00EA69C2" w:rsidP="00EA69C2">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7C226EA4" w14:textId="77777777" w:rsidR="00EA69C2" w:rsidRPr="00EA69C2" w:rsidRDefault="00EA69C2" w:rsidP="00EA69C2">
            <w:pPr>
              <w:jc w:val="center"/>
              <w:rPr>
                <w:bCs/>
              </w:rPr>
            </w:pPr>
            <w:r>
              <w:rPr>
                <w:bCs/>
              </w:rPr>
              <w:t>831, 853</w:t>
            </w:r>
            <w:r w:rsidR="00C6708E">
              <w:rPr>
                <w:bCs/>
              </w:rPr>
              <w:t>, 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4FFB807D" w14:textId="77777777" w:rsidR="00EA69C2" w:rsidRPr="00B92096" w:rsidRDefault="00EA69C2" w:rsidP="00EA69C2">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E7D1F70" w14:textId="77777777" w:rsidR="00EA69C2" w:rsidRPr="00B92096" w:rsidRDefault="00EA69C2" w:rsidP="00EA69C2">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12BF856" w14:textId="77777777" w:rsidR="00EA69C2" w:rsidRPr="00EA69C2" w:rsidRDefault="00EA69C2" w:rsidP="00EA69C2">
            <w:pPr>
              <w:jc w:val="center"/>
              <w:rPr>
                <w:bCs/>
              </w:rPr>
            </w:pPr>
            <w:r>
              <w:rPr>
                <w:bCs/>
              </w:rPr>
              <w:t>294</w:t>
            </w:r>
          </w:p>
        </w:tc>
        <w:tc>
          <w:tcPr>
            <w:tcW w:w="3402" w:type="dxa"/>
            <w:tcBorders>
              <w:top w:val="single" w:sz="4" w:space="0" w:color="auto"/>
              <w:left w:val="nil"/>
              <w:bottom w:val="single" w:sz="4" w:space="0" w:color="auto"/>
              <w:right w:val="single" w:sz="4" w:space="0" w:color="auto"/>
            </w:tcBorders>
          </w:tcPr>
          <w:p w14:paraId="2EE2BD68" w14:textId="77777777" w:rsidR="00EA69C2" w:rsidRPr="00B92096" w:rsidRDefault="00EA69C2" w:rsidP="00EA69C2">
            <w:pPr>
              <w:rPr>
                <w:bCs/>
              </w:rPr>
            </w:pPr>
            <w:r w:rsidRPr="00B92096">
              <w:rPr>
                <w:bCs/>
              </w:rPr>
              <w:t>Код вида расходов не соответствует КОСГУ - недопустимо</w:t>
            </w:r>
          </w:p>
        </w:tc>
      </w:tr>
      <w:tr w:rsidR="00EA69C2" w:rsidRPr="00B92096" w14:paraId="5CFD88F0"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61FEA5E9" w14:textId="77777777" w:rsidR="00EA69C2" w:rsidRPr="00B92096" w:rsidRDefault="00EA69C2" w:rsidP="00EA69C2">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012FCCF1" w14:textId="77777777" w:rsidR="00EA69C2" w:rsidRPr="00B92096" w:rsidRDefault="00EA69C2" w:rsidP="00EA69C2">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1D5DF3E" w14:textId="77777777" w:rsidR="00EA69C2" w:rsidRPr="00EA69C2" w:rsidRDefault="00EA69C2" w:rsidP="006F35FA">
            <w:pPr>
              <w:jc w:val="center"/>
              <w:rPr>
                <w:bCs/>
              </w:rPr>
            </w:pPr>
            <w:r>
              <w:rPr>
                <w:bCs/>
              </w:rPr>
              <w:t>831, 853</w:t>
            </w:r>
            <w:r w:rsidR="00C6708E">
              <w:rPr>
                <w:bCs/>
              </w:rPr>
              <w:t>, 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24E20F04" w14:textId="77777777" w:rsidR="00EA69C2" w:rsidRPr="00B92096" w:rsidRDefault="00EA69C2" w:rsidP="00EA69C2">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F66C1FE" w14:textId="77777777" w:rsidR="00EA69C2" w:rsidRPr="00B92096" w:rsidRDefault="00EA69C2" w:rsidP="00EA69C2">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42CEB93" w14:textId="77777777" w:rsidR="00EA69C2" w:rsidRPr="00EA69C2" w:rsidRDefault="00EA69C2" w:rsidP="00EA69C2">
            <w:pPr>
              <w:jc w:val="center"/>
              <w:rPr>
                <w:bCs/>
              </w:rPr>
            </w:pPr>
            <w:r>
              <w:rPr>
                <w:bCs/>
              </w:rPr>
              <w:t>295</w:t>
            </w:r>
          </w:p>
        </w:tc>
        <w:tc>
          <w:tcPr>
            <w:tcW w:w="3402" w:type="dxa"/>
            <w:tcBorders>
              <w:top w:val="single" w:sz="4" w:space="0" w:color="auto"/>
              <w:left w:val="nil"/>
              <w:bottom w:val="single" w:sz="4" w:space="0" w:color="auto"/>
              <w:right w:val="single" w:sz="4" w:space="0" w:color="auto"/>
            </w:tcBorders>
          </w:tcPr>
          <w:p w14:paraId="7A5654BB" w14:textId="77777777" w:rsidR="00EA69C2" w:rsidRPr="00B92096" w:rsidRDefault="00EA69C2" w:rsidP="00EA69C2">
            <w:pPr>
              <w:rPr>
                <w:bCs/>
              </w:rPr>
            </w:pPr>
            <w:r w:rsidRPr="00B92096">
              <w:rPr>
                <w:bCs/>
              </w:rPr>
              <w:t>Код вида расходов не соответствует КОСГУ - недопустимо</w:t>
            </w:r>
          </w:p>
        </w:tc>
      </w:tr>
      <w:tr w:rsidR="00EA69C2" w:rsidRPr="00B92096" w14:paraId="5E7E3C56"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057B3489" w14:textId="77777777" w:rsidR="00EA69C2" w:rsidRPr="00B92096" w:rsidRDefault="00EA69C2" w:rsidP="00EA69C2">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29B1AF9" w14:textId="77777777" w:rsidR="00EA69C2" w:rsidRPr="00B92096" w:rsidRDefault="00EA69C2" w:rsidP="00EA69C2">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7366ACED" w14:textId="4530ED7E" w:rsidR="00EA69C2" w:rsidRPr="00EA69C2" w:rsidRDefault="00EA69C2" w:rsidP="006F35FA">
            <w:pPr>
              <w:jc w:val="center"/>
              <w:rPr>
                <w:bCs/>
              </w:rPr>
            </w:pPr>
            <w:r w:rsidRPr="00B92096">
              <w:rPr>
                <w:bCs/>
              </w:rPr>
              <w:t xml:space="preserve">113, </w:t>
            </w:r>
            <w:r>
              <w:rPr>
                <w:bCs/>
              </w:rPr>
              <w:t>243,</w:t>
            </w:r>
            <w:r w:rsidR="006F35FA">
              <w:rPr>
                <w:bCs/>
              </w:rPr>
              <w:t>321,</w:t>
            </w:r>
            <w:r>
              <w:rPr>
                <w:bCs/>
              </w:rPr>
              <w:t xml:space="preserve"> </w:t>
            </w:r>
            <w:r w:rsidR="001F6978">
              <w:rPr>
                <w:bCs/>
              </w:rPr>
              <w:t xml:space="preserve">323, </w:t>
            </w:r>
            <w:r>
              <w:rPr>
                <w:bCs/>
              </w:rPr>
              <w:t>340, 350, 360, 831, 853</w:t>
            </w:r>
            <w:r w:rsidR="00C6708E">
              <w:rPr>
                <w:bCs/>
              </w:rPr>
              <w:t>, 880</w:t>
            </w:r>
            <w:r w:rsidR="002F29BC">
              <w:rPr>
                <w:bCs/>
              </w:rPr>
              <w:t>, 809</w:t>
            </w:r>
          </w:p>
        </w:tc>
        <w:tc>
          <w:tcPr>
            <w:tcW w:w="834" w:type="dxa"/>
            <w:tcBorders>
              <w:top w:val="single" w:sz="4" w:space="0" w:color="auto"/>
              <w:left w:val="nil"/>
              <w:bottom w:val="single" w:sz="4" w:space="0" w:color="auto"/>
              <w:right w:val="single" w:sz="4" w:space="0" w:color="auto"/>
            </w:tcBorders>
            <w:shd w:val="clear" w:color="auto" w:fill="auto"/>
            <w:vAlign w:val="bottom"/>
          </w:tcPr>
          <w:p w14:paraId="45050492" w14:textId="77777777" w:rsidR="00EA69C2" w:rsidRPr="00B92096" w:rsidRDefault="00EA69C2" w:rsidP="00EA69C2">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6C8D3445" w14:textId="77777777" w:rsidR="00EA69C2" w:rsidRPr="00B92096" w:rsidRDefault="00EA69C2" w:rsidP="00EA69C2">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01B361A" w14:textId="77777777" w:rsidR="00EA69C2" w:rsidRPr="00EA69C2" w:rsidRDefault="00EA69C2" w:rsidP="00EA69C2">
            <w:pPr>
              <w:jc w:val="center"/>
              <w:rPr>
                <w:bCs/>
              </w:rPr>
            </w:pPr>
            <w:r>
              <w:rPr>
                <w:bCs/>
              </w:rPr>
              <w:t>296</w:t>
            </w:r>
          </w:p>
        </w:tc>
        <w:tc>
          <w:tcPr>
            <w:tcW w:w="3402" w:type="dxa"/>
            <w:tcBorders>
              <w:top w:val="single" w:sz="4" w:space="0" w:color="auto"/>
              <w:left w:val="nil"/>
              <w:bottom w:val="single" w:sz="4" w:space="0" w:color="auto"/>
              <w:right w:val="single" w:sz="4" w:space="0" w:color="auto"/>
            </w:tcBorders>
          </w:tcPr>
          <w:p w14:paraId="2EF740D0" w14:textId="77777777" w:rsidR="00EA69C2" w:rsidRPr="00B92096" w:rsidRDefault="00EA69C2" w:rsidP="00EA69C2">
            <w:pPr>
              <w:rPr>
                <w:bCs/>
              </w:rPr>
            </w:pPr>
            <w:r w:rsidRPr="00B92096">
              <w:rPr>
                <w:bCs/>
              </w:rPr>
              <w:t>Код вида расходов не соответствует КОСГУ - недопустимо</w:t>
            </w:r>
          </w:p>
        </w:tc>
      </w:tr>
      <w:tr w:rsidR="00EA69C2" w:rsidRPr="00B92096" w14:paraId="7B03A397"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2BDD9020" w14:textId="77777777" w:rsidR="00EA69C2" w:rsidRPr="00B92096" w:rsidRDefault="00EA69C2" w:rsidP="00EA69C2">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6DEEF024" w14:textId="77777777" w:rsidR="00EA69C2" w:rsidRPr="00B92096" w:rsidRDefault="00EA69C2" w:rsidP="00EA69C2">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027F9117" w14:textId="77777777" w:rsidR="00EA69C2" w:rsidRPr="00EA69C2" w:rsidRDefault="00EA69C2" w:rsidP="00AF4517">
            <w:pPr>
              <w:jc w:val="center"/>
              <w:rPr>
                <w:bCs/>
              </w:rPr>
            </w:pPr>
            <w:r>
              <w:rPr>
                <w:bCs/>
              </w:rPr>
              <w:t xml:space="preserve">243, </w:t>
            </w:r>
            <w:r w:rsidR="00812F0D">
              <w:rPr>
                <w:bCs/>
              </w:rPr>
              <w:t xml:space="preserve">814, </w:t>
            </w:r>
            <w:r>
              <w:rPr>
                <w:bCs/>
              </w:rPr>
              <w:t>831, 853</w:t>
            </w:r>
            <w:r w:rsidR="00C6708E">
              <w:rPr>
                <w:bCs/>
              </w:rPr>
              <w:t>, 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72EDC424" w14:textId="77777777" w:rsidR="00EA69C2" w:rsidRPr="00B92096" w:rsidRDefault="00EA69C2" w:rsidP="00EA69C2">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68AA067" w14:textId="77777777" w:rsidR="00EA69C2" w:rsidRPr="00B92096" w:rsidRDefault="00EA69C2" w:rsidP="00EA69C2">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F385B9F" w14:textId="77777777" w:rsidR="00EA69C2" w:rsidRPr="00EA69C2" w:rsidRDefault="00EA69C2" w:rsidP="00EA69C2">
            <w:pPr>
              <w:jc w:val="center"/>
              <w:rPr>
                <w:bCs/>
              </w:rPr>
            </w:pPr>
            <w:r>
              <w:rPr>
                <w:bCs/>
              </w:rPr>
              <w:t>297</w:t>
            </w:r>
          </w:p>
        </w:tc>
        <w:tc>
          <w:tcPr>
            <w:tcW w:w="3402" w:type="dxa"/>
            <w:tcBorders>
              <w:top w:val="single" w:sz="4" w:space="0" w:color="auto"/>
              <w:left w:val="nil"/>
              <w:bottom w:val="single" w:sz="4" w:space="0" w:color="auto"/>
              <w:right w:val="single" w:sz="4" w:space="0" w:color="auto"/>
            </w:tcBorders>
          </w:tcPr>
          <w:p w14:paraId="201FB230" w14:textId="77777777" w:rsidR="00EA69C2" w:rsidRPr="00B92096" w:rsidRDefault="00EA69C2" w:rsidP="00EA69C2">
            <w:pPr>
              <w:rPr>
                <w:bCs/>
              </w:rPr>
            </w:pPr>
            <w:r w:rsidRPr="00B92096">
              <w:rPr>
                <w:bCs/>
              </w:rPr>
              <w:t>Код вида расходов не соответствует КОСГУ - недопустимо</w:t>
            </w:r>
          </w:p>
        </w:tc>
      </w:tr>
      <w:tr w:rsidR="008271F3" w:rsidRPr="00B92096" w14:paraId="0B8B35F9" w14:textId="77777777" w:rsidTr="008271F3">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55A7D4FC" w14:textId="77777777" w:rsidR="008271F3" w:rsidRPr="00B92096" w:rsidRDefault="008271F3" w:rsidP="008271F3">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22A2AE93" w14:textId="77777777" w:rsidR="008271F3" w:rsidRPr="00B92096" w:rsidRDefault="008271F3" w:rsidP="008271F3">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6100DE0" w14:textId="77777777" w:rsidR="008271F3" w:rsidRPr="00EA69C2" w:rsidRDefault="005D5E02" w:rsidP="000010D6">
            <w:pPr>
              <w:jc w:val="center"/>
              <w:rPr>
                <w:bCs/>
              </w:rPr>
            </w:pPr>
            <w:r>
              <w:rPr>
                <w:bCs/>
              </w:rPr>
              <w:t>244,</w:t>
            </w:r>
            <w:r w:rsidR="008271F3">
              <w:rPr>
                <w:bCs/>
              </w:rPr>
              <w:t>613, 623, 634</w:t>
            </w:r>
          </w:p>
        </w:tc>
        <w:tc>
          <w:tcPr>
            <w:tcW w:w="834" w:type="dxa"/>
            <w:tcBorders>
              <w:top w:val="single" w:sz="4" w:space="0" w:color="auto"/>
              <w:left w:val="nil"/>
              <w:bottom w:val="single" w:sz="4" w:space="0" w:color="auto"/>
              <w:right w:val="single" w:sz="4" w:space="0" w:color="auto"/>
            </w:tcBorders>
            <w:shd w:val="clear" w:color="auto" w:fill="auto"/>
            <w:vAlign w:val="bottom"/>
          </w:tcPr>
          <w:p w14:paraId="40F1275C" w14:textId="77777777" w:rsidR="008271F3" w:rsidRPr="00B92096" w:rsidRDefault="008271F3" w:rsidP="008271F3">
            <w:pPr>
              <w:jc w:val="center"/>
              <w:rPr>
                <w:bCs/>
              </w:rPr>
            </w:pPr>
            <w:r w:rsidRPr="00B92096">
              <w:rPr>
                <w:bCs/>
              </w:rPr>
              <w:t xml:space="preserve">2, </w:t>
            </w:r>
            <w:r w:rsidR="0088489E">
              <w:rPr>
                <w:bCs/>
              </w:rPr>
              <w:t xml:space="preserve">4, </w:t>
            </w:r>
            <w:r w:rsidRPr="00B92096">
              <w:rPr>
                <w:bCs/>
              </w:rPr>
              <w:t>5</w:t>
            </w:r>
          </w:p>
        </w:tc>
        <w:tc>
          <w:tcPr>
            <w:tcW w:w="993" w:type="dxa"/>
            <w:tcBorders>
              <w:top w:val="single" w:sz="4" w:space="0" w:color="auto"/>
              <w:left w:val="nil"/>
              <w:bottom w:val="single" w:sz="4" w:space="0" w:color="auto"/>
              <w:right w:val="single" w:sz="4" w:space="0" w:color="auto"/>
            </w:tcBorders>
            <w:shd w:val="clear" w:color="auto" w:fill="auto"/>
            <w:vAlign w:val="bottom"/>
          </w:tcPr>
          <w:p w14:paraId="7E7FDE38" w14:textId="77777777" w:rsidR="008271F3" w:rsidRPr="00B92096" w:rsidRDefault="008271F3" w:rsidP="008271F3">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A7CF678" w14:textId="77777777" w:rsidR="008271F3" w:rsidRPr="00EA69C2" w:rsidRDefault="008271F3" w:rsidP="008271F3">
            <w:pPr>
              <w:jc w:val="center"/>
              <w:rPr>
                <w:bCs/>
              </w:rPr>
            </w:pPr>
            <w:r>
              <w:rPr>
                <w:bCs/>
              </w:rPr>
              <w:t>297</w:t>
            </w:r>
          </w:p>
        </w:tc>
        <w:tc>
          <w:tcPr>
            <w:tcW w:w="3402" w:type="dxa"/>
            <w:tcBorders>
              <w:top w:val="single" w:sz="4" w:space="0" w:color="auto"/>
              <w:left w:val="nil"/>
              <w:bottom w:val="single" w:sz="4" w:space="0" w:color="auto"/>
              <w:right w:val="single" w:sz="4" w:space="0" w:color="auto"/>
            </w:tcBorders>
          </w:tcPr>
          <w:p w14:paraId="77081143" w14:textId="77777777" w:rsidR="008271F3" w:rsidRPr="00B92096" w:rsidRDefault="008271F3" w:rsidP="008271F3">
            <w:pPr>
              <w:rPr>
                <w:bCs/>
              </w:rPr>
            </w:pPr>
            <w:r w:rsidRPr="00B92096">
              <w:rPr>
                <w:bCs/>
              </w:rPr>
              <w:t>Код вида расходов не соответствует КОСГУ - недопустимо</w:t>
            </w:r>
          </w:p>
        </w:tc>
      </w:tr>
      <w:tr w:rsidR="00EA69C2" w:rsidRPr="00B92096" w14:paraId="731600BF"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76A24408" w14:textId="77777777" w:rsidR="00EA69C2" w:rsidRPr="00B92096" w:rsidRDefault="00EA69C2" w:rsidP="00EA69C2">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4A18D80C" w14:textId="77777777" w:rsidR="00EA69C2" w:rsidRPr="00B92096" w:rsidRDefault="00EA69C2" w:rsidP="00EA69C2">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362528FD" w14:textId="54ED50D8" w:rsidR="00EA69C2" w:rsidRPr="00EA69C2" w:rsidRDefault="001F6978" w:rsidP="006F35FA">
            <w:pPr>
              <w:jc w:val="center"/>
              <w:rPr>
                <w:bCs/>
              </w:rPr>
            </w:pPr>
            <w:r>
              <w:rPr>
                <w:bCs/>
              </w:rPr>
              <w:t xml:space="preserve">323, </w:t>
            </w:r>
            <w:r w:rsidR="00EA69C2">
              <w:rPr>
                <w:bCs/>
              </w:rPr>
              <w:t>831, 853</w:t>
            </w:r>
            <w:r w:rsidR="00C6708E">
              <w:rPr>
                <w:bCs/>
              </w:rPr>
              <w:t>, 880</w:t>
            </w:r>
            <w:r w:rsidR="002F29BC">
              <w:rPr>
                <w:bCs/>
              </w:rPr>
              <w:t>, 809</w:t>
            </w:r>
          </w:p>
        </w:tc>
        <w:tc>
          <w:tcPr>
            <w:tcW w:w="834" w:type="dxa"/>
            <w:tcBorders>
              <w:top w:val="single" w:sz="4" w:space="0" w:color="auto"/>
              <w:left w:val="nil"/>
              <w:bottom w:val="single" w:sz="4" w:space="0" w:color="auto"/>
              <w:right w:val="single" w:sz="4" w:space="0" w:color="auto"/>
            </w:tcBorders>
            <w:shd w:val="clear" w:color="auto" w:fill="auto"/>
            <w:vAlign w:val="bottom"/>
          </w:tcPr>
          <w:p w14:paraId="4AA24993" w14:textId="77777777" w:rsidR="00EA69C2" w:rsidRPr="00B92096" w:rsidRDefault="00EA69C2" w:rsidP="00EA69C2">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4EED7A2C" w14:textId="77777777" w:rsidR="00EA69C2" w:rsidRPr="00B92096" w:rsidRDefault="00EA69C2" w:rsidP="00EA69C2">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774C7CC" w14:textId="77777777" w:rsidR="00EA69C2" w:rsidRPr="00EA69C2" w:rsidRDefault="00EA69C2" w:rsidP="00EA69C2">
            <w:pPr>
              <w:jc w:val="center"/>
              <w:rPr>
                <w:bCs/>
              </w:rPr>
            </w:pPr>
            <w:r>
              <w:rPr>
                <w:bCs/>
              </w:rPr>
              <w:t>298</w:t>
            </w:r>
          </w:p>
        </w:tc>
        <w:tc>
          <w:tcPr>
            <w:tcW w:w="3402" w:type="dxa"/>
            <w:tcBorders>
              <w:top w:val="single" w:sz="4" w:space="0" w:color="auto"/>
              <w:left w:val="nil"/>
              <w:bottom w:val="single" w:sz="4" w:space="0" w:color="auto"/>
              <w:right w:val="single" w:sz="4" w:space="0" w:color="auto"/>
            </w:tcBorders>
          </w:tcPr>
          <w:p w14:paraId="2621A079" w14:textId="77777777" w:rsidR="00EA69C2" w:rsidRPr="00B92096" w:rsidRDefault="00EA69C2" w:rsidP="00EA69C2">
            <w:pPr>
              <w:rPr>
                <w:bCs/>
              </w:rPr>
            </w:pPr>
            <w:r w:rsidRPr="00B92096">
              <w:rPr>
                <w:bCs/>
              </w:rPr>
              <w:t>Код вида расходов не соответствует КОСГУ - недопустимо</w:t>
            </w:r>
          </w:p>
        </w:tc>
      </w:tr>
      <w:tr w:rsidR="00EA69C2" w:rsidRPr="00B92096" w14:paraId="746712DB"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2E278178" w14:textId="77777777" w:rsidR="00EA69C2" w:rsidRPr="00B92096" w:rsidRDefault="00EA69C2" w:rsidP="00EA69C2">
            <w:pPr>
              <w:jc w:val="center"/>
              <w:rPr>
                <w:bCs/>
              </w:rPr>
            </w:pPr>
            <w:r>
              <w:rPr>
                <w:bCs/>
              </w:rPr>
              <w:t>хххх</w:t>
            </w:r>
          </w:p>
        </w:tc>
        <w:tc>
          <w:tcPr>
            <w:tcW w:w="1383" w:type="dxa"/>
            <w:tcBorders>
              <w:top w:val="single" w:sz="4" w:space="0" w:color="auto"/>
              <w:left w:val="nil"/>
              <w:bottom w:val="single" w:sz="4" w:space="0" w:color="auto"/>
              <w:right w:val="single" w:sz="4" w:space="0" w:color="auto"/>
            </w:tcBorders>
            <w:shd w:val="clear" w:color="auto" w:fill="auto"/>
            <w:vAlign w:val="bottom"/>
          </w:tcPr>
          <w:p w14:paraId="3C9EA997" w14:textId="77777777" w:rsidR="00EA69C2" w:rsidRPr="00B92096" w:rsidRDefault="00EA69C2" w:rsidP="00EA69C2">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DDCED42" w14:textId="77777777" w:rsidR="00EA69C2" w:rsidRPr="00EA69C2" w:rsidRDefault="00EA69C2" w:rsidP="006F35FA">
            <w:pPr>
              <w:jc w:val="center"/>
              <w:rPr>
                <w:bCs/>
              </w:rPr>
            </w:pPr>
            <w:r>
              <w:rPr>
                <w:bCs/>
              </w:rPr>
              <w:t>831, 853</w:t>
            </w:r>
            <w:r w:rsidR="00C6708E">
              <w:rPr>
                <w:bCs/>
              </w:rPr>
              <w:t>, 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0F86C9EE" w14:textId="77777777" w:rsidR="00EA69C2" w:rsidRPr="00B92096" w:rsidRDefault="00EA69C2" w:rsidP="00EA69C2">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40FD77D8" w14:textId="77777777" w:rsidR="00EA69C2" w:rsidRPr="00B92096" w:rsidRDefault="00EA69C2" w:rsidP="00EA69C2">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6EB5EC7" w14:textId="77777777" w:rsidR="00EA69C2" w:rsidRPr="00EA69C2" w:rsidRDefault="00EA69C2" w:rsidP="00EA69C2">
            <w:pPr>
              <w:jc w:val="center"/>
              <w:rPr>
                <w:bCs/>
              </w:rPr>
            </w:pPr>
            <w:r>
              <w:rPr>
                <w:bCs/>
              </w:rPr>
              <w:t>299</w:t>
            </w:r>
          </w:p>
        </w:tc>
        <w:tc>
          <w:tcPr>
            <w:tcW w:w="3402" w:type="dxa"/>
            <w:tcBorders>
              <w:top w:val="single" w:sz="4" w:space="0" w:color="auto"/>
              <w:left w:val="nil"/>
              <w:bottom w:val="single" w:sz="4" w:space="0" w:color="auto"/>
              <w:right w:val="single" w:sz="4" w:space="0" w:color="auto"/>
            </w:tcBorders>
          </w:tcPr>
          <w:p w14:paraId="1E9FD2CF" w14:textId="77777777" w:rsidR="00EA69C2" w:rsidRPr="00B92096" w:rsidRDefault="00EA69C2" w:rsidP="00EA69C2">
            <w:pPr>
              <w:rPr>
                <w:bCs/>
              </w:rPr>
            </w:pPr>
            <w:r w:rsidRPr="00B92096">
              <w:rPr>
                <w:bCs/>
              </w:rPr>
              <w:t>Код вида расходов не соответствует КОСГУ - недопустимо</w:t>
            </w:r>
          </w:p>
        </w:tc>
      </w:tr>
      <w:tr w:rsidR="00C1798F" w:rsidRPr="00B92096" w14:paraId="72C5CFDD" w14:textId="77777777" w:rsidTr="006E5330">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314B5C96" w14:textId="77777777" w:rsidR="00C1798F" w:rsidRPr="00B92096" w:rsidRDefault="00C1798F" w:rsidP="00F71AC9">
            <w:pPr>
              <w:jc w:val="center"/>
              <w:rPr>
                <w:bCs/>
              </w:rPr>
            </w:pPr>
            <w:r w:rsidRPr="00B92096">
              <w:rPr>
                <w:bCs/>
              </w:rPr>
              <w:t>0000</w:t>
            </w:r>
          </w:p>
        </w:tc>
        <w:tc>
          <w:tcPr>
            <w:tcW w:w="1383" w:type="dxa"/>
            <w:tcBorders>
              <w:top w:val="single" w:sz="4" w:space="0" w:color="auto"/>
              <w:left w:val="nil"/>
              <w:bottom w:val="single" w:sz="4" w:space="0" w:color="auto"/>
              <w:right w:val="single" w:sz="4" w:space="0" w:color="auto"/>
            </w:tcBorders>
            <w:shd w:val="clear" w:color="auto" w:fill="auto"/>
            <w:vAlign w:val="bottom"/>
          </w:tcPr>
          <w:p w14:paraId="332BB83D" w14:textId="77777777" w:rsidR="00C1798F" w:rsidRPr="00B92096" w:rsidRDefault="00C1798F" w:rsidP="00F71AC9">
            <w:pPr>
              <w:jc w:val="center"/>
              <w:rPr>
                <w:bCs/>
              </w:rPr>
            </w:pPr>
            <w:r w:rsidRPr="00B92096">
              <w:rPr>
                <w:bCs/>
              </w:rPr>
              <w:t>0000000000</w:t>
            </w:r>
          </w:p>
        </w:tc>
        <w:tc>
          <w:tcPr>
            <w:tcW w:w="2268" w:type="dxa"/>
            <w:tcBorders>
              <w:top w:val="single" w:sz="4" w:space="0" w:color="auto"/>
              <w:left w:val="nil"/>
              <w:bottom w:val="single" w:sz="4" w:space="0" w:color="auto"/>
              <w:right w:val="single" w:sz="4" w:space="0" w:color="auto"/>
            </w:tcBorders>
            <w:shd w:val="clear" w:color="auto" w:fill="auto"/>
          </w:tcPr>
          <w:p w14:paraId="2F47DC85" w14:textId="77777777" w:rsidR="00C1798F" w:rsidRPr="00B92096" w:rsidRDefault="00C1798F" w:rsidP="00F71AC9">
            <w:pPr>
              <w:jc w:val="center"/>
              <w:rPr>
                <w:bCs/>
              </w:rPr>
            </w:pPr>
            <w:r w:rsidRPr="00B92096">
              <w:rPr>
                <w:bCs/>
              </w:rPr>
              <w:t>000</w:t>
            </w:r>
          </w:p>
        </w:tc>
        <w:tc>
          <w:tcPr>
            <w:tcW w:w="834" w:type="dxa"/>
            <w:tcBorders>
              <w:top w:val="single" w:sz="4" w:space="0" w:color="auto"/>
              <w:left w:val="nil"/>
              <w:bottom w:val="single" w:sz="4" w:space="0" w:color="auto"/>
              <w:right w:val="single" w:sz="4" w:space="0" w:color="auto"/>
            </w:tcBorders>
            <w:shd w:val="clear" w:color="auto" w:fill="auto"/>
          </w:tcPr>
          <w:p w14:paraId="72E3A46B" w14:textId="77777777" w:rsidR="00C1798F" w:rsidRPr="00B92096" w:rsidRDefault="00C1798F" w:rsidP="00F71AC9">
            <w:pPr>
              <w:jc w:val="center"/>
              <w:rPr>
                <w:bCs/>
              </w:rPr>
            </w:pPr>
            <w:r w:rsidRPr="00B92096">
              <w:rPr>
                <w:b/>
              </w:rPr>
              <w:t>*</w:t>
            </w:r>
          </w:p>
        </w:tc>
        <w:tc>
          <w:tcPr>
            <w:tcW w:w="993" w:type="dxa"/>
            <w:tcBorders>
              <w:top w:val="single" w:sz="4" w:space="0" w:color="auto"/>
              <w:left w:val="nil"/>
              <w:bottom w:val="single" w:sz="4" w:space="0" w:color="auto"/>
              <w:right w:val="single" w:sz="4" w:space="0" w:color="auto"/>
            </w:tcBorders>
            <w:shd w:val="clear" w:color="auto" w:fill="auto"/>
          </w:tcPr>
          <w:p w14:paraId="22278F5D" w14:textId="77777777" w:rsidR="00C1798F" w:rsidRPr="00887F1F" w:rsidRDefault="00C1798F" w:rsidP="00F71AC9">
            <w:pPr>
              <w:jc w:val="center"/>
              <w:rPr>
                <w:bCs/>
              </w:rPr>
            </w:pPr>
            <w:r w:rsidRPr="00887F1F">
              <w:t>30406</w:t>
            </w:r>
          </w:p>
        </w:tc>
        <w:tc>
          <w:tcPr>
            <w:tcW w:w="1008" w:type="dxa"/>
            <w:tcBorders>
              <w:top w:val="single" w:sz="4" w:space="0" w:color="auto"/>
              <w:left w:val="nil"/>
              <w:bottom w:val="single" w:sz="4" w:space="0" w:color="auto"/>
              <w:right w:val="single" w:sz="4" w:space="0" w:color="auto"/>
            </w:tcBorders>
            <w:shd w:val="clear" w:color="auto" w:fill="auto"/>
          </w:tcPr>
          <w:p w14:paraId="62B3AB3D" w14:textId="77777777" w:rsidR="00C1798F" w:rsidRPr="00887F1F" w:rsidRDefault="00C1798F" w:rsidP="00F71AC9">
            <w:pPr>
              <w:jc w:val="center"/>
              <w:rPr>
                <w:bCs/>
              </w:rPr>
            </w:pPr>
            <w:r w:rsidRPr="00887F1F">
              <w:t>000</w:t>
            </w:r>
          </w:p>
        </w:tc>
        <w:tc>
          <w:tcPr>
            <w:tcW w:w="3402" w:type="dxa"/>
            <w:tcBorders>
              <w:top w:val="single" w:sz="4" w:space="0" w:color="auto"/>
              <w:left w:val="nil"/>
              <w:bottom w:val="single" w:sz="4" w:space="0" w:color="auto"/>
              <w:right w:val="single" w:sz="4" w:space="0" w:color="auto"/>
            </w:tcBorders>
          </w:tcPr>
          <w:p w14:paraId="21BD35CD" w14:textId="77777777" w:rsidR="00C1798F" w:rsidRPr="00B92096" w:rsidRDefault="00C1798F" w:rsidP="00F71AC9">
            <w:pPr>
              <w:rPr>
                <w:bCs/>
              </w:rPr>
            </w:pPr>
            <w:r w:rsidRPr="00B92096">
              <w:rPr>
                <w:bCs/>
              </w:rPr>
              <w:t>Код вида расходов не соответствует КОСГУ - недопустимо</w:t>
            </w:r>
          </w:p>
        </w:tc>
      </w:tr>
    </w:tbl>
    <w:p w14:paraId="29C43BAF" w14:textId="77777777" w:rsidR="000D6FE3" w:rsidRPr="00B92096" w:rsidRDefault="000D6FE3" w:rsidP="00F46C17">
      <w:pPr>
        <w:rPr>
          <w:b/>
        </w:rPr>
      </w:pPr>
    </w:p>
    <w:p w14:paraId="68327FB7" w14:textId="7794527F" w:rsidR="007309F8" w:rsidRPr="00157A48" w:rsidRDefault="007309F8" w:rsidP="003E0721">
      <w:pPr>
        <w:outlineLvl w:val="0"/>
        <w:rPr>
          <w:b/>
        </w:rPr>
      </w:pPr>
      <w:bookmarkStart w:id="380" w:name="_Toc216972927"/>
      <w:r w:rsidRPr="00B92096">
        <w:rPr>
          <w:b/>
        </w:rPr>
        <w:lastRenderedPageBreak/>
        <w:t>1</w:t>
      </w:r>
      <w:r w:rsidR="00E43EE4">
        <w:rPr>
          <w:b/>
        </w:rPr>
        <w:t>8</w:t>
      </w:r>
      <w:r w:rsidR="00F353B0">
        <w:rPr>
          <w:b/>
        </w:rPr>
        <w:t>.</w:t>
      </w:r>
      <w:r w:rsidRPr="00B92096">
        <w:rPr>
          <w:b/>
        </w:rPr>
        <w:t xml:space="preserve"> </w:t>
      </w:r>
      <w:r w:rsidRPr="00157A48">
        <w:rPr>
          <w:b/>
        </w:rPr>
        <w:t xml:space="preserve">Сведения об объектах незавершенного строительства, вложениях в объекты недвижимого имущества бюджетного (автономного) учреждения (ф. </w:t>
      </w:r>
      <w:hyperlink r:id="rId13" w:history="1">
        <w:r w:rsidRPr="00157A48">
          <w:rPr>
            <w:b/>
          </w:rPr>
          <w:t>0503</w:t>
        </w:r>
        <w:bookmarkStart w:id="381" w:name="ф_0503790"/>
        <w:r w:rsidRPr="00157A48">
          <w:rPr>
            <w:b/>
          </w:rPr>
          <w:t>790</w:t>
        </w:r>
        <w:bookmarkEnd w:id="381"/>
      </w:hyperlink>
      <w:r w:rsidRPr="00157A48">
        <w:rPr>
          <w:b/>
        </w:rPr>
        <w:t>).</w:t>
      </w:r>
      <w:bookmarkEnd w:id="380"/>
    </w:p>
    <w:p w14:paraId="4CF45009" w14:textId="77777777" w:rsidR="007309F8" w:rsidRPr="00B92096" w:rsidRDefault="007309F8" w:rsidP="00F46C17">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
        <w:gridCol w:w="912"/>
        <w:gridCol w:w="1528"/>
        <w:gridCol w:w="1664"/>
        <w:gridCol w:w="2278"/>
        <w:gridCol w:w="606"/>
        <w:gridCol w:w="2108"/>
        <w:gridCol w:w="801"/>
      </w:tblGrid>
      <w:tr w:rsidR="006101A7" w:rsidRPr="00B92096" w14:paraId="7C92F178" w14:textId="77777777" w:rsidTr="00AC0B0E">
        <w:trPr>
          <w:trHeight w:val="658"/>
          <w:tblHeader/>
        </w:trPr>
        <w:tc>
          <w:tcPr>
            <w:tcW w:w="277" w:type="pct"/>
          </w:tcPr>
          <w:p w14:paraId="53AF5072" w14:textId="77777777" w:rsidR="00077DEB" w:rsidRPr="00B92096" w:rsidRDefault="00077DEB" w:rsidP="000949E9">
            <w:pPr>
              <w:spacing w:line="360" w:lineRule="auto"/>
              <w:jc w:val="center"/>
            </w:pPr>
            <w:r w:rsidRPr="00B92096">
              <w:t>№ п/п</w:t>
            </w:r>
          </w:p>
        </w:tc>
        <w:tc>
          <w:tcPr>
            <w:tcW w:w="435" w:type="pct"/>
          </w:tcPr>
          <w:p w14:paraId="07AE03D4" w14:textId="77777777" w:rsidR="00077DEB" w:rsidRPr="00B92096" w:rsidRDefault="00077DEB" w:rsidP="000949E9">
            <w:r w:rsidRPr="00B92096">
              <w:t>Строка</w:t>
            </w:r>
          </w:p>
        </w:tc>
        <w:tc>
          <w:tcPr>
            <w:tcW w:w="729" w:type="pct"/>
          </w:tcPr>
          <w:p w14:paraId="39D58A66" w14:textId="77777777" w:rsidR="00077DEB" w:rsidRPr="00B92096" w:rsidRDefault="00077DEB" w:rsidP="000949E9">
            <w:pPr>
              <w:jc w:val="center"/>
            </w:pPr>
            <w:r w:rsidRPr="00B92096">
              <w:t>Графа</w:t>
            </w:r>
          </w:p>
        </w:tc>
        <w:tc>
          <w:tcPr>
            <w:tcW w:w="794" w:type="pct"/>
          </w:tcPr>
          <w:p w14:paraId="502B2F3D" w14:textId="77777777" w:rsidR="00077DEB" w:rsidRPr="00B92096" w:rsidRDefault="00077DEB" w:rsidP="000949E9">
            <w:pPr>
              <w:jc w:val="center"/>
            </w:pPr>
            <w:r w:rsidRPr="00B92096">
              <w:t>Соотношение</w:t>
            </w:r>
          </w:p>
        </w:tc>
        <w:tc>
          <w:tcPr>
            <w:tcW w:w="1087" w:type="pct"/>
          </w:tcPr>
          <w:p w14:paraId="23C01C3E" w14:textId="77777777" w:rsidR="00077DEB" w:rsidRPr="00B92096" w:rsidRDefault="00077DEB" w:rsidP="000949E9">
            <w:pPr>
              <w:jc w:val="center"/>
            </w:pPr>
            <w:r w:rsidRPr="00B92096">
              <w:t>Строка</w:t>
            </w:r>
          </w:p>
        </w:tc>
        <w:tc>
          <w:tcPr>
            <w:tcW w:w="289" w:type="pct"/>
          </w:tcPr>
          <w:p w14:paraId="1C082B47" w14:textId="77777777" w:rsidR="00077DEB" w:rsidRPr="00B92096" w:rsidRDefault="00077DEB" w:rsidP="000949E9">
            <w:pPr>
              <w:jc w:val="center"/>
            </w:pPr>
            <w:r w:rsidRPr="00B92096">
              <w:t>Графа</w:t>
            </w:r>
          </w:p>
        </w:tc>
        <w:tc>
          <w:tcPr>
            <w:tcW w:w="1006" w:type="pct"/>
          </w:tcPr>
          <w:p w14:paraId="0070F17A" w14:textId="77777777" w:rsidR="00077DEB" w:rsidRPr="00B92096" w:rsidRDefault="00077DEB" w:rsidP="000949E9">
            <w:r w:rsidRPr="00B92096">
              <w:t>Контроль показателя</w:t>
            </w:r>
          </w:p>
          <w:p w14:paraId="07EC8F05" w14:textId="77777777" w:rsidR="00077DEB" w:rsidRPr="00B92096" w:rsidRDefault="00077DEB" w:rsidP="000949E9">
            <w:pPr>
              <w:jc w:val="center"/>
            </w:pPr>
          </w:p>
        </w:tc>
        <w:tc>
          <w:tcPr>
            <w:tcW w:w="382" w:type="pct"/>
          </w:tcPr>
          <w:p w14:paraId="1937610D" w14:textId="77777777" w:rsidR="00077DEB" w:rsidRPr="00B92096" w:rsidRDefault="00077DEB" w:rsidP="000949E9">
            <w:r>
              <w:t>Тип контроля</w:t>
            </w:r>
          </w:p>
        </w:tc>
      </w:tr>
      <w:tr w:rsidR="00E974C3" w:rsidRPr="00B92096" w14:paraId="557F9860" w14:textId="77777777" w:rsidTr="00AC0B0E">
        <w:tc>
          <w:tcPr>
            <w:tcW w:w="277" w:type="pct"/>
          </w:tcPr>
          <w:p w14:paraId="2C468490" w14:textId="77777777" w:rsidR="00E974C3" w:rsidRPr="00B92096" w:rsidRDefault="00E974C3" w:rsidP="00E974C3">
            <w:pPr>
              <w:spacing w:line="360" w:lineRule="auto"/>
            </w:pPr>
            <w:r w:rsidRPr="00B92096">
              <w:t>1</w:t>
            </w:r>
          </w:p>
        </w:tc>
        <w:tc>
          <w:tcPr>
            <w:tcW w:w="435" w:type="pct"/>
          </w:tcPr>
          <w:p w14:paraId="28586334" w14:textId="77777777" w:rsidR="00E974C3" w:rsidRDefault="00E974C3" w:rsidP="00E974C3">
            <w:pPr>
              <w:jc w:val="center"/>
            </w:pPr>
          </w:p>
          <w:p w14:paraId="61E28207" w14:textId="77777777" w:rsidR="00E974C3" w:rsidRPr="00B92096" w:rsidRDefault="00E974C3" w:rsidP="00E974C3">
            <w:pPr>
              <w:jc w:val="center"/>
            </w:pPr>
            <w:r>
              <w:t>Итого</w:t>
            </w:r>
          </w:p>
        </w:tc>
        <w:tc>
          <w:tcPr>
            <w:tcW w:w="729" w:type="pct"/>
          </w:tcPr>
          <w:p w14:paraId="223A129C" w14:textId="77777777" w:rsidR="00E974C3" w:rsidRPr="00A1781D" w:rsidRDefault="00E974C3" w:rsidP="00E974C3">
            <w:pPr>
              <w:jc w:val="center"/>
              <w:rPr>
                <w:sz w:val="18"/>
                <w:szCs w:val="18"/>
              </w:rPr>
            </w:pPr>
          </w:p>
          <w:p w14:paraId="14E70134" w14:textId="48D359D7" w:rsidR="00E974C3" w:rsidRPr="0092473E" w:rsidRDefault="00E974C3" w:rsidP="00E974C3">
            <w:pPr>
              <w:jc w:val="center"/>
            </w:pPr>
            <w:r>
              <w:rPr>
                <w:sz w:val="18"/>
                <w:szCs w:val="18"/>
              </w:rPr>
              <w:t xml:space="preserve">с </w:t>
            </w:r>
            <w:r w:rsidRPr="00A1781D">
              <w:rPr>
                <w:sz w:val="18"/>
                <w:szCs w:val="18"/>
              </w:rPr>
              <w:t>1</w:t>
            </w:r>
            <w:r w:rsidR="00A826B1">
              <w:rPr>
                <w:sz w:val="18"/>
                <w:szCs w:val="18"/>
              </w:rPr>
              <w:t>7</w:t>
            </w:r>
            <w:r>
              <w:rPr>
                <w:sz w:val="18"/>
                <w:szCs w:val="18"/>
              </w:rPr>
              <w:t xml:space="preserve"> по </w:t>
            </w:r>
            <w:r w:rsidRPr="00A1781D">
              <w:rPr>
                <w:sz w:val="18"/>
                <w:szCs w:val="18"/>
              </w:rPr>
              <w:t>22</w:t>
            </w:r>
          </w:p>
        </w:tc>
        <w:tc>
          <w:tcPr>
            <w:tcW w:w="794" w:type="pct"/>
          </w:tcPr>
          <w:p w14:paraId="7D25E8B3" w14:textId="77777777" w:rsidR="00E974C3" w:rsidRPr="00B92096" w:rsidRDefault="00E974C3" w:rsidP="00E974C3">
            <w:r w:rsidRPr="00B92096">
              <w:t>=</w:t>
            </w:r>
          </w:p>
        </w:tc>
        <w:tc>
          <w:tcPr>
            <w:tcW w:w="1087" w:type="pct"/>
          </w:tcPr>
          <w:p w14:paraId="325D1FCD" w14:textId="162F9AC8" w:rsidR="00E974C3" w:rsidRPr="00B92096" w:rsidRDefault="00E974C3" w:rsidP="00E974C3">
            <w:r w:rsidRPr="00B92096">
              <w:t>Сумма показателей, составляющих строку</w:t>
            </w:r>
            <w:r>
              <w:t xml:space="preserve"> Итого</w:t>
            </w:r>
          </w:p>
        </w:tc>
        <w:tc>
          <w:tcPr>
            <w:tcW w:w="289" w:type="pct"/>
          </w:tcPr>
          <w:p w14:paraId="3999D038" w14:textId="77777777" w:rsidR="00E974C3" w:rsidRPr="00B92096" w:rsidRDefault="00E974C3" w:rsidP="00E974C3"/>
        </w:tc>
        <w:tc>
          <w:tcPr>
            <w:tcW w:w="1006" w:type="pct"/>
          </w:tcPr>
          <w:p w14:paraId="5CD5B887" w14:textId="5FBA0434" w:rsidR="00E974C3" w:rsidRPr="00B92096" w:rsidRDefault="00E974C3" w:rsidP="00E974C3">
            <w:r w:rsidRPr="00B92096">
              <w:t xml:space="preserve">Итоговое значение по строке </w:t>
            </w:r>
            <w:r>
              <w:t>Итого</w:t>
            </w:r>
            <w:r w:rsidRPr="00B92096">
              <w:t xml:space="preserve"> не равно составляющи</w:t>
            </w:r>
            <w:r>
              <w:t>м</w:t>
            </w:r>
            <w:r w:rsidRPr="00B92096">
              <w:t xml:space="preserve"> </w:t>
            </w:r>
            <w:r w:rsidR="00AC0B0E">
              <w:rPr>
                <w:sz w:val="18"/>
                <w:szCs w:val="18"/>
              </w:rPr>
              <w:t>–</w:t>
            </w:r>
            <w:r w:rsidRPr="00B92096">
              <w:t xml:space="preserve"> недопустимо</w:t>
            </w:r>
          </w:p>
        </w:tc>
        <w:tc>
          <w:tcPr>
            <w:tcW w:w="382" w:type="pct"/>
          </w:tcPr>
          <w:p w14:paraId="0E14F820" w14:textId="3B06EBE7" w:rsidR="00E974C3" w:rsidRPr="00B92096" w:rsidRDefault="004D3BA4" w:rsidP="00E974C3">
            <w:r>
              <w:t>Б</w:t>
            </w:r>
          </w:p>
        </w:tc>
      </w:tr>
      <w:tr w:rsidR="004D3BA4" w14:paraId="4CA95772" w14:textId="77777777" w:rsidTr="004D3BA4">
        <w:tc>
          <w:tcPr>
            <w:tcW w:w="277" w:type="pct"/>
            <w:tcBorders>
              <w:top w:val="single" w:sz="4" w:space="0" w:color="auto"/>
              <w:left w:val="single" w:sz="4" w:space="0" w:color="auto"/>
              <w:bottom w:val="single" w:sz="4" w:space="0" w:color="auto"/>
              <w:right w:val="single" w:sz="4" w:space="0" w:color="auto"/>
            </w:tcBorders>
          </w:tcPr>
          <w:p w14:paraId="47DFC662" w14:textId="77777777" w:rsidR="004D3BA4" w:rsidRPr="004D3BA4" w:rsidRDefault="004D3BA4" w:rsidP="004D3BA4">
            <w:pPr>
              <w:spacing w:line="360" w:lineRule="auto"/>
            </w:pPr>
            <w:r w:rsidRPr="004D3BA4">
              <w:t>2</w:t>
            </w:r>
          </w:p>
        </w:tc>
        <w:tc>
          <w:tcPr>
            <w:tcW w:w="435" w:type="pct"/>
            <w:tcBorders>
              <w:top w:val="single" w:sz="4" w:space="0" w:color="auto"/>
              <w:left w:val="single" w:sz="4" w:space="0" w:color="auto"/>
              <w:bottom w:val="single" w:sz="4" w:space="0" w:color="auto"/>
              <w:right w:val="single" w:sz="4" w:space="0" w:color="auto"/>
            </w:tcBorders>
          </w:tcPr>
          <w:p w14:paraId="6ECA7E7B" w14:textId="77777777" w:rsidR="004D3BA4" w:rsidRPr="004D3BA4" w:rsidRDefault="004D3BA4" w:rsidP="004D3BA4">
            <w:pPr>
              <w:jc w:val="center"/>
            </w:pPr>
            <w:r w:rsidRPr="004D3BA4">
              <w:t>*</w:t>
            </w:r>
          </w:p>
        </w:tc>
        <w:tc>
          <w:tcPr>
            <w:tcW w:w="729" w:type="pct"/>
            <w:tcBorders>
              <w:top w:val="single" w:sz="4" w:space="0" w:color="auto"/>
              <w:left w:val="single" w:sz="4" w:space="0" w:color="auto"/>
              <w:bottom w:val="single" w:sz="4" w:space="0" w:color="auto"/>
              <w:right w:val="single" w:sz="4" w:space="0" w:color="auto"/>
            </w:tcBorders>
          </w:tcPr>
          <w:p w14:paraId="69632F90" w14:textId="77777777" w:rsidR="004D3BA4" w:rsidRDefault="004D3BA4" w:rsidP="004D3BA4">
            <w:pPr>
              <w:jc w:val="center"/>
              <w:rPr>
                <w:sz w:val="18"/>
                <w:szCs w:val="18"/>
              </w:rPr>
            </w:pPr>
            <w:r>
              <w:rPr>
                <w:sz w:val="18"/>
                <w:szCs w:val="18"/>
              </w:rPr>
              <w:t xml:space="preserve">с </w:t>
            </w:r>
            <w:r w:rsidRPr="00A1781D">
              <w:rPr>
                <w:sz w:val="18"/>
                <w:szCs w:val="18"/>
              </w:rPr>
              <w:t>16</w:t>
            </w:r>
            <w:r>
              <w:rPr>
                <w:sz w:val="18"/>
                <w:szCs w:val="18"/>
              </w:rPr>
              <w:t xml:space="preserve"> по </w:t>
            </w:r>
            <w:r w:rsidRPr="00A1781D">
              <w:rPr>
                <w:sz w:val="18"/>
                <w:szCs w:val="18"/>
              </w:rPr>
              <w:t>22</w:t>
            </w:r>
          </w:p>
        </w:tc>
        <w:tc>
          <w:tcPr>
            <w:tcW w:w="794" w:type="pct"/>
            <w:tcBorders>
              <w:top w:val="single" w:sz="4" w:space="0" w:color="auto"/>
              <w:left w:val="single" w:sz="4" w:space="0" w:color="auto"/>
              <w:bottom w:val="single" w:sz="4" w:space="0" w:color="auto"/>
              <w:right w:val="single" w:sz="4" w:space="0" w:color="auto"/>
            </w:tcBorders>
          </w:tcPr>
          <w:p w14:paraId="1D24A352" w14:textId="77777777" w:rsidR="004D3BA4" w:rsidRPr="004D3BA4" w:rsidRDefault="004D3BA4" w:rsidP="004D3BA4">
            <w:r w:rsidRPr="004D3BA4">
              <w:t>&gt;=0</w:t>
            </w:r>
          </w:p>
        </w:tc>
        <w:tc>
          <w:tcPr>
            <w:tcW w:w="1087" w:type="pct"/>
            <w:tcBorders>
              <w:top w:val="single" w:sz="4" w:space="0" w:color="auto"/>
              <w:left w:val="single" w:sz="4" w:space="0" w:color="auto"/>
              <w:bottom w:val="single" w:sz="4" w:space="0" w:color="auto"/>
              <w:right w:val="single" w:sz="4" w:space="0" w:color="auto"/>
            </w:tcBorders>
          </w:tcPr>
          <w:p w14:paraId="219A4BDF" w14:textId="77777777" w:rsidR="004D3BA4" w:rsidRPr="004D3BA4" w:rsidRDefault="004D3BA4" w:rsidP="004D3BA4"/>
        </w:tc>
        <w:tc>
          <w:tcPr>
            <w:tcW w:w="289" w:type="pct"/>
            <w:tcBorders>
              <w:top w:val="single" w:sz="4" w:space="0" w:color="auto"/>
              <w:left w:val="single" w:sz="4" w:space="0" w:color="auto"/>
              <w:bottom w:val="single" w:sz="4" w:space="0" w:color="auto"/>
              <w:right w:val="single" w:sz="4" w:space="0" w:color="auto"/>
            </w:tcBorders>
          </w:tcPr>
          <w:p w14:paraId="375D5DA3" w14:textId="77777777" w:rsidR="004D3BA4" w:rsidRPr="004D3BA4" w:rsidRDefault="004D3BA4" w:rsidP="004D3BA4"/>
        </w:tc>
        <w:tc>
          <w:tcPr>
            <w:tcW w:w="1006" w:type="pct"/>
            <w:tcBorders>
              <w:top w:val="single" w:sz="4" w:space="0" w:color="auto"/>
              <w:left w:val="single" w:sz="4" w:space="0" w:color="auto"/>
              <w:bottom w:val="single" w:sz="4" w:space="0" w:color="auto"/>
              <w:right w:val="single" w:sz="4" w:space="0" w:color="auto"/>
            </w:tcBorders>
          </w:tcPr>
          <w:p w14:paraId="13DE15D4" w14:textId="77777777" w:rsidR="004D3BA4" w:rsidRPr="004D3BA4" w:rsidRDefault="004D3BA4" w:rsidP="004D3BA4">
            <w:r w:rsidRPr="004D3BA4">
              <w:t>Отрицательные показатели в графах 16 – 22 недопустимы</w:t>
            </w:r>
          </w:p>
        </w:tc>
        <w:tc>
          <w:tcPr>
            <w:tcW w:w="382" w:type="pct"/>
            <w:tcBorders>
              <w:top w:val="single" w:sz="4" w:space="0" w:color="auto"/>
              <w:left w:val="single" w:sz="4" w:space="0" w:color="auto"/>
              <w:bottom w:val="single" w:sz="4" w:space="0" w:color="auto"/>
              <w:right w:val="single" w:sz="4" w:space="0" w:color="auto"/>
            </w:tcBorders>
          </w:tcPr>
          <w:p w14:paraId="49F810CD" w14:textId="77777777" w:rsidR="004D3BA4" w:rsidRPr="004D3BA4" w:rsidRDefault="004D3BA4" w:rsidP="004D3BA4">
            <w:r w:rsidRPr="004D3BA4">
              <w:t>Б</w:t>
            </w:r>
          </w:p>
        </w:tc>
      </w:tr>
      <w:tr w:rsidR="00E974C3" w:rsidRPr="00B92096" w14:paraId="707B9E80" w14:textId="77777777" w:rsidTr="00AC0B0E">
        <w:tc>
          <w:tcPr>
            <w:tcW w:w="277" w:type="pct"/>
          </w:tcPr>
          <w:p w14:paraId="1B056FEC" w14:textId="77777777" w:rsidR="00E974C3" w:rsidRPr="00B92096" w:rsidRDefault="00E974C3" w:rsidP="00E974C3">
            <w:pPr>
              <w:spacing w:line="360" w:lineRule="auto"/>
            </w:pPr>
            <w:r w:rsidRPr="00B92096">
              <w:t>1</w:t>
            </w:r>
            <w:r>
              <w:t>0</w:t>
            </w:r>
          </w:p>
        </w:tc>
        <w:tc>
          <w:tcPr>
            <w:tcW w:w="435" w:type="pct"/>
          </w:tcPr>
          <w:p w14:paraId="3AA36A6E" w14:textId="77777777" w:rsidR="00E974C3" w:rsidRDefault="00E974C3" w:rsidP="00E974C3">
            <w:pPr>
              <w:jc w:val="center"/>
            </w:pPr>
          </w:p>
          <w:p w14:paraId="2A36D28E" w14:textId="77777777" w:rsidR="00E974C3" w:rsidRPr="00B92096" w:rsidRDefault="00E974C3" w:rsidP="00E974C3">
            <w:pPr>
              <w:jc w:val="center"/>
            </w:pPr>
            <w:r>
              <w:t>*</w:t>
            </w:r>
          </w:p>
        </w:tc>
        <w:tc>
          <w:tcPr>
            <w:tcW w:w="729" w:type="pct"/>
          </w:tcPr>
          <w:p w14:paraId="14386E33" w14:textId="77777777" w:rsidR="00E974C3" w:rsidRPr="00B92096" w:rsidRDefault="00E974C3" w:rsidP="00E974C3">
            <w:pPr>
              <w:jc w:val="center"/>
            </w:pPr>
            <w:r>
              <w:t>7</w:t>
            </w:r>
          </w:p>
        </w:tc>
        <w:tc>
          <w:tcPr>
            <w:tcW w:w="794" w:type="pct"/>
          </w:tcPr>
          <w:p w14:paraId="53E8617C" w14:textId="53071AA9" w:rsidR="00E974C3" w:rsidRPr="00B92096" w:rsidRDefault="00E974C3" w:rsidP="00E974C3">
            <w:r w:rsidRPr="00A1781D">
              <w:rPr>
                <w:sz w:val="18"/>
                <w:szCs w:val="18"/>
              </w:rPr>
              <w:t xml:space="preserve">01, 04, </w:t>
            </w:r>
            <w:r>
              <w:rPr>
                <w:sz w:val="18"/>
                <w:szCs w:val="18"/>
              </w:rPr>
              <w:t xml:space="preserve">06, 09, </w:t>
            </w:r>
            <w:r w:rsidRPr="00A1781D">
              <w:rPr>
                <w:sz w:val="18"/>
                <w:szCs w:val="18"/>
              </w:rPr>
              <w:t>11</w:t>
            </w:r>
            <w:r>
              <w:rPr>
                <w:sz w:val="18"/>
                <w:szCs w:val="18"/>
              </w:rPr>
              <w:t>, 12, 13, 14, 15, 16</w:t>
            </w:r>
            <w:r w:rsidRPr="00A1781D">
              <w:rPr>
                <w:sz w:val="18"/>
                <w:szCs w:val="18"/>
              </w:rPr>
              <w:t>, 21</w:t>
            </w:r>
            <w:r>
              <w:rPr>
                <w:sz w:val="18"/>
                <w:szCs w:val="18"/>
              </w:rPr>
              <w:t xml:space="preserve">, 22, 23, 24, 25, 26, 27, 28, 29, 30, 31, 32, 33, 34, 35, 36, 37, 38, 39, 41, 42, </w:t>
            </w:r>
            <w:r w:rsidR="002B0E9D">
              <w:rPr>
                <w:sz w:val="18"/>
                <w:szCs w:val="18"/>
              </w:rPr>
              <w:t xml:space="preserve">43, </w:t>
            </w:r>
            <w:r>
              <w:rPr>
                <w:sz w:val="18"/>
                <w:szCs w:val="18"/>
              </w:rPr>
              <w:t>либо пусто</w:t>
            </w:r>
          </w:p>
        </w:tc>
        <w:tc>
          <w:tcPr>
            <w:tcW w:w="1087" w:type="pct"/>
          </w:tcPr>
          <w:p w14:paraId="7013143B" w14:textId="47CAAE73" w:rsidR="00E974C3" w:rsidRPr="00B92096" w:rsidRDefault="00E974C3" w:rsidP="00E974C3"/>
        </w:tc>
        <w:tc>
          <w:tcPr>
            <w:tcW w:w="289" w:type="pct"/>
          </w:tcPr>
          <w:p w14:paraId="26FBFE57" w14:textId="77777777" w:rsidR="00E974C3" w:rsidRPr="00B92096" w:rsidRDefault="00E974C3" w:rsidP="00E974C3"/>
        </w:tc>
        <w:tc>
          <w:tcPr>
            <w:tcW w:w="1006" w:type="pct"/>
          </w:tcPr>
          <w:p w14:paraId="2C592074" w14:textId="07AEABF2" w:rsidR="00E974C3" w:rsidRPr="00B92096" w:rsidRDefault="00E974C3" w:rsidP="00E974C3">
            <w:r w:rsidRPr="00A1781D">
              <w:rPr>
                <w:sz w:val="18"/>
                <w:szCs w:val="18"/>
              </w:rPr>
              <w:t>В граф</w:t>
            </w:r>
            <w:r>
              <w:rPr>
                <w:sz w:val="18"/>
                <w:szCs w:val="18"/>
              </w:rPr>
              <w:t>е</w:t>
            </w:r>
            <w:r w:rsidRPr="00A1781D">
              <w:rPr>
                <w:sz w:val="18"/>
                <w:szCs w:val="18"/>
              </w:rPr>
              <w:t xml:space="preserve"> </w:t>
            </w:r>
            <w:r>
              <w:rPr>
                <w:sz w:val="18"/>
                <w:szCs w:val="18"/>
              </w:rPr>
              <w:t>7</w:t>
            </w:r>
            <w:r w:rsidRPr="00A1781D">
              <w:rPr>
                <w:sz w:val="18"/>
                <w:szCs w:val="18"/>
              </w:rPr>
              <w:t xml:space="preserve"> указаны значения, отличные от 01, 04, </w:t>
            </w:r>
            <w:r>
              <w:rPr>
                <w:sz w:val="18"/>
                <w:szCs w:val="18"/>
              </w:rPr>
              <w:t xml:space="preserve">06, 09, </w:t>
            </w:r>
            <w:r w:rsidRPr="00A1781D">
              <w:rPr>
                <w:sz w:val="18"/>
                <w:szCs w:val="18"/>
              </w:rPr>
              <w:t>11</w:t>
            </w:r>
            <w:r>
              <w:rPr>
                <w:sz w:val="18"/>
                <w:szCs w:val="18"/>
              </w:rPr>
              <w:t>, 12, 13, 14, 15, 16</w:t>
            </w:r>
            <w:r w:rsidRPr="00A1781D">
              <w:rPr>
                <w:sz w:val="18"/>
                <w:szCs w:val="18"/>
              </w:rPr>
              <w:t>, 21</w:t>
            </w:r>
            <w:r>
              <w:rPr>
                <w:sz w:val="18"/>
                <w:szCs w:val="18"/>
              </w:rPr>
              <w:t xml:space="preserve">, 22, 23, 24, 25, 26, 27, 28, 29, 30, 31, 32, 33, 34, 35, 36, 37, 38, 39, 41, 42, </w:t>
            </w:r>
            <w:r w:rsidR="002B0E9D">
              <w:rPr>
                <w:sz w:val="18"/>
                <w:szCs w:val="18"/>
              </w:rPr>
              <w:t xml:space="preserve">43, </w:t>
            </w:r>
            <w:r>
              <w:rPr>
                <w:sz w:val="18"/>
                <w:szCs w:val="18"/>
              </w:rPr>
              <w:t>либо пусто</w:t>
            </w:r>
            <w:r w:rsidRPr="00A1781D">
              <w:rPr>
                <w:sz w:val="18"/>
                <w:szCs w:val="18"/>
              </w:rPr>
              <w:t xml:space="preserve"> </w:t>
            </w:r>
            <w:r>
              <w:rPr>
                <w:sz w:val="18"/>
                <w:szCs w:val="18"/>
              </w:rPr>
              <w:t xml:space="preserve">– </w:t>
            </w:r>
            <w:r w:rsidRPr="00A1781D">
              <w:rPr>
                <w:sz w:val="18"/>
                <w:szCs w:val="18"/>
              </w:rPr>
              <w:t>недопустимо</w:t>
            </w:r>
          </w:p>
        </w:tc>
        <w:tc>
          <w:tcPr>
            <w:tcW w:w="382" w:type="pct"/>
          </w:tcPr>
          <w:p w14:paraId="723EDB9A" w14:textId="1394CE38" w:rsidR="00E974C3" w:rsidRPr="00175081" w:rsidRDefault="004D3BA4" w:rsidP="00E974C3">
            <w:pPr>
              <w:rPr>
                <w:sz w:val="18"/>
                <w:szCs w:val="18"/>
              </w:rPr>
            </w:pPr>
            <w:r>
              <w:rPr>
                <w:sz w:val="18"/>
                <w:szCs w:val="18"/>
              </w:rPr>
              <w:t>Б</w:t>
            </w:r>
          </w:p>
        </w:tc>
      </w:tr>
      <w:tr w:rsidR="00E974C3" w:rsidRPr="00B92096" w14:paraId="0132C9E1" w14:textId="77777777" w:rsidTr="00AC0B0E">
        <w:tc>
          <w:tcPr>
            <w:tcW w:w="277" w:type="pct"/>
          </w:tcPr>
          <w:p w14:paraId="517C8292" w14:textId="77777777" w:rsidR="00E974C3" w:rsidRPr="00B92096" w:rsidRDefault="00E974C3" w:rsidP="00E974C3">
            <w:pPr>
              <w:spacing w:line="360" w:lineRule="auto"/>
            </w:pPr>
            <w:r>
              <w:t>10.1</w:t>
            </w:r>
          </w:p>
        </w:tc>
        <w:tc>
          <w:tcPr>
            <w:tcW w:w="435" w:type="pct"/>
          </w:tcPr>
          <w:p w14:paraId="30A9EE6F" w14:textId="77777777" w:rsidR="00E974C3" w:rsidRPr="00F5520F" w:rsidDel="006927E5" w:rsidRDefault="00E974C3" w:rsidP="00E974C3">
            <w:pPr>
              <w:jc w:val="center"/>
            </w:pPr>
            <w:r>
              <w:t>*</w:t>
            </w:r>
          </w:p>
        </w:tc>
        <w:tc>
          <w:tcPr>
            <w:tcW w:w="729" w:type="pct"/>
          </w:tcPr>
          <w:p w14:paraId="022CF889" w14:textId="77777777" w:rsidR="00E974C3" w:rsidRDefault="00E974C3" w:rsidP="00E974C3">
            <w:pPr>
              <w:jc w:val="center"/>
            </w:pPr>
            <w:r>
              <w:t>10</w:t>
            </w:r>
          </w:p>
        </w:tc>
        <w:tc>
          <w:tcPr>
            <w:tcW w:w="794" w:type="pct"/>
          </w:tcPr>
          <w:p w14:paraId="12475BF1" w14:textId="77777777" w:rsidR="00E974C3" w:rsidRPr="006101A7" w:rsidRDefault="00E974C3" w:rsidP="00E974C3">
            <w:pPr>
              <w:rPr>
                <w:lang w:val="en-US"/>
              </w:rPr>
            </w:pPr>
            <w:r>
              <w:rPr>
                <w:lang w:val="en-US"/>
              </w:rPr>
              <w:t>&lt;=</w:t>
            </w:r>
          </w:p>
        </w:tc>
        <w:tc>
          <w:tcPr>
            <w:tcW w:w="1087" w:type="pct"/>
          </w:tcPr>
          <w:p w14:paraId="569EDA8F" w14:textId="77777777" w:rsidR="00E974C3" w:rsidRPr="006101A7" w:rsidRDefault="00E974C3" w:rsidP="00E974C3">
            <w:pPr>
              <w:rPr>
                <w:sz w:val="18"/>
                <w:szCs w:val="18"/>
              </w:rPr>
            </w:pPr>
            <w:r>
              <w:rPr>
                <w:sz w:val="18"/>
                <w:szCs w:val="18"/>
              </w:rPr>
              <w:t>Отчетный год</w:t>
            </w:r>
          </w:p>
        </w:tc>
        <w:tc>
          <w:tcPr>
            <w:tcW w:w="289" w:type="pct"/>
          </w:tcPr>
          <w:p w14:paraId="27337EA9" w14:textId="77777777" w:rsidR="00E974C3" w:rsidRPr="00B92096" w:rsidRDefault="00E974C3" w:rsidP="00E974C3"/>
        </w:tc>
        <w:tc>
          <w:tcPr>
            <w:tcW w:w="1006" w:type="pct"/>
          </w:tcPr>
          <w:p w14:paraId="7D8EE3A5" w14:textId="7E4BF538" w:rsidR="00E974C3" w:rsidRPr="00175081" w:rsidRDefault="00E974C3" w:rsidP="00E974C3">
            <w:pPr>
              <w:rPr>
                <w:sz w:val="18"/>
                <w:szCs w:val="18"/>
              </w:rPr>
            </w:pPr>
            <w:r>
              <w:rPr>
                <w:sz w:val="18"/>
                <w:szCs w:val="18"/>
              </w:rPr>
              <w:t xml:space="preserve">Год приостановления (прекращения) строительства относится к плановому периоду </w:t>
            </w:r>
            <w:r w:rsidR="00AC0B0E">
              <w:rPr>
                <w:sz w:val="18"/>
                <w:szCs w:val="18"/>
              </w:rPr>
              <w:t>–</w:t>
            </w:r>
            <w:r>
              <w:rPr>
                <w:sz w:val="18"/>
                <w:szCs w:val="18"/>
              </w:rPr>
              <w:t xml:space="preserve"> недопустимо</w:t>
            </w:r>
          </w:p>
        </w:tc>
        <w:tc>
          <w:tcPr>
            <w:tcW w:w="382" w:type="pct"/>
          </w:tcPr>
          <w:p w14:paraId="6DC0315E" w14:textId="77777777" w:rsidR="00E974C3" w:rsidRPr="00175081" w:rsidRDefault="00E974C3" w:rsidP="00E974C3">
            <w:pPr>
              <w:rPr>
                <w:sz w:val="18"/>
                <w:szCs w:val="18"/>
              </w:rPr>
            </w:pPr>
            <w:r>
              <w:rPr>
                <w:sz w:val="18"/>
                <w:szCs w:val="18"/>
              </w:rPr>
              <w:t>Б</w:t>
            </w:r>
          </w:p>
        </w:tc>
      </w:tr>
      <w:tr w:rsidR="00887F1F" w:rsidRPr="00A1781D" w14:paraId="755BEA9A" w14:textId="77777777" w:rsidTr="00887F1F">
        <w:trPr>
          <w:ins w:id="382" w:author="Зайцев Павел Борисович" w:date="2025-12-26T17:39:00Z"/>
        </w:trPr>
        <w:tc>
          <w:tcPr>
            <w:tcW w:w="277" w:type="pct"/>
            <w:tcBorders>
              <w:top w:val="single" w:sz="4" w:space="0" w:color="auto"/>
              <w:left w:val="single" w:sz="4" w:space="0" w:color="auto"/>
              <w:bottom w:val="single" w:sz="4" w:space="0" w:color="auto"/>
              <w:right w:val="single" w:sz="4" w:space="0" w:color="auto"/>
            </w:tcBorders>
          </w:tcPr>
          <w:p w14:paraId="29A850E6" w14:textId="681B4CAC" w:rsidR="00887F1F" w:rsidRPr="00887F1F" w:rsidRDefault="00887F1F" w:rsidP="00887F1F">
            <w:pPr>
              <w:spacing w:line="360" w:lineRule="auto"/>
              <w:rPr>
                <w:ins w:id="383" w:author="Зайцев Павел Борисович" w:date="2025-12-26T17:39:00Z"/>
              </w:rPr>
            </w:pPr>
            <w:ins w:id="384" w:author="Зайцев Павел Борисович" w:date="2025-12-26T17:39:00Z">
              <w:r w:rsidRPr="00887F1F">
                <w:t>11.</w:t>
              </w:r>
              <w:r>
                <w:t>2</w:t>
              </w:r>
            </w:ins>
          </w:p>
        </w:tc>
        <w:tc>
          <w:tcPr>
            <w:tcW w:w="435" w:type="pct"/>
            <w:tcBorders>
              <w:top w:val="single" w:sz="4" w:space="0" w:color="auto"/>
              <w:left w:val="single" w:sz="4" w:space="0" w:color="auto"/>
              <w:bottom w:val="single" w:sz="4" w:space="0" w:color="auto"/>
              <w:right w:val="single" w:sz="4" w:space="0" w:color="auto"/>
            </w:tcBorders>
          </w:tcPr>
          <w:p w14:paraId="3934472B" w14:textId="77777777" w:rsidR="00887F1F" w:rsidRPr="00887F1F" w:rsidRDefault="00887F1F" w:rsidP="00A67D93">
            <w:pPr>
              <w:jc w:val="center"/>
              <w:rPr>
                <w:ins w:id="385" w:author="Зайцев Павел Борисович" w:date="2025-12-26T17:39:00Z"/>
              </w:rPr>
            </w:pPr>
            <w:ins w:id="386" w:author="Зайцев Павел Борисович" w:date="2025-12-26T17:39:00Z">
              <w:r w:rsidRPr="00887F1F">
                <w:t>*, кроме Итого</w:t>
              </w:r>
            </w:ins>
          </w:p>
        </w:tc>
        <w:tc>
          <w:tcPr>
            <w:tcW w:w="729" w:type="pct"/>
            <w:tcBorders>
              <w:top w:val="single" w:sz="4" w:space="0" w:color="auto"/>
              <w:left w:val="single" w:sz="4" w:space="0" w:color="auto"/>
              <w:bottom w:val="single" w:sz="4" w:space="0" w:color="auto"/>
              <w:right w:val="single" w:sz="4" w:space="0" w:color="auto"/>
            </w:tcBorders>
          </w:tcPr>
          <w:p w14:paraId="259B1EA1" w14:textId="77777777" w:rsidR="00887F1F" w:rsidRPr="00887F1F" w:rsidRDefault="00887F1F" w:rsidP="00A67D93">
            <w:pPr>
              <w:jc w:val="center"/>
              <w:rPr>
                <w:ins w:id="387" w:author="Зайцев Павел Борисович" w:date="2025-12-26T17:39:00Z"/>
              </w:rPr>
            </w:pPr>
            <w:ins w:id="388" w:author="Зайцев Павел Борисович" w:date="2025-12-26T17:39:00Z">
              <w:r w:rsidRPr="00887F1F">
                <w:t>9</w:t>
              </w:r>
            </w:ins>
          </w:p>
        </w:tc>
        <w:tc>
          <w:tcPr>
            <w:tcW w:w="794" w:type="pct"/>
            <w:tcBorders>
              <w:top w:val="single" w:sz="4" w:space="0" w:color="auto"/>
              <w:left w:val="single" w:sz="4" w:space="0" w:color="auto"/>
              <w:bottom w:val="single" w:sz="4" w:space="0" w:color="auto"/>
              <w:right w:val="single" w:sz="4" w:space="0" w:color="auto"/>
            </w:tcBorders>
          </w:tcPr>
          <w:p w14:paraId="4AF2D071" w14:textId="77777777" w:rsidR="00887F1F" w:rsidRPr="00887F1F" w:rsidRDefault="00887F1F" w:rsidP="00A67D93">
            <w:pPr>
              <w:rPr>
                <w:ins w:id="389" w:author="Зайцев Павел Борисович" w:date="2025-12-26T17:39:00Z"/>
                <w:lang w:val="en-US"/>
              </w:rPr>
            </w:pPr>
            <w:ins w:id="390" w:author="Зайцев Павел Борисович" w:date="2025-12-26T17:39:00Z">
              <w:r w:rsidRPr="00887F1F">
                <w:rPr>
                  <w:lang w:val="en-US"/>
                </w:rPr>
                <w:t>=1, 2, 3, 4, 5, 6, 7, 8, 9, 10, 11, 12, 13</w:t>
              </w:r>
            </w:ins>
          </w:p>
        </w:tc>
        <w:tc>
          <w:tcPr>
            <w:tcW w:w="1087" w:type="pct"/>
            <w:tcBorders>
              <w:top w:val="single" w:sz="4" w:space="0" w:color="auto"/>
              <w:left w:val="single" w:sz="4" w:space="0" w:color="auto"/>
              <w:bottom w:val="single" w:sz="4" w:space="0" w:color="auto"/>
              <w:right w:val="single" w:sz="4" w:space="0" w:color="auto"/>
            </w:tcBorders>
          </w:tcPr>
          <w:p w14:paraId="6033639A" w14:textId="77777777" w:rsidR="00887F1F" w:rsidRPr="00A1781D" w:rsidRDefault="00887F1F" w:rsidP="00A67D93">
            <w:pPr>
              <w:rPr>
                <w:ins w:id="391" w:author="Зайцев Павел Борисович" w:date="2025-12-26T17:39:00Z"/>
                <w:sz w:val="18"/>
                <w:szCs w:val="18"/>
              </w:rPr>
            </w:pPr>
          </w:p>
        </w:tc>
        <w:tc>
          <w:tcPr>
            <w:tcW w:w="289" w:type="pct"/>
            <w:tcBorders>
              <w:top w:val="single" w:sz="4" w:space="0" w:color="auto"/>
              <w:left w:val="single" w:sz="4" w:space="0" w:color="auto"/>
              <w:bottom w:val="single" w:sz="4" w:space="0" w:color="auto"/>
              <w:right w:val="single" w:sz="4" w:space="0" w:color="auto"/>
            </w:tcBorders>
          </w:tcPr>
          <w:p w14:paraId="2E810202" w14:textId="77777777" w:rsidR="00887F1F" w:rsidRPr="00887F1F" w:rsidRDefault="00887F1F" w:rsidP="00A67D93">
            <w:pPr>
              <w:rPr>
                <w:ins w:id="392" w:author="Зайцев Павел Борисович" w:date="2025-12-26T17:39:00Z"/>
              </w:rPr>
            </w:pPr>
          </w:p>
        </w:tc>
        <w:tc>
          <w:tcPr>
            <w:tcW w:w="1006" w:type="pct"/>
            <w:tcBorders>
              <w:top w:val="single" w:sz="4" w:space="0" w:color="auto"/>
              <w:left w:val="single" w:sz="4" w:space="0" w:color="auto"/>
              <w:bottom w:val="single" w:sz="4" w:space="0" w:color="auto"/>
              <w:right w:val="single" w:sz="4" w:space="0" w:color="auto"/>
            </w:tcBorders>
          </w:tcPr>
          <w:p w14:paraId="2636D242" w14:textId="77777777" w:rsidR="00887F1F" w:rsidRPr="00A1781D" w:rsidRDefault="00887F1F" w:rsidP="00A67D93">
            <w:pPr>
              <w:rPr>
                <w:ins w:id="393" w:author="Зайцев Павел Борисович" w:date="2025-12-26T17:39:00Z"/>
                <w:sz w:val="18"/>
                <w:szCs w:val="18"/>
              </w:rPr>
            </w:pPr>
            <w:ins w:id="394" w:author="Зайцев Павел Борисович" w:date="2025-12-26T17:39:00Z">
              <w:r w:rsidRPr="00A1781D">
                <w:rPr>
                  <w:sz w:val="18"/>
                  <w:szCs w:val="18"/>
                </w:rPr>
                <w:t>В граф</w:t>
              </w:r>
              <w:r>
                <w:rPr>
                  <w:sz w:val="18"/>
                  <w:szCs w:val="18"/>
                </w:rPr>
                <w:t>е</w:t>
              </w:r>
              <w:r w:rsidRPr="00A1781D">
                <w:rPr>
                  <w:sz w:val="18"/>
                  <w:szCs w:val="18"/>
                </w:rPr>
                <w:t xml:space="preserve"> </w:t>
              </w:r>
              <w:r>
                <w:rPr>
                  <w:sz w:val="18"/>
                  <w:szCs w:val="18"/>
                </w:rPr>
                <w:t>9</w:t>
              </w:r>
              <w:r w:rsidRPr="00A1781D">
                <w:rPr>
                  <w:sz w:val="18"/>
                  <w:szCs w:val="18"/>
                </w:rPr>
                <w:t xml:space="preserve"> указаны значения, отличные от 1 до </w:t>
              </w:r>
              <w:r>
                <w:rPr>
                  <w:sz w:val="18"/>
                  <w:szCs w:val="18"/>
                </w:rPr>
                <w:t>13</w:t>
              </w:r>
              <w:r w:rsidRPr="00183087">
                <w:rPr>
                  <w:sz w:val="18"/>
                  <w:szCs w:val="18"/>
                </w:rPr>
                <w:t>,</w:t>
              </w:r>
              <w:r w:rsidRPr="00A1781D">
                <w:rPr>
                  <w:sz w:val="18"/>
                  <w:szCs w:val="18"/>
                </w:rPr>
                <w:t xml:space="preserve"> </w:t>
              </w:r>
              <w:r>
                <w:rPr>
                  <w:sz w:val="18"/>
                  <w:szCs w:val="18"/>
                </w:rPr>
                <w:t>или не заполнена</w:t>
              </w:r>
              <w:r w:rsidRPr="00A1781D">
                <w:rPr>
                  <w:sz w:val="18"/>
                  <w:szCs w:val="18"/>
                </w:rPr>
                <w:t xml:space="preserve"> </w:t>
              </w:r>
              <w:r>
                <w:rPr>
                  <w:sz w:val="18"/>
                  <w:szCs w:val="18"/>
                </w:rPr>
                <w:t xml:space="preserve">– </w:t>
              </w:r>
              <w:r w:rsidRPr="00A1781D">
                <w:rPr>
                  <w:sz w:val="18"/>
                  <w:szCs w:val="18"/>
                </w:rPr>
                <w:t>недопустимо</w:t>
              </w:r>
            </w:ins>
          </w:p>
        </w:tc>
        <w:tc>
          <w:tcPr>
            <w:tcW w:w="382" w:type="pct"/>
            <w:tcBorders>
              <w:top w:val="single" w:sz="4" w:space="0" w:color="auto"/>
              <w:left w:val="single" w:sz="4" w:space="0" w:color="auto"/>
              <w:bottom w:val="single" w:sz="4" w:space="0" w:color="auto"/>
              <w:right w:val="single" w:sz="4" w:space="0" w:color="auto"/>
            </w:tcBorders>
          </w:tcPr>
          <w:p w14:paraId="202CE50D" w14:textId="77777777" w:rsidR="00887F1F" w:rsidRPr="00A1781D" w:rsidRDefault="00887F1F" w:rsidP="00A67D93">
            <w:pPr>
              <w:rPr>
                <w:ins w:id="395" w:author="Зайцев Павел Борисович" w:date="2025-12-26T17:39:00Z"/>
                <w:sz w:val="18"/>
                <w:szCs w:val="18"/>
              </w:rPr>
            </w:pPr>
            <w:ins w:id="396" w:author="Зайцев Павел Борисович" w:date="2025-12-26T17:39:00Z">
              <w:r>
                <w:rPr>
                  <w:sz w:val="18"/>
                  <w:szCs w:val="18"/>
                </w:rPr>
                <w:t>Б</w:t>
              </w:r>
            </w:ins>
          </w:p>
        </w:tc>
      </w:tr>
      <w:tr w:rsidR="00E974C3" w:rsidRPr="00B92096" w14:paraId="5822749C" w14:textId="77777777" w:rsidTr="00AC0B0E">
        <w:tc>
          <w:tcPr>
            <w:tcW w:w="277" w:type="pct"/>
          </w:tcPr>
          <w:p w14:paraId="0EDB1EFD" w14:textId="77777777" w:rsidR="00E974C3" w:rsidRDefault="00E974C3" w:rsidP="00E974C3">
            <w:pPr>
              <w:spacing w:line="360" w:lineRule="auto"/>
            </w:pPr>
            <w:r>
              <w:rPr>
                <w:sz w:val="18"/>
                <w:szCs w:val="18"/>
              </w:rPr>
              <w:t>10.3</w:t>
            </w:r>
          </w:p>
        </w:tc>
        <w:tc>
          <w:tcPr>
            <w:tcW w:w="435" w:type="pct"/>
          </w:tcPr>
          <w:p w14:paraId="074096CC" w14:textId="77777777" w:rsidR="00E974C3" w:rsidRDefault="00E974C3" w:rsidP="00E974C3">
            <w:pPr>
              <w:jc w:val="center"/>
            </w:pPr>
            <w:r>
              <w:rPr>
                <w:sz w:val="18"/>
                <w:szCs w:val="18"/>
              </w:rPr>
              <w:t>*, кроме Итого</w:t>
            </w:r>
          </w:p>
        </w:tc>
        <w:tc>
          <w:tcPr>
            <w:tcW w:w="729" w:type="pct"/>
          </w:tcPr>
          <w:p w14:paraId="53E5BD24" w14:textId="77777777" w:rsidR="00E974C3" w:rsidRDefault="00E974C3" w:rsidP="00E974C3">
            <w:pPr>
              <w:jc w:val="center"/>
            </w:pPr>
            <w:r w:rsidRPr="00A1781D">
              <w:rPr>
                <w:sz w:val="18"/>
                <w:szCs w:val="18"/>
              </w:rPr>
              <w:t>8</w:t>
            </w:r>
          </w:p>
        </w:tc>
        <w:tc>
          <w:tcPr>
            <w:tcW w:w="794" w:type="pct"/>
          </w:tcPr>
          <w:p w14:paraId="2F95EE4A" w14:textId="4A2CF6AE" w:rsidR="00E974C3" w:rsidRDefault="00E974C3" w:rsidP="008175F4">
            <w:pPr>
              <w:rPr>
                <w:lang w:val="en-US"/>
              </w:rPr>
            </w:pPr>
            <w:r w:rsidRPr="00A1781D">
              <w:rPr>
                <w:sz w:val="18"/>
                <w:szCs w:val="18"/>
              </w:rPr>
              <w:t>=</w:t>
            </w:r>
            <w:r w:rsidR="00AC0B0E" w:rsidRPr="00AC0B0E">
              <w:rPr>
                <w:sz w:val="18"/>
                <w:szCs w:val="18"/>
              </w:rPr>
              <w:t>01, 04, 06, 09, 11, 12, 13, 14, 15, 16, 21, 22, 23, 24, 25, 26, 27, 28, 29, 30, 31, 32, 33, 34, 35, 36, 37, 38, 39, 41, 42, 43</w:t>
            </w:r>
          </w:p>
        </w:tc>
        <w:tc>
          <w:tcPr>
            <w:tcW w:w="1087" w:type="pct"/>
          </w:tcPr>
          <w:p w14:paraId="25E3490D" w14:textId="1F9D490E" w:rsidR="00E974C3" w:rsidRDefault="00E974C3" w:rsidP="00E974C3">
            <w:pPr>
              <w:rPr>
                <w:sz w:val="18"/>
                <w:szCs w:val="18"/>
              </w:rPr>
            </w:pPr>
          </w:p>
        </w:tc>
        <w:tc>
          <w:tcPr>
            <w:tcW w:w="289" w:type="pct"/>
          </w:tcPr>
          <w:p w14:paraId="1B764C18" w14:textId="77777777" w:rsidR="00E974C3" w:rsidRDefault="00E974C3" w:rsidP="00E974C3"/>
        </w:tc>
        <w:tc>
          <w:tcPr>
            <w:tcW w:w="1006" w:type="pct"/>
          </w:tcPr>
          <w:p w14:paraId="2451FC6D" w14:textId="116B40EB" w:rsidR="00E974C3" w:rsidRDefault="00AC0B0E" w:rsidP="008175F4">
            <w:pPr>
              <w:rPr>
                <w:sz w:val="18"/>
                <w:szCs w:val="18"/>
              </w:rPr>
            </w:pPr>
            <w:r w:rsidRPr="00A1781D">
              <w:rPr>
                <w:sz w:val="18"/>
                <w:szCs w:val="18"/>
              </w:rPr>
              <w:t>В граф</w:t>
            </w:r>
            <w:r>
              <w:rPr>
                <w:sz w:val="18"/>
                <w:szCs w:val="18"/>
              </w:rPr>
              <w:t>е</w:t>
            </w:r>
            <w:r w:rsidRPr="00A1781D">
              <w:rPr>
                <w:sz w:val="18"/>
                <w:szCs w:val="18"/>
              </w:rPr>
              <w:t xml:space="preserve"> 8 указаны значения, отличные от 01, 04, </w:t>
            </w:r>
            <w:r>
              <w:rPr>
                <w:sz w:val="18"/>
                <w:szCs w:val="18"/>
              </w:rPr>
              <w:t xml:space="preserve">06, 09, </w:t>
            </w:r>
            <w:r w:rsidRPr="00A1781D">
              <w:rPr>
                <w:sz w:val="18"/>
                <w:szCs w:val="18"/>
              </w:rPr>
              <w:t>11</w:t>
            </w:r>
            <w:r>
              <w:rPr>
                <w:sz w:val="18"/>
                <w:szCs w:val="18"/>
              </w:rPr>
              <w:t>, 12, 13, 14, 15, 16</w:t>
            </w:r>
            <w:r w:rsidRPr="00A1781D">
              <w:rPr>
                <w:sz w:val="18"/>
                <w:szCs w:val="18"/>
              </w:rPr>
              <w:t>, 21</w:t>
            </w:r>
            <w:r>
              <w:rPr>
                <w:sz w:val="18"/>
                <w:szCs w:val="18"/>
              </w:rPr>
              <w:t>, 22, 23, 24, 25, 26, 27, 28, 29, 30, 31, 32, 33, 34, 35, 36, 37, 38, 39, 41, 42, 43</w:t>
            </w:r>
            <w:ins w:id="397" w:author="Зайцев Павел Борисович" w:date="2025-12-26T17:36:00Z">
              <w:r w:rsidR="00887F1F" w:rsidRPr="00183087">
                <w:rPr>
                  <w:sz w:val="18"/>
                  <w:szCs w:val="18"/>
                </w:rPr>
                <w:t>,</w:t>
              </w:r>
              <w:r w:rsidR="00887F1F" w:rsidRPr="00A1781D">
                <w:rPr>
                  <w:sz w:val="18"/>
                  <w:szCs w:val="18"/>
                </w:rPr>
                <w:t xml:space="preserve"> </w:t>
              </w:r>
              <w:r w:rsidR="00887F1F">
                <w:rPr>
                  <w:sz w:val="18"/>
                  <w:szCs w:val="18"/>
                </w:rPr>
                <w:t>или не заполнена</w:t>
              </w:r>
            </w:ins>
            <w:r w:rsidRPr="00A1781D">
              <w:rPr>
                <w:sz w:val="18"/>
                <w:szCs w:val="18"/>
              </w:rPr>
              <w:t xml:space="preserve"> </w:t>
            </w:r>
            <w:r>
              <w:rPr>
                <w:sz w:val="18"/>
                <w:szCs w:val="18"/>
              </w:rPr>
              <w:t xml:space="preserve">– </w:t>
            </w:r>
            <w:r w:rsidRPr="00A1781D">
              <w:rPr>
                <w:sz w:val="18"/>
                <w:szCs w:val="18"/>
              </w:rPr>
              <w:t>недопустимо</w:t>
            </w:r>
          </w:p>
        </w:tc>
        <w:tc>
          <w:tcPr>
            <w:tcW w:w="382" w:type="pct"/>
          </w:tcPr>
          <w:p w14:paraId="784DB4EA" w14:textId="77777777" w:rsidR="00E974C3" w:rsidRDefault="00E974C3" w:rsidP="00E974C3">
            <w:pPr>
              <w:rPr>
                <w:sz w:val="18"/>
                <w:szCs w:val="18"/>
              </w:rPr>
            </w:pPr>
            <w:r>
              <w:rPr>
                <w:sz w:val="18"/>
                <w:szCs w:val="18"/>
              </w:rPr>
              <w:t>Б</w:t>
            </w:r>
          </w:p>
        </w:tc>
      </w:tr>
      <w:tr w:rsidR="00E974C3" w:rsidRPr="00B92096" w14:paraId="1DDA220A" w14:textId="77777777" w:rsidTr="00AC0B0E">
        <w:tc>
          <w:tcPr>
            <w:tcW w:w="277" w:type="pct"/>
          </w:tcPr>
          <w:p w14:paraId="3CE06B66" w14:textId="77777777" w:rsidR="00E974C3" w:rsidRPr="00B92096" w:rsidRDefault="00E974C3" w:rsidP="00E974C3">
            <w:pPr>
              <w:spacing w:line="360" w:lineRule="auto"/>
            </w:pPr>
            <w:r w:rsidRPr="00B92096">
              <w:t>1</w:t>
            </w:r>
            <w:r>
              <w:t>1</w:t>
            </w:r>
          </w:p>
        </w:tc>
        <w:tc>
          <w:tcPr>
            <w:tcW w:w="435" w:type="pct"/>
          </w:tcPr>
          <w:p w14:paraId="08850305" w14:textId="1364A0A6" w:rsidR="00E974C3" w:rsidRPr="00B92096" w:rsidRDefault="00E974C3" w:rsidP="00E974C3">
            <w:pPr>
              <w:jc w:val="center"/>
            </w:pPr>
            <w:r>
              <w:t>*, кроме Итого;</w:t>
            </w:r>
            <w:r>
              <w:rPr>
                <w:sz w:val="18"/>
                <w:szCs w:val="18"/>
              </w:rPr>
              <w:t xml:space="preserve"> в случае, если графа 8 </w:t>
            </w:r>
            <w:r w:rsidRPr="001F0047">
              <w:rPr>
                <w:sz w:val="18"/>
                <w:szCs w:val="18"/>
              </w:rPr>
              <w:t>=</w:t>
            </w:r>
            <w:r>
              <w:rPr>
                <w:sz w:val="18"/>
                <w:szCs w:val="18"/>
              </w:rPr>
              <w:t xml:space="preserve"> </w:t>
            </w:r>
            <w:r w:rsidR="00AC0B0E">
              <w:rPr>
                <w:sz w:val="18"/>
                <w:szCs w:val="18"/>
              </w:rPr>
              <w:t>30, 31, 32, 33, 34, 35, 36, 37, 38, 39, 41, 42, 43</w:t>
            </w:r>
          </w:p>
        </w:tc>
        <w:tc>
          <w:tcPr>
            <w:tcW w:w="729" w:type="pct"/>
          </w:tcPr>
          <w:p w14:paraId="71D19DEC" w14:textId="77777777" w:rsidR="00E974C3" w:rsidRPr="00B92096" w:rsidRDefault="00E974C3" w:rsidP="00E974C3">
            <w:pPr>
              <w:jc w:val="center"/>
            </w:pPr>
            <w:r>
              <w:t>11</w:t>
            </w:r>
          </w:p>
        </w:tc>
        <w:tc>
          <w:tcPr>
            <w:tcW w:w="794" w:type="pct"/>
          </w:tcPr>
          <w:p w14:paraId="11A44F0A" w14:textId="7AA1B2AF" w:rsidR="00E974C3" w:rsidRPr="00B92096" w:rsidRDefault="00E974C3" w:rsidP="00E974C3">
            <w:r w:rsidRPr="00B92096">
              <w:t>=</w:t>
            </w:r>
            <w:r w:rsidR="00AC0B0E" w:rsidRPr="00D065D7">
              <w:rPr>
                <w:sz w:val="18"/>
                <w:szCs w:val="18"/>
              </w:rPr>
              <w:t>1, 2, 3 , 4, 5, 6, 7, 8</w:t>
            </w:r>
          </w:p>
        </w:tc>
        <w:tc>
          <w:tcPr>
            <w:tcW w:w="1087" w:type="pct"/>
          </w:tcPr>
          <w:p w14:paraId="6778E01D" w14:textId="4BACCA82" w:rsidR="00E974C3" w:rsidRPr="00B92096" w:rsidRDefault="00E974C3" w:rsidP="00E974C3"/>
        </w:tc>
        <w:tc>
          <w:tcPr>
            <w:tcW w:w="289" w:type="pct"/>
          </w:tcPr>
          <w:p w14:paraId="233A9C31" w14:textId="77777777" w:rsidR="00E974C3" w:rsidRPr="00B92096" w:rsidRDefault="00E974C3" w:rsidP="00E974C3"/>
        </w:tc>
        <w:tc>
          <w:tcPr>
            <w:tcW w:w="1006" w:type="pct"/>
          </w:tcPr>
          <w:p w14:paraId="1A86CD9C" w14:textId="5AA62573" w:rsidR="00E974C3" w:rsidRPr="00B92096" w:rsidRDefault="00E974C3" w:rsidP="00AC0B0E">
            <w:r w:rsidRPr="00B92096">
              <w:t xml:space="preserve">В графе </w:t>
            </w:r>
            <w:r>
              <w:t>11</w:t>
            </w:r>
            <w:r w:rsidRPr="00B92096">
              <w:t xml:space="preserve"> указаны значения, отличные от </w:t>
            </w:r>
            <w:r>
              <w:t>1</w:t>
            </w:r>
            <w:r w:rsidRPr="00B92096">
              <w:t xml:space="preserve"> до 8</w:t>
            </w:r>
            <w:ins w:id="398" w:author="Зайцев Павел Борисович" w:date="2025-12-26T17:36:00Z">
              <w:r w:rsidR="00887F1F" w:rsidRPr="00183087">
                <w:rPr>
                  <w:sz w:val="18"/>
                  <w:szCs w:val="18"/>
                </w:rPr>
                <w:t>,</w:t>
              </w:r>
              <w:r w:rsidR="00887F1F" w:rsidRPr="00A1781D">
                <w:rPr>
                  <w:sz w:val="18"/>
                  <w:szCs w:val="18"/>
                </w:rPr>
                <w:t xml:space="preserve"> </w:t>
              </w:r>
              <w:r w:rsidR="00887F1F">
                <w:rPr>
                  <w:sz w:val="18"/>
                  <w:szCs w:val="18"/>
                </w:rPr>
                <w:t>или не заполнена</w:t>
              </w:r>
            </w:ins>
            <w:r w:rsidR="00AC0B0E">
              <w:t xml:space="preserve"> –</w:t>
            </w:r>
            <w:r w:rsidRPr="00B92096">
              <w:t xml:space="preserve"> недопустимо</w:t>
            </w:r>
          </w:p>
        </w:tc>
        <w:tc>
          <w:tcPr>
            <w:tcW w:w="382" w:type="pct"/>
          </w:tcPr>
          <w:p w14:paraId="408A89ED" w14:textId="77777777" w:rsidR="00E974C3" w:rsidRPr="00B92096" w:rsidRDefault="00E974C3" w:rsidP="00E974C3">
            <w:r>
              <w:t>Б</w:t>
            </w:r>
          </w:p>
        </w:tc>
      </w:tr>
      <w:tr w:rsidR="00E974C3" w:rsidRPr="00B92096" w14:paraId="2AAB97EC" w14:textId="77777777" w:rsidTr="00AC0B0E">
        <w:tc>
          <w:tcPr>
            <w:tcW w:w="277" w:type="pct"/>
            <w:tcBorders>
              <w:top w:val="single" w:sz="4" w:space="0" w:color="auto"/>
              <w:left w:val="single" w:sz="4" w:space="0" w:color="auto"/>
              <w:bottom w:val="single" w:sz="4" w:space="0" w:color="auto"/>
              <w:right w:val="single" w:sz="4" w:space="0" w:color="auto"/>
            </w:tcBorders>
          </w:tcPr>
          <w:p w14:paraId="5458A469" w14:textId="77777777" w:rsidR="00E974C3" w:rsidRPr="00BF5B0B" w:rsidRDefault="00E974C3" w:rsidP="00E974C3">
            <w:pPr>
              <w:spacing w:line="360" w:lineRule="auto"/>
            </w:pPr>
            <w:r w:rsidRPr="00BF5B0B">
              <w:t>13</w:t>
            </w:r>
          </w:p>
        </w:tc>
        <w:tc>
          <w:tcPr>
            <w:tcW w:w="435" w:type="pct"/>
            <w:tcBorders>
              <w:top w:val="single" w:sz="4" w:space="0" w:color="auto"/>
              <w:left w:val="single" w:sz="4" w:space="0" w:color="auto"/>
              <w:bottom w:val="single" w:sz="4" w:space="0" w:color="auto"/>
              <w:right w:val="single" w:sz="4" w:space="0" w:color="auto"/>
            </w:tcBorders>
          </w:tcPr>
          <w:p w14:paraId="67A8349F" w14:textId="1673AF36" w:rsidR="00E974C3" w:rsidRPr="00BF5B0B" w:rsidRDefault="00E974C3" w:rsidP="00AC0B0E">
            <w:pPr>
              <w:jc w:val="center"/>
            </w:pPr>
            <w:r w:rsidRPr="00BF5B0B">
              <w:t xml:space="preserve">*, кроме Итого, в случае, если гр. 11 = </w:t>
            </w:r>
            <w:r w:rsidR="00AC0B0E">
              <w:t xml:space="preserve">с </w:t>
            </w:r>
            <w:r w:rsidRPr="00BF5B0B">
              <w:t>1</w:t>
            </w:r>
            <w:r w:rsidR="00AC0B0E">
              <w:t xml:space="preserve"> по </w:t>
            </w:r>
            <w:r w:rsidRPr="00BF5B0B">
              <w:t>8</w:t>
            </w:r>
          </w:p>
        </w:tc>
        <w:tc>
          <w:tcPr>
            <w:tcW w:w="729" w:type="pct"/>
            <w:tcBorders>
              <w:top w:val="single" w:sz="4" w:space="0" w:color="auto"/>
              <w:left w:val="single" w:sz="4" w:space="0" w:color="auto"/>
              <w:bottom w:val="single" w:sz="4" w:space="0" w:color="auto"/>
              <w:right w:val="single" w:sz="4" w:space="0" w:color="auto"/>
            </w:tcBorders>
          </w:tcPr>
          <w:p w14:paraId="3AF7A7DB" w14:textId="77777777" w:rsidR="00E974C3" w:rsidRPr="00BF5B0B" w:rsidRDefault="00E974C3" w:rsidP="00E974C3">
            <w:pPr>
              <w:jc w:val="center"/>
            </w:pPr>
            <w:r w:rsidRPr="00BF5B0B">
              <w:t>10, 12</w:t>
            </w:r>
          </w:p>
        </w:tc>
        <w:tc>
          <w:tcPr>
            <w:tcW w:w="794" w:type="pct"/>
            <w:tcBorders>
              <w:top w:val="single" w:sz="4" w:space="0" w:color="auto"/>
              <w:left w:val="single" w:sz="4" w:space="0" w:color="auto"/>
              <w:bottom w:val="single" w:sz="4" w:space="0" w:color="auto"/>
              <w:right w:val="single" w:sz="4" w:space="0" w:color="auto"/>
            </w:tcBorders>
          </w:tcPr>
          <w:p w14:paraId="49EF4C35" w14:textId="77777777" w:rsidR="00E974C3" w:rsidRPr="00BF5B0B" w:rsidRDefault="00E974C3" w:rsidP="00E974C3">
            <w:r w:rsidRPr="00BF5B0B">
              <w:t>&lt;&gt; пусто</w:t>
            </w:r>
          </w:p>
        </w:tc>
        <w:tc>
          <w:tcPr>
            <w:tcW w:w="1087" w:type="pct"/>
            <w:tcBorders>
              <w:top w:val="single" w:sz="4" w:space="0" w:color="auto"/>
              <w:left w:val="single" w:sz="4" w:space="0" w:color="auto"/>
              <w:bottom w:val="single" w:sz="4" w:space="0" w:color="auto"/>
              <w:right w:val="single" w:sz="4" w:space="0" w:color="auto"/>
            </w:tcBorders>
          </w:tcPr>
          <w:p w14:paraId="7C4B6A50" w14:textId="77777777" w:rsidR="00E974C3" w:rsidRPr="00B92096" w:rsidRDefault="00E974C3" w:rsidP="00E974C3"/>
        </w:tc>
        <w:tc>
          <w:tcPr>
            <w:tcW w:w="289" w:type="pct"/>
            <w:tcBorders>
              <w:top w:val="single" w:sz="4" w:space="0" w:color="auto"/>
              <w:left w:val="single" w:sz="4" w:space="0" w:color="auto"/>
              <w:bottom w:val="single" w:sz="4" w:space="0" w:color="auto"/>
              <w:right w:val="single" w:sz="4" w:space="0" w:color="auto"/>
            </w:tcBorders>
          </w:tcPr>
          <w:p w14:paraId="743A6FD4" w14:textId="77777777" w:rsidR="00E974C3" w:rsidRPr="00B92096" w:rsidRDefault="00E974C3" w:rsidP="00E974C3"/>
        </w:tc>
        <w:tc>
          <w:tcPr>
            <w:tcW w:w="1006" w:type="pct"/>
            <w:tcBorders>
              <w:top w:val="single" w:sz="4" w:space="0" w:color="auto"/>
              <w:left w:val="single" w:sz="4" w:space="0" w:color="auto"/>
              <w:bottom w:val="single" w:sz="4" w:space="0" w:color="auto"/>
              <w:right w:val="single" w:sz="4" w:space="0" w:color="auto"/>
            </w:tcBorders>
          </w:tcPr>
          <w:p w14:paraId="00E10018" w14:textId="6F157937" w:rsidR="00E974C3" w:rsidRPr="00BF5B0B" w:rsidRDefault="00E974C3" w:rsidP="00AC0B0E">
            <w:r w:rsidRPr="00BF5B0B">
              <w:t xml:space="preserve">При отражении в графе 11 статусов </w:t>
            </w:r>
            <w:r w:rsidR="00AC0B0E">
              <w:t xml:space="preserve">с </w:t>
            </w:r>
            <w:r w:rsidRPr="00BF5B0B">
              <w:t>1</w:t>
            </w:r>
            <w:r w:rsidR="00AC0B0E">
              <w:t xml:space="preserve"> по </w:t>
            </w:r>
            <w:r w:rsidRPr="00BF5B0B">
              <w:t>8 графы 10, 12 должны быть заполнены</w:t>
            </w:r>
          </w:p>
        </w:tc>
        <w:tc>
          <w:tcPr>
            <w:tcW w:w="382" w:type="pct"/>
            <w:tcBorders>
              <w:top w:val="single" w:sz="4" w:space="0" w:color="auto"/>
              <w:left w:val="single" w:sz="4" w:space="0" w:color="auto"/>
              <w:bottom w:val="single" w:sz="4" w:space="0" w:color="auto"/>
              <w:right w:val="single" w:sz="4" w:space="0" w:color="auto"/>
            </w:tcBorders>
          </w:tcPr>
          <w:p w14:paraId="52CD57BC" w14:textId="77777777" w:rsidR="00E974C3" w:rsidRPr="00BF5B0B" w:rsidRDefault="00E974C3" w:rsidP="00E974C3">
            <w:r w:rsidRPr="00BF5B0B">
              <w:t>Б</w:t>
            </w:r>
          </w:p>
        </w:tc>
      </w:tr>
      <w:tr w:rsidR="00E974C3" w:rsidRPr="00B92096" w14:paraId="0AEBF3AF" w14:textId="77777777" w:rsidTr="00AC0B0E">
        <w:tc>
          <w:tcPr>
            <w:tcW w:w="277" w:type="pct"/>
          </w:tcPr>
          <w:p w14:paraId="13F008C3" w14:textId="77777777" w:rsidR="00E974C3" w:rsidRPr="00B92096" w:rsidRDefault="00E974C3" w:rsidP="00E974C3">
            <w:pPr>
              <w:spacing w:line="360" w:lineRule="auto"/>
            </w:pPr>
            <w:r>
              <w:rPr>
                <w:sz w:val="18"/>
                <w:szCs w:val="18"/>
              </w:rPr>
              <w:t>14</w:t>
            </w:r>
          </w:p>
        </w:tc>
        <w:tc>
          <w:tcPr>
            <w:tcW w:w="435" w:type="pct"/>
          </w:tcPr>
          <w:p w14:paraId="7A8CD403" w14:textId="77777777" w:rsidR="00E974C3" w:rsidRDefault="00E974C3" w:rsidP="00E974C3">
            <w:pPr>
              <w:rPr>
                <w:sz w:val="18"/>
                <w:szCs w:val="18"/>
              </w:rPr>
            </w:pPr>
          </w:p>
          <w:p w14:paraId="07AE799E" w14:textId="0ACC3B79" w:rsidR="00E974C3" w:rsidRPr="00B92096" w:rsidRDefault="00E974C3" w:rsidP="00E974C3">
            <w:r>
              <w:rPr>
                <w:sz w:val="18"/>
                <w:szCs w:val="18"/>
              </w:rPr>
              <w:t>*, кроме Итого, в</w:t>
            </w:r>
            <w:r w:rsidRPr="00210293">
              <w:rPr>
                <w:sz w:val="18"/>
                <w:szCs w:val="18"/>
              </w:rPr>
              <w:t xml:space="preserve"> случае, если графа 8 = </w:t>
            </w:r>
            <w:r w:rsidR="00AC0B0E" w:rsidRPr="00210293">
              <w:rPr>
                <w:sz w:val="18"/>
                <w:szCs w:val="18"/>
              </w:rPr>
              <w:t>01, 04, 06, 11</w:t>
            </w:r>
            <w:r w:rsidR="00AC0B0E">
              <w:rPr>
                <w:sz w:val="18"/>
                <w:szCs w:val="18"/>
              </w:rPr>
              <w:t xml:space="preserve">, 12, 13, </w:t>
            </w:r>
            <w:r w:rsidR="00AC0B0E">
              <w:rPr>
                <w:sz w:val="18"/>
                <w:szCs w:val="18"/>
              </w:rPr>
              <w:lastRenderedPageBreak/>
              <w:t xml:space="preserve">14, 15, </w:t>
            </w:r>
            <w:r w:rsidR="00AC0B0E" w:rsidRPr="00210293">
              <w:rPr>
                <w:sz w:val="18"/>
                <w:szCs w:val="18"/>
              </w:rPr>
              <w:t>1</w:t>
            </w:r>
            <w:r w:rsidR="00AC0B0E">
              <w:rPr>
                <w:sz w:val="18"/>
                <w:szCs w:val="18"/>
              </w:rPr>
              <w:t>6</w:t>
            </w:r>
            <w:r w:rsidR="00AC0B0E" w:rsidRPr="00210293">
              <w:rPr>
                <w:sz w:val="18"/>
                <w:szCs w:val="18"/>
              </w:rPr>
              <w:t>, 21</w:t>
            </w:r>
            <w:r w:rsidR="00AC0B0E">
              <w:rPr>
                <w:sz w:val="18"/>
                <w:szCs w:val="18"/>
              </w:rPr>
              <w:t xml:space="preserve">, 22, 23, </w:t>
            </w:r>
            <w:r w:rsidR="00AC0B0E" w:rsidRPr="00210293">
              <w:rPr>
                <w:sz w:val="18"/>
                <w:szCs w:val="18"/>
              </w:rPr>
              <w:t>24</w:t>
            </w:r>
          </w:p>
        </w:tc>
        <w:tc>
          <w:tcPr>
            <w:tcW w:w="729" w:type="pct"/>
          </w:tcPr>
          <w:p w14:paraId="4B7C660F" w14:textId="58125404" w:rsidR="00E974C3" w:rsidRPr="00B92096" w:rsidRDefault="00AC0B0E" w:rsidP="00AC0B0E">
            <w:pPr>
              <w:jc w:val="center"/>
            </w:pPr>
            <w:r>
              <w:rPr>
                <w:sz w:val="18"/>
                <w:szCs w:val="18"/>
              </w:rPr>
              <w:lastRenderedPageBreak/>
              <w:t xml:space="preserve">с </w:t>
            </w:r>
            <w:r w:rsidR="00E974C3">
              <w:rPr>
                <w:sz w:val="18"/>
                <w:szCs w:val="18"/>
              </w:rPr>
              <w:t>10</w:t>
            </w:r>
            <w:r>
              <w:rPr>
                <w:sz w:val="18"/>
                <w:szCs w:val="18"/>
              </w:rPr>
              <w:t xml:space="preserve"> по </w:t>
            </w:r>
            <w:r w:rsidR="00E974C3">
              <w:rPr>
                <w:sz w:val="18"/>
                <w:szCs w:val="18"/>
              </w:rPr>
              <w:t>12</w:t>
            </w:r>
          </w:p>
        </w:tc>
        <w:tc>
          <w:tcPr>
            <w:tcW w:w="794" w:type="pct"/>
          </w:tcPr>
          <w:p w14:paraId="7E64281C" w14:textId="77777777" w:rsidR="00E974C3" w:rsidRDefault="00E974C3" w:rsidP="00E974C3">
            <w:pPr>
              <w:rPr>
                <w:lang w:val="en-US"/>
              </w:rPr>
            </w:pPr>
            <w:r>
              <w:rPr>
                <w:sz w:val="18"/>
                <w:szCs w:val="18"/>
              </w:rPr>
              <w:t>= пусто (не заполняется)</w:t>
            </w:r>
          </w:p>
        </w:tc>
        <w:tc>
          <w:tcPr>
            <w:tcW w:w="1087" w:type="pct"/>
          </w:tcPr>
          <w:p w14:paraId="6363B221" w14:textId="77777777" w:rsidR="00E974C3" w:rsidRPr="00B92096" w:rsidRDefault="00E974C3" w:rsidP="00E974C3"/>
        </w:tc>
        <w:tc>
          <w:tcPr>
            <w:tcW w:w="289" w:type="pct"/>
          </w:tcPr>
          <w:p w14:paraId="02B594DA" w14:textId="77777777" w:rsidR="00E974C3" w:rsidRPr="00B92096" w:rsidRDefault="00E974C3" w:rsidP="00E974C3"/>
        </w:tc>
        <w:tc>
          <w:tcPr>
            <w:tcW w:w="1006" w:type="pct"/>
          </w:tcPr>
          <w:p w14:paraId="0B1C2226" w14:textId="1D7D73F2" w:rsidR="00E974C3" w:rsidRPr="00350EE4" w:rsidRDefault="00E974C3" w:rsidP="00E974C3">
            <w:pPr>
              <w:rPr>
                <w:sz w:val="18"/>
                <w:szCs w:val="18"/>
              </w:rPr>
            </w:pPr>
            <w:r>
              <w:rPr>
                <w:sz w:val="18"/>
                <w:szCs w:val="18"/>
              </w:rPr>
              <w:t xml:space="preserve">При отражении в </w:t>
            </w:r>
            <w:r w:rsidRPr="00210293">
              <w:rPr>
                <w:sz w:val="18"/>
                <w:szCs w:val="18"/>
              </w:rPr>
              <w:t>граф</w:t>
            </w:r>
            <w:r>
              <w:rPr>
                <w:sz w:val="18"/>
                <w:szCs w:val="18"/>
              </w:rPr>
              <w:t>е</w:t>
            </w:r>
            <w:r w:rsidRPr="00210293">
              <w:rPr>
                <w:sz w:val="18"/>
                <w:szCs w:val="18"/>
              </w:rPr>
              <w:t xml:space="preserve"> 8 </w:t>
            </w:r>
            <w:r>
              <w:rPr>
                <w:sz w:val="18"/>
                <w:szCs w:val="18"/>
              </w:rPr>
              <w:t>статусов</w:t>
            </w:r>
            <w:r w:rsidRPr="00210293">
              <w:rPr>
                <w:sz w:val="18"/>
                <w:szCs w:val="18"/>
              </w:rPr>
              <w:t xml:space="preserve"> </w:t>
            </w:r>
            <w:r w:rsidR="00AC0B0E" w:rsidRPr="00210293">
              <w:rPr>
                <w:sz w:val="18"/>
                <w:szCs w:val="18"/>
              </w:rPr>
              <w:t>01, 04, 06, 11</w:t>
            </w:r>
            <w:r w:rsidR="00AC0B0E">
              <w:rPr>
                <w:sz w:val="18"/>
                <w:szCs w:val="18"/>
              </w:rPr>
              <w:t xml:space="preserve">, 12, 13, 14, 15, </w:t>
            </w:r>
            <w:r w:rsidR="00AC0B0E" w:rsidRPr="00210293">
              <w:rPr>
                <w:sz w:val="18"/>
                <w:szCs w:val="18"/>
              </w:rPr>
              <w:t>1</w:t>
            </w:r>
            <w:r w:rsidR="00AC0B0E">
              <w:rPr>
                <w:sz w:val="18"/>
                <w:szCs w:val="18"/>
              </w:rPr>
              <w:t>6</w:t>
            </w:r>
            <w:r w:rsidR="00AC0B0E" w:rsidRPr="00210293">
              <w:rPr>
                <w:sz w:val="18"/>
                <w:szCs w:val="18"/>
              </w:rPr>
              <w:t>, 21</w:t>
            </w:r>
            <w:r w:rsidR="00AC0B0E">
              <w:rPr>
                <w:sz w:val="18"/>
                <w:szCs w:val="18"/>
              </w:rPr>
              <w:t xml:space="preserve">, 22, 23, </w:t>
            </w:r>
            <w:r w:rsidR="00AC0B0E" w:rsidRPr="00210293">
              <w:rPr>
                <w:sz w:val="18"/>
                <w:szCs w:val="18"/>
              </w:rPr>
              <w:t>24</w:t>
            </w:r>
            <w:r>
              <w:rPr>
                <w:sz w:val="18"/>
                <w:szCs w:val="18"/>
              </w:rPr>
              <w:t xml:space="preserve"> графы 10-12 не заполняются</w:t>
            </w:r>
          </w:p>
        </w:tc>
        <w:tc>
          <w:tcPr>
            <w:tcW w:w="382" w:type="pct"/>
          </w:tcPr>
          <w:p w14:paraId="5156D310" w14:textId="77777777" w:rsidR="00E974C3" w:rsidRDefault="00E974C3" w:rsidP="00E974C3">
            <w:pPr>
              <w:rPr>
                <w:sz w:val="18"/>
                <w:szCs w:val="18"/>
              </w:rPr>
            </w:pPr>
            <w:r>
              <w:rPr>
                <w:sz w:val="18"/>
                <w:szCs w:val="18"/>
              </w:rPr>
              <w:t>Б</w:t>
            </w:r>
          </w:p>
        </w:tc>
      </w:tr>
      <w:tr w:rsidR="00AC0B0E" w:rsidRPr="00B92096" w14:paraId="2B74C735" w14:textId="77777777" w:rsidTr="00AC0B0E">
        <w:tc>
          <w:tcPr>
            <w:tcW w:w="277" w:type="pct"/>
          </w:tcPr>
          <w:p w14:paraId="18F033D4" w14:textId="77777777" w:rsidR="00AC0B0E" w:rsidRDefault="00AC0B0E" w:rsidP="00AC0B0E">
            <w:pPr>
              <w:spacing w:line="360" w:lineRule="auto"/>
              <w:rPr>
                <w:sz w:val="18"/>
                <w:szCs w:val="18"/>
              </w:rPr>
            </w:pPr>
            <w:r w:rsidRPr="005C26F7">
              <w:rPr>
                <w:sz w:val="18"/>
                <w:szCs w:val="18"/>
              </w:rPr>
              <w:lastRenderedPageBreak/>
              <w:t>1</w:t>
            </w:r>
            <w:r>
              <w:rPr>
                <w:sz w:val="18"/>
                <w:szCs w:val="18"/>
              </w:rPr>
              <w:t>5</w:t>
            </w:r>
          </w:p>
        </w:tc>
        <w:tc>
          <w:tcPr>
            <w:tcW w:w="435" w:type="pct"/>
          </w:tcPr>
          <w:p w14:paraId="520108C8" w14:textId="77777777" w:rsidR="00AC0B0E" w:rsidRDefault="00AC0B0E" w:rsidP="00AC0B0E">
            <w:pPr>
              <w:rPr>
                <w:sz w:val="18"/>
                <w:szCs w:val="18"/>
              </w:rPr>
            </w:pPr>
            <w:r w:rsidRPr="005C26F7">
              <w:rPr>
                <w:sz w:val="18"/>
                <w:szCs w:val="18"/>
                <w:lang w:val="en-US"/>
              </w:rPr>
              <w:t>*</w:t>
            </w:r>
          </w:p>
        </w:tc>
        <w:tc>
          <w:tcPr>
            <w:tcW w:w="729" w:type="pct"/>
          </w:tcPr>
          <w:p w14:paraId="0CBAC66A" w14:textId="77777777" w:rsidR="00AC0B0E" w:rsidRPr="0099609F" w:rsidRDefault="00AC0B0E" w:rsidP="00AC0B0E">
            <w:pPr>
              <w:jc w:val="center"/>
              <w:rPr>
                <w:sz w:val="18"/>
                <w:szCs w:val="18"/>
              </w:rPr>
            </w:pPr>
            <w:r>
              <w:rPr>
                <w:sz w:val="18"/>
                <w:szCs w:val="18"/>
              </w:rPr>
              <w:t>5</w:t>
            </w:r>
          </w:p>
        </w:tc>
        <w:tc>
          <w:tcPr>
            <w:tcW w:w="794" w:type="pct"/>
          </w:tcPr>
          <w:p w14:paraId="745A773E" w14:textId="70D5D311" w:rsidR="00AC0B0E" w:rsidRPr="00AC0B0E" w:rsidRDefault="00AC0B0E" w:rsidP="00AC0B0E">
            <w:pPr>
              <w:rPr>
                <w:sz w:val="18"/>
                <w:szCs w:val="18"/>
                <w:lang w:val="en-US"/>
              </w:rPr>
            </w:pPr>
            <w:r>
              <w:rPr>
                <w:sz w:val="18"/>
                <w:szCs w:val="18"/>
                <w:lang w:val="en-US"/>
              </w:rPr>
              <w:t>=</w:t>
            </w:r>
            <w:r w:rsidRPr="005C26F7">
              <w:rPr>
                <w:sz w:val="18"/>
                <w:szCs w:val="18"/>
                <w:lang w:val="en-US"/>
              </w:rPr>
              <w:t>***********************XXXX*</w:t>
            </w:r>
            <w:r>
              <w:rPr>
                <w:sz w:val="18"/>
                <w:szCs w:val="18"/>
              </w:rPr>
              <w:t xml:space="preserve">, где ХХХХ </w:t>
            </w:r>
            <w:r>
              <w:rPr>
                <w:sz w:val="18"/>
                <w:szCs w:val="18"/>
                <w:lang w:val="en-US"/>
              </w:rPr>
              <w:t>&lt;&gt;</w:t>
            </w:r>
            <w:r>
              <w:rPr>
                <w:sz w:val="18"/>
                <w:szCs w:val="18"/>
              </w:rPr>
              <w:t xml:space="preserve"> 0000</w:t>
            </w:r>
          </w:p>
        </w:tc>
        <w:tc>
          <w:tcPr>
            <w:tcW w:w="1087" w:type="pct"/>
          </w:tcPr>
          <w:p w14:paraId="4D9D8234" w14:textId="1FBD075D" w:rsidR="00AC0B0E" w:rsidRPr="00CC1F52" w:rsidRDefault="00AC0B0E" w:rsidP="00AC0B0E">
            <w:pPr>
              <w:rPr>
                <w:sz w:val="18"/>
                <w:szCs w:val="18"/>
              </w:rPr>
            </w:pPr>
          </w:p>
        </w:tc>
        <w:tc>
          <w:tcPr>
            <w:tcW w:w="289" w:type="pct"/>
          </w:tcPr>
          <w:p w14:paraId="2E98E852" w14:textId="77777777" w:rsidR="00AC0B0E" w:rsidRDefault="00AC0B0E" w:rsidP="00AC0B0E">
            <w:pPr>
              <w:rPr>
                <w:sz w:val="18"/>
                <w:szCs w:val="18"/>
              </w:rPr>
            </w:pPr>
          </w:p>
        </w:tc>
        <w:tc>
          <w:tcPr>
            <w:tcW w:w="1006" w:type="pct"/>
          </w:tcPr>
          <w:p w14:paraId="3B156D0D" w14:textId="77777777" w:rsidR="00AC0B0E" w:rsidRDefault="00AC0B0E" w:rsidP="00AC0B0E">
            <w:pPr>
              <w:rPr>
                <w:sz w:val="18"/>
                <w:szCs w:val="18"/>
              </w:rPr>
            </w:pPr>
            <w:r w:rsidRPr="005C26F7">
              <w:rPr>
                <w:sz w:val="18"/>
                <w:szCs w:val="18"/>
              </w:rPr>
              <w:t xml:space="preserve">Учетный номер объекта в графе </w:t>
            </w:r>
            <w:r>
              <w:rPr>
                <w:sz w:val="18"/>
                <w:szCs w:val="18"/>
              </w:rPr>
              <w:t>5</w:t>
            </w:r>
            <w:r w:rsidRPr="005C26F7">
              <w:rPr>
                <w:sz w:val="18"/>
                <w:szCs w:val="18"/>
              </w:rPr>
              <w:t xml:space="preserve"> равен ***********************0000* – недопустимо</w:t>
            </w:r>
          </w:p>
        </w:tc>
        <w:tc>
          <w:tcPr>
            <w:tcW w:w="382" w:type="pct"/>
          </w:tcPr>
          <w:p w14:paraId="40056EB4" w14:textId="77777777" w:rsidR="00AC0B0E" w:rsidRPr="005C26F7" w:rsidRDefault="00AC0B0E" w:rsidP="00AC0B0E">
            <w:pPr>
              <w:rPr>
                <w:sz w:val="18"/>
                <w:szCs w:val="18"/>
              </w:rPr>
            </w:pPr>
            <w:r>
              <w:rPr>
                <w:sz w:val="18"/>
                <w:szCs w:val="18"/>
              </w:rPr>
              <w:t>Б</w:t>
            </w:r>
          </w:p>
        </w:tc>
      </w:tr>
      <w:tr w:rsidR="00AC0B0E" w:rsidRPr="00B92096" w14:paraId="06C6E16F" w14:textId="77777777" w:rsidTr="00AC0B0E">
        <w:tc>
          <w:tcPr>
            <w:tcW w:w="277" w:type="pct"/>
          </w:tcPr>
          <w:p w14:paraId="3A0B1199" w14:textId="77777777" w:rsidR="00AC0B0E" w:rsidRPr="005C26F7" w:rsidRDefault="00AC0B0E" w:rsidP="00AC0B0E">
            <w:pPr>
              <w:spacing w:line="360" w:lineRule="auto"/>
              <w:rPr>
                <w:sz w:val="18"/>
                <w:szCs w:val="18"/>
              </w:rPr>
            </w:pPr>
            <w:r>
              <w:rPr>
                <w:sz w:val="18"/>
                <w:szCs w:val="18"/>
              </w:rPr>
              <w:t>15.1**</w:t>
            </w:r>
          </w:p>
        </w:tc>
        <w:tc>
          <w:tcPr>
            <w:tcW w:w="435" w:type="pct"/>
          </w:tcPr>
          <w:p w14:paraId="55AEF026" w14:textId="77777777" w:rsidR="00AC0B0E" w:rsidRPr="00B52DED" w:rsidDel="00077DEB" w:rsidRDefault="00AC0B0E" w:rsidP="00AC0B0E">
            <w:pPr>
              <w:rPr>
                <w:sz w:val="18"/>
                <w:szCs w:val="18"/>
              </w:rPr>
            </w:pPr>
            <w:r>
              <w:rPr>
                <w:sz w:val="18"/>
                <w:szCs w:val="18"/>
              </w:rPr>
              <w:t>*</w:t>
            </w:r>
          </w:p>
        </w:tc>
        <w:tc>
          <w:tcPr>
            <w:tcW w:w="729" w:type="pct"/>
          </w:tcPr>
          <w:p w14:paraId="333FCC47" w14:textId="77777777" w:rsidR="00AC0B0E" w:rsidRPr="0099609F" w:rsidRDefault="00AC0B0E" w:rsidP="00AC0B0E">
            <w:pPr>
              <w:jc w:val="center"/>
              <w:rPr>
                <w:sz w:val="18"/>
                <w:szCs w:val="18"/>
              </w:rPr>
            </w:pPr>
            <w:r>
              <w:rPr>
                <w:sz w:val="18"/>
                <w:szCs w:val="18"/>
              </w:rPr>
              <w:t>5</w:t>
            </w:r>
          </w:p>
        </w:tc>
        <w:tc>
          <w:tcPr>
            <w:tcW w:w="794" w:type="pct"/>
          </w:tcPr>
          <w:p w14:paraId="318C9DE7" w14:textId="119E4DE3" w:rsidR="00AC0B0E" w:rsidRPr="005C26F7" w:rsidRDefault="00AC0B0E" w:rsidP="00AC0B0E">
            <w:pPr>
              <w:rPr>
                <w:sz w:val="18"/>
                <w:szCs w:val="18"/>
              </w:rPr>
            </w:pPr>
            <w:r>
              <w:rPr>
                <w:sz w:val="18"/>
                <w:szCs w:val="18"/>
              </w:rPr>
              <w:t>=</w:t>
            </w:r>
            <w:r w:rsidRPr="00AC0B0E">
              <w:rPr>
                <w:sz w:val="18"/>
                <w:szCs w:val="18"/>
              </w:rPr>
              <w:t>***************************Х, где Х = 1</w:t>
            </w:r>
            <w:r w:rsidR="00FF7C94">
              <w:rPr>
                <w:sz w:val="18"/>
                <w:szCs w:val="18"/>
              </w:rPr>
              <w:t>, 2</w:t>
            </w:r>
          </w:p>
        </w:tc>
        <w:tc>
          <w:tcPr>
            <w:tcW w:w="1087" w:type="pct"/>
          </w:tcPr>
          <w:p w14:paraId="7A928626" w14:textId="3DF235B4" w:rsidR="00AC0B0E" w:rsidRPr="0099609F" w:rsidRDefault="00AC0B0E" w:rsidP="00AC0B0E">
            <w:pPr>
              <w:rPr>
                <w:sz w:val="18"/>
                <w:szCs w:val="18"/>
              </w:rPr>
            </w:pPr>
          </w:p>
        </w:tc>
        <w:tc>
          <w:tcPr>
            <w:tcW w:w="289" w:type="pct"/>
          </w:tcPr>
          <w:p w14:paraId="62315AD6" w14:textId="77777777" w:rsidR="00AC0B0E" w:rsidRDefault="00AC0B0E" w:rsidP="00AC0B0E">
            <w:pPr>
              <w:rPr>
                <w:sz w:val="18"/>
                <w:szCs w:val="18"/>
              </w:rPr>
            </w:pPr>
          </w:p>
        </w:tc>
        <w:tc>
          <w:tcPr>
            <w:tcW w:w="1006" w:type="pct"/>
          </w:tcPr>
          <w:p w14:paraId="1A76A779" w14:textId="5EF1068A" w:rsidR="00AC0B0E" w:rsidRPr="005C26F7" w:rsidRDefault="00AC0B0E" w:rsidP="00AC0B0E">
            <w:pPr>
              <w:rPr>
                <w:sz w:val="18"/>
                <w:szCs w:val="18"/>
              </w:rPr>
            </w:pPr>
            <w:r w:rsidRPr="005C26F7">
              <w:rPr>
                <w:sz w:val="18"/>
                <w:szCs w:val="18"/>
              </w:rPr>
              <w:t xml:space="preserve">Учетный номер объекта в графе </w:t>
            </w:r>
            <w:r>
              <w:rPr>
                <w:sz w:val="18"/>
                <w:szCs w:val="18"/>
              </w:rPr>
              <w:t>5</w:t>
            </w:r>
            <w:r w:rsidRPr="005C26F7">
              <w:rPr>
                <w:sz w:val="18"/>
                <w:szCs w:val="18"/>
              </w:rPr>
              <w:t xml:space="preserve"> не соответствует </w:t>
            </w:r>
            <w:r w:rsidRPr="0099609F">
              <w:rPr>
                <w:sz w:val="18"/>
                <w:szCs w:val="18"/>
              </w:rPr>
              <w:t>контур</w:t>
            </w:r>
            <w:r>
              <w:rPr>
                <w:sz w:val="18"/>
                <w:szCs w:val="18"/>
              </w:rPr>
              <w:t>у</w:t>
            </w:r>
            <w:r w:rsidRPr="0099609F">
              <w:rPr>
                <w:sz w:val="18"/>
                <w:szCs w:val="18"/>
              </w:rPr>
              <w:t xml:space="preserve"> идентификации сведений об объекте</w:t>
            </w:r>
            <w:r w:rsidRPr="005C26F7">
              <w:rPr>
                <w:sz w:val="18"/>
                <w:szCs w:val="18"/>
              </w:rPr>
              <w:t xml:space="preserve"> – недопустимо</w:t>
            </w:r>
          </w:p>
        </w:tc>
        <w:tc>
          <w:tcPr>
            <w:tcW w:w="382" w:type="pct"/>
          </w:tcPr>
          <w:p w14:paraId="55039DBB" w14:textId="77777777" w:rsidR="00AC0B0E" w:rsidRPr="005C26F7" w:rsidRDefault="00AC0B0E" w:rsidP="00AC0B0E">
            <w:pPr>
              <w:rPr>
                <w:sz w:val="18"/>
                <w:szCs w:val="18"/>
              </w:rPr>
            </w:pPr>
            <w:r>
              <w:rPr>
                <w:sz w:val="18"/>
                <w:szCs w:val="18"/>
              </w:rPr>
              <w:t>Б</w:t>
            </w:r>
          </w:p>
        </w:tc>
      </w:tr>
      <w:tr w:rsidR="00AC0B0E" w:rsidRPr="00B92096" w14:paraId="7697B0A7" w14:textId="77777777" w:rsidTr="00AC0B0E">
        <w:tc>
          <w:tcPr>
            <w:tcW w:w="277" w:type="pct"/>
          </w:tcPr>
          <w:p w14:paraId="16C31247" w14:textId="77777777" w:rsidR="00AC0B0E" w:rsidRDefault="00AC0B0E" w:rsidP="00AC0B0E">
            <w:pPr>
              <w:rPr>
                <w:sz w:val="18"/>
                <w:szCs w:val="18"/>
              </w:rPr>
            </w:pPr>
            <w:r w:rsidRPr="005C26F7">
              <w:rPr>
                <w:sz w:val="18"/>
                <w:szCs w:val="18"/>
              </w:rPr>
              <w:t>1</w:t>
            </w:r>
            <w:r>
              <w:rPr>
                <w:sz w:val="18"/>
                <w:szCs w:val="18"/>
              </w:rPr>
              <w:t>6 (АУБУ)</w:t>
            </w:r>
          </w:p>
        </w:tc>
        <w:tc>
          <w:tcPr>
            <w:tcW w:w="435" w:type="pct"/>
          </w:tcPr>
          <w:p w14:paraId="54A0F50D" w14:textId="77777777" w:rsidR="00AC0B0E" w:rsidRDefault="00AC0B0E" w:rsidP="00AC0B0E">
            <w:pPr>
              <w:rPr>
                <w:sz w:val="18"/>
                <w:szCs w:val="18"/>
              </w:rPr>
            </w:pPr>
            <w:r w:rsidRPr="005C26F7">
              <w:rPr>
                <w:sz w:val="18"/>
                <w:szCs w:val="18"/>
              </w:rPr>
              <w:t>*</w:t>
            </w:r>
          </w:p>
        </w:tc>
        <w:tc>
          <w:tcPr>
            <w:tcW w:w="729" w:type="pct"/>
          </w:tcPr>
          <w:p w14:paraId="3DE5C399" w14:textId="77777777" w:rsidR="00AC0B0E" w:rsidRDefault="00AC0B0E" w:rsidP="00AC0B0E">
            <w:pPr>
              <w:jc w:val="center"/>
              <w:rPr>
                <w:sz w:val="18"/>
                <w:szCs w:val="18"/>
              </w:rPr>
            </w:pPr>
            <w:r>
              <w:rPr>
                <w:sz w:val="18"/>
                <w:szCs w:val="18"/>
              </w:rPr>
              <w:t>5</w:t>
            </w:r>
          </w:p>
        </w:tc>
        <w:tc>
          <w:tcPr>
            <w:tcW w:w="794" w:type="pct"/>
          </w:tcPr>
          <w:p w14:paraId="328D9030" w14:textId="68D72011" w:rsidR="00AC0B0E" w:rsidRDefault="00AC0B0E" w:rsidP="00AC0B0E">
            <w:pPr>
              <w:rPr>
                <w:sz w:val="18"/>
                <w:szCs w:val="18"/>
              </w:rPr>
            </w:pPr>
            <w:r w:rsidRPr="005C26F7">
              <w:rPr>
                <w:sz w:val="18"/>
                <w:szCs w:val="18"/>
              </w:rPr>
              <w:t>=</w:t>
            </w:r>
            <w:r w:rsidRPr="00AC0B0E">
              <w:rPr>
                <w:sz w:val="18"/>
                <w:szCs w:val="18"/>
              </w:rPr>
              <w:t>Уникальный учетный номер объекта</w:t>
            </w:r>
          </w:p>
        </w:tc>
        <w:tc>
          <w:tcPr>
            <w:tcW w:w="1087" w:type="pct"/>
          </w:tcPr>
          <w:p w14:paraId="7BE13F7A" w14:textId="3F3C4FC8" w:rsidR="00AC0B0E" w:rsidRDefault="00AC0B0E" w:rsidP="00AC0B0E">
            <w:pPr>
              <w:rPr>
                <w:sz w:val="18"/>
                <w:szCs w:val="18"/>
              </w:rPr>
            </w:pPr>
          </w:p>
        </w:tc>
        <w:tc>
          <w:tcPr>
            <w:tcW w:w="289" w:type="pct"/>
          </w:tcPr>
          <w:p w14:paraId="0B4D1473" w14:textId="77777777" w:rsidR="00AC0B0E" w:rsidRDefault="00AC0B0E" w:rsidP="00AC0B0E">
            <w:pPr>
              <w:rPr>
                <w:sz w:val="18"/>
                <w:szCs w:val="18"/>
              </w:rPr>
            </w:pPr>
          </w:p>
        </w:tc>
        <w:tc>
          <w:tcPr>
            <w:tcW w:w="1006" w:type="pct"/>
          </w:tcPr>
          <w:p w14:paraId="27162D43" w14:textId="77777777" w:rsidR="00AC0B0E" w:rsidRDefault="00AC0B0E" w:rsidP="00AC0B0E">
            <w:pPr>
              <w:rPr>
                <w:sz w:val="18"/>
                <w:szCs w:val="18"/>
              </w:rPr>
            </w:pPr>
            <w:r w:rsidRPr="005C26F7">
              <w:rPr>
                <w:sz w:val="18"/>
                <w:szCs w:val="18"/>
              </w:rPr>
              <w:t xml:space="preserve">Учетный номер объекта в графе </w:t>
            </w:r>
            <w:r>
              <w:rPr>
                <w:sz w:val="18"/>
                <w:szCs w:val="18"/>
              </w:rPr>
              <w:t>5</w:t>
            </w:r>
            <w:r w:rsidRPr="005C26F7">
              <w:rPr>
                <w:sz w:val="18"/>
                <w:szCs w:val="18"/>
              </w:rPr>
              <w:t xml:space="preserve"> не уникальный – </w:t>
            </w:r>
            <w:r>
              <w:rPr>
                <w:sz w:val="18"/>
                <w:szCs w:val="18"/>
              </w:rPr>
              <w:t>не</w:t>
            </w:r>
            <w:r w:rsidRPr="005C26F7">
              <w:rPr>
                <w:sz w:val="18"/>
                <w:szCs w:val="18"/>
              </w:rPr>
              <w:t>допустимо</w:t>
            </w:r>
          </w:p>
        </w:tc>
        <w:tc>
          <w:tcPr>
            <w:tcW w:w="382" w:type="pct"/>
          </w:tcPr>
          <w:p w14:paraId="18D320A2" w14:textId="77777777" w:rsidR="00AC0B0E" w:rsidRPr="005C26F7" w:rsidRDefault="00AC0B0E" w:rsidP="00AC0B0E">
            <w:pPr>
              <w:rPr>
                <w:sz w:val="18"/>
                <w:szCs w:val="18"/>
              </w:rPr>
            </w:pPr>
            <w:r>
              <w:rPr>
                <w:sz w:val="18"/>
                <w:szCs w:val="18"/>
              </w:rPr>
              <w:t>Б</w:t>
            </w:r>
          </w:p>
        </w:tc>
      </w:tr>
      <w:tr w:rsidR="00AC0B0E" w:rsidRPr="00B92096" w14:paraId="5A84FF41" w14:textId="77777777" w:rsidTr="00AC0B0E">
        <w:tc>
          <w:tcPr>
            <w:tcW w:w="277" w:type="pct"/>
            <w:tcBorders>
              <w:top w:val="single" w:sz="4" w:space="0" w:color="auto"/>
              <w:left w:val="single" w:sz="4" w:space="0" w:color="auto"/>
              <w:bottom w:val="single" w:sz="4" w:space="0" w:color="auto"/>
              <w:right w:val="single" w:sz="4" w:space="0" w:color="auto"/>
            </w:tcBorders>
          </w:tcPr>
          <w:p w14:paraId="3460F3A6" w14:textId="77777777" w:rsidR="00AC0B0E" w:rsidRDefault="00AC0B0E" w:rsidP="00AC0B0E">
            <w:pPr>
              <w:rPr>
                <w:sz w:val="18"/>
                <w:szCs w:val="18"/>
              </w:rPr>
            </w:pPr>
            <w:r w:rsidRPr="005C26F7">
              <w:rPr>
                <w:sz w:val="18"/>
                <w:szCs w:val="18"/>
              </w:rPr>
              <w:t>1</w:t>
            </w:r>
            <w:r>
              <w:rPr>
                <w:sz w:val="18"/>
                <w:szCs w:val="18"/>
              </w:rPr>
              <w:t>6.1(РБС_АУБУ, ГРБС)</w:t>
            </w:r>
          </w:p>
        </w:tc>
        <w:tc>
          <w:tcPr>
            <w:tcW w:w="435" w:type="pct"/>
            <w:tcBorders>
              <w:top w:val="single" w:sz="4" w:space="0" w:color="auto"/>
              <w:left w:val="single" w:sz="4" w:space="0" w:color="auto"/>
              <w:bottom w:val="single" w:sz="4" w:space="0" w:color="auto"/>
              <w:right w:val="single" w:sz="4" w:space="0" w:color="auto"/>
            </w:tcBorders>
          </w:tcPr>
          <w:p w14:paraId="06700040" w14:textId="77777777" w:rsidR="00AC0B0E" w:rsidRDefault="00AC0B0E" w:rsidP="00AC0B0E">
            <w:pPr>
              <w:rPr>
                <w:sz w:val="18"/>
                <w:szCs w:val="18"/>
              </w:rPr>
            </w:pPr>
            <w:r w:rsidRPr="005C26F7">
              <w:rPr>
                <w:sz w:val="18"/>
                <w:szCs w:val="18"/>
              </w:rPr>
              <w:t>*</w:t>
            </w:r>
          </w:p>
        </w:tc>
        <w:tc>
          <w:tcPr>
            <w:tcW w:w="729" w:type="pct"/>
            <w:tcBorders>
              <w:top w:val="single" w:sz="4" w:space="0" w:color="auto"/>
              <w:left w:val="single" w:sz="4" w:space="0" w:color="auto"/>
              <w:bottom w:val="single" w:sz="4" w:space="0" w:color="auto"/>
              <w:right w:val="single" w:sz="4" w:space="0" w:color="auto"/>
            </w:tcBorders>
          </w:tcPr>
          <w:p w14:paraId="11C63BAB" w14:textId="77777777" w:rsidR="00AC0B0E" w:rsidRDefault="00AC0B0E" w:rsidP="00AC0B0E">
            <w:pPr>
              <w:jc w:val="center"/>
              <w:rPr>
                <w:sz w:val="18"/>
                <w:szCs w:val="18"/>
              </w:rPr>
            </w:pPr>
            <w:r>
              <w:rPr>
                <w:sz w:val="18"/>
                <w:szCs w:val="18"/>
              </w:rPr>
              <w:t>2+5</w:t>
            </w:r>
          </w:p>
        </w:tc>
        <w:tc>
          <w:tcPr>
            <w:tcW w:w="794" w:type="pct"/>
            <w:tcBorders>
              <w:top w:val="single" w:sz="4" w:space="0" w:color="auto"/>
              <w:left w:val="single" w:sz="4" w:space="0" w:color="auto"/>
              <w:bottom w:val="single" w:sz="4" w:space="0" w:color="auto"/>
              <w:right w:val="single" w:sz="4" w:space="0" w:color="auto"/>
            </w:tcBorders>
          </w:tcPr>
          <w:p w14:paraId="7CEBCD3C" w14:textId="0F19C383" w:rsidR="00AC0B0E" w:rsidRDefault="00AC0B0E" w:rsidP="00AC0B0E">
            <w:pPr>
              <w:rPr>
                <w:sz w:val="18"/>
                <w:szCs w:val="18"/>
              </w:rPr>
            </w:pPr>
            <w:r w:rsidRPr="005C26F7">
              <w:rPr>
                <w:sz w:val="18"/>
                <w:szCs w:val="18"/>
              </w:rPr>
              <w:t>=</w:t>
            </w:r>
            <w:r w:rsidRPr="00AC0B0E">
              <w:rPr>
                <w:sz w:val="18"/>
                <w:szCs w:val="18"/>
              </w:rPr>
              <w:t>Уникальный учетный номер объекта</w:t>
            </w:r>
          </w:p>
        </w:tc>
        <w:tc>
          <w:tcPr>
            <w:tcW w:w="1087" w:type="pct"/>
            <w:tcBorders>
              <w:top w:val="single" w:sz="4" w:space="0" w:color="auto"/>
              <w:left w:val="single" w:sz="4" w:space="0" w:color="auto"/>
              <w:bottom w:val="single" w:sz="4" w:space="0" w:color="auto"/>
              <w:right w:val="single" w:sz="4" w:space="0" w:color="auto"/>
            </w:tcBorders>
          </w:tcPr>
          <w:p w14:paraId="7D2D66E3" w14:textId="2F491E3C" w:rsidR="00AC0B0E" w:rsidRDefault="00AC0B0E" w:rsidP="00AC0B0E">
            <w:pPr>
              <w:rPr>
                <w:sz w:val="18"/>
                <w:szCs w:val="18"/>
              </w:rPr>
            </w:pPr>
          </w:p>
        </w:tc>
        <w:tc>
          <w:tcPr>
            <w:tcW w:w="289" w:type="pct"/>
            <w:tcBorders>
              <w:top w:val="single" w:sz="4" w:space="0" w:color="auto"/>
              <w:left w:val="single" w:sz="4" w:space="0" w:color="auto"/>
              <w:bottom w:val="single" w:sz="4" w:space="0" w:color="auto"/>
              <w:right w:val="single" w:sz="4" w:space="0" w:color="auto"/>
            </w:tcBorders>
          </w:tcPr>
          <w:p w14:paraId="51D1087A" w14:textId="77777777" w:rsidR="00AC0B0E" w:rsidRDefault="00AC0B0E" w:rsidP="00AC0B0E">
            <w:pPr>
              <w:rPr>
                <w:sz w:val="18"/>
                <w:szCs w:val="18"/>
              </w:rPr>
            </w:pPr>
          </w:p>
        </w:tc>
        <w:tc>
          <w:tcPr>
            <w:tcW w:w="1006" w:type="pct"/>
            <w:tcBorders>
              <w:top w:val="single" w:sz="4" w:space="0" w:color="auto"/>
              <w:left w:val="single" w:sz="4" w:space="0" w:color="auto"/>
              <w:bottom w:val="single" w:sz="4" w:space="0" w:color="auto"/>
              <w:right w:val="single" w:sz="4" w:space="0" w:color="auto"/>
            </w:tcBorders>
          </w:tcPr>
          <w:p w14:paraId="5B3F0D74" w14:textId="77777777" w:rsidR="00AC0B0E" w:rsidRDefault="00AC0B0E" w:rsidP="00AC0B0E">
            <w:pPr>
              <w:rPr>
                <w:sz w:val="18"/>
                <w:szCs w:val="18"/>
              </w:rPr>
            </w:pPr>
            <w:r w:rsidRPr="005C26F7">
              <w:rPr>
                <w:sz w:val="18"/>
                <w:szCs w:val="18"/>
              </w:rPr>
              <w:t xml:space="preserve">Учетный номер объекта в </w:t>
            </w:r>
            <w:r>
              <w:rPr>
                <w:sz w:val="18"/>
                <w:szCs w:val="18"/>
              </w:rPr>
              <w:t xml:space="preserve">связке </w:t>
            </w:r>
            <w:r w:rsidRPr="005C26F7">
              <w:rPr>
                <w:sz w:val="18"/>
                <w:szCs w:val="18"/>
              </w:rPr>
              <w:t xml:space="preserve">граф </w:t>
            </w:r>
            <w:r>
              <w:rPr>
                <w:sz w:val="18"/>
                <w:szCs w:val="18"/>
              </w:rPr>
              <w:t>2 и 5</w:t>
            </w:r>
            <w:r w:rsidRPr="005C26F7">
              <w:rPr>
                <w:sz w:val="18"/>
                <w:szCs w:val="18"/>
              </w:rPr>
              <w:t xml:space="preserve"> не уникальный – </w:t>
            </w:r>
            <w:r>
              <w:rPr>
                <w:sz w:val="18"/>
                <w:szCs w:val="18"/>
              </w:rPr>
              <w:t>не</w:t>
            </w:r>
            <w:r w:rsidRPr="005C26F7">
              <w:rPr>
                <w:sz w:val="18"/>
                <w:szCs w:val="18"/>
              </w:rPr>
              <w:t>допустимо</w:t>
            </w:r>
          </w:p>
        </w:tc>
        <w:tc>
          <w:tcPr>
            <w:tcW w:w="382" w:type="pct"/>
            <w:tcBorders>
              <w:top w:val="single" w:sz="4" w:space="0" w:color="auto"/>
              <w:left w:val="single" w:sz="4" w:space="0" w:color="auto"/>
              <w:bottom w:val="single" w:sz="4" w:space="0" w:color="auto"/>
              <w:right w:val="single" w:sz="4" w:space="0" w:color="auto"/>
            </w:tcBorders>
          </w:tcPr>
          <w:p w14:paraId="1CF412E1" w14:textId="77777777" w:rsidR="00AC0B0E" w:rsidRPr="005C26F7" w:rsidRDefault="00AC0B0E" w:rsidP="00AC0B0E">
            <w:pPr>
              <w:rPr>
                <w:sz w:val="18"/>
                <w:szCs w:val="18"/>
              </w:rPr>
            </w:pPr>
            <w:r>
              <w:rPr>
                <w:sz w:val="18"/>
                <w:szCs w:val="18"/>
              </w:rPr>
              <w:t>Б</w:t>
            </w:r>
          </w:p>
        </w:tc>
      </w:tr>
      <w:tr w:rsidR="00AC0B0E" w:rsidRPr="00B92096" w14:paraId="494CC03D" w14:textId="77777777" w:rsidTr="00AC0B0E">
        <w:tc>
          <w:tcPr>
            <w:tcW w:w="277" w:type="pct"/>
          </w:tcPr>
          <w:p w14:paraId="3B413F53" w14:textId="77777777" w:rsidR="00AC0B0E" w:rsidRDefault="00AC0B0E" w:rsidP="00AC0B0E">
            <w:pPr>
              <w:spacing w:line="360" w:lineRule="auto"/>
              <w:rPr>
                <w:sz w:val="18"/>
                <w:szCs w:val="18"/>
              </w:rPr>
            </w:pPr>
            <w:r w:rsidRPr="005C26F7">
              <w:rPr>
                <w:sz w:val="18"/>
                <w:szCs w:val="18"/>
              </w:rPr>
              <w:t>1</w:t>
            </w:r>
            <w:r>
              <w:rPr>
                <w:sz w:val="18"/>
                <w:szCs w:val="18"/>
              </w:rPr>
              <w:t>7</w:t>
            </w:r>
          </w:p>
        </w:tc>
        <w:tc>
          <w:tcPr>
            <w:tcW w:w="435" w:type="pct"/>
          </w:tcPr>
          <w:p w14:paraId="51271D68" w14:textId="77777777" w:rsidR="00AC0B0E" w:rsidRDefault="00AC0B0E" w:rsidP="00AC0B0E">
            <w:pPr>
              <w:rPr>
                <w:sz w:val="18"/>
                <w:szCs w:val="18"/>
              </w:rPr>
            </w:pPr>
            <w:r w:rsidRPr="005C26F7">
              <w:rPr>
                <w:sz w:val="18"/>
                <w:szCs w:val="18"/>
              </w:rPr>
              <w:t>*</w:t>
            </w:r>
          </w:p>
        </w:tc>
        <w:tc>
          <w:tcPr>
            <w:tcW w:w="729" w:type="pct"/>
          </w:tcPr>
          <w:p w14:paraId="649FF8D8" w14:textId="77777777" w:rsidR="00AC0B0E" w:rsidRDefault="00AC0B0E" w:rsidP="00AC0B0E">
            <w:pPr>
              <w:jc w:val="center"/>
              <w:rPr>
                <w:sz w:val="18"/>
                <w:szCs w:val="18"/>
              </w:rPr>
            </w:pPr>
            <w:r>
              <w:rPr>
                <w:sz w:val="18"/>
                <w:szCs w:val="18"/>
              </w:rPr>
              <w:t>5</w:t>
            </w:r>
          </w:p>
        </w:tc>
        <w:tc>
          <w:tcPr>
            <w:tcW w:w="794" w:type="pct"/>
          </w:tcPr>
          <w:p w14:paraId="681A5D0B" w14:textId="4EC4D2CB" w:rsidR="00AC0B0E" w:rsidRDefault="00AC0B0E" w:rsidP="00AC0B0E">
            <w:pPr>
              <w:rPr>
                <w:sz w:val="18"/>
                <w:szCs w:val="18"/>
              </w:rPr>
            </w:pPr>
            <w:r w:rsidRPr="005C26F7">
              <w:rPr>
                <w:sz w:val="18"/>
                <w:szCs w:val="18"/>
              </w:rPr>
              <w:t>=</w:t>
            </w:r>
            <w:r w:rsidRPr="00AC0B0E">
              <w:rPr>
                <w:sz w:val="18"/>
                <w:szCs w:val="18"/>
              </w:rPr>
              <w:t>ХХХ*************************, где ХХХ код данного ГРБС</w:t>
            </w:r>
            <w:ins w:id="399" w:author="Зайцев Павел Борисович" w:date="2025-12-26T17:40:00Z">
              <w:r w:rsidR="00887F1F">
                <w:rPr>
                  <w:sz w:val="18"/>
                  <w:szCs w:val="18"/>
                </w:rPr>
                <w:t xml:space="preserve">, ХХХ </w:t>
              </w:r>
              <w:r w:rsidR="00887F1F" w:rsidRPr="00183087">
                <w:rPr>
                  <w:sz w:val="18"/>
                  <w:szCs w:val="18"/>
                </w:rPr>
                <w:t>&lt;&gt;</w:t>
              </w:r>
              <w:r w:rsidR="00887F1F">
                <w:rPr>
                  <w:sz w:val="18"/>
                  <w:szCs w:val="18"/>
                </w:rPr>
                <w:t xml:space="preserve"> 000</w:t>
              </w:r>
            </w:ins>
          </w:p>
        </w:tc>
        <w:tc>
          <w:tcPr>
            <w:tcW w:w="1087" w:type="pct"/>
          </w:tcPr>
          <w:p w14:paraId="56706262" w14:textId="6BF7C52F" w:rsidR="00AC0B0E" w:rsidRDefault="00AC0B0E" w:rsidP="00AC0B0E">
            <w:pPr>
              <w:rPr>
                <w:sz w:val="18"/>
                <w:szCs w:val="18"/>
              </w:rPr>
            </w:pPr>
          </w:p>
        </w:tc>
        <w:tc>
          <w:tcPr>
            <w:tcW w:w="289" w:type="pct"/>
          </w:tcPr>
          <w:p w14:paraId="307B3F51" w14:textId="77777777" w:rsidR="00AC0B0E" w:rsidRDefault="00AC0B0E" w:rsidP="00AC0B0E">
            <w:pPr>
              <w:rPr>
                <w:sz w:val="18"/>
                <w:szCs w:val="18"/>
              </w:rPr>
            </w:pPr>
          </w:p>
        </w:tc>
        <w:tc>
          <w:tcPr>
            <w:tcW w:w="1006" w:type="pct"/>
          </w:tcPr>
          <w:p w14:paraId="0338C79E" w14:textId="77777777" w:rsidR="00AC0B0E" w:rsidRDefault="00AC0B0E" w:rsidP="00AC0B0E">
            <w:pPr>
              <w:rPr>
                <w:sz w:val="18"/>
                <w:szCs w:val="18"/>
              </w:rPr>
            </w:pPr>
            <w:r w:rsidRPr="005C26F7">
              <w:rPr>
                <w:sz w:val="18"/>
                <w:szCs w:val="18"/>
              </w:rPr>
              <w:t xml:space="preserve">Учетный номер объекта в графе </w:t>
            </w:r>
            <w:r>
              <w:rPr>
                <w:sz w:val="18"/>
                <w:szCs w:val="18"/>
              </w:rPr>
              <w:t>5</w:t>
            </w:r>
            <w:r w:rsidRPr="005C26F7">
              <w:rPr>
                <w:sz w:val="18"/>
                <w:szCs w:val="18"/>
              </w:rPr>
              <w:t xml:space="preserve"> не соответствует коду ГРБС - недопустимо</w:t>
            </w:r>
          </w:p>
        </w:tc>
        <w:tc>
          <w:tcPr>
            <w:tcW w:w="382" w:type="pct"/>
          </w:tcPr>
          <w:p w14:paraId="344EACED" w14:textId="77777777" w:rsidR="00AC0B0E" w:rsidRPr="005C26F7" w:rsidRDefault="00AC0B0E" w:rsidP="00AC0B0E">
            <w:pPr>
              <w:rPr>
                <w:sz w:val="18"/>
                <w:szCs w:val="18"/>
              </w:rPr>
            </w:pPr>
            <w:r>
              <w:rPr>
                <w:sz w:val="18"/>
                <w:szCs w:val="18"/>
              </w:rPr>
              <w:t>Б</w:t>
            </w:r>
          </w:p>
        </w:tc>
      </w:tr>
      <w:tr w:rsidR="00AC0B0E" w:rsidRPr="00B92096" w14:paraId="7BC809FA" w14:textId="77777777" w:rsidTr="00AC0B0E">
        <w:tc>
          <w:tcPr>
            <w:tcW w:w="277" w:type="pct"/>
          </w:tcPr>
          <w:p w14:paraId="2077C139" w14:textId="77777777" w:rsidR="00AC0B0E" w:rsidRPr="005C26F7" w:rsidRDefault="00AC0B0E" w:rsidP="00AC0B0E">
            <w:pPr>
              <w:spacing w:line="360" w:lineRule="auto"/>
              <w:rPr>
                <w:sz w:val="18"/>
                <w:szCs w:val="18"/>
              </w:rPr>
            </w:pPr>
            <w:r>
              <w:rPr>
                <w:sz w:val="18"/>
                <w:szCs w:val="18"/>
              </w:rPr>
              <w:t>17.1</w:t>
            </w:r>
          </w:p>
        </w:tc>
        <w:tc>
          <w:tcPr>
            <w:tcW w:w="435" w:type="pct"/>
          </w:tcPr>
          <w:p w14:paraId="2D3C721D" w14:textId="77777777" w:rsidR="00AC0B0E" w:rsidRPr="005C26F7" w:rsidDel="00077DEB" w:rsidRDefault="00AC0B0E" w:rsidP="00AC0B0E">
            <w:pPr>
              <w:rPr>
                <w:sz w:val="18"/>
                <w:szCs w:val="18"/>
              </w:rPr>
            </w:pPr>
            <w:r>
              <w:rPr>
                <w:sz w:val="18"/>
                <w:szCs w:val="18"/>
              </w:rPr>
              <w:t>*</w:t>
            </w:r>
          </w:p>
        </w:tc>
        <w:tc>
          <w:tcPr>
            <w:tcW w:w="729" w:type="pct"/>
          </w:tcPr>
          <w:p w14:paraId="02F2842D" w14:textId="77777777" w:rsidR="00AC0B0E" w:rsidRPr="005C26F7" w:rsidDel="00433C4B" w:rsidRDefault="00AC0B0E" w:rsidP="00AC0B0E">
            <w:pPr>
              <w:jc w:val="center"/>
              <w:rPr>
                <w:sz w:val="18"/>
                <w:szCs w:val="18"/>
              </w:rPr>
            </w:pPr>
            <w:r>
              <w:rPr>
                <w:sz w:val="18"/>
                <w:szCs w:val="18"/>
              </w:rPr>
              <w:t>6 по кодам,</w:t>
            </w:r>
            <w:r>
              <w:t xml:space="preserve"> </w:t>
            </w:r>
            <w:r w:rsidRPr="00E373EE">
              <w:rPr>
                <w:sz w:val="18"/>
                <w:szCs w:val="18"/>
              </w:rPr>
              <w:t>отличны</w:t>
            </w:r>
            <w:r>
              <w:rPr>
                <w:sz w:val="18"/>
                <w:szCs w:val="18"/>
              </w:rPr>
              <w:t>м</w:t>
            </w:r>
            <w:r w:rsidRPr="00E373EE">
              <w:rPr>
                <w:sz w:val="18"/>
                <w:szCs w:val="18"/>
              </w:rPr>
              <w:t xml:space="preserve"> от 0000000000000000000000000000</w:t>
            </w:r>
            <w:r>
              <w:rPr>
                <w:sz w:val="18"/>
                <w:szCs w:val="18"/>
              </w:rPr>
              <w:t xml:space="preserve"> </w:t>
            </w:r>
          </w:p>
        </w:tc>
        <w:tc>
          <w:tcPr>
            <w:tcW w:w="794" w:type="pct"/>
          </w:tcPr>
          <w:p w14:paraId="2CC56A52" w14:textId="41017EF7" w:rsidR="00AC0B0E" w:rsidRPr="00AC0B0E" w:rsidRDefault="00AC0B0E" w:rsidP="00AC0B0E">
            <w:pPr>
              <w:rPr>
                <w:sz w:val="18"/>
                <w:szCs w:val="18"/>
                <w:lang w:val="en-US"/>
              </w:rPr>
            </w:pPr>
            <w:r>
              <w:rPr>
                <w:sz w:val="18"/>
                <w:szCs w:val="18"/>
                <w:lang w:val="en-US"/>
              </w:rPr>
              <w:t xml:space="preserve">&lt;&gt; </w:t>
            </w:r>
            <w:r w:rsidRPr="00AC0B0E">
              <w:rPr>
                <w:sz w:val="18"/>
                <w:szCs w:val="18"/>
                <w:lang w:val="en-US"/>
              </w:rPr>
              <w:t>***********************XXXX*, где ХХХХ = 0000</w:t>
            </w:r>
          </w:p>
        </w:tc>
        <w:tc>
          <w:tcPr>
            <w:tcW w:w="1087" w:type="pct"/>
          </w:tcPr>
          <w:p w14:paraId="2C8C9992" w14:textId="622D01C4" w:rsidR="00AC0B0E" w:rsidRPr="00FE3D1A" w:rsidRDefault="00AC0B0E" w:rsidP="00AC0B0E">
            <w:pPr>
              <w:rPr>
                <w:sz w:val="18"/>
                <w:szCs w:val="18"/>
              </w:rPr>
            </w:pPr>
          </w:p>
        </w:tc>
        <w:tc>
          <w:tcPr>
            <w:tcW w:w="289" w:type="pct"/>
          </w:tcPr>
          <w:p w14:paraId="28EC2EFC" w14:textId="77777777" w:rsidR="00AC0B0E" w:rsidRDefault="00AC0B0E" w:rsidP="00AC0B0E">
            <w:pPr>
              <w:rPr>
                <w:sz w:val="18"/>
                <w:szCs w:val="18"/>
              </w:rPr>
            </w:pPr>
          </w:p>
        </w:tc>
        <w:tc>
          <w:tcPr>
            <w:tcW w:w="1006" w:type="pct"/>
          </w:tcPr>
          <w:p w14:paraId="07D35530" w14:textId="77777777" w:rsidR="00AC0B0E" w:rsidRPr="005C26F7" w:rsidRDefault="00AC0B0E" w:rsidP="00AC0B0E">
            <w:pPr>
              <w:rPr>
                <w:sz w:val="18"/>
                <w:szCs w:val="18"/>
              </w:rPr>
            </w:pPr>
            <w:r w:rsidRPr="005C26F7">
              <w:rPr>
                <w:sz w:val="18"/>
                <w:szCs w:val="18"/>
              </w:rPr>
              <w:t xml:space="preserve">Учетный номер объекта в графе </w:t>
            </w:r>
            <w:r>
              <w:rPr>
                <w:sz w:val="18"/>
                <w:szCs w:val="18"/>
              </w:rPr>
              <w:t>6</w:t>
            </w:r>
            <w:r w:rsidRPr="005C26F7">
              <w:rPr>
                <w:sz w:val="18"/>
                <w:szCs w:val="18"/>
              </w:rPr>
              <w:t xml:space="preserve"> не соответствует </w:t>
            </w:r>
            <w:r>
              <w:rPr>
                <w:sz w:val="18"/>
                <w:szCs w:val="18"/>
              </w:rPr>
              <w:t>структуре –</w:t>
            </w:r>
            <w:r w:rsidRPr="005C26F7">
              <w:rPr>
                <w:sz w:val="18"/>
                <w:szCs w:val="18"/>
              </w:rPr>
              <w:t xml:space="preserve"> недопустимо</w:t>
            </w:r>
          </w:p>
        </w:tc>
        <w:tc>
          <w:tcPr>
            <w:tcW w:w="382" w:type="pct"/>
          </w:tcPr>
          <w:p w14:paraId="5177CB88" w14:textId="77777777" w:rsidR="00AC0B0E" w:rsidRPr="005C26F7" w:rsidRDefault="00AC0B0E" w:rsidP="00AC0B0E">
            <w:pPr>
              <w:rPr>
                <w:sz w:val="18"/>
                <w:szCs w:val="18"/>
              </w:rPr>
            </w:pPr>
            <w:r>
              <w:rPr>
                <w:sz w:val="18"/>
                <w:szCs w:val="18"/>
              </w:rPr>
              <w:t>Б</w:t>
            </w:r>
          </w:p>
        </w:tc>
      </w:tr>
      <w:tr w:rsidR="00AC0B0E" w:rsidRPr="00B92096" w14:paraId="17469E40" w14:textId="77777777" w:rsidTr="00AC0B0E">
        <w:tc>
          <w:tcPr>
            <w:tcW w:w="277" w:type="pct"/>
          </w:tcPr>
          <w:p w14:paraId="4433B966" w14:textId="77777777" w:rsidR="00AC0B0E" w:rsidRPr="005C26F7" w:rsidRDefault="00AC0B0E" w:rsidP="00AC0B0E">
            <w:pPr>
              <w:spacing w:line="360" w:lineRule="auto"/>
              <w:rPr>
                <w:sz w:val="18"/>
                <w:szCs w:val="18"/>
              </w:rPr>
            </w:pPr>
            <w:r>
              <w:rPr>
                <w:sz w:val="18"/>
                <w:szCs w:val="18"/>
              </w:rPr>
              <w:t>17.2 **</w:t>
            </w:r>
          </w:p>
        </w:tc>
        <w:tc>
          <w:tcPr>
            <w:tcW w:w="435" w:type="pct"/>
          </w:tcPr>
          <w:p w14:paraId="0F5C6862" w14:textId="77777777" w:rsidR="00AC0B0E" w:rsidRPr="005C26F7" w:rsidDel="00077DEB" w:rsidRDefault="00AC0B0E" w:rsidP="00AC0B0E">
            <w:pPr>
              <w:rPr>
                <w:sz w:val="18"/>
                <w:szCs w:val="18"/>
              </w:rPr>
            </w:pPr>
            <w:r>
              <w:rPr>
                <w:sz w:val="18"/>
                <w:szCs w:val="18"/>
              </w:rPr>
              <w:t>*</w:t>
            </w:r>
          </w:p>
        </w:tc>
        <w:tc>
          <w:tcPr>
            <w:tcW w:w="729" w:type="pct"/>
          </w:tcPr>
          <w:p w14:paraId="671D2169" w14:textId="77777777" w:rsidR="00AC0B0E" w:rsidRPr="005C26F7" w:rsidDel="00433C4B" w:rsidRDefault="00AC0B0E" w:rsidP="00AC0B0E">
            <w:pPr>
              <w:jc w:val="center"/>
              <w:rPr>
                <w:sz w:val="18"/>
                <w:szCs w:val="18"/>
              </w:rPr>
            </w:pPr>
            <w:r>
              <w:rPr>
                <w:sz w:val="18"/>
                <w:szCs w:val="18"/>
              </w:rPr>
              <w:t>6 по кодам,</w:t>
            </w:r>
            <w:r>
              <w:t xml:space="preserve"> </w:t>
            </w:r>
            <w:r w:rsidRPr="00E373EE">
              <w:rPr>
                <w:sz w:val="18"/>
                <w:szCs w:val="18"/>
              </w:rPr>
              <w:t>отличны</w:t>
            </w:r>
            <w:r>
              <w:rPr>
                <w:sz w:val="18"/>
                <w:szCs w:val="18"/>
              </w:rPr>
              <w:t>м</w:t>
            </w:r>
            <w:r w:rsidRPr="00E373EE">
              <w:rPr>
                <w:sz w:val="18"/>
                <w:szCs w:val="18"/>
              </w:rPr>
              <w:t xml:space="preserve"> от 0000000000000000000000000000</w:t>
            </w:r>
          </w:p>
        </w:tc>
        <w:tc>
          <w:tcPr>
            <w:tcW w:w="794" w:type="pct"/>
          </w:tcPr>
          <w:p w14:paraId="6397A09E" w14:textId="011EB644" w:rsidR="00AC0B0E" w:rsidRPr="005C26F7" w:rsidRDefault="00AC0B0E" w:rsidP="00AC0B0E">
            <w:pPr>
              <w:rPr>
                <w:sz w:val="18"/>
                <w:szCs w:val="18"/>
              </w:rPr>
            </w:pPr>
            <w:r>
              <w:rPr>
                <w:sz w:val="18"/>
                <w:szCs w:val="18"/>
                <w:lang w:val="en-US"/>
              </w:rPr>
              <w:t xml:space="preserve">= </w:t>
            </w:r>
            <w:r w:rsidRPr="0099609F">
              <w:rPr>
                <w:sz w:val="18"/>
                <w:szCs w:val="18"/>
              </w:rPr>
              <w:t>***********************</w:t>
            </w:r>
            <w:r>
              <w:rPr>
                <w:sz w:val="18"/>
                <w:szCs w:val="18"/>
              </w:rPr>
              <w:t>****Х, где Х = 1</w:t>
            </w:r>
            <w:r w:rsidR="00FF7C94">
              <w:rPr>
                <w:sz w:val="18"/>
                <w:szCs w:val="18"/>
              </w:rPr>
              <w:t>, 2</w:t>
            </w:r>
            <w:r>
              <w:rPr>
                <w:sz w:val="18"/>
                <w:szCs w:val="18"/>
              </w:rPr>
              <w:t xml:space="preserve"> </w:t>
            </w:r>
          </w:p>
        </w:tc>
        <w:tc>
          <w:tcPr>
            <w:tcW w:w="1087" w:type="pct"/>
          </w:tcPr>
          <w:p w14:paraId="4AF9C7AE" w14:textId="48B909AB" w:rsidR="00AC0B0E" w:rsidRPr="005C26F7" w:rsidRDefault="00AC0B0E" w:rsidP="00AC0B0E">
            <w:pPr>
              <w:rPr>
                <w:sz w:val="18"/>
                <w:szCs w:val="18"/>
              </w:rPr>
            </w:pPr>
          </w:p>
        </w:tc>
        <w:tc>
          <w:tcPr>
            <w:tcW w:w="289" w:type="pct"/>
          </w:tcPr>
          <w:p w14:paraId="6B6E48D5" w14:textId="77777777" w:rsidR="00AC0B0E" w:rsidRDefault="00AC0B0E" w:rsidP="00AC0B0E">
            <w:pPr>
              <w:rPr>
                <w:sz w:val="18"/>
                <w:szCs w:val="18"/>
              </w:rPr>
            </w:pPr>
          </w:p>
        </w:tc>
        <w:tc>
          <w:tcPr>
            <w:tcW w:w="1006" w:type="pct"/>
          </w:tcPr>
          <w:p w14:paraId="00ECFF6E" w14:textId="1C3095E0" w:rsidR="00AC0B0E" w:rsidRDefault="00AC0B0E" w:rsidP="00AC0B0E">
            <w:pPr>
              <w:rPr>
                <w:sz w:val="18"/>
                <w:szCs w:val="18"/>
              </w:rPr>
            </w:pPr>
            <w:r w:rsidRPr="005C26F7">
              <w:rPr>
                <w:sz w:val="18"/>
                <w:szCs w:val="18"/>
              </w:rPr>
              <w:t xml:space="preserve">Учетный номер объекта в графе </w:t>
            </w:r>
            <w:r>
              <w:rPr>
                <w:sz w:val="18"/>
                <w:szCs w:val="18"/>
              </w:rPr>
              <w:t>6</w:t>
            </w:r>
            <w:r w:rsidRPr="005C26F7">
              <w:rPr>
                <w:sz w:val="18"/>
                <w:szCs w:val="18"/>
              </w:rPr>
              <w:t xml:space="preserve"> не соответствует </w:t>
            </w:r>
            <w:r w:rsidRPr="0099609F">
              <w:rPr>
                <w:sz w:val="18"/>
                <w:szCs w:val="18"/>
              </w:rPr>
              <w:t>контур</w:t>
            </w:r>
            <w:r>
              <w:rPr>
                <w:sz w:val="18"/>
                <w:szCs w:val="18"/>
              </w:rPr>
              <w:t>у</w:t>
            </w:r>
            <w:r w:rsidRPr="0099609F">
              <w:rPr>
                <w:sz w:val="18"/>
                <w:szCs w:val="18"/>
              </w:rPr>
              <w:t xml:space="preserve"> идентификации сведений об объекте</w:t>
            </w:r>
            <w:r w:rsidRPr="005C26F7">
              <w:rPr>
                <w:sz w:val="18"/>
                <w:szCs w:val="18"/>
              </w:rPr>
              <w:t xml:space="preserve"> </w:t>
            </w:r>
            <w:r w:rsidR="00DC21AB">
              <w:rPr>
                <w:sz w:val="18"/>
                <w:szCs w:val="18"/>
              </w:rPr>
              <w:t>–</w:t>
            </w:r>
            <w:r w:rsidRPr="005C26F7">
              <w:rPr>
                <w:sz w:val="18"/>
                <w:szCs w:val="18"/>
              </w:rPr>
              <w:t xml:space="preserve"> недопустимо</w:t>
            </w:r>
            <w:r>
              <w:rPr>
                <w:sz w:val="18"/>
                <w:szCs w:val="18"/>
              </w:rPr>
              <w:t xml:space="preserve"> </w:t>
            </w:r>
          </w:p>
          <w:p w14:paraId="1F0FCFBE" w14:textId="77777777" w:rsidR="00AC0B0E" w:rsidRPr="005C26F7" w:rsidRDefault="00AC0B0E" w:rsidP="00AC0B0E">
            <w:pPr>
              <w:rPr>
                <w:sz w:val="18"/>
                <w:szCs w:val="18"/>
              </w:rPr>
            </w:pPr>
          </w:p>
        </w:tc>
        <w:tc>
          <w:tcPr>
            <w:tcW w:w="382" w:type="pct"/>
          </w:tcPr>
          <w:p w14:paraId="3CA16904" w14:textId="77777777" w:rsidR="00AC0B0E" w:rsidRPr="005C26F7" w:rsidRDefault="00AC0B0E" w:rsidP="00AC0B0E">
            <w:pPr>
              <w:rPr>
                <w:sz w:val="18"/>
                <w:szCs w:val="18"/>
              </w:rPr>
            </w:pPr>
            <w:r>
              <w:rPr>
                <w:sz w:val="18"/>
                <w:szCs w:val="18"/>
              </w:rPr>
              <w:t>Б</w:t>
            </w:r>
          </w:p>
        </w:tc>
      </w:tr>
      <w:tr w:rsidR="00AC0B0E" w:rsidRPr="00B92096" w14:paraId="620D8382" w14:textId="77777777" w:rsidTr="00AC0B0E">
        <w:tc>
          <w:tcPr>
            <w:tcW w:w="277" w:type="pct"/>
          </w:tcPr>
          <w:p w14:paraId="0B31CCAD" w14:textId="77777777" w:rsidR="00AC0B0E" w:rsidRPr="00651D83" w:rsidRDefault="00AC0B0E" w:rsidP="00AC0B0E">
            <w:pPr>
              <w:spacing w:line="360" w:lineRule="auto"/>
              <w:rPr>
                <w:sz w:val="18"/>
                <w:szCs w:val="18"/>
                <w:lang w:val="en-US"/>
              </w:rPr>
            </w:pPr>
            <w:r>
              <w:rPr>
                <w:sz w:val="18"/>
                <w:szCs w:val="18"/>
                <w:lang w:val="en-US"/>
              </w:rPr>
              <w:t>18</w:t>
            </w:r>
          </w:p>
        </w:tc>
        <w:tc>
          <w:tcPr>
            <w:tcW w:w="435" w:type="pct"/>
          </w:tcPr>
          <w:p w14:paraId="1085D102" w14:textId="77777777" w:rsidR="00AC0B0E" w:rsidRPr="005C26F7" w:rsidRDefault="00AC0B0E" w:rsidP="00AC0B0E">
            <w:pPr>
              <w:rPr>
                <w:sz w:val="18"/>
                <w:szCs w:val="18"/>
              </w:rPr>
            </w:pPr>
            <w:r w:rsidRPr="00A1781D">
              <w:rPr>
                <w:sz w:val="18"/>
                <w:szCs w:val="18"/>
              </w:rPr>
              <w:t>*</w:t>
            </w:r>
          </w:p>
        </w:tc>
        <w:tc>
          <w:tcPr>
            <w:tcW w:w="729" w:type="pct"/>
          </w:tcPr>
          <w:p w14:paraId="78AFEA21" w14:textId="77777777" w:rsidR="00AC0B0E" w:rsidRPr="005C26F7" w:rsidRDefault="00AC0B0E" w:rsidP="00AC0B0E">
            <w:pPr>
              <w:jc w:val="center"/>
              <w:rPr>
                <w:sz w:val="18"/>
                <w:szCs w:val="18"/>
              </w:rPr>
            </w:pPr>
            <w:r w:rsidRPr="00A1781D">
              <w:rPr>
                <w:sz w:val="18"/>
                <w:szCs w:val="18"/>
              </w:rPr>
              <w:t>21</w:t>
            </w:r>
          </w:p>
        </w:tc>
        <w:tc>
          <w:tcPr>
            <w:tcW w:w="794" w:type="pct"/>
          </w:tcPr>
          <w:p w14:paraId="0FB5DADE" w14:textId="77777777" w:rsidR="00AC0B0E" w:rsidRPr="005C26F7" w:rsidRDefault="00AC0B0E" w:rsidP="00AC0B0E">
            <w:pPr>
              <w:rPr>
                <w:sz w:val="18"/>
                <w:szCs w:val="18"/>
              </w:rPr>
            </w:pPr>
            <w:r>
              <w:rPr>
                <w:sz w:val="18"/>
                <w:szCs w:val="18"/>
                <w:lang w:val="en-US"/>
              </w:rPr>
              <w:t>&gt;</w:t>
            </w:r>
            <w:r w:rsidRPr="00A1781D">
              <w:rPr>
                <w:sz w:val="18"/>
                <w:szCs w:val="18"/>
              </w:rPr>
              <w:t>=</w:t>
            </w:r>
          </w:p>
        </w:tc>
        <w:tc>
          <w:tcPr>
            <w:tcW w:w="1087" w:type="pct"/>
          </w:tcPr>
          <w:p w14:paraId="4E9A3942" w14:textId="77777777" w:rsidR="00AC0B0E" w:rsidRPr="005C26F7" w:rsidRDefault="00AC0B0E" w:rsidP="00AC0B0E">
            <w:pPr>
              <w:rPr>
                <w:sz w:val="18"/>
                <w:szCs w:val="18"/>
              </w:rPr>
            </w:pPr>
            <w:r>
              <w:rPr>
                <w:sz w:val="18"/>
                <w:szCs w:val="18"/>
              </w:rPr>
              <w:t>*</w:t>
            </w:r>
          </w:p>
        </w:tc>
        <w:tc>
          <w:tcPr>
            <w:tcW w:w="289" w:type="pct"/>
          </w:tcPr>
          <w:p w14:paraId="0D93852D" w14:textId="77777777" w:rsidR="00AC0B0E" w:rsidRDefault="00AC0B0E" w:rsidP="00AC0B0E">
            <w:pPr>
              <w:rPr>
                <w:sz w:val="18"/>
                <w:szCs w:val="18"/>
              </w:rPr>
            </w:pPr>
            <w:r w:rsidRPr="00A1781D">
              <w:rPr>
                <w:sz w:val="18"/>
                <w:szCs w:val="18"/>
              </w:rPr>
              <w:t>22</w:t>
            </w:r>
          </w:p>
        </w:tc>
        <w:tc>
          <w:tcPr>
            <w:tcW w:w="1006" w:type="pct"/>
          </w:tcPr>
          <w:p w14:paraId="6F68CDE9" w14:textId="77777777" w:rsidR="00AC0B0E" w:rsidRPr="005C26F7" w:rsidRDefault="00AC0B0E" w:rsidP="00AC0B0E">
            <w:pPr>
              <w:rPr>
                <w:sz w:val="18"/>
                <w:szCs w:val="18"/>
              </w:rPr>
            </w:pPr>
            <w:r w:rsidRPr="00A1781D">
              <w:rPr>
                <w:sz w:val="18"/>
                <w:szCs w:val="18"/>
              </w:rPr>
              <w:t xml:space="preserve">Графа 21 </w:t>
            </w:r>
            <w:r>
              <w:rPr>
                <w:sz w:val="18"/>
                <w:szCs w:val="18"/>
              </w:rPr>
              <w:t>меньше</w:t>
            </w:r>
            <w:r w:rsidRPr="00A1781D">
              <w:rPr>
                <w:sz w:val="18"/>
                <w:szCs w:val="18"/>
              </w:rPr>
              <w:t xml:space="preserve"> сумм</w:t>
            </w:r>
            <w:r>
              <w:rPr>
                <w:sz w:val="18"/>
                <w:szCs w:val="18"/>
              </w:rPr>
              <w:t>ы</w:t>
            </w:r>
            <w:r w:rsidRPr="00A1781D">
              <w:rPr>
                <w:sz w:val="18"/>
                <w:szCs w:val="18"/>
              </w:rPr>
              <w:t xml:space="preserve"> графы 22 - недопустимо</w:t>
            </w:r>
          </w:p>
        </w:tc>
        <w:tc>
          <w:tcPr>
            <w:tcW w:w="382" w:type="pct"/>
          </w:tcPr>
          <w:p w14:paraId="22B05730" w14:textId="77777777" w:rsidR="00AC0B0E" w:rsidRPr="00A1781D" w:rsidRDefault="00AC0B0E" w:rsidP="00AC0B0E">
            <w:pPr>
              <w:rPr>
                <w:sz w:val="18"/>
                <w:szCs w:val="18"/>
              </w:rPr>
            </w:pPr>
            <w:r>
              <w:rPr>
                <w:sz w:val="18"/>
                <w:szCs w:val="18"/>
              </w:rPr>
              <w:t>Б</w:t>
            </w:r>
          </w:p>
        </w:tc>
      </w:tr>
      <w:tr w:rsidR="00AC0B0E" w:rsidRPr="00B92096" w14:paraId="42B37AA5" w14:textId="77777777" w:rsidTr="00AC0B0E">
        <w:tc>
          <w:tcPr>
            <w:tcW w:w="277" w:type="pct"/>
          </w:tcPr>
          <w:p w14:paraId="3B7AFF79" w14:textId="77777777" w:rsidR="00AC0B0E" w:rsidRPr="00851FC7" w:rsidRDefault="00AC0B0E" w:rsidP="00AC0B0E">
            <w:pPr>
              <w:spacing w:line="360" w:lineRule="auto"/>
              <w:rPr>
                <w:sz w:val="18"/>
                <w:lang w:val="en-US"/>
              </w:rPr>
            </w:pPr>
            <w:r>
              <w:rPr>
                <w:sz w:val="18"/>
                <w:szCs w:val="18"/>
              </w:rPr>
              <w:t>19</w:t>
            </w:r>
          </w:p>
        </w:tc>
        <w:tc>
          <w:tcPr>
            <w:tcW w:w="435" w:type="pct"/>
          </w:tcPr>
          <w:p w14:paraId="78A79859" w14:textId="77777777" w:rsidR="00AC0B0E" w:rsidRPr="00A1781D" w:rsidRDefault="00AC0B0E" w:rsidP="00AC0B0E">
            <w:pPr>
              <w:rPr>
                <w:sz w:val="18"/>
                <w:szCs w:val="18"/>
              </w:rPr>
            </w:pPr>
            <w:r>
              <w:rPr>
                <w:sz w:val="18"/>
                <w:szCs w:val="18"/>
              </w:rPr>
              <w:t>*</w:t>
            </w:r>
          </w:p>
        </w:tc>
        <w:tc>
          <w:tcPr>
            <w:tcW w:w="729" w:type="pct"/>
          </w:tcPr>
          <w:p w14:paraId="508C94E7" w14:textId="77777777" w:rsidR="00AC0B0E" w:rsidRPr="00A1781D" w:rsidRDefault="00AC0B0E" w:rsidP="00AC0B0E">
            <w:pPr>
              <w:jc w:val="center"/>
              <w:rPr>
                <w:sz w:val="18"/>
                <w:szCs w:val="18"/>
              </w:rPr>
            </w:pPr>
            <w:r>
              <w:rPr>
                <w:sz w:val="18"/>
                <w:szCs w:val="18"/>
              </w:rPr>
              <w:t>20</w:t>
            </w:r>
          </w:p>
        </w:tc>
        <w:tc>
          <w:tcPr>
            <w:tcW w:w="794" w:type="pct"/>
          </w:tcPr>
          <w:p w14:paraId="3C394473" w14:textId="77777777" w:rsidR="00AC0B0E" w:rsidRPr="00851FC7" w:rsidRDefault="00AC0B0E" w:rsidP="00AC0B0E">
            <w:pPr>
              <w:rPr>
                <w:sz w:val="18"/>
                <w:lang w:val="en-US"/>
              </w:rPr>
            </w:pPr>
            <w:r>
              <w:rPr>
                <w:sz w:val="18"/>
                <w:szCs w:val="18"/>
              </w:rPr>
              <w:t>=</w:t>
            </w:r>
          </w:p>
        </w:tc>
        <w:tc>
          <w:tcPr>
            <w:tcW w:w="1087" w:type="pct"/>
          </w:tcPr>
          <w:p w14:paraId="7C03C425" w14:textId="4C329B4A" w:rsidR="00AC0B0E" w:rsidRPr="00AC0B0E" w:rsidRDefault="00AC0B0E" w:rsidP="00AC0B0E">
            <w:pPr>
              <w:rPr>
                <w:sz w:val="18"/>
                <w:szCs w:val="18"/>
                <w:lang w:val="en-US"/>
              </w:rPr>
            </w:pPr>
            <w:r>
              <w:rPr>
                <w:sz w:val="18"/>
                <w:szCs w:val="18"/>
                <w:lang w:val="en-US"/>
              </w:rPr>
              <w:t>*</w:t>
            </w:r>
          </w:p>
        </w:tc>
        <w:tc>
          <w:tcPr>
            <w:tcW w:w="289" w:type="pct"/>
          </w:tcPr>
          <w:p w14:paraId="3788AD83" w14:textId="77777777" w:rsidR="00AC0B0E" w:rsidRPr="00A1781D" w:rsidRDefault="00AC0B0E" w:rsidP="00AC0B0E">
            <w:pPr>
              <w:rPr>
                <w:sz w:val="18"/>
                <w:szCs w:val="18"/>
              </w:rPr>
            </w:pPr>
            <w:r>
              <w:rPr>
                <w:sz w:val="18"/>
                <w:szCs w:val="18"/>
              </w:rPr>
              <w:t>17+18-19</w:t>
            </w:r>
          </w:p>
        </w:tc>
        <w:tc>
          <w:tcPr>
            <w:tcW w:w="1006" w:type="pct"/>
          </w:tcPr>
          <w:p w14:paraId="11754DFD" w14:textId="72005B07" w:rsidR="00AC0B0E" w:rsidRPr="00A1781D" w:rsidRDefault="00AC0B0E" w:rsidP="00AC0B0E">
            <w:pPr>
              <w:rPr>
                <w:sz w:val="18"/>
                <w:szCs w:val="18"/>
              </w:rPr>
            </w:pPr>
            <w:r>
              <w:rPr>
                <w:sz w:val="18"/>
                <w:szCs w:val="18"/>
              </w:rPr>
              <w:t>Графа 20 не равна сумме граф 17+18</w:t>
            </w:r>
            <w:r w:rsidRPr="00DC21AB">
              <w:rPr>
                <w:sz w:val="18"/>
                <w:szCs w:val="18"/>
              </w:rPr>
              <w:t xml:space="preserve"> </w:t>
            </w:r>
            <w:r>
              <w:rPr>
                <w:sz w:val="18"/>
                <w:szCs w:val="18"/>
              </w:rPr>
              <w:t xml:space="preserve">за минусом 19 – недопустимо </w:t>
            </w:r>
          </w:p>
        </w:tc>
        <w:tc>
          <w:tcPr>
            <w:tcW w:w="382" w:type="pct"/>
          </w:tcPr>
          <w:p w14:paraId="5C3D9CC1" w14:textId="77777777" w:rsidR="00AC0B0E" w:rsidRDefault="00AC0B0E" w:rsidP="00AC0B0E">
            <w:pPr>
              <w:rPr>
                <w:sz w:val="18"/>
                <w:szCs w:val="18"/>
              </w:rPr>
            </w:pPr>
            <w:r>
              <w:rPr>
                <w:sz w:val="18"/>
                <w:szCs w:val="18"/>
              </w:rPr>
              <w:t>Б</w:t>
            </w:r>
          </w:p>
        </w:tc>
      </w:tr>
      <w:tr w:rsidR="00AC0B0E" w:rsidRPr="00B92096" w14:paraId="7EF58305" w14:textId="77777777" w:rsidTr="00AC0B0E">
        <w:tc>
          <w:tcPr>
            <w:tcW w:w="277" w:type="pct"/>
          </w:tcPr>
          <w:p w14:paraId="7A74E04F" w14:textId="77777777" w:rsidR="00AC0B0E" w:rsidRDefault="00AC0B0E" w:rsidP="00AC0B0E">
            <w:pPr>
              <w:spacing w:line="360" w:lineRule="auto"/>
              <w:rPr>
                <w:sz w:val="18"/>
                <w:szCs w:val="18"/>
              </w:rPr>
            </w:pPr>
            <w:r>
              <w:rPr>
                <w:sz w:val="18"/>
                <w:szCs w:val="18"/>
              </w:rPr>
              <w:t>20</w:t>
            </w:r>
          </w:p>
        </w:tc>
        <w:tc>
          <w:tcPr>
            <w:tcW w:w="435" w:type="pct"/>
          </w:tcPr>
          <w:p w14:paraId="70CE24C4" w14:textId="77777777" w:rsidR="00AC0B0E" w:rsidRDefault="00AC0B0E" w:rsidP="00AC0B0E">
            <w:pPr>
              <w:rPr>
                <w:sz w:val="18"/>
                <w:szCs w:val="18"/>
              </w:rPr>
            </w:pPr>
            <w:r>
              <w:rPr>
                <w:sz w:val="18"/>
                <w:szCs w:val="18"/>
              </w:rPr>
              <w:t>*</w:t>
            </w:r>
          </w:p>
        </w:tc>
        <w:tc>
          <w:tcPr>
            <w:tcW w:w="729" w:type="pct"/>
          </w:tcPr>
          <w:p w14:paraId="2F656CF7" w14:textId="77777777" w:rsidR="00AC0B0E" w:rsidRDefault="00AC0B0E" w:rsidP="00AC0B0E">
            <w:pPr>
              <w:jc w:val="center"/>
              <w:rPr>
                <w:sz w:val="18"/>
                <w:szCs w:val="18"/>
              </w:rPr>
            </w:pPr>
            <w:r>
              <w:rPr>
                <w:sz w:val="18"/>
                <w:szCs w:val="18"/>
              </w:rPr>
              <w:t>21</w:t>
            </w:r>
          </w:p>
        </w:tc>
        <w:tc>
          <w:tcPr>
            <w:tcW w:w="794" w:type="pct"/>
          </w:tcPr>
          <w:p w14:paraId="6111F9A6" w14:textId="77777777" w:rsidR="00AC0B0E" w:rsidRDefault="00AC0B0E" w:rsidP="00AC0B0E">
            <w:pPr>
              <w:rPr>
                <w:sz w:val="18"/>
                <w:szCs w:val="18"/>
              </w:rPr>
            </w:pPr>
            <w:r>
              <w:rPr>
                <w:sz w:val="18"/>
                <w:szCs w:val="18"/>
                <w:lang w:val="en-US"/>
              </w:rPr>
              <w:t>&gt;</w:t>
            </w:r>
            <w:r w:rsidRPr="00A1781D">
              <w:rPr>
                <w:sz w:val="18"/>
                <w:szCs w:val="18"/>
              </w:rPr>
              <w:t>=</w:t>
            </w:r>
          </w:p>
        </w:tc>
        <w:tc>
          <w:tcPr>
            <w:tcW w:w="1087" w:type="pct"/>
          </w:tcPr>
          <w:p w14:paraId="09A33ECF" w14:textId="77777777" w:rsidR="00AC0B0E" w:rsidRDefault="00AC0B0E" w:rsidP="00AC0B0E">
            <w:pPr>
              <w:rPr>
                <w:sz w:val="18"/>
                <w:szCs w:val="18"/>
              </w:rPr>
            </w:pPr>
          </w:p>
        </w:tc>
        <w:tc>
          <w:tcPr>
            <w:tcW w:w="289" w:type="pct"/>
          </w:tcPr>
          <w:p w14:paraId="56AD3515" w14:textId="77777777" w:rsidR="00AC0B0E" w:rsidRDefault="00AC0B0E" w:rsidP="00AC0B0E">
            <w:pPr>
              <w:rPr>
                <w:sz w:val="18"/>
                <w:szCs w:val="18"/>
              </w:rPr>
            </w:pPr>
            <w:r>
              <w:rPr>
                <w:sz w:val="18"/>
                <w:szCs w:val="18"/>
              </w:rPr>
              <w:t>20</w:t>
            </w:r>
          </w:p>
        </w:tc>
        <w:tc>
          <w:tcPr>
            <w:tcW w:w="1006" w:type="pct"/>
          </w:tcPr>
          <w:p w14:paraId="4DDA5513" w14:textId="77777777" w:rsidR="00AC0B0E" w:rsidRDefault="00AC0B0E" w:rsidP="00AC0B0E">
            <w:pPr>
              <w:rPr>
                <w:sz w:val="18"/>
                <w:szCs w:val="18"/>
              </w:rPr>
            </w:pPr>
            <w:r w:rsidRPr="00A1781D">
              <w:rPr>
                <w:sz w:val="18"/>
                <w:szCs w:val="18"/>
              </w:rPr>
              <w:t xml:space="preserve">Графа </w:t>
            </w:r>
            <w:r>
              <w:rPr>
                <w:sz w:val="18"/>
                <w:szCs w:val="18"/>
              </w:rPr>
              <w:t>21</w:t>
            </w:r>
            <w:r w:rsidRPr="00A1781D">
              <w:rPr>
                <w:sz w:val="18"/>
                <w:szCs w:val="18"/>
              </w:rPr>
              <w:t xml:space="preserve"> </w:t>
            </w:r>
            <w:r>
              <w:rPr>
                <w:sz w:val="18"/>
                <w:szCs w:val="18"/>
              </w:rPr>
              <w:t>меньше</w:t>
            </w:r>
            <w:r w:rsidRPr="00A1781D">
              <w:rPr>
                <w:sz w:val="18"/>
                <w:szCs w:val="18"/>
              </w:rPr>
              <w:t xml:space="preserve"> графы 2</w:t>
            </w:r>
            <w:r>
              <w:rPr>
                <w:sz w:val="18"/>
                <w:szCs w:val="18"/>
              </w:rPr>
              <w:t>0</w:t>
            </w:r>
            <w:r w:rsidRPr="00A1781D">
              <w:rPr>
                <w:sz w:val="18"/>
                <w:szCs w:val="18"/>
              </w:rPr>
              <w:t xml:space="preserve"> </w:t>
            </w:r>
            <w:r>
              <w:rPr>
                <w:sz w:val="18"/>
                <w:szCs w:val="18"/>
              </w:rPr>
              <w:t>–</w:t>
            </w:r>
            <w:r w:rsidRPr="00A1781D">
              <w:rPr>
                <w:sz w:val="18"/>
                <w:szCs w:val="18"/>
              </w:rPr>
              <w:t xml:space="preserve"> </w:t>
            </w:r>
            <w:r>
              <w:rPr>
                <w:sz w:val="18"/>
                <w:szCs w:val="18"/>
              </w:rPr>
              <w:t>требуется пояснение</w:t>
            </w:r>
          </w:p>
        </w:tc>
        <w:tc>
          <w:tcPr>
            <w:tcW w:w="382" w:type="pct"/>
          </w:tcPr>
          <w:p w14:paraId="4BFE89B3" w14:textId="77777777" w:rsidR="00AC0B0E" w:rsidRDefault="00AC0B0E" w:rsidP="00AC0B0E">
            <w:pPr>
              <w:rPr>
                <w:sz w:val="18"/>
                <w:szCs w:val="18"/>
              </w:rPr>
            </w:pPr>
            <w:r>
              <w:rPr>
                <w:sz w:val="18"/>
                <w:szCs w:val="18"/>
              </w:rPr>
              <w:t>П</w:t>
            </w:r>
          </w:p>
        </w:tc>
      </w:tr>
      <w:tr w:rsidR="00DC21AB" w:rsidRPr="00175081" w14:paraId="6885033E" w14:textId="77777777" w:rsidTr="00DC21AB">
        <w:tc>
          <w:tcPr>
            <w:tcW w:w="277" w:type="pct"/>
            <w:tcBorders>
              <w:top w:val="single" w:sz="4" w:space="0" w:color="auto"/>
              <w:left w:val="single" w:sz="4" w:space="0" w:color="auto"/>
              <w:bottom w:val="single" w:sz="4" w:space="0" w:color="auto"/>
              <w:right w:val="single" w:sz="4" w:space="0" w:color="auto"/>
            </w:tcBorders>
          </w:tcPr>
          <w:p w14:paraId="4B49DEE4" w14:textId="77777777" w:rsidR="00DC21AB" w:rsidRPr="00175081" w:rsidRDefault="00DC21AB" w:rsidP="007C0165">
            <w:pPr>
              <w:spacing w:line="360" w:lineRule="auto"/>
              <w:rPr>
                <w:sz w:val="18"/>
                <w:szCs w:val="18"/>
              </w:rPr>
            </w:pPr>
            <w:r>
              <w:rPr>
                <w:sz w:val="18"/>
                <w:szCs w:val="18"/>
              </w:rPr>
              <w:t>21</w:t>
            </w:r>
          </w:p>
        </w:tc>
        <w:tc>
          <w:tcPr>
            <w:tcW w:w="435" w:type="pct"/>
            <w:tcBorders>
              <w:top w:val="single" w:sz="4" w:space="0" w:color="auto"/>
              <w:left w:val="single" w:sz="4" w:space="0" w:color="auto"/>
              <w:bottom w:val="single" w:sz="4" w:space="0" w:color="auto"/>
              <w:right w:val="single" w:sz="4" w:space="0" w:color="auto"/>
            </w:tcBorders>
          </w:tcPr>
          <w:p w14:paraId="6BF8BEF8" w14:textId="77777777" w:rsidR="00DC21AB" w:rsidRPr="00175081" w:rsidRDefault="00DC21AB" w:rsidP="007C0165">
            <w:pPr>
              <w:rPr>
                <w:sz w:val="18"/>
                <w:szCs w:val="18"/>
              </w:rPr>
            </w:pPr>
            <w:r w:rsidRPr="00175081">
              <w:rPr>
                <w:sz w:val="18"/>
                <w:szCs w:val="18"/>
              </w:rPr>
              <w:t>*</w:t>
            </w:r>
          </w:p>
        </w:tc>
        <w:tc>
          <w:tcPr>
            <w:tcW w:w="729" w:type="pct"/>
            <w:tcBorders>
              <w:top w:val="single" w:sz="4" w:space="0" w:color="auto"/>
              <w:left w:val="single" w:sz="4" w:space="0" w:color="auto"/>
              <w:bottom w:val="single" w:sz="4" w:space="0" w:color="auto"/>
              <w:right w:val="single" w:sz="4" w:space="0" w:color="auto"/>
            </w:tcBorders>
          </w:tcPr>
          <w:p w14:paraId="40C330BF" w14:textId="77777777" w:rsidR="00DC21AB" w:rsidRPr="00175081" w:rsidRDefault="00DC21AB" w:rsidP="007C0165">
            <w:pPr>
              <w:jc w:val="center"/>
              <w:rPr>
                <w:sz w:val="18"/>
                <w:szCs w:val="18"/>
              </w:rPr>
            </w:pPr>
            <w:r>
              <w:rPr>
                <w:sz w:val="18"/>
                <w:szCs w:val="18"/>
              </w:rPr>
              <w:t>2</w:t>
            </w:r>
          </w:p>
        </w:tc>
        <w:tc>
          <w:tcPr>
            <w:tcW w:w="794" w:type="pct"/>
            <w:tcBorders>
              <w:top w:val="single" w:sz="4" w:space="0" w:color="auto"/>
              <w:left w:val="single" w:sz="4" w:space="0" w:color="auto"/>
              <w:bottom w:val="single" w:sz="4" w:space="0" w:color="auto"/>
              <w:right w:val="single" w:sz="4" w:space="0" w:color="auto"/>
            </w:tcBorders>
          </w:tcPr>
          <w:p w14:paraId="1B31E495" w14:textId="77777777" w:rsidR="00DC21AB" w:rsidRPr="00DC21AB" w:rsidRDefault="00DC21AB" w:rsidP="007C0165">
            <w:pPr>
              <w:rPr>
                <w:sz w:val="18"/>
                <w:szCs w:val="18"/>
                <w:lang w:val="en-US"/>
              </w:rPr>
            </w:pPr>
            <w:r w:rsidRPr="00DC21AB">
              <w:rPr>
                <w:sz w:val="18"/>
                <w:szCs w:val="18"/>
                <w:lang w:val="en-US"/>
              </w:rPr>
              <w:t>&lt;&gt; **********, 0000000000</w:t>
            </w:r>
          </w:p>
        </w:tc>
        <w:tc>
          <w:tcPr>
            <w:tcW w:w="1087" w:type="pct"/>
            <w:tcBorders>
              <w:top w:val="single" w:sz="4" w:space="0" w:color="auto"/>
              <w:left w:val="single" w:sz="4" w:space="0" w:color="auto"/>
              <w:bottom w:val="single" w:sz="4" w:space="0" w:color="auto"/>
              <w:right w:val="single" w:sz="4" w:space="0" w:color="auto"/>
            </w:tcBorders>
          </w:tcPr>
          <w:p w14:paraId="641AEFC2" w14:textId="77777777" w:rsidR="00DC21AB" w:rsidRPr="00175081" w:rsidRDefault="00DC21AB" w:rsidP="007C0165">
            <w:pPr>
              <w:rPr>
                <w:sz w:val="18"/>
                <w:szCs w:val="18"/>
              </w:rPr>
            </w:pPr>
          </w:p>
        </w:tc>
        <w:tc>
          <w:tcPr>
            <w:tcW w:w="289" w:type="pct"/>
            <w:tcBorders>
              <w:top w:val="single" w:sz="4" w:space="0" w:color="auto"/>
              <w:left w:val="single" w:sz="4" w:space="0" w:color="auto"/>
              <w:bottom w:val="single" w:sz="4" w:space="0" w:color="auto"/>
              <w:right w:val="single" w:sz="4" w:space="0" w:color="auto"/>
            </w:tcBorders>
          </w:tcPr>
          <w:p w14:paraId="786CD830" w14:textId="77777777" w:rsidR="00DC21AB" w:rsidRPr="00175081" w:rsidRDefault="00DC21AB" w:rsidP="007C0165">
            <w:pPr>
              <w:rPr>
                <w:sz w:val="18"/>
                <w:szCs w:val="18"/>
              </w:rPr>
            </w:pPr>
          </w:p>
        </w:tc>
        <w:tc>
          <w:tcPr>
            <w:tcW w:w="1006" w:type="pct"/>
            <w:tcBorders>
              <w:top w:val="single" w:sz="4" w:space="0" w:color="auto"/>
              <w:left w:val="single" w:sz="4" w:space="0" w:color="auto"/>
              <w:bottom w:val="single" w:sz="4" w:space="0" w:color="auto"/>
              <w:right w:val="single" w:sz="4" w:space="0" w:color="auto"/>
            </w:tcBorders>
          </w:tcPr>
          <w:p w14:paraId="02AEAD2A" w14:textId="77777777" w:rsidR="00DC21AB" w:rsidRPr="00175081" w:rsidRDefault="00DC21AB" w:rsidP="007C0165">
            <w:pPr>
              <w:rPr>
                <w:sz w:val="18"/>
                <w:szCs w:val="18"/>
              </w:rPr>
            </w:pPr>
            <w:r>
              <w:rPr>
                <w:sz w:val="18"/>
                <w:szCs w:val="18"/>
              </w:rPr>
              <w:t>ИНН заполняется по всем детализированным строкам</w:t>
            </w:r>
          </w:p>
        </w:tc>
        <w:tc>
          <w:tcPr>
            <w:tcW w:w="382" w:type="pct"/>
            <w:tcBorders>
              <w:top w:val="single" w:sz="4" w:space="0" w:color="auto"/>
              <w:left w:val="single" w:sz="4" w:space="0" w:color="auto"/>
              <w:bottom w:val="single" w:sz="4" w:space="0" w:color="auto"/>
              <w:right w:val="single" w:sz="4" w:space="0" w:color="auto"/>
            </w:tcBorders>
          </w:tcPr>
          <w:p w14:paraId="0235E453" w14:textId="77777777" w:rsidR="00DC21AB" w:rsidRPr="00175081" w:rsidRDefault="00DC21AB" w:rsidP="007C0165">
            <w:pPr>
              <w:rPr>
                <w:sz w:val="18"/>
                <w:szCs w:val="18"/>
              </w:rPr>
            </w:pPr>
            <w:r>
              <w:rPr>
                <w:sz w:val="18"/>
                <w:szCs w:val="18"/>
              </w:rPr>
              <w:t>Б</w:t>
            </w:r>
          </w:p>
        </w:tc>
      </w:tr>
      <w:tr w:rsidR="00B63FB1" w:rsidRPr="00A1781D" w14:paraId="5FA40C1E" w14:textId="77777777" w:rsidTr="00B63FB1">
        <w:tc>
          <w:tcPr>
            <w:tcW w:w="277" w:type="pct"/>
            <w:tcBorders>
              <w:top w:val="single" w:sz="4" w:space="0" w:color="auto"/>
              <w:left w:val="single" w:sz="4" w:space="0" w:color="auto"/>
              <w:bottom w:val="single" w:sz="4" w:space="0" w:color="auto"/>
              <w:right w:val="single" w:sz="4" w:space="0" w:color="auto"/>
            </w:tcBorders>
          </w:tcPr>
          <w:p w14:paraId="47A2C263" w14:textId="77777777" w:rsidR="00B63FB1" w:rsidRPr="00A1781D" w:rsidRDefault="00B63FB1" w:rsidP="00FF7C94">
            <w:pPr>
              <w:spacing w:line="360" w:lineRule="auto"/>
              <w:rPr>
                <w:sz w:val="18"/>
                <w:szCs w:val="18"/>
              </w:rPr>
            </w:pPr>
            <w:r>
              <w:rPr>
                <w:sz w:val="18"/>
                <w:szCs w:val="18"/>
              </w:rPr>
              <w:t>22</w:t>
            </w:r>
          </w:p>
        </w:tc>
        <w:tc>
          <w:tcPr>
            <w:tcW w:w="435" w:type="pct"/>
            <w:tcBorders>
              <w:top w:val="single" w:sz="4" w:space="0" w:color="auto"/>
              <w:left w:val="single" w:sz="4" w:space="0" w:color="auto"/>
              <w:bottom w:val="single" w:sz="4" w:space="0" w:color="auto"/>
              <w:right w:val="single" w:sz="4" w:space="0" w:color="auto"/>
            </w:tcBorders>
          </w:tcPr>
          <w:p w14:paraId="4A082ADA" w14:textId="453B9B08" w:rsidR="00B63FB1" w:rsidRPr="00A1781D" w:rsidRDefault="00B63FB1" w:rsidP="00EE3FFA">
            <w:pPr>
              <w:rPr>
                <w:sz w:val="18"/>
                <w:szCs w:val="18"/>
              </w:rPr>
            </w:pPr>
            <w:r>
              <w:rPr>
                <w:sz w:val="18"/>
                <w:szCs w:val="18"/>
              </w:rPr>
              <w:t xml:space="preserve">*, </w:t>
            </w:r>
            <w:r w:rsidR="00344E45">
              <w:rPr>
                <w:sz w:val="18"/>
                <w:szCs w:val="18"/>
              </w:rPr>
              <w:t>где</w:t>
            </w:r>
            <w:r w:rsidRPr="00210293">
              <w:rPr>
                <w:sz w:val="18"/>
                <w:szCs w:val="18"/>
              </w:rPr>
              <w:t xml:space="preserve"> </w:t>
            </w:r>
            <w:r>
              <w:rPr>
                <w:sz w:val="18"/>
                <w:szCs w:val="18"/>
              </w:rPr>
              <w:t xml:space="preserve">графа 20 </w:t>
            </w:r>
            <w:r w:rsidRPr="0039152B">
              <w:rPr>
                <w:sz w:val="18"/>
                <w:szCs w:val="18"/>
              </w:rPr>
              <w:t xml:space="preserve">&gt;0 </w:t>
            </w:r>
            <w:r>
              <w:rPr>
                <w:sz w:val="18"/>
                <w:szCs w:val="18"/>
              </w:rPr>
              <w:t xml:space="preserve">и </w:t>
            </w:r>
            <w:r w:rsidRPr="00210293">
              <w:rPr>
                <w:sz w:val="18"/>
                <w:szCs w:val="18"/>
              </w:rPr>
              <w:t xml:space="preserve">графа 8 = </w:t>
            </w:r>
            <w:r w:rsidRPr="00E104FF">
              <w:rPr>
                <w:sz w:val="18"/>
                <w:szCs w:val="18"/>
              </w:rPr>
              <w:t xml:space="preserve">01, 11, 12, 13, 14, 15, 16, 21, 22, 23, 24, 25, 26, 28, 29, 30, 31, 32, 33, 34, 35, 36, </w:t>
            </w:r>
            <w:r w:rsidRPr="00E104FF">
              <w:rPr>
                <w:sz w:val="18"/>
                <w:szCs w:val="18"/>
              </w:rPr>
              <w:lastRenderedPageBreak/>
              <w:t>37, 38, 39</w:t>
            </w:r>
          </w:p>
        </w:tc>
        <w:tc>
          <w:tcPr>
            <w:tcW w:w="729" w:type="pct"/>
            <w:tcBorders>
              <w:top w:val="single" w:sz="4" w:space="0" w:color="auto"/>
              <w:left w:val="single" w:sz="4" w:space="0" w:color="auto"/>
              <w:bottom w:val="single" w:sz="4" w:space="0" w:color="auto"/>
              <w:right w:val="single" w:sz="4" w:space="0" w:color="auto"/>
            </w:tcBorders>
          </w:tcPr>
          <w:p w14:paraId="3660D3B3" w14:textId="77777777" w:rsidR="00B63FB1" w:rsidRPr="00A1781D" w:rsidRDefault="00B63FB1" w:rsidP="00FF7C94">
            <w:pPr>
              <w:jc w:val="center"/>
              <w:rPr>
                <w:sz w:val="18"/>
                <w:szCs w:val="18"/>
              </w:rPr>
            </w:pPr>
            <w:r>
              <w:rPr>
                <w:sz w:val="18"/>
                <w:szCs w:val="18"/>
              </w:rPr>
              <w:lastRenderedPageBreak/>
              <w:t>13</w:t>
            </w:r>
          </w:p>
        </w:tc>
        <w:tc>
          <w:tcPr>
            <w:tcW w:w="794" w:type="pct"/>
            <w:tcBorders>
              <w:top w:val="single" w:sz="4" w:space="0" w:color="auto"/>
              <w:left w:val="single" w:sz="4" w:space="0" w:color="auto"/>
              <w:bottom w:val="single" w:sz="4" w:space="0" w:color="auto"/>
              <w:right w:val="single" w:sz="4" w:space="0" w:color="auto"/>
            </w:tcBorders>
          </w:tcPr>
          <w:p w14:paraId="3BA64016" w14:textId="77777777" w:rsidR="00B63FB1" w:rsidRPr="00B63FB1" w:rsidRDefault="00B63FB1" w:rsidP="00FF7C94">
            <w:pPr>
              <w:rPr>
                <w:sz w:val="18"/>
                <w:szCs w:val="18"/>
                <w:lang w:val="en-US"/>
              </w:rPr>
            </w:pPr>
            <w:r w:rsidRPr="00B63FB1">
              <w:rPr>
                <w:sz w:val="18"/>
                <w:szCs w:val="18"/>
                <w:lang w:val="en-US"/>
              </w:rPr>
              <w:t>&lt;&gt;пусто</w:t>
            </w:r>
          </w:p>
        </w:tc>
        <w:tc>
          <w:tcPr>
            <w:tcW w:w="1087" w:type="pct"/>
            <w:tcBorders>
              <w:top w:val="single" w:sz="4" w:space="0" w:color="auto"/>
              <w:left w:val="single" w:sz="4" w:space="0" w:color="auto"/>
              <w:bottom w:val="single" w:sz="4" w:space="0" w:color="auto"/>
              <w:right w:val="single" w:sz="4" w:space="0" w:color="auto"/>
            </w:tcBorders>
          </w:tcPr>
          <w:p w14:paraId="73F55F76" w14:textId="77777777" w:rsidR="00B63FB1" w:rsidRPr="00A1781D" w:rsidRDefault="00B63FB1" w:rsidP="00FF7C94">
            <w:pPr>
              <w:rPr>
                <w:sz w:val="18"/>
                <w:szCs w:val="18"/>
              </w:rPr>
            </w:pPr>
          </w:p>
        </w:tc>
        <w:tc>
          <w:tcPr>
            <w:tcW w:w="289" w:type="pct"/>
            <w:tcBorders>
              <w:top w:val="single" w:sz="4" w:space="0" w:color="auto"/>
              <w:left w:val="single" w:sz="4" w:space="0" w:color="auto"/>
              <w:bottom w:val="single" w:sz="4" w:space="0" w:color="auto"/>
              <w:right w:val="single" w:sz="4" w:space="0" w:color="auto"/>
            </w:tcBorders>
          </w:tcPr>
          <w:p w14:paraId="275C190C" w14:textId="77777777" w:rsidR="00B63FB1" w:rsidRPr="00A1781D" w:rsidRDefault="00B63FB1" w:rsidP="00FF7C94">
            <w:pPr>
              <w:rPr>
                <w:sz w:val="18"/>
                <w:szCs w:val="18"/>
              </w:rPr>
            </w:pPr>
          </w:p>
        </w:tc>
        <w:tc>
          <w:tcPr>
            <w:tcW w:w="1006" w:type="pct"/>
            <w:tcBorders>
              <w:top w:val="single" w:sz="4" w:space="0" w:color="auto"/>
              <w:left w:val="single" w:sz="4" w:space="0" w:color="auto"/>
              <w:bottom w:val="single" w:sz="4" w:space="0" w:color="auto"/>
              <w:right w:val="single" w:sz="4" w:space="0" w:color="auto"/>
            </w:tcBorders>
          </w:tcPr>
          <w:p w14:paraId="1339997C" w14:textId="1AB75202" w:rsidR="00B63FB1" w:rsidRPr="00A1781D" w:rsidRDefault="00B63FB1" w:rsidP="00EE3FFA">
            <w:pPr>
              <w:rPr>
                <w:sz w:val="18"/>
                <w:szCs w:val="18"/>
              </w:rPr>
            </w:pPr>
            <w:r>
              <w:rPr>
                <w:sz w:val="18"/>
                <w:szCs w:val="18"/>
              </w:rPr>
              <w:t xml:space="preserve">По строкам, содержащим остатки по графе 20 при отражении в </w:t>
            </w:r>
            <w:r w:rsidRPr="00210293">
              <w:rPr>
                <w:sz w:val="18"/>
                <w:szCs w:val="18"/>
              </w:rPr>
              <w:t>граф</w:t>
            </w:r>
            <w:r>
              <w:rPr>
                <w:sz w:val="18"/>
                <w:szCs w:val="18"/>
              </w:rPr>
              <w:t>е</w:t>
            </w:r>
            <w:r w:rsidRPr="00210293">
              <w:rPr>
                <w:sz w:val="18"/>
                <w:szCs w:val="18"/>
              </w:rPr>
              <w:t xml:space="preserve"> 8 </w:t>
            </w:r>
            <w:r>
              <w:rPr>
                <w:sz w:val="18"/>
                <w:szCs w:val="18"/>
              </w:rPr>
              <w:t>статусов</w:t>
            </w:r>
            <w:r w:rsidRPr="00210293">
              <w:rPr>
                <w:sz w:val="18"/>
                <w:szCs w:val="18"/>
              </w:rPr>
              <w:t xml:space="preserve"> </w:t>
            </w:r>
            <w:r w:rsidRPr="00E104FF">
              <w:rPr>
                <w:sz w:val="18"/>
                <w:szCs w:val="18"/>
              </w:rPr>
              <w:t>01, 11, 12, 13, 14, 15, 16, 21, 22, 23, 24, 25, 26, 28, 29, 30, 31, 32, 33, 34, 35, 36, 37, 38, 39</w:t>
            </w:r>
            <w:r>
              <w:rPr>
                <w:sz w:val="18"/>
                <w:szCs w:val="18"/>
              </w:rPr>
              <w:t xml:space="preserve"> графа 13 подлежит обязательному заполнению</w:t>
            </w:r>
          </w:p>
        </w:tc>
        <w:tc>
          <w:tcPr>
            <w:tcW w:w="382" w:type="pct"/>
            <w:tcBorders>
              <w:top w:val="single" w:sz="4" w:space="0" w:color="auto"/>
              <w:left w:val="single" w:sz="4" w:space="0" w:color="auto"/>
              <w:bottom w:val="single" w:sz="4" w:space="0" w:color="auto"/>
              <w:right w:val="single" w:sz="4" w:space="0" w:color="auto"/>
            </w:tcBorders>
          </w:tcPr>
          <w:p w14:paraId="23C1DF66" w14:textId="77777777" w:rsidR="00B63FB1" w:rsidRPr="00A1781D" w:rsidRDefault="00B63FB1" w:rsidP="00FF7C94">
            <w:pPr>
              <w:rPr>
                <w:sz w:val="18"/>
                <w:szCs w:val="18"/>
              </w:rPr>
            </w:pPr>
            <w:r>
              <w:rPr>
                <w:sz w:val="18"/>
                <w:szCs w:val="18"/>
              </w:rPr>
              <w:t>Б</w:t>
            </w:r>
          </w:p>
        </w:tc>
      </w:tr>
      <w:tr w:rsidR="00B63FB1" w:rsidRPr="00A1781D" w14:paraId="3BEE3186" w14:textId="77777777" w:rsidTr="00B63FB1">
        <w:tc>
          <w:tcPr>
            <w:tcW w:w="277" w:type="pct"/>
            <w:tcBorders>
              <w:top w:val="single" w:sz="4" w:space="0" w:color="auto"/>
              <w:left w:val="single" w:sz="4" w:space="0" w:color="auto"/>
              <w:bottom w:val="single" w:sz="4" w:space="0" w:color="auto"/>
              <w:right w:val="single" w:sz="4" w:space="0" w:color="auto"/>
            </w:tcBorders>
          </w:tcPr>
          <w:p w14:paraId="3371C05A" w14:textId="77777777" w:rsidR="00B63FB1" w:rsidRPr="00A1781D" w:rsidRDefault="00B63FB1" w:rsidP="00FF7C94">
            <w:pPr>
              <w:spacing w:line="360" w:lineRule="auto"/>
              <w:rPr>
                <w:sz w:val="18"/>
                <w:szCs w:val="18"/>
              </w:rPr>
            </w:pPr>
            <w:r>
              <w:rPr>
                <w:sz w:val="18"/>
                <w:szCs w:val="18"/>
              </w:rPr>
              <w:lastRenderedPageBreak/>
              <w:t>23</w:t>
            </w:r>
          </w:p>
        </w:tc>
        <w:tc>
          <w:tcPr>
            <w:tcW w:w="435" w:type="pct"/>
            <w:tcBorders>
              <w:top w:val="single" w:sz="4" w:space="0" w:color="auto"/>
              <w:left w:val="single" w:sz="4" w:space="0" w:color="auto"/>
              <w:bottom w:val="single" w:sz="4" w:space="0" w:color="auto"/>
              <w:right w:val="single" w:sz="4" w:space="0" w:color="auto"/>
            </w:tcBorders>
          </w:tcPr>
          <w:p w14:paraId="2DED144A" w14:textId="77777777" w:rsidR="00B63FB1" w:rsidRPr="00A1781D" w:rsidRDefault="00B63FB1" w:rsidP="00FF7C94">
            <w:pPr>
              <w:rPr>
                <w:sz w:val="18"/>
                <w:szCs w:val="18"/>
              </w:rPr>
            </w:pPr>
            <w:r>
              <w:rPr>
                <w:sz w:val="18"/>
                <w:szCs w:val="18"/>
              </w:rPr>
              <w:t>Заполненные строки по графе 13</w:t>
            </w:r>
          </w:p>
        </w:tc>
        <w:tc>
          <w:tcPr>
            <w:tcW w:w="729" w:type="pct"/>
            <w:tcBorders>
              <w:top w:val="single" w:sz="4" w:space="0" w:color="auto"/>
              <w:left w:val="single" w:sz="4" w:space="0" w:color="auto"/>
              <w:bottom w:val="single" w:sz="4" w:space="0" w:color="auto"/>
              <w:right w:val="single" w:sz="4" w:space="0" w:color="auto"/>
            </w:tcBorders>
          </w:tcPr>
          <w:p w14:paraId="7B301B51" w14:textId="77777777" w:rsidR="00B63FB1" w:rsidRPr="00A1781D" w:rsidRDefault="00B63FB1" w:rsidP="00FF7C94">
            <w:pPr>
              <w:jc w:val="center"/>
              <w:rPr>
                <w:sz w:val="18"/>
                <w:szCs w:val="18"/>
              </w:rPr>
            </w:pPr>
            <w:r>
              <w:rPr>
                <w:sz w:val="18"/>
                <w:szCs w:val="18"/>
              </w:rPr>
              <w:t>13</w:t>
            </w:r>
          </w:p>
        </w:tc>
        <w:tc>
          <w:tcPr>
            <w:tcW w:w="794" w:type="pct"/>
            <w:tcBorders>
              <w:top w:val="single" w:sz="4" w:space="0" w:color="auto"/>
              <w:left w:val="single" w:sz="4" w:space="0" w:color="auto"/>
              <w:bottom w:val="single" w:sz="4" w:space="0" w:color="auto"/>
              <w:right w:val="single" w:sz="4" w:space="0" w:color="auto"/>
            </w:tcBorders>
          </w:tcPr>
          <w:p w14:paraId="7F94FAB7" w14:textId="0EA845F2" w:rsidR="00B63FB1" w:rsidRPr="00B63FB1" w:rsidRDefault="00B63FB1" w:rsidP="00344E45">
            <w:pPr>
              <w:rPr>
                <w:sz w:val="18"/>
                <w:szCs w:val="18"/>
                <w:lang w:val="en-US"/>
              </w:rPr>
            </w:pPr>
            <w:r>
              <w:rPr>
                <w:sz w:val="18"/>
                <w:szCs w:val="18"/>
                <w:lang w:val="en-US"/>
              </w:rPr>
              <w:t>&lt;</w:t>
            </w:r>
            <w:r w:rsidR="00344E45">
              <w:rPr>
                <w:sz w:val="18"/>
                <w:szCs w:val="18"/>
              </w:rPr>
              <w:t>года отчетной даты</w:t>
            </w:r>
          </w:p>
        </w:tc>
        <w:tc>
          <w:tcPr>
            <w:tcW w:w="1087" w:type="pct"/>
            <w:tcBorders>
              <w:top w:val="single" w:sz="4" w:space="0" w:color="auto"/>
              <w:left w:val="single" w:sz="4" w:space="0" w:color="auto"/>
              <w:bottom w:val="single" w:sz="4" w:space="0" w:color="auto"/>
              <w:right w:val="single" w:sz="4" w:space="0" w:color="auto"/>
            </w:tcBorders>
          </w:tcPr>
          <w:p w14:paraId="11634E45" w14:textId="77777777" w:rsidR="00B63FB1" w:rsidRPr="00A1781D" w:rsidRDefault="00B63FB1" w:rsidP="00FF7C94">
            <w:pPr>
              <w:rPr>
                <w:sz w:val="18"/>
                <w:szCs w:val="18"/>
              </w:rPr>
            </w:pPr>
          </w:p>
        </w:tc>
        <w:tc>
          <w:tcPr>
            <w:tcW w:w="289" w:type="pct"/>
            <w:tcBorders>
              <w:top w:val="single" w:sz="4" w:space="0" w:color="auto"/>
              <w:left w:val="single" w:sz="4" w:space="0" w:color="auto"/>
              <w:bottom w:val="single" w:sz="4" w:space="0" w:color="auto"/>
              <w:right w:val="single" w:sz="4" w:space="0" w:color="auto"/>
            </w:tcBorders>
          </w:tcPr>
          <w:p w14:paraId="29BE766C" w14:textId="77777777" w:rsidR="00B63FB1" w:rsidRPr="00A1781D" w:rsidRDefault="00B63FB1" w:rsidP="00FF7C94">
            <w:pPr>
              <w:rPr>
                <w:sz w:val="18"/>
                <w:szCs w:val="18"/>
              </w:rPr>
            </w:pPr>
          </w:p>
        </w:tc>
        <w:tc>
          <w:tcPr>
            <w:tcW w:w="1006" w:type="pct"/>
            <w:tcBorders>
              <w:top w:val="single" w:sz="4" w:space="0" w:color="auto"/>
              <w:left w:val="single" w:sz="4" w:space="0" w:color="auto"/>
              <w:bottom w:val="single" w:sz="4" w:space="0" w:color="auto"/>
              <w:right w:val="single" w:sz="4" w:space="0" w:color="auto"/>
            </w:tcBorders>
          </w:tcPr>
          <w:p w14:paraId="0AD1E069" w14:textId="77777777" w:rsidR="00B63FB1" w:rsidRPr="00A1781D" w:rsidRDefault="00B63FB1" w:rsidP="00FF7C94">
            <w:pPr>
              <w:rPr>
                <w:sz w:val="18"/>
                <w:szCs w:val="18"/>
              </w:rPr>
            </w:pPr>
            <w:r>
              <w:rPr>
                <w:sz w:val="18"/>
                <w:szCs w:val="18"/>
              </w:rPr>
              <w:t>Дата фактического начала строительства не может превышать отчетную дату</w:t>
            </w:r>
          </w:p>
        </w:tc>
        <w:tc>
          <w:tcPr>
            <w:tcW w:w="382" w:type="pct"/>
            <w:tcBorders>
              <w:top w:val="single" w:sz="4" w:space="0" w:color="auto"/>
              <w:left w:val="single" w:sz="4" w:space="0" w:color="auto"/>
              <w:bottom w:val="single" w:sz="4" w:space="0" w:color="auto"/>
              <w:right w:val="single" w:sz="4" w:space="0" w:color="auto"/>
            </w:tcBorders>
          </w:tcPr>
          <w:p w14:paraId="309AC116" w14:textId="77777777" w:rsidR="00B63FB1" w:rsidRPr="00A1781D" w:rsidRDefault="00B63FB1" w:rsidP="00FF7C94">
            <w:pPr>
              <w:rPr>
                <w:sz w:val="18"/>
                <w:szCs w:val="18"/>
              </w:rPr>
            </w:pPr>
            <w:r>
              <w:rPr>
                <w:sz w:val="18"/>
                <w:szCs w:val="18"/>
              </w:rPr>
              <w:t>Б</w:t>
            </w:r>
          </w:p>
        </w:tc>
      </w:tr>
      <w:tr w:rsidR="00111915" w:rsidRPr="00A1781D" w14:paraId="0DDC044D" w14:textId="77777777" w:rsidTr="00111915">
        <w:tc>
          <w:tcPr>
            <w:tcW w:w="277" w:type="pct"/>
            <w:tcBorders>
              <w:top w:val="single" w:sz="4" w:space="0" w:color="auto"/>
              <w:left w:val="single" w:sz="4" w:space="0" w:color="auto"/>
              <w:bottom w:val="single" w:sz="4" w:space="0" w:color="auto"/>
              <w:right w:val="single" w:sz="4" w:space="0" w:color="auto"/>
            </w:tcBorders>
          </w:tcPr>
          <w:p w14:paraId="0F7A79B9" w14:textId="57B90571" w:rsidR="00111915" w:rsidRPr="00A1781D" w:rsidRDefault="00111915" w:rsidP="00A916A3">
            <w:pPr>
              <w:spacing w:line="360" w:lineRule="auto"/>
              <w:rPr>
                <w:sz w:val="18"/>
                <w:szCs w:val="18"/>
              </w:rPr>
            </w:pPr>
            <w:r>
              <w:rPr>
                <w:sz w:val="18"/>
                <w:szCs w:val="18"/>
              </w:rPr>
              <w:t>24</w:t>
            </w:r>
          </w:p>
        </w:tc>
        <w:tc>
          <w:tcPr>
            <w:tcW w:w="435" w:type="pct"/>
            <w:tcBorders>
              <w:top w:val="single" w:sz="4" w:space="0" w:color="auto"/>
              <w:left w:val="single" w:sz="4" w:space="0" w:color="auto"/>
              <w:bottom w:val="single" w:sz="4" w:space="0" w:color="auto"/>
              <w:right w:val="single" w:sz="4" w:space="0" w:color="auto"/>
            </w:tcBorders>
          </w:tcPr>
          <w:p w14:paraId="689C5D56" w14:textId="39D88D20" w:rsidR="00111915" w:rsidRPr="00A1781D" w:rsidRDefault="00AD24AD" w:rsidP="00A916A3">
            <w:pPr>
              <w:rPr>
                <w:sz w:val="18"/>
                <w:szCs w:val="18"/>
              </w:rPr>
            </w:pPr>
            <w:r>
              <w:rPr>
                <w:sz w:val="18"/>
                <w:szCs w:val="18"/>
              </w:rPr>
              <w:t>*</w:t>
            </w:r>
          </w:p>
        </w:tc>
        <w:tc>
          <w:tcPr>
            <w:tcW w:w="729" w:type="pct"/>
            <w:tcBorders>
              <w:top w:val="single" w:sz="4" w:space="0" w:color="auto"/>
              <w:left w:val="single" w:sz="4" w:space="0" w:color="auto"/>
              <w:bottom w:val="single" w:sz="4" w:space="0" w:color="auto"/>
              <w:right w:val="single" w:sz="4" w:space="0" w:color="auto"/>
            </w:tcBorders>
          </w:tcPr>
          <w:p w14:paraId="51B58FBF" w14:textId="5B07BE79" w:rsidR="00111915" w:rsidRPr="00A1781D" w:rsidRDefault="00FE75AD" w:rsidP="00A916A3">
            <w:pPr>
              <w:jc w:val="center"/>
              <w:rPr>
                <w:sz w:val="18"/>
                <w:szCs w:val="18"/>
              </w:rPr>
            </w:pPr>
            <w:r>
              <w:rPr>
                <w:sz w:val="18"/>
                <w:szCs w:val="18"/>
              </w:rPr>
              <w:t>4</w:t>
            </w:r>
          </w:p>
        </w:tc>
        <w:tc>
          <w:tcPr>
            <w:tcW w:w="794" w:type="pct"/>
            <w:tcBorders>
              <w:top w:val="single" w:sz="4" w:space="0" w:color="auto"/>
              <w:left w:val="single" w:sz="4" w:space="0" w:color="auto"/>
              <w:bottom w:val="single" w:sz="4" w:space="0" w:color="auto"/>
              <w:right w:val="single" w:sz="4" w:space="0" w:color="auto"/>
            </w:tcBorders>
          </w:tcPr>
          <w:p w14:paraId="3D58749E" w14:textId="427CE7AD" w:rsidR="00111915" w:rsidRPr="00AF10D7" w:rsidRDefault="00FE75AD" w:rsidP="005A3A23">
            <w:pPr>
              <w:rPr>
                <w:sz w:val="18"/>
                <w:szCs w:val="18"/>
              </w:rPr>
            </w:pPr>
            <w:r>
              <w:rPr>
                <w:sz w:val="18"/>
                <w:szCs w:val="18"/>
              </w:rPr>
              <w:t xml:space="preserve">= </w:t>
            </w:r>
            <w:r>
              <w:rPr>
                <w:sz w:val="18"/>
                <w:szCs w:val="18"/>
                <w:lang w:val="en-US"/>
              </w:rPr>
              <w:t>A</w:t>
            </w:r>
            <w:r w:rsidRPr="00AF10D7">
              <w:rPr>
                <w:sz w:val="18"/>
                <w:szCs w:val="18"/>
              </w:rPr>
              <w:t>:</w:t>
            </w:r>
            <w:r>
              <w:rPr>
                <w:sz w:val="18"/>
                <w:szCs w:val="18"/>
                <w:lang w:val="en-US"/>
              </w:rPr>
              <w:t>B</w:t>
            </w:r>
            <w:r w:rsidRPr="00AF10D7">
              <w:rPr>
                <w:sz w:val="18"/>
                <w:szCs w:val="18"/>
              </w:rPr>
              <w:t>:</w:t>
            </w:r>
            <w:r>
              <w:rPr>
                <w:sz w:val="18"/>
                <w:szCs w:val="18"/>
                <w:lang w:val="en-US"/>
              </w:rPr>
              <w:t>C</w:t>
            </w:r>
            <w:r w:rsidRPr="00AF10D7">
              <w:rPr>
                <w:sz w:val="18"/>
                <w:szCs w:val="18"/>
              </w:rPr>
              <w:t>:</w:t>
            </w:r>
            <w:r>
              <w:rPr>
                <w:sz w:val="18"/>
                <w:szCs w:val="18"/>
                <w:lang w:val="en-US"/>
              </w:rPr>
              <w:t>K</w:t>
            </w:r>
            <w:r w:rsidR="00AF10D7">
              <w:rPr>
                <w:sz w:val="18"/>
                <w:szCs w:val="18"/>
              </w:rPr>
              <w:t xml:space="preserve">, где А – 2 разряда, В – 2 разряда, С – 6 или 7 разрядов, К – от </w:t>
            </w:r>
            <w:r w:rsidR="005A3A23">
              <w:rPr>
                <w:sz w:val="18"/>
                <w:szCs w:val="18"/>
              </w:rPr>
              <w:t>1</w:t>
            </w:r>
            <w:r w:rsidR="00AF10D7">
              <w:rPr>
                <w:sz w:val="18"/>
                <w:szCs w:val="18"/>
              </w:rPr>
              <w:t xml:space="preserve"> до 10 разрядов</w:t>
            </w:r>
          </w:p>
        </w:tc>
        <w:tc>
          <w:tcPr>
            <w:tcW w:w="1087" w:type="pct"/>
            <w:tcBorders>
              <w:top w:val="single" w:sz="4" w:space="0" w:color="auto"/>
              <w:left w:val="single" w:sz="4" w:space="0" w:color="auto"/>
              <w:bottom w:val="single" w:sz="4" w:space="0" w:color="auto"/>
              <w:right w:val="single" w:sz="4" w:space="0" w:color="auto"/>
            </w:tcBorders>
          </w:tcPr>
          <w:p w14:paraId="057EB043" w14:textId="77777777" w:rsidR="00111915" w:rsidRPr="00A1781D" w:rsidRDefault="00111915" w:rsidP="00A916A3">
            <w:pPr>
              <w:rPr>
                <w:sz w:val="18"/>
                <w:szCs w:val="18"/>
              </w:rPr>
            </w:pPr>
          </w:p>
        </w:tc>
        <w:tc>
          <w:tcPr>
            <w:tcW w:w="289" w:type="pct"/>
            <w:tcBorders>
              <w:top w:val="single" w:sz="4" w:space="0" w:color="auto"/>
              <w:left w:val="single" w:sz="4" w:space="0" w:color="auto"/>
              <w:bottom w:val="single" w:sz="4" w:space="0" w:color="auto"/>
              <w:right w:val="single" w:sz="4" w:space="0" w:color="auto"/>
            </w:tcBorders>
          </w:tcPr>
          <w:p w14:paraId="683CAC2A" w14:textId="77777777" w:rsidR="00111915" w:rsidRPr="00A1781D" w:rsidRDefault="00111915" w:rsidP="00A916A3">
            <w:pPr>
              <w:rPr>
                <w:sz w:val="18"/>
                <w:szCs w:val="18"/>
              </w:rPr>
            </w:pPr>
          </w:p>
        </w:tc>
        <w:tc>
          <w:tcPr>
            <w:tcW w:w="1006" w:type="pct"/>
            <w:tcBorders>
              <w:top w:val="single" w:sz="4" w:space="0" w:color="auto"/>
              <w:left w:val="single" w:sz="4" w:space="0" w:color="auto"/>
              <w:bottom w:val="single" w:sz="4" w:space="0" w:color="auto"/>
              <w:right w:val="single" w:sz="4" w:space="0" w:color="auto"/>
            </w:tcBorders>
          </w:tcPr>
          <w:p w14:paraId="7AA5BF71" w14:textId="421E77B5" w:rsidR="00111915" w:rsidRPr="00A1781D" w:rsidRDefault="00AF10D7" w:rsidP="00100438">
            <w:pPr>
              <w:rPr>
                <w:sz w:val="18"/>
                <w:szCs w:val="18"/>
              </w:rPr>
            </w:pPr>
            <w:r>
              <w:rPr>
                <w:sz w:val="18"/>
                <w:szCs w:val="18"/>
              </w:rPr>
              <w:t>Отражение формата кадастрового номера, отличного от маски АА:ВВ:СССССС(С):К(</w:t>
            </w:r>
            <w:r w:rsidR="005A3A23">
              <w:rPr>
                <w:sz w:val="18"/>
                <w:szCs w:val="18"/>
              </w:rPr>
              <w:t>К</w:t>
            </w:r>
            <w:r>
              <w:rPr>
                <w:sz w:val="18"/>
                <w:szCs w:val="18"/>
              </w:rPr>
              <w:t>КККККККК) не допускается</w:t>
            </w:r>
          </w:p>
        </w:tc>
        <w:tc>
          <w:tcPr>
            <w:tcW w:w="382" w:type="pct"/>
            <w:tcBorders>
              <w:top w:val="single" w:sz="4" w:space="0" w:color="auto"/>
              <w:left w:val="single" w:sz="4" w:space="0" w:color="auto"/>
              <w:bottom w:val="single" w:sz="4" w:space="0" w:color="auto"/>
              <w:right w:val="single" w:sz="4" w:space="0" w:color="auto"/>
            </w:tcBorders>
          </w:tcPr>
          <w:p w14:paraId="43AE3961" w14:textId="77777777" w:rsidR="00111915" w:rsidRPr="00A1781D" w:rsidRDefault="00111915" w:rsidP="00A916A3">
            <w:pPr>
              <w:rPr>
                <w:sz w:val="18"/>
                <w:szCs w:val="18"/>
              </w:rPr>
            </w:pPr>
            <w:r>
              <w:rPr>
                <w:sz w:val="18"/>
                <w:szCs w:val="18"/>
              </w:rPr>
              <w:t>Б</w:t>
            </w:r>
          </w:p>
        </w:tc>
      </w:tr>
      <w:tr w:rsidR="00887F1F" w:rsidRPr="00A1781D" w14:paraId="6AA76261" w14:textId="77777777" w:rsidTr="00887F1F">
        <w:trPr>
          <w:ins w:id="400" w:author="Зайцев Павел Борисович" w:date="2025-12-26T17:41:00Z"/>
        </w:trPr>
        <w:tc>
          <w:tcPr>
            <w:tcW w:w="277" w:type="pct"/>
            <w:tcBorders>
              <w:top w:val="single" w:sz="4" w:space="0" w:color="auto"/>
              <w:left w:val="single" w:sz="4" w:space="0" w:color="auto"/>
              <w:bottom w:val="single" w:sz="4" w:space="0" w:color="auto"/>
              <w:right w:val="single" w:sz="4" w:space="0" w:color="auto"/>
            </w:tcBorders>
          </w:tcPr>
          <w:p w14:paraId="2F64385C" w14:textId="77777777" w:rsidR="00887F1F" w:rsidRDefault="00887F1F" w:rsidP="00A67D93">
            <w:pPr>
              <w:spacing w:line="360" w:lineRule="auto"/>
              <w:rPr>
                <w:ins w:id="401" w:author="Зайцев Павел Борисович" w:date="2025-12-26T17:41:00Z"/>
                <w:sz w:val="18"/>
                <w:szCs w:val="18"/>
              </w:rPr>
            </w:pPr>
            <w:ins w:id="402" w:author="Зайцев Павел Борисович" w:date="2025-12-26T17:41:00Z">
              <w:r>
                <w:rPr>
                  <w:sz w:val="18"/>
                  <w:szCs w:val="18"/>
                </w:rPr>
                <w:t>25</w:t>
              </w:r>
            </w:ins>
          </w:p>
        </w:tc>
        <w:tc>
          <w:tcPr>
            <w:tcW w:w="435" w:type="pct"/>
            <w:tcBorders>
              <w:top w:val="single" w:sz="4" w:space="0" w:color="auto"/>
              <w:left w:val="single" w:sz="4" w:space="0" w:color="auto"/>
              <w:bottom w:val="single" w:sz="4" w:space="0" w:color="auto"/>
              <w:right w:val="single" w:sz="4" w:space="0" w:color="auto"/>
            </w:tcBorders>
          </w:tcPr>
          <w:p w14:paraId="32D2F26C" w14:textId="77777777" w:rsidR="00887F1F" w:rsidRDefault="00887F1F" w:rsidP="00A67D93">
            <w:pPr>
              <w:rPr>
                <w:ins w:id="403" w:author="Зайцев Павел Борисович" w:date="2025-12-26T17:41:00Z"/>
                <w:sz w:val="18"/>
                <w:szCs w:val="18"/>
              </w:rPr>
            </w:pPr>
            <w:ins w:id="404" w:author="Зайцев Павел Борисович" w:date="2025-12-26T17:41:00Z">
              <w:r>
                <w:rPr>
                  <w:sz w:val="18"/>
                  <w:szCs w:val="18"/>
                </w:rPr>
                <w:t>Заполненные строки по графе 10</w:t>
              </w:r>
            </w:ins>
          </w:p>
        </w:tc>
        <w:tc>
          <w:tcPr>
            <w:tcW w:w="729" w:type="pct"/>
            <w:tcBorders>
              <w:top w:val="single" w:sz="4" w:space="0" w:color="auto"/>
              <w:left w:val="single" w:sz="4" w:space="0" w:color="auto"/>
              <w:bottom w:val="single" w:sz="4" w:space="0" w:color="auto"/>
              <w:right w:val="single" w:sz="4" w:space="0" w:color="auto"/>
            </w:tcBorders>
          </w:tcPr>
          <w:p w14:paraId="61AADA45" w14:textId="77777777" w:rsidR="00887F1F" w:rsidRDefault="00887F1F" w:rsidP="00A67D93">
            <w:pPr>
              <w:jc w:val="center"/>
              <w:rPr>
                <w:ins w:id="405" w:author="Зайцев Павел Борисович" w:date="2025-12-26T17:41:00Z"/>
                <w:sz w:val="18"/>
                <w:szCs w:val="18"/>
              </w:rPr>
            </w:pPr>
            <w:ins w:id="406" w:author="Зайцев Павел Борисович" w:date="2025-12-26T17:41:00Z">
              <w:r>
                <w:rPr>
                  <w:sz w:val="18"/>
                  <w:szCs w:val="18"/>
                </w:rPr>
                <w:t>10</w:t>
              </w:r>
            </w:ins>
          </w:p>
        </w:tc>
        <w:tc>
          <w:tcPr>
            <w:tcW w:w="794" w:type="pct"/>
            <w:tcBorders>
              <w:top w:val="single" w:sz="4" w:space="0" w:color="auto"/>
              <w:left w:val="single" w:sz="4" w:space="0" w:color="auto"/>
              <w:bottom w:val="single" w:sz="4" w:space="0" w:color="auto"/>
              <w:right w:val="single" w:sz="4" w:space="0" w:color="auto"/>
            </w:tcBorders>
          </w:tcPr>
          <w:p w14:paraId="72847C61" w14:textId="77777777" w:rsidR="00887F1F" w:rsidRPr="003868B0" w:rsidRDefault="00887F1F" w:rsidP="00A67D93">
            <w:pPr>
              <w:rPr>
                <w:ins w:id="407" w:author="Зайцев Павел Борисович" w:date="2025-12-26T17:41:00Z"/>
                <w:sz w:val="18"/>
                <w:szCs w:val="18"/>
              </w:rPr>
            </w:pPr>
            <w:ins w:id="408" w:author="Зайцев Павел Борисович" w:date="2025-12-26T17:41:00Z">
              <w:r w:rsidRPr="00183087">
                <w:rPr>
                  <w:sz w:val="18"/>
                  <w:szCs w:val="18"/>
                </w:rPr>
                <w:t>&lt;</w:t>
              </w:r>
              <w:r>
                <w:rPr>
                  <w:sz w:val="18"/>
                  <w:szCs w:val="18"/>
                </w:rPr>
                <w:t xml:space="preserve"> </w:t>
              </w:r>
              <w:r w:rsidRPr="003868B0">
                <w:rPr>
                  <w:sz w:val="18"/>
                  <w:szCs w:val="18"/>
                </w:rPr>
                <w:t>года отчетной даты</w:t>
              </w:r>
            </w:ins>
          </w:p>
        </w:tc>
        <w:tc>
          <w:tcPr>
            <w:tcW w:w="1087" w:type="pct"/>
            <w:tcBorders>
              <w:top w:val="single" w:sz="4" w:space="0" w:color="auto"/>
              <w:left w:val="single" w:sz="4" w:space="0" w:color="auto"/>
              <w:bottom w:val="single" w:sz="4" w:space="0" w:color="auto"/>
              <w:right w:val="single" w:sz="4" w:space="0" w:color="auto"/>
            </w:tcBorders>
          </w:tcPr>
          <w:p w14:paraId="5FA483FB" w14:textId="77777777" w:rsidR="00887F1F" w:rsidRPr="00A1781D" w:rsidRDefault="00887F1F" w:rsidP="00A67D93">
            <w:pPr>
              <w:rPr>
                <w:ins w:id="409" w:author="Зайцев Павел Борисович" w:date="2025-12-26T17:41:00Z"/>
                <w:sz w:val="18"/>
                <w:szCs w:val="18"/>
              </w:rPr>
            </w:pPr>
          </w:p>
        </w:tc>
        <w:tc>
          <w:tcPr>
            <w:tcW w:w="289" w:type="pct"/>
            <w:tcBorders>
              <w:top w:val="single" w:sz="4" w:space="0" w:color="auto"/>
              <w:left w:val="single" w:sz="4" w:space="0" w:color="auto"/>
              <w:bottom w:val="single" w:sz="4" w:space="0" w:color="auto"/>
              <w:right w:val="single" w:sz="4" w:space="0" w:color="auto"/>
            </w:tcBorders>
          </w:tcPr>
          <w:p w14:paraId="45682001" w14:textId="77777777" w:rsidR="00887F1F" w:rsidRPr="00A1781D" w:rsidRDefault="00887F1F" w:rsidP="00A67D93">
            <w:pPr>
              <w:rPr>
                <w:ins w:id="410" w:author="Зайцев Павел Борисович" w:date="2025-12-26T17:41:00Z"/>
                <w:sz w:val="18"/>
                <w:szCs w:val="18"/>
              </w:rPr>
            </w:pPr>
          </w:p>
        </w:tc>
        <w:tc>
          <w:tcPr>
            <w:tcW w:w="1006" w:type="pct"/>
            <w:tcBorders>
              <w:top w:val="single" w:sz="4" w:space="0" w:color="auto"/>
              <w:left w:val="single" w:sz="4" w:space="0" w:color="auto"/>
              <w:bottom w:val="single" w:sz="4" w:space="0" w:color="auto"/>
              <w:right w:val="single" w:sz="4" w:space="0" w:color="auto"/>
            </w:tcBorders>
          </w:tcPr>
          <w:p w14:paraId="46A0AED0" w14:textId="77777777" w:rsidR="00887F1F" w:rsidRDefault="00887F1F" w:rsidP="00A67D93">
            <w:pPr>
              <w:rPr>
                <w:ins w:id="411" w:author="Зайцев Павел Борисович" w:date="2025-12-26T17:41:00Z"/>
                <w:sz w:val="18"/>
                <w:szCs w:val="18"/>
              </w:rPr>
            </w:pPr>
            <w:ins w:id="412" w:author="Зайцев Павел Борисович" w:date="2025-12-26T17:41:00Z">
              <w:r>
                <w:rPr>
                  <w:sz w:val="18"/>
                  <w:szCs w:val="18"/>
                </w:rPr>
                <w:t>Дата п</w:t>
              </w:r>
              <w:r w:rsidRPr="00D94DD5">
                <w:rPr>
                  <w:sz w:val="18"/>
                  <w:szCs w:val="18"/>
                </w:rPr>
                <w:t>риостановлени</w:t>
              </w:r>
              <w:r>
                <w:rPr>
                  <w:sz w:val="18"/>
                  <w:szCs w:val="18"/>
                </w:rPr>
                <w:t>я</w:t>
              </w:r>
              <w:r w:rsidRPr="00D94DD5">
                <w:rPr>
                  <w:sz w:val="18"/>
                  <w:szCs w:val="18"/>
                </w:rPr>
                <w:t xml:space="preserve"> (прекращени</w:t>
              </w:r>
              <w:r>
                <w:rPr>
                  <w:sz w:val="18"/>
                  <w:szCs w:val="18"/>
                </w:rPr>
                <w:t>я</w:t>
              </w:r>
              <w:r w:rsidRPr="00D94DD5">
                <w:rPr>
                  <w:sz w:val="18"/>
                  <w:szCs w:val="18"/>
                </w:rPr>
                <w:t xml:space="preserve">) </w:t>
              </w:r>
              <w:r>
                <w:rPr>
                  <w:sz w:val="18"/>
                  <w:szCs w:val="18"/>
                </w:rPr>
                <w:t>строительства не может превышать отчетную дату</w:t>
              </w:r>
            </w:ins>
          </w:p>
        </w:tc>
        <w:tc>
          <w:tcPr>
            <w:tcW w:w="382" w:type="pct"/>
            <w:tcBorders>
              <w:top w:val="single" w:sz="4" w:space="0" w:color="auto"/>
              <w:left w:val="single" w:sz="4" w:space="0" w:color="auto"/>
              <w:bottom w:val="single" w:sz="4" w:space="0" w:color="auto"/>
              <w:right w:val="single" w:sz="4" w:space="0" w:color="auto"/>
            </w:tcBorders>
          </w:tcPr>
          <w:p w14:paraId="1D5F4359" w14:textId="77777777" w:rsidR="00887F1F" w:rsidRPr="00D94DD5" w:rsidRDefault="00887F1F" w:rsidP="00A67D93">
            <w:pPr>
              <w:rPr>
                <w:ins w:id="413" w:author="Зайцев Павел Борисович" w:date="2025-12-26T17:41:00Z"/>
                <w:sz w:val="18"/>
                <w:szCs w:val="18"/>
              </w:rPr>
            </w:pPr>
            <w:ins w:id="414" w:author="Зайцев Павел Борисович" w:date="2025-12-26T17:41:00Z">
              <w:r>
                <w:rPr>
                  <w:sz w:val="18"/>
                  <w:szCs w:val="18"/>
                </w:rPr>
                <w:t>Б</w:t>
              </w:r>
            </w:ins>
          </w:p>
        </w:tc>
      </w:tr>
    </w:tbl>
    <w:p w14:paraId="2BB065B5" w14:textId="77777777" w:rsidR="007309F8" w:rsidRDefault="00B52DED" w:rsidP="00B52DED">
      <w:pPr>
        <w:rPr>
          <w:color w:val="000000"/>
          <w:u w:val="single"/>
        </w:rPr>
      </w:pPr>
      <w:r w:rsidRPr="00B92096">
        <w:rPr>
          <w:color w:val="000000"/>
          <w:u w:val="single"/>
        </w:rPr>
        <w:t>* - соотношение должно быть выполнено для каждой строки (графы)</w:t>
      </w:r>
      <w:r w:rsidR="00A22D62">
        <w:rPr>
          <w:color w:val="000000"/>
          <w:u w:val="single"/>
        </w:rPr>
        <w:t>;</w:t>
      </w:r>
    </w:p>
    <w:p w14:paraId="293A9338" w14:textId="77777777" w:rsidR="00A22D62" w:rsidRPr="00B92096" w:rsidRDefault="00A22D62" w:rsidP="00B52DED">
      <w:pPr>
        <w:rPr>
          <w:b/>
        </w:rPr>
      </w:pPr>
      <w:r>
        <w:rPr>
          <w:color w:val="000000"/>
          <w:u w:val="single"/>
        </w:rPr>
        <w:t>** - соотношение должно быть выполнено только в ПУиО.</w:t>
      </w:r>
    </w:p>
    <w:p w14:paraId="472E833D" w14:textId="77777777" w:rsidR="001F2CCA" w:rsidRDefault="001F2CCA" w:rsidP="00F46C17">
      <w:pPr>
        <w:rPr>
          <w:b/>
        </w:rPr>
      </w:pPr>
    </w:p>
    <w:p w14:paraId="5E6DA854" w14:textId="77777777" w:rsidR="001F2CCA" w:rsidRDefault="001F2CCA" w:rsidP="00F46C17">
      <w:pPr>
        <w:rPr>
          <w:b/>
        </w:rPr>
      </w:pPr>
    </w:p>
    <w:p w14:paraId="2FDF914F" w14:textId="753540AC" w:rsidR="00D2576B" w:rsidRDefault="00F46C17" w:rsidP="003E0721">
      <w:pPr>
        <w:outlineLvl w:val="0"/>
        <w:rPr>
          <w:b/>
        </w:rPr>
      </w:pPr>
      <w:bookmarkStart w:id="415" w:name="_Toc216972928"/>
      <w:r>
        <w:rPr>
          <w:b/>
        </w:rPr>
        <w:t>19</w:t>
      </w:r>
      <w:r w:rsidR="00F353B0">
        <w:rPr>
          <w:b/>
        </w:rPr>
        <w:t>.</w:t>
      </w:r>
      <w:r w:rsidR="00D2576B" w:rsidRPr="00B92096">
        <w:rPr>
          <w:b/>
        </w:rPr>
        <w:t xml:space="preserve"> Сведения об исполнении судебных решений по денежным обязательствам учреждения (ф. 0503295)</w:t>
      </w:r>
      <w:bookmarkEnd w:id="415"/>
    </w:p>
    <w:p w14:paraId="2ED641AB" w14:textId="77777777" w:rsidR="00C22531" w:rsidRPr="00B92096" w:rsidRDefault="00C22531" w:rsidP="00F46C17">
      <w:pPr>
        <w:rPr>
          <w:b/>
        </w:rPr>
      </w:pPr>
      <w:r>
        <w:rPr>
          <w:b/>
        </w:rPr>
        <w:t>Форматный контроль – показатели гр1 «</w:t>
      </w:r>
      <w:r w:rsidRPr="00C22531">
        <w:rPr>
          <w:b/>
        </w:rPr>
        <w:t>Код КОСГУ (аналитики)</w:t>
      </w:r>
      <w:r>
        <w:rPr>
          <w:b/>
        </w:rPr>
        <w:t>» раздела 2 Сведений ф. 0503295 должны соответствовать справочнику кодов КОСГУ (по выбытиям (</w:t>
      </w:r>
      <w:r w:rsidR="00E16F2C">
        <w:rPr>
          <w:b/>
        </w:rPr>
        <w:t>поступлениям</w:t>
      </w:r>
      <w:r>
        <w:rPr>
          <w:b/>
        </w:rPr>
        <w:t>)).</w:t>
      </w:r>
    </w:p>
    <w:p w14:paraId="6CA1F8E9" w14:textId="77777777" w:rsidR="00D2576B" w:rsidRPr="00B92096" w:rsidRDefault="00D2576B" w:rsidP="00F46C17">
      <w:pPr>
        <w:rPr>
          <w:b/>
        </w:rPr>
      </w:pPr>
    </w:p>
    <w:p w14:paraId="1CD700E7" w14:textId="77777777" w:rsidR="00D2576B" w:rsidRPr="00B92096" w:rsidRDefault="00D2576B" w:rsidP="00F46C17">
      <w:pPr>
        <w:rPr>
          <w:b/>
          <w:color w:val="000000"/>
        </w:rPr>
      </w:pPr>
      <w:r w:rsidRPr="00B92096">
        <w:rPr>
          <w:b/>
          <w:color w:val="000000"/>
          <w:u w:val="single"/>
        </w:rPr>
        <w:t>Контрольные соотношения для внутридокументного контроля ф. 0503</w:t>
      </w:r>
      <w:bookmarkStart w:id="416" w:name="ф_0503295"/>
      <w:r w:rsidRPr="00B92096">
        <w:rPr>
          <w:b/>
          <w:color w:val="000000"/>
          <w:u w:val="single"/>
        </w:rPr>
        <w:t>295</w:t>
      </w:r>
      <w:bookmarkEnd w:id="416"/>
    </w:p>
    <w:tbl>
      <w:tblPr>
        <w:tblW w:w="5000" w:type="pct"/>
        <w:tblLook w:val="04A0" w:firstRow="1" w:lastRow="0" w:firstColumn="1" w:lastColumn="0" w:noHBand="0" w:noVBand="1"/>
      </w:tblPr>
      <w:tblGrid>
        <w:gridCol w:w="719"/>
        <w:gridCol w:w="1656"/>
        <w:gridCol w:w="1327"/>
        <w:gridCol w:w="1605"/>
        <w:gridCol w:w="2167"/>
        <w:gridCol w:w="1190"/>
        <w:gridCol w:w="696"/>
        <w:gridCol w:w="1118"/>
      </w:tblGrid>
      <w:tr w:rsidR="00ED17C9" w:rsidRPr="00B92096" w14:paraId="51D0B8F8" w14:textId="77777777" w:rsidTr="00A81D46">
        <w:tc>
          <w:tcPr>
            <w:tcW w:w="376" w:type="pct"/>
            <w:tcBorders>
              <w:top w:val="single" w:sz="4" w:space="0" w:color="000000"/>
              <w:left w:val="single" w:sz="4" w:space="0" w:color="000000"/>
              <w:bottom w:val="single" w:sz="4" w:space="0" w:color="000000"/>
              <w:right w:val="nil"/>
            </w:tcBorders>
            <w:hideMark/>
          </w:tcPr>
          <w:p w14:paraId="7F4A53F0" w14:textId="77777777" w:rsidR="00ED17C9" w:rsidRPr="00B92096" w:rsidRDefault="00ED17C9" w:rsidP="000949E9">
            <w:pPr>
              <w:snapToGrid w:val="0"/>
              <w:jc w:val="center"/>
            </w:pPr>
            <w:r w:rsidRPr="00B92096">
              <w:t>№</w:t>
            </w:r>
          </w:p>
          <w:p w14:paraId="61831CF7" w14:textId="77777777" w:rsidR="00ED17C9" w:rsidRPr="00B92096" w:rsidRDefault="00ED17C9" w:rsidP="000949E9">
            <w:pPr>
              <w:snapToGrid w:val="0"/>
              <w:jc w:val="center"/>
            </w:pPr>
            <w:r w:rsidRPr="00B92096">
              <w:t>п/п</w:t>
            </w:r>
          </w:p>
        </w:tc>
        <w:tc>
          <w:tcPr>
            <w:tcW w:w="823" w:type="pct"/>
            <w:tcBorders>
              <w:top w:val="single" w:sz="4" w:space="0" w:color="000000"/>
              <w:left w:val="single" w:sz="4" w:space="0" w:color="000000"/>
              <w:bottom w:val="single" w:sz="4" w:space="0" w:color="000000"/>
              <w:right w:val="nil"/>
            </w:tcBorders>
            <w:hideMark/>
          </w:tcPr>
          <w:p w14:paraId="7DFB1674" w14:textId="77777777" w:rsidR="00ED17C9" w:rsidRPr="00B92096" w:rsidRDefault="00ED17C9" w:rsidP="000949E9">
            <w:pPr>
              <w:snapToGrid w:val="0"/>
              <w:jc w:val="center"/>
            </w:pPr>
            <w:r w:rsidRPr="00B92096">
              <w:t>Строка</w:t>
            </w:r>
          </w:p>
        </w:tc>
        <w:tc>
          <w:tcPr>
            <w:tcW w:w="666" w:type="pct"/>
            <w:tcBorders>
              <w:top w:val="single" w:sz="4" w:space="0" w:color="000000"/>
              <w:left w:val="single" w:sz="4" w:space="0" w:color="000000"/>
              <w:bottom w:val="single" w:sz="4" w:space="0" w:color="000000"/>
              <w:right w:val="nil"/>
            </w:tcBorders>
            <w:hideMark/>
          </w:tcPr>
          <w:p w14:paraId="24996178" w14:textId="77777777" w:rsidR="00ED17C9" w:rsidRPr="00B92096" w:rsidRDefault="00ED17C9" w:rsidP="000949E9">
            <w:pPr>
              <w:snapToGrid w:val="0"/>
              <w:jc w:val="center"/>
            </w:pPr>
            <w:r w:rsidRPr="00B92096">
              <w:t>Графа</w:t>
            </w:r>
          </w:p>
        </w:tc>
        <w:tc>
          <w:tcPr>
            <w:tcW w:w="799" w:type="pct"/>
            <w:tcBorders>
              <w:top w:val="single" w:sz="4" w:space="0" w:color="000000"/>
              <w:left w:val="single" w:sz="4" w:space="0" w:color="000000"/>
              <w:bottom w:val="single" w:sz="4" w:space="0" w:color="000000"/>
              <w:right w:val="nil"/>
            </w:tcBorders>
            <w:hideMark/>
          </w:tcPr>
          <w:p w14:paraId="2B3CFFDA" w14:textId="77777777" w:rsidR="00ED17C9" w:rsidRPr="00B92096" w:rsidRDefault="00ED17C9" w:rsidP="000949E9">
            <w:pPr>
              <w:snapToGrid w:val="0"/>
              <w:jc w:val="center"/>
            </w:pPr>
            <w:r w:rsidRPr="00B92096">
              <w:t>Соотношение</w:t>
            </w:r>
          </w:p>
        </w:tc>
        <w:tc>
          <w:tcPr>
            <w:tcW w:w="1067" w:type="pct"/>
            <w:tcBorders>
              <w:top w:val="single" w:sz="4" w:space="0" w:color="000000"/>
              <w:left w:val="single" w:sz="4" w:space="0" w:color="000000"/>
              <w:bottom w:val="single" w:sz="4" w:space="0" w:color="000000"/>
              <w:right w:val="nil"/>
            </w:tcBorders>
            <w:hideMark/>
          </w:tcPr>
          <w:p w14:paraId="5E301E11" w14:textId="77777777" w:rsidR="00ED17C9" w:rsidRPr="00B92096" w:rsidRDefault="00ED17C9" w:rsidP="000949E9">
            <w:pPr>
              <w:snapToGrid w:val="0"/>
              <w:jc w:val="center"/>
            </w:pPr>
            <w:r w:rsidRPr="00B92096">
              <w:t>Строка</w:t>
            </w:r>
          </w:p>
        </w:tc>
        <w:tc>
          <w:tcPr>
            <w:tcW w:w="600" w:type="pct"/>
            <w:tcBorders>
              <w:top w:val="single" w:sz="4" w:space="0" w:color="000000"/>
              <w:left w:val="single" w:sz="4" w:space="0" w:color="000000"/>
              <w:bottom w:val="single" w:sz="4" w:space="0" w:color="000000"/>
              <w:right w:val="single" w:sz="4" w:space="0" w:color="000000"/>
            </w:tcBorders>
            <w:hideMark/>
          </w:tcPr>
          <w:p w14:paraId="76FE6424" w14:textId="77777777" w:rsidR="00ED17C9" w:rsidRPr="00B92096" w:rsidRDefault="00ED17C9" w:rsidP="000949E9">
            <w:pPr>
              <w:snapToGrid w:val="0"/>
              <w:jc w:val="center"/>
            </w:pPr>
            <w:r w:rsidRPr="00B92096">
              <w:t>Графа</w:t>
            </w:r>
          </w:p>
        </w:tc>
        <w:tc>
          <w:tcPr>
            <w:tcW w:w="335" w:type="pct"/>
            <w:tcBorders>
              <w:top w:val="single" w:sz="4" w:space="0" w:color="000000"/>
              <w:left w:val="single" w:sz="4" w:space="0" w:color="000000"/>
              <w:bottom w:val="single" w:sz="4" w:space="0" w:color="000000"/>
              <w:right w:val="single" w:sz="4" w:space="0" w:color="000000"/>
            </w:tcBorders>
          </w:tcPr>
          <w:p w14:paraId="18549D7C" w14:textId="77777777" w:rsidR="00ED17C9" w:rsidRPr="00B92096" w:rsidRDefault="00ED17C9" w:rsidP="000949E9">
            <w:pPr>
              <w:snapToGrid w:val="0"/>
              <w:jc w:val="center"/>
            </w:pPr>
            <w:r>
              <w:t>Тип контроля</w:t>
            </w:r>
          </w:p>
        </w:tc>
        <w:tc>
          <w:tcPr>
            <w:tcW w:w="334" w:type="pct"/>
            <w:tcBorders>
              <w:top w:val="single" w:sz="4" w:space="0" w:color="000000"/>
              <w:left w:val="single" w:sz="4" w:space="0" w:color="000000"/>
              <w:bottom w:val="single" w:sz="4" w:space="0" w:color="000000"/>
              <w:right w:val="single" w:sz="4" w:space="0" w:color="000000"/>
            </w:tcBorders>
          </w:tcPr>
          <w:p w14:paraId="012A60D0" w14:textId="77777777" w:rsidR="00ED17C9" w:rsidRDefault="00ED17C9" w:rsidP="000949E9">
            <w:pPr>
              <w:snapToGrid w:val="0"/>
              <w:jc w:val="center"/>
            </w:pPr>
            <w:r>
              <w:t>Уровень</w:t>
            </w:r>
          </w:p>
        </w:tc>
      </w:tr>
      <w:tr w:rsidR="00ED17C9" w:rsidRPr="00B92096" w14:paraId="4D3A3EC9" w14:textId="77777777" w:rsidTr="00A81D46">
        <w:tc>
          <w:tcPr>
            <w:tcW w:w="376" w:type="pct"/>
            <w:tcBorders>
              <w:top w:val="single" w:sz="4" w:space="0" w:color="000000"/>
              <w:left w:val="single" w:sz="4" w:space="0" w:color="000000"/>
              <w:bottom w:val="single" w:sz="4" w:space="0" w:color="000000"/>
              <w:right w:val="nil"/>
            </w:tcBorders>
          </w:tcPr>
          <w:p w14:paraId="4F54DEC8"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1</w:t>
            </w:r>
          </w:p>
        </w:tc>
        <w:tc>
          <w:tcPr>
            <w:tcW w:w="823" w:type="pct"/>
            <w:tcBorders>
              <w:top w:val="single" w:sz="4" w:space="0" w:color="000000"/>
              <w:left w:val="single" w:sz="4" w:space="0" w:color="000000"/>
              <w:bottom w:val="single" w:sz="4" w:space="0" w:color="000000"/>
              <w:right w:val="nil"/>
            </w:tcBorders>
          </w:tcPr>
          <w:p w14:paraId="05F3780D"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010</w:t>
            </w:r>
          </w:p>
        </w:tc>
        <w:tc>
          <w:tcPr>
            <w:tcW w:w="666" w:type="pct"/>
            <w:tcBorders>
              <w:top w:val="single" w:sz="4" w:space="0" w:color="000000"/>
              <w:left w:val="single" w:sz="4" w:space="0" w:color="000000"/>
              <w:bottom w:val="single" w:sz="4" w:space="0" w:color="000000"/>
              <w:right w:val="nil"/>
            </w:tcBorders>
          </w:tcPr>
          <w:p w14:paraId="68513295" w14:textId="77777777" w:rsidR="00ED17C9" w:rsidRPr="00B92096" w:rsidDel="00EC1795" w:rsidRDefault="00ED17C9" w:rsidP="000949E9">
            <w:pPr>
              <w:autoSpaceDE w:val="0"/>
              <w:snapToGrid w:val="0"/>
              <w:spacing w:line="102" w:lineRule="atLeast"/>
              <w:ind w:left="360"/>
              <w:jc w:val="center"/>
              <w:rPr>
                <w:color w:val="000000"/>
                <w:u w:val="single"/>
              </w:rPr>
            </w:pPr>
            <w:r w:rsidRPr="00B92096">
              <w:rPr>
                <w:color w:val="000000"/>
                <w:u w:val="single"/>
              </w:rPr>
              <w:t>*(кроме гр. 7)</w:t>
            </w:r>
          </w:p>
        </w:tc>
        <w:tc>
          <w:tcPr>
            <w:tcW w:w="799" w:type="pct"/>
            <w:tcBorders>
              <w:top w:val="single" w:sz="4" w:space="0" w:color="000000"/>
              <w:left w:val="single" w:sz="4" w:space="0" w:color="000000"/>
              <w:bottom w:val="single" w:sz="4" w:space="0" w:color="000000"/>
              <w:right w:val="nil"/>
            </w:tcBorders>
          </w:tcPr>
          <w:p w14:paraId="0E0E7040"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w:t>
            </w:r>
          </w:p>
        </w:tc>
        <w:tc>
          <w:tcPr>
            <w:tcW w:w="1067" w:type="pct"/>
            <w:tcBorders>
              <w:top w:val="single" w:sz="4" w:space="0" w:color="000000"/>
              <w:left w:val="single" w:sz="4" w:space="0" w:color="000000"/>
              <w:bottom w:val="single" w:sz="4" w:space="0" w:color="000000"/>
              <w:right w:val="nil"/>
            </w:tcBorders>
          </w:tcPr>
          <w:p w14:paraId="5AF4ECDD"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011</w:t>
            </w:r>
          </w:p>
        </w:tc>
        <w:tc>
          <w:tcPr>
            <w:tcW w:w="600" w:type="pct"/>
            <w:tcBorders>
              <w:top w:val="single" w:sz="4" w:space="0" w:color="000000"/>
              <w:left w:val="single" w:sz="4" w:space="0" w:color="000000"/>
              <w:bottom w:val="single" w:sz="4" w:space="0" w:color="000000"/>
              <w:right w:val="single" w:sz="4" w:space="0" w:color="000000"/>
            </w:tcBorders>
          </w:tcPr>
          <w:p w14:paraId="012FBB2C" w14:textId="77777777" w:rsidR="00ED17C9" w:rsidRPr="00B92096" w:rsidDel="00EC1795" w:rsidRDefault="00ED17C9" w:rsidP="000949E9">
            <w:pPr>
              <w:autoSpaceDE w:val="0"/>
              <w:snapToGrid w:val="0"/>
              <w:spacing w:line="102" w:lineRule="atLeast"/>
              <w:jc w:val="center"/>
              <w:rPr>
                <w:color w:val="000000"/>
                <w:u w:val="single"/>
              </w:rPr>
            </w:pPr>
            <w:r w:rsidRPr="00B92096">
              <w:rPr>
                <w:color w:val="000000"/>
                <w:u w:val="single"/>
              </w:rPr>
              <w:t>*(кроме гр. 7)</w:t>
            </w:r>
          </w:p>
        </w:tc>
        <w:tc>
          <w:tcPr>
            <w:tcW w:w="335" w:type="pct"/>
            <w:tcBorders>
              <w:top w:val="single" w:sz="4" w:space="0" w:color="000000"/>
              <w:left w:val="single" w:sz="4" w:space="0" w:color="000000"/>
              <w:bottom w:val="single" w:sz="4" w:space="0" w:color="000000"/>
              <w:right w:val="single" w:sz="4" w:space="0" w:color="000000"/>
            </w:tcBorders>
          </w:tcPr>
          <w:p w14:paraId="1F2C3524" w14:textId="77777777" w:rsidR="00ED17C9" w:rsidRPr="00B92096" w:rsidRDefault="00ED17C9" w:rsidP="000949E9">
            <w:pPr>
              <w:autoSpaceDE w:val="0"/>
              <w:snapToGrid w:val="0"/>
              <w:spacing w:line="102" w:lineRule="atLeast"/>
              <w:jc w:val="center"/>
              <w:rPr>
                <w:color w:val="000000"/>
                <w:u w:val="single"/>
              </w:rPr>
            </w:pPr>
            <w:r>
              <w:rPr>
                <w:color w:val="000000"/>
                <w:u w:val="single"/>
              </w:rPr>
              <w:t>Б</w:t>
            </w:r>
          </w:p>
        </w:tc>
        <w:tc>
          <w:tcPr>
            <w:tcW w:w="334" w:type="pct"/>
            <w:tcBorders>
              <w:top w:val="single" w:sz="4" w:space="0" w:color="000000"/>
              <w:left w:val="single" w:sz="4" w:space="0" w:color="000000"/>
              <w:bottom w:val="single" w:sz="4" w:space="0" w:color="000000"/>
              <w:right w:val="single" w:sz="4" w:space="0" w:color="000000"/>
            </w:tcBorders>
          </w:tcPr>
          <w:p w14:paraId="7DFF7BB8" w14:textId="77777777" w:rsidR="00ED17C9" w:rsidRPr="00550BEF" w:rsidRDefault="00ED17C9" w:rsidP="00ED17C9">
            <w:pPr>
              <w:autoSpaceDE w:val="0"/>
              <w:snapToGrid w:val="0"/>
              <w:spacing w:line="102" w:lineRule="atLeast"/>
              <w:jc w:val="center"/>
              <w:rPr>
                <w:b/>
                <w:color w:val="000000"/>
                <w:sz w:val="18"/>
                <w:u w:val="single"/>
              </w:rPr>
            </w:pPr>
            <w:r w:rsidRPr="00550BEF">
              <w:rPr>
                <w:sz w:val="18"/>
              </w:rPr>
              <w:t>АУБУ РБС_АУБУ ГРБС</w:t>
            </w:r>
          </w:p>
        </w:tc>
      </w:tr>
      <w:tr w:rsidR="00ED17C9" w:rsidRPr="00B92096" w14:paraId="3AA0E8C1" w14:textId="77777777" w:rsidTr="00A81D46">
        <w:tc>
          <w:tcPr>
            <w:tcW w:w="376" w:type="pct"/>
            <w:tcBorders>
              <w:top w:val="single" w:sz="4" w:space="0" w:color="000000"/>
              <w:left w:val="single" w:sz="4" w:space="0" w:color="000000"/>
              <w:bottom w:val="single" w:sz="4" w:space="0" w:color="000000"/>
              <w:right w:val="nil"/>
            </w:tcBorders>
          </w:tcPr>
          <w:p w14:paraId="4E878DB2"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2</w:t>
            </w:r>
          </w:p>
        </w:tc>
        <w:tc>
          <w:tcPr>
            <w:tcW w:w="823" w:type="pct"/>
            <w:tcBorders>
              <w:top w:val="single" w:sz="4" w:space="0" w:color="000000"/>
              <w:left w:val="single" w:sz="4" w:space="0" w:color="000000"/>
              <w:bottom w:val="single" w:sz="4" w:space="0" w:color="000000"/>
              <w:right w:val="nil"/>
            </w:tcBorders>
          </w:tcPr>
          <w:p w14:paraId="4153B5FD"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020</w:t>
            </w:r>
          </w:p>
        </w:tc>
        <w:tc>
          <w:tcPr>
            <w:tcW w:w="666" w:type="pct"/>
            <w:tcBorders>
              <w:top w:val="single" w:sz="4" w:space="0" w:color="000000"/>
              <w:left w:val="single" w:sz="4" w:space="0" w:color="000000"/>
              <w:bottom w:val="single" w:sz="4" w:space="0" w:color="000000"/>
              <w:right w:val="nil"/>
            </w:tcBorders>
          </w:tcPr>
          <w:p w14:paraId="437979F6" w14:textId="77777777" w:rsidR="00ED17C9" w:rsidRPr="00B92096" w:rsidDel="00EC1795" w:rsidRDefault="00ED17C9" w:rsidP="000949E9">
            <w:pPr>
              <w:autoSpaceDE w:val="0"/>
              <w:snapToGrid w:val="0"/>
              <w:spacing w:line="102" w:lineRule="atLeast"/>
              <w:jc w:val="center"/>
              <w:rPr>
                <w:color w:val="000000"/>
                <w:u w:val="single"/>
              </w:rPr>
            </w:pPr>
            <w:r w:rsidRPr="00B92096">
              <w:rPr>
                <w:color w:val="000000"/>
                <w:u w:val="single"/>
              </w:rPr>
              <w:t>*(кроме гр. 7)</w:t>
            </w:r>
          </w:p>
        </w:tc>
        <w:tc>
          <w:tcPr>
            <w:tcW w:w="799" w:type="pct"/>
            <w:tcBorders>
              <w:top w:val="single" w:sz="4" w:space="0" w:color="000000"/>
              <w:left w:val="single" w:sz="4" w:space="0" w:color="000000"/>
              <w:bottom w:val="single" w:sz="4" w:space="0" w:color="000000"/>
              <w:right w:val="nil"/>
            </w:tcBorders>
          </w:tcPr>
          <w:p w14:paraId="26489E0C"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w:t>
            </w:r>
          </w:p>
        </w:tc>
        <w:tc>
          <w:tcPr>
            <w:tcW w:w="1067" w:type="pct"/>
            <w:tcBorders>
              <w:top w:val="single" w:sz="4" w:space="0" w:color="000000"/>
              <w:left w:val="single" w:sz="4" w:space="0" w:color="000000"/>
              <w:bottom w:val="single" w:sz="4" w:space="0" w:color="000000"/>
              <w:right w:val="nil"/>
            </w:tcBorders>
          </w:tcPr>
          <w:p w14:paraId="4AE3F75E"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021</w:t>
            </w:r>
          </w:p>
        </w:tc>
        <w:tc>
          <w:tcPr>
            <w:tcW w:w="600" w:type="pct"/>
            <w:tcBorders>
              <w:top w:val="single" w:sz="4" w:space="0" w:color="000000"/>
              <w:left w:val="single" w:sz="4" w:space="0" w:color="000000"/>
              <w:bottom w:val="single" w:sz="4" w:space="0" w:color="000000"/>
              <w:right w:val="single" w:sz="4" w:space="0" w:color="000000"/>
            </w:tcBorders>
          </w:tcPr>
          <w:p w14:paraId="2695B627" w14:textId="77777777" w:rsidR="00ED17C9" w:rsidRPr="00B92096" w:rsidDel="00EC1795" w:rsidRDefault="00ED17C9" w:rsidP="000949E9">
            <w:pPr>
              <w:autoSpaceDE w:val="0"/>
              <w:snapToGrid w:val="0"/>
              <w:spacing w:line="102" w:lineRule="atLeast"/>
              <w:jc w:val="center"/>
              <w:rPr>
                <w:color w:val="000000"/>
                <w:u w:val="single"/>
              </w:rPr>
            </w:pPr>
            <w:r w:rsidRPr="00B92096">
              <w:rPr>
                <w:color w:val="000000"/>
                <w:u w:val="single"/>
              </w:rPr>
              <w:t>*(кроме гр. 7)</w:t>
            </w:r>
          </w:p>
        </w:tc>
        <w:tc>
          <w:tcPr>
            <w:tcW w:w="335" w:type="pct"/>
            <w:tcBorders>
              <w:top w:val="single" w:sz="4" w:space="0" w:color="000000"/>
              <w:left w:val="single" w:sz="4" w:space="0" w:color="000000"/>
              <w:bottom w:val="single" w:sz="4" w:space="0" w:color="000000"/>
              <w:right w:val="single" w:sz="4" w:space="0" w:color="000000"/>
            </w:tcBorders>
          </w:tcPr>
          <w:p w14:paraId="5879CA50" w14:textId="77777777" w:rsidR="00ED17C9" w:rsidRPr="00B92096" w:rsidRDefault="00ED17C9" w:rsidP="000949E9">
            <w:pPr>
              <w:autoSpaceDE w:val="0"/>
              <w:snapToGrid w:val="0"/>
              <w:spacing w:line="102" w:lineRule="atLeast"/>
              <w:jc w:val="center"/>
              <w:rPr>
                <w:color w:val="000000"/>
                <w:u w:val="single"/>
              </w:rPr>
            </w:pPr>
            <w:r>
              <w:rPr>
                <w:color w:val="000000"/>
                <w:u w:val="single"/>
              </w:rPr>
              <w:t>Б</w:t>
            </w:r>
          </w:p>
        </w:tc>
        <w:tc>
          <w:tcPr>
            <w:tcW w:w="334" w:type="pct"/>
            <w:tcBorders>
              <w:top w:val="single" w:sz="4" w:space="0" w:color="000000"/>
              <w:left w:val="single" w:sz="4" w:space="0" w:color="000000"/>
              <w:bottom w:val="single" w:sz="4" w:space="0" w:color="000000"/>
              <w:right w:val="single" w:sz="4" w:space="0" w:color="000000"/>
            </w:tcBorders>
          </w:tcPr>
          <w:p w14:paraId="5353383A" w14:textId="77777777" w:rsidR="00ED17C9" w:rsidRDefault="00ED17C9" w:rsidP="000949E9">
            <w:pPr>
              <w:autoSpaceDE w:val="0"/>
              <w:snapToGrid w:val="0"/>
              <w:spacing w:line="102" w:lineRule="atLeast"/>
              <w:jc w:val="center"/>
              <w:rPr>
                <w:color w:val="000000"/>
                <w:u w:val="single"/>
              </w:rPr>
            </w:pPr>
            <w:r w:rsidRPr="001B4603">
              <w:rPr>
                <w:sz w:val="18"/>
              </w:rPr>
              <w:t>АУБУ РБС_АУБУ ГРБС</w:t>
            </w:r>
          </w:p>
        </w:tc>
      </w:tr>
      <w:tr w:rsidR="00ED17C9" w:rsidRPr="00B92096" w14:paraId="1222C59B" w14:textId="77777777" w:rsidTr="00A81D46">
        <w:tc>
          <w:tcPr>
            <w:tcW w:w="376" w:type="pct"/>
            <w:tcBorders>
              <w:top w:val="single" w:sz="4" w:space="0" w:color="000000"/>
              <w:left w:val="single" w:sz="4" w:space="0" w:color="000000"/>
              <w:bottom w:val="single" w:sz="4" w:space="0" w:color="000000"/>
              <w:right w:val="nil"/>
            </w:tcBorders>
            <w:hideMark/>
          </w:tcPr>
          <w:p w14:paraId="4A0E0C3B"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3</w:t>
            </w:r>
          </w:p>
        </w:tc>
        <w:tc>
          <w:tcPr>
            <w:tcW w:w="823" w:type="pct"/>
            <w:tcBorders>
              <w:top w:val="single" w:sz="4" w:space="0" w:color="000000"/>
              <w:left w:val="single" w:sz="4" w:space="0" w:color="000000"/>
              <w:bottom w:val="single" w:sz="4" w:space="0" w:color="000000"/>
              <w:right w:val="nil"/>
            </w:tcBorders>
            <w:hideMark/>
          </w:tcPr>
          <w:p w14:paraId="17F7FE4A" w14:textId="77777777" w:rsidR="00ED17C9" w:rsidRPr="00B92096" w:rsidRDefault="00ED17C9" w:rsidP="008950A5">
            <w:pPr>
              <w:autoSpaceDE w:val="0"/>
              <w:snapToGrid w:val="0"/>
              <w:spacing w:line="102" w:lineRule="atLeast"/>
              <w:jc w:val="center"/>
              <w:rPr>
                <w:color w:val="000000"/>
                <w:u w:val="single"/>
              </w:rPr>
            </w:pPr>
            <w:r w:rsidRPr="00B92096">
              <w:rPr>
                <w:color w:val="000000"/>
                <w:u w:val="single"/>
              </w:rPr>
              <w:t>*</w:t>
            </w:r>
            <w:r>
              <w:rPr>
                <w:color w:val="000000"/>
                <w:u w:val="single"/>
              </w:rPr>
              <w:t>, кроме строки 011</w:t>
            </w:r>
          </w:p>
        </w:tc>
        <w:tc>
          <w:tcPr>
            <w:tcW w:w="666" w:type="pct"/>
            <w:tcBorders>
              <w:top w:val="single" w:sz="4" w:space="0" w:color="000000"/>
              <w:left w:val="single" w:sz="4" w:space="0" w:color="000000"/>
              <w:bottom w:val="single" w:sz="4" w:space="0" w:color="000000"/>
              <w:right w:val="nil"/>
            </w:tcBorders>
            <w:hideMark/>
          </w:tcPr>
          <w:p w14:paraId="1FE321F8"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8</w:t>
            </w:r>
          </w:p>
        </w:tc>
        <w:tc>
          <w:tcPr>
            <w:tcW w:w="799" w:type="pct"/>
            <w:tcBorders>
              <w:top w:val="single" w:sz="4" w:space="0" w:color="000000"/>
              <w:left w:val="single" w:sz="4" w:space="0" w:color="000000"/>
              <w:bottom w:val="single" w:sz="4" w:space="0" w:color="000000"/>
              <w:right w:val="nil"/>
            </w:tcBorders>
            <w:hideMark/>
          </w:tcPr>
          <w:p w14:paraId="679AECB3"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w:t>
            </w:r>
          </w:p>
        </w:tc>
        <w:tc>
          <w:tcPr>
            <w:tcW w:w="1067" w:type="pct"/>
            <w:tcBorders>
              <w:top w:val="single" w:sz="4" w:space="0" w:color="000000"/>
              <w:left w:val="single" w:sz="4" w:space="0" w:color="000000"/>
              <w:bottom w:val="single" w:sz="4" w:space="0" w:color="000000"/>
              <w:right w:val="nil"/>
            </w:tcBorders>
            <w:hideMark/>
          </w:tcPr>
          <w:p w14:paraId="3D77856A"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w:t>
            </w:r>
          </w:p>
        </w:tc>
        <w:tc>
          <w:tcPr>
            <w:tcW w:w="600" w:type="pct"/>
            <w:tcBorders>
              <w:top w:val="single" w:sz="4" w:space="0" w:color="000000"/>
              <w:left w:val="single" w:sz="4" w:space="0" w:color="000000"/>
              <w:bottom w:val="single" w:sz="4" w:space="0" w:color="000000"/>
              <w:right w:val="single" w:sz="4" w:space="0" w:color="000000"/>
            </w:tcBorders>
            <w:hideMark/>
          </w:tcPr>
          <w:p w14:paraId="2D460D0C"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3+4-5-6+7</w:t>
            </w:r>
          </w:p>
        </w:tc>
        <w:tc>
          <w:tcPr>
            <w:tcW w:w="335" w:type="pct"/>
            <w:tcBorders>
              <w:top w:val="single" w:sz="4" w:space="0" w:color="000000"/>
              <w:left w:val="single" w:sz="4" w:space="0" w:color="000000"/>
              <w:bottom w:val="single" w:sz="4" w:space="0" w:color="000000"/>
              <w:right w:val="single" w:sz="4" w:space="0" w:color="000000"/>
            </w:tcBorders>
          </w:tcPr>
          <w:p w14:paraId="736F6185" w14:textId="77777777" w:rsidR="00ED17C9" w:rsidRPr="00B92096" w:rsidRDefault="00ED17C9" w:rsidP="000949E9">
            <w:pPr>
              <w:autoSpaceDE w:val="0"/>
              <w:snapToGrid w:val="0"/>
              <w:spacing w:line="102" w:lineRule="atLeast"/>
              <w:jc w:val="center"/>
              <w:rPr>
                <w:color w:val="000000"/>
                <w:u w:val="single"/>
              </w:rPr>
            </w:pPr>
            <w:r>
              <w:rPr>
                <w:color w:val="000000"/>
                <w:u w:val="single"/>
              </w:rPr>
              <w:t>Б</w:t>
            </w:r>
          </w:p>
        </w:tc>
        <w:tc>
          <w:tcPr>
            <w:tcW w:w="334" w:type="pct"/>
            <w:tcBorders>
              <w:top w:val="single" w:sz="4" w:space="0" w:color="000000"/>
              <w:left w:val="single" w:sz="4" w:space="0" w:color="000000"/>
              <w:bottom w:val="single" w:sz="4" w:space="0" w:color="000000"/>
              <w:right w:val="single" w:sz="4" w:space="0" w:color="000000"/>
            </w:tcBorders>
          </w:tcPr>
          <w:p w14:paraId="12FD1531" w14:textId="77777777" w:rsidR="00ED17C9" w:rsidRDefault="00ED17C9" w:rsidP="000949E9">
            <w:pPr>
              <w:autoSpaceDE w:val="0"/>
              <w:snapToGrid w:val="0"/>
              <w:spacing w:line="102" w:lineRule="atLeast"/>
              <w:jc w:val="center"/>
              <w:rPr>
                <w:color w:val="000000"/>
                <w:u w:val="single"/>
              </w:rPr>
            </w:pPr>
            <w:r w:rsidRPr="001B4603">
              <w:rPr>
                <w:sz w:val="18"/>
              </w:rPr>
              <w:t>АУБУ РБС_АУБУ ГРБС</w:t>
            </w:r>
          </w:p>
        </w:tc>
      </w:tr>
      <w:tr w:rsidR="00ED17C9" w:rsidRPr="00B92096" w14:paraId="6CC4BB9A" w14:textId="77777777" w:rsidTr="00A81D46">
        <w:trPr>
          <w:trHeight w:val="263"/>
        </w:trPr>
        <w:tc>
          <w:tcPr>
            <w:tcW w:w="376" w:type="pct"/>
            <w:tcBorders>
              <w:top w:val="single" w:sz="4" w:space="0" w:color="000000"/>
              <w:left w:val="single" w:sz="4" w:space="0" w:color="000000"/>
              <w:bottom w:val="single" w:sz="4" w:space="0" w:color="000000"/>
              <w:right w:val="nil"/>
            </w:tcBorders>
            <w:hideMark/>
          </w:tcPr>
          <w:p w14:paraId="5B0385C0"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4</w:t>
            </w:r>
          </w:p>
        </w:tc>
        <w:tc>
          <w:tcPr>
            <w:tcW w:w="823" w:type="pct"/>
            <w:tcBorders>
              <w:top w:val="single" w:sz="4" w:space="0" w:color="000000"/>
              <w:left w:val="single" w:sz="4" w:space="0" w:color="000000"/>
              <w:bottom w:val="single" w:sz="4" w:space="0" w:color="000000"/>
              <w:right w:val="nil"/>
            </w:tcBorders>
            <w:hideMark/>
          </w:tcPr>
          <w:p w14:paraId="312F0AAA"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030</w:t>
            </w:r>
          </w:p>
        </w:tc>
        <w:tc>
          <w:tcPr>
            <w:tcW w:w="666" w:type="pct"/>
            <w:tcBorders>
              <w:top w:val="single" w:sz="4" w:space="0" w:color="000000"/>
              <w:left w:val="single" w:sz="4" w:space="0" w:color="000000"/>
              <w:bottom w:val="single" w:sz="4" w:space="0" w:color="000000"/>
              <w:right w:val="nil"/>
            </w:tcBorders>
            <w:hideMark/>
          </w:tcPr>
          <w:p w14:paraId="74B8F585"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w:t>
            </w:r>
          </w:p>
        </w:tc>
        <w:tc>
          <w:tcPr>
            <w:tcW w:w="799" w:type="pct"/>
            <w:tcBorders>
              <w:top w:val="single" w:sz="4" w:space="0" w:color="000000"/>
              <w:left w:val="single" w:sz="4" w:space="0" w:color="000000"/>
              <w:bottom w:val="single" w:sz="4" w:space="0" w:color="000000"/>
              <w:right w:val="nil"/>
            </w:tcBorders>
            <w:hideMark/>
          </w:tcPr>
          <w:p w14:paraId="76AFE061"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w:t>
            </w:r>
          </w:p>
        </w:tc>
        <w:tc>
          <w:tcPr>
            <w:tcW w:w="1067" w:type="pct"/>
            <w:tcBorders>
              <w:top w:val="single" w:sz="4" w:space="0" w:color="000000"/>
              <w:left w:val="single" w:sz="4" w:space="0" w:color="000000"/>
              <w:bottom w:val="single" w:sz="4" w:space="0" w:color="000000"/>
              <w:right w:val="nil"/>
            </w:tcBorders>
            <w:hideMark/>
          </w:tcPr>
          <w:p w14:paraId="543FED30"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010+020</w:t>
            </w:r>
          </w:p>
        </w:tc>
        <w:tc>
          <w:tcPr>
            <w:tcW w:w="600" w:type="pct"/>
            <w:tcBorders>
              <w:top w:val="single" w:sz="4" w:space="0" w:color="000000"/>
              <w:left w:val="single" w:sz="4" w:space="0" w:color="000000"/>
              <w:bottom w:val="single" w:sz="4" w:space="0" w:color="000000"/>
              <w:right w:val="single" w:sz="4" w:space="0" w:color="000000"/>
            </w:tcBorders>
            <w:hideMark/>
          </w:tcPr>
          <w:p w14:paraId="337B1F55"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w:t>
            </w:r>
          </w:p>
        </w:tc>
        <w:tc>
          <w:tcPr>
            <w:tcW w:w="335" w:type="pct"/>
            <w:tcBorders>
              <w:top w:val="single" w:sz="4" w:space="0" w:color="000000"/>
              <w:left w:val="single" w:sz="4" w:space="0" w:color="000000"/>
              <w:bottom w:val="single" w:sz="4" w:space="0" w:color="000000"/>
              <w:right w:val="single" w:sz="4" w:space="0" w:color="000000"/>
            </w:tcBorders>
          </w:tcPr>
          <w:p w14:paraId="156DD201" w14:textId="77777777" w:rsidR="00ED17C9" w:rsidRPr="00B92096" w:rsidRDefault="00ED17C9" w:rsidP="000949E9">
            <w:pPr>
              <w:autoSpaceDE w:val="0"/>
              <w:snapToGrid w:val="0"/>
              <w:spacing w:line="102" w:lineRule="atLeast"/>
              <w:jc w:val="center"/>
              <w:rPr>
                <w:color w:val="000000"/>
                <w:u w:val="single"/>
              </w:rPr>
            </w:pPr>
            <w:r>
              <w:rPr>
                <w:color w:val="000000"/>
                <w:u w:val="single"/>
              </w:rPr>
              <w:t>Б</w:t>
            </w:r>
          </w:p>
        </w:tc>
        <w:tc>
          <w:tcPr>
            <w:tcW w:w="334" w:type="pct"/>
            <w:tcBorders>
              <w:top w:val="single" w:sz="4" w:space="0" w:color="000000"/>
              <w:left w:val="single" w:sz="4" w:space="0" w:color="000000"/>
              <w:bottom w:val="single" w:sz="4" w:space="0" w:color="000000"/>
              <w:right w:val="single" w:sz="4" w:space="0" w:color="000000"/>
            </w:tcBorders>
          </w:tcPr>
          <w:p w14:paraId="311E26D6" w14:textId="77777777" w:rsidR="00ED17C9" w:rsidRDefault="00ED17C9" w:rsidP="000949E9">
            <w:pPr>
              <w:autoSpaceDE w:val="0"/>
              <w:snapToGrid w:val="0"/>
              <w:spacing w:line="102" w:lineRule="atLeast"/>
              <w:jc w:val="center"/>
              <w:rPr>
                <w:color w:val="000000"/>
                <w:u w:val="single"/>
              </w:rPr>
            </w:pPr>
            <w:r w:rsidRPr="001B4603">
              <w:rPr>
                <w:sz w:val="18"/>
              </w:rPr>
              <w:t>АУБУ РБС_АУБУ ГРБС</w:t>
            </w:r>
          </w:p>
        </w:tc>
      </w:tr>
      <w:tr w:rsidR="00ED17C9" w:rsidRPr="00B92096" w14:paraId="72538007" w14:textId="77777777" w:rsidTr="00A81D46">
        <w:trPr>
          <w:trHeight w:val="263"/>
        </w:trPr>
        <w:tc>
          <w:tcPr>
            <w:tcW w:w="376" w:type="pct"/>
            <w:tcBorders>
              <w:top w:val="single" w:sz="4" w:space="0" w:color="000000"/>
              <w:left w:val="single" w:sz="4" w:space="0" w:color="000000"/>
              <w:bottom w:val="single" w:sz="4" w:space="0" w:color="000000"/>
              <w:right w:val="nil"/>
            </w:tcBorders>
          </w:tcPr>
          <w:p w14:paraId="525DF74F" w14:textId="77777777" w:rsidR="00ED17C9" w:rsidRPr="00B92096" w:rsidDel="00417D2B" w:rsidRDefault="00ED17C9" w:rsidP="000949E9">
            <w:pPr>
              <w:autoSpaceDE w:val="0"/>
              <w:snapToGrid w:val="0"/>
              <w:spacing w:line="102" w:lineRule="atLeast"/>
              <w:jc w:val="center"/>
              <w:rPr>
                <w:color w:val="000000"/>
                <w:u w:val="single"/>
              </w:rPr>
            </w:pPr>
            <w:r w:rsidRPr="00B92096">
              <w:rPr>
                <w:color w:val="000000"/>
                <w:u w:val="single"/>
              </w:rPr>
              <w:t>5</w:t>
            </w:r>
          </w:p>
        </w:tc>
        <w:tc>
          <w:tcPr>
            <w:tcW w:w="823" w:type="pct"/>
            <w:tcBorders>
              <w:top w:val="single" w:sz="4" w:space="0" w:color="000000"/>
              <w:left w:val="single" w:sz="4" w:space="0" w:color="000000"/>
              <w:bottom w:val="single" w:sz="4" w:space="0" w:color="000000"/>
              <w:right w:val="nil"/>
            </w:tcBorders>
          </w:tcPr>
          <w:p w14:paraId="79E56EFB"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010, 011</w:t>
            </w:r>
          </w:p>
        </w:tc>
        <w:tc>
          <w:tcPr>
            <w:tcW w:w="666" w:type="pct"/>
            <w:tcBorders>
              <w:top w:val="single" w:sz="4" w:space="0" w:color="000000"/>
              <w:left w:val="single" w:sz="4" w:space="0" w:color="000000"/>
              <w:bottom w:val="single" w:sz="4" w:space="0" w:color="000000"/>
              <w:right w:val="nil"/>
            </w:tcBorders>
          </w:tcPr>
          <w:p w14:paraId="71DF98DA"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7</w:t>
            </w:r>
          </w:p>
        </w:tc>
        <w:tc>
          <w:tcPr>
            <w:tcW w:w="799" w:type="pct"/>
            <w:tcBorders>
              <w:top w:val="single" w:sz="4" w:space="0" w:color="000000"/>
              <w:left w:val="single" w:sz="4" w:space="0" w:color="000000"/>
              <w:bottom w:val="single" w:sz="4" w:space="0" w:color="000000"/>
              <w:right w:val="nil"/>
            </w:tcBorders>
          </w:tcPr>
          <w:p w14:paraId="29F7E533"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=0</w:t>
            </w:r>
          </w:p>
        </w:tc>
        <w:tc>
          <w:tcPr>
            <w:tcW w:w="1667" w:type="pct"/>
            <w:gridSpan w:val="2"/>
            <w:tcBorders>
              <w:top w:val="single" w:sz="4" w:space="0" w:color="000000"/>
              <w:left w:val="single" w:sz="4" w:space="0" w:color="000000"/>
              <w:bottom w:val="single" w:sz="4" w:space="0" w:color="000000"/>
              <w:right w:val="single" w:sz="4" w:space="0" w:color="000000"/>
            </w:tcBorders>
          </w:tcPr>
          <w:p w14:paraId="26208EB3"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Графа 7 не равна 0 - требуется пояснение</w:t>
            </w:r>
          </w:p>
        </w:tc>
        <w:tc>
          <w:tcPr>
            <w:tcW w:w="335" w:type="pct"/>
            <w:tcBorders>
              <w:top w:val="single" w:sz="4" w:space="0" w:color="000000"/>
              <w:left w:val="single" w:sz="4" w:space="0" w:color="000000"/>
              <w:bottom w:val="single" w:sz="4" w:space="0" w:color="000000"/>
              <w:right w:val="single" w:sz="4" w:space="0" w:color="000000"/>
            </w:tcBorders>
          </w:tcPr>
          <w:p w14:paraId="4A0F3335" w14:textId="77777777" w:rsidR="00ED17C9" w:rsidRPr="00B92096" w:rsidRDefault="00ED17C9" w:rsidP="000949E9">
            <w:pPr>
              <w:autoSpaceDE w:val="0"/>
              <w:snapToGrid w:val="0"/>
              <w:spacing w:line="102" w:lineRule="atLeast"/>
              <w:jc w:val="center"/>
              <w:rPr>
                <w:color w:val="000000"/>
                <w:u w:val="single"/>
              </w:rPr>
            </w:pPr>
            <w:r>
              <w:rPr>
                <w:color w:val="000000"/>
                <w:u w:val="single"/>
              </w:rPr>
              <w:t>П</w:t>
            </w:r>
          </w:p>
        </w:tc>
        <w:tc>
          <w:tcPr>
            <w:tcW w:w="334" w:type="pct"/>
            <w:tcBorders>
              <w:top w:val="single" w:sz="4" w:space="0" w:color="000000"/>
              <w:left w:val="single" w:sz="4" w:space="0" w:color="000000"/>
              <w:bottom w:val="single" w:sz="4" w:space="0" w:color="000000"/>
              <w:right w:val="single" w:sz="4" w:space="0" w:color="000000"/>
            </w:tcBorders>
          </w:tcPr>
          <w:p w14:paraId="442C4B59" w14:textId="77777777" w:rsidR="00ED17C9" w:rsidRDefault="00ED17C9" w:rsidP="000949E9">
            <w:pPr>
              <w:autoSpaceDE w:val="0"/>
              <w:snapToGrid w:val="0"/>
              <w:spacing w:line="102" w:lineRule="atLeast"/>
              <w:jc w:val="center"/>
              <w:rPr>
                <w:color w:val="000000"/>
                <w:u w:val="single"/>
              </w:rPr>
            </w:pPr>
            <w:r w:rsidRPr="001B4603">
              <w:rPr>
                <w:sz w:val="18"/>
              </w:rPr>
              <w:t>АУБУ</w:t>
            </w:r>
          </w:p>
        </w:tc>
      </w:tr>
      <w:tr w:rsidR="00ED17C9" w:rsidRPr="00B92096" w14:paraId="26993681" w14:textId="77777777" w:rsidTr="00A81D46">
        <w:trPr>
          <w:trHeight w:val="263"/>
        </w:trPr>
        <w:tc>
          <w:tcPr>
            <w:tcW w:w="376" w:type="pct"/>
            <w:tcBorders>
              <w:top w:val="single" w:sz="4" w:space="0" w:color="000000"/>
              <w:left w:val="single" w:sz="4" w:space="0" w:color="000000"/>
              <w:bottom w:val="single" w:sz="4" w:space="0" w:color="000000"/>
              <w:right w:val="nil"/>
            </w:tcBorders>
          </w:tcPr>
          <w:p w14:paraId="08637F90"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6</w:t>
            </w:r>
          </w:p>
        </w:tc>
        <w:tc>
          <w:tcPr>
            <w:tcW w:w="823" w:type="pct"/>
            <w:tcBorders>
              <w:top w:val="single" w:sz="4" w:space="0" w:color="000000"/>
              <w:left w:val="single" w:sz="4" w:space="0" w:color="000000"/>
              <w:bottom w:val="single" w:sz="4" w:space="0" w:color="000000"/>
              <w:right w:val="nil"/>
            </w:tcBorders>
          </w:tcPr>
          <w:p w14:paraId="6C2163E4"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w:t>
            </w:r>
          </w:p>
        </w:tc>
        <w:tc>
          <w:tcPr>
            <w:tcW w:w="666" w:type="pct"/>
            <w:tcBorders>
              <w:top w:val="single" w:sz="4" w:space="0" w:color="000000"/>
              <w:left w:val="single" w:sz="4" w:space="0" w:color="000000"/>
              <w:bottom w:val="single" w:sz="4" w:space="0" w:color="000000"/>
              <w:right w:val="nil"/>
            </w:tcBorders>
          </w:tcPr>
          <w:p w14:paraId="580224F4"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*(кроме гр. 7)</w:t>
            </w:r>
          </w:p>
        </w:tc>
        <w:tc>
          <w:tcPr>
            <w:tcW w:w="799" w:type="pct"/>
            <w:tcBorders>
              <w:top w:val="single" w:sz="4" w:space="0" w:color="000000"/>
              <w:left w:val="single" w:sz="4" w:space="0" w:color="000000"/>
              <w:bottom w:val="single" w:sz="4" w:space="0" w:color="000000"/>
              <w:right w:val="nil"/>
            </w:tcBorders>
          </w:tcPr>
          <w:p w14:paraId="655079AF" w14:textId="77777777" w:rsidR="00ED17C9" w:rsidRPr="00B92096" w:rsidRDefault="00ED17C9" w:rsidP="000949E9">
            <w:pPr>
              <w:autoSpaceDE w:val="0"/>
              <w:snapToGrid w:val="0"/>
              <w:spacing w:line="102" w:lineRule="atLeast"/>
              <w:jc w:val="center"/>
              <w:rPr>
                <w:color w:val="000000"/>
                <w:u w:val="single"/>
                <w:lang w:val="en-US"/>
              </w:rPr>
            </w:pPr>
            <w:r w:rsidRPr="00B92096">
              <w:rPr>
                <w:color w:val="000000"/>
                <w:u w:val="single"/>
                <w:lang w:val="en-US"/>
              </w:rPr>
              <w:t>&gt;=0</w:t>
            </w:r>
          </w:p>
        </w:tc>
        <w:tc>
          <w:tcPr>
            <w:tcW w:w="1667" w:type="pct"/>
            <w:gridSpan w:val="2"/>
            <w:tcBorders>
              <w:top w:val="single" w:sz="4" w:space="0" w:color="000000"/>
              <w:left w:val="single" w:sz="4" w:space="0" w:color="000000"/>
              <w:bottom w:val="single" w:sz="4" w:space="0" w:color="000000"/>
              <w:right w:val="single" w:sz="4" w:space="0" w:color="000000"/>
            </w:tcBorders>
          </w:tcPr>
          <w:p w14:paraId="5B590EA2" w14:textId="77777777" w:rsidR="00ED17C9" w:rsidRPr="00B92096" w:rsidRDefault="00ED17C9" w:rsidP="000949E9">
            <w:pPr>
              <w:autoSpaceDE w:val="0"/>
              <w:snapToGrid w:val="0"/>
              <w:spacing w:line="102" w:lineRule="atLeast"/>
              <w:jc w:val="center"/>
              <w:rPr>
                <w:color w:val="000000"/>
                <w:u w:val="single"/>
              </w:rPr>
            </w:pPr>
            <w:r w:rsidRPr="00B92096">
              <w:rPr>
                <w:color w:val="000000"/>
                <w:u w:val="single"/>
              </w:rPr>
              <w:t>По всем графам, кроме гр.7, значения не могут быть отрицательными</w:t>
            </w:r>
          </w:p>
        </w:tc>
        <w:tc>
          <w:tcPr>
            <w:tcW w:w="335" w:type="pct"/>
            <w:tcBorders>
              <w:top w:val="single" w:sz="4" w:space="0" w:color="000000"/>
              <w:left w:val="single" w:sz="4" w:space="0" w:color="000000"/>
              <w:bottom w:val="single" w:sz="4" w:space="0" w:color="000000"/>
              <w:right w:val="single" w:sz="4" w:space="0" w:color="000000"/>
            </w:tcBorders>
          </w:tcPr>
          <w:p w14:paraId="02933173" w14:textId="77777777" w:rsidR="00ED17C9" w:rsidRPr="00B92096" w:rsidRDefault="00ED17C9" w:rsidP="000949E9">
            <w:pPr>
              <w:autoSpaceDE w:val="0"/>
              <w:snapToGrid w:val="0"/>
              <w:spacing w:line="102" w:lineRule="atLeast"/>
              <w:jc w:val="center"/>
              <w:rPr>
                <w:color w:val="000000"/>
                <w:u w:val="single"/>
              </w:rPr>
            </w:pPr>
            <w:r>
              <w:rPr>
                <w:color w:val="000000"/>
                <w:u w:val="single"/>
              </w:rPr>
              <w:t>Б</w:t>
            </w:r>
          </w:p>
        </w:tc>
        <w:tc>
          <w:tcPr>
            <w:tcW w:w="334" w:type="pct"/>
            <w:tcBorders>
              <w:top w:val="single" w:sz="4" w:space="0" w:color="000000"/>
              <w:left w:val="single" w:sz="4" w:space="0" w:color="000000"/>
              <w:bottom w:val="single" w:sz="4" w:space="0" w:color="000000"/>
              <w:right w:val="single" w:sz="4" w:space="0" w:color="000000"/>
            </w:tcBorders>
          </w:tcPr>
          <w:p w14:paraId="63DCBF06" w14:textId="77777777" w:rsidR="00ED17C9" w:rsidRDefault="00ED17C9" w:rsidP="000949E9">
            <w:pPr>
              <w:autoSpaceDE w:val="0"/>
              <w:snapToGrid w:val="0"/>
              <w:spacing w:line="102" w:lineRule="atLeast"/>
              <w:jc w:val="center"/>
              <w:rPr>
                <w:color w:val="000000"/>
                <w:u w:val="single"/>
              </w:rPr>
            </w:pPr>
            <w:r w:rsidRPr="001B4603">
              <w:rPr>
                <w:sz w:val="18"/>
              </w:rPr>
              <w:t>АУБУ РБС_АУБУ ГРБС</w:t>
            </w:r>
          </w:p>
        </w:tc>
      </w:tr>
    </w:tbl>
    <w:p w14:paraId="5ECCBDDD" w14:textId="77777777" w:rsidR="00D2576B" w:rsidRPr="00B92096" w:rsidRDefault="00D2576B" w:rsidP="00D2576B">
      <w:pPr>
        <w:rPr>
          <w:color w:val="000000"/>
          <w:u w:val="single"/>
        </w:rPr>
      </w:pPr>
      <w:r w:rsidRPr="00B92096">
        <w:rPr>
          <w:color w:val="000000"/>
          <w:u w:val="single"/>
        </w:rPr>
        <w:t>* - соотношение должно быть выполнено для каждой строки (графы).</w:t>
      </w:r>
    </w:p>
    <w:p w14:paraId="6F9CC0AB" w14:textId="77777777" w:rsidR="00D2576B" w:rsidRPr="00B92096" w:rsidRDefault="00D2576B" w:rsidP="00D2576B">
      <w:pPr>
        <w:rPr>
          <w:rFonts w:eastAsia="Arial"/>
          <w:color w:val="000000"/>
          <w:u w:val="single"/>
        </w:rPr>
      </w:pPr>
    </w:p>
    <w:p w14:paraId="6B9843D9" w14:textId="77777777" w:rsidR="00D2576B" w:rsidRPr="00B92096" w:rsidRDefault="00D2576B" w:rsidP="00D2576B">
      <w:pPr>
        <w:autoSpaceDE w:val="0"/>
        <w:spacing w:line="102" w:lineRule="atLeast"/>
        <w:jc w:val="both"/>
        <w:rPr>
          <w:rFonts w:eastAsia="Arial"/>
          <w:b/>
          <w:color w:val="000000"/>
          <w:u w:val="single"/>
        </w:rPr>
      </w:pPr>
      <w:r w:rsidRPr="00B92096">
        <w:rPr>
          <w:rFonts w:eastAsia="Arial"/>
          <w:b/>
          <w:color w:val="000000"/>
          <w:u w:val="single"/>
        </w:rPr>
        <w:t>Контрольные соотношения для внутридокументного контроля Справочной таблицы по неисполненным исполнительным документам</w:t>
      </w:r>
    </w:p>
    <w:tbl>
      <w:tblPr>
        <w:tblW w:w="10773" w:type="dxa"/>
        <w:tblInd w:w="108" w:type="dxa"/>
        <w:tblLayout w:type="fixed"/>
        <w:tblLook w:val="0000" w:firstRow="0" w:lastRow="0" w:firstColumn="0" w:lastColumn="0" w:noHBand="0" w:noVBand="0"/>
      </w:tblPr>
      <w:tblGrid>
        <w:gridCol w:w="1100"/>
        <w:gridCol w:w="900"/>
        <w:gridCol w:w="1700"/>
        <w:gridCol w:w="1400"/>
        <w:gridCol w:w="1900"/>
        <w:gridCol w:w="1222"/>
        <w:gridCol w:w="1134"/>
        <w:gridCol w:w="709"/>
        <w:gridCol w:w="708"/>
      </w:tblGrid>
      <w:tr w:rsidR="00ED17C9" w:rsidRPr="00B92096" w14:paraId="372C39C4" w14:textId="77777777" w:rsidTr="00FE6724">
        <w:tc>
          <w:tcPr>
            <w:tcW w:w="1100" w:type="dxa"/>
            <w:tcBorders>
              <w:top w:val="single" w:sz="4" w:space="0" w:color="000000"/>
              <w:left w:val="single" w:sz="4" w:space="0" w:color="000000"/>
              <w:bottom w:val="single" w:sz="4" w:space="0" w:color="000000"/>
            </w:tcBorders>
            <w:shd w:val="clear" w:color="auto" w:fill="auto"/>
          </w:tcPr>
          <w:p w14:paraId="4B6FD30B" w14:textId="77777777" w:rsidR="00ED17C9" w:rsidRPr="00B92096" w:rsidRDefault="00ED17C9" w:rsidP="000949E9">
            <w:r w:rsidRPr="00B92096">
              <w:t>№ п/п</w:t>
            </w:r>
          </w:p>
        </w:tc>
        <w:tc>
          <w:tcPr>
            <w:tcW w:w="900" w:type="dxa"/>
            <w:tcBorders>
              <w:top w:val="single" w:sz="4" w:space="0" w:color="000000"/>
              <w:left w:val="single" w:sz="4" w:space="0" w:color="000000"/>
              <w:bottom w:val="single" w:sz="4" w:space="0" w:color="000000"/>
            </w:tcBorders>
            <w:shd w:val="clear" w:color="auto" w:fill="auto"/>
          </w:tcPr>
          <w:p w14:paraId="1C00268A" w14:textId="77777777" w:rsidR="00ED17C9" w:rsidRPr="00B92096" w:rsidRDefault="00ED17C9" w:rsidP="000949E9">
            <w:r w:rsidRPr="00B92096">
              <w:t>Строка</w:t>
            </w:r>
          </w:p>
        </w:tc>
        <w:tc>
          <w:tcPr>
            <w:tcW w:w="1700" w:type="dxa"/>
            <w:tcBorders>
              <w:top w:val="single" w:sz="4" w:space="0" w:color="000000"/>
              <w:left w:val="single" w:sz="4" w:space="0" w:color="000000"/>
              <w:bottom w:val="single" w:sz="4" w:space="0" w:color="000000"/>
            </w:tcBorders>
            <w:shd w:val="clear" w:color="auto" w:fill="auto"/>
          </w:tcPr>
          <w:p w14:paraId="4CD331EE" w14:textId="77777777" w:rsidR="00ED17C9" w:rsidRPr="00B92096" w:rsidRDefault="00ED17C9" w:rsidP="000949E9">
            <w:r w:rsidRPr="00B92096">
              <w:t>Графа</w:t>
            </w:r>
          </w:p>
        </w:tc>
        <w:tc>
          <w:tcPr>
            <w:tcW w:w="1400" w:type="dxa"/>
            <w:tcBorders>
              <w:top w:val="single" w:sz="4" w:space="0" w:color="000000"/>
              <w:left w:val="single" w:sz="4" w:space="0" w:color="000000"/>
              <w:bottom w:val="single" w:sz="4" w:space="0" w:color="000000"/>
            </w:tcBorders>
            <w:shd w:val="clear" w:color="auto" w:fill="auto"/>
          </w:tcPr>
          <w:p w14:paraId="5D2F6155" w14:textId="77777777" w:rsidR="00ED17C9" w:rsidRPr="00B92096" w:rsidRDefault="00ED17C9" w:rsidP="000949E9">
            <w:r w:rsidRPr="00B92096">
              <w:t>Соотношение</w:t>
            </w:r>
          </w:p>
        </w:tc>
        <w:tc>
          <w:tcPr>
            <w:tcW w:w="1900" w:type="dxa"/>
            <w:tcBorders>
              <w:top w:val="single" w:sz="4" w:space="0" w:color="000000"/>
              <w:left w:val="single" w:sz="4" w:space="0" w:color="000000"/>
              <w:bottom w:val="single" w:sz="4" w:space="0" w:color="000000"/>
            </w:tcBorders>
            <w:shd w:val="clear" w:color="auto" w:fill="auto"/>
          </w:tcPr>
          <w:p w14:paraId="7DB5ECF7" w14:textId="77777777" w:rsidR="00ED17C9" w:rsidRPr="00B92096" w:rsidRDefault="00ED17C9" w:rsidP="000949E9">
            <w:r w:rsidRPr="00B92096">
              <w:t>Строка</w:t>
            </w:r>
          </w:p>
        </w:tc>
        <w:tc>
          <w:tcPr>
            <w:tcW w:w="1222" w:type="dxa"/>
            <w:tcBorders>
              <w:top w:val="single" w:sz="4" w:space="0" w:color="000000"/>
              <w:left w:val="single" w:sz="4" w:space="0" w:color="000000"/>
              <w:bottom w:val="single" w:sz="4" w:space="0" w:color="000000"/>
              <w:right w:val="single" w:sz="4" w:space="0" w:color="000000"/>
            </w:tcBorders>
            <w:shd w:val="clear" w:color="auto" w:fill="auto"/>
          </w:tcPr>
          <w:p w14:paraId="4750BFEF" w14:textId="77777777" w:rsidR="00ED17C9" w:rsidRPr="00B92096" w:rsidRDefault="00ED17C9" w:rsidP="000949E9">
            <w:r w:rsidRPr="00B92096">
              <w:t>Графа</w:t>
            </w:r>
          </w:p>
        </w:tc>
        <w:tc>
          <w:tcPr>
            <w:tcW w:w="1134" w:type="dxa"/>
            <w:tcBorders>
              <w:top w:val="single" w:sz="4" w:space="0" w:color="000000"/>
              <w:left w:val="single" w:sz="4" w:space="0" w:color="000000"/>
              <w:bottom w:val="single" w:sz="4" w:space="0" w:color="000000"/>
              <w:right w:val="single" w:sz="4" w:space="0" w:color="000000"/>
            </w:tcBorders>
          </w:tcPr>
          <w:p w14:paraId="7FE00591" w14:textId="25A58116" w:rsidR="00ED17C9" w:rsidRPr="00B92096" w:rsidRDefault="00201988" w:rsidP="000949E9">
            <w:r>
              <w:t>Комментарий</w:t>
            </w:r>
          </w:p>
        </w:tc>
        <w:tc>
          <w:tcPr>
            <w:tcW w:w="709" w:type="dxa"/>
            <w:tcBorders>
              <w:top w:val="single" w:sz="4" w:space="0" w:color="000000"/>
              <w:left w:val="single" w:sz="4" w:space="0" w:color="000000"/>
              <w:bottom w:val="single" w:sz="4" w:space="0" w:color="000000"/>
              <w:right w:val="single" w:sz="4" w:space="0" w:color="000000"/>
            </w:tcBorders>
          </w:tcPr>
          <w:p w14:paraId="50429265" w14:textId="77777777" w:rsidR="00ED17C9" w:rsidRDefault="00ED17C9" w:rsidP="000949E9">
            <w:r>
              <w:t>Тип контроля</w:t>
            </w:r>
          </w:p>
        </w:tc>
        <w:tc>
          <w:tcPr>
            <w:tcW w:w="708" w:type="dxa"/>
            <w:tcBorders>
              <w:top w:val="single" w:sz="4" w:space="0" w:color="000000"/>
              <w:left w:val="single" w:sz="4" w:space="0" w:color="000000"/>
              <w:bottom w:val="single" w:sz="4" w:space="0" w:color="000000"/>
              <w:right w:val="single" w:sz="4" w:space="0" w:color="000000"/>
            </w:tcBorders>
          </w:tcPr>
          <w:p w14:paraId="24F71D50" w14:textId="77777777" w:rsidR="00ED17C9" w:rsidRDefault="00ED17C9" w:rsidP="000949E9">
            <w:r>
              <w:t>Уровень</w:t>
            </w:r>
          </w:p>
        </w:tc>
      </w:tr>
      <w:tr w:rsidR="00ED17C9" w:rsidRPr="00B92096" w14:paraId="448FC4D3" w14:textId="77777777" w:rsidTr="00FE6724">
        <w:tc>
          <w:tcPr>
            <w:tcW w:w="1100" w:type="dxa"/>
            <w:tcBorders>
              <w:top w:val="single" w:sz="4" w:space="0" w:color="000000"/>
              <w:left w:val="single" w:sz="4" w:space="0" w:color="000000"/>
              <w:bottom w:val="single" w:sz="4" w:space="0" w:color="000000"/>
            </w:tcBorders>
            <w:shd w:val="clear" w:color="auto" w:fill="auto"/>
          </w:tcPr>
          <w:p w14:paraId="36B0D46B" w14:textId="77777777" w:rsidR="00ED17C9" w:rsidRPr="00B92096" w:rsidRDefault="00ED17C9" w:rsidP="000949E9">
            <w:r w:rsidRPr="00B92096">
              <w:t>1</w:t>
            </w:r>
          </w:p>
        </w:tc>
        <w:tc>
          <w:tcPr>
            <w:tcW w:w="900" w:type="dxa"/>
            <w:tcBorders>
              <w:top w:val="single" w:sz="4" w:space="0" w:color="000000"/>
              <w:left w:val="single" w:sz="4" w:space="0" w:color="000000"/>
              <w:bottom w:val="single" w:sz="4" w:space="0" w:color="000000"/>
            </w:tcBorders>
            <w:shd w:val="clear" w:color="auto" w:fill="auto"/>
          </w:tcPr>
          <w:p w14:paraId="38D1D9E6" w14:textId="77777777" w:rsidR="00ED17C9" w:rsidRPr="00B92096" w:rsidRDefault="00ED17C9" w:rsidP="000949E9">
            <w:r w:rsidRPr="00B92096">
              <w:t>Итого</w:t>
            </w:r>
          </w:p>
        </w:tc>
        <w:tc>
          <w:tcPr>
            <w:tcW w:w="1700" w:type="dxa"/>
            <w:tcBorders>
              <w:top w:val="single" w:sz="4" w:space="0" w:color="000000"/>
              <w:left w:val="single" w:sz="4" w:space="0" w:color="000000"/>
              <w:bottom w:val="single" w:sz="4" w:space="0" w:color="000000"/>
            </w:tcBorders>
            <w:shd w:val="clear" w:color="auto" w:fill="auto"/>
          </w:tcPr>
          <w:p w14:paraId="65A11BE7" w14:textId="77777777" w:rsidR="00ED17C9" w:rsidRPr="00B92096" w:rsidRDefault="00ED17C9" w:rsidP="000949E9">
            <w:r w:rsidRPr="00B92096">
              <w:t>*</w:t>
            </w:r>
          </w:p>
        </w:tc>
        <w:tc>
          <w:tcPr>
            <w:tcW w:w="1400" w:type="dxa"/>
            <w:tcBorders>
              <w:top w:val="single" w:sz="4" w:space="0" w:color="000000"/>
              <w:left w:val="single" w:sz="4" w:space="0" w:color="000000"/>
              <w:bottom w:val="single" w:sz="4" w:space="0" w:color="000000"/>
            </w:tcBorders>
            <w:shd w:val="clear" w:color="auto" w:fill="auto"/>
          </w:tcPr>
          <w:p w14:paraId="70B85477" w14:textId="77777777" w:rsidR="00ED17C9" w:rsidRPr="00B92096" w:rsidRDefault="00ED17C9" w:rsidP="000949E9">
            <w:r w:rsidRPr="00B92096">
              <w:t>=</w:t>
            </w:r>
          </w:p>
        </w:tc>
        <w:tc>
          <w:tcPr>
            <w:tcW w:w="1900" w:type="dxa"/>
            <w:tcBorders>
              <w:top w:val="single" w:sz="4" w:space="0" w:color="000000"/>
              <w:left w:val="single" w:sz="4" w:space="0" w:color="000000"/>
              <w:bottom w:val="single" w:sz="4" w:space="0" w:color="000000"/>
            </w:tcBorders>
            <w:shd w:val="clear" w:color="auto" w:fill="auto"/>
          </w:tcPr>
          <w:p w14:paraId="6A8D5A7B" w14:textId="77777777" w:rsidR="00ED17C9" w:rsidRPr="00B92096" w:rsidRDefault="00ED17C9" w:rsidP="000949E9">
            <w:r w:rsidRPr="00B92096">
              <w:t>Сумма всех строк</w:t>
            </w:r>
          </w:p>
        </w:tc>
        <w:tc>
          <w:tcPr>
            <w:tcW w:w="1222" w:type="dxa"/>
            <w:tcBorders>
              <w:top w:val="single" w:sz="4" w:space="0" w:color="000000"/>
              <w:left w:val="single" w:sz="4" w:space="0" w:color="000000"/>
              <w:bottom w:val="single" w:sz="4" w:space="0" w:color="000000"/>
              <w:right w:val="single" w:sz="4" w:space="0" w:color="000000"/>
            </w:tcBorders>
            <w:shd w:val="clear" w:color="auto" w:fill="auto"/>
          </w:tcPr>
          <w:p w14:paraId="4BD50743" w14:textId="77777777" w:rsidR="00ED17C9" w:rsidRPr="00B92096" w:rsidRDefault="00ED17C9" w:rsidP="000949E9">
            <w:r w:rsidRPr="00B92096">
              <w:t>*</w:t>
            </w:r>
          </w:p>
        </w:tc>
        <w:tc>
          <w:tcPr>
            <w:tcW w:w="1134" w:type="dxa"/>
            <w:tcBorders>
              <w:top w:val="single" w:sz="4" w:space="0" w:color="000000"/>
              <w:left w:val="single" w:sz="4" w:space="0" w:color="000000"/>
              <w:bottom w:val="single" w:sz="4" w:space="0" w:color="000000"/>
              <w:right w:val="single" w:sz="4" w:space="0" w:color="000000"/>
            </w:tcBorders>
          </w:tcPr>
          <w:p w14:paraId="4684625E" w14:textId="77777777" w:rsidR="00ED17C9" w:rsidRPr="00B92096" w:rsidRDefault="00ED17C9" w:rsidP="000949E9"/>
        </w:tc>
        <w:tc>
          <w:tcPr>
            <w:tcW w:w="709" w:type="dxa"/>
            <w:tcBorders>
              <w:top w:val="single" w:sz="4" w:space="0" w:color="000000"/>
              <w:left w:val="single" w:sz="4" w:space="0" w:color="000000"/>
              <w:bottom w:val="single" w:sz="4" w:space="0" w:color="000000"/>
              <w:right w:val="single" w:sz="4" w:space="0" w:color="000000"/>
            </w:tcBorders>
          </w:tcPr>
          <w:p w14:paraId="5FBE7F7F" w14:textId="77777777" w:rsidR="00ED17C9" w:rsidRPr="00B92096" w:rsidRDefault="00ED17C9" w:rsidP="000949E9">
            <w:r>
              <w:t>Б</w:t>
            </w:r>
          </w:p>
        </w:tc>
        <w:tc>
          <w:tcPr>
            <w:tcW w:w="708" w:type="dxa"/>
            <w:tcBorders>
              <w:top w:val="single" w:sz="4" w:space="0" w:color="000000"/>
              <w:left w:val="single" w:sz="4" w:space="0" w:color="000000"/>
              <w:bottom w:val="single" w:sz="4" w:space="0" w:color="000000"/>
              <w:right w:val="single" w:sz="4" w:space="0" w:color="000000"/>
            </w:tcBorders>
          </w:tcPr>
          <w:p w14:paraId="2A2E12B0" w14:textId="77777777" w:rsidR="00ED17C9" w:rsidRDefault="00ED17C9" w:rsidP="000949E9">
            <w:r w:rsidRPr="001B4603">
              <w:rPr>
                <w:sz w:val="18"/>
              </w:rPr>
              <w:t>АУБУ РБС_АУБУ ГРБС</w:t>
            </w:r>
          </w:p>
        </w:tc>
      </w:tr>
      <w:tr w:rsidR="00003661" w:rsidRPr="00A1781D" w14:paraId="19B3AAC0" w14:textId="77777777" w:rsidTr="00FE6724">
        <w:tc>
          <w:tcPr>
            <w:tcW w:w="1100" w:type="dxa"/>
            <w:tcBorders>
              <w:top w:val="single" w:sz="4" w:space="0" w:color="000000"/>
              <w:left w:val="single" w:sz="4" w:space="0" w:color="000000"/>
              <w:bottom w:val="single" w:sz="4" w:space="0" w:color="000000"/>
            </w:tcBorders>
            <w:shd w:val="clear" w:color="auto" w:fill="auto"/>
          </w:tcPr>
          <w:p w14:paraId="5A7EB927" w14:textId="77777777" w:rsidR="00003661" w:rsidRPr="00F439B4" w:rsidRDefault="00003661" w:rsidP="00F439B4">
            <w:r>
              <w:t>2</w:t>
            </w:r>
          </w:p>
        </w:tc>
        <w:tc>
          <w:tcPr>
            <w:tcW w:w="900" w:type="dxa"/>
            <w:tcBorders>
              <w:top w:val="single" w:sz="4" w:space="0" w:color="000000"/>
              <w:left w:val="single" w:sz="4" w:space="0" w:color="000000"/>
              <w:bottom w:val="single" w:sz="4" w:space="0" w:color="000000"/>
            </w:tcBorders>
            <w:shd w:val="clear" w:color="auto" w:fill="auto"/>
          </w:tcPr>
          <w:p w14:paraId="4A91F997" w14:textId="77777777" w:rsidR="00003661" w:rsidRPr="00F439B4" w:rsidRDefault="00003661" w:rsidP="00F439B4">
            <w:r w:rsidRPr="00A1781D">
              <w:rPr>
                <w:sz w:val="18"/>
                <w:szCs w:val="18"/>
              </w:rPr>
              <w:t>Итого</w:t>
            </w:r>
            <w:r>
              <w:rPr>
                <w:sz w:val="18"/>
                <w:szCs w:val="18"/>
              </w:rPr>
              <w:t xml:space="preserve">, в случае, если гр. 3 </w:t>
            </w:r>
            <w:r w:rsidRPr="00022B3B">
              <w:rPr>
                <w:sz w:val="18"/>
                <w:szCs w:val="18"/>
              </w:rPr>
              <w:t>&lt;&gt; 0</w:t>
            </w:r>
          </w:p>
        </w:tc>
        <w:tc>
          <w:tcPr>
            <w:tcW w:w="1700" w:type="dxa"/>
            <w:tcBorders>
              <w:top w:val="single" w:sz="4" w:space="0" w:color="000000"/>
              <w:left w:val="single" w:sz="4" w:space="0" w:color="000000"/>
              <w:bottom w:val="single" w:sz="4" w:space="0" w:color="000000"/>
            </w:tcBorders>
            <w:shd w:val="clear" w:color="auto" w:fill="auto"/>
          </w:tcPr>
          <w:p w14:paraId="5D20E953" w14:textId="77777777" w:rsidR="00003661" w:rsidRPr="00F439B4" w:rsidRDefault="00003661" w:rsidP="00F439B4">
            <w:r>
              <w:rPr>
                <w:sz w:val="18"/>
                <w:szCs w:val="18"/>
              </w:rPr>
              <w:t>2</w:t>
            </w:r>
          </w:p>
        </w:tc>
        <w:tc>
          <w:tcPr>
            <w:tcW w:w="1400" w:type="dxa"/>
            <w:tcBorders>
              <w:top w:val="single" w:sz="4" w:space="0" w:color="000000"/>
              <w:left w:val="single" w:sz="4" w:space="0" w:color="000000"/>
              <w:bottom w:val="single" w:sz="4" w:space="0" w:color="000000"/>
            </w:tcBorders>
            <w:shd w:val="clear" w:color="auto" w:fill="auto"/>
          </w:tcPr>
          <w:p w14:paraId="52A3FC54" w14:textId="77777777" w:rsidR="00003661" w:rsidRPr="00F439B4" w:rsidRDefault="00003661" w:rsidP="00F439B4">
            <w:r w:rsidRPr="00022B3B">
              <w:rPr>
                <w:sz w:val="18"/>
                <w:szCs w:val="18"/>
              </w:rPr>
              <w:t>&gt;0</w:t>
            </w:r>
          </w:p>
        </w:tc>
        <w:tc>
          <w:tcPr>
            <w:tcW w:w="1900" w:type="dxa"/>
            <w:tcBorders>
              <w:top w:val="single" w:sz="4" w:space="0" w:color="000000"/>
              <w:left w:val="single" w:sz="4" w:space="0" w:color="000000"/>
              <w:bottom w:val="single" w:sz="4" w:space="0" w:color="000000"/>
            </w:tcBorders>
            <w:shd w:val="clear" w:color="auto" w:fill="auto"/>
          </w:tcPr>
          <w:p w14:paraId="781400EC" w14:textId="77777777" w:rsidR="00003661" w:rsidRPr="00F439B4" w:rsidRDefault="00003661" w:rsidP="00F439B4"/>
        </w:tc>
        <w:tc>
          <w:tcPr>
            <w:tcW w:w="1222" w:type="dxa"/>
            <w:tcBorders>
              <w:top w:val="single" w:sz="4" w:space="0" w:color="000000"/>
              <w:left w:val="single" w:sz="4" w:space="0" w:color="000000"/>
              <w:bottom w:val="single" w:sz="4" w:space="0" w:color="000000"/>
              <w:right w:val="single" w:sz="4" w:space="0" w:color="000000"/>
            </w:tcBorders>
            <w:shd w:val="clear" w:color="auto" w:fill="auto"/>
          </w:tcPr>
          <w:p w14:paraId="327458D8" w14:textId="77777777" w:rsidR="00003661" w:rsidRPr="00F439B4" w:rsidRDefault="00003661" w:rsidP="00F439B4"/>
        </w:tc>
        <w:tc>
          <w:tcPr>
            <w:tcW w:w="1134" w:type="dxa"/>
            <w:tcBorders>
              <w:top w:val="single" w:sz="4" w:space="0" w:color="000000"/>
              <w:left w:val="single" w:sz="4" w:space="0" w:color="000000"/>
              <w:bottom w:val="single" w:sz="4" w:space="0" w:color="000000"/>
              <w:right w:val="single" w:sz="4" w:space="0" w:color="000000"/>
            </w:tcBorders>
          </w:tcPr>
          <w:p w14:paraId="34811ABB" w14:textId="77777777" w:rsidR="00003661" w:rsidRPr="00F439B4" w:rsidRDefault="00003661" w:rsidP="00F439B4">
            <w:r>
              <w:rPr>
                <w:sz w:val="18"/>
                <w:szCs w:val="18"/>
              </w:rPr>
              <w:t xml:space="preserve">Количество исполнительных листов не может быть </w:t>
            </w:r>
            <w:r w:rsidRPr="00022B3B">
              <w:rPr>
                <w:sz w:val="18"/>
                <w:szCs w:val="18"/>
              </w:rPr>
              <w:lastRenderedPageBreak/>
              <w:t>0</w:t>
            </w:r>
            <w:r>
              <w:rPr>
                <w:sz w:val="18"/>
                <w:szCs w:val="18"/>
              </w:rPr>
              <w:t xml:space="preserve"> при наличии суммы по графе 3</w:t>
            </w:r>
          </w:p>
        </w:tc>
        <w:tc>
          <w:tcPr>
            <w:tcW w:w="709" w:type="dxa"/>
            <w:tcBorders>
              <w:top w:val="single" w:sz="4" w:space="0" w:color="000000"/>
              <w:left w:val="single" w:sz="4" w:space="0" w:color="000000"/>
              <w:bottom w:val="single" w:sz="4" w:space="0" w:color="000000"/>
              <w:right w:val="single" w:sz="4" w:space="0" w:color="000000"/>
            </w:tcBorders>
          </w:tcPr>
          <w:p w14:paraId="57EB3D9E" w14:textId="77777777" w:rsidR="00003661" w:rsidRPr="00F439B4" w:rsidRDefault="00003661" w:rsidP="00F439B4">
            <w:r w:rsidRPr="00F439B4">
              <w:lastRenderedPageBreak/>
              <w:t>Б</w:t>
            </w:r>
          </w:p>
        </w:tc>
        <w:tc>
          <w:tcPr>
            <w:tcW w:w="708" w:type="dxa"/>
            <w:tcBorders>
              <w:top w:val="single" w:sz="4" w:space="0" w:color="000000"/>
              <w:left w:val="single" w:sz="4" w:space="0" w:color="000000"/>
              <w:bottom w:val="single" w:sz="4" w:space="0" w:color="000000"/>
              <w:right w:val="single" w:sz="4" w:space="0" w:color="000000"/>
            </w:tcBorders>
          </w:tcPr>
          <w:p w14:paraId="76A7AD63" w14:textId="77777777" w:rsidR="00003661" w:rsidRPr="00F439B4" w:rsidRDefault="00003661" w:rsidP="00F439B4">
            <w:r w:rsidRPr="001B4603">
              <w:rPr>
                <w:sz w:val="18"/>
              </w:rPr>
              <w:t>АУБУ РБС_АУБУ ГРБС</w:t>
            </w:r>
          </w:p>
        </w:tc>
      </w:tr>
      <w:tr w:rsidR="002F4411" w:rsidRPr="00B92096" w14:paraId="2C4E711D" w14:textId="77777777" w:rsidTr="00FE6724">
        <w:tc>
          <w:tcPr>
            <w:tcW w:w="1100" w:type="dxa"/>
            <w:tcBorders>
              <w:top w:val="single" w:sz="4" w:space="0" w:color="000000"/>
              <w:left w:val="single" w:sz="4" w:space="0" w:color="000000"/>
              <w:bottom w:val="single" w:sz="4" w:space="0" w:color="000000"/>
            </w:tcBorders>
            <w:shd w:val="clear" w:color="auto" w:fill="auto"/>
          </w:tcPr>
          <w:p w14:paraId="1CAA3DED" w14:textId="77777777" w:rsidR="002F4411" w:rsidRPr="00B92096" w:rsidDel="00417D2B" w:rsidRDefault="002F4411" w:rsidP="002F4411">
            <w:r>
              <w:lastRenderedPageBreak/>
              <w:t>3</w:t>
            </w:r>
          </w:p>
        </w:tc>
        <w:tc>
          <w:tcPr>
            <w:tcW w:w="900" w:type="dxa"/>
            <w:tcBorders>
              <w:top w:val="single" w:sz="4" w:space="0" w:color="000000"/>
              <w:left w:val="single" w:sz="4" w:space="0" w:color="000000"/>
              <w:bottom w:val="single" w:sz="4" w:space="0" w:color="000000"/>
            </w:tcBorders>
            <w:shd w:val="clear" w:color="auto" w:fill="auto"/>
          </w:tcPr>
          <w:p w14:paraId="4A166D16" w14:textId="77777777" w:rsidR="002F4411" w:rsidRPr="00B92096" w:rsidRDefault="002F4411" w:rsidP="002F4411">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14:paraId="5963C37A" w14:textId="77777777" w:rsidR="002F4411" w:rsidRPr="00B92096" w:rsidRDefault="002F4411" w:rsidP="002F4411">
            <w:r>
              <w:rPr>
                <w:sz w:val="18"/>
                <w:szCs w:val="18"/>
              </w:rPr>
              <w:t>2</w:t>
            </w:r>
          </w:p>
        </w:tc>
        <w:tc>
          <w:tcPr>
            <w:tcW w:w="1400" w:type="dxa"/>
            <w:tcBorders>
              <w:top w:val="single" w:sz="4" w:space="0" w:color="000000"/>
              <w:left w:val="single" w:sz="4" w:space="0" w:color="000000"/>
              <w:bottom w:val="single" w:sz="4" w:space="0" w:color="000000"/>
            </w:tcBorders>
            <w:shd w:val="clear" w:color="auto" w:fill="auto"/>
          </w:tcPr>
          <w:p w14:paraId="634EFB08" w14:textId="77777777" w:rsidR="002F4411" w:rsidRPr="00B92096" w:rsidRDefault="002F4411" w:rsidP="002F4411">
            <w:r>
              <w:rPr>
                <w:sz w:val="18"/>
                <w:szCs w:val="18"/>
                <w:lang w:val="en-US"/>
              </w:rPr>
              <w:t>&gt;</w:t>
            </w:r>
            <w:r>
              <w:rPr>
                <w:sz w:val="18"/>
                <w:szCs w:val="18"/>
              </w:rPr>
              <w:t>=</w:t>
            </w:r>
            <w:r>
              <w:rPr>
                <w:sz w:val="18"/>
                <w:szCs w:val="18"/>
                <w:lang w:val="en-US"/>
              </w:rPr>
              <w:t>0</w:t>
            </w:r>
          </w:p>
        </w:tc>
        <w:tc>
          <w:tcPr>
            <w:tcW w:w="1900" w:type="dxa"/>
            <w:tcBorders>
              <w:top w:val="single" w:sz="4" w:space="0" w:color="000000"/>
              <w:left w:val="single" w:sz="4" w:space="0" w:color="000000"/>
              <w:bottom w:val="single" w:sz="4" w:space="0" w:color="000000"/>
            </w:tcBorders>
            <w:shd w:val="clear" w:color="auto" w:fill="auto"/>
          </w:tcPr>
          <w:p w14:paraId="68014855" w14:textId="77777777" w:rsidR="002F4411" w:rsidRPr="00B92096" w:rsidRDefault="002F4411" w:rsidP="002F4411"/>
        </w:tc>
        <w:tc>
          <w:tcPr>
            <w:tcW w:w="1222" w:type="dxa"/>
            <w:tcBorders>
              <w:top w:val="single" w:sz="4" w:space="0" w:color="000000"/>
              <w:left w:val="single" w:sz="4" w:space="0" w:color="000000"/>
              <w:bottom w:val="single" w:sz="4" w:space="0" w:color="000000"/>
              <w:right w:val="single" w:sz="4" w:space="0" w:color="000000"/>
            </w:tcBorders>
            <w:shd w:val="clear" w:color="auto" w:fill="auto"/>
          </w:tcPr>
          <w:p w14:paraId="1440CA56" w14:textId="77777777" w:rsidR="002F4411" w:rsidRPr="00B92096" w:rsidRDefault="002F4411" w:rsidP="002F4411"/>
        </w:tc>
        <w:tc>
          <w:tcPr>
            <w:tcW w:w="1134" w:type="dxa"/>
            <w:tcBorders>
              <w:top w:val="single" w:sz="4" w:space="0" w:color="000000"/>
              <w:left w:val="single" w:sz="4" w:space="0" w:color="000000"/>
              <w:bottom w:val="single" w:sz="4" w:space="0" w:color="000000"/>
              <w:right w:val="single" w:sz="4" w:space="0" w:color="000000"/>
            </w:tcBorders>
          </w:tcPr>
          <w:p w14:paraId="149EF679" w14:textId="1B43310C" w:rsidR="002F4411" w:rsidRPr="00B92096" w:rsidRDefault="002F4411" w:rsidP="002F4411">
            <w:r>
              <w:rPr>
                <w:sz w:val="18"/>
                <w:szCs w:val="18"/>
              </w:rPr>
              <w:t xml:space="preserve">Количество </w:t>
            </w:r>
            <w:r w:rsidR="00201988">
              <w:rPr>
                <w:sz w:val="18"/>
                <w:szCs w:val="18"/>
              </w:rPr>
              <w:t>неисполненных</w:t>
            </w:r>
            <w:r>
              <w:rPr>
                <w:sz w:val="18"/>
                <w:szCs w:val="18"/>
              </w:rPr>
              <w:t xml:space="preserve"> решений не может отражаться в отрицательном значении</w:t>
            </w:r>
          </w:p>
        </w:tc>
        <w:tc>
          <w:tcPr>
            <w:tcW w:w="709" w:type="dxa"/>
            <w:tcBorders>
              <w:top w:val="single" w:sz="4" w:space="0" w:color="000000"/>
              <w:left w:val="single" w:sz="4" w:space="0" w:color="000000"/>
              <w:bottom w:val="single" w:sz="4" w:space="0" w:color="000000"/>
              <w:right w:val="single" w:sz="4" w:space="0" w:color="000000"/>
            </w:tcBorders>
          </w:tcPr>
          <w:p w14:paraId="31624066" w14:textId="77777777" w:rsidR="002F4411" w:rsidRPr="00B92096" w:rsidRDefault="002F4411" w:rsidP="002F4411">
            <w:r>
              <w:rPr>
                <w:sz w:val="18"/>
                <w:szCs w:val="18"/>
              </w:rPr>
              <w:t>Б</w:t>
            </w:r>
          </w:p>
        </w:tc>
        <w:tc>
          <w:tcPr>
            <w:tcW w:w="708" w:type="dxa"/>
            <w:tcBorders>
              <w:top w:val="single" w:sz="4" w:space="0" w:color="000000"/>
              <w:left w:val="single" w:sz="4" w:space="0" w:color="000000"/>
              <w:bottom w:val="single" w:sz="4" w:space="0" w:color="000000"/>
              <w:right w:val="single" w:sz="4" w:space="0" w:color="000000"/>
            </w:tcBorders>
          </w:tcPr>
          <w:p w14:paraId="214D44A0" w14:textId="77777777" w:rsidR="002F4411" w:rsidRPr="00B92096" w:rsidRDefault="002F4411" w:rsidP="002F4411">
            <w:r w:rsidRPr="001B4603">
              <w:rPr>
                <w:sz w:val="18"/>
              </w:rPr>
              <w:t>АУБУ РБС_АУБУ ГРБС</w:t>
            </w:r>
          </w:p>
        </w:tc>
      </w:tr>
      <w:tr w:rsidR="002F4411" w:rsidRPr="00B92096" w14:paraId="29C489A1" w14:textId="77777777" w:rsidTr="00FE6724">
        <w:tc>
          <w:tcPr>
            <w:tcW w:w="1100" w:type="dxa"/>
            <w:tcBorders>
              <w:top w:val="single" w:sz="4" w:space="0" w:color="000000"/>
              <w:left w:val="single" w:sz="4" w:space="0" w:color="000000"/>
              <w:bottom w:val="single" w:sz="4" w:space="0" w:color="000000"/>
            </w:tcBorders>
            <w:shd w:val="clear" w:color="auto" w:fill="auto"/>
          </w:tcPr>
          <w:p w14:paraId="585627D8" w14:textId="77777777" w:rsidR="002F4411" w:rsidRPr="00B92096" w:rsidRDefault="002F4411" w:rsidP="002F4411">
            <w:r>
              <w:t>4</w:t>
            </w:r>
          </w:p>
        </w:tc>
        <w:tc>
          <w:tcPr>
            <w:tcW w:w="900" w:type="dxa"/>
            <w:tcBorders>
              <w:top w:val="single" w:sz="4" w:space="0" w:color="000000"/>
              <w:left w:val="single" w:sz="4" w:space="0" w:color="000000"/>
              <w:bottom w:val="single" w:sz="4" w:space="0" w:color="000000"/>
            </w:tcBorders>
            <w:shd w:val="clear" w:color="auto" w:fill="auto"/>
          </w:tcPr>
          <w:p w14:paraId="7C438027" w14:textId="77777777" w:rsidR="002F4411" w:rsidRPr="00B92096" w:rsidRDefault="002F4411" w:rsidP="009632E6">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14:paraId="44984D95" w14:textId="77777777" w:rsidR="002F4411" w:rsidRPr="00B92096" w:rsidRDefault="002F4411" w:rsidP="002F4411">
            <w:r>
              <w:rPr>
                <w:sz w:val="18"/>
                <w:szCs w:val="18"/>
              </w:rPr>
              <w:t>3</w:t>
            </w:r>
          </w:p>
        </w:tc>
        <w:tc>
          <w:tcPr>
            <w:tcW w:w="1400" w:type="dxa"/>
            <w:tcBorders>
              <w:top w:val="single" w:sz="4" w:space="0" w:color="000000"/>
              <w:left w:val="single" w:sz="4" w:space="0" w:color="000000"/>
              <w:bottom w:val="single" w:sz="4" w:space="0" w:color="000000"/>
            </w:tcBorders>
            <w:shd w:val="clear" w:color="auto" w:fill="auto"/>
          </w:tcPr>
          <w:p w14:paraId="21E518E2" w14:textId="77777777" w:rsidR="002F4411" w:rsidRPr="00B92096" w:rsidRDefault="002F4411" w:rsidP="002F4411">
            <w:r>
              <w:rPr>
                <w:sz w:val="18"/>
                <w:szCs w:val="18"/>
                <w:lang w:val="en-US"/>
              </w:rPr>
              <w:t>&gt;0</w:t>
            </w:r>
          </w:p>
        </w:tc>
        <w:tc>
          <w:tcPr>
            <w:tcW w:w="1900" w:type="dxa"/>
            <w:tcBorders>
              <w:top w:val="single" w:sz="4" w:space="0" w:color="000000"/>
              <w:left w:val="single" w:sz="4" w:space="0" w:color="000000"/>
              <w:bottom w:val="single" w:sz="4" w:space="0" w:color="000000"/>
            </w:tcBorders>
            <w:shd w:val="clear" w:color="auto" w:fill="auto"/>
          </w:tcPr>
          <w:p w14:paraId="6CF86214" w14:textId="77777777" w:rsidR="002F4411" w:rsidRPr="00B92096" w:rsidRDefault="002F4411" w:rsidP="002F4411"/>
        </w:tc>
        <w:tc>
          <w:tcPr>
            <w:tcW w:w="1222" w:type="dxa"/>
            <w:tcBorders>
              <w:top w:val="single" w:sz="4" w:space="0" w:color="000000"/>
              <w:left w:val="single" w:sz="4" w:space="0" w:color="000000"/>
              <w:bottom w:val="single" w:sz="4" w:space="0" w:color="000000"/>
              <w:right w:val="single" w:sz="4" w:space="0" w:color="000000"/>
            </w:tcBorders>
            <w:shd w:val="clear" w:color="auto" w:fill="auto"/>
          </w:tcPr>
          <w:p w14:paraId="0FD77A27" w14:textId="77777777" w:rsidR="002F4411" w:rsidRPr="00B92096" w:rsidRDefault="002F4411" w:rsidP="002F4411"/>
        </w:tc>
        <w:tc>
          <w:tcPr>
            <w:tcW w:w="1134" w:type="dxa"/>
            <w:tcBorders>
              <w:top w:val="single" w:sz="4" w:space="0" w:color="000000"/>
              <w:left w:val="single" w:sz="4" w:space="0" w:color="000000"/>
              <w:bottom w:val="single" w:sz="4" w:space="0" w:color="000000"/>
              <w:right w:val="single" w:sz="4" w:space="0" w:color="000000"/>
            </w:tcBorders>
          </w:tcPr>
          <w:p w14:paraId="5875D866" w14:textId="77777777" w:rsidR="002F4411" w:rsidRPr="00B92096" w:rsidRDefault="002F4411" w:rsidP="002F4411">
            <w:r>
              <w:rPr>
                <w:sz w:val="18"/>
                <w:szCs w:val="18"/>
              </w:rPr>
              <w:t>Сумма неисполненных решений не может отражаться в значении «0» или в отрицательном значении</w:t>
            </w:r>
          </w:p>
        </w:tc>
        <w:tc>
          <w:tcPr>
            <w:tcW w:w="709" w:type="dxa"/>
            <w:tcBorders>
              <w:top w:val="single" w:sz="4" w:space="0" w:color="000000"/>
              <w:left w:val="single" w:sz="4" w:space="0" w:color="000000"/>
              <w:bottom w:val="single" w:sz="4" w:space="0" w:color="000000"/>
              <w:right w:val="single" w:sz="4" w:space="0" w:color="000000"/>
            </w:tcBorders>
          </w:tcPr>
          <w:p w14:paraId="3BFB9DAB" w14:textId="77777777" w:rsidR="002F4411" w:rsidRDefault="002F4411" w:rsidP="002F4411">
            <w:pPr>
              <w:rPr>
                <w:sz w:val="18"/>
                <w:szCs w:val="18"/>
              </w:rPr>
            </w:pPr>
            <w:r>
              <w:rPr>
                <w:sz w:val="18"/>
                <w:szCs w:val="18"/>
              </w:rPr>
              <w:t>Б</w:t>
            </w:r>
          </w:p>
        </w:tc>
        <w:tc>
          <w:tcPr>
            <w:tcW w:w="708" w:type="dxa"/>
            <w:tcBorders>
              <w:top w:val="single" w:sz="4" w:space="0" w:color="000000"/>
              <w:left w:val="single" w:sz="4" w:space="0" w:color="000000"/>
              <w:bottom w:val="single" w:sz="4" w:space="0" w:color="000000"/>
              <w:right w:val="single" w:sz="4" w:space="0" w:color="000000"/>
            </w:tcBorders>
          </w:tcPr>
          <w:p w14:paraId="3EDC7014" w14:textId="77777777" w:rsidR="002F4411" w:rsidRDefault="002F4411" w:rsidP="002F4411">
            <w:pPr>
              <w:rPr>
                <w:sz w:val="18"/>
                <w:szCs w:val="18"/>
              </w:rPr>
            </w:pPr>
            <w:r w:rsidRPr="001B4603">
              <w:rPr>
                <w:sz w:val="18"/>
              </w:rPr>
              <w:t>АУБУ РБС_АУБУ ГРБС</w:t>
            </w:r>
          </w:p>
        </w:tc>
      </w:tr>
      <w:tr w:rsidR="00FE6724" w:rsidRPr="00B92096" w14:paraId="1788DB68" w14:textId="77777777" w:rsidTr="00FE6724">
        <w:tc>
          <w:tcPr>
            <w:tcW w:w="1100" w:type="dxa"/>
            <w:tcBorders>
              <w:top w:val="single" w:sz="4" w:space="0" w:color="000000"/>
              <w:left w:val="single" w:sz="4" w:space="0" w:color="000000"/>
              <w:bottom w:val="single" w:sz="4" w:space="0" w:color="000000"/>
            </w:tcBorders>
            <w:shd w:val="clear" w:color="auto" w:fill="auto"/>
          </w:tcPr>
          <w:p w14:paraId="2C632D1C" w14:textId="7F255FCD" w:rsidR="00FE6724" w:rsidRDefault="00FE6724" w:rsidP="00FE6724">
            <w:r>
              <w:rPr>
                <w:sz w:val="18"/>
                <w:szCs w:val="18"/>
              </w:rPr>
              <w:t>7</w:t>
            </w:r>
          </w:p>
        </w:tc>
        <w:tc>
          <w:tcPr>
            <w:tcW w:w="900" w:type="dxa"/>
            <w:tcBorders>
              <w:top w:val="single" w:sz="4" w:space="0" w:color="000000"/>
              <w:left w:val="single" w:sz="4" w:space="0" w:color="000000"/>
              <w:bottom w:val="single" w:sz="4" w:space="0" w:color="000000"/>
            </w:tcBorders>
            <w:shd w:val="clear" w:color="auto" w:fill="auto"/>
          </w:tcPr>
          <w:p w14:paraId="73C65280" w14:textId="57D9336F" w:rsidR="00FE6724" w:rsidRPr="00A1781D" w:rsidRDefault="00FE6724" w:rsidP="00FE6724">
            <w:pPr>
              <w:rPr>
                <w:sz w:val="18"/>
                <w:szCs w:val="18"/>
              </w:rPr>
            </w:pPr>
            <w:r w:rsidRPr="00A1781D">
              <w:rPr>
                <w:sz w:val="18"/>
                <w:szCs w:val="18"/>
              </w:rPr>
              <w:t>*</w:t>
            </w:r>
            <w:r>
              <w:rPr>
                <w:sz w:val="18"/>
                <w:szCs w:val="18"/>
              </w:rPr>
              <w:t>, кроме Итого</w:t>
            </w:r>
          </w:p>
        </w:tc>
        <w:tc>
          <w:tcPr>
            <w:tcW w:w="1700" w:type="dxa"/>
            <w:tcBorders>
              <w:top w:val="single" w:sz="4" w:space="0" w:color="000000"/>
              <w:left w:val="single" w:sz="4" w:space="0" w:color="000000"/>
              <w:bottom w:val="single" w:sz="4" w:space="0" w:color="000000"/>
            </w:tcBorders>
            <w:shd w:val="clear" w:color="auto" w:fill="auto"/>
          </w:tcPr>
          <w:p w14:paraId="1A57F5B5" w14:textId="4296FBD2" w:rsidR="00FE6724" w:rsidRDefault="00FE6724" w:rsidP="00FE6724">
            <w:pPr>
              <w:rPr>
                <w:sz w:val="18"/>
                <w:szCs w:val="18"/>
              </w:rPr>
            </w:pPr>
            <w:r>
              <w:rPr>
                <w:sz w:val="18"/>
                <w:szCs w:val="18"/>
              </w:rPr>
              <w:t>1</w:t>
            </w:r>
          </w:p>
        </w:tc>
        <w:tc>
          <w:tcPr>
            <w:tcW w:w="1400" w:type="dxa"/>
            <w:tcBorders>
              <w:top w:val="single" w:sz="4" w:space="0" w:color="000000"/>
              <w:left w:val="single" w:sz="4" w:space="0" w:color="000000"/>
              <w:bottom w:val="single" w:sz="4" w:space="0" w:color="000000"/>
            </w:tcBorders>
            <w:shd w:val="clear" w:color="auto" w:fill="auto"/>
          </w:tcPr>
          <w:p w14:paraId="3B79E850" w14:textId="3547809B" w:rsidR="00FE6724" w:rsidRDefault="00FE6724" w:rsidP="00FE6724">
            <w:pPr>
              <w:rPr>
                <w:sz w:val="18"/>
                <w:szCs w:val="18"/>
                <w:lang w:val="en-US"/>
              </w:rPr>
            </w:pPr>
            <w:r>
              <w:rPr>
                <w:sz w:val="18"/>
                <w:szCs w:val="18"/>
              </w:rPr>
              <w:t>=2хх, 3хх</w:t>
            </w:r>
          </w:p>
        </w:tc>
        <w:tc>
          <w:tcPr>
            <w:tcW w:w="1900" w:type="dxa"/>
            <w:tcBorders>
              <w:top w:val="single" w:sz="4" w:space="0" w:color="000000"/>
              <w:left w:val="single" w:sz="4" w:space="0" w:color="000000"/>
              <w:bottom w:val="single" w:sz="4" w:space="0" w:color="000000"/>
            </w:tcBorders>
            <w:shd w:val="clear" w:color="auto" w:fill="auto"/>
          </w:tcPr>
          <w:p w14:paraId="4ED20A72" w14:textId="3663361B" w:rsidR="00FE6724" w:rsidRPr="00B92096" w:rsidRDefault="00FE6724" w:rsidP="00FE6724"/>
        </w:tc>
        <w:tc>
          <w:tcPr>
            <w:tcW w:w="1222" w:type="dxa"/>
            <w:tcBorders>
              <w:top w:val="single" w:sz="4" w:space="0" w:color="000000"/>
              <w:left w:val="single" w:sz="4" w:space="0" w:color="000000"/>
              <w:bottom w:val="single" w:sz="4" w:space="0" w:color="000000"/>
              <w:right w:val="single" w:sz="4" w:space="0" w:color="000000"/>
            </w:tcBorders>
            <w:shd w:val="clear" w:color="auto" w:fill="auto"/>
          </w:tcPr>
          <w:p w14:paraId="6AE798E5" w14:textId="2DF54BA1" w:rsidR="00FE6724" w:rsidRPr="00B92096" w:rsidRDefault="00FE6724" w:rsidP="00FE6724"/>
        </w:tc>
        <w:tc>
          <w:tcPr>
            <w:tcW w:w="1134" w:type="dxa"/>
            <w:tcBorders>
              <w:top w:val="single" w:sz="4" w:space="0" w:color="000000"/>
              <w:left w:val="single" w:sz="4" w:space="0" w:color="000000"/>
              <w:bottom w:val="single" w:sz="4" w:space="0" w:color="000000"/>
              <w:right w:val="single" w:sz="4" w:space="0" w:color="000000"/>
            </w:tcBorders>
          </w:tcPr>
          <w:p w14:paraId="51E16F18" w14:textId="3A4BCCA0" w:rsidR="00FE6724" w:rsidRDefault="00FE6724" w:rsidP="00FE6724">
            <w:pPr>
              <w:rPr>
                <w:sz w:val="18"/>
                <w:szCs w:val="18"/>
              </w:rPr>
            </w:pPr>
            <w:r>
              <w:rPr>
                <w:sz w:val="18"/>
                <w:szCs w:val="18"/>
              </w:rPr>
              <w:t>Отражение КОСГУ, отличных от 2хх, 3хх недопустимо</w:t>
            </w:r>
          </w:p>
        </w:tc>
        <w:tc>
          <w:tcPr>
            <w:tcW w:w="709" w:type="dxa"/>
            <w:tcBorders>
              <w:top w:val="single" w:sz="4" w:space="0" w:color="000000"/>
              <w:left w:val="single" w:sz="4" w:space="0" w:color="000000"/>
              <w:bottom w:val="single" w:sz="4" w:space="0" w:color="000000"/>
              <w:right w:val="single" w:sz="4" w:space="0" w:color="000000"/>
            </w:tcBorders>
          </w:tcPr>
          <w:p w14:paraId="506FC6C2" w14:textId="08F5E6AD" w:rsidR="00FE6724" w:rsidRDefault="00FE6724" w:rsidP="00FE6724">
            <w:pPr>
              <w:rPr>
                <w:sz w:val="18"/>
                <w:szCs w:val="18"/>
              </w:rPr>
            </w:pPr>
            <w:r>
              <w:rPr>
                <w:sz w:val="18"/>
                <w:szCs w:val="18"/>
              </w:rPr>
              <w:t>Б</w:t>
            </w:r>
          </w:p>
        </w:tc>
        <w:tc>
          <w:tcPr>
            <w:tcW w:w="708" w:type="dxa"/>
            <w:tcBorders>
              <w:top w:val="single" w:sz="4" w:space="0" w:color="000000"/>
              <w:left w:val="single" w:sz="4" w:space="0" w:color="000000"/>
              <w:bottom w:val="single" w:sz="4" w:space="0" w:color="000000"/>
              <w:right w:val="single" w:sz="4" w:space="0" w:color="000000"/>
            </w:tcBorders>
          </w:tcPr>
          <w:p w14:paraId="6B28CE8D" w14:textId="5C9F3870" w:rsidR="00FE6724" w:rsidRPr="001B4603" w:rsidRDefault="00FE6724" w:rsidP="00FE6724">
            <w:pPr>
              <w:rPr>
                <w:sz w:val="18"/>
              </w:rPr>
            </w:pPr>
            <w:r w:rsidRPr="001B4603">
              <w:rPr>
                <w:sz w:val="18"/>
              </w:rPr>
              <w:t>АУБУ РБС_АУБУ ГРБС</w:t>
            </w:r>
          </w:p>
        </w:tc>
      </w:tr>
    </w:tbl>
    <w:p w14:paraId="73E0C193" w14:textId="77777777" w:rsidR="00D2576B" w:rsidRPr="00B92096" w:rsidRDefault="00D2576B" w:rsidP="00D2576B">
      <w:pPr>
        <w:rPr>
          <w:rFonts w:eastAsia="Arial"/>
          <w:color w:val="000000"/>
          <w:u w:val="single"/>
        </w:rPr>
      </w:pPr>
      <w:r w:rsidRPr="00B92096">
        <w:rPr>
          <w:rFonts w:eastAsia="Arial"/>
          <w:color w:val="000000"/>
          <w:u w:val="single"/>
        </w:rPr>
        <w:t>* - соотношение должно быть выполнено для каждой строки (графы).</w:t>
      </w:r>
    </w:p>
    <w:p w14:paraId="106F0750" w14:textId="77777777" w:rsidR="00D2576B" w:rsidRDefault="00D2576B" w:rsidP="00F46C17">
      <w:pPr>
        <w:rPr>
          <w:b/>
        </w:rPr>
      </w:pPr>
    </w:p>
    <w:p w14:paraId="0E78328D" w14:textId="77777777" w:rsidR="00B71A8E" w:rsidRPr="00175081" w:rsidRDefault="00B71A8E" w:rsidP="00B71A8E">
      <w:pPr>
        <w:autoSpaceDE w:val="0"/>
        <w:spacing w:line="102" w:lineRule="atLeast"/>
        <w:jc w:val="both"/>
        <w:rPr>
          <w:sz w:val="18"/>
          <w:szCs w:val="18"/>
        </w:rPr>
      </w:pPr>
      <w:r w:rsidRPr="00175081">
        <w:rPr>
          <w:rFonts w:eastAsia="Arial"/>
          <w:b/>
          <w:color w:val="000000"/>
          <w:sz w:val="18"/>
          <w:szCs w:val="18"/>
          <w:u w:val="single"/>
        </w:rPr>
        <w:t xml:space="preserve">Контрольные соотношения для </w:t>
      </w:r>
      <w:r>
        <w:rPr>
          <w:rFonts w:eastAsia="Arial"/>
          <w:b/>
          <w:color w:val="000000"/>
          <w:sz w:val="18"/>
          <w:szCs w:val="18"/>
          <w:u w:val="single"/>
        </w:rPr>
        <w:t>внутри</w:t>
      </w:r>
      <w:r w:rsidRPr="00175081">
        <w:rPr>
          <w:rFonts w:eastAsia="Arial"/>
          <w:b/>
          <w:color w:val="000000"/>
          <w:sz w:val="18"/>
          <w:szCs w:val="18"/>
          <w:u w:val="single"/>
        </w:rPr>
        <w:t>документного контроля</w:t>
      </w:r>
      <w:r w:rsidRPr="00175081">
        <w:rPr>
          <w:sz w:val="18"/>
          <w:szCs w:val="18"/>
        </w:rPr>
        <w:t xml:space="preserve"> </w:t>
      </w:r>
    </w:p>
    <w:tbl>
      <w:tblPr>
        <w:tblW w:w="9639" w:type="dxa"/>
        <w:tblInd w:w="108" w:type="dxa"/>
        <w:tblLayout w:type="fixed"/>
        <w:tblLook w:val="0000" w:firstRow="0" w:lastRow="0" w:firstColumn="0" w:lastColumn="0" w:noHBand="0" w:noVBand="0"/>
      </w:tblPr>
      <w:tblGrid>
        <w:gridCol w:w="800"/>
        <w:gridCol w:w="2319"/>
        <w:gridCol w:w="1481"/>
        <w:gridCol w:w="1921"/>
        <w:gridCol w:w="1276"/>
        <w:gridCol w:w="1842"/>
      </w:tblGrid>
      <w:tr w:rsidR="00ED17C9" w:rsidRPr="00175081" w14:paraId="7752EE79" w14:textId="77777777" w:rsidTr="00550BEF">
        <w:tc>
          <w:tcPr>
            <w:tcW w:w="800" w:type="dxa"/>
            <w:tcBorders>
              <w:top w:val="single" w:sz="4" w:space="0" w:color="000000"/>
              <w:left w:val="single" w:sz="4" w:space="0" w:color="000000"/>
              <w:bottom w:val="single" w:sz="4" w:space="0" w:color="000000"/>
            </w:tcBorders>
            <w:shd w:val="clear" w:color="auto" w:fill="auto"/>
          </w:tcPr>
          <w:p w14:paraId="3437FE53" w14:textId="77777777" w:rsidR="00ED17C9" w:rsidRPr="00175081" w:rsidRDefault="00ED17C9" w:rsidP="00A74CC7">
            <w:pPr>
              <w:rPr>
                <w:sz w:val="18"/>
                <w:szCs w:val="18"/>
              </w:rPr>
            </w:pPr>
            <w:r w:rsidRPr="00175081">
              <w:rPr>
                <w:sz w:val="18"/>
                <w:szCs w:val="18"/>
              </w:rPr>
              <w:t>№</w:t>
            </w:r>
          </w:p>
          <w:p w14:paraId="63248B58" w14:textId="77777777" w:rsidR="00ED17C9" w:rsidRPr="00175081" w:rsidRDefault="00ED17C9" w:rsidP="00A74CC7">
            <w:pPr>
              <w:rPr>
                <w:sz w:val="18"/>
                <w:szCs w:val="18"/>
              </w:rPr>
            </w:pPr>
            <w:r w:rsidRPr="00175081">
              <w:rPr>
                <w:sz w:val="18"/>
                <w:szCs w:val="18"/>
              </w:rPr>
              <w:t>п/п</w:t>
            </w:r>
          </w:p>
        </w:tc>
        <w:tc>
          <w:tcPr>
            <w:tcW w:w="2319" w:type="dxa"/>
            <w:tcBorders>
              <w:top w:val="single" w:sz="4" w:space="0" w:color="000000"/>
              <w:left w:val="single" w:sz="4" w:space="0" w:color="000000"/>
              <w:bottom w:val="single" w:sz="4" w:space="0" w:color="000000"/>
            </w:tcBorders>
            <w:shd w:val="clear" w:color="auto" w:fill="auto"/>
          </w:tcPr>
          <w:p w14:paraId="0C029CF8" w14:textId="5C54239D" w:rsidR="00ED17C9" w:rsidRPr="00175081" w:rsidRDefault="00ED17C9" w:rsidP="00201988">
            <w:pPr>
              <w:rPr>
                <w:sz w:val="18"/>
                <w:szCs w:val="18"/>
              </w:rPr>
            </w:pPr>
            <w:r w:rsidRPr="00175081">
              <w:rPr>
                <w:sz w:val="18"/>
                <w:szCs w:val="18"/>
              </w:rPr>
              <w:t xml:space="preserve">Отчетные данные </w:t>
            </w:r>
            <w:r>
              <w:rPr>
                <w:sz w:val="18"/>
                <w:szCs w:val="18"/>
              </w:rPr>
              <w:t xml:space="preserve">ф. </w:t>
            </w:r>
            <w:r w:rsidRPr="00175081">
              <w:rPr>
                <w:sz w:val="18"/>
                <w:szCs w:val="18"/>
              </w:rPr>
              <w:t>050329</w:t>
            </w:r>
            <w:r>
              <w:rPr>
                <w:sz w:val="18"/>
                <w:szCs w:val="18"/>
              </w:rPr>
              <w:t>5</w:t>
            </w:r>
          </w:p>
        </w:tc>
        <w:tc>
          <w:tcPr>
            <w:tcW w:w="1481" w:type="dxa"/>
            <w:tcBorders>
              <w:top w:val="single" w:sz="4" w:space="0" w:color="000000"/>
              <w:left w:val="single" w:sz="4" w:space="0" w:color="000000"/>
              <w:bottom w:val="single" w:sz="4" w:space="0" w:color="000000"/>
            </w:tcBorders>
            <w:shd w:val="clear" w:color="auto" w:fill="auto"/>
          </w:tcPr>
          <w:p w14:paraId="5B4C7C15" w14:textId="77777777" w:rsidR="00ED17C9" w:rsidRPr="00175081" w:rsidRDefault="00ED17C9" w:rsidP="00A74CC7">
            <w:pPr>
              <w:rPr>
                <w:sz w:val="18"/>
                <w:szCs w:val="18"/>
              </w:rPr>
            </w:pPr>
            <w:r w:rsidRPr="00175081">
              <w:rPr>
                <w:sz w:val="18"/>
                <w:szCs w:val="18"/>
              </w:rPr>
              <w:t>Соотношение</w:t>
            </w: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14:paraId="20410EFE" w14:textId="77777777" w:rsidR="00ED17C9" w:rsidRPr="00175081" w:rsidRDefault="00ED17C9" w:rsidP="00A74CC7">
            <w:pPr>
              <w:rPr>
                <w:sz w:val="18"/>
                <w:szCs w:val="18"/>
              </w:rPr>
            </w:pPr>
            <w:r w:rsidRPr="00175081">
              <w:rPr>
                <w:sz w:val="18"/>
                <w:szCs w:val="18"/>
              </w:rPr>
              <w:t>Справочная таблица по неисполненным документам</w:t>
            </w:r>
          </w:p>
        </w:tc>
        <w:tc>
          <w:tcPr>
            <w:tcW w:w="1276" w:type="dxa"/>
            <w:tcBorders>
              <w:top w:val="single" w:sz="4" w:space="0" w:color="000000"/>
              <w:left w:val="single" w:sz="4" w:space="0" w:color="000000"/>
              <w:bottom w:val="single" w:sz="4" w:space="0" w:color="000000"/>
              <w:right w:val="single" w:sz="4" w:space="0" w:color="000000"/>
            </w:tcBorders>
          </w:tcPr>
          <w:p w14:paraId="7AE8E62F" w14:textId="77777777" w:rsidR="00ED17C9" w:rsidRPr="00175081" w:rsidRDefault="00ED17C9" w:rsidP="00A74CC7">
            <w:pPr>
              <w:rPr>
                <w:sz w:val="18"/>
                <w:szCs w:val="18"/>
              </w:rPr>
            </w:pPr>
            <w:r>
              <w:t>Тип контроля</w:t>
            </w:r>
          </w:p>
        </w:tc>
        <w:tc>
          <w:tcPr>
            <w:tcW w:w="1842" w:type="dxa"/>
            <w:tcBorders>
              <w:top w:val="single" w:sz="4" w:space="0" w:color="000000"/>
              <w:left w:val="single" w:sz="4" w:space="0" w:color="000000"/>
              <w:bottom w:val="single" w:sz="4" w:space="0" w:color="000000"/>
              <w:right w:val="single" w:sz="4" w:space="0" w:color="000000"/>
            </w:tcBorders>
          </w:tcPr>
          <w:p w14:paraId="53D396F4" w14:textId="77777777" w:rsidR="00ED17C9" w:rsidRPr="00175081" w:rsidRDefault="00ED17C9" w:rsidP="00A74CC7">
            <w:pPr>
              <w:rPr>
                <w:sz w:val="18"/>
                <w:szCs w:val="18"/>
              </w:rPr>
            </w:pPr>
            <w:r>
              <w:t>Уровень</w:t>
            </w:r>
          </w:p>
        </w:tc>
      </w:tr>
      <w:tr w:rsidR="00ED17C9" w:rsidRPr="00175081" w14:paraId="2FADC428" w14:textId="77777777" w:rsidTr="00550BEF">
        <w:tc>
          <w:tcPr>
            <w:tcW w:w="800" w:type="dxa"/>
            <w:tcBorders>
              <w:top w:val="single" w:sz="4" w:space="0" w:color="000000"/>
              <w:left w:val="single" w:sz="4" w:space="0" w:color="000000"/>
              <w:bottom w:val="single" w:sz="4" w:space="0" w:color="000000"/>
            </w:tcBorders>
            <w:shd w:val="clear" w:color="auto" w:fill="auto"/>
          </w:tcPr>
          <w:p w14:paraId="43937E02" w14:textId="77777777" w:rsidR="00ED17C9" w:rsidRPr="00175081" w:rsidRDefault="00ED17C9" w:rsidP="00A74CC7">
            <w:pPr>
              <w:rPr>
                <w:sz w:val="18"/>
                <w:szCs w:val="18"/>
              </w:rPr>
            </w:pPr>
            <w:r w:rsidRPr="00175081">
              <w:rPr>
                <w:sz w:val="18"/>
                <w:szCs w:val="18"/>
              </w:rPr>
              <w:t>1</w:t>
            </w:r>
          </w:p>
        </w:tc>
        <w:tc>
          <w:tcPr>
            <w:tcW w:w="2319" w:type="dxa"/>
            <w:tcBorders>
              <w:top w:val="single" w:sz="4" w:space="0" w:color="000000"/>
              <w:left w:val="single" w:sz="4" w:space="0" w:color="000000"/>
              <w:bottom w:val="single" w:sz="4" w:space="0" w:color="000000"/>
            </w:tcBorders>
            <w:shd w:val="clear" w:color="auto" w:fill="auto"/>
          </w:tcPr>
          <w:p w14:paraId="0C55FBDB" w14:textId="77777777" w:rsidR="00ED17C9" w:rsidRPr="00175081" w:rsidRDefault="00ED17C9" w:rsidP="00A74CC7">
            <w:pPr>
              <w:rPr>
                <w:sz w:val="18"/>
                <w:szCs w:val="18"/>
              </w:rPr>
            </w:pPr>
            <w:r w:rsidRPr="00175081">
              <w:rPr>
                <w:sz w:val="18"/>
                <w:szCs w:val="18"/>
              </w:rPr>
              <w:t>гр. 8 по строке 030</w:t>
            </w:r>
          </w:p>
        </w:tc>
        <w:tc>
          <w:tcPr>
            <w:tcW w:w="1481" w:type="dxa"/>
            <w:tcBorders>
              <w:top w:val="single" w:sz="4" w:space="0" w:color="000000"/>
              <w:left w:val="single" w:sz="4" w:space="0" w:color="000000"/>
              <w:bottom w:val="single" w:sz="4" w:space="0" w:color="000000"/>
            </w:tcBorders>
            <w:shd w:val="clear" w:color="auto" w:fill="auto"/>
          </w:tcPr>
          <w:p w14:paraId="59ABADF7" w14:textId="77777777" w:rsidR="00ED17C9" w:rsidRPr="00175081" w:rsidRDefault="00ED17C9" w:rsidP="00A74CC7">
            <w:pPr>
              <w:rPr>
                <w:sz w:val="18"/>
                <w:szCs w:val="18"/>
              </w:rPr>
            </w:pPr>
            <w:r w:rsidRPr="00175081">
              <w:rPr>
                <w:sz w:val="18"/>
                <w:szCs w:val="18"/>
              </w:rPr>
              <w:t>=</w:t>
            </w: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14:paraId="2A3DB96B" w14:textId="77777777" w:rsidR="00ED17C9" w:rsidRPr="00175081" w:rsidRDefault="00ED17C9" w:rsidP="00A74CC7">
            <w:pPr>
              <w:rPr>
                <w:sz w:val="18"/>
                <w:szCs w:val="18"/>
              </w:rPr>
            </w:pPr>
            <w:r w:rsidRPr="00175081">
              <w:rPr>
                <w:sz w:val="18"/>
                <w:szCs w:val="18"/>
              </w:rPr>
              <w:t>гр. 3 по строке итого</w:t>
            </w:r>
          </w:p>
        </w:tc>
        <w:tc>
          <w:tcPr>
            <w:tcW w:w="1276" w:type="dxa"/>
            <w:tcBorders>
              <w:top w:val="single" w:sz="4" w:space="0" w:color="000000"/>
              <w:left w:val="single" w:sz="4" w:space="0" w:color="000000"/>
              <w:bottom w:val="single" w:sz="4" w:space="0" w:color="000000"/>
              <w:right w:val="single" w:sz="4" w:space="0" w:color="000000"/>
            </w:tcBorders>
          </w:tcPr>
          <w:p w14:paraId="1CFF0BCD" w14:textId="77777777" w:rsidR="00ED17C9" w:rsidRPr="00175081" w:rsidRDefault="00ED17C9" w:rsidP="00A74CC7">
            <w:pPr>
              <w:rPr>
                <w:sz w:val="18"/>
                <w:szCs w:val="18"/>
              </w:rPr>
            </w:pPr>
            <w:r>
              <w:t>Б</w:t>
            </w:r>
          </w:p>
        </w:tc>
        <w:tc>
          <w:tcPr>
            <w:tcW w:w="1842" w:type="dxa"/>
            <w:tcBorders>
              <w:top w:val="single" w:sz="4" w:space="0" w:color="000000"/>
              <w:left w:val="single" w:sz="4" w:space="0" w:color="000000"/>
              <w:bottom w:val="single" w:sz="4" w:space="0" w:color="000000"/>
              <w:right w:val="single" w:sz="4" w:space="0" w:color="000000"/>
            </w:tcBorders>
          </w:tcPr>
          <w:p w14:paraId="7F746759" w14:textId="22E72597" w:rsidR="00ED17C9" w:rsidRPr="00175081" w:rsidRDefault="00ED17C9" w:rsidP="00201988">
            <w:pPr>
              <w:rPr>
                <w:sz w:val="18"/>
                <w:szCs w:val="18"/>
              </w:rPr>
            </w:pPr>
            <w:r w:rsidRPr="001B4603">
              <w:rPr>
                <w:sz w:val="18"/>
              </w:rPr>
              <w:t>АУБУ</w:t>
            </w:r>
            <w:r>
              <w:rPr>
                <w:sz w:val="18"/>
              </w:rPr>
              <w:t>,</w:t>
            </w:r>
            <w:r w:rsidRPr="001B4603">
              <w:rPr>
                <w:sz w:val="18"/>
              </w:rPr>
              <w:t xml:space="preserve"> РБС_АУБУ ГРБС</w:t>
            </w:r>
          </w:p>
        </w:tc>
      </w:tr>
    </w:tbl>
    <w:p w14:paraId="6DC86C07" w14:textId="77777777" w:rsidR="00F46C17" w:rsidRDefault="00F46C17" w:rsidP="00F46C17">
      <w:pPr>
        <w:rPr>
          <w:b/>
        </w:rPr>
      </w:pPr>
    </w:p>
    <w:p w14:paraId="43ABD627" w14:textId="5203906C" w:rsidR="00D2576B" w:rsidRPr="00B92096" w:rsidRDefault="00D2576B" w:rsidP="003E0721">
      <w:pPr>
        <w:outlineLvl w:val="0"/>
        <w:rPr>
          <w:b/>
        </w:rPr>
      </w:pPr>
      <w:bookmarkStart w:id="417" w:name="_Toc216972929"/>
      <w:r w:rsidRPr="00B92096">
        <w:rPr>
          <w:b/>
        </w:rPr>
        <w:t>2</w:t>
      </w:r>
      <w:r w:rsidR="00F46C17">
        <w:rPr>
          <w:b/>
        </w:rPr>
        <w:t>0</w:t>
      </w:r>
      <w:r w:rsidR="00F353B0">
        <w:rPr>
          <w:b/>
        </w:rPr>
        <w:t>.</w:t>
      </w:r>
      <w:r w:rsidRPr="00B92096">
        <w:rPr>
          <w:b/>
        </w:rPr>
        <w:t xml:space="preserve"> Сведения об исполнении </w:t>
      </w:r>
      <w:r w:rsidR="0042341E">
        <w:rPr>
          <w:b/>
        </w:rPr>
        <w:t>плана финансово-хозяйственной деятельности</w:t>
      </w:r>
      <w:r w:rsidRPr="00B92096">
        <w:rPr>
          <w:b/>
        </w:rPr>
        <w:t xml:space="preserve"> (ф. 0503</w:t>
      </w:r>
      <w:bookmarkStart w:id="418" w:name="ф_0503766"/>
      <w:r w:rsidRPr="00B92096">
        <w:rPr>
          <w:b/>
        </w:rPr>
        <w:t>766</w:t>
      </w:r>
      <w:bookmarkEnd w:id="418"/>
      <w:r w:rsidRPr="00B92096">
        <w:rPr>
          <w:b/>
        </w:rPr>
        <w:t>)</w:t>
      </w:r>
      <w:bookmarkEnd w:id="417"/>
      <w:r w:rsidRPr="00B92096">
        <w:rPr>
          <w:b/>
        </w:rPr>
        <w:t xml:space="preserve"> </w:t>
      </w:r>
    </w:p>
    <w:p w14:paraId="324380DE" w14:textId="77777777" w:rsidR="00D2576B" w:rsidRDefault="00D2576B" w:rsidP="00F46C17">
      <w:pPr>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700"/>
        <w:gridCol w:w="600"/>
        <w:gridCol w:w="2128"/>
        <w:gridCol w:w="1559"/>
        <w:gridCol w:w="850"/>
        <w:gridCol w:w="2977"/>
        <w:gridCol w:w="851"/>
      </w:tblGrid>
      <w:tr w:rsidR="00380CEF" w:rsidRPr="00380CEF" w14:paraId="59AAC206" w14:textId="77777777" w:rsidTr="0053757F">
        <w:trPr>
          <w:tblHeader/>
        </w:trPr>
        <w:tc>
          <w:tcPr>
            <w:tcW w:w="508" w:type="dxa"/>
          </w:tcPr>
          <w:p w14:paraId="62B3914C" w14:textId="77777777" w:rsidR="00380CEF" w:rsidRPr="00380CEF" w:rsidRDefault="00380CEF" w:rsidP="00380CEF">
            <w:pPr>
              <w:suppressAutoHyphens/>
              <w:ind w:left="-76" w:firstLine="5"/>
              <w:jc w:val="center"/>
              <w:rPr>
                <w:sz w:val="18"/>
                <w:szCs w:val="18"/>
                <w:lang w:eastAsia="ar-SA"/>
              </w:rPr>
            </w:pPr>
            <w:r w:rsidRPr="00380CEF">
              <w:rPr>
                <w:sz w:val="18"/>
                <w:szCs w:val="18"/>
                <w:lang w:eastAsia="ar-SA"/>
              </w:rPr>
              <w:t>№</w:t>
            </w:r>
          </w:p>
          <w:p w14:paraId="1DDA09D9" w14:textId="77777777" w:rsidR="00380CEF" w:rsidRPr="00380CEF" w:rsidRDefault="00380CEF" w:rsidP="00380CEF">
            <w:pPr>
              <w:suppressAutoHyphens/>
              <w:jc w:val="center"/>
              <w:rPr>
                <w:sz w:val="18"/>
                <w:szCs w:val="18"/>
                <w:lang w:eastAsia="ar-SA"/>
              </w:rPr>
            </w:pPr>
            <w:r w:rsidRPr="00380CEF">
              <w:rPr>
                <w:sz w:val="18"/>
                <w:szCs w:val="18"/>
                <w:lang w:eastAsia="ar-SA"/>
              </w:rPr>
              <w:t>п/п</w:t>
            </w:r>
          </w:p>
        </w:tc>
        <w:tc>
          <w:tcPr>
            <w:tcW w:w="700" w:type="dxa"/>
          </w:tcPr>
          <w:p w14:paraId="50B87943" w14:textId="77777777" w:rsidR="00380CEF" w:rsidRPr="00380CEF" w:rsidRDefault="00380CEF" w:rsidP="00380CEF">
            <w:pPr>
              <w:suppressAutoHyphens/>
              <w:jc w:val="center"/>
              <w:rPr>
                <w:sz w:val="18"/>
                <w:szCs w:val="18"/>
                <w:lang w:eastAsia="ar-SA"/>
              </w:rPr>
            </w:pPr>
            <w:r w:rsidRPr="00380CEF">
              <w:rPr>
                <w:sz w:val="18"/>
                <w:szCs w:val="18"/>
                <w:lang w:eastAsia="ar-SA"/>
              </w:rPr>
              <w:t>Строка</w:t>
            </w:r>
          </w:p>
        </w:tc>
        <w:tc>
          <w:tcPr>
            <w:tcW w:w="600" w:type="dxa"/>
          </w:tcPr>
          <w:p w14:paraId="5010D85B" w14:textId="77777777" w:rsidR="00380CEF" w:rsidRPr="00380CEF" w:rsidRDefault="00380CEF" w:rsidP="00380CEF">
            <w:pPr>
              <w:suppressAutoHyphens/>
              <w:jc w:val="center"/>
              <w:rPr>
                <w:sz w:val="18"/>
                <w:szCs w:val="18"/>
                <w:lang w:eastAsia="ar-SA"/>
              </w:rPr>
            </w:pPr>
            <w:r w:rsidRPr="00380CEF">
              <w:rPr>
                <w:sz w:val="18"/>
                <w:szCs w:val="18"/>
                <w:lang w:eastAsia="ar-SA"/>
              </w:rPr>
              <w:t>Графа</w:t>
            </w:r>
          </w:p>
        </w:tc>
        <w:tc>
          <w:tcPr>
            <w:tcW w:w="2128" w:type="dxa"/>
          </w:tcPr>
          <w:p w14:paraId="3148ECCE" w14:textId="77777777" w:rsidR="00380CEF" w:rsidRPr="00380CEF" w:rsidRDefault="00380CEF" w:rsidP="00380CEF">
            <w:pPr>
              <w:suppressAutoHyphens/>
              <w:jc w:val="center"/>
              <w:rPr>
                <w:sz w:val="18"/>
                <w:szCs w:val="18"/>
                <w:lang w:eastAsia="ar-SA"/>
              </w:rPr>
            </w:pPr>
            <w:r w:rsidRPr="00380CEF">
              <w:rPr>
                <w:sz w:val="18"/>
                <w:szCs w:val="18"/>
                <w:lang w:eastAsia="ar-SA"/>
              </w:rPr>
              <w:t>Соотношение</w:t>
            </w:r>
          </w:p>
        </w:tc>
        <w:tc>
          <w:tcPr>
            <w:tcW w:w="1559" w:type="dxa"/>
          </w:tcPr>
          <w:p w14:paraId="55B17B31" w14:textId="77777777" w:rsidR="00380CEF" w:rsidRPr="00380CEF" w:rsidRDefault="00380CEF" w:rsidP="00380CEF">
            <w:pPr>
              <w:suppressAutoHyphens/>
              <w:jc w:val="center"/>
              <w:rPr>
                <w:sz w:val="18"/>
                <w:szCs w:val="18"/>
                <w:lang w:eastAsia="ar-SA"/>
              </w:rPr>
            </w:pPr>
            <w:r w:rsidRPr="00380CEF">
              <w:rPr>
                <w:sz w:val="18"/>
                <w:szCs w:val="18"/>
                <w:lang w:eastAsia="ar-SA"/>
              </w:rPr>
              <w:t>Строка</w:t>
            </w:r>
          </w:p>
        </w:tc>
        <w:tc>
          <w:tcPr>
            <w:tcW w:w="850" w:type="dxa"/>
          </w:tcPr>
          <w:p w14:paraId="14CFF745" w14:textId="77777777" w:rsidR="00380CEF" w:rsidRPr="00380CEF" w:rsidRDefault="00380CEF" w:rsidP="00380CEF">
            <w:pPr>
              <w:suppressAutoHyphens/>
              <w:jc w:val="center"/>
              <w:rPr>
                <w:sz w:val="18"/>
                <w:szCs w:val="18"/>
                <w:lang w:eastAsia="ar-SA"/>
              </w:rPr>
            </w:pPr>
            <w:r w:rsidRPr="00380CEF">
              <w:rPr>
                <w:sz w:val="18"/>
                <w:szCs w:val="18"/>
                <w:lang w:eastAsia="ar-SA"/>
              </w:rPr>
              <w:t>Графа</w:t>
            </w:r>
          </w:p>
        </w:tc>
        <w:tc>
          <w:tcPr>
            <w:tcW w:w="2977" w:type="dxa"/>
          </w:tcPr>
          <w:p w14:paraId="094DDE32" w14:textId="77777777" w:rsidR="00380CEF" w:rsidRPr="00380CEF" w:rsidRDefault="00380CEF" w:rsidP="00380CEF">
            <w:pPr>
              <w:suppressAutoHyphens/>
              <w:jc w:val="center"/>
              <w:rPr>
                <w:sz w:val="18"/>
                <w:szCs w:val="18"/>
                <w:lang w:eastAsia="ar-SA"/>
              </w:rPr>
            </w:pPr>
            <w:r w:rsidRPr="00380CEF">
              <w:rPr>
                <w:sz w:val="18"/>
                <w:szCs w:val="18"/>
                <w:lang w:eastAsia="ar-SA"/>
              </w:rPr>
              <w:t>Контроль показателя</w:t>
            </w:r>
          </w:p>
          <w:p w14:paraId="0B51ECA0" w14:textId="77777777" w:rsidR="00380CEF" w:rsidRPr="00380CEF" w:rsidRDefault="00380CEF" w:rsidP="00380CEF">
            <w:pPr>
              <w:suppressAutoHyphens/>
              <w:jc w:val="center"/>
              <w:rPr>
                <w:sz w:val="18"/>
                <w:szCs w:val="18"/>
                <w:lang w:eastAsia="ar-SA"/>
              </w:rPr>
            </w:pPr>
          </w:p>
        </w:tc>
        <w:tc>
          <w:tcPr>
            <w:tcW w:w="851" w:type="dxa"/>
          </w:tcPr>
          <w:p w14:paraId="60EF5C09" w14:textId="77777777" w:rsidR="00380CEF" w:rsidRPr="00380CEF" w:rsidRDefault="00380CEF" w:rsidP="00380CEF">
            <w:pPr>
              <w:suppressAutoHyphens/>
              <w:jc w:val="center"/>
              <w:rPr>
                <w:sz w:val="18"/>
                <w:szCs w:val="18"/>
                <w:lang w:eastAsia="ar-SA"/>
              </w:rPr>
            </w:pPr>
            <w:r w:rsidRPr="00380CEF">
              <w:rPr>
                <w:sz w:val="18"/>
                <w:szCs w:val="18"/>
                <w:lang w:eastAsia="ar-SA"/>
              </w:rPr>
              <w:t>Тип контроля</w:t>
            </w:r>
          </w:p>
        </w:tc>
      </w:tr>
      <w:tr w:rsidR="00380CEF" w:rsidRPr="00380CEF" w14:paraId="7234DAE3" w14:textId="77777777" w:rsidTr="0053757F">
        <w:tc>
          <w:tcPr>
            <w:tcW w:w="508" w:type="dxa"/>
          </w:tcPr>
          <w:p w14:paraId="06E24A95" w14:textId="77777777" w:rsidR="00380CEF" w:rsidRPr="00380CEF" w:rsidRDefault="00380CEF" w:rsidP="00380CEF">
            <w:pPr>
              <w:suppressAutoHyphens/>
              <w:rPr>
                <w:sz w:val="18"/>
                <w:szCs w:val="18"/>
                <w:lang w:eastAsia="ar-SA"/>
              </w:rPr>
            </w:pPr>
            <w:r w:rsidRPr="00380CEF">
              <w:rPr>
                <w:sz w:val="18"/>
                <w:szCs w:val="18"/>
                <w:lang w:eastAsia="ar-SA"/>
              </w:rPr>
              <w:t>1</w:t>
            </w:r>
          </w:p>
        </w:tc>
        <w:tc>
          <w:tcPr>
            <w:tcW w:w="700" w:type="dxa"/>
          </w:tcPr>
          <w:p w14:paraId="3253E6E9" w14:textId="77777777" w:rsidR="00380CEF" w:rsidRPr="00380CEF" w:rsidRDefault="00380CEF" w:rsidP="00380CEF">
            <w:pPr>
              <w:suppressAutoHyphens/>
              <w:rPr>
                <w:sz w:val="18"/>
                <w:szCs w:val="18"/>
                <w:lang w:eastAsia="ar-SA"/>
              </w:rPr>
            </w:pPr>
            <w:r w:rsidRPr="00380CEF">
              <w:rPr>
                <w:sz w:val="18"/>
                <w:szCs w:val="18"/>
                <w:lang w:eastAsia="ar-SA"/>
              </w:rPr>
              <w:t xml:space="preserve">Строка 010 </w:t>
            </w:r>
          </w:p>
        </w:tc>
        <w:tc>
          <w:tcPr>
            <w:tcW w:w="600" w:type="dxa"/>
          </w:tcPr>
          <w:p w14:paraId="57CE35A3" w14:textId="77777777" w:rsidR="00380CEF" w:rsidRPr="00380CEF" w:rsidRDefault="00380CEF" w:rsidP="00380CEF">
            <w:pPr>
              <w:suppressAutoHyphens/>
              <w:rPr>
                <w:sz w:val="18"/>
                <w:szCs w:val="18"/>
                <w:lang w:eastAsia="ar-SA"/>
              </w:rPr>
            </w:pPr>
            <w:r>
              <w:rPr>
                <w:sz w:val="18"/>
                <w:szCs w:val="18"/>
                <w:lang w:eastAsia="ar-SA"/>
              </w:rPr>
              <w:t>5,6,7</w:t>
            </w:r>
          </w:p>
        </w:tc>
        <w:tc>
          <w:tcPr>
            <w:tcW w:w="2128" w:type="dxa"/>
          </w:tcPr>
          <w:p w14:paraId="1CEC8283" w14:textId="77777777" w:rsidR="00380CEF" w:rsidRPr="00380CEF" w:rsidRDefault="00E50774" w:rsidP="00380CEF">
            <w:pPr>
              <w:suppressAutoHyphens/>
              <w:rPr>
                <w:sz w:val="18"/>
                <w:szCs w:val="18"/>
                <w:lang w:eastAsia="ar-SA"/>
              </w:rPr>
            </w:pPr>
            <w:r>
              <w:rPr>
                <w:sz w:val="18"/>
                <w:szCs w:val="18"/>
                <w:lang w:val="en-US" w:eastAsia="ar-SA"/>
              </w:rPr>
              <w:t>&gt;</w:t>
            </w:r>
            <w:r w:rsidR="00380CEF" w:rsidRPr="00380CEF">
              <w:rPr>
                <w:sz w:val="18"/>
                <w:szCs w:val="18"/>
                <w:lang w:eastAsia="ar-SA"/>
              </w:rPr>
              <w:t>=</w:t>
            </w:r>
          </w:p>
        </w:tc>
        <w:tc>
          <w:tcPr>
            <w:tcW w:w="1559" w:type="dxa"/>
          </w:tcPr>
          <w:p w14:paraId="38579C54" w14:textId="18850816" w:rsidR="00380CEF" w:rsidRPr="00380CEF" w:rsidRDefault="00380CEF" w:rsidP="00201988">
            <w:pPr>
              <w:suppressAutoHyphens/>
              <w:rPr>
                <w:sz w:val="18"/>
                <w:szCs w:val="18"/>
                <w:lang w:eastAsia="ar-SA"/>
              </w:rPr>
            </w:pPr>
            <w:r w:rsidRPr="00380CEF">
              <w:rPr>
                <w:sz w:val="18"/>
                <w:szCs w:val="18"/>
                <w:lang w:eastAsia="ar-SA"/>
              </w:rPr>
              <w:t xml:space="preserve">Сумма детализированных строк 010, формирующих строку «Доходы </w:t>
            </w:r>
            <w:r>
              <w:rPr>
                <w:sz w:val="18"/>
                <w:szCs w:val="18"/>
                <w:lang w:eastAsia="ar-SA"/>
              </w:rPr>
              <w:t>учреждения</w:t>
            </w:r>
            <w:r w:rsidRPr="00380CEF">
              <w:rPr>
                <w:sz w:val="18"/>
                <w:szCs w:val="18"/>
                <w:lang w:eastAsia="ar-SA"/>
              </w:rPr>
              <w:t xml:space="preserve"> – Всего» 010</w:t>
            </w:r>
          </w:p>
        </w:tc>
        <w:tc>
          <w:tcPr>
            <w:tcW w:w="850" w:type="dxa"/>
          </w:tcPr>
          <w:p w14:paraId="141519F6" w14:textId="77777777" w:rsidR="00380CEF" w:rsidRPr="00380CEF" w:rsidRDefault="00380CEF" w:rsidP="00380CEF">
            <w:pPr>
              <w:suppressAutoHyphens/>
              <w:rPr>
                <w:sz w:val="18"/>
                <w:szCs w:val="18"/>
                <w:lang w:eastAsia="ar-SA"/>
              </w:rPr>
            </w:pPr>
            <w:r>
              <w:rPr>
                <w:sz w:val="18"/>
                <w:szCs w:val="18"/>
                <w:lang w:eastAsia="ar-SA"/>
              </w:rPr>
              <w:t>5,6,7</w:t>
            </w:r>
          </w:p>
        </w:tc>
        <w:tc>
          <w:tcPr>
            <w:tcW w:w="2977" w:type="dxa"/>
          </w:tcPr>
          <w:p w14:paraId="0891A4DF" w14:textId="77777777" w:rsidR="00380CEF" w:rsidRPr="00380CEF" w:rsidRDefault="00380CEF" w:rsidP="00E50774">
            <w:pPr>
              <w:suppressAutoHyphens/>
              <w:rPr>
                <w:sz w:val="18"/>
                <w:szCs w:val="18"/>
                <w:lang w:eastAsia="ar-SA"/>
              </w:rPr>
            </w:pPr>
            <w:r w:rsidRPr="00380CEF">
              <w:rPr>
                <w:sz w:val="18"/>
                <w:szCs w:val="18"/>
                <w:lang w:eastAsia="ar-SA"/>
              </w:rPr>
              <w:t xml:space="preserve">Итоговая сумма по разделу 1 доходы </w:t>
            </w:r>
            <w:r w:rsidR="00E50774">
              <w:rPr>
                <w:sz w:val="18"/>
                <w:szCs w:val="18"/>
                <w:lang w:eastAsia="ar-SA"/>
              </w:rPr>
              <w:t>меньше</w:t>
            </w:r>
            <w:r w:rsidRPr="00380CEF">
              <w:rPr>
                <w:sz w:val="18"/>
                <w:szCs w:val="18"/>
                <w:lang w:eastAsia="ar-SA"/>
              </w:rPr>
              <w:t xml:space="preserve"> сумм</w:t>
            </w:r>
            <w:r w:rsidR="00E50774">
              <w:rPr>
                <w:sz w:val="18"/>
                <w:szCs w:val="18"/>
                <w:lang w:eastAsia="ar-SA"/>
              </w:rPr>
              <w:t>ы</w:t>
            </w:r>
            <w:r w:rsidRPr="00380CEF">
              <w:rPr>
                <w:sz w:val="18"/>
                <w:szCs w:val="18"/>
                <w:lang w:eastAsia="ar-SA"/>
              </w:rPr>
              <w:t xml:space="preserve"> детализированных строк</w:t>
            </w:r>
            <w:r w:rsidR="00F91EDA">
              <w:rPr>
                <w:sz w:val="18"/>
                <w:szCs w:val="18"/>
                <w:lang w:eastAsia="ar-SA"/>
              </w:rPr>
              <w:t xml:space="preserve"> - </w:t>
            </w:r>
            <w:r w:rsidR="000C3A78" w:rsidRPr="000C3A78">
              <w:rPr>
                <w:sz w:val="18"/>
                <w:szCs w:val="18"/>
                <w:lang w:eastAsia="ar-SA"/>
              </w:rPr>
              <w:t>требуются пояснения</w:t>
            </w:r>
          </w:p>
        </w:tc>
        <w:tc>
          <w:tcPr>
            <w:tcW w:w="851" w:type="dxa"/>
          </w:tcPr>
          <w:p w14:paraId="566EC2D2" w14:textId="77777777" w:rsidR="00380CEF" w:rsidRPr="00380CEF" w:rsidRDefault="00FE366E" w:rsidP="00380CEF">
            <w:pPr>
              <w:suppressAutoHyphens/>
              <w:rPr>
                <w:sz w:val="18"/>
                <w:szCs w:val="18"/>
                <w:lang w:eastAsia="ar-SA"/>
              </w:rPr>
            </w:pPr>
            <w:r>
              <w:rPr>
                <w:sz w:val="18"/>
                <w:szCs w:val="18"/>
                <w:lang w:eastAsia="ar-SA"/>
              </w:rPr>
              <w:t>П</w:t>
            </w:r>
          </w:p>
        </w:tc>
      </w:tr>
      <w:tr w:rsidR="00F91EDA" w:rsidRPr="00380CEF" w14:paraId="608D5FAC" w14:textId="77777777" w:rsidTr="0053757F">
        <w:tc>
          <w:tcPr>
            <w:tcW w:w="508" w:type="dxa"/>
            <w:tcBorders>
              <w:top w:val="single" w:sz="4" w:space="0" w:color="auto"/>
              <w:left w:val="single" w:sz="4" w:space="0" w:color="auto"/>
              <w:bottom w:val="single" w:sz="4" w:space="0" w:color="auto"/>
              <w:right w:val="single" w:sz="4" w:space="0" w:color="auto"/>
            </w:tcBorders>
          </w:tcPr>
          <w:p w14:paraId="70BE262E" w14:textId="77777777" w:rsidR="00F91EDA" w:rsidRPr="00380CEF" w:rsidRDefault="00F91EDA" w:rsidP="00F91EDA">
            <w:pPr>
              <w:suppressAutoHyphens/>
              <w:rPr>
                <w:sz w:val="18"/>
                <w:szCs w:val="18"/>
                <w:lang w:eastAsia="ar-SA"/>
              </w:rPr>
            </w:pPr>
            <w:r>
              <w:rPr>
                <w:sz w:val="18"/>
                <w:szCs w:val="18"/>
                <w:lang w:eastAsia="ar-SA"/>
              </w:rPr>
              <w:t>2</w:t>
            </w:r>
          </w:p>
        </w:tc>
        <w:tc>
          <w:tcPr>
            <w:tcW w:w="700" w:type="dxa"/>
            <w:tcBorders>
              <w:top w:val="single" w:sz="4" w:space="0" w:color="auto"/>
              <w:left w:val="single" w:sz="4" w:space="0" w:color="auto"/>
              <w:bottom w:val="single" w:sz="4" w:space="0" w:color="auto"/>
              <w:right w:val="single" w:sz="4" w:space="0" w:color="auto"/>
            </w:tcBorders>
          </w:tcPr>
          <w:p w14:paraId="49CBAC52" w14:textId="77777777" w:rsidR="00F91EDA" w:rsidRPr="00380CEF" w:rsidRDefault="00F91EDA" w:rsidP="00F91EDA">
            <w:pPr>
              <w:suppressAutoHyphens/>
              <w:rPr>
                <w:sz w:val="18"/>
                <w:szCs w:val="18"/>
                <w:lang w:eastAsia="ar-SA"/>
              </w:rPr>
            </w:pPr>
            <w:r w:rsidRPr="00380CEF">
              <w:rPr>
                <w:sz w:val="18"/>
                <w:szCs w:val="18"/>
                <w:lang w:eastAsia="ar-SA"/>
              </w:rPr>
              <w:t xml:space="preserve">Строка </w:t>
            </w:r>
            <w:r>
              <w:rPr>
                <w:sz w:val="18"/>
                <w:szCs w:val="18"/>
                <w:lang w:eastAsia="ar-SA"/>
              </w:rPr>
              <w:t>200</w:t>
            </w:r>
            <w:r w:rsidRPr="00380CEF">
              <w:rPr>
                <w:sz w:val="18"/>
                <w:szCs w:val="18"/>
                <w:lang w:eastAsia="ar-SA"/>
              </w:rPr>
              <w:t xml:space="preserve"> </w:t>
            </w:r>
          </w:p>
        </w:tc>
        <w:tc>
          <w:tcPr>
            <w:tcW w:w="600" w:type="dxa"/>
            <w:tcBorders>
              <w:top w:val="single" w:sz="4" w:space="0" w:color="auto"/>
              <w:left w:val="single" w:sz="4" w:space="0" w:color="auto"/>
              <w:bottom w:val="single" w:sz="4" w:space="0" w:color="auto"/>
              <w:right w:val="single" w:sz="4" w:space="0" w:color="auto"/>
            </w:tcBorders>
          </w:tcPr>
          <w:p w14:paraId="259E9823" w14:textId="77777777" w:rsidR="00F91EDA" w:rsidRPr="00380CEF" w:rsidRDefault="00F91EDA" w:rsidP="00F91EDA">
            <w:pPr>
              <w:suppressAutoHyphens/>
              <w:rPr>
                <w:sz w:val="18"/>
                <w:szCs w:val="18"/>
                <w:lang w:eastAsia="ar-SA"/>
              </w:rPr>
            </w:pPr>
            <w:r>
              <w:rPr>
                <w:sz w:val="18"/>
                <w:szCs w:val="18"/>
                <w:lang w:eastAsia="ar-SA"/>
              </w:rPr>
              <w:t>5,6,7</w:t>
            </w:r>
          </w:p>
        </w:tc>
        <w:tc>
          <w:tcPr>
            <w:tcW w:w="2128" w:type="dxa"/>
            <w:tcBorders>
              <w:top w:val="single" w:sz="4" w:space="0" w:color="auto"/>
              <w:left w:val="single" w:sz="4" w:space="0" w:color="auto"/>
              <w:bottom w:val="single" w:sz="4" w:space="0" w:color="auto"/>
              <w:right w:val="single" w:sz="4" w:space="0" w:color="auto"/>
            </w:tcBorders>
          </w:tcPr>
          <w:p w14:paraId="503F4218" w14:textId="77777777" w:rsidR="00F91EDA" w:rsidRPr="00380CEF" w:rsidRDefault="00F91EDA" w:rsidP="00F91EDA">
            <w:pPr>
              <w:suppressAutoHyphens/>
              <w:rPr>
                <w:sz w:val="18"/>
                <w:szCs w:val="18"/>
                <w:lang w:eastAsia="ar-SA"/>
              </w:rPr>
            </w:pPr>
            <w:r>
              <w:rPr>
                <w:sz w:val="18"/>
                <w:szCs w:val="18"/>
                <w:lang w:val="en-US" w:eastAsia="ar-SA"/>
              </w:rPr>
              <w:t>&gt;</w:t>
            </w:r>
            <w:r w:rsidRPr="00380CEF">
              <w:rPr>
                <w:sz w:val="18"/>
                <w:szCs w:val="18"/>
                <w:lang w:eastAsia="ar-SA"/>
              </w:rPr>
              <w:t>=</w:t>
            </w:r>
          </w:p>
        </w:tc>
        <w:tc>
          <w:tcPr>
            <w:tcW w:w="1559" w:type="dxa"/>
            <w:tcBorders>
              <w:top w:val="single" w:sz="4" w:space="0" w:color="auto"/>
              <w:left w:val="single" w:sz="4" w:space="0" w:color="auto"/>
              <w:bottom w:val="single" w:sz="4" w:space="0" w:color="auto"/>
              <w:right w:val="single" w:sz="4" w:space="0" w:color="auto"/>
            </w:tcBorders>
          </w:tcPr>
          <w:p w14:paraId="25D76238" w14:textId="4293E119" w:rsidR="00F91EDA" w:rsidRPr="00380CEF" w:rsidRDefault="00F91EDA" w:rsidP="00201988">
            <w:pPr>
              <w:suppressAutoHyphens/>
              <w:rPr>
                <w:sz w:val="18"/>
                <w:szCs w:val="18"/>
                <w:lang w:eastAsia="ar-SA"/>
              </w:rPr>
            </w:pPr>
            <w:r w:rsidRPr="00380CEF">
              <w:rPr>
                <w:sz w:val="18"/>
                <w:szCs w:val="18"/>
                <w:lang w:eastAsia="ar-SA"/>
              </w:rPr>
              <w:t xml:space="preserve">Сумма детализированных строк </w:t>
            </w:r>
            <w:r>
              <w:rPr>
                <w:sz w:val="18"/>
                <w:szCs w:val="18"/>
                <w:lang w:eastAsia="ar-SA"/>
              </w:rPr>
              <w:t>200</w:t>
            </w:r>
            <w:r w:rsidRPr="00380CEF">
              <w:rPr>
                <w:sz w:val="18"/>
                <w:szCs w:val="18"/>
                <w:lang w:eastAsia="ar-SA"/>
              </w:rPr>
              <w:t>, формирующих строку «</w:t>
            </w:r>
            <w:r>
              <w:rPr>
                <w:sz w:val="18"/>
                <w:szCs w:val="18"/>
                <w:lang w:eastAsia="ar-SA"/>
              </w:rPr>
              <w:t>Рас</w:t>
            </w:r>
            <w:r w:rsidRPr="00380CEF">
              <w:rPr>
                <w:sz w:val="18"/>
                <w:szCs w:val="18"/>
                <w:lang w:eastAsia="ar-SA"/>
              </w:rPr>
              <w:t xml:space="preserve">ходы </w:t>
            </w:r>
            <w:r>
              <w:rPr>
                <w:sz w:val="18"/>
                <w:szCs w:val="18"/>
                <w:lang w:eastAsia="ar-SA"/>
              </w:rPr>
              <w:t>учреждения</w:t>
            </w:r>
            <w:r w:rsidRPr="00380CEF">
              <w:rPr>
                <w:sz w:val="18"/>
                <w:szCs w:val="18"/>
                <w:lang w:eastAsia="ar-SA"/>
              </w:rPr>
              <w:t xml:space="preserve"> – Всего» </w:t>
            </w:r>
            <w:r>
              <w:rPr>
                <w:sz w:val="18"/>
                <w:szCs w:val="18"/>
                <w:lang w:eastAsia="ar-SA"/>
              </w:rPr>
              <w:t>200</w:t>
            </w:r>
          </w:p>
        </w:tc>
        <w:tc>
          <w:tcPr>
            <w:tcW w:w="850" w:type="dxa"/>
            <w:tcBorders>
              <w:top w:val="single" w:sz="4" w:space="0" w:color="auto"/>
              <w:left w:val="single" w:sz="4" w:space="0" w:color="auto"/>
              <w:bottom w:val="single" w:sz="4" w:space="0" w:color="auto"/>
              <w:right w:val="single" w:sz="4" w:space="0" w:color="auto"/>
            </w:tcBorders>
          </w:tcPr>
          <w:p w14:paraId="52DFCD78" w14:textId="77777777" w:rsidR="00F91EDA" w:rsidRPr="00380CEF" w:rsidRDefault="00F91EDA" w:rsidP="00F91EDA">
            <w:pPr>
              <w:suppressAutoHyphens/>
              <w:rPr>
                <w:sz w:val="18"/>
                <w:szCs w:val="18"/>
                <w:lang w:eastAsia="ar-SA"/>
              </w:rPr>
            </w:pPr>
            <w:r>
              <w:rPr>
                <w:sz w:val="18"/>
                <w:szCs w:val="18"/>
                <w:lang w:eastAsia="ar-SA"/>
              </w:rPr>
              <w:t>5,6,7</w:t>
            </w:r>
          </w:p>
        </w:tc>
        <w:tc>
          <w:tcPr>
            <w:tcW w:w="2977" w:type="dxa"/>
            <w:tcBorders>
              <w:top w:val="single" w:sz="4" w:space="0" w:color="auto"/>
              <w:left w:val="single" w:sz="4" w:space="0" w:color="auto"/>
              <w:bottom w:val="single" w:sz="4" w:space="0" w:color="auto"/>
              <w:right w:val="single" w:sz="4" w:space="0" w:color="auto"/>
            </w:tcBorders>
          </w:tcPr>
          <w:p w14:paraId="6EDA473D" w14:textId="77777777" w:rsidR="00F91EDA" w:rsidRPr="00380CEF" w:rsidRDefault="00F91EDA" w:rsidP="00F91EDA">
            <w:pPr>
              <w:suppressAutoHyphens/>
              <w:rPr>
                <w:sz w:val="18"/>
                <w:szCs w:val="18"/>
                <w:lang w:eastAsia="ar-SA"/>
              </w:rPr>
            </w:pPr>
            <w:r w:rsidRPr="00380CEF">
              <w:rPr>
                <w:sz w:val="18"/>
                <w:szCs w:val="18"/>
                <w:lang w:eastAsia="ar-SA"/>
              </w:rPr>
              <w:t xml:space="preserve">Итоговая сумма по разделу </w:t>
            </w:r>
            <w:r>
              <w:rPr>
                <w:sz w:val="18"/>
                <w:szCs w:val="18"/>
                <w:lang w:eastAsia="ar-SA"/>
              </w:rPr>
              <w:t>2</w:t>
            </w:r>
            <w:r w:rsidRPr="00380CEF">
              <w:rPr>
                <w:sz w:val="18"/>
                <w:szCs w:val="18"/>
                <w:lang w:eastAsia="ar-SA"/>
              </w:rPr>
              <w:t xml:space="preserve"> </w:t>
            </w:r>
            <w:r>
              <w:rPr>
                <w:sz w:val="18"/>
                <w:szCs w:val="18"/>
                <w:lang w:eastAsia="ar-SA"/>
              </w:rPr>
              <w:t>рас</w:t>
            </w:r>
            <w:r w:rsidRPr="00380CEF">
              <w:rPr>
                <w:sz w:val="18"/>
                <w:szCs w:val="18"/>
                <w:lang w:eastAsia="ar-SA"/>
              </w:rPr>
              <w:t xml:space="preserve">ходы </w:t>
            </w:r>
            <w:r>
              <w:rPr>
                <w:sz w:val="18"/>
                <w:szCs w:val="18"/>
                <w:lang w:eastAsia="ar-SA"/>
              </w:rPr>
              <w:t>меньше суммы</w:t>
            </w:r>
            <w:r w:rsidRPr="00380CEF">
              <w:rPr>
                <w:sz w:val="18"/>
                <w:szCs w:val="18"/>
                <w:lang w:eastAsia="ar-SA"/>
              </w:rPr>
              <w:t xml:space="preserve"> детализированных строк</w:t>
            </w:r>
            <w:r>
              <w:rPr>
                <w:sz w:val="18"/>
                <w:szCs w:val="18"/>
                <w:lang w:eastAsia="ar-SA"/>
              </w:rPr>
              <w:t xml:space="preserve"> - </w:t>
            </w:r>
            <w:r w:rsidR="000C3A78" w:rsidRPr="000C3A78">
              <w:rPr>
                <w:sz w:val="18"/>
                <w:szCs w:val="18"/>
                <w:lang w:eastAsia="ar-SA"/>
              </w:rPr>
              <w:t>требуются пояснения</w:t>
            </w:r>
          </w:p>
        </w:tc>
        <w:tc>
          <w:tcPr>
            <w:tcW w:w="851" w:type="dxa"/>
            <w:tcBorders>
              <w:top w:val="single" w:sz="4" w:space="0" w:color="auto"/>
              <w:left w:val="single" w:sz="4" w:space="0" w:color="auto"/>
              <w:bottom w:val="single" w:sz="4" w:space="0" w:color="auto"/>
              <w:right w:val="single" w:sz="4" w:space="0" w:color="auto"/>
            </w:tcBorders>
          </w:tcPr>
          <w:p w14:paraId="46EBD669" w14:textId="77777777" w:rsidR="00F91EDA" w:rsidRPr="00380CEF" w:rsidRDefault="000C3A78" w:rsidP="00F91EDA">
            <w:pPr>
              <w:suppressAutoHyphens/>
              <w:rPr>
                <w:sz w:val="18"/>
                <w:szCs w:val="18"/>
                <w:lang w:eastAsia="ar-SA"/>
              </w:rPr>
            </w:pPr>
            <w:r>
              <w:rPr>
                <w:sz w:val="18"/>
                <w:szCs w:val="18"/>
                <w:lang w:eastAsia="ar-SA"/>
              </w:rPr>
              <w:t>П</w:t>
            </w:r>
          </w:p>
        </w:tc>
      </w:tr>
      <w:tr w:rsidR="00F91EDA" w:rsidRPr="00380CEF" w14:paraId="525B315E" w14:textId="77777777" w:rsidTr="0053757F">
        <w:tc>
          <w:tcPr>
            <w:tcW w:w="508" w:type="dxa"/>
            <w:tcBorders>
              <w:top w:val="single" w:sz="4" w:space="0" w:color="auto"/>
              <w:left w:val="single" w:sz="4" w:space="0" w:color="auto"/>
              <w:bottom w:val="single" w:sz="4" w:space="0" w:color="auto"/>
              <w:right w:val="single" w:sz="4" w:space="0" w:color="auto"/>
            </w:tcBorders>
          </w:tcPr>
          <w:p w14:paraId="2A9C280C" w14:textId="77777777" w:rsidR="00F91EDA" w:rsidRPr="00380CEF" w:rsidRDefault="006855B2" w:rsidP="00F91EDA">
            <w:pPr>
              <w:suppressAutoHyphens/>
              <w:rPr>
                <w:sz w:val="18"/>
                <w:szCs w:val="18"/>
                <w:lang w:eastAsia="ar-SA"/>
              </w:rPr>
            </w:pPr>
            <w:r>
              <w:rPr>
                <w:sz w:val="18"/>
                <w:szCs w:val="18"/>
                <w:lang w:eastAsia="ar-SA"/>
              </w:rPr>
              <w:t>4</w:t>
            </w:r>
          </w:p>
        </w:tc>
        <w:tc>
          <w:tcPr>
            <w:tcW w:w="700" w:type="dxa"/>
            <w:tcBorders>
              <w:top w:val="single" w:sz="4" w:space="0" w:color="auto"/>
              <w:left w:val="single" w:sz="4" w:space="0" w:color="auto"/>
              <w:bottom w:val="single" w:sz="4" w:space="0" w:color="auto"/>
              <w:right w:val="single" w:sz="4" w:space="0" w:color="auto"/>
            </w:tcBorders>
          </w:tcPr>
          <w:p w14:paraId="43B910AD" w14:textId="77777777" w:rsidR="00F91EDA" w:rsidRPr="00380CEF" w:rsidRDefault="00F91EDA" w:rsidP="00F91EDA">
            <w:pPr>
              <w:suppressAutoHyphens/>
              <w:rPr>
                <w:sz w:val="18"/>
                <w:szCs w:val="18"/>
                <w:lang w:eastAsia="ar-SA"/>
              </w:rPr>
            </w:pPr>
            <w:r w:rsidRPr="00380CEF">
              <w:rPr>
                <w:sz w:val="18"/>
                <w:szCs w:val="18"/>
                <w:lang w:eastAsia="ar-SA"/>
              </w:rPr>
              <w:t xml:space="preserve">Строка </w:t>
            </w:r>
            <w:r>
              <w:rPr>
                <w:sz w:val="18"/>
                <w:szCs w:val="18"/>
                <w:lang w:eastAsia="ar-SA"/>
              </w:rPr>
              <w:t>520,620</w:t>
            </w:r>
            <w:r w:rsidRPr="00380CEF">
              <w:rPr>
                <w:sz w:val="18"/>
                <w:szCs w:val="18"/>
                <w:lang w:eastAsia="ar-SA"/>
              </w:rPr>
              <w:t xml:space="preserve"> </w:t>
            </w:r>
          </w:p>
        </w:tc>
        <w:tc>
          <w:tcPr>
            <w:tcW w:w="600" w:type="dxa"/>
            <w:tcBorders>
              <w:top w:val="single" w:sz="4" w:space="0" w:color="auto"/>
              <w:left w:val="single" w:sz="4" w:space="0" w:color="auto"/>
              <w:bottom w:val="single" w:sz="4" w:space="0" w:color="auto"/>
              <w:right w:val="single" w:sz="4" w:space="0" w:color="auto"/>
            </w:tcBorders>
          </w:tcPr>
          <w:p w14:paraId="2DC19F28" w14:textId="77777777" w:rsidR="00F91EDA" w:rsidRPr="00380CEF" w:rsidRDefault="00F91EDA" w:rsidP="00F91EDA">
            <w:pPr>
              <w:suppressAutoHyphens/>
              <w:rPr>
                <w:sz w:val="18"/>
                <w:szCs w:val="18"/>
                <w:lang w:eastAsia="ar-SA"/>
              </w:rPr>
            </w:pPr>
            <w:r>
              <w:rPr>
                <w:sz w:val="18"/>
                <w:szCs w:val="18"/>
                <w:lang w:eastAsia="ar-SA"/>
              </w:rPr>
              <w:t>5,6,7</w:t>
            </w:r>
          </w:p>
        </w:tc>
        <w:tc>
          <w:tcPr>
            <w:tcW w:w="2128" w:type="dxa"/>
            <w:tcBorders>
              <w:top w:val="single" w:sz="4" w:space="0" w:color="auto"/>
              <w:left w:val="single" w:sz="4" w:space="0" w:color="auto"/>
              <w:bottom w:val="single" w:sz="4" w:space="0" w:color="auto"/>
              <w:right w:val="single" w:sz="4" w:space="0" w:color="auto"/>
            </w:tcBorders>
          </w:tcPr>
          <w:p w14:paraId="780380FE" w14:textId="77777777" w:rsidR="00F91EDA" w:rsidRPr="00F91EDA" w:rsidRDefault="00FE366E" w:rsidP="00F91EDA">
            <w:pPr>
              <w:suppressAutoHyphens/>
              <w:rPr>
                <w:sz w:val="18"/>
                <w:szCs w:val="18"/>
                <w:lang w:val="en-US" w:eastAsia="ar-SA"/>
              </w:rPr>
            </w:pPr>
            <w:r>
              <w:rPr>
                <w:sz w:val="18"/>
                <w:szCs w:val="18"/>
                <w:lang w:val="en-US" w:eastAsia="ar-SA"/>
              </w:rPr>
              <w:t>&gt;</w:t>
            </w:r>
            <w:r w:rsidR="00F91EDA" w:rsidRPr="00F91EDA">
              <w:rPr>
                <w:sz w:val="18"/>
                <w:szCs w:val="18"/>
                <w:lang w:val="en-US" w:eastAsia="ar-SA"/>
              </w:rPr>
              <w:t>=</w:t>
            </w:r>
          </w:p>
        </w:tc>
        <w:tc>
          <w:tcPr>
            <w:tcW w:w="1559" w:type="dxa"/>
            <w:tcBorders>
              <w:top w:val="single" w:sz="4" w:space="0" w:color="auto"/>
              <w:left w:val="single" w:sz="4" w:space="0" w:color="auto"/>
              <w:bottom w:val="single" w:sz="4" w:space="0" w:color="auto"/>
              <w:right w:val="single" w:sz="4" w:space="0" w:color="auto"/>
            </w:tcBorders>
          </w:tcPr>
          <w:p w14:paraId="39788AB5" w14:textId="3E2F6342" w:rsidR="00F91EDA" w:rsidRPr="00380CEF" w:rsidRDefault="00F91EDA" w:rsidP="00201988">
            <w:pPr>
              <w:suppressAutoHyphens/>
              <w:rPr>
                <w:sz w:val="18"/>
                <w:szCs w:val="18"/>
                <w:lang w:eastAsia="ar-SA"/>
              </w:rPr>
            </w:pPr>
            <w:r w:rsidRPr="00380CEF">
              <w:rPr>
                <w:sz w:val="18"/>
                <w:szCs w:val="18"/>
                <w:lang w:eastAsia="ar-SA"/>
              </w:rPr>
              <w:t xml:space="preserve">Сумма детализированных строк </w:t>
            </w:r>
            <w:r>
              <w:rPr>
                <w:sz w:val="18"/>
                <w:szCs w:val="18"/>
                <w:lang w:eastAsia="ar-SA"/>
              </w:rPr>
              <w:t>520, 620</w:t>
            </w:r>
            <w:r w:rsidR="006855B2">
              <w:rPr>
                <w:sz w:val="18"/>
                <w:szCs w:val="18"/>
                <w:lang w:eastAsia="ar-SA"/>
              </w:rPr>
              <w:t>, формирующих строки</w:t>
            </w:r>
            <w:r w:rsidRPr="00380CEF">
              <w:rPr>
                <w:sz w:val="18"/>
                <w:szCs w:val="18"/>
                <w:lang w:eastAsia="ar-SA"/>
              </w:rPr>
              <w:t xml:space="preserve"> </w:t>
            </w:r>
            <w:r>
              <w:rPr>
                <w:sz w:val="18"/>
                <w:szCs w:val="18"/>
                <w:lang w:eastAsia="ar-SA"/>
              </w:rPr>
              <w:t>520, 620</w:t>
            </w:r>
          </w:p>
        </w:tc>
        <w:tc>
          <w:tcPr>
            <w:tcW w:w="850" w:type="dxa"/>
            <w:tcBorders>
              <w:top w:val="single" w:sz="4" w:space="0" w:color="auto"/>
              <w:left w:val="single" w:sz="4" w:space="0" w:color="auto"/>
              <w:bottom w:val="single" w:sz="4" w:space="0" w:color="auto"/>
              <w:right w:val="single" w:sz="4" w:space="0" w:color="auto"/>
            </w:tcBorders>
          </w:tcPr>
          <w:p w14:paraId="606E1419" w14:textId="77777777" w:rsidR="00F91EDA" w:rsidRPr="00380CEF" w:rsidRDefault="00F91EDA" w:rsidP="00F91EDA">
            <w:pPr>
              <w:suppressAutoHyphens/>
              <w:rPr>
                <w:sz w:val="18"/>
                <w:szCs w:val="18"/>
                <w:lang w:eastAsia="ar-SA"/>
              </w:rPr>
            </w:pPr>
            <w:r>
              <w:rPr>
                <w:sz w:val="18"/>
                <w:szCs w:val="18"/>
                <w:lang w:eastAsia="ar-SA"/>
              </w:rPr>
              <w:t>5,6,7</w:t>
            </w:r>
          </w:p>
        </w:tc>
        <w:tc>
          <w:tcPr>
            <w:tcW w:w="2977" w:type="dxa"/>
            <w:tcBorders>
              <w:top w:val="single" w:sz="4" w:space="0" w:color="auto"/>
              <w:left w:val="single" w:sz="4" w:space="0" w:color="auto"/>
              <w:bottom w:val="single" w:sz="4" w:space="0" w:color="auto"/>
              <w:right w:val="single" w:sz="4" w:space="0" w:color="auto"/>
            </w:tcBorders>
          </w:tcPr>
          <w:p w14:paraId="7A05F4D2" w14:textId="77777777" w:rsidR="00F91EDA" w:rsidRPr="00380CEF" w:rsidRDefault="00F91EDA" w:rsidP="006855B2">
            <w:pPr>
              <w:suppressAutoHyphens/>
              <w:rPr>
                <w:sz w:val="18"/>
                <w:szCs w:val="18"/>
                <w:lang w:eastAsia="ar-SA"/>
              </w:rPr>
            </w:pPr>
            <w:r w:rsidRPr="00380CEF">
              <w:rPr>
                <w:sz w:val="18"/>
                <w:szCs w:val="18"/>
                <w:lang w:eastAsia="ar-SA"/>
              </w:rPr>
              <w:t xml:space="preserve">Итоговая сумма по </w:t>
            </w:r>
            <w:r w:rsidR="006855B2">
              <w:rPr>
                <w:sz w:val="18"/>
                <w:szCs w:val="18"/>
                <w:lang w:eastAsia="ar-SA"/>
              </w:rPr>
              <w:t>строкам 520, 620</w:t>
            </w:r>
            <w:r w:rsidRPr="00380CEF">
              <w:rPr>
                <w:sz w:val="18"/>
                <w:szCs w:val="18"/>
                <w:lang w:eastAsia="ar-SA"/>
              </w:rPr>
              <w:t xml:space="preserve"> </w:t>
            </w:r>
            <w:r w:rsidR="006855B2">
              <w:rPr>
                <w:sz w:val="18"/>
                <w:szCs w:val="18"/>
                <w:lang w:eastAsia="ar-SA"/>
              </w:rPr>
              <w:t xml:space="preserve">не соответствует </w:t>
            </w:r>
            <w:r>
              <w:rPr>
                <w:sz w:val="18"/>
                <w:szCs w:val="18"/>
                <w:lang w:eastAsia="ar-SA"/>
              </w:rPr>
              <w:t>сумм</w:t>
            </w:r>
            <w:r w:rsidR="006855B2">
              <w:rPr>
                <w:sz w:val="18"/>
                <w:szCs w:val="18"/>
                <w:lang w:eastAsia="ar-SA"/>
              </w:rPr>
              <w:t>ам</w:t>
            </w:r>
            <w:r w:rsidRPr="00380CEF">
              <w:rPr>
                <w:sz w:val="18"/>
                <w:szCs w:val="18"/>
                <w:lang w:eastAsia="ar-SA"/>
              </w:rPr>
              <w:t xml:space="preserve"> детализированных строк</w:t>
            </w:r>
            <w:r>
              <w:rPr>
                <w:sz w:val="18"/>
                <w:szCs w:val="18"/>
                <w:lang w:eastAsia="ar-SA"/>
              </w:rPr>
              <w:t xml:space="preserve"> - </w:t>
            </w:r>
            <w:r w:rsidR="000C3A78" w:rsidRPr="000C3A78">
              <w:rPr>
                <w:sz w:val="18"/>
                <w:szCs w:val="18"/>
                <w:lang w:eastAsia="ar-SA"/>
              </w:rPr>
              <w:t>требуются пояснения</w:t>
            </w:r>
          </w:p>
        </w:tc>
        <w:tc>
          <w:tcPr>
            <w:tcW w:w="851" w:type="dxa"/>
            <w:tcBorders>
              <w:top w:val="single" w:sz="4" w:space="0" w:color="auto"/>
              <w:left w:val="single" w:sz="4" w:space="0" w:color="auto"/>
              <w:bottom w:val="single" w:sz="4" w:space="0" w:color="auto"/>
              <w:right w:val="single" w:sz="4" w:space="0" w:color="auto"/>
            </w:tcBorders>
          </w:tcPr>
          <w:p w14:paraId="518E1227" w14:textId="77777777" w:rsidR="00F91EDA" w:rsidRPr="00FE366E" w:rsidRDefault="00FE366E" w:rsidP="00F91EDA">
            <w:pPr>
              <w:suppressAutoHyphens/>
              <w:rPr>
                <w:sz w:val="18"/>
                <w:szCs w:val="18"/>
                <w:lang w:eastAsia="ar-SA"/>
              </w:rPr>
            </w:pPr>
            <w:r>
              <w:rPr>
                <w:sz w:val="18"/>
                <w:szCs w:val="18"/>
                <w:lang w:eastAsia="ar-SA"/>
              </w:rPr>
              <w:t>П</w:t>
            </w:r>
          </w:p>
        </w:tc>
      </w:tr>
      <w:tr w:rsidR="00380CEF" w:rsidRPr="00380CEF" w14:paraId="4D493200" w14:textId="77777777" w:rsidTr="0053757F">
        <w:tc>
          <w:tcPr>
            <w:tcW w:w="508" w:type="dxa"/>
          </w:tcPr>
          <w:p w14:paraId="0F81BCC4" w14:textId="77777777" w:rsidR="00380CEF" w:rsidRPr="00380CEF" w:rsidRDefault="006855B2" w:rsidP="00380CEF">
            <w:pPr>
              <w:suppressAutoHyphens/>
              <w:rPr>
                <w:sz w:val="18"/>
                <w:szCs w:val="18"/>
                <w:lang w:eastAsia="ar-SA"/>
              </w:rPr>
            </w:pPr>
            <w:r>
              <w:rPr>
                <w:sz w:val="18"/>
                <w:szCs w:val="18"/>
                <w:lang w:eastAsia="ar-SA"/>
              </w:rPr>
              <w:t>5</w:t>
            </w:r>
          </w:p>
        </w:tc>
        <w:tc>
          <w:tcPr>
            <w:tcW w:w="700" w:type="dxa"/>
          </w:tcPr>
          <w:p w14:paraId="7F3367F7" w14:textId="77777777" w:rsidR="00380CEF" w:rsidRPr="00380CEF" w:rsidRDefault="00380CEF" w:rsidP="00380CEF">
            <w:pPr>
              <w:suppressAutoHyphens/>
              <w:rPr>
                <w:sz w:val="18"/>
                <w:szCs w:val="18"/>
                <w:lang w:eastAsia="ar-SA"/>
              </w:rPr>
            </w:pPr>
            <w:r w:rsidRPr="00380CEF">
              <w:rPr>
                <w:sz w:val="18"/>
                <w:szCs w:val="18"/>
                <w:lang w:eastAsia="ar-SA"/>
              </w:rPr>
              <w:t>Строки раздела 2</w:t>
            </w:r>
          </w:p>
        </w:tc>
        <w:tc>
          <w:tcPr>
            <w:tcW w:w="600" w:type="dxa"/>
          </w:tcPr>
          <w:p w14:paraId="72287AD8" w14:textId="77777777" w:rsidR="00380CEF" w:rsidRPr="00380CEF" w:rsidRDefault="00380CEF" w:rsidP="00380CEF">
            <w:pPr>
              <w:suppressAutoHyphens/>
              <w:rPr>
                <w:sz w:val="18"/>
                <w:szCs w:val="18"/>
                <w:lang w:eastAsia="ar-SA"/>
              </w:rPr>
            </w:pPr>
            <w:r w:rsidRPr="00380CEF">
              <w:rPr>
                <w:sz w:val="18"/>
                <w:szCs w:val="18"/>
                <w:lang w:eastAsia="ar-SA"/>
              </w:rPr>
              <w:t>(Гр.</w:t>
            </w:r>
            <w:r>
              <w:rPr>
                <w:sz w:val="18"/>
                <w:szCs w:val="18"/>
                <w:lang w:eastAsia="ar-SA"/>
              </w:rPr>
              <w:t>6</w:t>
            </w:r>
            <w:r w:rsidRPr="00380CEF">
              <w:rPr>
                <w:sz w:val="18"/>
                <w:szCs w:val="18"/>
                <w:lang w:eastAsia="ar-SA"/>
              </w:rPr>
              <w:t>/ Гр.</w:t>
            </w:r>
            <w:r>
              <w:rPr>
                <w:sz w:val="18"/>
                <w:szCs w:val="18"/>
                <w:lang w:eastAsia="ar-SA"/>
              </w:rPr>
              <w:t>5</w:t>
            </w:r>
            <w:r w:rsidRPr="00380CEF">
              <w:rPr>
                <w:sz w:val="18"/>
                <w:szCs w:val="18"/>
                <w:lang w:eastAsia="ar-SA"/>
              </w:rPr>
              <w:t>)*100</w:t>
            </w:r>
          </w:p>
        </w:tc>
        <w:tc>
          <w:tcPr>
            <w:tcW w:w="2128" w:type="dxa"/>
          </w:tcPr>
          <w:p w14:paraId="15FDA416" w14:textId="77777777" w:rsidR="00380CEF" w:rsidRDefault="00380CEF" w:rsidP="00380CEF">
            <w:pPr>
              <w:suppressAutoHyphens/>
              <w:rPr>
                <w:sz w:val="18"/>
                <w:szCs w:val="18"/>
                <w:lang w:eastAsia="ar-SA"/>
              </w:rPr>
            </w:pPr>
            <w:r>
              <w:rPr>
                <w:sz w:val="18"/>
                <w:szCs w:val="18"/>
                <w:lang w:val="en-US" w:eastAsia="ar-SA"/>
              </w:rPr>
              <w:t>&lt;</w:t>
            </w:r>
            <w:r w:rsidRPr="00380CEF">
              <w:rPr>
                <w:sz w:val="18"/>
                <w:szCs w:val="18"/>
                <w:lang w:eastAsia="ar-SA"/>
              </w:rPr>
              <w:t>4</w:t>
            </w:r>
            <w:r>
              <w:rPr>
                <w:sz w:val="18"/>
                <w:szCs w:val="18"/>
                <w:lang w:eastAsia="ar-SA"/>
              </w:rPr>
              <w:t>5% (2 квартал), 70% (3 квартал),</w:t>
            </w:r>
          </w:p>
          <w:p w14:paraId="3E8C9DF5" w14:textId="77777777" w:rsidR="00380CEF" w:rsidRPr="00380CEF" w:rsidRDefault="00380CEF" w:rsidP="00380CEF">
            <w:pPr>
              <w:suppressAutoHyphens/>
              <w:rPr>
                <w:sz w:val="18"/>
                <w:szCs w:val="18"/>
                <w:lang w:eastAsia="ar-SA"/>
              </w:rPr>
            </w:pPr>
            <w:r w:rsidRPr="00380CEF">
              <w:rPr>
                <w:sz w:val="18"/>
                <w:szCs w:val="18"/>
                <w:lang w:val="en-US" w:eastAsia="ar-SA"/>
              </w:rPr>
              <w:t>95%</w:t>
            </w:r>
            <w:r>
              <w:rPr>
                <w:sz w:val="18"/>
                <w:szCs w:val="18"/>
                <w:lang w:eastAsia="ar-SA"/>
              </w:rPr>
              <w:t xml:space="preserve"> (год)</w:t>
            </w:r>
          </w:p>
        </w:tc>
        <w:tc>
          <w:tcPr>
            <w:tcW w:w="1559" w:type="dxa"/>
          </w:tcPr>
          <w:p w14:paraId="3394A229" w14:textId="77777777" w:rsidR="00380CEF" w:rsidRPr="00380CEF" w:rsidRDefault="00380CEF" w:rsidP="00380CEF">
            <w:pPr>
              <w:suppressAutoHyphens/>
              <w:rPr>
                <w:sz w:val="18"/>
                <w:szCs w:val="18"/>
                <w:lang w:eastAsia="ar-SA"/>
              </w:rPr>
            </w:pPr>
          </w:p>
        </w:tc>
        <w:tc>
          <w:tcPr>
            <w:tcW w:w="850" w:type="dxa"/>
          </w:tcPr>
          <w:p w14:paraId="681DD6C9" w14:textId="77777777" w:rsidR="00380CEF" w:rsidRPr="00380CEF" w:rsidRDefault="00380CEF" w:rsidP="00380CEF">
            <w:pPr>
              <w:suppressAutoHyphens/>
              <w:rPr>
                <w:sz w:val="18"/>
                <w:szCs w:val="18"/>
                <w:lang w:eastAsia="ar-SA"/>
              </w:rPr>
            </w:pPr>
          </w:p>
        </w:tc>
        <w:tc>
          <w:tcPr>
            <w:tcW w:w="2977" w:type="dxa"/>
          </w:tcPr>
          <w:p w14:paraId="5BC5B954" w14:textId="3AFFB963" w:rsidR="00380CEF" w:rsidRPr="00380CEF" w:rsidRDefault="00380CEF" w:rsidP="00201988">
            <w:pPr>
              <w:suppressAutoHyphens/>
              <w:rPr>
                <w:sz w:val="18"/>
                <w:szCs w:val="18"/>
                <w:lang w:eastAsia="ar-SA"/>
              </w:rPr>
            </w:pPr>
            <w:r w:rsidRPr="00380CEF">
              <w:rPr>
                <w:sz w:val="18"/>
                <w:szCs w:val="18"/>
                <w:lang w:eastAsia="ar-SA"/>
              </w:rPr>
              <w:t>Соотношение фактического исполнения к утвержденному не соответствует установленному критерию, кроме показателей по строкам Итого расходов (код 200), Дефицит/профицит (код 450) – недопустимо</w:t>
            </w:r>
          </w:p>
        </w:tc>
        <w:tc>
          <w:tcPr>
            <w:tcW w:w="851" w:type="dxa"/>
          </w:tcPr>
          <w:p w14:paraId="4B63C353" w14:textId="77777777" w:rsidR="00380CEF" w:rsidRPr="00380CEF" w:rsidRDefault="00380CEF" w:rsidP="00380CEF">
            <w:pPr>
              <w:suppressAutoHyphens/>
              <w:rPr>
                <w:sz w:val="18"/>
                <w:szCs w:val="18"/>
                <w:lang w:eastAsia="ar-SA"/>
              </w:rPr>
            </w:pPr>
            <w:r>
              <w:rPr>
                <w:sz w:val="18"/>
                <w:szCs w:val="18"/>
                <w:lang w:eastAsia="ar-SA"/>
              </w:rPr>
              <w:t>Б</w:t>
            </w:r>
          </w:p>
        </w:tc>
      </w:tr>
      <w:tr w:rsidR="00380CEF" w:rsidRPr="00380CEF" w14:paraId="564307C0" w14:textId="77777777" w:rsidTr="0053757F">
        <w:tc>
          <w:tcPr>
            <w:tcW w:w="508" w:type="dxa"/>
          </w:tcPr>
          <w:p w14:paraId="0C100498" w14:textId="77777777" w:rsidR="00380CEF" w:rsidRPr="00380CEF" w:rsidRDefault="006855B2" w:rsidP="00380CEF">
            <w:pPr>
              <w:suppressAutoHyphens/>
              <w:rPr>
                <w:sz w:val="18"/>
                <w:szCs w:val="18"/>
                <w:lang w:eastAsia="ar-SA"/>
              </w:rPr>
            </w:pPr>
            <w:r>
              <w:rPr>
                <w:sz w:val="18"/>
                <w:szCs w:val="18"/>
                <w:lang w:eastAsia="ar-SA"/>
              </w:rPr>
              <w:lastRenderedPageBreak/>
              <w:t>6</w:t>
            </w:r>
          </w:p>
        </w:tc>
        <w:tc>
          <w:tcPr>
            <w:tcW w:w="700" w:type="dxa"/>
          </w:tcPr>
          <w:p w14:paraId="5D8CDF7C" w14:textId="77777777" w:rsidR="00380CEF" w:rsidRPr="00380CEF" w:rsidRDefault="00380CEF" w:rsidP="00380CEF">
            <w:pPr>
              <w:suppressAutoHyphens/>
              <w:rPr>
                <w:sz w:val="18"/>
                <w:szCs w:val="18"/>
                <w:lang w:eastAsia="ar-SA"/>
              </w:rPr>
            </w:pPr>
            <w:r w:rsidRPr="00380CEF">
              <w:rPr>
                <w:sz w:val="18"/>
                <w:szCs w:val="18"/>
                <w:lang w:eastAsia="ar-SA"/>
              </w:rPr>
              <w:t>450</w:t>
            </w:r>
          </w:p>
        </w:tc>
        <w:tc>
          <w:tcPr>
            <w:tcW w:w="600" w:type="dxa"/>
          </w:tcPr>
          <w:p w14:paraId="00666E98" w14:textId="31D04B42" w:rsidR="00380CEF" w:rsidRPr="00380CEF" w:rsidRDefault="00380CEF" w:rsidP="005864E3">
            <w:pPr>
              <w:suppressAutoHyphens/>
              <w:rPr>
                <w:sz w:val="18"/>
                <w:szCs w:val="18"/>
                <w:lang w:eastAsia="ar-SA"/>
              </w:rPr>
            </w:pPr>
            <w:r w:rsidRPr="00380CEF">
              <w:rPr>
                <w:sz w:val="18"/>
                <w:szCs w:val="18"/>
                <w:lang w:eastAsia="ar-SA"/>
              </w:rPr>
              <w:t>5</w:t>
            </w:r>
            <w:r w:rsidR="00C26AE4">
              <w:rPr>
                <w:sz w:val="18"/>
                <w:szCs w:val="18"/>
                <w:lang w:eastAsia="ar-SA"/>
              </w:rPr>
              <w:t>,6</w:t>
            </w:r>
          </w:p>
        </w:tc>
        <w:tc>
          <w:tcPr>
            <w:tcW w:w="2128" w:type="dxa"/>
          </w:tcPr>
          <w:p w14:paraId="74AD68D3" w14:textId="77777777" w:rsidR="00380CEF" w:rsidRPr="00380CEF" w:rsidRDefault="00380CEF" w:rsidP="00380CEF">
            <w:pPr>
              <w:suppressAutoHyphens/>
              <w:rPr>
                <w:sz w:val="18"/>
                <w:szCs w:val="18"/>
                <w:lang w:eastAsia="ar-SA"/>
              </w:rPr>
            </w:pPr>
            <w:r w:rsidRPr="00380CEF">
              <w:rPr>
                <w:sz w:val="18"/>
                <w:szCs w:val="18"/>
                <w:lang w:eastAsia="ar-SA"/>
              </w:rPr>
              <w:t>=</w:t>
            </w:r>
          </w:p>
        </w:tc>
        <w:tc>
          <w:tcPr>
            <w:tcW w:w="1559" w:type="dxa"/>
          </w:tcPr>
          <w:p w14:paraId="3B9B5BEB" w14:textId="77777777" w:rsidR="00380CEF" w:rsidRPr="00380CEF" w:rsidRDefault="00380CEF" w:rsidP="00380CEF">
            <w:pPr>
              <w:suppressAutoHyphens/>
              <w:rPr>
                <w:sz w:val="18"/>
                <w:szCs w:val="18"/>
                <w:lang w:eastAsia="ar-SA"/>
              </w:rPr>
            </w:pPr>
            <w:r w:rsidRPr="00380CEF">
              <w:rPr>
                <w:sz w:val="18"/>
                <w:szCs w:val="18"/>
                <w:lang w:eastAsia="ar-SA"/>
              </w:rPr>
              <w:t>010 – 200</w:t>
            </w:r>
          </w:p>
        </w:tc>
        <w:tc>
          <w:tcPr>
            <w:tcW w:w="850" w:type="dxa"/>
          </w:tcPr>
          <w:p w14:paraId="52221293" w14:textId="1EE3FFF7" w:rsidR="00380CEF" w:rsidRPr="00C26AE4" w:rsidRDefault="00380CEF" w:rsidP="005864E3">
            <w:pPr>
              <w:suppressAutoHyphens/>
              <w:rPr>
                <w:sz w:val="18"/>
                <w:szCs w:val="18"/>
                <w:lang w:eastAsia="ar-SA"/>
              </w:rPr>
            </w:pPr>
            <w:r w:rsidRPr="00380CEF">
              <w:rPr>
                <w:sz w:val="18"/>
                <w:szCs w:val="18"/>
                <w:lang w:eastAsia="ar-SA"/>
              </w:rPr>
              <w:t>5</w:t>
            </w:r>
            <w:r w:rsidR="00C26AE4">
              <w:rPr>
                <w:sz w:val="18"/>
                <w:szCs w:val="18"/>
                <w:lang w:eastAsia="ar-SA"/>
              </w:rPr>
              <w:t>,6</w:t>
            </w:r>
          </w:p>
        </w:tc>
        <w:tc>
          <w:tcPr>
            <w:tcW w:w="2977" w:type="dxa"/>
          </w:tcPr>
          <w:p w14:paraId="002F60D5" w14:textId="77777777" w:rsidR="00380CEF" w:rsidRPr="00380CEF" w:rsidRDefault="00380CEF" w:rsidP="00380CEF">
            <w:pPr>
              <w:suppressAutoHyphens/>
              <w:rPr>
                <w:sz w:val="18"/>
                <w:szCs w:val="18"/>
                <w:lang w:eastAsia="ar-SA"/>
              </w:rPr>
            </w:pPr>
            <w:r w:rsidRPr="00380CEF">
              <w:rPr>
                <w:sz w:val="18"/>
                <w:szCs w:val="18"/>
                <w:lang w:eastAsia="ar-SA"/>
              </w:rPr>
              <w:t>В гр. 5</w:t>
            </w:r>
            <w:r w:rsidR="00C26AE4">
              <w:rPr>
                <w:sz w:val="18"/>
                <w:szCs w:val="18"/>
                <w:lang w:eastAsia="ar-SA"/>
              </w:rPr>
              <w:t>,6</w:t>
            </w:r>
            <w:r w:rsidRPr="00380CEF">
              <w:rPr>
                <w:sz w:val="18"/>
                <w:szCs w:val="18"/>
                <w:lang w:eastAsia="ar-SA"/>
              </w:rPr>
              <w:t xml:space="preserve"> Стр. 450 &lt;&gt; Стр.010 – Стр.200 – недопустимо</w:t>
            </w:r>
          </w:p>
        </w:tc>
        <w:tc>
          <w:tcPr>
            <w:tcW w:w="851" w:type="dxa"/>
          </w:tcPr>
          <w:p w14:paraId="34A26D2C" w14:textId="77777777" w:rsidR="00380CEF" w:rsidRPr="00380CEF" w:rsidRDefault="00C26AE4" w:rsidP="00380CEF">
            <w:pPr>
              <w:suppressAutoHyphens/>
              <w:rPr>
                <w:sz w:val="18"/>
                <w:szCs w:val="18"/>
                <w:lang w:eastAsia="ar-SA"/>
              </w:rPr>
            </w:pPr>
            <w:r>
              <w:rPr>
                <w:sz w:val="18"/>
                <w:szCs w:val="18"/>
                <w:lang w:eastAsia="ar-SA"/>
              </w:rPr>
              <w:t>Б</w:t>
            </w:r>
          </w:p>
        </w:tc>
      </w:tr>
      <w:tr w:rsidR="00380CEF" w:rsidRPr="00380CEF" w14:paraId="365DCF99" w14:textId="77777777" w:rsidTr="0053757F">
        <w:tc>
          <w:tcPr>
            <w:tcW w:w="508" w:type="dxa"/>
          </w:tcPr>
          <w:p w14:paraId="648D4603" w14:textId="77777777" w:rsidR="00380CEF" w:rsidRPr="00380CEF" w:rsidDel="0000403A" w:rsidRDefault="006855B2" w:rsidP="00380CEF">
            <w:pPr>
              <w:suppressAutoHyphens/>
              <w:rPr>
                <w:sz w:val="18"/>
                <w:szCs w:val="18"/>
                <w:lang w:eastAsia="ar-SA"/>
              </w:rPr>
            </w:pPr>
            <w:r>
              <w:rPr>
                <w:sz w:val="18"/>
                <w:szCs w:val="18"/>
                <w:lang w:eastAsia="ar-SA"/>
              </w:rPr>
              <w:t>7</w:t>
            </w:r>
          </w:p>
        </w:tc>
        <w:tc>
          <w:tcPr>
            <w:tcW w:w="700" w:type="dxa"/>
          </w:tcPr>
          <w:p w14:paraId="1AC3C532" w14:textId="77777777" w:rsidR="00380CEF" w:rsidRPr="00380CEF" w:rsidDel="0000403A" w:rsidRDefault="00380CEF" w:rsidP="00380CEF">
            <w:pPr>
              <w:suppressAutoHyphens/>
              <w:rPr>
                <w:sz w:val="18"/>
                <w:szCs w:val="18"/>
                <w:lang w:eastAsia="ar-SA"/>
              </w:rPr>
            </w:pPr>
            <w:r w:rsidRPr="00380CEF">
              <w:rPr>
                <w:sz w:val="18"/>
                <w:szCs w:val="18"/>
                <w:lang w:eastAsia="ar-SA"/>
              </w:rPr>
              <w:t>-450</w:t>
            </w:r>
          </w:p>
        </w:tc>
        <w:tc>
          <w:tcPr>
            <w:tcW w:w="600" w:type="dxa"/>
          </w:tcPr>
          <w:p w14:paraId="6370DC6A" w14:textId="2BDF6A2B" w:rsidR="00380CEF" w:rsidRPr="00380CEF" w:rsidDel="0000403A" w:rsidRDefault="00C26AE4" w:rsidP="005160C4">
            <w:pPr>
              <w:suppressAutoHyphens/>
              <w:rPr>
                <w:sz w:val="18"/>
                <w:szCs w:val="18"/>
                <w:lang w:eastAsia="ar-SA"/>
              </w:rPr>
            </w:pPr>
            <w:r>
              <w:rPr>
                <w:sz w:val="18"/>
                <w:szCs w:val="18"/>
                <w:lang w:eastAsia="ar-SA"/>
              </w:rPr>
              <w:t>5,6</w:t>
            </w:r>
          </w:p>
        </w:tc>
        <w:tc>
          <w:tcPr>
            <w:tcW w:w="2128" w:type="dxa"/>
          </w:tcPr>
          <w:p w14:paraId="7BC4B2C2" w14:textId="77777777" w:rsidR="00380CEF" w:rsidRPr="00380CEF" w:rsidRDefault="00380CEF" w:rsidP="00380CEF">
            <w:pPr>
              <w:suppressAutoHyphens/>
              <w:rPr>
                <w:sz w:val="18"/>
                <w:szCs w:val="18"/>
                <w:lang w:eastAsia="ar-SA"/>
              </w:rPr>
            </w:pPr>
            <w:r w:rsidRPr="00380CEF">
              <w:rPr>
                <w:sz w:val="18"/>
                <w:szCs w:val="18"/>
                <w:lang w:eastAsia="ar-SA"/>
              </w:rPr>
              <w:t>=</w:t>
            </w:r>
          </w:p>
        </w:tc>
        <w:tc>
          <w:tcPr>
            <w:tcW w:w="1559" w:type="dxa"/>
          </w:tcPr>
          <w:p w14:paraId="440ABE07" w14:textId="77777777" w:rsidR="00380CEF" w:rsidRPr="00380CEF" w:rsidDel="0000403A" w:rsidRDefault="00380CEF" w:rsidP="00380CEF">
            <w:pPr>
              <w:suppressAutoHyphens/>
              <w:rPr>
                <w:sz w:val="18"/>
                <w:szCs w:val="18"/>
                <w:lang w:eastAsia="ar-SA"/>
              </w:rPr>
            </w:pPr>
            <w:r w:rsidRPr="00380CEF">
              <w:rPr>
                <w:sz w:val="18"/>
                <w:szCs w:val="18"/>
                <w:lang w:eastAsia="ar-SA"/>
              </w:rPr>
              <w:t>500</w:t>
            </w:r>
          </w:p>
        </w:tc>
        <w:tc>
          <w:tcPr>
            <w:tcW w:w="850" w:type="dxa"/>
          </w:tcPr>
          <w:p w14:paraId="6B28EEA1" w14:textId="34F8B961" w:rsidR="00380CEF" w:rsidRPr="00380CEF" w:rsidDel="0000403A" w:rsidRDefault="00380CEF" w:rsidP="005160C4">
            <w:pPr>
              <w:suppressAutoHyphens/>
              <w:rPr>
                <w:sz w:val="18"/>
                <w:szCs w:val="18"/>
                <w:lang w:eastAsia="ar-SA"/>
              </w:rPr>
            </w:pPr>
            <w:r w:rsidRPr="00380CEF">
              <w:rPr>
                <w:sz w:val="18"/>
                <w:szCs w:val="18"/>
                <w:lang w:eastAsia="ar-SA"/>
              </w:rPr>
              <w:t>5</w:t>
            </w:r>
            <w:r w:rsidR="00C26AE4">
              <w:rPr>
                <w:sz w:val="18"/>
                <w:szCs w:val="18"/>
                <w:lang w:eastAsia="ar-SA"/>
              </w:rPr>
              <w:t>,6</w:t>
            </w:r>
          </w:p>
        </w:tc>
        <w:tc>
          <w:tcPr>
            <w:tcW w:w="2977" w:type="dxa"/>
          </w:tcPr>
          <w:p w14:paraId="1C577965" w14:textId="77777777" w:rsidR="00380CEF" w:rsidRPr="00380CEF" w:rsidRDefault="00380CEF" w:rsidP="00380CEF">
            <w:pPr>
              <w:suppressAutoHyphens/>
              <w:rPr>
                <w:sz w:val="18"/>
                <w:szCs w:val="18"/>
                <w:lang w:eastAsia="ar-SA"/>
              </w:rPr>
            </w:pPr>
            <w:r w:rsidRPr="00380CEF">
              <w:rPr>
                <w:sz w:val="18"/>
                <w:szCs w:val="18"/>
                <w:lang w:eastAsia="ar-SA"/>
              </w:rPr>
              <w:t>Величина дефицита (профицита) в гр. 5</w:t>
            </w:r>
            <w:r w:rsidR="00C26AE4">
              <w:rPr>
                <w:sz w:val="18"/>
                <w:szCs w:val="18"/>
                <w:lang w:eastAsia="ar-SA"/>
              </w:rPr>
              <w:t>,6</w:t>
            </w:r>
            <w:r w:rsidRPr="00380CEF">
              <w:rPr>
                <w:sz w:val="18"/>
                <w:szCs w:val="18"/>
                <w:lang w:eastAsia="ar-SA"/>
              </w:rPr>
              <w:t xml:space="preserve"> не соответствует сумме источников финансирования с обратным знаком – недопустимо</w:t>
            </w:r>
          </w:p>
        </w:tc>
        <w:tc>
          <w:tcPr>
            <w:tcW w:w="851" w:type="dxa"/>
          </w:tcPr>
          <w:p w14:paraId="62D8E88A" w14:textId="77777777" w:rsidR="00380CEF" w:rsidRPr="00380CEF" w:rsidRDefault="00C26AE4" w:rsidP="00380CEF">
            <w:pPr>
              <w:suppressAutoHyphens/>
              <w:rPr>
                <w:sz w:val="18"/>
                <w:szCs w:val="18"/>
                <w:lang w:eastAsia="ar-SA"/>
              </w:rPr>
            </w:pPr>
            <w:r>
              <w:rPr>
                <w:sz w:val="18"/>
                <w:szCs w:val="18"/>
                <w:lang w:eastAsia="ar-SA"/>
              </w:rPr>
              <w:t>Б</w:t>
            </w:r>
          </w:p>
        </w:tc>
      </w:tr>
      <w:tr w:rsidR="00380CEF" w:rsidRPr="00380CEF" w14:paraId="18DD0B16" w14:textId="77777777" w:rsidTr="0053757F">
        <w:tc>
          <w:tcPr>
            <w:tcW w:w="508" w:type="dxa"/>
          </w:tcPr>
          <w:p w14:paraId="47F1F5C6" w14:textId="77777777" w:rsidR="00380CEF" w:rsidRPr="00380CEF" w:rsidRDefault="006855B2" w:rsidP="00380CEF">
            <w:pPr>
              <w:suppressAutoHyphens/>
              <w:rPr>
                <w:sz w:val="18"/>
                <w:szCs w:val="18"/>
                <w:lang w:eastAsia="ar-SA"/>
              </w:rPr>
            </w:pPr>
            <w:r>
              <w:rPr>
                <w:sz w:val="18"/>
                <w:szCs w:val="18"/>
                <w:lang w:eastAsia="ar-SA"/>
              </w:rPr>
              <w:t>8</w:t>
            </w:r>
          </w:p>
        </w:tc>
        <w:tc>
          <w:tcPr>
            <w:tcW w:w="700" w:type="dxa"/>
          </w:tcPr>
          <w:p w14:paraId="286E9AED" w14:textId="3E6C1FEE" w:rsidR="00380CEF" w:rsidRPr="00380CEF" w:rsidRDefault="00380CEF" w:rsidP="00380CEF">
            <w:pPr>
              <w:suppressAutoHyphens/>
              <w:rPr>
                <w:sz w:val="18"/>
                <w:szCs w:val="18"/>
                <w:lang w:eastAsia="ar-SA"/>
              </w:rPr>
            </w:pPr>
            <w:r w:rsidRPr="00380CEF">
              <w:rPr>
                <w:sz w:val="18"/>
                <w:szCs w:val="18"/>
                <w:lang w:eastAsia="ar-SA"/>
              </w:rPr>
              <w:t>*</w:t>
            </w:r>
            <w:r w:rsidR="005864E3">
              <w:rPr>
                <w:sz w:val="18"/>
                <w:szCs w:val="18"/>
                <w:lang w:eastAsia="ar-SA"/>
              </w:rPr>
              <w:t>, кроме 450</w:t>
            </w:r>
          </w:p>
        </w:tc>
        <w:tc>
          <w:tcPr>
            <w:tcW w:w="600" w:type="dxa"/>
          </w:tcPr>
          <w:p w14:paraId="363A4273" w14:textId="77777777" w:rsidR="00380CEF" w:rsidRPr="00380CEF" w:rsidRDefault="00380CEF" w:rsidP="00380CEF">
            <w:pPr>
              <w:suppressAutoHyphens/>
              <w:rPr>
                <w:sz w:val="18"/>
                <w:szCs w:val="18"/>
                <w:lang w:eastAsia="ar-SA"/>
              </w:rPr>
            </w:pPr>
            <w:r w:rsidRPr="00380CEF">
              <w:rPr>
                <w:sz w:val="18"/>
                <w:szCs w:val="18"/>
                <w:lang w:eastAsia="ar-SA"/>
              </w:rPr>
              <w:t>7</w:t>
            </w:r>
          </w:p>
        </w:tc>
        <w:tc>
          <w:tcPr>
            <w:tcW w:w="2128" w:type="dxa"/>
          </w:tcPr>
          <w:p w14:paraId="74141323" w14:textId="77777777" w:rsidR="00380CEF" w:rsidRPr="00380CEF" w:rsidRDefault="00380CEF" w:rsidP="00380CEF">
            <w:pPr>
              <w:suppressAutoHyphens/>
              <w:rPr>
                <w:sz w:val="18"/>
                <w:szCs w:val="18"/>
                <w:lang w:eastAsia="ar-SA"/>
              </w:rPr>
            </w:pPr>
            <w:r w:rsidRPr="00380CEF">
              <w:rPr>
                <w:sz w:val="18"/>
                <w:szCs w:val="18"/>
                <w:lang w:eastAsia="ar-SA"/>
              </w:rPr>
              <w:t>=</w:t>
            </w:r>
          </w:p>
        </w:tc>
        <w:tc>
          <w:tcPr>
            <w:tcW w:w="1559" w:type="dxa"/>
          </w:tcPr>
          <w:p w14:paraId="412F0BFE" w14:textId="78D98A36" w:rsidR="00380CEF" w:rsidRPr="00380CEF" w:rsidRDefault="00380CEF" w:rsidP="00380CEF">
            <w:pPr>
              <w:suppressAutoHyphens/>
              <w:rPr>
                <w:sz w:val="18"/>
                <w:szCs w:val="18"/>
                <w:lang w:eastAsia="ar-SA"/>
              </w:rPr>
            </w:pPr>
            <w:r w:rsidRPr="00380CEF">
              <w:rPr>
                <w:sz w:val="18"/>
                <w:szCs w:val="18"/>
                <w:lang w:eastAsia="ar-SA"/>
              </w:rPr>
              <w:t>*</w:t>
            </w:r>
            <w:r w:rsidR="005864E3">
              <w:rPr>
                <w:sz w:val="18"/>
                <w:szCs w:val="18"/>
                <w:lang w:eastAsia="ar-SA"/>
              </w:rPr>
              <w:t>, кроме 450</w:t>
            </w:r>
          </w:p>
        </w:tc>
        <w:tc>
          <w:tcPr>
            <w:tcW w:w="850" w:type="dxa"/>
          </w:tcPr>
          <w:p w14:paraId="44EBE6DD" w14:textId="77777777" w:rsidR="00380CEF" w:rsidRPr="00380CEF" w:rsidRDefault="00380CEF" w:rsidP="00C26AE4">
            <w:pPr>
              <w:suppressAutoHyphens/>
              <w:rPr>
                <w:sz w:val="18"/>
                <w:szCs w:val="18"/>
                <w:lang w:eastAsia="ar-SA"/>
              </w:rPr>
            </w:pPr>
            <w:r w:rsidRPr="00380CEF">
              <w:rPr>
                <w:sz w:val="18"/>
                <w:szCs w:val="18"/>
                <w:lang w:eastAsia="ar-SA"/>
              </w:rPr>
              <w:t xml:space="preserve">5 – </w:t>
            </w:r>
            <w:r w:rsidR="00C26AE4">
              <w:rPr>
                <w:sz w:val="18"/>
                <w:szCs w:val="18"/>
                <w:lang w:eastAsia="ar-SA"/>
              </w:rPr>
              <w:t>6</w:t>
            </w:r>
          </w:p>
        </w:tc>
        <w:tc>
          <w:tcPr>
            <w:tcW w:w="2977" w:type="dxa"/>
          </w:tcPr>
          <w:p w14:paraId="29049317" w14:textId="77777777" w:rsidR="00380CEF" w:rsidRPr="00380CEF" w:rsidRDefault="00380CEF" w:rsidP="00C26AE4">
            <w:pPr>
              <w:suppressAutoHyphens/>
              <w:rPr>
                <w:sz w:val="18"/>
                <w:szCs w:val="18"/>
                <w:lang w:eastAsia="ar-SA"/>
              </w:rPr>
            </w:pPr>
            <w:r w:rsidRPr="00380CEF">
              <w:rPr>
                <w:sz w:val="18"/>
                <w:szCs w:val="18"/>
                <w:lang w:eastAsia="ar-SA"/>
              </w:rPr>
              <w:t xml:space="preserve">Гр. 7 &lt;&gt; Гр. 5 – Гр. </w:t>
            </w:r>
            <w:r w:rsidR="00C26AE4">
              <w:rPr>
                <w:sz w:val="18"/>
                <w:szCs w:val="18"/>
                <w:lang w:eastAsia="ar-SA"/>
              </w:rPr>
              <w:t>6</w:t>
            </w:r>
            <w:r w:rsidRPr="00380CEF">
              <w:rPr>
                <w:sz w:val="18"/>
                <w:szCs w:val="18"/>
                <w:lang w:eastAsia="ar-SA"/>
              </w:rPr>
              <w:t xml:space="preserve"> (кроме строки 450) – недопустимо</w:t>
            </w:r>
          </w:p>
        </w:tc>
        <w:tc>
          <w:tcPr>
            <w:tcW w:w="851" w:type="dxa"/>
          </w:tcPr>
          <w:p w14:paraId="2F8B94ED" w14:textId="77777777" w:rsidR="00380CEF" w:rsidRPr="00380CEF" w:rsidRDefault="00C26AE4" w:rsidP="00380CEF">
            <w:pPr>
              <w:suppressAutoHyphens/>
              <w:rPr>
                <w:sz w:val="18"/>
                <w:szCs w:val="18"/>
                <w:lang w:eastAsia="ar-SA"/>
              </w:rPr>
            </w:pPr>
            <w:r>
              <w:rPr>
                <w:sz w:val="18"/>
                <w:szCs w:val="18"/>
                <w:lang w:eastAsia="ar-SA"/>
              </w:rPr>
              <w:t>Б</w:t>
            </w:r>
          </w:p>
        </w:tc>
      </w:tr>
      <w:tr w:rsidR="00380CEF" w:rsidRPr="00380CEF" w14:paraId="3EAFE0DE" w14:textId="77777777" w:rsidTr="0053757F">
        <w:tc>
          <w:tcPr>
            <w:tcW w:w="508" w:type="dxa"/>
            <w:tcBorders>
              <w:top w:val="single" w:sz="4" w:space="0" w:color="auto"/>
              <w:left w:val="single" w:sz="4" w:space="0" w:color="auto"/>
              <w:bottom w:val="single" w:sz="4" w:space="0" w:color="auto"/>
              <w:right w:val="single" w:sz="4" w:space="0" w:color="auto"/>
            </w:tcBorders>
          </w:tcPr>
          <w:p w14:paraId="72FF0D4D" w14:textId="77777777" w:rsidR="003D059F" w:rsidRPr="00380CEF" w:rsidRDefault="00E50774" w:rsidP="00380CEF">
            <w:pPr>
              <w:suppressAutoHyphens/>
              <w:rPr>
                <w:sz w:val="18"/>
                <w:szCs w:val="18"/>
                <w:lang w:eastAsia="ar-SA"/>
              </w:rPr>
            </w:pPr>
            <w:r>
              <w:rPr>
                <w:sz w:val="18"/>
                <w:szCs w:val="18"/>
                <w:lang w:eastAsia="ar-SA"/>
              </w:rPr>
              <w:t>9</w:t>
            </w:r>
          </w:p>
        </w:tc>
        <w:tc>
          <w:tcPr>
            <w:tcW w:w="700" w:type="dxa"/>
            <w:tcBorders>
              <w:top w:val="single" w:sz="4" w:space="0" w:color="auto"/>
              <w:left w:val="single" w:sz="4" w:space="0" w:color="auto"/>
              <w:bottom w:val="single" w:sz="4" w:space="0" w:color="auto"/>
              <w:right w:val="single" w:sz="4" w:space="0" w:color="auto"/>
            </w:tcBorders>
          </w:tcPr>
          <w:p w14:paraId="3DAE39A9" w14:textId="77777777" w:rsidR="00380CEF" w:rsidRPr="00380CEF" w:rsidRDefault="00380CEF" w:rsidP="00380CEF">
            <w:pPr>
              <w:suppressAutoHyphens/>
              <w:rPr>
                <w:sz w:val="18"/>
                <w:szCs w:val="18"/>
                <w:lang w:eastAsia="ar-SA"/>
              </w:rPr>
            </w:pPr>
            <w:r w:rsidRPr="00380CEF">
              <w:rPr>
                <w:sz w:val="18"/>
                <w:szCs w:val="18"/>
                <w:lang w:eastAsia="ar-SA"/>
              </w:rPr>
              <w:t>По каждой строке раздела 2</w:t>
            </w:r>
          </w:p>
        </w:tc>
        <w:tc>
          <w:tcPr>
            <w:tcW w:w="600" w:type="dxa"/>
            <w:tcBorders>
              <w:top w:val="single" w:sz="4" w:space="0" w:color="auto"/>
              <w:left w:val="single" w:sz="4" w:space="0" w:color="auto"/>
              <w:bottom w:val="single" w:sz="4" w:space="0" w:color="auto"/>
              <w:right w:val="single" w:sz="4" w:space="0" w:color="auto"/>
            </w:tcBorders>
          </w:tcPr>
          <w:p w14:paraId="5FE6D771" w14:textId="77777777" w:rsidR="00380CEF" w:rsidRPr="00380CEF" w:rsidRDefault="00380CEF" w:rsidP="00380CEF">
            <w:pPr>
              <w:suppressAutoHyphens/>
              <w:rPr>
                <w:sz w:val="18"/>
                <w:szCs w:val="18"/>
                <w:lang w:eastAsia="ar-SA"/>
              </w:rPr>
            </w:pPr>
            <w:r w:rsidRPr="00380CEF">
              <w:rPr>
                <w:sz w:val="18"/>
                <w:szCs w:val="18"/>
                <w:lang w:eastAsia="ar-SA"/>
              </w:rPr>
              <w:t>8</w:t>
            </w:r>
          </w:p>
        </w:tc>
        <w:tc>
          <w:tcPr>
            <w:tcW w:w="2128" w:type="dxa"/>
            <w:tcBorders>
              <w:top w:val="single" w:sz="4" w:space="0" w:color="auto"/>
              <w:left w:val="single" w:sz="4" w:space="0" w:color="auto"/>
              <w:bottom w:val="single" w:sz="4" w:space="0" w:color="auto"/>
              <w:right w:val="single" w:sz="4" w:space="0" w:color="auto"/>
            </w:tcBorders>
          </w:tcPr>
          <w:p w14:paraId="35E3FC18" w14:textId="77777777" w:rsidR="00380CEF" w:rsidRPr="00380CEF" w:rsidRDefault="00380CEF" w:rsidP="00380CEF">
            <w:pPr>
              <w:suppressAutoHyphens/>
              <w:rPr>
                <w:sz w:val="18"/>
                <w:szCs w:val="18"/>
                <w:lang w:eastAsia="ar-SA"/>
              </w:rPr>
            </w:pPr>
            <w:r w:rsidRPr="00380CEF">
              <w:rPr>
                <w:sz w:val="18"/>
                <w:szCs w:val="18"/>
                <w:lang w:eastAsia="ar-SA"/>
              </w:rPr>
              <w:t xml:space="preserve">= значения </w:t>
            </w:r>
            <w:r w:rsidR="006855B2" w:rsidRPr="006855B2">
              <w:rPr>
                <w:sz w:val="18"/>
                <w:szCs w:val="18"/>
                <w:lang w:eastAsia="ar-SA"/>
              </w:rPr>
              <w:t>01, 04, 05, 06, 07, 08, 09, 10, 14, 15, 16, 17, 19, 20, 21, 22, 23, 24, 25, 26, 27, 28, 29, 35, 36, 37, 38, 39, 40, 99</w:t>
            </w:r>
          </w:p>
        </w:tc>
        <w:tc>
          <w:tcPr>
            <w:tcW w:w="1559" w:type="dxa"/>
            <w:tcBorders>
              <w:top w:val="single" w:sz="4" w:space="0" w:color="auto"/>
              <w:left w:val="single" w:sz="4" w:space="0" w:color="auto"/>
              <w:bottom w:val="single" w:sz="4" w:space="0" w:color="auto"/>
              <w:right w:val="single" w:sz="4" w:space="0" w:color="auto"/>
            </w:tcBorders>
          </w:tcPr>
          <w:p w14:paraId="064AE9BB" w14:textId="77777777" w:rsidR="00380CEF" w:rsidRPr="00380CEF" w:rsidRDefault="00380CEF" w:rsidP="00380CEF">
            <w:pPr>
              <w:suppressAutoHyphens/>
              <w:rPr>
                <w:sz w:val="18"/>
                <w:szCs w:val="18"/>
                <w:lang w:eastAsia="ar-SA"/>
              </w:rPr>
            </w:pPr>
            <w:r w:rsidRPr="00380CEF">
              <w:rPr>
                <w:sz w:val="18"/>
                <w:szCs w:val="18"/>
                <w:lang w:eastAsia="ar-SA"/>
              </w:rPr>
              <w:t>*</w:t>
            </w:r>
          </w:p>
        </w:tc>
        <w:tc>
          <w:tcPr>
            <w:tcW w:w="850" w:type="dxa"/>
            <w:tcBorders>
              <w:top w:val="single" w:sz="4" w:space="0" w:color="auto"/>
              <w:left w:val="single" w:sz="4" w:space="0" w:color="auto"/>
              <w:bottom w:val="single" w:sz="4" w:space="0" w:color="auto"/>
              <w:right w:val="single" w:sz="4" w:space="0" w:color="auto"/>
            </w:tcBorders>
          </w:tcPr>
          <w:p w14:paraId="02F56994" w14:textId="77777777" w:rsidR="00380CEF" w:rsidRPr="00380CEF" w:rsidRDefault="00380CEF" w:rsidP="00380CEF">
            <w:pPr>
              <w:suppressAutoHyphens/>
              <w:rPr>
                <w:sz w:val="18"/>
                <w:szCs w:val="18"/>
                <w:lang w:eastAsia="ar-SA"/>
              </w:rPr>
            </w:pPr>
            <w:r w:rsidRPr="00380CEF">
              <w:rPr>
                <w:sz w:val="18"/>
                <w:szCs w:val="18"/>
                <w:lang w:eastAsia="ar-SA"/>
              </w:rPr>
              <w:t>*</w:t>
            </w:r>
          </w:p>
        </w:tc>
        <w:tc>
          <w:tcPr>
            <w:tcW w:w="2977" w:type="dxa"/>
            <w:tcBorders>
              <w:top w:val="single" w:sz="4" w:space="0" w:color="auto"/>
              <w:left w:val="single" w:sz="4" w:space="0" w:color="auto"/>
              <w:bottom w:val="single" w:sz="4" w:space="0" w:color="auto"/>
              <w:right w:val="single" w:sz="4" w:space="0" w:color="auto"/>
            </w:tcBorders>
          </w:tcPr>
          <w:p w14:paraId="1BE0008D" w14:textId="77777777" w:rsidR="00380CEF" w:rsidRPr="00380CEF" w:rsidRDefault="00380CEF" w:rsidP="00380CEF">
            <w:pPr>
              <w:suppressAutoHyphens/>
              <w:rPr>
                <w:sz w:val="18"/>
                <w:szCs w:val="18"/>
                <w:lang w:eastAsia="ar-SA"/>
              </w:rPr>
            </w:pPr>
            <w:r w:rsidRPr="00380CEF">
              <w:rPr>
                <w:sz w:val="18"/>
                <w:szCs w:val="18"/>
                <w:lang w:eastAsia="ar-SA"/>
              </w:rPr>
              <w:t xml:space="preserve">В графе 8 раздела 2 Сведений ф. </w:t>
            </w:r>
            <w:r w:rsidR="003D059F">
              <w:rPr>
                <w:sz w:val="18"/>
                <w:szCs w:val="18"/>
                <w:lang w:eastAsia="ar-SA"/>
              </w:rPr>
              <w:t xml:space="preserve">0503766 допустимы только коды </w:t>
            </w:r>
            <w:r w:rsidR="006855B2" w:rsidRPr="006855B2">
              <w:rPr>
                <w:sz w:val="18"/>
                <w:szCs w:val="18"/>
                <w:lang w:eastAsia="ar-SA"/>
              </w:rPr>
              <w:t>01, 04, 05, 06, 07, 08, 09, 10, 14, 15, 16, 17, 19, 20, 21, 22, 23, 24, 25, 26, 27, 28, 29, 35, 36, 37, 38, 39, 40, 99</w:t>
            </w:r>
          </w:p>
        </w:tc>
        <w:tc>
          <w:tcPr>
            <w:tcW w:w="851" w:type="dxa"/>
            <w:tcBorders>
              <w:top w:val="single" w:sz="4" w:space="0" w:color="auto"/>
              <w:left w:val="single" w:sz="4" w:space="0" w:color="auto"/>
              <w:bottom w:val="single" w:sz="4" w:space="0" w:color="auto"/>
              <w:right w:val="single" w:sz="4" w:space="0" w:color="auto"/>
            </w:tcBorders>
          </w:tcPr>
          <w:p w14:paraId="7B81D406" w14:textId="77777777" w:rsidR="00380CEF" w:rsidRPr="00380CEF" w:rsidRDefault="003D059F" w:rsidP="00380CEF">
            <w:pPr>
              <w:suppressAutoHyphens/>
              <w:rPr>
                <w:sz w:val="18"/>
                <w:szCs w:val="18"/>
                <w:lang w:eastAsia="ar-SA"/>
              </w:rPr>
            </w:pPr>
            <w:r>
              <w:rPr>
                <w:sz w:val="18"/>
                <w:szCs w:val="18"/>
                <w:lang w:eastAsia="ar-SA"/>
              </w:rPr>
              <w:t>Б</w:t>
            </w:r>
          </w:p>
        </w:tc>
      </w:tr>
      <w:tr w:rsidR="00A77A08" w:rsidRPr="00B92096" w14:paraId="09E54CBF" w14:textId="77777777" w:rsidTr="0053757F">
        <w:tc>
          <w:tcPr>
            <w:tcW w:w="508" w:type="dxa"/>
            <w:tcBorders>
              <w:top w:val="single" w:sz="4" w:space="0" w:color="auto"/>
              <w:left w:val="single" w:sz="4" w:space="0" w:color="auto"/>
              <w:bottom w:val="single" w:sz="4" w:space="0" w:color="auto"/>
              <w:right w:val="single" w:sz="4" w:space="0" w:color="auto"/>
            </w:tcBorders>
            <w:shd w:val="clear" w:color="auto" w:fill="auto"/>
          </w:tcPr>
          <w:p w14:paraId="7C5273B2" w14:textId="77777777" w:rsidR="00A77A08" w:rsidRPr="0053757F" w:rsidRDefault="00C12C97" w:rsidP="00A77A08">
            <w:pPr>
              <w:suppressAutoHyphens/>
              <w:rPr>
                <w:sz w:val="18"/>
                <w:szCs w:val="18"/>
                <w:lang w:eastAsia="ar-SA"/>
              </w:rPr>
            </w:pPr>
            <w:r>
              <w:rPr>
                <w:sz w:val="18"/>
                <w:szCs w:val="18"/>
                <w:lang w:val="en-US" w:eastAsia="ar-SA"/>
              </w:rPr>
              <w:t>10</w:t>
            </w:r>
          </w:p>
        </w:tc>
        <w:tc>
          <w:tcPr>
            <w:tcW w:w="700" w:type="dxa"/>
            <w:tcBorders>
              <w:top w:val="single" w:sz="4" w:space="0" w:color="auto"/>
              <w:left w:val="single" w:sz="4" w:space="0" w:color="auto"/>
              <w:bottom w:val="single" w:sz="4" w:space="0" w:color="auto"/>
              <w:right w:val="single" w:sz="4" w:space="0" w:color="auto"/>
            </w:tcBorders>
            <w:shd w:val="clear" w:color="auto" w:fill="auto"/>
          </w:tcPr>
          <w:p w14:paraId="022D65B6" w14:textId="77777777" w:rsidR="00A77A08" w:rsidRPr="00A77A08" w:rsidRDefault="00A77A08" w:rsidP="00A77A08">
            <w:pPr>
              <w:suppressAutoHyphens/>
              <w:rPr>
                <w:sz w:val="18"/>
                <w:szCs w:val="18"/>
                <w:lang w:eastAsia="ar-SA"/>
              </w:rPr>
            </w:pPr>
            <w:r w:rsidRPr="00A77A08">
              <w:rPr>
                <w:sz w:val="18"/>
                <w:szCs w:val="18"/>
                <w:lang w:eastAsia="ar-SA"/>
              </w:rPr>
              <w:t>*</w:t>
            </w:r>
          </w:p>
        </w:tc>
        <w:tc>
          <w:tcPr>
            <w:tcW w:w="600" w:type="dxa"/>
            <w:tcBorders>
              <w:top w:val="single" w:sz="4" w:space="0" w:color="auto"/>
              <w:left w:val="single" w:sz="4" w:space="0" w:color="auto"/>
              <w:bottom w:val="single" w:sz="4" w:space="0" w:color="auto"/>
              <w:right w:val="single" w:sz="4" w:space="0" w:color="auto"/>
            </w:tcBorders>
            <w:shd w:val="clear" w:color="auto" w:fill="auto"/>
          </w:tcPr>
          <w:p w14:paraId="22A395EA" w14:textId="77777777" w:rsidR="00A77A08" w:rsidRPr="00A77A08" w:rsidRDefault="009257BA" w:rsidP="00A77A08">
            <w:pPr>
              <w:suppressAutoHyphens/>
              <w:rPr>
                <w:sz w:val="18"/>
                <w:szCs w:val="18"/>
                <w:lang w:eastAsia="ar-SA"/>
              </w:rPr>
            </w:pPr>
            <w:r>
              <w:rPr>
                <w:sz w:val="18"/>
                <w:szCs w:val="18"/>
                <w:lang w:eastAsia="ar-SA"/>
              </w:rPr>
              <w:t>4</w:t>
            </w:r>
          </w:p>
        </w:tc>
        <w:tc>
          <w:tcPr>
            <w:tcW w:w="2128" w:type="dxa"/>
            <w:tcBorders>
              <w:top w:val="single" w:sz="4" w:space="0" w:color="auto"/>
              <w:left w:val="single" w:sz="4" w:space="0" w:color="auto"/>
              <w:bottom w:val="single" w:sz="4" w:space="0" w:color="auto"/>
              <w:right w:val="single" w:sz="4" w:space="0" w:color="auto"/>
            </w:tcBorders>
            <w:shd w:val="clear" w:color="auto" w:fill="auto"/>
          </w:tcPr>
          <w:p w14:paraId="78BAFE95" w14:textId="77777777" w:rsidR="00A77A08" w:rsidRPr="00A77A08" w:rsidRDefault="00A77A08" w:rsidP="007C59E7">
            <w:pPr>
              <w:suppressAutoHyphens/>
              <w:rPr>
                <w:sz w:val="18"/>
                <w:szCs w:val="18"/>
                <w:lang w:eastAsia="ar-SA"/>
              </w:rPr>
            </w:pPr>
            <w:r w:rsidRPr="00A77A08">
              <w:rPr>
                <w:sz w:val="18"/>
                <w:szCs w:val="18"/>
                <w:lang w:eastAsia="ar-SA"/>
              </w:rPr>
              <w:t xml:space="preserve">= </w:t>
            </w:r>
            <w:r w:rsidR="004301E9">
              <w:rPr>
                <w:sz w:val="18"/>
                <w:szCs w:val="18"/>
                <w:lang w:eastAsia="ar-SA"/>
              </w:rPr>
              <w:t>ХХ-ХХ либо ХХ-ХХ-</w:t>
            </w:r>
            <w:r w:rsidR="007C59E7">
              <w:rPr>
                <w:sz w:val="18"/>
                <w:szCs w:val="18"/>
                <w:lang w:val="en-US" w:eastAsia="ar-SA"/>
              </w:rPr>
              <w:t>YY</w:t>
            </w:r>
            <w:r w:rsidR="007C59E7">
              <w:rPr>
                <w:sz w:val="18"/>
                <w:szCs w:val="18"/>
                <w:lang w:eastAsia="ar-SA"/>
              </w:rPr>
              <w:t xml:space="preserve"> </w:t>
            </w:r>
            <w:r w:rsidR="004301E9">
              <w:rPr>
                <w:sz w:val="18"/>
                <w:szCs w:val="18"/>
                <w:lang w:eastAsia="ar-SA"/>
              </w:rPr>
              <w:t xml:space="preserve">(в соответствии с перечнем, утвержденным </w:t>
            </w:r>
            <w:r w:rsidR="004301E9" w:rsidRPr="004301E9">
              <w:rPr>
                <w:sz w:val="18"/>
                <w:szCs w:val="18"/>
                <w:lang w:eastAsia="ar-SA"/>
              </w:rPr>
              <w:t>Приказ</w:t>
            </w:r>
            <w:r w:rsidR="004301E9">
              <w:rPr>
                <w:sz w:val="18"/>
                <w:szCs w:val="18"/>
                <w:lang w:eastAsia="ar-SA"/>
              </w:rPr>
              <w:t>ом</w:t>
            </w:r>
            <w:r w:rsidR="004301E9" w:rsidRPr="004301E9">
              <w:rPr>
                <w:sz w:val="18"/>
                <w:szCs w:val="18"/>
                <w:lang w:eastAsia="ar-SA"/>
              </w:rPr>
              <w:t xml:space="preserve"> Минфина России от 13.12.2017 </w:t>
            </w:r>
            <w:r w:rsidR="004301E9">
              <w:rPr>
                <w:sz w:val="18"/>
                <w:szCs w:val="18"/>
                <w:lang w:eastAsia="ar-SA"/>
              </w:rPr>
              <w:t>№</w:t>
            </w:r>
            <w:r w:rsidR="004301E9" w:rsidRPr="004301E9">
              <w:rPr>
                <w:sz w:val="18"/>
                <w:szCs w:val="18"/>
                <w:lang w:eastAsia="ar-SA"/>
              </w:rPr>
              <w:t xml:space="preserve"> 226н</w:t>
            </w:r>
            <w:r w:rsidR="004301E9">
              <w:rPr>
                <w:sz w:val="18"/>
                <w:szCs w:val="18"/>
                <w:lang w:eastAsia="ar-SA"/>
              </w:rPr>
              <w:t>)</w:t>
            </w:r>
            <w:r w:rsidR="004301E9" w:rsidRPr="004301E9">
              <w:rPr>
                <w:sz w:val="18"/>
                <w:szCs w:val="18"/>
                <w:lang w:eastAsia="ar-SA"/>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8C5A366" w14:textId="77777777" w:rsidR="00A77A08" w:rsidRPr="00A77A08" w:rsidRDefault="00A77A08" w:rsidP="00A77A08">
            <w:pPr>
              <w:suppressAutoHyphens/>
              <w:rPr>
                <w:sz w:val="18"/>
                <w:szCs w:val="18"/>
                <w:lang w:eastAsia="ar-SA"/>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11A50E8" w14:textId="77777777" w:rsidR="00A77A08" w:rsidRPr="00A77A08" w:rsidRDefault="00A77A08" w:rsidP="00A77A08">
            <w:pPr>
              <w:suppressAutoHyphens/>
              <w:rPr>
                <w:sz w:val="18"/>
                <w:szCs w:val="18"/>
                <w:lang w:eastAsia="ar-SA"/>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99E8762" w14:textId="77777777" w:rsidR="00A77A08" w:rsidRPr="00A77A08" w:rsidRDefault="00A77A08" w:rsidP="004301E9">
            <w:pPr>
              <w:suppressAutoHyphens/>
              <w:rPr>
                <w:sz w:val="18"/>
                <w:szCs w:val="18"/>
                <w:lang w:eastAsia="ar-SA"/>
              </w:rPr>
            </w:pPr>
            <w:r w:rsidRPr="00A77A08">
              <w:rPr>
                <w:sz w:val="18"/>
                <w:szCs w:val="18"/>
                <w:lang w:eastAsia="ar-SA"/>
              </w:rPr>
              <w:t xml:space="preserve">В графе </w:t>
            </w:r>
            <w:r w:rsidR="009257BA">
              <w:rPr>
                <w:sz w:val="18"/>
                <w:szCs w:val="18"/>
                <w:lang w:eastAsia="ar-SA"/>
              </w:rPr>
              <w:t>4</w:t>
            </w:r>
            <w:r w:rsidRPr="00A77A08">
              <w:rPr>
                <w:sz w:val="18"/>
                <w:szCs w:val="18"/>
                <w:lang w:eastAsia="ar-SA"/>
              </w:rPr>
              <w:t xml:space="preserve"> указаны значения, отличные от </w:t>
            </w:r>
            <w:r w:rsidR="004301E9">
              <w:rPr>
                <w:sz w:val="18"/>
                <w:szCs w:val="18"/>
                <w:lang w:eastAsia="ar-SA"/>
              </w:rPr>
              <w:t xml:space="preserve">перечня, утвержденного </w:t>
            </w:r>
            <w:r w:rsidR="004301E9" w:rsidRPr="004301E9">
              <w:rPr>
                <w:sz w:val="18"/>
                <w:szCs w:val="18"/>
                <w:lang w:eastAsia="ar-SA"/>
              </w:rPr>
              <w:t>Приказ</w:t>
            </w:r>
            <w:r w:rsidR="004301E9">
              <w:rPr>
                <w:sz w:val="18"/>
                <w:szCs w:val="18"/>
                <w:lang w:eastAsia="ar-SA"/>
              </w:rPr>
              <w:t>ом</w:t>
            </w:r>
            <w:r w:rsidR="004301E9" w:rsidRPr="004301E9">
              <w:rPr>
                <w:sz w:val="18"/>
                <w:szCs w:val="18"/>
                <w:lang w:eastAsia="ar-SA"/>
              </w:rPr>
              <w:t xml:space="preserve"> Минфина России от 13.12.2017 </w:t>
            </w:r>
            <w:r w:rsidR="004301E9">
              <w:rPr>
                <w:sz w:val="18"/>
                <w:szCs w:val="18"/>
                <w:lang w:eastAsia="ar-SA"/>
              </w:rPr>
              <w:t>№</w:t>
            </w:r>
            <w:r w:rsidR="004301E9" w:rsidRPr="004301E9">
              <w:rPr>
                <w:sz w:val="18"/>
                <w:szCs w:val="18"/>
                <w:lang w:eastAsia="ar-SA"/>
              </w:rPr>
              <w:t xml:space="preserve"> 226н</w:t>
            </w:r>
            <w:r w:rsidR="004301E9">
              <w:rPr>
                <w:sz w:val="18"/>
                <w:szCs w:val="18"/>
                <w:lang w:eastAsia="ar-SA"/>
              </w:rPr>
              <w:t>)</w:t>
            </w:r>
            <w:r w:rsidRPr="00A77A08">
              <w:rPr>
                <w:sz w:val="18"/>
                <w:szCs w:val="18"/>
                <w:lang w:eastAsia="ar-SA"/>
              </w:rPr>
              <w:t xml:space="preserve"> – </w:t>
            </w:r>
            <w:r w:rsidR="004301E9">
              <w:rPr>
                <w:sz w:val="18"/>
                <w:szCs w:val="18"/>
                <w:lang w:eastAsia="ar-SA"/>
              </w:rPr>
              <w:t>недопустимо</w:t>
            </w:r>
          </w:p>
        </w:tc>
        <w:tc>
          <w:tcPr>
            <w:tcW w:w="851" w:type="dxa"/>
            <w:tcBorders>
              <w:top w:val="single" w:sz="4" w:space="0" w:color="auto"/>
              <w:left w:val="single" w:sz="4" w:space="0" w:color="auto"/>
              <w:bottom w:val="single" w:sz="4" w:space="0" w:color="auto"/>
              <w:right w:val="single" w:sz="4" w:space="0" w:color="auto"/>
            </w:tcBorders>
          </w:tcPr>
          <w:p w14:paraId="11BC8FCC" w14:textId="77777777" w:rsidR="00A77A08" w:rsidRPr="00A77A08" w:rsidRDefault="00EA3BFF" w:rsidP="00A77A08">
            <w:pPr>
              <w:suppressAutoHyphens/>
              <w:rPr>
                <w:sz w:val="18"/>
                <w:szCs w:val="18"/>
                <w:lang w:eastAsia="ar-SA"/>
              </w:rPr>
            </w:pPr>
            <w:r>
              <w:rPr>
                <w:sz w:val="18"/>
                <w:szCs w:val="18"/>
                <w:lang w:eastAsia="ar-SA"/>
              </w:rPr>
              <w:t>Б</w:t>
            </w:r>
          </w:p>
        </w:tc>
      </w:tr>
      <w:tr w:rsidR="00E50774" w:rsidRPr="00380CEF" w14:paraId="6C18B595" w14:textId="77777777" w:rsidTr="00E50774">
        <w:tc>
          <w:tcPr>
            <w:tcW w:w="508" w:type="dxa"/>
            <w:tcBorders>
              <w:top w:val="single" w:sz="4" w:space="0" w:color="auto"/>
              <w:left w:val="single" w:sz="4" w:space="0" w:color="auto"/>
              <w:bottom w:val="single" w:sz="4" w:space="0" w:color="auto"/>
              <w:right w:val="single" w:sz="4" w:space="0" w:color="auto"/>
            </w:tcBorders>
            <w:shd w:val="clear" w:color="auto" w:fill="auto"/>
          </w:tcPr>
          <w:p w14:paraId="3CBDE160" w14:textId="77777777" w:rsidR="00E50774" w:rsidRPr="00E50774" w:rsidRDefault="00E50774" w:rsidP="00E50774">
            <w:pPr>
              <w:suppressAutoHyphens/>
              <w:rPr>
                <w:sz w:val="18"/>
                <w:szCs w:val="18"/>
                <w:lang w:val="en-US" w:eastAsia="ar-SA"/>
              </w:rPr>
            </w:pPr>
            <w:r>
              <w:rPr>
                <w:sz w:val="18"/>
                <w:szCs w:val="18"/>
                <w:lang w:eastAsia="ar-SA"/>
              </w:rPr>
              <w:t>11</w:t>
            </w:r>
            <w:r>
              <w:rPr>
                <w:sz w:val="18"/>
                <w:szCs w:val="18"/>
                <w:lang w:val="en-US" w:eastAsia="ar-SA"/>
              </w:rPr>
              <w:t xml:space="preserve"> </w:t>
            </w:r>
            <w:r w:rsidRPr="00E50774">
              <w:rPr>
                <w:sz w:val="18"/>
                <w:szCs w:val="18"/>
                <w:lang w:val="en-US" w:eastAsia="ar-SA"/>
              </w:rPr>
              <w:t>(годовой)</w:t>
            </w:r>
          </w:p>
        </w:tc>
        <w:tc>
          <w:tcPr>
            <w:tcW w:w="700" w:type="dxa"/>
            <w:tcBorders>
              <w:top w:val="single" w:sz="4" w:space="0" w:color="auto"/>
              <w:left w:val="single" w:sz="4" w:space="0" w:color="auto"/>
              <w:bottom w:val="single" w:sz="4" w:space="0" w:color="auto"/>
              <w:right w:val="single" w:sz="4" w:space="0" w:color="auto"/>
            </w:tcBorders>
            <w:shd w:val="clear" w:color="auto" w:fill="auto"/>
          </w:tcPr>
          <w:p w14:paraId="5B7BFD3C" w14:textId="77777777" w:rsidR="00E50774" w:rsidRPr="00380CEF" w:rsidRDefault="00E50774" w:rsidP="00E50774">
            <w:pPr>
              <w:suppressAutoHyphens/>
              <w:rPr>
                <w:sz w:val="18"/>
                <w:szCs w:val="18"/>
                <w:lang w:eastAsia="ar-SA"/>
              </w:rPr>
            </w:pPr>
            <w:r w:rsidRPr="00380CEF">
              <w:rPr>
                <w:sz w:val="18"/>
                <w:szCs w:val="18"/>
                <w:lang w:eastAsia="ar-SA"/>
              </w:rPr>
              <w:t>*</w:t>
            </w:r>
            <w:r>
              <w:rPr>
                <w:sz w:val="18"/>
                <w:szCs w:val="18"/>
                <w:lang w:eastAsia="ar-SA"/>
              </w:rPr>
              <w:t xml:space="preserve"> детализированные</w:t>
            </w:r>
          </w:p>
        </w:tc>
        <w:tc>
          <w:tcPr>
            <w:tcW w:w="600" w:type="dxa"/>
            <w:tcBorders>
              <w:top w:val="single" w:sz="4" w:space="0" w:color="auto"/>
              <w:left w:val="single" w:sz="4" w:space="0" w:color="auto"/>
              <w:bottom w:val="single" w:sz="4" w:space="0" w:color="auto"/>
              <w:right w:val="single" w:sz="4" w:space="0" w:color="auto"/>
            </w:tcBorders>
            <w:shd w:val="clear" w:color="auto" w:fill="auto"/>
          </w:tcPr>
          <w:p w14:paraId="3EAECD13" w14:textId="1899C662" w:rsidR="00E50774" w:rsidRPr="00380CEF" w:rsidRDefault="00E50774" w:rsidP="00E50774">
            <w:pPr>
              <w:suppressAutoHyphens/>
              <w:rPr>
                <w:sz w:val="18"/>
                <w:szCs w:val="18"/>
                <w:lang w:eastAsia="ar-SA"/>
              </w:rPr>
            </w:pPr>
            <w:r w:rsidRPr="00380CEF">
              <w:rPr>
                <w:sz w:val="18"/>
                <w:szCs w:val="18"/>
                <w:lang w:eastAsia="ar-SA"/>
              </w:rPr>
              <w:t>(Гр.</w:t>
            </w:r>
            <w:r>
              <w:rPr>
                <w:sz w:val="18"/>
                <w:szCs w:val="18"/>
                <w:lang w:eastAsia="ar-SA"/>
              </w:rPr>
              <w:t>6</w:t>
            </w:r>
            <w:r w:rsidRPr="00380CEF">
              <w:rPr>
                <w:sz w:val="18"/>
                <w:szCs w:val="18"/>
                <w:lang w:eastAsia="ar-SA"/>
              </w:rPr>
              <w:t>/ Гр.</w:t>
            </w:r>
            <w:r w:rsidR="00201988">
              <w:rPr>
                <w:sz w:val="18"/>
                <w:szCs w:val="18"/>
                <w:lang w:eastAsia="ar-SA"/>
              </w:rPr>
              <w:t xml:space="preserve"> </w:t>
            </w:r>
            <w:r>
              <w:rPr>
                <w:sz w:val="18"/>
                <w:szCs w:val="18"/>
                <w:lang w:eastAsia="ar-SA"/>
              </w:rPr>
              <w:t>5</w:t>
            </w:r>
            <w:r w:rsidRPr="00380CEF">
              <w:rPr>
                <w:sz w:val="18"/>
                <w:szCs w:val="18"/>
                <w:lang w:eastAsia="ar-SA"/>
              </w:rPr>
              <w:t>)*100</w:t>
            </w:r>
            <w:r>
              <w:rPr>
                <w:sz w:val="18"/>
                <w:szCs w:val="18"/>
                <w:lang w:eastAsia="ar-SA"/>
              </w:rPr>
              <w:t xml:space="preserve"> разделы 1, 3</w:t>
            </w:r>
          </w:p>
        </w:tc>
        <w:tc>
          <w:tcPr>
            <w:tcW w:w="2128" w:type="dxa"/>
            <w:tcBorders>
              <w:top w:val="single" w:sz="4" w:space="0" w:color="auto"/>
              <w:left w:val="single" w:sz="4" w:space="0" w:color="auto"/>
              <w:bottom w:val="single" w:sz="4" w:space="0" w:color="auto"/>
              <w:right w:val="single" w:sz="4" w:space="0" w:color="auto"/>
            </w:tcBorders>
            <w:shd w:val="clear" w:color="auto" w:fill="auto"/>
          </w:tcPr>
          <w:p w14:paraId="52FE296B" w14:textId="77777777" w:rsidR="00E50774" w:rsidRPr="00E50774" w:rsidRDefault="002F254B" w:rsidP="00E50774">
            <w:pPr>
              <w:suppressAutoHyphens/>
              <w:rPr>
                <w:sz w:val="18"/>
                <w:szCs w:val="18"/>
                <w:lang w:eastAsia="ar-SA"/>
              </w:rPr>
            </w:pPr>
            <w:r>
              <w:rPr>
                <w:sz w:val="18"/>
                <w:szCs w:val="18"/>
                <w:lang w:val="en-US" w:eastAsia="ar-SA"/>
              </w:rPr>
              <w:t>&lt;</w:t>
            </w:r>
            <w:r w:rsidR="00E50774" w:rsidRPr="00E50774">
              <w:rPr>
                <w:sz w:val="18"/>
                <w:szCs w:val="18"/>
                <w:lang w:eastAsia="ar-SA"/>
              </w:rPr>
              <w:t>95%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87CDB3" w14:textId="77777777" w:rsidR="00E50774" w:rsidRPr="00380CEF" w:rsidRDefault="00E50774" w:rsidP="00E50774">
            <w:pPr>
              <w:suppressAutoHyphens/>
              <w:rPr>
                <w:sz w:val="18"/>
                <w:szCs w:val="18"/>
                <w:lang w:eastAsia="ar-SA"/>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EB5872" w14:textId="77777777" w:rsidR="00E50774" w:rsidRPr="00380CEF" w:rsidRDefault="00E50774" w:rsidP="00E50774">
            <w:pPr>
              <w:suppressAutoHyphens/>
              <w:rPr>
                <w:sz w:val="18"/>
                <w:szCs w:val="18"/>
                <w:lang w:eastAsia="ar-SA"/>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6ACD02E" w14:textId="5E5C5DBD" w:rsidR="00E50774" w:rsidRPr="00380CEF" w:rsidRDefault="00E50774" w:rsidP="00201988">
            <w:pPr>
              <w:suppressAutoHyphens/>
              <w:rPr>
                <w:sz w:val="18"/>
                <w:szCs w:val="18"/>
                <w:lang w:eastAsia="ar-SA"/>
              </w:rPr>
            </w:pPr>
            <w:r w:rsidRPr="00380CEF">
              <w:rPr>
                <w:sz w:val="18"/>
                <w:szCs w:val="18"/>
                <w:lang w:eastAsia="ar-SA"/>
              </w:rPr>
              <w:t>Соотношение фактического исполнения к утвержденному не соответствует установленному критерию</w:t>
            </w:r>
          </w:p>
        </w:tc>
        <w:tc>
          <w:tcPr>
            <w:tcW w:w="851" w:type="dxa"/>
            <w:tcBorders>
              <w:top w:val="single" w:sz="4" w:space="0" w:color="auto"/>
              <w:left w:val="single" w:sz="4" w:space="0" w:color="auto"/>
              <w:bottom w:val="single" w:sz="4" w:space="0" w:color="auto"/>
              <w:right w:val="single" w:sz="4" w:space="0" w:color="auto"/>
            </w:tcBorders>
          </w:tcPr>
          <w:p w14:paraId="7EBB221D" w14:textId="77777777" w:rsidR="00E50774" w:rsidRPr="00380CEF" w:rsidRDefault="00E50774" w:rsidP="00E50774">
            <w:pPr>
              <w:suppressAutoHyphens/>
              <w:rPr>
                <w:sz w:val="18"/>
                <w:szCs w:val="18"/>
                <w:lang w:eastAsia="ar-SA"/>
              </w:rPr>
            </w:pPr>
            <w:r>
              <w:rPr>
                <w:sz w:val="18"/>
                <w:szCs w:val="18"/>
                <w:lang w:eastAsia="ar-SA"/>
              </w:rPr>
              <w:t>Б</w:t>
            </w:r>
          </w:p>
        </w:tc>
      </w:tr>
    </w:tbl>
    <w:p w14:paraId="0AFB097F" w14:textId="77777777" w:rsidR="00380CEF" w:rsidRPr="00B92096" w:rsidRDefault="00380CEF" w:rsidP="00F46C17">
      <w:pPr>
        <w:rPr>
          <w:b/>
        </w:rPr>
      </w:pPr>
    </w:p>
    <w:p w14:paraId="5BA8040F" w14:textId="43DDEDF3" w:rsidR="00D2576B" w:rsidRPr="00B92096" w:rsidRDefault="007C59E7" w:rsidP="00F46C17">
      <w:pPr>
        <w:rPr>
          <w:b/>
        </w:rPr>
      </w:pPr>
      <w:r>
        <w:rPr>
          <w:b/>
          <w:lang w:val="en-US"/>
        </w:rPr>
        <w:t>YY</w:t>
      </w:r>
      <w:r>
        <w:rPr>
          <w:b/>
        </w:rPr>
        <w:t xml:space="preserve"> </w:t>
      </w:r>
      <w:r w:rsidR="005F10B4">
        <w:rPr>
          <w:b/>
        </w:rPr>
        <w:t xml:space="preserve">– коды национальных (федеральных) проектов в соответствии с </w:t>
      </w:r>
      <w:r w:rsidR="005864E3" w:rsidRPr="005864E3">
        <w:rPr>
          <w:b/>
        </w:rPr>
        <w:t>с указаниями о порядке применения кодов бюджетной классификации</w:t>
      </w:r>
    </w:p>
    <w:p w14:paraId="57B092C2" w14:textId="77777777" w:rsidR="00D2576B" w:rsidRDefault="00D2576B" w:rsidP="00F46C17">
      <w:pPr>
        <w:rPr>
          <w:b/>
        </w:rPr>
      </w:pPr>
    </w:p>
    <w:p w14:paraId="2BFAF81E" w14:textId="77777777" w:rsidR="00A12B24" w:rsidRPr="00B92096" w:rsidRDefault="00A12B24" w:rsidP="00F46C17">
      <w:pPr>
        <w:rPr>
          <w:b/>
        </w:rPr>
      </w:pPr>
    </w:p>
    <w:p w14:paraId="560D4FFE" w14:textId="77777777" w:rsidR="00A12B24" w:rsidRPr="00B92096" w:rsidRDefault="00A12B24" w:rsidP="00D2576B">
      <w:pPr>
        <w:tabs>
          <w:tab w:val="left" w:pos="3060"/>
        </w:tabs>
        <w:outlineLvl w:val="0"/>
        <w:rPr>
          <w:b/>
        </w:rPr>
        <w:sectPr w:rsidR="00A12B24" w:rsidRPr="00B92096" w:rsidSect="00B92096">
          <w:headerReference w:type="even" r:id="rId14"/>
          <w:headerReference w:type="default" r:id="rId15"/>
          <w:pgSz w:w="11906" w:h="16838"/>
          <w:pgMar w:top="567" w:right="567" w:bottom="851" w:left="851" w:header="709" w:footer="709" w:gutter="0"/>
          <w:cols w:space="708"/>
          <w:titlePg/>
          <w:docGrid w:linePitch="360"/>
        </w:sectPr>
      </w:pPr>
    </w:p>
    <w:p w14:paraId="57C2ACD9" w14:textId="4BD6EE75" w:rsidR="00B25321" w:rsidRPr="00B92096" w:rsidRDefault="00510D6D" w:rsidP="00B25321">
      <w:pPr>
        <w:jc w:val="center"/>
        <w:outlineLvl w:val="0"/>
        <w:rPr>
          <w:b/>
        </w:rPr>
      </w:pPr>
      <w:bookmarkStart w:id="419" w:name="_Toc310429034"/>
      <w:bookmarkStart w:id="420" w:name="_Toc216972930"/>
      <w:r w:rsidRPr="00B92096">
        <w:rPr>
          <w:b/>
        </w:rPr>
        <w:lastRenderedPageBreak/>
        <w:t>2</w:t>
      </w:r>
      <w:r w:rsidR="00F46C17">
        <w:rPr>
          <w:b/>
        </w:rPr>
        <w:t>1</w:t>
      </w:r>
      <w:r w:rsidR="00B25321" w:rsidRPr="00B92096">
        <w:rPr>
          <w:b/>
        </w:rPr>
        <w:t xml:space="preserve">. Контрольные соотношения </w:t>
      </w:r>
      <w:bookmarkStart w:id="421" w:name="ф_междок"/>
      <w:r w:rsidR="00B25321" w:rsidRPr="00B92096">
        <w:rPr>
          <w:b/>
        </w:rPr>
        <w:t xml:space="preserve">между показателями форм </w:t>
      </w:r>
      <w:bookmarkEnd w:id="421"/>
      <w:r w:rsidR="00B25321" w:rsidRPr="00B92096">
        <w:rPr>
          <w:b/>
        </w:rPr>
        <w:t>б</w:t>
      </w:r>
      <w:r w:rsidR="005079B4" w:rsidRPr="00B92096">
        <w:rPr>
          <w:b/>
        </w:rPr>
        <w:t>ухгалтерской</w:t>
      </w:r>
      <w:r w:rsidR="00B25321" w:rsidRPr="00B92096">
        <w:rPr>
          <w:b/>
        </w:rPr>
        <w:t xml:space="preserve"> отчетности</w:t>
      </w:r>
      <w:bookmarkEnd w:id="419"/>
      <w:r w:rsidR="00B25321" w:rsidRPr="00B92096">
        <w:rPr>
          <w:b/>
        </w:rPr>
        <w:t xml:space="preserve"> </w:t>
      </w:r>
      <w:bookmarkStart w:id="422" w:name="_Toc310429035"/>
      <w:r w:rsidR="005079B4" w:rsidRPr="00B92096">
        <w:rPr>
          <w:b/>
        </w:rPr>
        <w:t>бюджетных и автономных учреждений</w:t>
      </w:r>
      <w:bookmarkEnd w:id="422"/>
      <w:bookmarkEnd w:id="420"/>
      <w:r w:rsidR="00B25321" w:rsidRPr="00B92096">
        <w:rPr>
          <w:b/>
        </w:rPr>
        <w:t xml:space="preserve"> </w:t>
      </w:r>
    </w:p>
    <w:p w14:paraId="626DD80C" w14:textId="77777777" w:rsidR="00B25321" w:rsidRPr="00B92096" w:rsidRDefault="00B25321" w:rsidP="00F46C17"/>
    <w:p w14:paraId="2B062EAF" w14:textId="77777777" w:rsidR="00B25321" w:rsidRPr="00B92096" w:rsidRDefault="00B25321" w:rsidP="00F46C17"/>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1051"/>
        <w:gridCol w:w="1634"/>
        <w:gridCol w:w="12"/>
        <w:gridCol w:w="838"/>
        <w:gridCol w:w="14"/>
        <w:gridCol w:w="567"/>
        <w:gridCol w:w="30"/>
        <w:gridCol w:w="963"/>
        <w:gridCol w:w="1135"/>
        <w:gridCol w:w="2409"/>
        <w:gridCol w:w="1559"/>
        <w:gridCol w:w="852"/>
        <w:gridCol w:w="2317"/>
        <w:gridCol w:w="709"/>
      </w:tblGrid>
      <w:tr w:rsidR="007A1D48" w:rsidRPr="00B92096" w14:paraId="7C600F5D" w14:textId="77777777" w:rsidTr="003E2E85">
        <w:trPr>
          <w:tblHeader/>
        </w:trPr>
        <w:tc>
          <w:tcPr>
            <w:tcW w:w="670" w:type="dxa"/>
          </w:tcPr>
          <w:p w14:paraId="2739BFC0" w14:textId="77777777" w:rsidR="00314C72" w:rsidRPr="00B92096" w:rsidRDefault="00314C72" w:rsidP="00BF1804">
            <w:r w:rsidRPr="00B92096">
              <w:t>№ п/п</w:t>
            </w:r>
          </w:p>
        </w:tc>
        <w:tc>
          <w:tcPr>
            <w:tcW w:w="1051" w:type="dxa"/>
          </w:tcPr>
          <w:p w14:paraId="6D7DE9DC" w14:textId="77777777" w:rsidR="00314C72" w:rsidRPr="00B92096" w:rsidRDefault="00314C72" w:rsidP="00BF1804">
            <w:r w:rsidRPr="00B92096">
              <w:t>Код формы</w:t>
            </w:r>
          </w:p>
        </w:tc>
        <w:tc>
          <w:tcPr>
            <w:tcW w:w="1646" w:type="dxa"/>
            <w:gridSpan w:val="2"/>
          </w:tcPr>
          <w:p w14:paraId="12819735" w14:textId="77777777" w:rsidR="00314C72" w:rsidRPr="00B92096" w:rsidRDefault="00314C72" w:rsidP="00BF1804">
            <w:r w:rsidRPr="00B92096">
              <w:t xml:space="preserve">Показатель </w:t>
            </w:r>
          </w:p>
        </w:tc>
        <w:tc>
          <w:tcPr>
            <w:tcW w:w="852" w:type="dxa"/>
            <w:gridSpan w:val="2"/>
          </w:tcPr>
          <w:p w14:paraId="10929084" w14:textId="77777777" w:rsidR="00314C72" w:rsidRPr="00B92096" w:rsidRDefault="00314C72" w:rsidP="00BF1804">
            <w:r w:rsidRPr="00B92096">
              <w:t>Строка</w:t>
            </w:r>
          </w:p>
        </w:tc>
        <w:tc>
          <w:tcPr>
            <w:tcW w:w="567" w:type="dxa"/>
          </w:tcPr>
          <w:p w14:paraId="61BEDDA2" w14:textId="77777777" w:rsidR="00314C72" w:rsidRPr="00B92096" w:rsidRDefault="00314C72" w:rsidP="00BF1804">
            <w:r w:rsidRPr="00B92096">
              <w:t>Графа</w:t>
            </w:r>
          </w:p>
        </w:tc>
        <w:tc>
          <w:tcPr>
            <w:tcW w:w="993" w:type="dxa"/>
            <w:gridSpan w:val="2"/>
          </w:tcPr>
          <w:p w14:paraId="72498D34" w14:textId="77777777" w:rsidR="00314C72" w:rsidRPr="00B92096" w:rsidRDefault="00314C72" w:rsidP="00BF1804">
            <w:r w:rsidRPr="00B92096">
              <w:t xml:space="preserve">Соотношение </w:t>
            </w:r>
          </w:p>
        </w:tc>
        <w:tc>
          <w:tcPr>
            <w:tcW w:w="1135" w:type="dxa"/>
          </w:tcPr>
          <w:p w14:paraId="0ABAFFAD" w14:textId="77777777" w:rsidR="00314C72" w:rsidRPr="00B92096" w:rsidRDefault="00314C72" w:rsidP="00BF1804">
            <w:r w:rsidRPr="00B92096">
              <w:t>Связанная форма</w:t>
            </w:r>
          </w:p>
        </w:tc>
        <w:tc>
          <w:tcPr>
            <w:tcW w:w="2409" w:type="dxa"/>
          </w:tcPr>
          <w:p w14:paraId="42EF4605" w14:textId="77777777" w:rsidR="00314C72" w:rsidRPr="00B92096" w:rsidRDefault="00314C72" w:rsidP="00BF1804">
            <w:r w:rsidRPr="00B92096">
              <w:t>Показатель связанной формы</w:t>
            </w:r>
          </w:p>
        </w:tc>
        <w:tc>
          <w:tcPr>
            <w:tcW w:w="1559" w:type="dxa"/>
          </w:tcPr>
          <w:p w14:paraId="705E142A" w14:textId="77777777" w:rsidR="00314C72" w:rsidRPr="00B92096" w:rsidRDefault="00314C72" w:rsidP="00BF1804">
            <w:r w:rsidRPr="00B92096">
              <w:t>Строка</w:t>
            </w:r>
          </w:p>
        </w:tc>
        <w:tc>
          <w:tcPr>
            <w:tcW w:w="852" w:type="dxa"/>
          </w:tcPr>
          <w:p w14:paraId="6438941B" w14:textId="77777777" w:rsidR="00314C72" w:rsidRPr="00B92096" w:rsidRDefault="00314C72" w:rsidP="00BF1804">
            <w:r w:rsidRPr="00B92096">
              <w:t>Графа</w:t>
            </w:r>
          </w:p>
        </w:tc>
        <w:tc>
          <w:tcPr>
            <w:tcW w:w="2317" w:type="dxa"/>
          </w:tcPr>
          <w:p w14:paraId="6996AB98" w14:textId="77777777" w:rsidR="00314C72" w:rsidRPr="00B92096" w:rsidRDefault="00314C72" w:rsidP="00BF1804">
            <w:r w:rsidRPr="00B92096">
              <w:t>Контроль показателей</w:t>
            </w:r>
          </w:p>
        </w:tc>
        <w:tc>
          <w:tcPr>
            <w:tcW w:w="709" w:type="dxa"/>
          </w:tcPr>
          <w:p w14:paraId="5441D39D" w14:textId="77777777" w:rsidR="00314C72" w:rsidRPr="00B92096" w:rsidRDefault="00314C72" w:rsidP="00BF1804">
            <w:r>
              <w:t>Тип контроля</w:t>
            </w:r>
          </w:p>
        </w:tc>
      </w:tr>
      <w:tr w:rsidR="00B544C2" w:rsidRPr="00B92096" w14:paraId="0B3DB4D7" w14:textId="77777777" w:rsidTr="003E2E85">
        <w:tc>
          <w:tcPr>
            <w:tcW w:w="670" w:type="dxa"/>
            <w:tcBorders>
              <w:top w:val="single" w:sz="4" w:space="0" w:color="auto"/>
              <w:left w:val="single" w:sz="4" w:space="0" w:color="auto"/>
              <w:bottom w:val="single" w:sz="4" w:space="0" w:color="auto"/>
              <w:right w:val="single" w:sz="4" w:space="0" w:color="auto"/>
            </w:tcBorders>
          </w:tcPr>
          <w:p w14:paraId="0C3A611E" w14:textId="77777777" w:rsidR="00B544C2" w:rsidRPr="00B561CB" w:rsidDel="00F408F4" w:rsidRDefault="00B544C2" w:rsidP="0040638B">
            <w:r>
              <w:t>4</w:t>
            </w:r>
          </w:p>
        </w:tc>
        <w:tc>
          <w:tcPr>
            <w:tcW w:w="1051" w:type="dxa"/>
            <w:tcBorders>
              <w:top w:val="single" w:sz="4" w:space="0" w:color="auto"/>
              <w:left w:val="single" w:sz="4" w:space="0" w:color="auto"/>
              <w:bottom w:val="single" w:sz="4" w:space="0" w:color="auto"/>
              <w:right w:val="single" w:sz="4" w:space="0" w:color="auto"/>
            </w:tcBorders>
          </w:tcPr>
          <w:p w14:paraId="36AC78F7" w14:textId="77777777" w:rsidR="00B544C2" w:rsidRDefault="00B544C2" w:rsidP="0040638B">
            <w:r w:rsidRPr="00B92096">
              <w:t>0503737 (2+4+5+6+7)</w:t>
            </w:r>
          </w:p>
        </w:tc>
        <w:tc>
          <w:tcPr>
            <w:tcW w:w="1646" w:type="dxa"/>
            <w:gridSpan w:val="2"/>
            <w:tcBorders>
              <w:top w:val="single" w:sz="4" w:space="0" w:color="auto"/>
              <w:left w:val="single" w:sz="4" w:space="0" w:color="auto"/>
              <w:bottom w:val="single" w:sz="4" w:space="0" w:color="auto"/>
              <w:right w:val="single" w:sz="4" w:space="0" w:color="auto"/>
            </w:tcBorders>
          </w:tcPr>
          <w:p w14:paraId="11A976FF" w14:textId="77777777" w:rsidR="00B544C2" w:rsidRPr="00B561CB" w:rsidDel="00F408F4" w:rsidRDefault="00B544C2" w:rsidP="0040638B"/>
        </w:tc>
        <w:tc>
          <w:tcPr>
            <w:tcW w:w="852" w:type="dxa"/>
            <w:gridSpan w:val="2"/>
            <w:tcBorders>
              <w:top w:val="single" w:sz="4" w:space="0" w:color="auto"/>
              <w:left w:val="single" w:sz="4" w:space="0" w:color="auto"/>
              <w:bottom w:val="single" w:sz="4" w:space="0" w:color="auto"/>
              <w:right w:val="single" w:sz="4" w:space="0" w:color="auto"/>
            </w:tcBorders>
          </w:tcPr>
          <w:p w14:paraId="2D46D141" w14:textId="77777777" w:rsidR="00B544C2" w:rsidRDefault="00B544C2" w:rsidP="0040638B">
            <w:r>
              <w:t>910</w:t>
            </w:r>
          </w:p>
        </w:tc>
        <w:tc>
          <w:tcPr>
            <w:tcW w:w="567" w:type="dxa"/>
            <w:tcBorders>
              <w:top w:val="single" w:sz="4" w:space="0" w:color="auto"/>
              <w:left w:val="single" w:sz="4" w:space="0" w:color="auto"/>
              <w:bottom w:val="single" w:sz="4" w:space="0" w:color="auto"/>
              <w:right w:val="single" w:sz="4" w:space="0" w:color="auto"/>
            </w:tcBorders>
          </w:tcPr>
          <w:p w14:paraId="10D6826F" w14:textId="77777777" w:rsidR="00B544C2" w:rsidRDefault="0040638B" w:rsidP="00421D81">
            <w:r>
              <w:t>4+</w:t>
            </w:r>
            <w:r w:rsidR="00B544C2" w:rsidRPr="00B92096">
              <w:t>5+6</w:t>
            </w:r>
          </w:p>
        </w:tc>
        <w:tc>
          <w:tcPr>
            <w:tcW w:w="993" w:type="dxa"/>
            <w:gridSpan w:val="2"/>
            <w:tcBorders>
              <w:top w:val="single" w:sz="4" w:space="0" w:color="auto"/>
              <w:left w:val="single" w:sz="4" w:space="0" w:color="auto"/>
              <w:bottom w:val="single" w:sz="4" w:space="0" w:color="auto"/>
              <w:right w:val="single" w:sz="4" w:space="0" w:color="auto"/>
            </w:tcBorders>
          </w:tcPr>
          <w:p w14:paraId="10568B4F" w14:textId="77777777" w:rsidR="00B544C2" w:rsidRDefault="00B544C2" w:rsidP="0040638B">
            <w:r w:rsidRPr="00B92096">
              <w:t>=</w:t>
            </w:r>
          </w:p>
        </w:tc>
        <w:tc>
          <w:tcPr>
            <w:tcW w:w="1135" w:type="dxa"/>
            <w:tcBorders>
              <w:top w:val="single" w:sz="4" w:space="0" w:color="auto"/>
              <w:left w:val="single" w:sz="4" w:space="0" w:color="auto"/>
              <w:bottom w:val="single" w:sz="4" w:space="0" w:color="auto"/>
              <w:right w:val="single" w:sz="4" w:space="0" w:color="auto"/>
            </w:tcBorders>
          </w:tcPr>
          <w:p w14:paraId="632B04E7" w14:textId="77777777" w:rsidR="00B544C2" w:rsidRDefault="00B544C2" w:rsidP="0040638B">
            <w:r w:rsidRPr="00B92096">
              <w:t>0503723</w:t>
            </w:r>
          </w:p>
        </w:tc>
        <w:tc>
          <w:tcPr>
            <w:tcW w:w="2409" w:type="dxa"/>
            <w:tcBorders>
              <w:top w:val="single" w:sz="4" w:space="0" w:color="auto"/>
              <w:left w:val="single" w:sz="4" w:space="0" w:color="auto"/>
              <w:bottom w:val="single" w:sz="4" w:space="0" w:color="auto"/>
              <w:right w:val="single" w:sz="4" w:space="0" w:color="auto"/>
            </w:tcBorders>
          </w:tcPr>
          <w:p w14:paraId="0467FC65" w14:textId="4930D0F6" w:rsidR="00B544C2" w:rsidRPr="003302F5" w:rsidRDefault="00B544C2" w:rsidP="0040638B"/>
        </w:tc>
        <w:tc>
          <w:tcPr>
            <w:tcW w:w="1559" w:type="dxa"/>
            <w:tcBorders>
              <w:top w:val="single" w:sz="4" w:space="0" w:color="auto"/>
              <w:left w:val="single" w:sz="4" w:space="0" w:color="auto"/>
              <w:bottom w:val="single" w:sz="4" w:space="0" w:color="auto"/>
              <w:right w:val="single" w:sz="4" w:space="0" w:color="auto"/>
            </w:tcBorders>
          </w:tcPr>
          <w:p w14:paraId="244A6671" w14:textId="77777777" w:rsidR="00B544C2" w:rsidRPr="00B561CB" w:rsidDel="00F408F4" w:rsidRDefault="00B544C2" w:rsidP="0040638B">
            <w:r w:rsidRPr="00B544C2">
              <w:t>4220</w:t>
            </w:r>
          </w:p>
        </w:tc>
        <w:tc>
          <w:tcPr>
            <w:tcW w:w="852" w:type="dxa"/>
            <w:tcBorders>
              <w:top w:val="single" w:sz="4" w:space="0" w:color="auto"/>
              <w:left w:val="single" w:sz="4" w:space="0" w:color="auto"/>
              <w:bottom w:val="single" w:sz="4" w:space="0" w:color="auto"/>
              <w:right w:val="single" w:sz="4" w:space="0" w:color="auto"/>
            </w:tcBorders>
          </w:tcPr>
          <w:p w14:paraId="5548B5EC" w14:textId="77777777" w:rsidR="00B544C2" w:rsidRDefault="00B544C2" w:rsidP="0040638B">
            <w:r w:rsidRPr="00B92096">
              <w:t>4</w:t>
            </w:r>
          </w:p>
        </w:tc>
        <w:tc>
          <w:tcPr>
            <w:tcW w:w="2317" w:type="dxa"/>
            <w:tcBorders>
              <w:top w:val="single" w:sz="4" w:space="0" w:color="auto"/>
              <w:left w:val="single" w:sz="4" w:space="0" w:color="auto"/>
              <w:bottom w:val="single" w:sz="4" w:space="0" w:color="auto"/>
              <w:right w:val="single" w:sz="4" w:space="0" w:color="auto"/>
            </w:tcBorders>
          </w:tcPr>
          <w:p w14:paraId="6177F367" w14:textId="36C10524" w:rsidR="00B544C2" w:rsidRPr="0041166F" w:rsidRDefault="00B544C2" w:rsidP="0040638B">
            <w:pPr>
              <w:rPr>
                <w:sz w:val="18"/>
                <w:szCs w:val="18"/>
              </w:rPr>
            </w:pPr>
            <w:r w:rsidRPr="0041166F">
              <w:rPr>
                <w:sz w:val="18"/>
                <w:szCs w:val="18"/>
              </w:rPr>
              <w:t xml:space="preserve">Сумма показателей по строке 910 в ф. 0503737 не соответствует строке 4220 ф. 0503723 </w:t>
            </w:r>
            <w:r w:rsidR="00986C0D">
              <w:rPr>
                <w:sz w:val="18"/>
                <w:szCs w:val="18"/>
              </w:rPr>
              <w:t>–</w:t>
            </w:r>
            <w:r w:rsidRPr="0041166F">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51C199FF" w14:textId="77777777" w:rsidR="00B544C2" w:rsidRPr="00B544C2" w:rsidRDefault="00B544C2" w:rsidP="0040638B">
            <w:pPr>
              <w:rPr>
                <w:sz w:val="18"/>
                <w:szCs w:val="18"/>
              </w:rPr>
            </w:pPr>
            <w:r>
              <w:rPr>
                <w:sz w:val="18"/>
                <w:szCs w:val="18"/>
              </w:rPr>
              <w:t>П</w:t>
            </w:r>
          </w:p>
        </w:tc>
      </w:tr>
      <w:tr w:rsidR="00B544C2" w:rsidRPr="00B92096" w14:paraId="221B0AC9" w14:textId="77777777" w:rsidTr="003E2E85">
        <w:tc>
          <w:tcPr>
            <w:tcW w:w="670" w:type="dxa"/>
            <w:tcBorders>
              <w:top w:val="single" w:sz="4" w:space="0" w:color="auto"/>
              <w:left w:val="single" w:sz="4" w:space="0" w:color="auto"/>
              <w:bottom w:val="single" w:sz="4" w:space="0" w:color="auto"/>
              <w:right w:val="single" w:sz="4" w:space="0" w:color="auto"/>
            </w:tcBorders>
          </w:tcPr>
          <w:p w14:paraId="594F507B" w14:textId="77777777" w:rsidR="00B544C2" w:rsidRPr="00B561CB" w:rsidDel="00F408F4" w:rsidRDefault="00B544C2" w:rsidP="0040638B">
            <w:r>
              <w:t>4.1</w:t>
            </w:r>
          </w:p>
        </w:tc>
        <w:tc>
          <w:tcPr>
            <w:tcW w:w="1051" w:type="dxa"/>
            <w:tcBorders>
              <w:top w:val="single" w:sz="4" w:space="0" w:color="auto"/>
              <w:left w:val="single" w:sz="4" w:space="0" w:color="auto"/>
              <w:bottom w:val="single" w:sz="4" w:space="0" w:color="auto"/>
              <w:right w:val="single" w:sz="4" w:space="0" w:color="auto"/>
            </w:tcBorders>
          </w:tcPr>
          <w:p w14:paraId="52CF573F" w14:textId="77777777" w:rsidR="00B544C2" w:rsidRDefault="00B544C2" w:rsidP="0040638B">
            <w:r w:rsidRPr="00B92096">
              <w:t>0503737 (2+4+5+6+7)</w:t>
            </w:r>
          </w:p>
        </w:tc>
        <w:tc>
          <w:tcPr>
            <w:tcW w:w="1646" w:type="dxa"/>
            <w:gridSpan w:val="2"/>
            <w:tcBorders>
              <w:top w:val="single" w:sz="4" w:space="0" w:color="auto"/>
              <w:left w:val="single" w:sz="4" w:space="0" w:color="auto"/>
              <w:bottom w:val="single" w:sz="4" w:space="0" w:color="auto"/>
              <w:right w:val="single" w:sz="4" w:space="0" w:color="auto"/>
            </w:tcBorders>
          </w:tcPr>
          <w:p w14:paraId="7753008C" w14:textId="77777777" w:rsidR="00B544C2" w:rsidRPr="00B561CB" w:rsidDel="00F408F4" w:rsidRDefault="00B544C2" w:rsidP="0040638B"/>
        </w:tc>
        <w:tc>
          <w:tcPr>
            <w:tcW w:w="852" w:type="dxa"/>
            <w:gridSpan w:val="2"/>
            <w:tcBorders>
              <w:top w:val="single" w:sz="4" w:space="0" w:color="auto"/>
              <w:left w:val="single" w:sz="4" w:space="0" w:color="auto"/>
              <w:bottom w:val="single" w:sz="4" w:space="0" w:color="auto"/>
              <w:right w:val="single" w:sz="4" w:space="0" w:color="auto"/>
            </w:tcBorders>
          </w:tcPr>
          <w:p w14:paraId="4648F3F2" w14:textId="77777777" w:rsidR="00B544C2" w:rsidRDefault="00B544C2" w:rsidP="0040638B">
            <w:r>
              <w:t>950</w:t>
            </w:r>
          </w:p>
        </w:tc>
        <w:tc>
          <w:tcPr>
            <w:tcW w:w="567" w:type="dxa"/>
            <w:tcBorders>
              <w:top w:val="single" w:sz="4" w:space="0" w:color="auto"/>
              <w:left w:val="single" w:sz="4" w:space="0" w:color="auto"/>
              <w:bottom w:val="single" w:sz="4" w:space="0" w:color="auto"/>
              <w:right w:val="single" w:sz="4" w:space="0" w:color="auto"/>
            </w:tcBorders>
          </w:tcPr>
          <w:p w14:paraId="77C352C4" w14:textId="77777777" w:rsidR="00B544C2" w:rsidRDefault="0040638B" w:rsidP="00421D81">
            <w:r>
              <w:t>4+</w:t>
            </w:r>
            <w:r w:rsidR="00B544C2" w:rsidRPr="00B92096">
              <w:t>5+6</w:t>
            </w:r>
          </w:p>
        </w:tc>
        <w:tc>
          <w:tcPr>
            <w:tcW w:w="993" w:type="dxa"/>
            <w:gridSpan w:val="2"/>
            <w:tcBorders>
              <w:top w:val="single" w:sz="4" w:space="0" w:color="auto"/>
              <w:left w:val="single" w:sz="4" w:space="0" w:color="auto"/>
              <w:bottom w:val="single" w:sz="4" w:space="0" w:color="auto"/>
              <w:right w:val="single" w:sz="4" w:space="0" w:color="auto"/>
            </w:tcBorders>
          </w:tcPr>
          <w:p w14:paraId="1B4B30D3" w14:textId="77777777" w:rsidR="00B544C2" w:rsidRDefault="00B544C2" w:rsidP="0040638B">
            <w:r w:rsidRPr="00B92096">
              <w:t>=</w:t>
            </w:r>
          </w:p>
        </w:tc>
        <w:tc>
          <w:tcPr>
            <w:tcW w:w="1135" w:type="dxa"/>
            <w:tcBorders>
              <w:top w:val="single" w:sz="4" w:space="0" w:color="auto"/>
              <w:left w:val="single" w:sz="4" w:space="0" w:color="auto"/>
              <w:bottom w:val="single" w:sz="4" w:space="0" w:color="auto"/>
              <w:right w:val="single" w:sz="4" w:space="0" w:color="auto"/>
            </w:tcBorders>
          </w:tcPr>
          <w:p w14:paraId="2E9CDFCD" w14:textId="77777777" w:rsidR="00B544C2" w:rsidRDefault="00B544C2" w:rsidP="0040638B">
            <w:r w:rsidRPr="00B92096">
              <w:t>0503723</w:t>
            </w:r>
          </w:p>
        </w:tc>
        <w:tc>
          <w:tcPr>
            <w:tcW w:w="2409" w:type="dxa"/>
            <w:tcBorders>
              <w:top w:val="single" w:sz="4" w:space="0" w:color="auto"/>
              <w:left w:val="single" w:sz="4" w:space="0" w:color="auto"/>
              <w:bottom w:val="single" w:sz="4" w:space="0" w:color="auto"/>
              <w:right w:val="single" w:sz="4" w:space="0" w:color="auto"/>
            </w:tcBorders>
          </w:tcPr>
          <w:p w14:paraId="53428A72" w14:textId="70CD44A8" w:rsidR="00B544C2" w:rsidRPr="003302F5" w:rsidRDefault="00B544C2" w:rsidP="0040638B"/>
        </w:tc>
        <w:tc>
          <w:tcPr>
            <w:tcW w:w="1559" w:type="dxa"/>
            <w:tcBorders>
              <w:top w:val="single" w:sz="4" w:space="0" w:color="auto"/>
              <w:left w:val="single" w:sz="4" w:space="0" w:color="auto"/>
              <w:bottom w:val="single" w:sz="4" w:space="0" w:color="auto"/>
              <w:right w:val="single" w:sz="4" w:space="0" w:color="auto"/>
            </w:tcBorders>
          </w:tcPr>
          <w:p w14:paraId="3AC6227D" w14:textId="07D80F59" w:rsidR="00B544C2" w:rsidRPr="00B561CB" w:rsidDel="00F408F4" w:rsidRDefault="00986C0D" w:rsidP="0040638B">
            <w:r>
              <w:rPr>
                <w:sz w:val="18"/>
                <w:szCs w:val="18"/>
              </w:rPr>
              <w:t>–</w:t>
            </w:r>
            <w:r w:rsidRPr="00B544C2">
              <w:t xml:space="preserve"> </w:t>
            </w:r>
            <w:r w:rsidR="00B544C2" w:rsidRPr="00B544C2">
              <w:t>(4210)</w:t>
            </w:r>
          </w:p>
        </w:tc>
        <w:tc>
          <w:tcPr>
            <w:tcW w:w="852" w:type="dxa"/>
            <w:tcBorders>
              <w:top w:val="single" w:sz="4" w:space="0" w:color="auto"/>
              <w:left w:val="single" w:sz="4" w:space="0" w:color="auto"/>
              <w:bottom w:val="single" w:sz="4" w:space="0" w:color="auto"/>
              <w:right w:val="single" w:sz="4" w:space="0" w:color="auto"/>
            </w:tcBorders>
          </w:tcPr>
          <w:p w14:paraId="5E25DE8A" w14:textId="77777777" w:rsidR="00B544C2" w:rsidRDefault="00B544C2" w:rsidP="0040638B">
            <w:r w:rsidRPr="00B92096">
              <w:t>4</w:t>
            </w:r>
          </w:p>
        </w:tc>
        <w:tc>
          <w:tcPr>
            <w:tcW w:w="2317" w:type="dxa"/>
            <w:tcBorders>
              <w:top w:val="single" w:sz="4" w:space="0" w:color="auto"/>
              <w:left w:val="single" w:sz="4" w:space="0" w:color="auto"/>
              <w:bottom w:val="single" w:sz="4" w:space="0" w:color="auto"/>
              <w:right w:val="single" w:sz="4" w:space="0" w:color="auto"/>
            </w:tcBorders>
          </w:tcPr>
          <w:p w14:paraId="6DD738C2" w14:textId="7F77DFB5" w:rsidR="00B544C2" w:rsidRPr="0041166F" w:rsidRDefault="00B544C2" w:rsidP="00201988">
            <w:pPr>
              <w:rPr>
                <w:sz w:val="18"/>
                <w:szCs w:val="18"/>
              </w:rPr>
            </w:pPr>
            <w:r w:rsidRPr="0041166F">
              <w:rPr>
                <w:sz w:val="18"/>
                <w:szCs w:val="18"/>
              </w:rPr>
              <w:t>Сумма показателей по строке 950 в ф. 0503737 не соответствует строке 4210 с обратным знаком ф. 0503723 – недопустимо</w:t>
            </w:r>
          </w:p>
        </w:tc>
        <w:tc>
          <w:tcPr>
            <w:tcW w:w="709" w:type="dxa"/>
            <w:tcBorders>
              <w:top w:val="single" w:sz="4" w:space="0" w:color="auto"/>
              <w:left w:val="single" w:sz="4" w:space="0" w:color="auto"/>
              <w:bottom w:val="single" w:sz="4" w:space="0" w:color="auto"/>
              <w:right w:val="single" w:sz="4" w:space="0" w:color="auto"/>
            </w:tcBorders>
          </w:tcPr>
          <w:p w14:paraId="74A96881" w14:textId="77777777" w:rsidR="00B544C2" w:rsidRPr="00B544C2" w:rsidRDefault="00B544C2" w:rsidP="0040638B">
            <w:pPr>
              <w:rPr>
                <w:sz w:val="18"/>
                <w:szCs w:val="18"/>
              </w:rPr>
            </w:pPr>
            <w:r>
              <w:rPr>
                <w:sz w:val="18"/>
                <w:szCs w:val="18"/>
              </w:rPr>
              <w:t>П</w:t>
            </w:r>
          </w:p>
        </w:tc>
      </w:tr>
      <w:tr w:rsidR="00B544C2" w:rsidRPr="00B92096" w14:paraId="0425BB85" w14:textId="77777777" w:rsidTr="003E2E85">
        <w:tc>
          <w:tcPr>
            <w:tcW w:w="670" w:type="dxa"/>
            <w:tcBorders>
              <w:top w:val="single" w:sz="4" w:space="0" w:color="auto"/>
              <w:left w:val="single" w:sz="4" w:space="0" w:color="auto"/>
              <w:bottom w:val="single" w:sz="4" w:space="0" w:color="auto"/>
              <w:right w:val="single" w:sz="4" w:space="0" w:color="auto"/>
            </w:tcBorders>
          </w:tcPr>
          <w:p w14:paraId="0279867B" w14:textId="77777777" w:rsidR="00B544C2" w:rsidRPr="00B561CB" w:rsidDel="00F408F4" w:rsidRDefault="00B544C2" w:rsidP="0040638B">
            <w:r>
              <w:t>4.2</w:t>
            </w:r>
          </w:p>
        </w:tc>
        <w:tc>
          <w:tcPr>
            <w:tcW w:w="1051" w:type="dxa"/>
            <w:tcBorders>
              <w:top w:val="single" w:sz="4" w:space="0" w:color="auto"/>
              <w:left w:val="single" w:sz="4" w:space="0" w:color="auto"/>
              <w:bottom w:val="single" w:sz="4" w:space="0" w:color="auto"/>
              <w:right w:val="single" w:sz="4" w:space="0" w:color="auto"/>
            </w:tcBorders>
          </w:tcPr>
          <w:p w14:paraId="0B28DEC6" w14:textId="77777777" w:rsidR="00B544C2" w:rsidRDefault="00B544C2" w:rsidP="0040638B">
            <w:r w:rsidRPr="00B92096">
              <w:t>0503737 (2+4+5+6+7)</w:t>
            </w:r>
          </w:p>
        </w:tc>
        <w:tc>
          <w:tcPr>
            <w:tcW w:w="1646" w:type="dxa"/>
            <w:gridSpan w:val="2"/>
            <w:tcBorders>
              <w:top w:val="single" w:sz="4" w:space="0" w:color="auto"/>
              <w:left w:val="single" w:sz="4" w:space="0" w:color="auto"/>
              <w:bottom w:val="single" w:sz="4" w:space="0" w:color="auto"/>
              <w:right w:val="single" w:sz="4" w:space="0" w:color="auto"/>
            </w:tcBorders>
          </w:tcPr>
          <w:p w14:paraId="39F70D5A" w14:textId="77777777" w:rsidR="00B544C2" w:rsidRPr="00B561CB" w:rsidDel="00F408F4" w:rsidRDefault="00B544C2" w:rsidP="0040638B"/>
        </w:tc>
        <w:tc>
          <w:tcPr>
            <w:tcW w:w="852" w:type="dxa"/>
            <w:gridSpan w:val="2"/>
            <w:tcBorders>
              <w:top w:val="single" w:sz="4" w:space="0" w:color="auto"/>
              <w:left w:val="single" w:sz="4" w:space="0" w:color="auto"/>
              <w:bottom w:val="single" w:sz="4" w:space="0" w:color="auto"/>
              <w:right w:val="single" w:sz="4" w:space="0" w:color="auto"/>
            </w:tcBorders>
          </w:tcPr>
          <w:p w14:paraId="55C801BD" w14:textId="77777777" w:rsidR="00B544C2" w:rsidRDefault="00B544C2" w:rsidP="0040638B">
            <w:r>
              <w:t>591</w:t>
            </w:r>
          </w:p>
        </w:tc>
        <w:tc>
          <w:tcPr>
            <w:tcW w:w="567" w:type="dxa"/>
            <w:tcBorders>
              <w:top w:val="single" w:sz="4" w:space="0" w:color="auto"/>
              <w:left w:val="single" w:sz="4" w:space="0" w:color="auto"/>
              <w:bottom w:val="single" w:sz="4" w:space="0" w:color="auto"/>
              <w:right w:val="single" w:sz="4" w:space="0" w:color="auto"/>
            </w:tcBorders>
          </w:tcPr>
          <w:p w14:paraId="74F78839" w14:textId="77777777" w:rsidR="00B544C2" w:rsidRDefault="00B544C2" w:rsidP="0040638B">
            <w:r w:rsidRPr="00B92096">
              <w:t>5+6+7</w:t>
            </w:r>
          </w:p>
        </w:tc>
        <w:tc>
          <w:tcPr>
            <w:tcW w:w="993" w:type="dxa"/>
            <w:gridSpan w:val="2"/>
            <w:tcBorders>
              <w:top w:val="single" w:sz="4" w:space="0" w:color="auto"/>
              <w:left w:val="single" w:sz="4" w:space="0" w:color="auto"/>
              <w:bottom w:val="single" w:sz="4" w:space="0" w:color="auto"/>
              <w:right w:val="single" w:sz="4" w:space="0" w:color="auto"/>
            </w:tcBorders>
          </w:tcPr>
          <w:p w14:paraId="5731E75F" w14:textId="77777777" w:rsidR="00B544C2" w:rsidRDefault="00B544C2" w:rsidP="0040638B">
            <w:r w:rsidRPr="00B92096">
              <w:t>=</w:t>
            </w:r>
          </w:p>
        </w:tc>
        <w:tc>
          <w:tcPr>
            <w:tcW w:w="1135" w:type="dxa"/>
            <w:tcBorders>
              <w:top w:val="single" w:sz="4" w:space="0" w:color="auto"/>
              <w:left w:val="single" w:sz="4" w:space="0" w:color="auto"/>
              <w:bottom w:val="single" w:sz="4" w:space="0" w:color="auto"/>
              <w:right w:val="single" w:sz="4" w:space="0" w:color="auto"/>
            </w:tcBorders>
          </w:tcPr>
          <w:p w14:paraId="3085FA4F" w14:textId="77777777" w:rsidR="00B544C2" w:rsidRDefault="00B544C2" w:rsidP="0040638B">
            <w:r w:rsidRPr="00B92096">
              <w:t>0503723</w:t>
            </w:r>
          </w:p>
        </w:tc>
        <w:tc>
          <w:tcPr>
            <w:tcW w:w="2409" w:type="dxa"/>
            <w:tcBorders>
              <w:top w:val="single" w:sz="4" w:space="0" w:color="auto"/>
              <w:left w:val="single" w:sz="4" w:space="0" w:color="auto"/>
              <w:bottom w:val="single" w:sz="4" w:space="0" w:color="auto"/>
              <w:right w:val="single" w:sz="4" w:space="0" w:color="auto"/>
            </w:tcBorders>
          </w:tcPr>
          <w:p w14:paraId="1EE07787" w14:textId="0DCFD254" w:rsidR="00B544C2" w:rsidRPr="003302F5" w:rsidRDefault="00B544C2" w:rsidP="0040638B"/>
        </w:tc>
        <w:tc>
          <w:tcPr>
            <w:tcW w:w="1559" w:type="dxa"/>
            <w:tcBorders>
              <w:top w:val="single" w:sz="4" w:space="0" w:color="auto"/>
              <w:left w:val="single" w:sz="4" w:space="0" w:color="auto"/>
              <w:bottom w:val="single" w:sz="4" w:space="0" w:color="auto"/>
              <w:right w:val="single" w:sz="4" w:space="0" w:color="auto"/>
            </w:tcBorders>
          </w:tcPr>
          <w:p w14:paraId="24562CD1" w14:textId="30694DA5" w:rsidR="00B544C2" w:rsidRPr="00B561CB" w:rsidDel="00F408F4" w:rsidRDefault="00986C0D" w:rsidP="0040638B">
            <w:r>
              <w:rPr>
                <w:sz w:val="18"/>
                <w:szCs w:val="18"/>
              </w:rPr>
              <w:t>–</w:t>
            </w:r>
            <w:r w:rsidRPr="00B544C2">
              <w:t xml:space="preserve"> </w:t>
            </w:r>
            <w:r w:rsidR="00B544C2" w:rsidRPr="00B544C2">
              <w:t>(4210+4310)</w:t>
            </w:r>
          </w:p>
        </w:tc>
        <w:tc>
          <w:tcPr>
            <w:tcW w:w="852" w:type="dxa"/>
            <w:tcBorders>
              <w:top w:val="single" w:sz="4" w:space="0" w:color="auto"/>
              <w:left w:val="single" w:sz="4" w:space="0" w:color="auto"/>
              <w:bottom w:val="single" w:sz="4" w:space="0" w:color="auto"/>
              <w:right w:val="single" w:sz="4" w:space="0" w:color="auto"/>
            </w:tcBorders>
          </w:tcPr>
          <w:p w14:paraId="19021F4D" w14:textId="77777777" w:rsidR="00B544C2" w:rsidRDefault="00B544C2" w:rsidP="0040638B">
            <w:r w:rsidRPr="00B92096">
              <w:t>4</w:t>
            </w:r>
          </w:p>
        </w:tc>
        <w:tc>
          <w:tcPr>
            <w:tcW w:w="2317" w:type="dxa"/>
            <w:tcBorders>
              <w:top w:val="single" w:sz="4" w:space="0" w:color="auto"/>
              <w:left w:val="single" w:sz="4" w:space="0" w:color="auto"/>
              <w:bottom w:val="single" w:sz="4" w:space="0" w:color="auto"/>
              <w:right w:val="single" w:sz="4" w:space="0" w:color="auto"/>
            </w:tcBorders>
          </w:tcPr>
          <w:p w14:paraId="01778A7E" w14:textId="361146B7" w:rsidR="00B544C2" w:rsidRPr="0041166F" w:rsidRDefault="00B544C2" w:rsidP="00201988">
            <w:pPr>
              <w:rPr>
                <w:sz w:val="18"/>
                <w:szCs w:val="18"/>
              </w:rPr>
            </w:pPr>
            <w:r w:rsidRPr="0041166F">
              <w:rPr>
                <w:sz w:val="18"/>
                <w:szCs w:val="18"/>
              </w:rPr>
              <w:t xml:space="preserve">Сумма показателей по строке 591 в ф. 0503737 не соответствует сумме строк 4210 и 4310 с обратным знаком ф. 0503723 </w:t>
            </w:r>
            <w:r w:rsidR="00986C0D">
              <w:rPr>
                <w:sz w:val="18"/>
                <w:szCs w:val="18"/>
              </w:rPr>
              <w:t>–</w:t>
            </w:r>
            <w:r w:rsidRPr="0041166F">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6208BC1E" w14:textId="77777777" w:rsidR="00B544C2" w:rsidRPr="00B544C2" w:rsidRDefault="00B544C2" w:rsidP="0040638B">
            <w:pPr>
              <w:rPr>
                <w:sz w:val="18"/>
                <w:szCs w:val="18"/>
              </w:rPr>
            </w:pPr>
            <w:r>
              <w:rPr>
                <w:sz w:val="18"/>
                <w:szCs w:val="18"/>
              </w:rPr>
              <w:t>П</w:t>
            </w:r>
          </w:p>
        </w:tc>
      </w:tr>
      <w:tr w:rsidR="00B544C2" w:rsidRPr="00B92096" w14:paraId="5A0C4C2E" w14:textId="77777777" w:rsidTr="003E2E85">
        <w:tc>
          <w:tcPr>
            <w:tcW w:w="670" w:type="dxa"/>
            <w:tcBorders>
              <w:top w:val="single" w:sz="4" w:space="0" w:color="auto"/>
              <w:left w:val="single" w:sz="4" w:space="0" w:color="auto"/>
              <w:bottom w:val="single" w:sz="4" w:space="0" w:color="auto"/>
              <w:right w:val="single" w:sz="4" w:space="0" w:color="auto"/>
            </w:tcBorders>
          </w:tcPr>
          <w:p w14:paraId="36979C7B" w14:textId="77777777" w:rsidR="00B544C2" w:rsidRPr="00B561CB" w:rsidDel="00F408F4" w:rsidRDefault="00B544C2" w:rsidP="0040638B">
            <w:r>
              <w:t>4.3</w:t>
            </w:r>
          </w:p>
        </w:tc>
        <w:tc>
          <w:tcPr>
            <w:tcW w:w="1051" w:type="dxa"/>
            <w:tcBorders>
              <w:top w:val="single" w:sz="4" w:space="0" w:color="auto"/>
              <w:left w:val="single" w:sz="4" w:space="0" w:color="auto"/>
              <w:bottom w:val="single" w:sz="4" w:space="0" w:color="auto"/>
              <w:right w:val="single" w:sz="4" w:space="0" w:color="auto"/>
            </w:tcBorders>
          </w:tcPr>
          <w:p w14:paraId="715AF93E" w14:textId="77777777" w:rsidR="00B544C2" w:rsidRDefault="00B544C2" w:rsidP="0040638B">
            <w:r w:rsidRPr="00B92096">
              <w:t>0503737 (2+4+5+6+7)</w:t>
            </w:r>
          </w:p>
        </w:tc>
        <w:tc>
          <w:tcPr>
            <w:tcW w:w="1646" w:type="dxa"/>
            <w:gridSpan w:val="2"/>
            <w:tcBorders>
              <w:top w:val="single" w:sz="4" w:space="0" w:color="auto"/>
              <w:left w:val="single" w:sz="4" w:space="0" w:color="auto"/>
              <w:bottom w:val="single" w:sz="4" w:space="0" w:color="auto"/>
              <w:right w:val="single" w:sz="4" w:space="0" w:color="auto"/>
            </w:tcBorders>
          </w:tcPr>
          <w:p w14:paraId="4A18A234" w14:textId="77777777" w:rsidR="00B544C2" w:rsidRPr="00B561CB" w:rsidDel="00F408F4" w:rsidRDefault="00B544C2" w:rsidP="0040638B"/>
        </w:tc>
        <w:tc>
          <w:tcPr>
            <w:tcW w:w="852" w:type="dxa"/>
            <w:gridSpan w:val="2"/>
            <w:tcBorders>
              <w:top w:val="single" w:sz="4" w:space="0" w:color="auto"/>
              <w:left w:val="single" w:sz="4" w:space="0" w:color="auto"/>
              <w:bottom w:val="single" w:sz="4" w:space="0" w:color="auto"/>
              <w:right w:val="single" w:sz="4" w:space="0" w:color="auto"/>
            </w:tcBorders>
          </w:tcPr>
          <w:p w14:paraId="2E138746" w14:textId="77777777" w:rsidR="00B544C2" w:rsidRDefault="00B544C2" w:rsidP="0040638B">
            <w:r>
              <w:t>592</w:t>
            </w:r>
          </w:p>
        </w:tc>
        <w:tc>
          <w:tcPr>
            <w:tcW w:w="567" w:type="dxa"/>
            <w:tcBorders>
              <w:top w:val="single" w:sz="4" w:space="0" w:color="auto"/>
              <w:left w:val="single" w:sz="4" w:space="0" w:color="auto"/>
              <w:bottom w:val="single" w:sz="4" w:space="0" w:color="auto"/>
              <w:right w:val="single" w:sz="4" w:space="0" w:color="auto"/>
            </w:tcBorders>
          </w:tcPr>
          <w:p w14:paraId="3E394EDD" w14:textId="77777777" w:rsidR="00B544C2" w:rsidRDefault="00B544C2" w:rsidP="0040638B">
            <w:r w:rsidRPr="00B92096">
              <w:t>5+6+7</w:t>
            </w:r>
          </w:p>
        </w:tc>
        <w:tc>
          <w:tcPr>
            <w:tcW w:w="993" w:type="dxa"/>
            <w:gridSpan w:val="2"/>
            <w:tcBorders>
              <w:top w:val="single" w:sz="4" w:space="0" w:color="auto"/>
              <w:left w:val="single" w:sz="4" w:space="0" w:color="auto"/>
              <w:bottom w:val="single" w:sz="4" w:space="0" w:color="auto"/>
              <w:right w:val="single" w:sz="4" w:space="0" w:color="auto"/>
            </w:tcBorders>
          </w:tcPr>
          <w:p w14:paraId="3793443C" w14:textId="77777777" w:rsidR="00B544C2" w:rsidRDefault="00B544C2" w:rsidP="0040638B">
            <w:r w:rsidRPr="00B92096">
              <w:t>=</w:t>
            </w:r>
          </w:p>
        </w:tc>
        <w:tc>
          <w:tcPr>
            <w:tcW w:w="1135" w:type="dxa"/>
            <w:tcBorders>
              <w:top w:val="single" w:sz="4" w:space="0" w:color="auto"/>
              <w:left w:val="single" w:sz="4" w:space="0" w:color="auto"/>
              <w:bottom w:val="single" w:sz="4" w:space="0" w:color="auto"/>
              <w:right w:val="single" w:sz="4" w:space="0" w:color="auto"/>
            </w:tcBorders>
          </w:tcPr>
          <w:p w14:paraId="27AD845F" w14:textId="77777777" w:rsidR="00B544C2" w:rsidRDefault="00B544C2" w:rsidP="0040638B">
            <w:r w:rsidRPr="00B92096">
              <w:t>0503723</w:t>
            </w:r>
          </w:p>
        </w:tc>
        <w:tc>
          <w:tcPr>
            <w:tcW w:w="2409" w:type="dxa"/>
            <w:tcBorders>
              <w:top w:val="single" w:sz="4" w:space="0" w:color="auto"/>
              <w:left w:val="single" w:sz="4" w:space="0" w:color="auto"/>
              <w:bottom w:val="single" w:sz="4" w:space="0" w:color="auto"/>
              <w:right w:val="single" w:sz="4" w:space="0" w:color="auto"/>
            </w:tcBorders>
          </w:tcPr>
          <w:p w14:paraId="46BBEA6E" w14:textId="78C48634" w:rsidR="00B544C2" w:rsidRPr="003302F5" w:rsidRDefault="00B544C2" w:rsidP="0040638B"/>
        </w:tc>
        <w:tc>
          <w:tcPr>
            <w:tcW w:w="1559" w:type="dxa"/>
            <w:tcBorders>
              <w:top w:val="single" w:sz="4" w:space="0" w:color="auto"/>
              <w:left w:val="single" w:sz="4" w:space="0" w:color="auto"/>
              <w:bottom w:val="single" w:sz="4" w:space="0" w:color="auto"/>
              <w:right w:val="single" w:sz="4" w:space="0" w:color="auto"/>
            </w:tcBorders>
          </w:tcPr>
          <w:p w14:paraId="321D6776" w14:textId="2D2A3B7A" w:rsidR="00B544C2" w:rsidRPr="00B561CB" w:rsidDel="00F408F4" w:rsidRDefault="00986C0D" w:rsidP="0040638B">
            <w:r>
              <w:rPr>
                <w:sz w:val="18"/>
                <w:szCs w:val="18"/>
              </w:rPr>
              <w:t>–</w:t>
            </w:r>
            <w:r w:rsidRPr="00B544C2">
              <w:t xml:space="preserve"> </w:t>
            </w:r>
            <w:r w:rsidR="00B544C2" w:rsidRPr="00B544C2">
              <w:t>(4220+4320)</w:t>
            </w:r>
          </w:p>
        </w:tc>
        <w:tc>
          <w:tcPr>
            <w:tcW w:w="852" w:type="dxa"/>
            <w:tcBorders>
              <w:top w:val="single" w:sz="4" w:space="0" w:color="auto"/>
              <w:left w:val="single" w:sz="4" w:space="0" w:color="auto"/>
              <w:bottom w:val="single" w:sz="4" w:space="0" w:color="auto"/>
              <w:right w:val="single" w:sz="4" w:space="0" w:color="auto"/>
            </w:tcBorders>
          </w:tcPr>
          <w:p w14:paraId="2D16EA1E" w14:textId="77777777" w:rsidR="00B544C2" w:rsidRDefault="00B544C2" w:rsidP="0040638B">
            <w:r w:rsidRPr="00B92096">
              <w:t>4</w:t>
            </w:r>
          </w:p>
        </w:tc>
        <w:tc>
          <w:tcPr>
            <w:tcW w:w="2317" w:type="dxa"/>
            <w:tcBorders>
              <w:top w:val="single" w:sz="4" w:space="0" w:color="auto"/>
              <w:left w:val="single" w:sz="4" w:space="0" w:color="auto"/>
              <w:bottom w:val="single" w:sz="4" w:space="0" w:color="auto"/>
              <w:right w:val="single" w:sz="4" w:space="0" w:color="auto"/>
            </w:tcBorders>
          </w:tcPr>
          <w:p w14:paraId="632048FA" w14:textId="3EFAB1D9" w:rsidR="00B544C2" w:rsidRPr="0041166F" w:rsidRDefault="00B544C2" w:rsidP="00201988">
            <w:pPr>
              <w:rPr>
                <w:sz w:val="18"/>
                <w:szCs w:val="18"/>
              </w:rPr>
            </w:pPr>
            <w:r w:rsidRPr="0041166F">
              <w:rPr>
                <w:sz w:val="18"/>
                <w:szCs w:val="18"/>
              </w:rPr>
              <w:t xml:space="preserve">Сумма показателей по строке 592 в ф. 0503737 не соответствует сумме строк 4220 и 4320 с обратным знаком ф. 0503723 </w:t>
            </w:r>
            <w:r w:rsidR="00986C0D">
              <w:rPr>
                <w:sz w:val="18"/>
                <w:szCs w:val="18"/>
              </w:rPr>
              <w:t>–</w:t>
            </w:r>
            <w:r w:rsidRPr="0041166F">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689C94FB" w14:textId="77777777" w:rsidR="00B544C2" w:rsidRPr="00B544C2" w:rsidRDefault="00B544C2" w:rsidP="0040638B">
            <w:pPr>
              <w:rPr>
                <w:sz w:val="18"/>
                <w:szCs w:val="18"/>
              </w:rPr>
            </w:pPr>
            <w:r>
              <w:rPr>
                <w:sz w:val="18"/>
                <w:szCs w:val="18"/>
              </w:rPr>
              <w:t>П</w:t>
            </w:r>
          </w:p>
        </w:tc>
      </w:tr>
      <w:tr w:rsidR="002A21A8" w:rsidRPr="00B92096" w14:paraId="058A3D12" w14:textId="77777777" w:rsidTr="002A21A8">
        <w:tc>
          <w:tcPr>
            <w:tcW w:w="670" w:type="dxa"/>
            <w:tcBorders>
              <w:top w:val="single" w:sz="4" w:space="0" w:color="auto"/>
              <w:left w:val="single" w:sz="4" w:space="0" w:color="auto"/>
              <w:bottom w:val="single" w:sz="4" w:space="0" w:color="auto"/>
              <w:right w:val="single" w:sz="4" w:space="0" w:color="auto"/>
            </w:tcBorders>
          </w:tcPr>
          <w:p w14:paraId="56304EDA" w14:textId="3D258E7E" w:rsidR="002A21A8" w:rsidRPr="00B561CB" w:rsidDel="00F408F4" w:rsidRDefault="002A21A8" w:rsidP="002A21A8">
            <w:r>
              <w:t>4.4</w:t>
            </w:r>
          </w:p>
        </w:tc>
        <w:tc>
          <w:tcPr>
            <w:tcW w:w="1051" w:type="dxa"/>
            <w:tcBorders>
              <w:top w:val="single" w:sz="4" w:space="0" w:color="auto"/>
              <w:left w:val="single" w:sz="4" w:space="0" w:color="auto"/>
              <w:bottom w:val="single" w:sz="4" w:space="0" w:color="auto"/>
              <w:right w:val="single" w:sz="4" w:space="0" w:color="auto"/>
            </w:tcBorders>
          </w:tcPr>
          <w:p w14:paraId="164DF5C9" w14:textId="77777777" w:rsidR="002A21A8" w:rsidRDefault="002A21A8" w:rsidP="007C0165">
            <w:r w:rsidRPr="00B92096">
              <w:t>0503737 (2+4+5+6+7)</w:t>
            </w:r>
          </w:p>
        </w:tc>
        <w:tc>
          <w:tcPr>
            <w:tcW w:w="1646" w:type="dxa"/>
            <w:gridSpan w:val="2"/>
            <w:tcBorders>
              <w:top w:val="single" w:sz="4" w:space="0" w:color="auto"/>
              <w:left w:val="single" w:sz="4" w:space="0" w:color="auto"/>
              <w:bottom w:val="single" w:sz="4" w:space="0" w:color="auto"/>
              <w:right w:val="single" w:sz="4" w:space="0" w:color="auto"/>
            </w:tcBorders>
          </w:tcPr>
          <w:p w14:paraId="47DAEBC6" w14:textId="3A62EC41" w:rsidR="002A21A8" w:rsidRPr="00B561CB" w:rsidDel="00F408F4" w:rsidRDefault="002A21A8" w:rsidP="00986C0D">
            <w:r>
              <w:t>По код</w:t>
            </w:r>
            <w:r w:rsidR="00986C0D">
              <w:t>у</w:t>
            </w:r>
            <w:r>
              <w:t xml:space="preserve"> аналитики 510</w:t>
            </w:r>
          </w:p>
        </w:tc>
        <w:tc>
          <w:tcPr>
            <w:tcW w:w="852" w:type="dxa"/>
            <w:gridSpan w:val="2"/>
            <w:tcBorders>
              <w:top w:val="single" w:sz="4" w:space="0" w:color="auto"/>
              <w:left w:val="single" w:sz="4" w:space="0" w:color="auto"/>
              <w:bottom w:val="single" w:sz="4" w:space="0" w:color="auto"/>
              <w:right w:val="single" w:sz="4" w:space="0" w:color="auto"/>
            </w:tcBorders>
          </w:tcPr>
          <w:p w14:paraId="3493D6E8" w14:textId="0ACEBC6D" w:rsidR="002A21A8" w:rsidRDefault="002A21A8" w:rsidP="007C0165">
            <w:r>
              <w:t>520</w:t>
            </w:r>
          </w:p>
        </w:tc>
        <w:tc>
          <w:tcPr>
            <w:tcW w:w="567" w:type="dxa"/>
            <w:tcBorders>
              <w:top w:val="single" w:sz="4" w:space="0" w:color="auto"/>
              <w:left w:val="single" w:sz="4" w:space="0" w:color="auto"/>
              <w:bottom w:val="single" w:sz="4" w:space="0" w:color="auto"/>
              <w:right w:val="single" w:sz="4" w:space="0" w:color="auto"/>
            </w:tcBorders>
          </w:tcPr>
          <w:p w14:paraId="26A8632A" w14:textId="77777777" w:rsidR="002A21A8" w:rsidRDefault="002A21A8" w:rsidP="007C0165">
            <w:r w:rsidRPr="00B92096">
              <w:t>5+6+7</w:t>
            </w:r>
          </w:p>
        </w:tc>
        <w:tc>
          <w:tcPr>
            <w:tcW w:w="993" w:type="dxa"/>
            <w:gridSpan w:val="2"/>
            <w:tcBorders>
              <w:top w:val="single" w:sz="4" w:space="0" w:color="auto"/>
              <w:left w:val="single" w:sz="4" w:space="0" w:color="auto"/>
              <w:bottom w:val="single" w:sz="4" w:space="0" w:color="auto"/>
              <w:right w:val="single" w:sz="4" w:space="0" w:color="auto"/>
            </w:tcBorders>
          </w:tcPr>
          <w:p w14:paraId="24F116C7" w14:textId="39293CF9" w:rsidR="002A21A8" w:rsidRDefault="002A21A8" w:rsidP="00986C0D">
            <w:r w:rsidRPr="00B92096">
              <w:t>=</w:t>
            </w:r>
          </w:p>
        </w:tc>
        <w:tc>
          <w:tcPr>
            <w:tcW w:w="1135" w:type="dxa"/>
            <w:tcBorders>
              <w:top w:val="single" w:sz="4" w:space="0" w:color="auto"/>
              <w:left w:val="single" w:sz="4" w:space="0" w:color="auto"/>
              <w:bottom w:val="single" w:sz="4" w:space="0" w:color="auto"/>
              <w:right w:val="single" w:sz="4" w:space="0" w:color="auto"/>
            </w:tcBorders>
          </w:tcPr>
          <w:p w14:paraId="5003A5EF" w14:textId="77777777" w:rsidR="002A21A8" w:rsidRDefault="002A21A8" w:rsidP="007C0165">
            <w:r w:rsidRPr="00B92096">
              <w:t>0503723</w:t>
            </w:r>
          </w:p>
        </w:tc>
        <w:tc>
          <w:tcPr>
            <w:tcW w:w="2409" w:type="dxa"/>
            <w:tcBorders>
              <w:top w:val="single" w:sz="4" w:space="0" w:color="auto"/>
              <w:left w:val="single" w:sz="4" w:space="0" w:color="auto"/>
              <w:bottom w:val="single" w:sz="4" w:space="0" w:color="auto"/>
              <w:right w:val="single" w:sz="4" w:space="0" w:color="auto"/>
            </w:tcBorders>
          </w:tcPr>
          <w:p w14:paraId="3701B344" w14:textId="19273B08" w:rsidR="002A21A8" w:rsidRPr="003302F5" w:rsidRDefault="002A21A8" w:rsidP="007C0165"/>
        </w:tc>
        <w:tc>
          <w:tcPr>
            <w:tcW w:w="1559" w:type="dxa"/>
            <w:tcBorders>
              <w:top w:val="single" w:sz="4" w:space="0" w:color="auto"/>
              <w:left w:val="single" w:sz="4" w:space="0" w:color="auto"/>
              <w:bottom w:val="single" w:sz="4" w:space="0" w:color="auto"/>
              <w:right w:val="single" w:sz="4" w:space="0" w:color="auto"/>
            </w:tcBorders>
          </w:tcPr>
          <w:p w14:paraId="574711B1" w14:textId="13C3BCE1" w:rsidR="002A21A8" w:rsidRPr="00B561CB" w:rsidDel="00F408F4" w:rsidRDefault="00986C0D" w:rsidP="00986C0D">
            <w:r>
              <w:rPr>
                <w:sz w:val="18"/>
                <w:szCs w:val="18"/>
              </w:rPr>
              <w:t>– (</w:t>
            </w:r>
            <w:r w:rsidR="002A21A8">
              <w:t>46</w:t>
            </w:r>
            <w:r>
              <w:t>1</w:t>
            </w:r>
            <w:r w:rsidR="002A21A8">
              <w:t>0</w:t>
            </w:r>
            <w:r>
              <w:t>)</w:t>
            </w:r>
          </w:p>
        </w:tc>
        <w:tc>
          <w:tcPr>
            <w:tcW w:w="852" w:type="dxa"/>
            <w:tcBorders>
              <w:top w:val="single" w:sz="4" w:space="0" w:color="auto"/>
              <w:left w:val="single" w:sz="4" w:space="0" w:color="auto"/>
              <w:bottom w:val="single" w:sz="4" w:space="0" w:color="auto"/>
              <w:right w:val="single" w:sz="4" w:space="0" w:color="auto"/>
            </w:tcBorders>
          </w:tcPr>
          <w:p w14:paraId="5C7E92E8" w14:textId="77777777" w:rsidR="002A21A8" w:rsidRDefault="002A21A8" w:rsidP="007C0165">
            <w:r w:rsidRPr="00B92096">
              <w:t>4</w:t>
            </w:r>
          </w:p>
        </w:tc>
        <w:tc>
          <w:tcPr>
            <w:tcW w:w="2317" w:type="dxa"/>
            <w:tcBorders>
              <w:top w:val="single" w:sz="4" w:space="0" w:color="auto"/>
              <w:left w:val="single" w:sz="4" w:space="0" w:color="auto"/>
              <w:bottom w:val="single" w:sz="4" w:space="0" w:color="auto"/>
              <w:right w:val="single" w:sz="4" w:space="0" w:color="auto"/>
            </w:tcBorders>
          </w:tcPr>
          <w:p w14:paraId="7ED6C5CA" w14:textId="3FB9146D" w:rsidR="002A21A8" w:rsidRPr="0041166F" w:rsidRDefault="00986C0D" w:rsidP="00986C0D">
            <w:pPr>
              <w:rPr>
                <w:sz w:val="18"/>
                <w:szCs w:val="18"/>
              </w:rPr>
            </w:pPr>
            <w:r>
              <w:rPr>
                <w:sz w:val="18"/>
                <w:szCs w:val="18"/>
              </w:rPr>
              <w:t>Показатель</w:t>
            </w:r>
            <w:r w:rsidR="002A21A8" w:rsidRPr="0041166F">
              <w:rPr>
                <w:sz w:val="18"/>
                <w:szCs w:val="18"/>
              </w:rPr>
              <w:t xml:space="preserve"> по </w:t>
            </w:r>
            <w:r>
              <w:rPr>
                <w:sz w:val="18"/>
                <w:szCs w:val="18"/>
              </w:rPr>
              <w:t xml:space="preserve">коду аналитики 510 </w:t>
            </w:r>
            <w:r w:rsidR="002A21A8" w:rsidRPr="0041166F">
              <w:rPr>
                <w:sz w:val="18"/>
                <w:szCs w:val="18"/>
              </w:rPr>
              <w:t>строк</w:t>
            </w:r>
            <w:r>
              <w:rPr>
                <w:sz w:val="18"/>
                <w:szCs w:val="18"/>
              </w:rPr>
              <w:t>и</w:t>
            </w:r>
            <w:r w:rsidR="002A21A8" w:rsidRPr="0041166F">
              <w:rPr>
                <w:sz w:val="18"/>
                <w:szCs w:val="18"/>
              </w:rPr>
              <w:t xml:space="preserve"> 5</w:t>
            </w:r>
            <w:r w:rsidR="002A21A8">
              <w:rPr>
                <w:sz w:val="18"/>
                <w:szCs w:val="18"/>
              </w:rPr>
              <w:t>20</w:t>
            </w:r>
            <w:r w:rsidR="002A21A8" w:rsidRPr="0041166F">
              <w:rPr>
                <w:sz w:val="18"/>
                <w:szCs w:val="18"/>
              </w:rPr>
              <w:t xml:space="preserve"> в ф. 0503737 не соответствует </w:t>
            </w:r>
            <w:r w:rsidR="002A21A8">
              <w:rPr>
                <w:sz w:val="18"/>
                <w:szCs w:val="18"/>
              </w:rPr>
              <w:t xml:space="preserve">показателю </w:t>
            </w:r>
            <w:r w:rsidR="002A21A8" w:rsidRPr="0041166F">
              <w:rPr>
                <w:sz w:val="18"/>
                <w:szCs w:val="18"/>
              </w:rPr>
              <w:t>строк</w:t>
            </w:r>
            <w:r w:rsidR="002A21A8">
              <w:rPr>
                <w:sz w:val="18"/>
                <w:szCs w:val="18"/>
              </w:rPr>
              <w:t>и</w:t>
            </w:r>
            <w:r w:rsidR="002A21A8" w:rsidRPr="0041166F">
              <w:rPr>
                <w:sz w:val="18"/>
                <w:szCs w:val="18"/>
              </w:rPr>
              <w:t xml:space="preserve"> </w:t>
            </w:r>
            <w:r w:rsidR="002A21A8">
              <w:rPr>
                <w:sz w:val="18"/>
                <w:szCs w:val="18"/>
              </w:rPr>
              <w:t>46</w:t>
            </w:r>
            <w:r>
              <w:rPr>
                <w:sz w:val="18"/>
                <w:szCs w:val="18"/>
              </w:rPr>
              <w:t>1</w:t>
            </w:r>
            <w:r w:rsidR="002A21A8">
              <w:rPr>
                <w:sz w:val="18"/>
                <w:szCs w:val="18"/>
              </w:rPr>
              <w:t>0</w:t>
            </w:r>
            <w:r w:rsidR="002A21A8" w:rsidRPr="0041166F">
              <w:rPr>
                <w:sz w:val="18"/>
                <w:szCs w:val="18"/>
              </w:rPr>
              <w:t xml:space="preserve"> </w:t>
            </w:r>
            <w:r>
              <w:rPr>
                <w:sz w:val="18"/>
                <w:szCs w:val="18"/>
              </w:rPr>
              <w:t xml:space="preserve">с </w:t>
            </w:r>
            <w:r w:rsidRPr="0041166F">
              <w:rPr>
                <w:sz w:val="18"/>
                <w:szCs w:val="18"/>
              </w:rPr>
              <w:t xml:space="preserve">обратным знаком </w:t>
            </w:r>
            <w:r w:rsidR="002A21A8" w:rsidRPr="0041166F">
              <w:rPr>
                <w:sz w:val="18"/>
                <w:szCs w:val="18"/>
              </w:rPr>
              <w:t xml:space="preserve">ф. 0503723 </w:t>
            </w:r>
            <w:r w:rsidR="002A21A8">
              <w:rPr>
                <w:sz w:val="18"/>
                <w:szCs w:val="18"/>
              </w:rPr>
              <w:t>–</w:t>
            </w:r>
            <w:r w:rsidR="002A21A8" w:rsidRPr="0041166F">
              <w:rPr>
                <w:sz w:val="18"/>
                <w:szCs w:val="18"/>
              </w:rPr>
              <w:t xml:space="preserve"> </w:t>
            </w:r>
            <w:r w:rsidR="002A21A8">
              <w:rPr>
                <w:sz w:val="18"/>
                <w:szCs w:val="18"/>
              </w:rPr>
              <w:t>требуется пояснение</w:t>
            </w:r>
          </w:p>
        </w:tc>
        <w:tc>
          <w:tcPr>
            <w:tcW w:w="709" w:type="dxa"/>
            <w:tcBorders>
              <w:top w:val="single" w:sz="4" w:space="0" w:color="auto"/>
              <w:left w:val="single" w:sz="4" w:space="0" w:color="auto"/>
              <w:bottom w:val="single" w:sz="4" w:space="0" w:color="auto"/>
              <w:right w:val="single" w:sz="4" w:space="0" w:color="auto"/>
            </w:tcBorders>
          </w:tcPr>
          <w:p w14:paraId="106ECBB9" w14:textId="77777777" w:rsidR="002A21A8" w:rsidRPr="00B544C2" w:rsidRDefault="002A21A8" w:rsidP="007C0165">
            <w:pPr>
              <w:rPr>
                <w:sz w:val="18"/>
                <w:szCs w:val="18"/>
              </w:rPr>
            </w:pPr>
            <w:r>
              <w:rPr>
                <w:sz w:val="18"/>
                <w:szCs w:val="18"/>
              </w:rPr>
              <w:t>П</w:t>
            </w:r>
          </w:p>
        </w:tc>
      </w:tr>
      <w:tr w:rsidR="005F505B" w:rsidRPr="00B92096" w14:paraId="635246B2" w14:textId="77777777" w:rsidTr="005F505B">
        <w:tc>
          <w:tcPr>
            <w:tcW w:w="670" w:type="dxa"/>
            <w:tcBorders>
              <w:top w:val="single" w:sz="4" w:space="0" w:color="auto"/>
              <w:left w:val="single" w:sz="4" w:space="0" w:color="auto"/>
              <w:bottom w:val="single" w:sz="4" w:space="0" w:color="auto"/>
              <w:right w:val="single" w:sz="4" w:space="0" w:color="auto"/>
            </w:tcBorders>
          </w:tcPr>
          <w:p w14:paraId="18883A10" w14:textId="16422489" w:rsidR="005F505B" w:rsidRPr="00B561CB" w:rsidDel="00F408F4" w:rsidRDefault="005F505B" w:rsidP="005F505B">
            <w:r>
              <w:t>4.5</w:t>
            </w:r>
          </w:p>
        </w:tc>
        <w:tc>
          <w:tcPr>
            <w:tcW w:w="1051" w:type="dxa"/>
            <w:tcBorders>
              <w:top w:val="single" w:sz="4" w:space="0" w:color="auto"/>
              <w:left w:val="single" w:sz="4" w:space="0" w:color="auto"/>
              <w:bottom w:val="single" w:sz="4" w:space="0" w:color="auto"/>
              <w:right w:val="single" w:sz="4" w:space="0" w:color="auto"/>
            </w:tcBorders>
          </w:tcPr>
          <w:p w14:paraId="3D283D46" w14:textId="77777777" w:rsidR="005F505B" w:rsidRDefault="005F505B" w:rsidP="00020AC5">
            <w:r w:rsidRPr="00B92096">
              <w:t>0503737 (2+4+5+6+7)</w:t>
            </w:r>
          </w:p>
        </w:tc>
        <w:tc>
          <w:tcPr>
            <w:tcW w:w="1646" w:type="dxa"/>
            <w:gridSpan w:val="2"/>
            <w:tcBorders>
              <w:top w:val="single" w:sz="4" w:space="0" w:color="auto"/>
              <w:left w:val="single" w:sz="4" w:space="0" w:color="auto"/>
              <w:bottom w:val="single" w:sz="4" w:space="0" w:color="auto"/>
              <w:right w:val="single" w:sz="4" w:space="0" w:color="auto"/>
            </w:tcBorders>
          </w:tcPr>
          <w:p w14:paraId="4BC36884" w14:textId="11098F10" w:rsidR="005F505B" w:rsidRPr="00B561CB" w:rsidDel="00F408F4" w:rsidRDefault="005F505B" w:rsidP="005F505B">
            <w:r>
              <w:t>По коду аналитики 610</w:t>
            </w:r>
          </w:p>
        </w:tc>
        <w:tc>
          <w:tcPr>
            <w:tcW w:w="852" w:type="dxa"/>
            <w:gridSpan w:val="2"/>
            <w:tcBorders>
              <w:top w:val="single" w:sz="4" w:space="0" w:color="auto"/>
              <w:left w:val="single" w:sz="4" w:space="0" w:color="auto"/>
              <w:bottom w:val="single" w:sz="4" w:space="0" w:color="auto"/>
              <w:right w:val="single" w:sz="4" w:space="0" w:color="auto"/>
            </w:tcBorders>
          </w:tcPr>
          <w:p w14:paraId="228D71BD" w14:textId="77777777" w:rsidR="005F505B" w:rsidRDefault="005F505B" w:rsidP="00020AC5">
            <w:r>
              <w:t>520</w:t>
            </w:r>
          </w:p>
        </w:tc>
        <w:tc>
          <w:tcPr>
            <w:tcW w:w="567" w:type="dxa"/>
            <w:tcBorders>
              <w:top w:val="single" w:sz="4" w:space="0" w:color="auto"/>
              <w:left w:val="single" w:sz="4" w:space="0" w:color="auto"/>
              <w:bottom w:val="single" w:sz="4" w:space="0" w:color="auto"/>
              <w:right w:val="single" w:sz="4" w:space="0" w:color="auto"/>
            </w:tcBorders>
          </w:tcPr>
          <w:p w14:paraId="275114B6" w14:textId="77777777" w:rsidR="005F505B" w:rsidRDefault="005F505B" w:rsidP="00020AC5">
            <w:r w:rsidRPr="00B92096">
              <w:t>5+6+7</w:t>
            </w:r>
          </w:p>
        </w:tc>
        <w:tc>
          <w:tcPr>
            <w:tcW w:w="993" w:type="dxa"/>
            <w:gridSpan w:val="2"/>
            <w:tcBorders>
              <w:top w:val="single" w:sz="4" w:space="0" w:color="auto"/>
              <w:left w:val="single" w:sz="4" w:space="0" w:color="auto"/>
              <w:bottom w:val="single" w:sz="4" w:space="0" w:color="auto"/>
              <w:right w:val="single" w:sz="4" w:space="0" w:color="auto"/>
            </w:tcBorders>
          </w:tcPr>
          <w:p w14:paraId="6C9454AB" w14:textId="77777777" w:rsidR="005F505B" w:rsidRDefault="005F505B" w:rsidP="00020AC5">
            <w:r w:rsidRPr="00B92096">
              <w:t>=</w:t>
            </w:r>
          </w:p>
        </w:tc>
        <w:tc>
          <w:tcPr>
            <w:tcW w:w="1135" w:type="dxa"/>
            <w:tcBorders>
              <w:top w:val="single" w:sz="4" w:space="0" w:color="auto"/>
              <w:left w:val="single" w:sz="4" w:space="0" w:color="auto"/>
              <w:bottom w:val="single" w:sz="4" w:space="0" w:color="auto"/>
              <w:right w:val="single" w:sz="4" w:space="0" w:color="auto"/>
            </w:tcBorders>
          </w:tcPr>
          <w:p w14:paraId="11811A10" w14:textId="77777777" w:rsidR="005F505B" w:rsidRDefault="005F505B" w:rsidP="00020AC5">
            <w:r w:rsidRPr="00B92096">
              <w:t>0503723</w:t>
            </w:r>
          </w:p>
        </w:tc>
        <w:tc>
          <w:tcPr>
            <w:tcW w:w="2409" w:type="dxa"/>
            <w:tcBorders>
              <w:top w:val="single" w:sz="4" w:space="0" w:color="auto"/>
              <w:left w:val="single" w:sz="4" w:space="0" w:color="auto"/>
              <w:bottom w:val="single" w:sz="4" w:space="0" w:color="auto"/>
              <w:right w:val="single" w:sz="4" w:space="0" w:color="auto"/>
            </w:tcBorders>
          </w:tcPr>
          <w:p w14:paraId="20D187B2" w14:textId="77777777" w:rsidR="005F505B" w:rsidRPr="003302F5" w:rsidRDefault="005F505B" w:rsidP="00020AC5"/>
        </w:tc>
        <w:tc>
          <w:tcPr>
            <w:tcW w:w="1559" w:type="dxa"/>
            <w:tcBorders>
              <w:top w:val="single" w:sz="4" w:space="0" w:color="auto"/>
              <w:left w:val="single" w:sz="4" w:space="0" w:color="auto"/>
              <w:bottom w:val="single" w:sz="4" w:space="0" w:color="auto"/>
              <w:right w:val="single" w:sz="4" w:space="0" w:color="auto"/>
            </w:tcBorders>
          </w:tcPr>
          <w:p w14:paraId="214F6DC4" w14:textId="6913BE0E" w:rsidR="005F505B" w:rsidRPr="005F505B" w:rsidDel="00F408F4" w:rsidRDefault="005F505B" w:rsidP="005F505B">
            <w:pPr>
              <w:rPr>
                <w:sz w:val="18"/>
                <w:szCs w:val="18"/>
              </w:rPr>
            </w:pPr>
            <w:r>
              <w:rPr>
                <w:sz w:val="18"/>
                <w:szCs w:val="18"/>
              </w:rPr>
              <w:t>– (</w:t>
            </w:r>
            <w:r w:rsidRPr="005F505B">
              <w:rPr>
                <w:sz w:val="18"/>
                <w:szCs w:val="18"/>
              </w:rPr>
              <w:t>46</w:t>
            </w:r>
            <w:r>
              <w:rPr>
                <w:sz w:val="18"/>
                <w:szCs w:val="18"/>
              </w:rPr>
              <w:t>2</w:t>
            </w:r>
            <w:r w:rsidRPr="005F505B">
              <w:rPr>
                <w:sz w:val="18"/>
                <w:szCs w:val="18"/>
              </w:rPr>
              <w:t>0)</w:t>
            </w:r>
          </w:p>
        </w:tc>
        <w:tc>
          <w:tcPr>
            <w:tcW w:w="852" w:type="dxa"/>
            <w:tcBorders>
              <w:top w:val="single" w:sz="4" w:space="0" w:color="auto"/>
              <w:left w:val="single" w:sz="4" w:space="0" w:color="auto"/>
              <w:bottom w:val="single" w:sz="4" w:space="0" w:color="auto"/>
              <w:right w:val="single" w:sz="4" w:space="0" w:color="auto"/>
            </w:tcBorders>
          </w:tcPr>
          <w:p w14:paraId="7F32B138" w14:textId="77777777" w:rsidR="005F505B" w:rsidRDefault="005F505B" w:rsidP="00020AC5">
            <w:r w:rsidRPr="00B92096">
              <w:t>4</w:t>
            </w:r>
          </w:p>
        </w:tc>
        <w:tc>
          <w:tcPr>
            <w:tcW w:w="2317" w:type="dxa"/>
            <w:tcBorders>
              <w:top w:val="single" w:sz="4" w:space="0" w:color="auto"/>
              <w:left w:val="single" w:sz="4" w:space="0" w:color="auto"/>
              <w:bottom w:val="single" w:sz="4" w:space="0" w:color="auto"/>
              <w:right w:val="single" w:sz="4" w:space="0" w:color="auto"/>
            </w:tcBorders>
          </w:tcPr>
          <w:p w14:paraId="56C5BA50" w14:textId="4B0B65D1" w:rsidR="005F505B" w:rsidRPr="0041166F" w:rsidRDefault="005F505B" w:rsidP="005F505B">
            <w:pPr>
              <w:rPr>
                <w:sz w:val="18"/>
                <w:szCs w:val="18"/>
              </w:rPr>
            </w:pPr>
            <w:r>
              <w:rPr>
                <w:sz w:val="18"/>
                <w:szCs w:val="18"/>
              </w:rPr>
              <w:t>Показатель</w:t>
            </w:r>
            <w:r w:rsidRPr="0041166F">
              <w:rPr>
                <w:sz w:val="18"/>
                <w:szCs w:val="18"/>
              </w:rPr>
              <w:t xml:space="preserve"> по </w:t>
            </w:r>
            <w:r>
              <w:rPr>
                <w:sz w:val="18"/>
                <w:szCs w:val="18"/>
              </w:rPr>
              <w:t xml:space="preserve">коду аналитики 610 </w:t>
            </w:r>
            <w:r w:rsidRPr="0041166F">
              <w:rPr>
                <w:sz w:val="18"/>
                <w:szCs w:val="18"/>
              </w:rPr>
              <w:t>строк</w:t>
            </w:r>
            <w:r>
              <w:rPr>
                <w:sz w:val="18"/>
                <w:szCs w:val="18"/>
              </w:rPr>
              <w:t>и</w:t>
            </w:r>
            <w:r w:rsidRPr="0041166F">
              <w:rPr>
                <w:sz w:val="18"/>
                <w:szCs w:val="18"/>
              </w:rPr>
              <w:t xml:space="preserve"> 5</w:t>
            </w:r>
            <w:r>
              <w:rPr>
                <w:sz w:val="18"/>
                <w:szCs w:val="18"/>
              </w:rPr>
              <w:t>20</w:t>
            </w:r>
            <w:r w:rsidRPr="0041166F">
              <w:rPr>
                <w:sz w:val="18"/>
                <w:szCs w:val="18"/>
              </w:rPr>
              <w:t xml:space="preserve"> в ф. 0503737 не соответствует </w:t>
            </w:r>
            <w:r>
              <w:rPr>
                <w:sz w:val="18"/>
                <w:szCs w:val="18"/>
              </w:rPr>
              <w:t xml:space="preserve">показателю </w:t>
            </w:r>
            <w:r w:rsidRPr="0041166F">
              <w:rPr>
                <w:sz w:val="18"/>
                <w:szCs w:val="18"/>
              </w:rPr>
              <w:t>строк</w:t>
            </w:r>
            <w:r>
              <w:rPr>
                <w:sz w:val="18"/>
                <w:szCs w:val="18"/>
              </w:rPr>
              <w:t>и</w:t>
            </w:r>
            <w:r w:rsidRPr="0041166F">
              <w:rPr>
                <w:sz w:val="18"/>
                <w:szCs w:val="18"/>
              </w:rPr>
              <w:t xml:space="preserve"> </w:t>
            </w:r>
            <w:r>
              <w:rPr>
                <w:sz w:val="18"/>
                <w:szCs w:val="18"/>
              </w:rPr>
              <w:t>4620</w:t>
            </w:r>
            <w:r w:rsidRPr="0041166F">
              <w:rPr>
                <w:sz w:val="18"/>
                <w:szCs w:val="18"/>
              </w:rPr>
              <w:t xml:space="preserve"> </w:t>
            </w:r>
            <w:r>
              <w:rPr>
                <w:sz w:val="18"/>
                <w:szCs w:val="18"/>
              </w:rPr>
              <w:t xml:space="preserve">с </w:t>
            </w:r>
            <w:r w:rsidRPr="0041166F">
              <w:rPr>
                <w:sz w:val="18"/>
                <w:szCs w:val="18"/>
              </w:rPr>
              <w:t xml:space="preserve">обратным знаком ф. 0503723 </w:t>
            </w:r>
            <w:r>
              <w:rPr>
                <w:sz w:val="18"/>
                <w:szCs w:val="18"/>
              </w:rPr>
              <w:t>–</w:t>
            </w:r>
            <w:r w:rsidRPr="0041166F">
              <w:rPr>
                <w:sz w:val="18"/>
                <w:szCs w:val="18"/>
              </w:rPr>
              <w:t xml:space="preserve"> </w:t>
            </w:r>
            <w:r>
              <w:rPr>
                <w:sz w:val="18"/>
                <w:szCs w:val="18"/>
              </w:rPr>
              <w:t>требуется пояснение</w:t>
            </w:r>
          </w:p>
        </w:tc>
        <w:tc>
          <w:tcPr>
            <w:tcW w:w="709" w:type="dxa"/>
            <w:tcBorders>
              <w:top w:val="single" w:sz="4" w:space="0" w:color="auto"/>
              <w:left w:val="single" w:sz="4" w:space="0" w:color="auto"/>
              <w:bottom w:val="single" w:sz="4" w:space="0" w:color="auto"/>
              <w:right w:val="single" w:sz="4" w:space="0" w:color="auto"/>
            </w:tcBorders>
          </w:tcPr>
          <w:p w14:paraId="7A896A66" w14:textId="77777777" w:rsidR="005F505B" w:rsidRPr="00B544C2" w:rsidRDefault="005F505B" w:rsidP="00020AC5">
            <w:pPr>
              <w:rPr>
                <w:sz w:val="18"/>
                <w:szCs w:val="18"/>
              </w:rPr>
            </w:pPr>
            <w:r>
              <w:rPr>
                <w:sz w:val="18"/>
                <w:szCs w:val="18"/>
              </w:rPr>
              <w:t>П</w:t>
            </w:r>
          </w:p>
        </w:tc>
      </w:tr>
      <w:tr w:rsidR="007A1D48" w:rsidRPr="00B92096" w14:paraId="53486EB7" w14:textId="77777777" w:rsidTr="003E2E85">
        <w:tc>
          <w:tcPr>
            <w:tcW w:w="670" w:type="dxa"/>
          </w:tcPr>
          <w:p w14:paraId="24D3693D" w14:textId="77777777" w:rsidR="00314C72" w:rsidRDefault="00314C72" w:rsidP="00D5062E">
            <w:pPr>
              <w:rPr>
                <w:color w:val="000000"/>
              </w:rPr>
            </w:pPr>
            <w:r w:rsidRPr="00651D83">
              <w:rPr>
                <w:color w:val="000000"/>
              </w:rPr>
              <w:lastRenderedPageBreak/>
              <w:t>5.1</w:t>
            </w:r>
            <w:r w:rsidR="00FE1415">
              <w:rPr>
                <w:color w:val="000000"/>
              </w:rPr>
              <w:t>.1</w:t>
            </w:r>
          </w:p>
          <w:p w14:paraId="5D790B8C" w14:textId="77777777" w:rsidR="00FE1415" w:rsidRPr="00651D83" w:rsidRDefault="00FE1415" w:rsidP="00D5062E">
            <w:pPr>
              <w:rPr>
                <w:color w:val="000000"/>
              </w:rPr>
            </w:pPr>
            <w:r>
              <w:rPr>
                <w:color w:val="000000"/>
              </w:rPr>
              <w:t>ГРБС, РБС_АУБУ</w:t>
            </w:r>
          </w:p>
        </w:tc>
        <w:tc>
          <w:tcPr>
            <w:tcW w:w="1051" w:type="dxa"/>
          </w:tcPr>
          <w:p w14:paraId="07BCD128" w14:textId="77777777" w:rsidR="00314C72" w:rsidRPr="00651D83" w:rsidRDefault="00314C72" w:rsidP="00D5062E">
            <w:pPr>
              <w:rPr>
                <w:color w:val="000000"/>
              </w:rPr>
            </w:pPr>
            <w:r w:rsidRPr="00651D83">
              <w:rPr>
                <w:color w:val="000000"/>
              </w:rPr>
              <w:t>0503730</w:t>
            </w:r>
          </w:p>
        </w:tc>
        <w:tc>
          <w:tcPr>
            <w:tcW w:w="1646" w:type="dxa"/>
            <w:gridSpan w:val="2"/>
          </w:tcPr>
          <w:p w14:paraId="71B09018" w14:textId="77777777" w:rsidR="00314C72" w:rsidRPr="00651D83" w:rsidRDefault="00314C72" w:rsidP="00D5062E">
            <w:pPr>
              <w:rPr>
                <w:color w:val="000000"/>
              </w:rPr>
            </w:pPr>
            <w:r w:rsidRPr="00651D83">
              <w:rPr>
                <w:color w:val="000000"/>
              </w:rPr>
              <w:t>Стр.</w:t>
            </w:r>
            <w:r>
              <w:rPr>
                <w:color w:val="000000"/>
              </w:rPr>
              <w:t>570</w:t>
            </w:r>
            <w:r w:rsidRPr="00651D83">
              <w:rPr>
                <w:color w:val="000000"/>
              </w:rPr>
              <w:t xml:space="preserve"> </w:t>
            </w:r>
          </w:p>
          <w:p w14:paraId="1D94DB23" w14:textId="2B8DD8CF" w:rsidR="00314C72" w:rsidRPr="00651D83" w:rsidRDefault="00314C72" w:rsidP="00DA6202">
            <w:pPr>
              <w:rPr>
                <w:color w:val="000000"/>
              </w:rPr>
            </w:pPr>
            <w:r w:rsidRPr="00651D83">
              <w:rPr>
                <w:color w:val="000000"/>
              </w:rPr>
              <w:t>(Гр. 10</w:t>
            </w:r>
            <w:r w:rsidR="007C0165">
              <w:rPr>
                <w:color w:val="000000"/>
                <w:lang w:val="en-US"/>
              </w:rPr>
              <w:t xml:space="preserve"> </w:t>
            </w:r>
            <w:r w:rsidRPr="00651D83">
              <w:rPr>
                <w:color w:val="000000"/>
              </w:rPr>
              <w:t>– Гр. 6)</w:t>
            </w:r>
          </w:p>
        </w:tc>
        <w:tc>
          <w:tcPr>
            <w:tcW w:w="852" w:type="dxa"/>
            <w:gridSpan w:val="2"/>
          </w:tcPr>
          <w:p w14:paraId="72A78F46" w14:textId="77777777" w:rsidR="00314C72" w:rsidRPr="00651D83" w:rsidRDefault="00314C72" w:rsidP="00D5062E">
            <w:pPr>
              <w:rPr>
                <w:color w:val="000000"/>
              </w:rPr>
            </w:pPr>
          </w:p>
        </w:tc>
        <w:tc>
          <w:tcPr>
            <w:tcW w:w="567" w:type="dxa"/>
          </w:tcPr>
          <w:p w14:paraId="21306E29" w14:textId="77777777" w:rsidR="00314C72" w:rsidRPr="00651D83" w:rsidRDefault="00314C72" w:rsidP="00D5062E">
            <w:pPr>
              <w:rPr>
                <w:color w:val="000000"/>
              </w:rPr>
            </w:pPr>
          </w:p>
        </w:tc>
        <w:tc>
          <w:tcPr>
            <w:tcW w:w="993" w:type="dxa"/>
            <w:gridSpan w:val="2"/>
          </w:tcPr>
          <w:p w14:paraId="59FEECF1" w14:textId="77777777" w:rsidR="00314C72" w:rsidRPr="00651D83" w:rsidRDefault="00314C72" w:rsidP="00D5062E">
            <w:pPr>
              <w:rPr>
                <w:color w:val="000000"/>
              </w:rPr>
            </w:pPr>
            <w:r w:rsidRPr="00651D83">
              <w:rPr>
                <w:color w:val="000000"/>
              </w:rPr>
              <w:t>=</w:t>
            </w:r>
          </w:p>
        </w:tc>
        <w:tc>
          <w:tcPr>
            <w:tcW w:w="1135" w:type="dxa"/>
          </w:tcPr>
          <w:p w14:paraId="23D4AF6C" w14:textId="77777777" w:rsidR="00314C72" w:rsidRPr="00651D83" w:rsidRDefault="00314C72" w:rsidP="00D5062E">
            <w:pPr>
              <w:rPr>
                <w:color w:val="000000"/>
              </w:rPr>
            </w:pPr>
            <w:r w:rsidRPr="00651D83">
              <w:rPr>
                <w:color w:val="000000"/>
              </w:rPr>
              <w:t>0503721</w:t>
            </w:r>
          </w:p>
        </w:tc>
        <w:tc>
          <w:tcPr>
            <w:tcW w:w="2409" w:type="dxa"/>
          </w:tcPr>
          <w:p w14:paraId="315A7BDB" w14:textId="77777777" w:rsidR="00314C72" w:rsidRPr="00651D83" w:rsidRDefault="00314C72" w:rsidP="00D5062E">
            <w:pPr>
              <w:rPr>
                <w:color w:val="000000"/>
              </w:rPr>
            </w:pPr>
          </w:p>
        </w:tc>
        <w:tc>
          <w:tcPr>
            <w:tcW w:w="1559" w:type="dxa"/>
          </w:tcPr>
          <w:p w14:paraId="774E4E2E" w14:textId="7D54E713" w:rsidR="00314C72" w:rsidRPr="00651D83" w:rsidRDefault="00314C72" w:rsidP="00824CA4">
            <w:pPr>
              <w:rPr>
                <w:color w:val="000000"/>
              </w:rPr>
            </w:pPr>
            <w:r w:rsidRPr="00651D83">
              <w:rPr>
                <w:color w:val="000000"/>
              </w:rPr>
              <w:t xml:space="preserve">300 </w:t>
            </w:r>
            <w:r w:rsidR="00986C0D">
              <w:rPr>
                <w:sz w:val="18"/>
                <w:szCs w:val="18"/>
              </w:rPr>
              <w:t>–</w:t>
            </w:r>
            <w:r w:rsidR="00824CA4" w:rsidRPr="00651D83">
              <w:rPr>
                <w:color w:val="000000"/>
              </w:rPr>
              <w:t xml:space="preserve"> </w:t>
            </w:r>
            <w:r w:rsidRPr="00214716">
              <w:rPr>
                <w:b/>
                <w:color w:val="000000"/>
              </w:rPr>
              <w:t>(</w:t>
            </w:r>
            <w:r w:rsidRPr="00651D83">
              <w:rPr>
                <w:color w:val="000000"/>
              </w:rPr>
              <w:t xml:space="preserve">показатели по счету 0 304 06 000 </w:t>
            </w:r>
            <w:r w:rsidR="005F158B">
              <w:rPr>
                <w:color w:val="000000"/>
              </w:rPr>
              <w:t xml:space="preserve">ф. 0503710 </w:t>
            </w:r>
            <w:r w:rsidR="00F821BA">
              <w:rPr>
                <w:color w:val="000000"/>
              </w:rPr>
              <w:t xml:space="preserve">гр. </w:t>
            </w:r>
            <w:r w:rsidR="005F158B">
              <w:rPr>
                <w:color w:val="000000"/>
              </w:rPr>
              <w:t>(2</w:t>
            </w:r>
            <w:r w:rsidR="005F505B" w:rsidRPr="00A81EA9">
              <w:t>–</w:t>
            </w:r>
            <w:r w:rsidR="00C04004">
              <w:rPr>
                <w:color w:val="000000"/>
              </w:rPr>
              <w:t>3</w:t>
            </w:r>
            <w:r w:rsidR="005F158B">
              <w:rPr>
                <w:color w:val="000000"/>
              </w:rPr>
              <w:t>+4</w:t>
            </w:r>
            <w:r w:rsidR="005F505B" w:rsidRPr="00A81EA9">
              <w:t>–</w:t>
            </w:r>
            <w:r w:rsidR="00C04004">
              <w:rPr>
                <w:color w:val="000000"/>
              </w:rPr>
              <w:t>5</w:t>
            </w:r>
            <w:r w:rsidR="005F158B">
              <w:rPr>
                <w:color w:val="000000"/>
              </w:rPr>
              <w:t>)</w:t>
            </w:r>
            <w:r>
              <w:rPr>
                <w:color w:val="000000"/>
              </w:rPr>
              <w:t>)</w:t>
            </w:r>
            <w:r w:rsidRPr="00214716">
              <w:rPr>
                <w:b/>
                <w:color w:val="000000"/>
              </w:rPr>
              <w:t>)</w:t>
            </w:r>
            <w:r>
              <w:rPr>
                <w:color w:val="000000"/>
              </w:rPr>
              <w:t xml:space="preserve"> </w:t>
            </w:r>
          </w:p>
        </w:tc>
        <w:tc>
          <w:tcPr>
            <w:tcW w:w="852" w:type="dxa"/>
          </w:tcPr>
          <w:p w14:paraId="121A41CF" w14:textId="77777777" w:rsidR="00314C72" w:rsidRPr="00214716" w:rsidRDefault="00314C72" w:rsidP="00D5062E">
            <w:pPr>
              <w:rPr>
                <w:color w:val="000000"/>
              </w:rPr>
            </w:pPr>
            <w:r w:rsidRPr="00214716">
              <w:rPr>
                <w:color w:val="000000"/>
              </w:rPr>
              <w:t>7</w:t>
            </w:r>
          </w:p>
        </w:tc>
        <w:tc>
          <w:tcPr>
            <w:tcW w:w="2317" w:type="dxa"/>
          </w:tcPr>
          <w:p w14:paraId="145B68DC" w14:textId="34DE903F" w:rsidR="00314C72" w:rsidRPr="00651D83" w:rsidRDefault="00314C72" w:rsidP="00201988">
            <w:pPr>
              <w:rPr>
                <w:color w:val="000000"/>
              </w:rPr>
            </w:pPr>
            <w:r w:rsidRPr="00651D83">
              <w:rPr>
                <w:color w:val="000000"/>
              </w:rPr>
              <w:t xml:space="preserve">Финансовый результат по счетам баланса не соответствует идентичному показателю в ф. 0503721 </w:t>
            </w:r>
            <w:r w:rsidR="00986C0D">
              <w:rPr>
                <w:sz w:val="18"/>
                <w:szCs w:val="18"/>
              </w:rPr>
              <w:t>–</w:t>
            </w:r>
            <w:r w:rsidRPr="00651D83">
              <w:rPr>
                <w:color w:val="000000"/>
              </w:rPr>
              <w:t xml:space="preserve"> недопустимо</w:t>
            </w:r>
          </w:p>
        </w:tc>
        <w:tc>
          <w:tcPr>
            <w:tcW w:w="709" w:type="dxa"/>
          </w:tcPr>
          <w:p w14:paraId="11D27E6A" w14:textId="77777777" w:rsidR="00314C72" w:rsidRPr="00651D83" w:rsidRDefault="004C5791" w:rsidP="00DC5E14">
            <w:pPr>
              <w:rPr>
                <w:color w:val="000000"/>
              </w:rPr>
            </w:pPr>
            <w:r>
              <w:rPr>
                <w:color w:val="000000"/>
              </w:rPr>
              <w:t>Б</w:t>
            </w:r>
          </w:p>
        </w:tc>
      </w:tr>
      <w:tr w:rsidR="00FE1415" w:rsidRPr="00B92096" w14:paraId="377EC932" w14:textId="77777777" w:rsidTr="003E2E85">
        <w:tc>
          <w:tcPr>
            <w:tcW w:w="670" w:type="dxa"/>
            <w:tcBorders>
              <w:top w:val="single" w:sz="4" w:space="0" w:color="auto"/>
              <w:left w:val="single" w:sz="4" w:space="0" w:color="auto"/>
              <w:bottom w:val="single" w:sz="4" w:space="0" w:color="auto"/>
              <w:right w:val="single" w:sz="4" w:space="0" w:color="auto"/>
            </w:tcBorders>
          </w:tcPr>
          <w:p w14:paraId="1CCC43E4" w14:textId="77777777" w:rsidR="00FE1415" w:rsidRDefault="00FE1415" w:rsidP="00155F11">
            <w:pPr>
              <w:rPr>
                <w:color w:val="000000"/>
              </w:rPr>
            </w:pPr>
            <w:r w:rsidRPr="00651D83">
              <w:rPr>
                <w:color w:val="000000"/>
              </w:rPr>
              <w:t>5.1</w:t>
            </w:r>
            <w:r>
              <w:rPr>
                <w:color w:val="000000"/>
              </w:rPr>
              <w:t>.2</w:t>
            </w:r>
          </w:p>
          <w:p w14:paraId="63553A66" w14:textId="77777777" w:rsidR="00FE1415" w:rsidRPr="00651D83" w:rsidRDefault="00FE1415" w:rsidP="00155F11">
            <w:pPr>
              <w:rPr>
                <w:color w:val="000000"/>
              </w:rPr>
            </w:pPr>
            <w:r>
              <w:rPr>
                <w:color w:val="000000"/>
              </w:rPr>
              <w:t>АУБУ</w:t>
            </w:r>
          </w:p>
        </w:tc>
        <w:tc>
          <w:tcPr>
            <w:tcW w:w="1051" w:type="dxa"/>
            <w:tcBorders>
              <w:top w:val="single" w:sz="4" w:space="0" w:color="auto"/>
              <w:left w:val="single" w:sz="4" w:space="0" w:color="auto"/>
              <w:bottom w:val="single" w:sz="4" w:space="0" w:color="auto"/>
              <w:right w:val="single" w:sz="4" w:space="0" w:color="auto"/>
            </w:tcBorders>
          </w:tcPr>
          <w:p w14:paraId="57AE3A36" w14:textId="77777777" w:rsidR="00FE1415" w:rsidRPr="00651D83" w:rsidRDefault="00FE1415" w:rsidP="00155F11">
            <w:pPr>
              <w:rPr>
                <w:color w:val="000000"/>
              </w:rPr>
            </w:pPr>
            <w:r w:rsidRPr="00651D83">
              <w:rPr>
                <w:color w:val="000000"/>
              </w:rPr>
              <w:t>0503730</w:t>
            </w:r>
          </w:p>
        </w:tc>
        <w:tc>
          <w:tcPr>
            <w:tcW w:w="1646" w:type="dxa"/>
            <w:gridSpan w:val="2"/>
            <w:tcBorders>
              <w:top w:val="single" w:sz="4" w:space="0" w:color="auto"/>
              <w:left w:val="single" w:sz="4" w:space="0" w:color="auto"/>
              <w:bottom w:val="single" w:sz="4" w:space="0" w:color="auto"/>
              <w:right w:val="single" w:sz="4" w:space="0" w:color="auto"/>
            </w:tcBorders>
          </w:tcPr>
          <w:p w14:paraId="51FC1DAE" w14:textId="77777777" w:rsidR="00FE1415" w:rsidRPr="00651D83" w:rsidRDefault="00FE1415" w:rsidP="00155F11">
            <w:pPr>
              <w:rPr>
                <w:color w:val="000000"/>
              </w:rPr>
            </w:pPr>
            <w:r w:rsidRPr="00651D83">
              <w:rPr>
                <w:color w:val="000000"/>
              </w:rPr>
              <w:t>Стр.</w:t>
            </w:r>
            <w:r>
              <w:rPr>
                <w:color w:val="000000"/>
              </w:rPr>
              <w:t>570</w:t>
            </w:r>
            <w:r w:rsidRPr="00651D83">
              <w:rPr>
                <w:color w:val="000000"/>
              </w:rPr>
              <w:t xml:space="preserve"> </w:t>
            </w:r>
          </w:p>
          <w:p w14:paraId="500B83E9" w14:textId="05BF0B22" w:rsidR="00FE1415" w:rsidRPr="00651D83" w:rsidRDefault="00FE1415" w:rsidP="00155F11">
            <w:pPr>
              <w:rPr>
                <w:color w:val="000000"/>
              </w:rPr>
            </w:pPr>
            <w:r w:rsidRPr="00651D83">
              <w:rPr>
                <w:color w:val="000000"/>
              </w:rPr>
              <w:t>(Гр. 10</w:t>
            </w:r>
            <w:r w:rsidR="005F505B">
              <w:rPr>
                <w:color w:val="000000"/>
              </w:rPr>
              <w:t xml:space="preserve"> </w:t>
            </w:r>
            <w:r w:rsidRPr="00651D83">
              <w:rPr>
                <w:color w:val="000000"/>
              </w:rPr>
              <w:t>– Гр. 6)</w:t>
            </w:r>
          </w:p>
        </w:tc>
        <w:tc>
          <w:tcPr>
            <w:tcW w:w="852" w:type="dxa"/>
            <w:gridSpan w:val="2"/>
            <w:tcBorders>
              <w:top w:val="single" w:sz="4" w:space="0" w:color="auto"/>
              <w:left w:val="single" w:sz="4" w:space="0" w:color="auto"/>
              <w:bottom w:val="single" w:sz="4" w:space="0" w:color="auto"/>
              <w:right w:val="single" w:sz="4" w:space="0" w:color="auto"/>
            </w:tcBorders>
          </w:tcPr>
          <w:p w14:paraId="64D06A78" w14:textId="77777777" w:rsidR="00FE1415" w:rsidRPr="00651D83" w:rsidRDefault="00FE1415" w:rsidP="00155F11">
            <w:pPr>
              <w:rPr>
                <w:color w:val="000000"/>
              </w:rPr>
            </w:pPr>
          </w:p>
        </w:tc>
        <w:tc>
          <w:tcPr>
            <w:tcW w:w="567" w:type="dxa"/>
            <w:tcBorders>
              <w:top w:val="single" w:sz="4" w:space="0" w:color="auto"/>
              <w:left w:val="single" w:sz="4" w:space="0" w:color="auto"/>
              <w:bottom w:val="single" w:sz="4" w:space="0" w:color="auto"/>
              <w:right w:val="single" w:sz="4" w:space="0" w:color="auto"/>
            </w:tcBorders>
          </w:tcPr>
          <w:p w14:paraId="2A915BDB" w14:textId="77777777" w:rsidR="00FE1415" w:rsidRPr="00651D83" w:rsidRDefault="00FE1415" w:rsidP="00155F11">
            <w:pPr>
              <w:rPr>
                <w:color w:val="000000"/>
              </w:rPr>
            </w:pPr>
          </w:p>
        </w:tc>
        <w:tc>
          <w:tcPr>
            <w:tcW w:w="993" w:type="dxa"/>
            <w:gridSpan w:val="2"/>
            <w:tcBorders>
              <w:top w:val="single" w:sz="4" w:space="0" w:color="auto"/>
              <w:left w:val="single" w:sz="4" w:space="0" w:color="auto"/>
              <w:bottom w:val="single" w:sz="4" w:space="0" w:color="auto"/>
              <w:right w:val="single" w:sz="4" w:space="0" w:color="auto"/>
            </w:tcBorders>
          </w:tcPr>
          <w:p w14:paraId="257DA75E" w14:textId="77777777" w:rsidR="00FE1415" w:rsidRPr="00651D83" w:rsidRDefault="00FE1415" w:rsidP="00155F11">
            <w:pPr>
              <w:rPr>
                <w:color w:val="000000"/>
              </w:rPr>
            </w:pPr>
            <w:r w:rsidRPr="00651D83">
              <w:rPr>
                <w:color w:val="000000"/>
              </w:rPr>
              <w:t>=</w:t>
            </w:r>
          </w:p>
        </w:tc>
        <w:tc>
          <w:tcPr>
            <w:tcW w:w="1135" w:type="dxa"/>
            <w:tcBorders>
              <w:top w:val="single" w:sz="4" w:space="0" w:color="auto"/>
              <w:left w:val="single" w:sz="4" w:space="0" w:color="auto"/>
              <w:bottom w:val="single" w:sz="4" w:space="0" w:color="auto"/>
              <w:right w:val="single" w:sz="4" w:space="0" w:color="auto"/>
            </w:tcBorders>
          </w:tcPr>
          <w:p w14:paraId="608A8D93" w14:textId="77777777" w:rsidR="00FE1415" w:rsidRPr="00651D83" w:rsidRDefault="00FE1415" w:rsidP="00155F11">
            <w:pPr>
              <w:rPr>
                <w:color w:val="000000"/>
              </w:rPr>
            </w:pPr>
            <w:r w:rsidRPr="00651D83">
              <w:rPr>
                <w:color w:val="000000"/>
              </w:rPr>
              <w:t>0503721</w:t>
            </w:r>
          </w:p>
        </w:tc>
        <w:tc>
          <w:tcPr>
            <w:tcW w:w="2409" w:type="dxa"/>
            <w:tcBorders>
              <w:top w:val="single" w:sz="4" w:space="0" w:color="auto"/>
              <w:left w:val="single" w:sz="4" w:space="0" w:color="auto"/>
              <w:bottom w:val="single" w:sz="4" w:space="0" w:color="auto"/>
              <w:right w:val="single" w:sz="4" w:space="0" w:color="auto"/>
            </w:tcBorders>
          </w:tcPr>
          <w:p w14:paraId="3E6624BB" w14:textId="77777777" w:rsidR="00FE1415" w:rsidRPr="00651D83" w:rsidRDefault="00FE1415" w:rsidP="00155F11">
            <w:pPr>
              <w:rPr>
                <w:color w:val="000000"/>
              </w:rPr>
            </w:pPr>
          </w:p>
        </w:tc>
        <w:tc>
          <w:tcPr>
            <w:tcW w:w="1559" w:type="dxa"/>
            <w:tcBorders>
              <w:top w:val="single" w:sz="4" w:space="0" w:color="auto"/>
              <w:left w:val="single" w:sz="4" w:space="0" w:color="auto"/>
              <w:bottom w:val="single" w:sz="4" w:space="0" w:color="auto"/>
              <w:right w:val="single" w:sz="4" w:space="0" w:color="auto"/>
            </w:tcBorders>
          </w:tcPr>
          <w:p w14:paraId="6F9BFC16" w14:textId="2D2629CF" w:rsidR="00FE1415" w:rsidRPr="00651D83" w:rsidRDefault="00FE1415" w:rsidP="00155F11">
            <w:pPr>
              <w:rPr>
                <w:color w:val="000000"/>
              </w:rPr>
            </w:pPr>
            <w:r w:rsidRPr="00651D83">
              <w:rPr>
                <w:color w:val="000000"/>
              </w:rPr>
              <w:t xml:space="preserve">300 </w:t>
            </w:r>
            <w:r w:rsidR="005F505B" w:rsidRPr="00A81EA9">
              <w:t>–</w:t>
            </w:r>
            <w:r w:rsidRPr="00651D83">
              <w:rPr>
                <w:color w:val="000000"/>
              </w:rPr>
              <w:t xml:space="preserve"> </w:t>
            </w:r>
            <w:r w:rsidRPr="00FE1415">
              <w:rPr>
                <w:color w:val="000000"/>
              </w:rPr>
              <w:t>(</w:t>
            </w:r>
            <w:r w:rsidRPr="00651D83">
              <w:rPr>
                <w:color w:val="000000"/>
              </w:rPr>
              <w:t xml:space="preserve">показатели по счету 0 304 06 000 </w:t>
            </w:r>
            <w:r>
              <w:rPr>
                <w:color w:val="000000"/>
              </w:rPr>
              <w:t>ф. 0503710 гр. (2</w:t>
            </w:r>
            <w:r w:rsidR="005F505B" w:rsidRPr="00A81EA9">
              <w:t>–</w:t>
            </w:r>
            <w:r>
              <w:rPr>
                <w:color w:val="000000"/>
              </w:rPr>
              <w:t>3+4</w:t>
            </w:r>
            <w:r w:rsidR="005F505B" w:rsidRPr="00A81EA9">
              <w:t>–</w:t>
            </w:r>
            <w:r>
              <w:rPr>
                <w:color w:val="000000"/>
              </w:rPr>
              <w:t xml:space="preserve">5)) </w:t>
            </w:r>
            <w:r w:rsidR="005F505B" w:rsidRPr="00A81EA9">
              <w:t>–</w:t>
            </w:r>
            <w:r w:rsidRPr="00651D83">
              <w:rPr>
                <w:color w:val="000000"/>
              </w:rPr>
              <w:t xml:space="preserve"> </w:t>
            </w:r>
            <w:r w:rsidRPr="00FE1415">
              <w:rPr>
                <w:color w:val="000000"/>
              </w:rPr>
              <w:t>(</w:t>
            </w:r>
            <w:r w:rsidRPr="00651D83">
              <w:rPr>
                <w:color w:val="000000"/>
              </w:rPr>
              <w:t>показатели по счету 0 304 0</w:t>
            </w:r>
            <w:r>
              <w:rPr>
                <w:color w:val="000000"/>
              </w:rPr>
              <w:t>4</w:t>
            </w:r>
            <w:r w:rsidRPr="00651D83">
              <w:rPr>
                <w:color w:val="000000"/>
              </w:rPr>
              <w:t xml:space="preserve"> 000 </w:t>
            </w:r>
            <w:r>
              <w:rPr>
                <w:color w:val="000000"/>
              </w:rPr>
              <w:t>ф. 0503710 гр. (2</w:t>
            </w:r>
            <w:r w:rsidR="005F505B" w:rsidRPr="00A81EA9">
              <w:t>–</w:t>
            </w:r>
            <w:r>
              <w:rPr>
                <w:color w:val="000000"/>
              </w:rPr>
              <w:t>3+4</w:t>
            </w:r>
            <w:r w:rsidR="005F505B" w:rsidRPr="00A81EA9">
              <w:t>–</w:t>
            </w:r>
            <w:r>
              <w:rPr>
                <w:color w:val="000000"/>
              </w:rPr>
              <w:t xml:space="preserve">5)) </w:t>
            </w:r>
          </w:p>
        </w:tc>
        <w:tc>
          <w:tcPr>
            <w:tcW w:w="852" w:type="dxa"/>
            <w:tcBorders>
              <w:top w:val="single" w:sz="4" w:space="0" w:color="auto"/>
              <w:left w:val="single" w:sz="4" w:space="0" w:color="auto"/>
              <w:bottom w:val="single" w:sz="4" w:space="0" w:color="auto"/>
              <w:right w:val="single" w:sz="4" w:space="0" w:color="auto"/>
            </w:tcBorders>
          </w:tcPr>
          <w:p w14:paraId="4E22D63F" w14:textId="77777777" w:rsidR="00FE1415" w:rsidRPr="00214716" w:rsidRDefault="00FE1415" w:rsidP="00155F11">
            <w:pPr>
              <w:rPr>
                <w:color w:val="000000"/>
              </w:rPr>
            </w:pPr>
            <w:r w:rsidRPr="00214716">
              <w:rPr>
                <w:color w:val="000000"/>
              </w:rPr>
              <w:t>7</w:t>
            </w:r>
          </w:p>
        </w:tc>
        <w:tc>
          <w:tcPr>
            <w:tcW w:w="2317" w:type="dxa"/>
            <w:tcBorders>
              <w:top w:val="single" w:sz="4" w:space="0" w:color="auto"/>
              <w:left w:val="single" w:sz="4" w:space="0" w:color="auto"/>
              <w:bottom w:val="single" w:sz="4" w:space="0" w:color="auto"/>
              <w:right w:val="single" w:sz="4" w:space="0" w:color="auto"/>
            </w:tcBorders>
          </w:tcPr>
          <w:p w14:paraId="29820B46" w14:textId="65796DF6" w:rsidR="00FE1415" w:rsidRPr="00651D83" w:rsidRDefault="00FE1415" w:rsidP="00201988">
            <w:pPr>
              <w:rPr>
                <w:color w:val="000000"/>
              </w:rPr>
            </w:pPr>
            <w:r w:rsidRPr="00651D83">
              <w:rPr>
                <w:color w:val="000000"/>
              </w:rPr>
              <w:t xml:space="preserve">Финансовый результат по счетам баланса не соответствует идентичному показателю в ф. 0503721 </w:t>
            </w:r>
            <w:r w:rsidR="005F505B" w:rsidRPr="00A81EA9">
              <w:t>–</w:t>
            </w:r>
            <w:r w:rsidRPr="00651D83">
              <w:rPr>
                <w:color w:val="000000"/>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7CF754D7" w14:textId="77777777" w:rsidR="00FE1415" w:rsidRPr="00651D83" w:rsidRDefault="00FE1415" w:rsidP="00155F11">
            <w:pPr>
              <w:rPr>
                <w:color w:val="000000"/>
              </w:rPr>
            </w:pPr>
            <w:r>
              <w:rPr>
                <w:color w:val="000000"/>
              </w:rPr>
              <w:t>Б</w:t>
            </w:r>
          </w:p>
        </w:tc>
      </w:tr>
      <w:tr w:rsidR="00E54949" w:rsidRPr="00B92096" w14:paraId="7958A908" w14:textId="77777777" w:rsidTr="003E2E85">
        <w:tc>
          <w:tcPr>
            <w:tcW w:w="670" w:type="dxa"/>
          </w:tcPr>
          <w:p w14:paraId="15F95E34" w14:textId="649DA660" w:rsidR="00E54949" w:rsidRPr="00B92096" w:rsidRDefault="00E54949" w:rsidP="00BF1804">
            <w:del w:id="423" w:author="Зайцев Павел Борисович" w:date="2025-12-18T19:21:00Z">
              <w:r w:rsidRPr="00B92096" w:rsidDel="00D01F6C">
                <w:delText>6</w:delText>
              </w:r>
            </w:del>
          </w:p>
        </w:tc>
        <w:tc>
          <w:tcPr>
            <w:tcW w:w="1051" w:type="dxa"/>
          </w:tcPr>
          <w:p w14:paraId="1A9FBEF8" w14:textId="34921E35" w:rsidR="00E54949" w:rsidRPr="00B92096" w:rsidRDefault="00E54949" w:rsidP="00BF1804">
            <w:del w:id="424" w:author="Зайцев Павел Борисович" w:date="2025-12-18T19:21:00Z">
              <w:r w:rsidRPr="00B92096" w:rsidDel="00D01F6C">
                <w:delText>0503730</w:delText>
              </w:r>
            </w:del>
          </w:p>
        </w:tc>
        <w:tc>
          <w:tcPr>
            <w:tcW w:w="1646" w:type="dxa"/>
            <w:gridSpan w:val="2"/>
          </w:tcPr>
          <w:p w14:paraId="7D6DEDE8" w14:textId="2C181F8B" w:rsidR="00E54949" w:rsidRPr="00B92096" w:rsidDel="00D01F6C" w:rsidRDefault="00E54949" w:rsidP="00BF1804">
            <w:pPr>
              <w:rPr>
                <w:del w:id="425" w:author="Зайцев Павел Борисович" w:date="2025-12-18T19:21:00Z"/>
              </w:rPr>
            </w:pPr>
            <w:del w:id="426" w:author="Зайцев Павел Борисович" w:date="2025-12-18T19:21:00Z">
              <w:r w:rsidRPr="00B92096" w:rsidDel="00D01F6C">
                <w:delText>Стр.</w:delText>
              </w:r>
              <w:r w:rsidDel="00D01F6C">
                <w:delText>190</w:delText>
              </w:r>
              <w:r w:rsidRPr="00B92096" w:rsidDel="00D01F6C">
                <w:delText xml:space="preserve"> </w:delText>
              </w:r>
            </w:del>
          </w:p>
          <w:p w14:paraId="7D4CD7DC" w14:textId="5D9B9438" w:rsidR="00E54949" w:rsidRPr="00B92096" w:rsidRDefault="00E54949" w:rsidP="00BF1804">
            <w:del w:id="427" w:author="Зайцев Павел Борисович" w:date="2025-12-18T19:21:00Z">
              <w:r w:rsidRPr="00B92096" w:rsidDel="00D01F6C">
                <w:delText>(Гр. 7</w:delText>
              </w:r>
              <w:r w:rsidR="005F505B" w:rsidDel="00D01F6C">
                <w:delText xml:space="preserve"> </w:delText>
              </w:r>
              <w:r w:rsidRPr="00B92096" w:rsidDel="00D01F6C">
                <w:delText>– Гр. 3)</w:delText>
              </w:r>
            </w:del>
          </w:p>
        </w:tc>
        <w:tc>
          <w:tcPr>
            <w:tcW w:w="852" w:type="dxa"/>
            <w:gridSpan w:val="2"/>
          </w:tcPr>
          <w:p w14:paraId="0802196C" w14:textId="77777777" w:rsidR="00E54949" w:rsidRPr="00B92096" w:rsidRDefault="00E54949" w:rsidP="00BF1804"/>
        </w:tc>
        <w:tc>
          <w:tcPr>
            <w:tcW w:w="567" w:type="dxa"/>
          </w:tcPr>
          <w:p w14:paraId="5395F982" w14:textId="77777777" w:rsidR="00E54949" w:rsidRPr="00B92096" w:rsidRDefault="00E54949" w:rsidP="00BF1804"/>
        </w:tc>
        <w:tc>
          <w:tcPr>
            <w:tcW w:w="993" w:type="dxa"/>
            <w:gridSpan w:val="2"/>
          </w:tcPr>
          <w:p w14:paraId="3B91CFB0" w14:textId="67977AB2" w:rsidR="00E54949" w:rsidRPr="00B92096" w:rsidRDefault="00E54949" w:rsidP="00BF1804">
            <w:del w:id="428" w:author="Зайцев Павел Борисович" w:date="2025-12-18T19:21:00Z">
              <w:r w:rsidRPr="00B92096" w:rsidDel="00D01F6C">
                <w:delText>=</w:delText>
              </w:r>
            </w:del>
          </w:p>
        </w:tc>
        <w:tc>
          <w:tcPr>
            <w:tcW w:w="1135" w:type="dxa"/>
          </w:tcPr>
          <w:p w14:paraId="63D95625" w14:textId="7342DFFA" w:rsidR="00E54949" w:rsidRPr="00B92096" w:rsidRDefault="00E54949" w:rsidP="00BF1804">
            <w:del w:id="429" w:author="Зайцев Павел Борисович" w:date="2025-12-18T19:21:00Z">
              <w:r w:rsidRPr="00B92096" w:rsidDel="00D01F6C">
                <w:delText>0503721</w:delText>
              </w:r>
            </w:del>
          </w:p>
        </w:tc>
        <w:tc>
          <w:tcPr>
            <w:tcW w:w="2409" w:type="dxa"/>
          </w:tcPr>
          <w:p w14:paraId="23CAC706" w14:textId="77777777" w:rsidR="00E54949" w:rsidRPr="00B92096" w:rsidRDefault="00E54949" w:rsidP="00BF1804"/>
        </w:tc>
        <w:tc>
          <w:tcPr>
            <w:tcW w:w="1559" w:type="dxa"/>
          </w:tcPr>
          <w:p w14:paraId="3541F524" w14:textId="55FA029B" w:rsidR="00E54949" w:rsidRPr="00B92096" w:rsidRDefault="00E54949" w:rsidP="00BF1804">
            <w:del w:id="430" w:author="Зайцев Павел Борисович" w:date="2025-12-18T19:21:00Z">
              <w:r w:rsidRPr="00B92096" w:rsidDel="00D01F6C">
                <w:delText>310</w:delText>
              </w:r>
            </w:del>
          </w:p>
        </w:tc>
        <w:tc>
          <w:tcPr>
            <w:tcW w:w="852" w:type="dxa"/>
          </w:tcPr>
          <w:p w14:paraId="3E663640" w14:textId="2B46CB82" w:rsidR="00E54949" w:rsidRPr="00B92096" w:rsidRDefault="00E54949" w:rsidP="00BF1804">
            <w:del w:id="431" w:author="Зайцев Павел Борисович" w:date="2025-12-18T19:21:00Z">
              <w:r w:rsidRPr="00B92096" w:rsidDel="00D01F6C">
                <w:delText>4</w:delText>
              </w:r>
            </w:del>
          </w:p>
        </w:tc>
        <w:tc>
          <w:tcPr>
            <w:tcW w:w="2317" w:type="dxa"/>
          </w:tcPr>
          <w:p w14:paraId="723C1CB9" w14:textId="5D0F33E5" w:rsidR="00E54949" w:rsidRPr="00B92096" w:rsidRDefault="00E54949" w:rsidP="005F505B">
            <w:del w:id="432" w:author="Зайцев Павел Борисович" w:date="2025-12-18T19:21:00Z">
              <w:r w:rsidRPr="00B92096" w:rsidDel="00D01F6C">
                <w:delText>Движение нефинансовых активов по счетам баланса не соответствует идентичному показателю в ф. 0503721</w:delText>
              </w:r>
              <w:r w:rsidR="005F505B" w:rsidDel="00D01F6C">
                <w:delText xml:space="preserve"> </w:delText>
              </w:r>
              <w:r w:rsidR="005F505B" w:rsidRPr="00A81EA9" w:rsidDel="00D01F6C">
                <w:delText>–</w:delText>
              </w:r>
              <w:r w:rsidR="005F505B" w:rsidDel="00D01F6C">
                <w:delText xml:space="preserve"> </w:delText>
              </w:r>
              <w:r w:rsidRPr="00B92096" w:rsidDel="00D01F6C">
                <w:delText>недопустимо</w:delText>
              </w:r>
            </w:del>
          </w:p>
        </w:tc>
        <w:tc>
          <w:tcPr>
            <w:tcW w:w="709" w:type="dxa"/>
          </w:tcPr>
          <w:p w14:paraId="0726DF7E" w14:textId="6945EEE1" w:rsidR="00E54949" w:rsidRPr="00B92096" w:rsidRDefault="00E54949" w:rsidP="00BF1804">
            <w:del w:id="433" w:author="Зайцев Павел Борисович" w:date="2025-12-18T19:21:00Z">
              <w:r w:rsidRPr="008775F6" w:rsidDel="00D01F6C">
                <w:rPr>
                  <w:color w:val="000000"/>
                </w:rPr>
                <w:delText>Б</w:delText>
              </w:r>
            </w:del>
          </w:p>
        </w:tc>
      </w:tr>
      <w:tr w:rsidR="00E54949" w:rsidRPr="00B92096" w14:paraId="4F1101F1" w14:textId="77777777" w:rsidTr="003E2E85">
        <w:tc>
          <w:tcPr>
            <w:tcW w:w="670" w:type="dxa"/>
          </w:tcPr>
          <w:p w14:paraId="595983F4" w14:textId="78B680A4" w:rsidR="00E54949" w:rsidRPr="00B92096" w:rsidRDefault="00E54949" w:rsidP="00BF1804">
            <w:del w:id="434" w:author="Зайцев Павел Борисович" w:date="2025-12-18T19:21:00Z">
              <w:r w:rsidRPr="00B92096" w:rsidDel="00D01F6C">
                <w:delText>7</w:delText>
              </w:r>
            </w:del>
          </w:p>
        </w:tc>
        <w:tc>
          <w:tcPr>
            <w:tcW w:w="1051" w:type="dxa"/>
          </w:tcPr>
          <w:p w14:paraId="5A27FEC8" w14:textId="5600D349" w:rsidR="00E54949" w:rsidRPr="00B92096" w:rsidRDefault="00E54949" w:rsidP="00BF1804">
            <w:del w:id="435" w:author="Зайцев Павел Борисович" w:date="2025-12-18T19:21:00Z">
              <w:r w:rsidRPr="00B92096" w:rsidDel="00D01F6C">
                <w:delText>0503730</w:delText>
              </w:r>
            </w:del>
          </w:p>
        </w:tc>
        <w:tc>
          <w:tcPr>
            <w:tcW w:w="1646" w:type="dxa"/>
            <w:gridSpan w:val="2"/>
          </w:tcPr>
          <w:p w14:paraId="4B662203" w14:textId="6D9B4B1D" w:rsidR="00E54949" w:rsidRPr="00B92096" w:rsidDel="00D01F6C" w:rsidRDefault="00E54949" w:rsidP="00BF1804">
            <w:pPr>
              <w:rPr>
                <w:del w:id="436" w:author="Зайцев Павел Борисович" w:date="2025-12-18T19:21:00Z"/>
              </w:rPr>
            </w:pPr>
            <w:del w:id="437" w:author="Зайцев Павел Борисович" w:date="2025-12-18T19:21:00Z">
              <w:r w:rsidRPr="00B92096" w:rsidDel="00D01F6C">
                <w:delText>Стр.</w:delText>
              </w:r>
              <w:r w:rsidDel="00D01F6C">
                <w:delText>190</w:delText>
              </w:r>
              <w:r w:rsidRPr="00B92096" w:rsidDel="00D01F6C">
                <w:delText xml:space="preserve"> </w:delText>
              </w:r>
            </w:del>
          </w:p>
          <w:p w14:paraId="2833A163" w14:textId="74FAD66C" w:rsidR="00E54949" w:rsidRPr="00B92096" w:rsidRDefault="00E54949" w:rsidP="00BF1804">
            <w:del w:id="438" w:author="Зайцев Павел Борисович" w:date="2025-12-18T19:21:00Z">
              <w:r w:rsidRPr="00B92096" w:rsidDel="00D01F6C">
                <w:delText>(Гр. 8</w:delText>
              </w:r>
              <w:r w:rsidR="005F505B" w:rsidDel="00D01F6C">
                <w:delText xml:space="preserve"> </w:delText>
              </w:r>
              <w:r w:rsidRPr="00B92096" w:rsidDel="00D01F6C">
                <w:delText>– Гр. 4)</w:delText>
              </w:r>
            </w:del>
          </w:p>
        </w:tc>
        <w:tc>
          <w:tcPr>
            <w:tcW w:w="852" w:type="dxa"/>
            <w:gridSpan w:val="2"/>
          </w:tcPr>
          <w:p w14:paraId="5FC313B4" w14:textId="77777777" w:rsidR="00E54949" w:rsidRPr="00B92096" w:rsidRDefault="00E54949" w:rsidP="00BF1804"/>
        </w:tc>
        <w:tc>
          <w:tcPr>
            <w:tcW w:w="567" w:type="dxa"/>
          </w:tcPr>
          <w:p w14:paraId="59D7B7D5" w14:textId="77777777" w:rsidR="00E54949" w:rsidRPr="00B92096" w:rsidRDefault="00E54949" w:rsidP="00BF1804"/>
        </w:tc>
        <w:tc>
          <w:tcPr>
            <w:tcW w:w="993" w:type="dxa"/>
            <w:gridSpan w:val="2"/>
          </w:tcPr>
          <w:p w14:paraId="43B43F3E" w14:textId="05436AC4" w:rsidR="00E54949" w:rsidRPr="00B92096" w:rsidRDefault="00E54949" w:rsidP="00BF1804">
            <w:del w:id="439" w:author="Зайцев Павел Борисович" w:date="2025-12-18T19:21:00Z">
              <w:r w:rsidRPr="00B92096" w:rsidDel="00D01F6C">
                <w:delText>=</w:delText>
              </w:r>
            </w:del>
          </w:p>
        </w:tc>
        <w:tc>
          <w:tcPr>
            <w:tcW w:w="1135" w:type="dxa"/>
          </w:tcPr>
          <w:p w14:paraId="74EB17B2" w14:textId="1C29A8F4" w:rsidR="00E54949" w:rsidRPr="00B92096" w:rsidRDefault="00E54949" w:rsidP="00BF1804">
            <w:del w:id="440" w:author="Зайцев Павел Борисович" w:date="2025-12-18T19:21:00Z">
              <w:r w:rsidRPr="00B92096" w:rsidDel="00D01F6C">
                <w:delText>0503721</w:delText>
              </w:r>
            </w:del>
          </w:p>
        </w:tc>
        <w:tc>
          <w:tcPr>
            <w:tcW w:w="2409" w:type="dxa"/>
          </w:tcPr>
          <w:p w14:paraId="79F8F043" w14:textId="77777777" w:rsidR="00E54949" w:rsidRPr="00B92096" w:rsidRDefault="00E54949" w:rsidP="00BF1804"/>
        </w:tc>
        <w:tc>
          <w:tcPr>
            <w:tcW w:w="1559" w:type="dxa"/>
          </w:tcPr>
          <w:p w14:paraId="5E262A0E" w14:textId="31D6E55B" w:rsidR="00E54949" w:rsidRPr="00B92096" w:rsidRDefault="00E54949" w:rsidP="00BF1804">
            <w:del w:id="441" w:author="Зайцев Павел Борисович" w:date="2025-12-18T19:21:00Z">
              <w:r w:rsidRPr="00B92096" w:rsidDel="00D01F6C">
                <w:delText>310</w:delText>
              </w:r>
            </w:del>
          </w:p>
        </w:tc>
        <w:tc>
          <w:tcPr>
            <w:tcW w:w="852" w:type="dxa"/>
          </w:tcPr>
          <w:p w14:paraId="792854B1" w14:textId="0E5D7179" w:rsidR="00E54949" w:rsidRPr="00B92096" w:rsidRDefault="00E54949" w:rsidP="00BF1804">
            <w:del w:id="442" w:author="Зайцев Павел Борисович" w:date="2025-12-18T19:21:00Z">
              <w:r w:rsidRPr="00B92096" w:rsidDel="00D01F6C">
                <w:delText>5</w:delText>
              </w:r>
            </w:del>
          </w:p>
        </w:tc>
        <w:tc>
          <w:tcPr>
            <w:tcW w:w="2317" w:type="dxa"/>
          </w:tcPr>
          <w:p w14:paraId="1B4602F0" w14:textId="3AC7643E" w:rsidR="00E54949" w:rsidRPr="00B92096" w:rsidRDefault="00E54949" w:rsidP="005F505B">
            <w:del w:id="443" w:author="Зайцев Павел Борисович" w:date="2025-12-18T19:21:00Z">
              <w:r w:rsidRPr="00B92096" w:rsidDel="00D01F6C">
                <w:delText>Движение нефинансовых активов по счетам баланса не соответствует идентичному показателю в ф. 0503721</w:delText>
              </w:r>
              <w:r w:rsidR="005F505B" w:rsidDel="00D01F6C">
                <w:delText xml:space="preserve"> </w:delText>
              </w:r>
              <w:r w:rsidR="005F505B" w:rsidRPr="00A81EA9" w:rsidDel="00D01F6C">
                <w:delText>–</w:delText>
              </w:r>
              <w:r w:rsidR="005F505B" w:rsidDel="00D01F6C">
                <w:delText xml:space="preserve"> </w:delText>
              </w:r>
              <w:r w:rsidRPr="00B92096" w:rsidDel="00D01F6C">
                <w:delText>недопустимо</w:delText>
              </w:r>
            </w:del>
          </w:p>
        </w:tc>
        <w:tc>
          <w:tcPr>
            <w:tcW w:w="709" w:type="dxa"/>
          </w:tcPr>
          <w:p w14:paraId="67EB75BF" w14:textId="0F04A9E3" w:rsidR="00E54949" w:rsidRPr="00B92096" w:rsidRDefault="00E54949" w:rsidP="00BF1804">
            <w:del w:id="444" w:author="Зайцев Павел Борисович" w:date="2025-12-18T19:21:00Z">
              <w:r w:rsidRPr="008775F6" w:rsidDel="00D01F6C">
                <w:rPr>
                  <w:color w:val="000000"/>
                </w:rPr>
                <w:delText>Б</w:delText>
              </w:r>
            </w:del>
          </w:p>
        </w:tc>
      </w:tr>
      <w:tr w:rsidR="007A1D48" w:rsidRPr="00B92096" w14:paraId="5F888BD4" w14:textId="77777777" w:rsidTr="003E2E85">
        <w:tc>
          <w:tcPr>
            <w:tcW w:w="670" w:type="dxa"/>
          </w:tcPr>
          <w:p w14:paraId="5A84676C" w14:textId="0B12C2A3" w:rsidR="00314C72" w:rsidRPr="00B92096" w:rsidRDefault="00314C72" w:rsidP="00BF1804">
            <w:del w:id="445" w:author="Зайцев Павел Борисович" w:date="2025-12-18T19:21:00Z">
              <w:r w:rsidRPr="00B92096" w:rsidDel="00D01F6C">
                <w:delText>8</w:delText>
              </w:r>
            </w:del>
          </w:p>
        </w:tc>
        <w:tc>
          <w:tcPr>
            <w:tcW w:w="1051" w:type="dxa"/>
          </w:tcPr>
          <w:p w14:paraId="24807127" w14:textId="3DC0087F" w:rsidR="00314C72" w:rsidRPr="00B92096" w:rsidRDefault="00314C72" w:rsidP="00BF1804">
            <w:del w:id="446" w:author="Зайцев Павел Борисович" w:date="2025-12-18T19:21:00Z">
              <w:r w:rsidRPr="00B92096" w:rsidDel="00D01F6C">
                <w:delText>0503730</w:delText>
              </w:r>
            </w:del>
          </w:p>
        </w:tc>
        <w:tc>
          <w:tcPr>
            <w:tcW w:w="1646" w:type="dxa"/>
            <w:gridSpan w:val="2"/>
          </w:tcPr>
          <w:p w14:paraId="6E81B39E" w14:textId="10782C58" w:rsidR="00314C72" w:rsidRPr="00B92096" w:rsidDel="00D01F6C" w:rsidRDefault="00314C72" w:rsidP="00BF1804">
            <w:pPr>
              <w:rPr>
                <w:del w:id="447" w:author="Зайцев Павел Борисович" w:date="2025-12-18T19:21:00Z"/>
              </w:rPr>
            </w:pPr>
            <w:del w:id="448" w:author="Зайцев Павел Борисович" w:date="2025-12-18T19:21:00Z">
              <w:r w:rsidRPr="00B92096" w:rsidDel="00D01F6C">
                <w:delText xml:space="preserve">Стр. </w:delText>
              </w:r>
              <w:r w:rsidDel="00D01F6C">
                <w:delText>190</w:delText>
              </w:r>
              <w:r w:rsidRPr="00B92096" w:rsidDel="00D01F6C">
                <w:delText xml:space="preserve"> </w:delText>
              </w:r>
            </w:del>
          </w:p>
          <w:p w14:paraId="00D4950F" w14:textId="6138090C" w:rsidR="00314C72" w:rsidRPr="00B92096" w:rsidRDefault="00314C72" w:rsidP="00BF1804">
            <w:del w:id="449" w:author="Зайцев Павел Борисович" w:date="2025-12-18T19:21:00Z">
              <w:r w:rsidRPr="00B92096" w:rsidDel="00D01F6C">
                <w:delText>(Гр. 9</w:delText>
              </w:r>
              <w:r w:rsidR="005F505B" w:rsidDel="00D01F6C">
                <w:delText xml:space="preserve"> </w:delText>
              </w:r>
              <w:r w:rsidRPr="00B92096" w:rsidDel="00D01F6C">
                <w:delText>– Гр. 5)</w:delText>
              </w:r>
            </w:del>
          </w:p>
        </w:tc>
        <w:tc>
          <w:tcPr>
            <w:tcW w:w="852" w:type="dxa"/>
            <w:gridSpan w:val="2"/>
          </w:tcPr>
          <w:p w14:paraId="76672036" w14:textId="77777777" w:rsidR="00314C72" w:rsidRPr="00B92096" w:rsidRDefault="00314C72" w:rsidP="00BF1804"/>
        </w:tc>
        <w:tc>
          <w:tcPr>
            <w:tcW w:w="567" w:type="dxa"/>
          </w:tcPr>
          <w:p w14:paraId="6D4BA78F" w14:textId="77777777" w:rsidR="00314C72" w:rsidRPr="00B92096" w:rsidRDefault="00314C72" w:rsidP="00BF1804"/>
        </w:tc>
        <w:tc>
          <w:tcPr>
            <w:tcW w:w="993" w:type="dxa"/>
            <w:gridSpan w:val="2"/>
          </w:tcPr>
          <w:p w14:paraId="0A680C91" w14:textId="0D56D66C" w:rsidR="00314C72" w:rsidRPr="00B92096" w:rsidRDefault="00314C72" w:rsidP="00BF1804">
            <w:del w:id="450" w:author="Зайцев Павел Борисович" w:date="2025-12-18T19:21:00Z">
              <w:r w:rsidDel="00D01F6C">
                <w:delText>=</w:delText>
              </w:r>
            </w:del>
          </w:p>
        </w:tc>
        <w:tc>
          <w:tcPr>
            <w:tcW w:w="1135" w:type="dxa"/>
          </w:tcPr>
          <w:p w14:paraId="54B6D4A4" w14:textId="7BBC996D" w:rsidR="00314C72" w:rsidRPr="00B92096" w:rsidRDefault="00314C72" w:rsidP="00BF1804">
            <w:del w:id="451" w:author="Зайцев Павел Борисович" w:date="2025-12-18T19:21:00Z">
              <w:r w:rsidRPr="00B92096" w:rsidDel="00D01F6C">
                <w:delText>0503721</w:delText>
              </w:r>
            </w:del>
          </w:p>
        </w:tc>
        <w:tc>
          <w:tcPr>
            <w:tcW w:w="2409" w:type="dxa"/>
          </w:tcPr>
          <w:p w14:paraId="050879BD" w14:textId="77777777" w:rsidR="00314C72" w:rsidRPr="00B92096" w:rsidRDefault="00314C72" w:rsidP="00BF1804"/>
        </w:tc>
        <w:tc>
          <w:tcPr>
            <w:tcW w:w="1559" w:type="dxa"/>
          </w:tcPr>
          <w:p w14:paraId="3132F930" w14:textId="359A4E5A" w:rsidR="00314C72" w:rsidRPr="00B92096" w:rsidRDefault="00314C72" w:rsidP="00BF1804">
            <w:del w:id="452" w:author="Зайцев Павел Борисович" w:date="2025-12-18T19:21:00Z">
              <w:r w:rsidRPr="00B92096" w:rsidDel="00D01F6C">
                <w:delText>310</w:delText>
              </w:r>
            </w:del>
          </w:p>
        </w:tc>
        <w:tc>
          <w:tcPr>
            <w:tcW w:w="852" w:type="dxa"/>
          </w:tcPr>
          <w:p w14:paraId="0B8E82C1" w14:textId="592D3014" w:rsidR="00314C72" w:rsidRPr="00B92096" w:rsidRDefault="00314C72" w:rsidP="00BF1804">
            <w:del w:id="453" w:author="Зайцев Павел Борисович" w:date="2025-12-18T19:21:00Z">
              <w:r w:rsidRPr="00B92096" w:rsidDel="00D01F6C">
                <w:delText>6</w:delText>
              </w:r>
            </w:del>
          </w:p>
        </w:tc>
        <w:tc>
          <w:tcPr>
            <w:tcW w:w="2317" w:type="dxa"/>
          </w:tcPr>
          <w:p w14:paraId="753AD132" w14:textId="0855A87B" w:rsidR="00314C72" w:rsidRPr="00B92096" w:rsidRDefault="00314C72" w:rsidP="005F505B">
            <w:del w:id="454" w:author="Зайцев Павел Борисович" w:date="2025-12-18T19:21:00Z">
              <w:r w:rsidRPr="00B92096" w:rsidDel="00D01F6C">
                <w:delText>Движение нефинансовых активов по счетам баланса не соответствует идентичному показателю в ф. 0503721</w:delText>
              </w:r>
              <w:r w:rsidR="005F505B" w:rsidDel="00D01F6C">
                <w:delText xml:space="preserve"> </w:delText>
              </w:r>
              <w:r w:rsidR="005F505B" w:rsidRPr="00A81EA9" w:rsidDel="00D01F6C">
                <w:delText>–</w:delText>
              </w:r>
              <w:r w:rsidR="005F505B" w:rsidDel="00D01F6C">
                <w:delText xml:space="preserve"> </w:delText>
              </w:r>
              <w:r w:rsidRPr="00B92096" w:rsidDel="00D01F6C">
                <w:delText>недопустимо</w:delText>
              </w:r>
            </w:del>
          </w:p>
        </w:tc>
        <w:tc>
          <w:tcPr>
            <w:tcW w:w="709" w:type="dxa"/>
          </w:tcPr>
          <w:p w14:paraId="6C785602" w14:textId="0C720DB7" w:rsidR="00314C72" w:rsidRPr="00B92096" w:rsidRDefault="00E54949" w:rsidP="00BF1804">
            <w:del w:id="455" w:author="Зайцев Павел Борисович" w:date="2025-12-18T19:21:00Z">
              <w:r w:rsidDel="00D01F6C">
                <w:rPr>
                  <w:color w:val="000000"/>
                </w:rPr>
                <w:delText>Б</w:delText>
              </w:r>
            </w:del>
          </w:p>
        </w:tc>
      </w:tr>
      <w:tr w:rsidR="00E54949" w:rsidRPr="00B92096" w14:paraId="23C8E3C1" w14:textId="77777777" w:rsidTr="003E2E85">
        <w:tc>
          <w:tcPr>
            <w:tcW w:w="670" w:type="dxa"/>
          </w:tcPr>
          <w:p w14:paraId="14691CA9" w14:textId="6CD2A174" w:rsidR="00E54949" w:rsidDel="00D01F6C" w:rsidRDefault="00E54949" w:rsidP="00BF1804">
            <w:pPr>
              <w:rPr>
                <w:del w:id="456" w:author="Зайцев Павел Борисович" w:date="2025-12-18T19:21:00Z"/>
              </w:rPr>
            </w:pPr>
            <w:del w:id="457" w:author="Зайцев Павел Борисович" w:date="2025-12-18T19:21:00Z">
              <w:r w:rsidRPr="00DA6202" w:rsidDel="00D01F6C">
                <w:delText>9</w:delText>
              </w:r>
              <w:r w:rsidR="00FE1415" w:rsidDel="00D01F6C">
                <w:delText>.1</w:delText>
              </w:r>
            </w:del>
          </w:p>
          <w:p w14:paraId="1F7D2E4D" w14:textId="6788C8A3" w:rsidR="00FE1415" w:rsidRPr="00DA6202" w:rsidRDefault="00FE1415" w:rsidP="00BF1804">
            <w:del w:id="458" w:author="Зайцев Павел Борисович" w:date="2025-12-18T19:21:00Z">
              <w:r w:rsidDel="00D01F6C">
                <w:lastRenderedPageBreak/>
                <w:delText>ГРБС, РБС_АУБУ</w:delText>
              </w:r>
            </w:del>
          </w:p>
        </w:tc>
        <w:tc>
          <w:tcPr>
            <w:tcW w:w="1051" w:type="dxa"/>
          </w:tcPr>
          <w:p w14:paraId="20660E93" w14:textId="431076AB" w:rsidR="00E54949" w:rsidRPr="00EF415D" w:rsidRDefault="00E54949" w:rsidP="00BF1804">
            <w:del w:id="459" w:author="Зайцев Павел Борисович" w:date="2025-12-18T19:21:00Z">
              <w:r w:rsidRPr="00EF415D" w:rsidDel="00D01F6C">
                <w:lastRenderedPageBreak/>
                <w:delText>0503730</w:delText>
              </w:r>
            </w:del>
          </w:p>
        </w:tc>
        <w:tc>
          <w:tcPr>
            <w:tcW w:w="1646" w:type="dxa"/>
            <w:gridSpan w:val="2"/>
          </w:tcPr>
          <w:p w14:paraId="0649E5A3" w14:textId="4A1F5645" w:rsidR="00E54949" w:rsidRPr="00EF415D" w:rsidDel="00D01F6C" w:rsidRDefault="00E54949" w:rsidP="00BF1804">
            <w:pPr>
              <w:rPr>
                <w:del w:id="460" w:author="Зайцев Павел Борисович" w:date="2025-12-18T19:21:00Z"/>
              </w:rPr>
            </w:pPr>
            <w:del w:id="461" w:author="Зайцев Павел Борисович" w:date="2025-12-18T19:21:00Z">
              <w:r w:rsidRPr="00A81EA9" w:rsidDel="00D01F6C">
                <w:delText>Стр.</w:delText>
              </w:r>
              <w:r w:rsidDel="00D01F6C">
                <w:delText>340</w:delText>
              </w:r>
              <w:r w:rsidRPr="00DA6202" w:rsidDel="00D01F6C">
                <w:delText xml:space="preserve"> </w:delText>
              </w:r>
            </w:del>
          </w:p>
          <w:p w14:paraId="5BFB5596" w14:textId="5367756B" w:rsidR="00E54949" w:rsidRPr="00A81EA9" w:rsidRDefault="00E54949" w:rsidP="005F505B">
            <w:del w:id="462" w:author="Зайцев Павел Борисович" w:date="2025-12-18T19:21:00Z">
              <w:r w:rsidRPr="00A81EA9" w:rsidDel="00D01F6C">
                <w:lastRenderedPageBreak/>
                <w:delText>(Гр. 10</w:delText>
              </w:r>
              <w:r w:rsidR="005F505B" w:rsidDel="00D01F6C">
                <w:delText xml:space="preserve"> </w:delText>
              </w:r>
              <w:r w:rsidRPr="00A81EA9" w:rsidDel="00D01F6C">
                <w:delText>– Гр. 6)</w:delText>
              </w:r>
              <w:r w:rsidRPr="00B925F5" w:rsidDel="00D01F6C">
                <w:delText xml:space="preserve"> - стр. </w:delText>
              </w:r>
              <w:r w:rsidDel="00D01F6C">
                <w:delText>550</w:delText>
              </w:r>
              <w:r w:rsidRPr="00DA6202" w:rsidDel="00D01F6C">
                <w:delText xml:space="preserve"> </w:delText>
              </w:r>
              <w:r w:rsidRPr="00EF415D" w:rsidDel="00D01F6C">
                <w:delText>(Гр.</w:delText>
              </w:r>
              <w:r w:rsidRPr="00A81EA9" w:rsidDel="00D01F6C">
                <w:delText>10</w:delText>
              </w:r>
              <w:r w:rsidR="005F505B" w:rsidDel="00D01F6C">
                <w:delText xml:space="preserve"> </w:delText>
              </w:r>
              <w:r w:rsidR="005F505B" w:rsidRPr="00A81EA9" w:rsidDel="00D01F6C">
                <w:delText>–</w:delText>
              </w:r>
              <w:r w:rsidR="005F505B" w:rsidDel="00D01F6C">
                <w:delText xml:space="preserve"> </w:delText>
              </w:r>
              <w:r w:rsidRPr="00A81EA9" w:rsidDel="00D01F6C">
                <w:delText>Гр.6)</w:delText>
              </w:r>
            </w:del>
          </w:p>
        </w:tc>
        <w:tc>
          <w:tcPr>
            <w:tcW w:w="852" w:type="dxa"/>
            <w:gridSpan w:val="2"/>
          </w:tcPr>
          <w:p w14:paraId="540F3E3F" w14:textId="77777777" w:rsidR="00E54949" w:rsidRPr="00A81EA9" w:rsidRDefault="00E54949" w:rsidP="00BF1804"/>
        </w:tc>
        <w:tc>
          <w:tcPr>
            <w:tcW w:w="567" w:type="dxa"/>
          </w:tcPr>
          <w:p w14:paraId="67D3E029" w14:textId="77777777" w:rsidR="00E54949" w:rsidRPr="00B925F5" w:rsidRDefault="00E54949" w:rsidP="00BF1804"/>
        </w:tc>
        <w:tc>
          <w:tcPr>
            <w:tcW w:w="993" w:type="dxa"/>
            <w:gridSpan w:val="2"/>
          </w:tcPr>
          <w:p w14:paraId="464B669A" w14:textId="3DE96127" w:rsidR="00E54949" w:rsidRPr="00136C68" w:rsidRDefault="00E54949" w:rsidP="00BF1804">
            <w:del w:id="463" w:author="Зайцев Павел Борисович" w:date="2025-12-18T19:21:00Z">
              <w:r w:rsidRPr="00136C68" w:rsidDel="00D01F6C">
                <w:delText>=</w:delText>
              </w:r>
            </w:del>
          </w:p>
        </w:tc>
        <w:tc>
          <w:tcPr>
            <w:tcW w:w="1135" w:type="dxa"/>
          </w:tcPr>
          <w:p w14:paraId="55ABF663" w14:textId="76A89F04" w:rsidR="00E54949" w:rsidRPr="005A49D3" w:rsidRDefault="00E54949" w:rsidP="00BF1804">
            <w:del w:id="464" w:author="Зайцев Павел Борисович" w:date="2025-12-18T19:21:00Z">
              <w:r w:rsidRPr="005A49D3" w:rsidDel="00D01F6C">
                <w:delText>0503721</w:delText>
              </w:r>
            </w:del>
          </w:p>
        </w:tc>
        <w:tc>
          <w:tcPr>
            <w:tcW w:w="2409" w:type="dxa"/>
          </w:tcPr>
          <w:p w14:paraId="41182901" w14:textId="77777777" w:rsidR="00E54949" w:rsidRPr="00F172E2" w:rsidRDefault="00E54949" w:rsidP="00BF1804"/>
        </w:tc>
        <w:tc>
          <w:tcPr>
            <w:tcW w:w="1559" w:type="dxa"/>
          </w:tcPr>
          <w:p w14:paraId="56E9DA90" w14:textId="136A78CA" w:rsidR="00E54949" w:rsidRPr="00DA6202" w:rsidRDefault="00E54949" w:rsidP="00400018">
            <w:del w:id="465" w:author="Зайцев Павел Борисович" w:date="2025-12-18T19:21:00Z">
              <w:r w:rsidDel="00D01F6C">
                <w:delText>410</w:delText>
              </w:r>
              <w:r w:rsidR="00B65B05" w:rsidDel="00D01F6C">
                <w:delText xml:space="preserve"> </w:delText>
              </w:r>
              <w:r w:rsidR="005F505B" w:rsidRPr="00A81EA9" w:rsidDel="00D01F6C">
                <w:delText>–</w:delText>
              </w:r>
              <w:r w:rsidR="00B65B05" w:rsidRPr="00651D83" w:rsidDel="00D01F6C">
                <w:rPr>
                  <w:color w:val="000000"/>
                </w:rPr>
                <w:delText xml:space="preserve"> </w:delText>
              </w:r>
              <w:r w:rsidR="00B65B05" w:rsidRPr="00214716" w:rsidDel="00D01F6C">
                <w:rPr>
                  <w:b/>
                  <w:color w:val="000000"/>
                </w:rPr>
                <w:delText>(</w:delText>
              </w:r>
              <w:r w:rsidR="00B65B05" w:rsidRPr="00651D83" w:rsidDel="00D01F6C">
                <w:rPr>
                  <w:color w:val="000000"/>
                </w:rPr>
                <w:delText xml:space="preserve">показатели по счету </w:delText>
              </w:r>
              <w:r w:rsidR="00B65B05" w:rsidRPr="00651D83" w:rsidDel="00D01F6C">
                <w:rPr>
                  <w:color w:val="000000"/>
                </w:rPr>
                <w:lastRenderedPageBreak/>
                <w:delText xml:space="preserve">0 304 06 000 </w:delText>
              </w:r>
              <w:r w:rsidR="00B65B05" w:rsidDel="00D01F6C">
                <w:rPr>
                  <w:color w:val="000000"/>
                </w:rPr>
                <w:delText>ф. 0503710 гр. (2</w:delText>
              </w:r>
              <w:r w:rsidR="005F505B" w:rsidRPr="00A81EA9" w:rsidDel="00D01F6C">
                <w:delText>–</w:delText>
              </w:r>
              <w:r w:rsidR="00B65B05" w:rsidDel="00D01F6C">
                <w:rPr>
                  <w:color w:val="000000"/>
                </w:rPr>
                <w:delText>3+4</w:delText>
              </w:r>
              <w:r w:rsidR="005F505B" w:rsidRPr="00A81EA9" w:rsidDel="00D01F6C">
                <w:delText>–</w:delText>
              </w:r>
              <w:r w:rsidR="00B65B05" w:rsidDel="00D01F6C">
                <w:rPr>
                  <w:color w:val="000000"/>
                </w:rPr>
                <w:delText>5))</w:delText>
              </w:r>
              <w:r w:rsidR="00B65B05" w:rsidRPr="00214716" w:rsidDel="00D01F6C">
                <w:rPr>
                  <w:b/>
                  <w:color w:val="000000"/>
                </w:rPr>
                <w:delText>)</w:delText>
              </w:r>
            </w:del>
          </w:p>
        </w:tc>
        <w:tc>
          <w:tcPr>
            <w:tcW w:w="852" w:type="dxa"/>
          </w:tcPr>
          <w:p w14:paraId="64729FED" w14:textId="69A3A255" w:rsidR="00E54949" w:rsidRPr="00EF415D" w:rsidRDefault="00E54949" w:rsidP="003E5F97">
            <w:del w:id="466" w:author="Зайцев Павел Борисович" w:date="2025-12-18T19:21:00Z">
              <w:r w:rsidRPr="00EF415D" w:rsidDel="00D01F6C">
                <w:lastRenderedPageBreak/>
                <w:delText>7</w:delText>
              </w:r>
            </w:del>
          </w:p>
        </w:tc>
        <w:tc>
          <w:tcPr>
            <w:tcW w:w="2317" w:type="dxa"/>
          </w:tcPr>
          <w:p w14:paraId="1C6E2A3B" w14:textId="59CEB286" w:rsidR="00E54949" w:rsidRPr="00A81EA9" w:rsidRDefault="00E54949" w:rsidP="005F505B">
            <w:del w:id="467" w:author="Зайцев Павел Борисович" w:date="2025-12-18T19:21:00Z">
              <w:r w:rsidRPr="00A81EA9" w:rsidDel="00D01F6C">
                <w:delText xml:space="preserve">Движение финансовых активов и обязательств </w:delText>
              </w:r>
              <w:r w:rsidRPr="00A81EA9" w:rsidDel="00D01F6C">
                <w:lastRenderedPageBreak/>
                <w:delText>по счетам баланса не соответствует идентичному показателю в ф. 0503721</w:delText>
              </w:r>
              <w:r w:rsidR="005F505B" w:rsidDel="00D01F6C">
                <w:delText xml:space="preserve"> </w:delText>
              </w:r>
              <w:r w:rsidR="005F505B" w:rsidRPr="00A81EA9" w:rsidDel="00D01F6C">
                <w:delText>–</w:delText>
              </w:r>
              <w:r w:rsidR="005F505B" w:rsidDel="00D01F6C">
                <w:delText xml:space="preserve"> </w:delText>
              </w:r>
              <w:r w:rsidRPr="00A81EA9" w:rsidDel="00D01F6C">
                <w:delText>недопустимо</w:delText>
              </w:r>
            </w:del>
          </w:p>
        </w:tc>
        <w:tc>
          <w:tcPr>
            <w:tcW w:w="709" w:type="dxa"/>
          </w:tcPr>
          <w:p w14:paraId="4956D8D3" w14:textId="69C19A2A" w:rsidR="00E54949" w:rsidRPr="00A81EA9" w:rsidRDefault="00E54949" w:rsidP="00BF1804">
            <w:del w:id="468" w:author="Зайцев Павел Борисович" w:date="2025-12-18T19:21:00Z">
              <w:r w:rsidRPr="0043551C" w:rsidDel="00D01F6C">
                <w:rPr>
                  <w:color w:val="000000"/>
                </w:rPr>
                <w:lastRenderedPageBreak/>
                <w:delText>Б</w:delText>
              </w:r>
            </w:del>
          </w:p>
        </w:tc>
      </w:tr>
      <w:tr w:rsidR="00FE1415" w:rsidRPr="00B92096" w14:paraId="21D240ED" w14:textId="77777777" w:rsidTr="003E2E85">
        <w:tc>
          <w:tcPr>
            <w:tcW w:w="670" w:type="dxa"/>
            <w:tcBorders>
              <w:top w:val="single" w:sz="4" w:space="0" w:color="auto"/>
              <w:left w:val="single" w:sz="4" w:space="0" w:color="auto"/>
              <w:bottom w:val="single" w:sz="4" w:space="0" w:color="auto"/>
              <w:right w:val="single" w:sz="4" w:space="0" w:color="auto"/>
            </w:tcBorders>
          </w:tcPr>
          <w:p w14:paraId="6CD6396E" w14:textId="6221D644" w:rsidR="00FE1415" w:rsidDel="00D01F6C" w:rsidRDefault="00FE1415" w:rsidP="00155F11">
            <w:pPr>
              <w:rPr>
                <w:del w:id="469" w:author="Зайцев Павел Борисович" w:date="2025-12-18T19:21:00Z"/>
              </w:rPr>
            </w:pPr>
            <w:del w:id="470" w:author="Зайцев Павел Борисович" w:date="2025-12-18T19:21:00Z">
              <w:r w:rsidRPr="00DA6202" w:rsidDel="00D01F6C">
                <w:lastRenderedPageBreak/>
                <w:delText>9</w:delText>
              </w:r>
              <w:r w:rsidDel="00D01F6C">
                <w:delText>.2</w:delText>
              </w:r>
            </w:del>
          </w:p>
          <w:p w14:paraId="71661463" w14:textId="4725E564" w:rsidR="00FE1415" w:rsidRPr="00DA6202" w:rsidRDefault="00FE1415" w:rsidP="00155F11">
            <w:del w:id="471" w:author="Зайцев Павел Борисович" w:date="2025-12-18T19:21:00Z">
              <w:r w:rsidDel="00D01F6C">
                <w:delText>АУБУ</w:delText>
              </w:r>
            </w:del>
          </w:p>
        </w:tc>
        <w:tc>
          <w:tcPr>
            <w:tcW w:w="1051" w:type="dxa"/>
            <w:tcBorders>
              <w:top w:val="single" w:sz="4" w:space="0" w:color="auto"/>
              <w:left w:val="single" w:sz="4" w:space="0" w:color="auto"/>
              <w:bottom w:val="single" w:sz="4" w:space="0" w:color="auto"/>
              <w:right w:val="single" w:sz="4" w:space="0" w:color="auto"/>
            </w:tcBorders>
          </w:tcPr>
          <w:p w14:paraId="74291BAA" w14:textId="7D975C44" w:rsidR="00FE1415" w:rsidRPr="00EF415D" w:rsidRDefault="00FE1415" w:rsidP="00155F11">
            <w:del w:id="472" w:author="Зайцев Павел Борисович" w:date="2025-12-18T19:21:00Z">
              <w:r w:rsidRPr="00EF415D"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681732C7" w14:textId="28F363F9" w:rsidR="00FE1415" w:rsidRPr="00EF415D" w:rsidDel="00D01F6C" w:rsidRDefault="00FE1415" w:rsidP="00155F11">
            <w:pPr>
              <w:rPr>
                <w:del w:id="473" w:author="Зайцев Павел Борисович" w:date="2025-12-18T19:21:00Z"/>
              </w:rPr>
            </w:pPr>
            <w:del w:id="474" w:author="Зайцев Павел Борисович" w:date="2025-12-18T19:21:00Z">
              <w:r w:rsidRPr="00A81EA9" w:rsidDel="00D01F6C">
                <w:delText>Стр.</w:delText>
              </w:r>
              <w:r w:rsidDel="00D01F6C">
                <w:delText>340</w:delText>
              </w:r>
              <w:r w:rsidRPr="00DA6202" w:rsidDel="00D01F6C">
                <w:delText xml:space="preserve"> </w:delText>
              </w:r>
            </w:del>
          </w:p>
          <w:p w14:paraId="5D03FD65" w14:textId="1A385165" w:rsidR="00FE1415" w:rsidRPr="00A81EA9" w:rsidRDefault="00FE1415" w:rsidP="005F505B">
            <w:del w:id="475" w:author="Зайцев Павел Борисович" w:date="2025-12-18T19:21:00Z">
              <w:r w:rsidRPr="00A81EA9" w:rsidDel="00D01F6C">
                <w:delText>(Гр. 10</w:delText>
              </w:r>
              <w:r w:rsidR="005F505B" w:rsidDel="00D01F6C">
                <w:delText xml:space="preserve"> </w:delText>
              </w:r>
              <w:r w:rsidRPr="00A81EA9" w:rsidDel="00D01F6C">
                <w:delText>– Гр. 6)</w:delText>
              </w:r>
              <w:r w:rsidRPr="00B925F5" w:rsidDel="00D01F6C">
                <w:delText xml:space="preserve"> </w:delText>
              </w:r>
              <w:r w:rsidR="005F505B" w:rsidRPr="00A81EA9" w:rsidDel="00D01F6C">
                <w:delText>–</w:delText>
              </w:r>
              <w:r w:rsidRPr="00B925F5" w:rsidDel="00D01F6C">
                <w:delText xml:space="preserve"> стр. </w:delText>
              </w:r>
              <w:r w:rsidDel="00D01F6C">
                <w:delText>550</w:delText>
              </w:r>
              <w:r w:rsidRPr="00DA6202" w:rsidDel="00D01F6C">
                <w:delText xml:space="preserve"> </w:delText>
              </w:r>
              <w:r w:rsidRPr="00EF415D" w:rsidDel="00D01F6C">
                <w:delText>(Гр.</w:delText>
              </w:r>
              <w:r w:rsidRPr="00A81EA9" w:rsidDel="00D01F6C">
                <w:delText>10</w:delText>
              </w:r>
              <w:r w:rsidR="005F505B" w:rsidDel="00D01F6C">
                <w:delText xml:space="preserve"> </w:delText>
              </w:r>
              <w:r w:rsidR="005F505B" w:rsidRPr="00A81EA9" w:rsidDel="00D01F6C">
                <w:delText>–</w:delText>
              </w:r>
              <w:r w:rsidRPr="00A81EA9" w:rsidDel="00D01F6C">
                <w:delText>Гр.6)</w:delText>
              </w:r>
            </w:del>
          </w:p>
        </w:tc>
        <w:tc>
          <w:tcPr>
            <w:tcW w:w="852" w:type="dxa"/>
            <w:gridSpan w:val="2"/>
            <w:tcBorders>
              <w:top w:val="single" w:sz="4" w:space="0" w:color="auto"/>
              <w:left w:val="single" w:sz="4" w:space="0" w:color="auto"/>
              <w:bottom w:val="single" w:sz="4" w:space="0" w:color="auto"/>
              <w:right w:val="single" w:sz="4" w:space="0" w:color="auto"/>
            </w:tcBorders>
          </w:tcPr>
          <w:p w14:paraId="7D1CE441" w14:textId="77777777" w:rsidR="00FE1415" w:rsidRPr="00A81EA9" w:rsidRDefault="00FE1415" w:rsidP="00155F11"/>
        </w:tc>
        <w:tc>
          <w:tcPr>
            <w:tcW w:w="567" w:type="dxa"/>
            <w:tcBorders>
              <w:top w:val="single" w:sz="4" w:space="0" w:color="auto"/>
              <w:left w:val="single" w:sz="4" w:space="0" w:color="auto"/>
              <w:bottom w:val="single" w:sz="4" w:space="0" w:color="auto"/>
              <w:right w:val="single" w:sz="4" w:space="0" w:color="auto"/>
            </w:tcBorders>
          </w:tcPr>
          <w:p w14:paraId="586D8647" w14:textId="77777777" w:rsidR="00FE1415" w:rsidRPr="00B925F5" w:rsidRDefault="00FE1415" w:rsidP="00155F11"/>
        </w:tc>
        <w:tc>
          <w:tcPr>
            <w:tcW w:w="993" w:type="dxa"/>
            <w:gridSpan w:val="2"/>
            <w:tcBorders>
              <w:top w:val="single" w:sz="4" w:space="0" w:color="auto"/>
              <w:left w:val="single" w:sz="4" w:space="0" w:color="auto"/>
              <w:bottom w:val="single" w:sz="4" w:space="0" w:color="auto"/>
              <w:right w:val="single" w:sz="4" w:space="0" w:color="auto"/>
            </w:tcBorders>
          </w:tcPr>
          <w:p w14:paraId="7CC52496" w14:textId="7B4AC1DD" w:rsidR="00FE1415" w:rsidRPr="00136C68" w:rsidRDefault="00FE1415" w:rsidP="00155F11">
            <w:del w:id="476" w:author="Зайцев Павел Борисович" w:date="2025-12-18T19:21:00Z">
              <w:r w:rsidRPr="00136C68"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321983AE" w14:textId="5368ECA1" w:rsidR="00FE1415" w:rsidRPr="005A49D3" w:rsidRDefault="00FE1415" w:rsidP="00155F11">
            <w:del w:id="477" w:author="Зайцев Павел Борисович" w:date="2025-12-18T19:21:00Z">
              <w:r w:rsidRPr="005A49D3"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17DD8759" w14:textId="77777777" w:rsidR="00FE1415" w:rsidRPr="00F172E2" w:rsidRDefault="00FE1415" w:rsidP="00155F11"/>
        </w:tc>
        <w:tc>
          <w:tcPr>
            <w:tcW w:w="1559" w:type="dxa"/>
            <w:tcBorders>
              <w:top w:val="single" w:sz="4" w:space="0" w:color="auto"/>
              <w:left w:val="single" w:sz="4" w:space="0" w:color="auto"/>
              <w:bottom w:val="single" w:sz="4" w:space="0" w:color="auto"/>
              <w:right w:val="single" w:sz="4" w:space="0" w:color="auto"/>
            </w:tcBorders>
          </w:tcPr>
          <w:p w14:paraId="289E32B5" w14:textId="0DF6E2D6" w:rsidR="00FE1415" w:rsidRPr="00DA6202" w:rsidRDefault="00FE1415" w:rsidP="00FE1415">
            <w:del w:id="478" w:author="Зайцев Павел Борисович" w:date="2025-12-18T19:21:00Z">
              <w:r w:rsidDel="00D01F6C">
                <w:delText>410</w:delText>
              </w:r>
              <w:r w:rsidR="00B65B05" w:rsidDel="00D01F6C">
                <w:delText xml:space="preserve"> </w:delText>
              </w:r>
              <w:r w:rsidR="005F505B" w:rsidRPr="00A81EA9" w:rsidDel="00D01F6C">
                <w:delText>–</w:delText>
              </w:r>
              <w:r w:rsidR="00B65B05" w:rsidRPr="00651D83" w:rsidDel="00D01F6C">
                <w:rPr>
                  <w:color w:val="000000"/>
                </w:rPr>
                <w:delText xml:space="preserve"> </w:delText>
              </w:r>
              <w:r w:rsidR="00B65B05" w:rsidRPr="00FE1415" w:rsidDel="00D01F6C">
                <w:rPr>
                  <w:color w:val="000000"/>
                </w:rPr>
                <w:delText>(</w:delText>
              </w:r>
              <w:r w:rsidR="00B65B05" w:rsidRPr="00651D83" w:rsidDel="00D01F6C">
                <w:rPr>
                  <w:color w:val="000000"/>
                </w:rPr>
                <w:delText xml:space="preserve">показатели по счету 0 304 06 000 </w:delText>
              </w:r>
              <w:r w:rsidR="00B65B05" w:rsidDel="00D01F6C">
                <w:rPr>
                  <w:color w:val="000000"/>
                </w:rPr>
                <w:delText>ф. 0503710 гр. (2</w:delText>
              </w:r>
              <w:r w:rsidR="005F505B" w:rsidRPr="00A81EA9" w:rsidDel="00D01F6C">
                <w:delText>–</w:delText>
              </w:r>
              <w:r w:rsidR="00B65B05" w:rsidDel="00D01F6C">
                <w:rPr>
                  <w:color w:val="000000"/>
                </w:rPr>
                <w:delText xml:space="preserve">3+4-5)) </w:delText>
              </w:r>
              <w:r w:rsidR="005F505B" w:rsidRPr="00A81EA9" w:rsidDel="00D01F6C">
                <w:delText>–</w:delText>
              </w:r>
              <w:r w:rsidR="00B65B05" w:rsidRPr="00651D83" w:rsidDel="00D01F6C">
                <w:rPr>
                  <w:color w:val="000000"/>
                </w:rPr>
                <w:delText xml:space="preserve"> </w:delText>
              </w:r>
              <w:r w:rsidR="00B65B05" w:rsidRPr="00FE1415" w:rsidDel="00D01F6C">
                <w:rPr>
                  <w:color w:val="000000"/>
                </w:rPr>
                <w:delText>(</w:delText>
              </w:r>
              <w:r w:rsidR="00B65B05" w:rsidRPr="00651D83" w:rsidDel="00D01F6C">
                <w:rPr>
                  <w:color w:val="000000"/>
                </w:rPr>
                <w:delText>показатели по счету 0 304 0</w:delText>
              </w:r>
              <w:r w:rsidR="00B65B05" w:rsidDel="00D01F6C">
                <w:rPr>
                  <w:color w:val="000000"/>
                </w:rPr>
                <w:delText>4</w:delText>
              </w:r>
              <w:r w:rsidR="00B65B05" w:rsidRPr="00651D83" w:rsidDel="00D01F6C">
                <w:rPr>
                  <w:color w:val="000000"/>
                </w:rPr>
                <w:delText xml:space="preserve"> 000 </w:delText>
              </w:r>
              <w:r w:rsidR="00B65B05" w:rsidDel="00D01F6C">
                <w:rPr>
                  <w:color w:val="000000"/>
                </w:rPr>
                <w:delText>ф. 0503710 гр. (2</w:delText>
              </w:r>
              <w:r w:rsidR="005F505B" w:rsidRPr="00A81EA9" w:rsidDel="00D01F6C">
                <w:delText>–</w:delText>
              </w:r>
              <w:r w:rsidR="00B65B05" w:rsidDel="00D01F6C">
                <w:rPr>
                  <w:color w:val="000000"/>
                </w:rPr>
                <w:delText>3+4</w:delText>
              </w:r>
              <w:r w:rsidR="005F505B" w:rsidRPr="00A81EA9" w:rsidDel="00D01F6C">
                <w:delText>–</w:delText>
              </w:r>
              <w:r w:rsidR="00B65B05" w:rsidDel="00D01F6C">
                <w:rPr>
                  <w:color w:val="000000"/>
                </w:rPr>
                <w:delText>5))</w:delText>
              </w:r>
            </w:del>
          </w:p>
        </w:tc>
        <w:tc>
          <w:tcPr>
            <w:tcW w:w="852" w:type="dxa"/>
            <w:tcBorders>
              <w:top w:val="single" w:sz="4" w:space="0" w:color="auto"/>
              <w:left w:val="single" w:sz="4" w:space="0" w:color="auto"/>
              <w:bottom w:val="single" w:sz="4" w:space="0" w:color="auto"/>
              <w:right w:val="single" w:sz="4" w:space="0" w:color="auto"/>
            </w:tcBorders>
          </w:tcPr>
          <w:p w14:paraId="580C0745" w14:textId="7C436155" w:rsidR="00FE1415" w:rsidRPr="00EF415D" w:rsidRDefault="00FE1415" w:rsidP="00155F11">
            <w:del w:id="479" w:author="Зайцев Павел Борисович" w:date="2025-12-18T19:21:00Z">
              <w:r w:rsidRPr="00EF415D" w:rsidDel="00D01F6C">
                <w:delText>7</w:delText>
              </w:r>
            </w:del>
          </w:p>
        </w:tc>
        <w:tc>
          <w:tcPr>
            <w:tcW w:w="2317" w:type="dxa"/>
            <w:tcBorders>
              <w:top w:val="single" w:sz="4" w:space="0" w:color="auto"/>
              <w:left w:val="single" w:sz="4" w:space="0" w:color="auto"/>
              <w:bottom w:val="single" w:sz="4" w:space="0" w:color="auto"/>
              <w:right w:val="single" w:sz="4" w:space="0" w:color="auto"/>
            </w:tcBorders>
          </w:tcPr>
          <w:p w14:paraId="607FC0C6" w14:textId="2FDE3FD3" w:rsidR="00FE1415" w:rsidRPr="00A81EA9" w:rsidRDefault="00FE1415" w:rsidP="00155F11">
            <w:del w:id="480" w:author="Зайцев Павел Борисович" w:date="2025-12-18T19:21:00Z">
              <w:r w:rsidRPr="00A81EA9" w:rsidDel="00D01F6C">
                <w:delText>Движение финансовых активов и обязательств по счетам баланса не соответствует идентичному показателю в ф. 0503721</w:delText>
              </w:r>
              <w:r w:rsidR="005F505B" w:rsidRPr="00A81EA9" w:rsidDel="00D01F6C">
                <w:delText>–</w:delText>
              </w:r>
              <w:r w:rsidRPr="00A81EA9" w:rsidDel="00D01F6C">
                <w:delText>недопустимо</w:delText>
              </w:r>
            </w:del>
          </w:p>
        </w:tc>
        <w:tc>
          <w:tcPr>
            <w:tcW w:w="709" w:type="dxa"/>
            <w:tcBorders>
              <w:top w:val="single" w:sz="4" w:space="0" w:color="auto"/>
              <w:left w:val="single" w:sz="4" w:space="0" w:color="auto"/>
              <w:bottom w:val="single" w:sz="4" w:space="0" w:color="auto"/>
              <w:right w:val="single" w:sz="4" w:space="0" w:color="auto"/>
            </w:tcBorders>
          </w:tcPr>
          <w:p w14:paraId="20135C8D" w14:textId="05860BD5" w:rsidR="00FE1415" w:rsidRPr="00FE1415" w:rsidRDefault="00FE1415" w:rsidP="00155F11">
            <w:pPr>
              <w:rPr>
                <w:color w:val="000000"/>
              </w:rPr>
            </w:pPr>
            <w:del w:id="481" w:author="Зайцев Павел Борисович" w:date="2025-12-18T19:21:00Z">
              <w:r w:rsidRPr="0043551C" w:rsidDel="00D01F6C">
                <w:rPr>
                  <w:color w:val="000000"/>
                </w:rPr>
                <w:delText>Б</w:delText>
              </w:r>
            </w:del>
          </w:p>
        </w:tc>
      </w:tr>
      <w:tr w:rsidR="00E54949" w:rsidRPr="00B92096" w14:paraId="551FD71C" w14:textId="77777777" w:rsidTr="003E2E85">
        <w:tc>
          <w:tcPr>
            <w:tcW w:w="670" w:type="dxa"/>
          </w:tcPr>
          <w:p w14:paraId="1A118450" w14:textId="1B5CF02C" w:rsidR="00E54949" w:rsidRPr="00B92096" w:rsidRDefault="00E54949" w:rsidP="00BF1804">
            <w:del w:id="482" w:author="Зайцев Павел Борисович" w:date="2025-12-18T19:21:00Z">
              <w:r w:rsidRPr="00B92096" w:rsidDel="00D01F6C">
                <w:delText>21</w:delText>
              </w:r>
            </w:del>
          </w:p>
        </w:tc>
        <w:tc>
          <w:tcPr>
            <w:tcW w:w="1051" w:type="dxa"/>
          </w:tcPr>
          <w:p w14:paraId="2D0DBE17" w14:textId="1D031C2F" w:rsidR="00E54949" w:rsidRPr="00B92096" w:rsidRDefault="00E54949" w:rsidP="00BF1804">
            <w:del w:id="483" w:author="Зайцев Павел Борисович" w:date="2025-12-18T19:21:00Z">
              <w:r w:rsidRPr="00B92096" w:rsidDel="00D01F6C">
                <w:delText>0503730</w:delText>
              </w:r>
            </w:del>
          </w:p>
        </w:tc>
        <w:tc>
          <w:tcPr>
            <w:tcW w:w="1646" w:type="dxa"/>
            <w:gridSpan w:val="2"/>
          </w:tcPr>
          <w:p w14:paraId="034247B5" w14:textId="426DEEC6" w:rsidR="00E54949" w:rsidRPr="00B92096" w:rsidDel="00D01F6C" w:rsidRDefault="00E54949" w:rsidP="00BF1804">
            <w:pPr>
              <w:rPr>
                <w:del w:id="484" w:author="Зайцев Павел Борисович" w:date="2025-12-18T19:21:00Z"/>
              </w:rPr>
            </w:pPr>
            <w:del w:id="485" w:author="Зайцев Павел Борисович" w:date="2025-12-18T19:21:00Z">
              <w:r w:rsidRPr="00B92096" w:rsidDel="00D01F6C">
                <w:delText>Стр.</w:delText>
              </w:r>
              <w:r w:rsidDel="00D01F6C">
                <w:delText>270</w:delText>
              </w:r>
              <w:r w:rsidRPr="00B92096" w:rsidDel="00D01F6C">
                <w:delText xml:space="preserve"> </w:delText>
              </w:r>
            </w:del>
          </w:p>
          <w:p w14:paraId="20C5ABF2" w14:textId="418EC407" w:rsidR="00E54949" w:rsidRPr="00B92096" w:rsidRDefault="00E54949" w:rsidP="00BF1804">
            <w:del w:id="486" w:author="Зайцев Павел Борисович" w:date="2025-12-18T19:21:00Z">
              <w:r w:rsidRPr="00B92096" w:rsidDel="00D01F6C">
                <w:delText>(Гр. 7</w:delText>
              </w:r>
              <w:r w:rsidR="005F505B" w:rsidDel="00D01F6C">
                <w:delText xml:space="preserve"> </w:delText>
              </w:r>
              <w:r w:rsidRPr="00B92096" w:rsidDel="00D01F6C">
                <w:delText>– Гр. 3)</w:delText>
              </w:r>
            </w:del>
          </w:p>
        </w:tc>
        <w:tc>
          <w:tcPr>
            <w:tcW w:w="852" w:type="dxa"/>
            <w:gridSpan w:val="2"/>
          </w:tcPr>
          <w:p w14:paraId="5A621771" w14:textId="77777777" w:rsidR="00E54949" w:rsidRPr="00B92096" w:rsidRDefault="00E54949" w:rsidP="00BF1804"/>
        </w:tc>
        <w:tc>
          <w:tcPr>
            <w:tcW w:w="567" w:type="dxa"/>
          </w:tcPr>
          <w:p w14:paraId="002A2132" w14:textId="77777777" w:rsidR="00E54949" w:rsidRPr="00B92096" w:rsidRDefault="00E54949" w:rsidP="00BF1804"/>
        </w:tc>
        <w:tc>
          <w:tcPr>
            <w:tcW w:w="993" w:type="dxa"/>
            <w:gridSpan w:val="2"/>
          </w:tcPr>
          <w:p w14:paraId="6B483827" w14:textId="47720D93" w:rsidR="00E54949" w:rsidRPr="00B92096" w:rsidRDefault="00E54949" w:rsidP="00BF1804">
            <w:del w:id="487" w:author="Зайцев Павел Борисович" w:date="2025-12-18T19:21:00Z">
              <w:r w:rsidRPr="00B92096" w:rsidDel="00D01F6C">
                <w:delText>=</w:delText>
              </w:r>
            </w:del>
          </w:p>
        </w:tc>
        <w:tc>
          <w:tcPr>
            <w:tcW w:w="1135" w:type="dxa"/>
          </w:tcPr>
          <w:p w14:paraId="4C9F2AD4" w14:textId="5FE0A04A" w:rsidR="00E54949" w:rsidRPr="00B92096" w:rsidRDefault="00E54949" w:rsidP="00BF1804">
            <w:del w:id="488" w:author="Зайцев Павел Борисович" w:date="2025-12-18T19:21:00Z">
              <w:r w:rsidRPr="00B92096" w:rsidDel="00D01F6C">
                <w:delText>0503721</w:delText>
              </w:r>
            </w:del>
          </w:p>
        </w:tc>
        <w:tc>
          <w:tcPr>
            <w:tcW w:w="2409" w:type="dxa"/>
          </w:tcPr>
          <w:p w14:paraId="113AD638" w14:textId="77777777" w:rsidR="00E54949" w:rsidRPr="00B92096" w:rsidRDefault="00E54949" w:rsidP="00BF1804"/>
        </w:tc>
        <w:tc>
          <w:tcPr>
            <w:tcW w:w="1559" w:type="dxa"/>
          </w:tcPr>
          <w:p w14:paraId="1938D599" w14:textId="75E150AB" w:rsidR="00E54949" w:rsidRPr="00B92096" w:rsidRDefault="00E54949" w:rsidP="00BF1804">
            <w:del w:id="489" w:author="Зайцев Павел Борисович" w:date="2025-12-18T19:21:00Z">
              <w:r w:rsidRPr="00B92096" w:rsidDel="00D01F6C">
                <w:delText>460</w:delText>
              </w:r>
            </w:del>
          </w:p>
        </w:tc>
        <w:tc>
          <w:tcPr>
            <w:tcW w:w="852" w:type="dxa"/>
          </w:tcPr>
          <w:p w14:paraId="34670B5A" w14:textId="40A0DA3E" w:rsidR="00E54949" w:rsidRPr="00B92096" w:rsidRDefault="00E54949" w:rsidP="00BF1804">
            <w:del w:id="490" w:author="Зайцев Павел Борисович" w:date="2025-12-18T19:21:00Z">
              <w:r w:rsidRPr="00B92096" w:rsidDel="00D01F6C">
                <w:delText>4</w:delText>
              </w:r>
            </w:del>
          </w:p>
        </w:tc>
        <w:tc>
          <w:tcPr>
            <w:tcW w:w="2317" w:type="dxa"/>
          </w:tcPr>
          <w:p w14:paraId="702B3B15" w14:textId="02EC5C62" w:rsidR="00E54949" w:rsidRPr="00B92096" w:rsidRDefault="00E54949" w:rsidP="00BF1804">
            <w:del w:id="491" w:author="Зайцев Павел Борисович" w:date="2025-12-18T19:21:00Z">
              <w:r w:rsidRPr="00B92096" w:rsidDel="00D01F6C">
                <w:delText>Чистое предоставление займов (ссуд) за отчетный год по ф. 0503721 не соответствует изменению остатков по ф. 0503730 в части деятельности с целевыми средствами – недопустимо</w:delText>
              </w:r>
            </w:del>
          </w:p>
        </w:tc>
        <w:tc>
          <w:tcPr>
            <w:tcW w:w="709" w:type="dxa"/>
          </w:tcPr>
          <w:p w14:paraId="45868818" w14:textId="13DDFC61" w:rsidR="00E54949" w:rsidRPr="00B92096" w:rsidRDefault="00E54949" w:rsidP="00BF1804">
            <w:del w:id="492" w:author="Зайцев Павел Борисович" w:date="2025-12-18T19:21:00Z">
              <w:r w:rsidRPr="0043551C" w:rsidDel="00D01F6C">
                <w:rPr>
                  <w:color w:val="000000"/>
                </w:rPr>
                <w:delText>Б</w:delText>
              </w:r>
            </w:del>
          </w:p>
        </w:tc>
      </w:tr>
      <w:tr w:rsidR="007A1D48" w:rsidRPr="00B92096" w14:paraId="1426D2AD" w14:textId="77777777" w:rsidTr="003E2E85">
        <w:tc>
          <w:tcPr>
            <w:tcW w:w="670" w:type="dxa"/>
          </w:tcPr>
          <w:p w14:paraId="418C3792" w14:textId="16BC897F" w:rsidR="00314C72" w:rsidRPr="00B92096" w:rsidRDefault="00314C72" w:rsidP="00BF1804">
            <w:del w:id="493" w:author="Зайцев Павел Борисович" w:date="2025-12-18T19:21:00Z">
              <w:r w:rsidRPr="00B92096" w:rsidDel="00D01F6C">
                <w:delText>22</w:delText>
              </w:r>
            </w:del>
          </w:p>
        </w:tc>
        <w:tc>
          <w:tcPr>
            <w:tcW w:w="1051" w:type="dxa"/>
          </w:tcPr>
          <w:p w14:paraId="3B3CB32E" w14:textId="0C1EDACC" w:rsidR="00314C72" w:rsidRPr="00B92096" w:rsidRDefault="00314C72" w:rsidP="00BF1804">
            <w:del w:id="494" w:author="Зайцев Павел Борисович" w:date="2025-12-18T19:21:00Z">
              <w:r w:rsidRPr="00B92096" w:rsidDel="00D01F6C">
                <w:delText>0503730</w:delText>
              </w:r>
            </w:del>
          </w:p>
        </w:tc>
        <w:tc>
          <w:tcPr>
            <w:tcW w:w="1646" w:type="dxa"/>
            <w:gridSpan w:val="2"/>
          </w:tcPr>
          <w:p w14:paraId="22B2CF11" w14:textId="293727D5" w:rsidR="00314C72" w:rsidRPr="00B92096" w:rsidDel="00D01F6C" w:rsidRDefault="00314C72" w:rsidP="00BF1804">
            <w:pPr>
              <w:rPr>
                <w:del w:id="495" w:author="Зайцев Павел Борисович" w:date="2025-12-18T19:21:00Z"/>
              </w:rPr>
            </w:pPr>
            <w:del w:id="496" w:author="Зайцев Павел Борисович" w:date="2025-12-18T19:21:00Z">
              <w:r w:rsidRPr="00B92096" w:rsidDel="00D01F6C">
                <w:delText>Стр.</w:delText>
              </w:r>
              <w:r w:rsidDel="00D01F6C">
                <w:delText>270</w:delText>
              </w:r>
            </w:del>
          </w:p>
          <w:p w14:paraId="40BE9378" w14:textId="00851262" w:rsidR="00314C72" w:rsidRPr="00B92096" w:rsidRDefault="00314C72" w:rsidP="00BF1804">
            <w:del w:id="497" w:author="Зайцев Павел Борисович" w:date="2025-12-18T19:21:00Z">
              <w:r w:rsidRPr="00B92096" w:rsidDel="00D01F6C">
                <w:delText>(Гр. 8</w:delText>
              </w:r>
              <w:r w:rsidR="005F505B" w:rsidDel="00D01F6C">
                <w:delText xml:space="preserve"> </w:delText>
              </w:r>
              <w:r w:rsidRPr="00B92096" w:rsidDel="00D01F6C">
                <w:delText>– Гр. 4)</w:delText>
              </w:r>
            </w:del>
          </w:p>
        </w:tc>
        <w:tc>
          <w:tcPr>
            <w:tcW w:w="852" w:type="dxa"/>
            <w:gridSpan w:val="2"/>
          </w:tcPr>
          <w:p w14:paraId="6A2C49B1" w14:textId="77777777" w:rsidR="00314C72" w:rsidRPr="00B92096" w:rsidRDefault="00314C72" w:rsidP="00BF1804"/>
        </w:tc>
        <w:tc>
          <w:tcPr>
            <w:tcW w:w="567" w:type="dxa"/>
          </w:tcPr>
          <w:p w14:paraId="4014091B" w14:textId="77777777" w:rsidR="00314C72" w:rsidRPr="00B92096" w:rsidRDefault="00314C72" w:rsidP="00BF1804"/>
        </w:tc>
        <w:tc>
          <w:tcPr>
            <w:tcW w:w="993" w:type="dxa"/>
            <w:gridSpan w:val="2"/>
          </w:tcPr>
          <w:p w14:paraId="5BAE29AC" w14:textId="625ABE15" w:rsidR="00314C72" w:rsidRPr="00B92096" w:rsidRDefault="00314C72" w:rsidP="00BF1804">
            <w:del w:id="498" w:author="Зайцев Павел Борисович" w:date="2025-12-18T19:21:00Z">
              <w:r w:rsidRPr="00B92096" w:rsidDel="00D01F6C">
                <w:delText>=</w:delText>
              </w:r>
            </w:del>
          </w:p>
        </w:tc>
        <w:tc>
          <w:tcPr>
            <w:tcW w:w="1135" w:type="dxa"/>
          </w:tcPr>
          <w:p w14:paraId="438195A8" w14:textId="513E694E" w:rsidR="00314C72" w:rsidRPr="00B92096" w:rsidRDefault="00314C72" w:rsidP="00BF1804">
            <w:del w:id="499" w:author="Зайцев Павел Борисович" w:date="2025-12-18T19:21:00Z">
              <w:r w:rsidRPr="00B92096" w:rsidDel="00D01F6C">
                <w:delText>0503721</w:delText>
              </w:r>
            </w:del>
          </w:p>
        </w:tc>
        <w:tc>
          <w:tcPr>
            <w:tcW w:w="2409" w:type="dxa"/>
          </w:tcPr>
          <w:p w14:paraId="5D5736A1" w14:textId="77777777" w:rsidR="00314C72" w:rsidRPr="00B92096" w:rsidRDefault="00314C72" w:rsidP="00BF1804"/>
        </w:tc>
        <w:tc>
          <w:tcPr>
            <w:tcW w:w="1559" w:type="dxa"/>
          </w:tcPr>
          <w:p w14:paraId="75D7AE34" w14:textId="2154E769" w:rsidR="00314C72" w:rsidRPr="00B92096" w:rsidRDefault="00314C72" w:rsidP="00BF1804">
            <w:del w:id="500" w:author="Зайцев Павел Борисович" w:date="2025-12-18T19:21:00Z">
              <w:r w:rsidRPr="00B92096" w:rsidDel="00D01F6C">
                <w:delText>460</w:delText>
              </w:r>
            </w:del>
          </w:p>
        </w:tc>
        <w:tc>
          <w:tcPr>
            <w:tcW w:w="852" w:type="dxa"/>
          </w:tcPr>
          <w:p w14:paraId="6E42FA6C" w14:textId="0B14357E" w:rsidR="00314C72" w:rsidRPr="00B92096" w:rsidRDefault="00314C72" w:rsidP="00BF1804">
            <w:del w:id="501" w:author="Зайцев Павел Борисович" w:date="2025-12-18T19:21:00Z">
              <w:r w:rsidRPr="00B92096" w:rsidDel="00D01F6C">
                <w:delText>5</w:delText>
              </w:r>
            </w:del>
          </w:p>
        </w:tc>
        <w:tc>
          <w:tcPr>
            <w:tcW w:w="2317" w:type="dxa"/>
          </w:tcPr>
          <w:p w14:paraId="1A8DF30E" w14:textId="5D6F1F64" w:rsidR="00314C72" w:rsidRPr="00B92096" w:rsidRDefault="00314C72" w:rsidP="003376C9">
            <w:del w:id="502" w:author="Зайцев Павел Борисович" w:date="2025-12-18T19:21:00Z">
              <w:r w:rsidRPr="00B92096" w:rsidDel="00D01F6C">
                <w:delText>Чистое предоставление займов (ссуд) за отчетный год по ф. 0503721 не соответствует изменению остатков по ф. 0503730 в части деятельности по государственному заданию</w:delText>
              </w:r>
              <w:r w:rsidR="005F505B" w:rsidDel="00D01F6C">
                <w:delText xml:space="preserve"> </w:delText>
              </w:r>
              <w:r w:rsidRPr="00B92096" w:rsidDel="00D01F6C">
                <w:delText>– недопустимо</w:delText>
              </w:r>
            </w:del>
          </w:p>
        </w:tc>
        <w:tc>
          <w:tcPr>
            <w:tcW w:w="709" w:type="dxa"/>
          </w:tcPr>
          <w:p w14:paraId="52B21044" w14:textId="57768B32" w:rsidR="00314C72" w:rsidRPr="00B92096" w:rsidRDefault="00E54949" w:rsidP="003376C9">
            <w:del w:id="503" w:author="Зайцев Павел Борисович" w:date="2025-12-18T19:21:00Z">
              <w:r w:rsidDel="00D01F6C">
                <w:rPr>
                  <w:color w:val="000000"/>
                </w:rPr>
                <w:delText>Б</w:delText>
              </w:r>
            </w:del>
          </w:p>
        </w:tc>
      </w:tr>
      <w:tr w:rsidR="007A1D48" w:rsidRPr="00B92096" w14:paraId="05B57EBF" w14:textId="77777777" w:rsidTr="003E2E85">
        <w:tc>
          <w:tcPr>
            <w:tcW w:w="670" w:type="dxa"/>
          </w:tcPr>
          <w:p w14:paraId="306D05C0" w14:textId="1E5BD2DE" w:rsidR="00314C72" w:rsidRPr="00B92096" w:rsidRDefault="00314C72" w:rsidP="00BF1804">
            <w:del w:id="504" w:author="Зайцев Павел Борисович" w:date="2025-12-18T19:21:00Z">
              <w:r w:rsidRPr="00B92096" w:rsidDel="00D01F6C">
                <w:delText>23</w:delText>
              </w:r>
            </w:del>
          </w:p>
        </w:tc>
        <w:tc>
          <w:tcPr>
            <w:tcW w:w="1051" w:type="dxa"/>
          </w:tcPr>
          <w:p w14:paraId="6182547D" w14:textId="4393F647" w:rsidR="00314C72" w:rsidRPr="00B92096" w:rsidRDefault="00314C72" w:rsidP="00BF1804">
            <w:del w:id="505" w:author="Зайцев Павел Борисович" w:date="2025-12-18T19:21:00Z">
              <w:r w:rsidRPr="00B92096" w:rsidDel="00D01F6C">
                <w:delText>0503730</w:delText>
              </w:r>
            </w:del>
          </w:p>
        </w:tc>
        <w:tc>
          <w:tcPr>
            <w:tcW w:w="1646" w:type="dxa"/>
            <w:gridSpan w:val="2"/>
          </w:tcPr>
          <w:p w14:paraId="5FF03306" w14:textId="44371658" w:rsidR="00314C72" w:rsidRPr="00B92096" w:rsidDel="00D01F6C" w:rsidRDefault="00314C72" w:rsidP="00BF1804">
            <w:pPr>
              <w:rPr>
                <w:del w:id="506" w:author="Зайцев Павел Борисович" w:date="2025-12-18T19:21:00Z"/>
              </w:rPr>
            </w:pPr>
            <w:del w:id="507" w:author="Зайцев Павел Борисович" w:date="2025-12-18T19:21:00Z">
              <w:r w:rsidRPr="00B92096" w:rsidDel="00D01F6C">
                <w:delText xml:space="preserve">Стр. </w:delText>
              </w:r>
              <w:r w:rsidDel="00D01F6C">
                <w:delText>270</w:delText>
              </w:r>
              <w:r w:rsidRPr="00B92096" w:rsidDel="00D01F6C">
                <w:delText xml:space="preserve"> </w:delText>
              </w:r>
            </w:del>
          </w:p>
          <w:p w14:paraId="1CE25170" w14:textId="21FB5FB9" w:rsidR="00314C72" w:rsidRPr="00B92096" w:rsidRDefault="00314C72" w:rsidP="00BF1804">
            <w:del w:id="508" w:author="Зайцев Павел Борисович" w:date="2025-12-18T19:21:00Z">
              <w:r w:rsidRPr="00B92096" w:rsidDel="00D01F6C">
                <w:delText>(Гр. 9</w:delText>
              </w:r>
              <w:r w:rsidR="005F505B" w:rsidDel="00D01F6C">
                <w:delText xml:space="preserve"> </w:delText>
              </w:r>
              <w:r w:rsidRPr="00B92096" w:rsidDel="00D01F6C">
                <w:delText>– Гр. 5)</w:delText>
              </w:r>
            </w:del>
          </w:p>
        </w:tc>
        <w:tc>
          <w:tcPr>
            <w:tcW w:w="852" w:type="dxa"/>
            <w:gridSpan w:val="2"/>
          </w:tcPr>
          <w:p w14:paraId="315AEA83" w14:textId="77777777" w:rsidR="00314C72" w:rsidRPr="00B92096" w:rsidRDefault="00314C72" w:rsidP="00BF1804"/>
        </w:tc>
        <w:tc>
          <w:tcPr>
            <w:tcW w:w="567" w:type="dxa"/>
          </w:tcPr>
          <w:p w14:paraId="07E37F9B" w14:textId="77777777" w:rsidR="00314C72" w:rsidRPr="00B92096" w:rsidRDefault="00314C72" w:rsidP="00BF1804"/>
        </w:tc>
        <w:tc>
          <w:tcPr>
            <w:tcW w:w="993" w:type="dxa"/>
            <w:gridSpan w:val="2"/>
          </w:tcPr>
          <w:p w14:paraId="3DA312E2" w14:textId="0E90835C" w:rsidR="00314C72" w:rsidRPr="00B92096" w:rsidRDefault="00314C72" w:rsidP="00BF1804">
            <w:del w:id="509" w:author="Зайцев Павел Борисович" w:date="2025-12-18T19:21:00Z">
              <w:r w:rsidRPr="00B92096" w:rsidDel="00D01F6C">
                <w:delText>=</w:delText>
              </w:r>
            </w:del>
          </w:p>
        </w:tc>
        <w:tc>
          <w:tcPr>
            <w:tcW w:w="1135" w:type="dxa"/>
          </w:tcPr>
          <w:p w14:paraId="34183D12" w14:textId="3E5CF0D9" w:rsidR="00314C72" w:rsidRPr="00B92096" w:rsidRDefault="00314C72" w:rsidP="00BF1804">
            <w:del w:id="510" w:author="Зайцев Павел Борисович" w:date="2025-12-18T19:21:00Z">
              <w:r w:rsidRPr="00B92096" w:rsidDel="00D01F6C">
                <w:delText>0503721</w:delText>
              </w:r>
            </w:del>
          </w:p>
        </w:tc>
        <w:tc>
          <w:tcPr>
            <w:tcW w:w="2409" w:type="dxa"/>
          </w:tcPr>
          <w:p w14:paraId="20EBB4A2" w14:textId="77777777" w:rsidR="00314C72" w:rsidRPr="00B92096" w:rsidRDefault="00314C72" w:rsidP="00BF1804"/>
        </w:tc>
        <w:tc>
          <w:tcPr>
            <w:tcW w:w="1559" w:type="dxa"/>
          </w:tcPr>
          <w:p w14:paraId="0D7D5D35" w14:textId="096337B6" w:rsidR="00314C72" w:rsidRPr="00B92096" w:rsidRDefault="00314C72" w:rsidP="00BF1804">
            <w:del w:id="511" w:author="Зайцев Павел Борисович" w:date="2025-12-18T19:21:00Z">
              <w:r w:rsidRPr="00B92096" w:rsidDel="00D01F6C">
                <w:delText>460</w:delText>
              </w:r>
            </w:del>
          </w:p>
        </w:tc>
        <w:tc>
          <w:tcPr>
            <w:tcW w:w="852" w:type="dxa"/>
          </w:tcPr>
          <w:p w14:paraId="1D6D7021" w14:textId="3C79028A" w:rsidR="00314C72" w:rsidRPr="00B92096" w:rsidRDefault="00314C72" w:rsidP="00BF1804">
            <w:del w:id="512" w:author="Зайцев Павел Борисович" w:date="2025-12-18T19:21:00Z">
              <w:r w:rsidRPr="00B92096" w:rsidDel="00D01F6C">
                <w:delText>6</w:delText>
              </w:r>
            </w:del>
          </w:p>
        </w:tc>
        <w:tc>
          <w:tcPr>
            <w:tcW w:w="2317" w:type="dxa"/>
          </w:tcPr>
          <w:p w14:paraId="0A736C78" w14:textId="5162202B" w:rsidR="00314C72" w:rsidRPr="00B92096" w:rsidRDefault="00314C72" w:rsidP="00BF1804">
            <w:del w:id="513" w:author="Зайцев Павел Борисович" w:date="2025-12-18T19:21:00Z">
              <w:r w:rsidRPr="00B92096" w:rsidDel="00D01F6C">
                <w:delText xml:space="preserve">Чистое предоставление займов (ссуд) за отчетный год по ф. 0503721 </w:delText>
              </w:r>
              <w:r w:rsidRPr="00B92096" w:rsidDel="00D01F6C">
                <w:lastRenderedPageBreak/>
                <w:delText>не соответствует изменению остатков по ф. 0503730 приносящей доход деятельности – недопустимо</w:delText>
              </w:r>
            </w:del>
          </w:p>
        </w:tc>
        <w:tc>
          <w:tcPr>
            <w:tcW w:w="709" w:type="dxa"/>
          </w:tcPr>
          <w:p w14:paraId="09150034" w14:textId="59F393C1" w:rsidR="00314C72" w:rsidRPr="00B92096" w:rsidRDefault="00E54949" w:rsidP="00BF1804">
            <w:del w:id="514" w:author="Зайцев Павел Борисович" w:date="2025-12-18T19:21:00Z">
              <w:r w:rsidDel="00D01F6C">
                <w:rPr>
                  <w:color w:val="000000"/>
                </w:rPr>
                <w:lastRenderedPageBreak/>
                <w:delText>Б</w:delText>
              </w:r>
            </w:del>
          </w:p>
        </w:tc>
      </w:tr>
      <w:tr w:rsidR="00E54949" w:rsidRPr="00B92096" w14:paraId="3BB9C357" w14:textId="77777777" w:rsidTr="003E2E85">
        <w:tc>
          <w:tcPr>
            <w:tcW w:w="670" w:type="dxa"/>
          </w:tcPr>
          <w:p w14:paraId="1ECC0D2D" w14:textId="17CC2671" w:rsidR="00E54949" w:rsidRPr="00B92096" w:rsidRDefault="00E54949" w:rsidP="00BF1804">
            <w:del w:id="515" w:author="Зайцев Павел Борисович" w:date="2025-12-18T19:21:00Z">
              <w:r w:rsidRPr="00B92096" w:rsidDel="00D01F6C">
                <w:lastRenderedPageBreak/>
                <w:delText>33</w:delText>
              </w:r>
            </w:del>
          </w:p>
        </w:tc>
        <w:tc>
          <w:tcPr>
            <w:tcW w:w="1051" w:type="dxa"/>
          </w:tcPr>
          <w:p w14:paraId="15223C23" w14:textId="597926A3" w:rsidR="00E54949" w:rsidRPr="00B92096" w:rsidRDefault="00E54949" w:rsidP="00BF1804">
            <w:pPr>
              <w:rPr>
                <w:highlight w:val="yellow"/>
              </w:rPr>
            </w:pPr>
            <w:del w:id="516" w:author="Зайцев Павел Борисович" w:date="2025-12-18T19:21:00Z">
              <w:r w:rsidRPr="00B92096" w:rsidDel="00D01F6C">
                <w:delText>0503730</w:delText>
              </w:r>
            </w:del>
          </w:p>
        </w:tc>
        <w:tc>
          <w:tcPr>
            <w:tcW w:w="1646" w:type="dxa"/>
            <w:gridSpan w:val="2"/>
          </w:tcPr>
          <w:p w14:paraId="5D69B473" w14:textId="4D837890" w:rsidR="00E54949" w:rsidRPr="00B92096" w:rsidDel="00D01F6C" w:rsidRDefault="00E54949" w:rsidP="00BF1804">
            <w:pPr>
              <w:rPr>
                <w:del w:id="517" w:author="Зайцев Павел Борисович" w:date="2025-12-18T19:21:00Z"/>
              </w:rPr>
            </w:pPr>
            <w:del w:id="518" w:author="Зайцев Павел Борисович" w:date="2025-12-18T19:21:00Z">
              <w:r w:rsidRPr="00B92096" w:rsidDel="00D01F6C">
                <w:delText>Стр.</w:delText>
              </w:r>
              <w:r w:rsidDel="00D01F6C">
                <w:delText>400</w:delText>
              </w:r>
            </w:del>
          </w:p>
          <w:p w14:paraId="3B3C8049" w14:textId="361B8990" w:rsidR="00E54949" w:rsidRPr="00B92096" w:rsidRDefault="00E54949" w:rsidP="00BF1804">
            <w:del w:id="519" w:author="Зайцев Павел Борисович" w:date="2025-12-18T19:21:00Z">
              <w:r w:rsidRPr="00B92096" w:rsidDel="00D01F6C">
                <w:delText>(Гр. 7</w:delText>
              </w:r>
              <w:r w:rsidR="005F505B" w:rsidDel="00D01F6C">
                <w:delText xml:space="preserve"> </w:delText>
              </w:r>
              <w:r w:rsidRPr="00B92096" w:rsidDel="00D01F6C">
                <w:delText>– Гр. 3)</w:delText>
              </w:r>
            </w:del>
          </w:p>
        </w:tc>
        <w:tc>
          <w:tcPr>
            <w:tcW w:w="852" w:type="dxa"/>
            <w:gridSpan w:val="2"/>
          </w:tcPr>
          <w:p w14:paraId="1B124890" w14:textId="77777777" w:rsidR="00E54949" w:rsidRPr="00B92096" w:rsidRDefault="00E54949" w:rsidP="00BF1804"/>
        </w:tc>
        <w:tc>
          <w:tcPr>
            <w:tcW w:w="567" w:type="dxa"/>
          </w:tcPr>
          <w:p w14:paraId="27768033" w14:textId="77777777" w:rsidR="00E54949" w:rsidRPr="00B92096" w:rsidRDefault="00E54949" w:rsidP="00BF1804"/>
        </w:tc>
        <w:tc>
          <w:tcPr>
            <w:tcW w:w="993" w:type="dxa"/>
            <w:gridSpan w:val="2"/>
          </w:tcPr>
          <w:p w14:paraId="0820EDBC" w14:textId="251627B2" w:rsidR="00E54949" w:rsidRPr="00B92096" w:rsidRDefault="00E54949" w:rsidP="00BF1804">
            <w:del w:id="520" w:author="Зайцев Павел Борисович" w:date="2025-12-18T19:21:00Z">
              <w:r w:rsidRPr="00B92096" w:rsidDel="00D01F6C">
                <w:delText>=</w:delText>
              </w:r>
            </w:del>
          </w:p>
        </w:tc>
        <w:tc>
          <w:tcPr>
            <w:tcW w:w="1135" w:type="dxa"/>
          </w:tcPr>
          <w:p w14:paraId="724D0A87" w14:textId="37ED48FF" w:rsidR="00E54949" w:rsidRPr="00B92096" w:rsidRDefault="00E54949" w:rsidP="00BF1804">
            <w:del w:id="521" w:author="Зайцев Павел Борисович" w:date="2025-12-18T19:21:00Z">
              <w:r w:rsidRPr="00B92096" w:rsidDel="00D01F6C">
                <w:delText>0503721</w:delText>
              </w:r>
            </w:del>
          </w:p>
        </w:tc>
        <w:tc>
          <w:tcPr>
            <w:tcW w:w="2409" w:type="dxa"/>
          </w:tcPr>
          <w:p w14:paraId="1099D6F4" w14:textId="77777777" w:rsidR="00E54949" w:rsidRPr="00B92096" w:rsidRDefault="00E54949" w:rsidP="00BF1804"/>
        </w:tc>
        <w:tc>
          <w:tcPr>
            <w:tcW w:w="1559" w:type="dxa"/>
          </w:tcPr>
          <w:p w14:paraId="78D8167E" w14:textId="4110ADEE" w:rsidR="00E54949" w:rsidRPr="00B92096" w:rsidRDefault="00E54949" w:rsidP="00BF1804">
            <w:del w:id="522" w:author="Зайцев Павел Борисович" w:date="2025-12-18T19:21:00Z">
              <w:r w:rsidRPr="00B92096" w:rsidDel="00D01F6C">
                <w:delText>520+530</w:delText>
              </w:r>
            </w:del>
          </w:p>
        </w:tc>
        <w:tc>
          <w:tcPr>
            <w:tcW w:w="852" w:type="dxa"/>
          </w:tcPr>
          <w:p w14:paraId="14E3E766" w14:textId="4C6E5DC8" w:rsidR="00E54949" w:rsidRPr="00B92096" w:rsidRDefault="00E54949" w:rsidP="00BF1804">
            <w:del w:id="523" w:author="Зайцев Павел Борисович" w:date="2025-12-18T19:21:00Z">
              <w:r w:rsidRPr="00B92096" w:rsidDel="00D01F6C">
                <w:delText>4</w:delText>
              </w:r>
            </w:del>
          </w:p>
        </w:tc>
        <w:tc>
          <w:tcPr>
            <w:tcW w:w="2317" w:type="dxa"/>
          </w:tcPr>
          <w:p w14:paraId="0630DED8" w14:textId="4E346E0A" w:rsidR="00E54949" w:rsidRPr="00B92096" w:rsidRDefault="00E54949" w:rsidP="00BF1804">
            <w:del w:id="524" w:author="Зайцев Павел Борисович" w:date="2025-12-18T19:21:00Z">
              <w:r w:rsidRPr="00B92096" w:rsidDel="00D01F6C">
                <w:delText>Чистое увеличение долговых обязательств за отчетный год по ф. 0503721 не соответствует изменению остатков по ф. 0503730 в части деятельности с целевыми средствами – недопустимо</w:delText>
              </w:r>
            </w:del>
          </w:p>
        </w:tc>
        <w:tc>
          <w:tcPr>
            <w:tcW w:w="709" w:type="dxa"/>
          </w:tcPr>
          <w:p w14:paraId="1BE1AD15" w14:textId="43B556A8" w:rsidR="00E54949" w:rsidRPr="00B92096" w:rsidRDefault="00E54949" w:rsidP="00BF1804">
            <w:del w:id="525" w:author="Зайцев Павел Борисович" w:date="2025-12-18T19:21:00Z">
              <w:r w:rsidRPr="00686CCA" w:rsidDel="00D01F6C">
                <w:rPr>
                  <w:color w:val="000000"/>
                </w:rPr>
                <w:delText>Б</w:delText>
              </w:r>
            </w:del>
          </w:p>
        </w:tc>
      </w:tr>
      <w:tr w:rsidR="00E54949" w:rsidRPr="00B92096" w14:paraId="56720948" w14:textId="77777777" w:rsidTr="003E2E85">
        <w:tc>
          <w:tcPr>
            <w:tcW w:w="670" w:type="dxa"/>
          </w:tcPr>
          <w:p w14:paraId="6087A9BC" w14:textId="414A8549" w:rsidR="00E54949" w:rsidRPr="00B92096" w:rsidRDefault="00E54949" w:rsidP="00BF1804">
            <w:del w:id="526" w:author="Зайцев Павел Борисович" w:date="2025-12-18T19:21:00Z">
              <w:r w:rsidRPr="00B92096" w:rsidDel="00D01F6C">
                <w:delText>34</w:delText>
              </w:r>
            </w:del>
          </w:p>
        </w:tc>
        <w:tc>
          <w:tcPr>
            <w:tcW w:w="1051" w:type="dxa"/>
          </w:tcPr>
          <w:p w14:paraId="4F8775ED" w14:textId="45CC14E6" w:rsidR="00E54949" w:rsidRPr="00B92096" w:rsidRDefault="00E54949" w:rsidP="00BF1804">
            <w:del w:id="527" w:author="Зайцев Павел Борисович" w:date="2025-12-18T19:21:00Z">
              <w:r w:rsidRPr="00B92096" w:rsidDel="00D01F6C">
                <w:delText>0503730</w:delText>
              </w:r>
            </w:del>
          </w:p>
        </w:tc>
        <w:tc>
          <w:tcPr>
            <w:tcW w:w="1646" w:type="dxa"/>
            <w:gridSpan w:val="2"/>
          </w:tcPr>
          <w:p w14:paraId="1AC3DCC4" w14:textId="602CE100" w:rsidR="00E54949" w:rsidRPr="00B92096" w:rsidDel="00D01F6C" w:rsidRDefault="00E54949" w:rsidP="00BF1804">
            <w:pPr>
              <w:rPr>
                <w:del w:id="528" w:author="Зайцев Павел Борисович" w:date="2025-12-18T19:21:00Z"/>
              </w:rPr>
            </w:pPr>
            <w:del w:id="529" w:author="Зайцев Павел Борисович" w:date="2025-12-18T19:21:00Z">
              <w:r w:rsidRPr="00B92096" w:rsidDel="00D01F6C">
                <w:delText>Стр.</w:delText>
              </w:r>
              <w:r w:rsidDel="00D01F6C">
                <w:delText>400</w:delText>
              </w:r>
            </w:del>
          </w:p>
          <w:p w14:paraId="66F9129C" w14:textId="34D0B568" w:rsidR="00E54949" w:rsidRPr="00B92096" w:rsidRDefault="00E54949" w:rsidP="00BF1804">
            <w:del w:id="530" w:author="Зайцев Павел Борисович" w:date="2025-12-18T19:21:00Z">
              <w:r w:rsidRPr="00B92096" w:rsidDel="00D01F6C">
                <w:delText>(Гр. 8</w:delText>
              </w:r>
              <w:r w:rsidR="005F505B" w:rsidDel="00D01F6C">
                <w:delText xml:space="preserve"> </w:delText>
              </w:r>
              <w:r w:rsidRPr="00B92096" w:rsidDel="00D01F6C">
                <w:delText>– Гр. 4)</w:delText>
              </w:r>
            </w:del>
          </w:p>
        </w:tc>
        <w:tc>
          <w:tcPr>
            <w:tcW w:w="852" w:type="dxa"/>
            <w:gridSpan w:val="2"/>
          </w:tcPr>
          <w:p w14:paraId="7C4BC87B" w14:textId="77777777" w:rsidR="00E54949" w:rsidRPr="00B92096" w:rsidRDefault="00E54949" w:rsidP="00BF1804"/>
        </w:tc>
        <w:tc>
          <w:tcPr>
            <w:tcW w:w="567" w:type="dxa"/>
          </w:tcPr>
          <w:p w14:paraId="02570069" w14:textId="77777777" w:rsidR="00E54949" w:rsidRPr="00B92096" w:rsidRDefault="00E54949" w:rsidP="00BF1804"/>
        </w:tc>
        <w:tc>
          <w:tcPr>
            <w:tcW w:w="993" w:type="dxa"/>
            <w:gridSpan w:val="2"/>
          </w:tcPr>
          <w:p w14:paraId="5EB77B02" w14:textId="1361EFB8" w:rsidR="00E54949" w:rsidRPr="00B92096" w:rsidRDefault="00E54949" w:rsidP="00BF1804">
            <w:del w:id="531" w:author="Зайцев Павел Борисович" w:date="2025-12-18T19:21:00Z">
              <w:r w:rsidRPr="00B92096" w:rsidDel="00D01F6C">
                <w:delText>=</w:delText>
              </w:r>
            </w:del>
          </w:p>
        </w:tc>
        <w:tc>
          <w:tcPr>
            <w:tcW w:w="1135" w:type="dxa"/>
          </w:tcPr>
          <w:p w14:paraId="3FF6E4C7" w14:textId="72F09A72" w:rsidR="00E54949" w:rsidRPr="00B92096" w:rsidRDefault="00E54949" w:rsidP="00BF1804">
            <w:del w:id="532" w:author="Зайцев Павел Борисович" w:date="2025-12-18T19:21:00Z">
              <w:r w:rsidRPr="00B92096" w:rsidDel="00D01F6C">
                <w:delText>0503721</w:delText>
              </w:r>
            </w:del>
          </w:p>
        </w:tc>
        <w:tc>
          <w:tcPr>
            <w:tcW w:w="2409" w:type="dxa"/>
          </w:tcPr>
          <w:p w14:paraId="7DB38A18" w14:textId="77777777" w:rsidR="00E54949" w:rsidRPr="00B92096" w:rsidRDefault="00E54949" w:rsidP="00BF1804"/>
        </w:tc>
        <w:tc>
          <w:tcPr>
            <w:tcW w:w="1559" w:type="dxa"/>
          </w:tcPr>
          <w:p w14:paraId="6BC5B8D2" w14:textId="3EF25D43" w:rsidR="00E54949" w:rsidRPr="00B92096" w:rsidRDefault="00E54949" w:rsidP="00BF1804">
            <w:del w:id="533" w:author="Зайцев Павел Борисович" w:date="2025-12-18T19:21:00Z">
              <w:r w:rsidRPr="00B92096" w:rsidDel="00D01F6C">
                <w:delText>520+530</w:delText>
              </w:r>
            </w:del>
          </w:p>
        </w:tc>
        <w:tc>
          <w:tcPr>
            <w:tcW w:w="852" w:type="dxa"/>
          </w:tcPr>
          <w:p w14:paraId="1B50451B" w14:textId="24ED4EBD" w:rsidR="00E54949" w:rsidRPr="00B92096" w:rsidRDefault="00E54949" w:rsidP="00BF1804">
            <w:del w:id="534" w:author="Зайцев Павел Борисович" w:date="2025-12-18T19:21:00Z">
              <w:r w:rsidRPr="00B92096" w:rsidDel="00D01F6C">
                <w:delText>5</w:delText>
              </w:r>
            </w:del>
          </w:p>
        </w:tc>
        <w:tc>
          <w:tcPr>
            <w:tcW w:w="2317" w:type="dxa"/>
          </w:tcPr>
          <w:p w14:paraId="7177D72D" w14:textId="3D4F43EA" w:rsidR="00E54949" w:rsidRPr="00B92096" w:rsidRDefault="00E54949" w:rsidP="00BF1804">
            <w:del w:id="535" w:author="Зайцев Павел Борисович" w:date="2025-12-18T19:21:00Z">
              <w:r w:rsidRPr="00B92096" w:rsidDel="00D01F6C">
                <w:delText>Чистое увеличение долговых обязательств за отчетный год по ф. 0503721 не соответствует изменению остатков по ф. 0503730 в части деятельности по государственному заданию – недопустимо</w:delText>
              </w:r>
            </w:del>
          </w:p>
        </w:tc>
        <w:tc>
          <w:tcPr>
            <w:tcW w:w="709" w:type="dxa"/>
          </w:tcPr>
          <w:p w14:paraId="1D86C64C" w14:textId="0DEB6DC2" w:rsidR="00E54949" w:rsidRPr="00B92096" w:rsidRDefault="00E54949" w:rsidP="00BF1804">
            <w:del w:id="536" w:author="Зайцев Павел Борисович" w:date="2025-12-18T19:21:00Z">
              <w:r w:rsidRPr="00686CCA" w:rsidDel="00D01F6C">
                <w:rPr>
                  <w:color w:val="000000"/>
                </w:rPr>
                <w:delText>Б</w:delText>
              </w:r>
            </w:del>
          </w:p>
        </w:tc>
      </w:tr>
      <w:tr w:rsidR="007A1D48" w:rsidRPr="00B92096" w14:paraId="09BBC5F9" w14:textId="77777777" w:rsidTr="003E2E85">
        <w:tc>
          <w:tcPr>
            <w:tcW w:w="670" w:type="dxa"/>
          </w:tcPr>
          <w:p w14:paraId="6FDAE76B" w14:textId="6DC81E5B" w:rsidR="00314C72" w:rsidRPr="00B92096" w:rsidRDefault="00314C72" w:rsidP="00BF1804">
            <w:del w:id="537" w:author="Зайцев Павел Борисович" w:date="2025-12-18T19:21:00Z">
              <w:r w:rsidRPr="00B92096" w:rsidDel="00D01F6C">
                <w:delText>35</w:delText>
              </w:r>
            </w:del>
          </w:p>
        </w:tc>
        <w:tc>
          <w:tcPr>
            <w:tcW w:w="1051" w:type="dxa"/>
          </w:tcPr>
          <w:p w14:paraId="3BECF306" w14:textId="6EA29201" w:rsidR="00314C72" w:rsidRPr="00B92096" w:rsidRDefault="00314C72" w:rsidP="00BF1804">
            <w:del w:id="538" w:author="Зайцев Павел Борисович" w:date="2025-12-18T19:21:00Z">
              <w:r w:rsidRPr="00B92096" w:rsidDel="00D01F6C">
                <w:delText>0503730</w:delText>
              </w:r>
            </w:del>
          </w:p>
        </w:tc>
        <w:tc>
          <w:tcPr>
            <w:tcW w:w="1646" w:type="dxa"/>
            <w:gridSpan w:val="2"/>
          </w:tcPr>
          <w:p w14:paraId="0C341077" w14:textId="7DC29F0D" w:rsidR="00314C72" w:rsidRPr="00B92096" w:rsidDel="00D01F6C" w:rsidRDefault="00314C72" w:rsidP="00BF1804">
            <w:pPr>
              <w:rPr>
                <w:del w:id="539" w:author="Зайцев Павел Борисович" w:date="2025-12-18T19:21:00Z"/>
              </w:rPr>
            </w:pPr>
            <w:del w:id="540" w:author="Зайцев Павел Борисович" w:date="2025-12-18T19:21:00Z">
              <w:r w:rsidRPr="00B92096" w:rsidDel="00D01F6C">
                <w:delText xml:space="preserve">Стр. </w:delText>
              </w:r>
              <w:r w:rsidDel="00D01F6C">
                <w:delText>400</w:delText>
              </w:r>
            </w:del>
          </w:p>
          <w:p w14:paraId="44684C31" w14:textId="251D4310" w:rsidR="00314C72" w:rsidRPr="00B92096" w:rsidRDefault="00314C72" w:rsidP="00BF1804">
            <w:del w:id="541" w:author="Зайцев Павел Борисович" w:date="2025-12-18T19:21:00Z">
              <w:r w:rsidRPr="00B92096" w:rsidDel="00D01F6C">
                <w:delText>(Гр. 9</w:delText>
              </w:r>
              <w:r w:rsidR="005F505B" w:rsidDel="00D01F6C">
                <w:delText xml:space="preserve"> </w:delText>
              </w:r>
              <w:r w:rsidRPr="00B92096" w:rsidDel="00D01F6C">
                <w:delText>– Гр. 5)</w:delText>
              </w:r>
            </w:del>
          </w:p>
        </w:tc>
        <w:tc>
          <w:tcPr>
            <w:tcW w:w="852" w:type="dxa"/>
            <w:gridSpan w:val="2"/>
          </w:tcPr>
          <w:p w14:paraId="703FDF05" w14:textId="77777777" w:rsidR="00314C72" w:rsidRPr="00B92096" w:rsidRDefault="00314C72" w:rsidP="00BF1804"/>
        </w:tc>
        <w:tc>
          <w:tcPr>
            <w:tcW w:w="567" w:type="dxa"/>
          </w:tcPr>
          <w:p w14:paraId="5D5BC03F" w14:textId="77777777" w:rsidR="00314C72" w:rsidRPr="00B92096" w:rsidRDefault="00314C72" w:rsidP="00BF1804"/>
        </w:tc>
        <w:tc>
          <w:tcPr>
            <w:tcW w:w="993" w:type="dxa"/>
            <w:gridSpan w:val="2"/>
          </w:tcPr>
          <w:p w14:paraId="23EB0D6D" w14:textId="4ED297A9" w:rsidR="00314C72" w:rsidRPr="00B92096" w:rsidRDefault="00314C72" w:rsidP="00BF1804">
            <w:del w:id="542" w:author="Зайцев Павел Борисович" w:date="2025-12-18T19:21:00Z">
              <w:r w:rsidDel="00D01F6C">
                <w:delText>=</w:delText>
              </w:r>
            </w:del>
          </w:p>
        </w:tc>
        <w:tc>
          <w:tcPr>
            <w:tcW w:w="1135" w:type="dxa"/>
          </w:tcPr>
          <w:p w14:paraId="0B6ECE97" w14:textId="76E51E91" w:rsidR="00314C72" w:rsidRPr="00B92096" w:rsidRDefault="00314C72" w:rsidP="00BF1804">
            <w:del w:id="543" w:author="Зайцев Павел Борисович" w:date="2025-12-18T19:21:00Z">
              <w:r w:rsidRPr="00B92096" w:rsidDel="00D01F6C">
                <w:delText>0503721</w:delText>
              </w:r>
            </w:del>
          </w:p>
        </w:tc>
        <w:tc>
          <w:tcPr>
            <w:tcW w:w="2409" w:type="dxa"/>
          </w:tcPr>
          <w:p w14:paraId="34F82EFA" w14:textId="77777777" w:rsidR="00314C72" w:rsidRPr="00B92096" w:rsidRDefault="00314C72" w:rsidP="00BF1804"/>
        </w:tc>
        <w:tc>
          <w:tcPr>
            <w:tcW w:w="1559" w:type="dxa"/>
          </w:tcPr>
          <w:p w14:paraId="302F0889" w14:textId="365F08E6" w:rsidR="00314C72" w:rsidRPr="00B92096" w:rsidRDefault="00314C72" w:rsidP="00BF1804">
            <w:del w:id="544" w:author="Зайцев Павел Борисович" w:date="2025-12-18T19:21:00Z">
              <w:r w:rsidRPr="00B92096" w:rsidDel="00D01F6C">
                <w:delText>520+530</w:delText>
              </w:r>
            </w:del>
          </w:p>
        </w:tc>
        <w:tc>
          <w:tcPr>
            <w:tcW w:w="852" w:type="dxa"/>
          </w:tcPr>
          <w:p w14:paraId="17672FD6" w14:textId="7A80B2FA" w:rsidR="00314C72" w:rsidRPr="00B92096" w:rsidRDefault="00314C72" w:rsidP="00BF1804">
            <w:del w:id="545" w:author="Зайцев Павел Борисович" w:date="2025-12-18T19:21:00Z">
              <w:r w:rsidDel="00D01F6C">
                <w:delText>6</w:delText>
              </w:r>
            </w:del>
          </w:p>
        </w:tc>
        <w:tc>
          <w:tcPr>
            <w:tcW w:w="2317" w:type="dxa"/>
          </w:tcPr>
          <w:p w14:paraId="6CA2E3D4" w14:textId="7BE77BAE" w:rsidR="00314C72" w:rsidRPr="00B92096" w:rsidRDefault="00314C72" w:rsidP="00BF1804">
            <w:del w:id="546" w:author="Зайцев Павел Борисович" w:date="2025-12-18T19:21:00Z">
              <w:r w:rsidRPr="00B92096" w:rsidDel="00D01F6C">
                <w:delText>Чистое увеличение долговых обязательств за отчетный год по ф. 0503721 не соответствует изменению остатков по ф. 0503730 приносящей доход деятельности – недопустимо</w:delText>
              </w:r>
            </w:del>
          </w:p>
        </w:tc>
        <w:tc>
          <w:tcPr>
            <w:tcW w:w="709" w:type="dxa"/>
          </w:tcPr>
          <w:p w14:paraId="400B39F8" w14:textId="62E8112B" w:rsidR="00314C72" w:rsidRPr="00B92096" w:rsidRDefault="00E54949" w:rsidP="00BF1804">
            <w:del w:id="547" w:author="Зайцев Павел Борисович" w:date="2025-12-18T19:21:00Z">
              <w:r w:rsidDel="00D01F6C">
                <w:rPr>
                  <w:color w:val="000000"/>
                </w:rPr>
                <w:delText>Б</w:delText>
              </w:r>
            </w:del>
          </w:p>
        </w:tc>
      </w:tr>
      <w:tr w:rsidR="00195664" w:rsidRPr="00B92096" w14:paraId="685EB454" w14:textId="77777777" w:rsidTr="003E2E85">
        <w:tc>
          <w:tcPr>
            <w:tcW w:w="670" w:type="dxa"/>
            <w:tcBorders>
              <w:top w:val="single" w:sz="4" w:space="0" w:color="auto"/>
              <w:left w:val="single" w:sz="4" w:space="0" w:color="auto"/>
              <w:bottom w:val="single" w:sz="4" w:space="0" w:color="auto"/>
              <w:right w:val="single" w:sz="4" w:space="0" w:color="auto"/>
            </w:tcBorders>
          </w:tcPr>
          <w:p w14:paraId="03A6A3FF" w14:textId="4C767BAC" w:rsidR="00195664" w:rsidRPr="00B92096" w:rsidRDefault="00195664" w:rsidP="00195664">
            <w:del w:id="548" w:author="Зайцев Павел Борисович" w:date="2025-12-18T19:21:00Z">
              <w:r w:rsidDel="00D01F6C">
                <w:delText>36</w:delText>
              </w:r>
            </w:del>
          </w:p>
        </w:tc>
        <w:tc>
          <w:tcPr>
            <w:tcW w:w="1051" w:type="dxa"/>
            <w:tcBorders>
              <w:top w:val="single" w:sz="4" w:space="0" w:color="auto"/>
              <w:left w:val="single" w:sz="4" w:space="0" w:color="auto"/>
              <w:bottom w:val="single" w:sz="4" w:space="0" w:color="auto"/>
              <w:right w:val="single" w:sz="4" w:space="0" w:color="auto"/>
            </w:tcBorders>
          </w:tcPr>
          <w:p w14:paraId="2AEE2C81" w14:textId="2F7F94A6" w:rsidR="00195664" w:rsidRPr="00B92096" w:rsidRDefault="00195664" w:rsidP="00195664">
            <w:del w:id="549" w:author="Зайцев Павел Борисович" w:date="2025-12-18T19:21: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0E2E138E" w14:textId="4990429D" w:rsidR="00195664" w:rsidRPr="00B92096" w:rsidDel="00D01F6C" w:rsidRDefault="00195664" w:rsidP="00195664">
            <w:pPr>
              <w:rPr>
                <w:del w:id="550" w:author="Зайцев Павел Борисович" w:date="2025-12-18T19:21:00Z"/>
              </w:rPr>
            </w:pPr>
            <w:del w:id="551" w:author="Зайцев Павел Борисович" w:date="2025-12-18T19:21:00Z">
              <w:r w:rsidRPr="00B92096" w:rsidDel="00D01F6C">
                <w:delText>Стр.</w:delText>
              </w:r>
              <w:r w:rsidDel="00D01F6C">
                <w:delText>510</w:delText>
              </w:r>
              <w:r w:rsidRPr="00B92096" w:rsidDel="00D01F6C">
                <w:delText xml:space="preserve"> </w:delText>
              </w:r>
            </w:del>
          </w:p>
          <w:p w14:paraId="18B0D507" w14:textId="5A74020D" w:rsidR="00195664" w:rsidRPr="00B92096" w:rsidRDefault="00195664" w:rsidP="00195664">
            <w:del w:id="552" w:author="Зайцев Павел Борисович" w:date="2025-12-18T19:21:00Z">
              <w:r w:rsidRPr="00B92096" w:rsidDel="00D01F6C">
                <w:delText>(Гр. 7</w:delText>
              </w:r>
              <w:r w:rsidR="005F505B" w:rsidDel="00D01F6C">
                <w:delText xml:space="preserve"> </w:delText>
              </w:r>
              <w:r w:rsidRPr="00B92096" w:rsidDel="00D01F6C">
                <w:delText>– Гр. 3)</w:delText>
              </w:r>
            </w:del>
          </w:p>
        </w:tc>
        <w:tc>
          <w:tcPr>
            <w:tcW w:w="852" w:type="dxa"/>
            <w:gridSpan w:val="2"/>
            <w:tcBorders>
              <w:top w:val="single" w:sz="4" w:space="0" w:color="auto"/>
              <w:left w:val="single" w:sz="4" w:space="0" w:color="auto"/>
              <w:bottom w:val="single" w:sz="4" w:space="0" w:color="auto"/>
              <w:right w:val="single" w:sz="4" w:space="0" w:color="auto"/>
            </w:tcBorders>
          </w:tcPr>
          <w:p w14:paraId="52E927FC" w14:textId="77777777" w:rsidR="00195664" w:rsidRPr="00B92096" w:rsidRDefault="00195664" w:rsidP="00195664"/>
        </w:tc>
        <w:tc>
          <w:tcPr>
            <w:tcW w:w="567" w:type="dxa"/>
            <w:tcBorders>
              <w:top w:val="single" w:sz="4" w:space="0" w:color="auto"/>
              <w:left w:val="single" w:sz="4" w:space="0" w:color="auto"/>
              <w:bottom w:val="single" w:sz="4" w:space="0" w:color="auto"/>
              <w:right w:val="single" w:sz="4" w:space="0" w:color="auto"/>
            </w:tcBorders>
          </w:tcPr>
          <w:p w14:paraId="55AFE276" w14:textId="77777777" w:rsidR="00195664" w:rsidRPr="00B92096" w:rsidRDefault="00195664" w:rsidP="00195664"/>
        </w:tc>
        <w:tc>
          <w:tcPr>
            <w:tcW w:w="993" w:type="dxa"/>
            <w:gridSpan w:val="2"/>
            <w:tcBorders>
              <w:top w:val="single" w:sz="4" w:space="0" w:color="auto"/>
              <w:left w:val="single" w:sz="4" w:space="0" w:color="auto"/>
              <w:bottom w:val="single" w:sz="4" w:space="0" w:color="auto"/>
              <w:right w:val="single" w:sz="4" w:space="0" w:color="auto"/>
            </w:tcBorders>
          </w:tcPr>
          <w:p w14:paraId="578FA2A1" w14:textId="2C5E06E5" w:rsidR="00195664" w:rsidRPr="00B92096" w:rsidRDefault="00195664" w:rsidP="00195664">
            <w:del w:id="553" w:author="Зайцев Павел Борисович" w:date="2025-12-18T19:21:00Z">
              <w:r w:rsidRPr="00B92096"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3C5EEB8E" w14:textId="0519083F" w:rsidR="00195664" w:rsidRPr="00B92096" w:rsidRDefault="00195664" w:rsidP="00195664">
            <w:del w:id="554" w:author="Зайцев Павел Борисович" w:date="2025-12-18T19:21: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207F8419" w14:textId="77777777" w:rsidR="00195664" w:rsidRPr="00B92096" w:rsidRDefault="00195664" w:rsidP="00195664"/>
        </w:tc>
        <w:tc>
          <w:tcPr>
            <w:tcW w:w="1559" w:type="dxa"/>
            <w:tcBorders>
              <w:top w:val="single" w:sz="4" w:space="0" w:color="auto"/>
              <w:left w:val="single" w:sz="4" w:space="0" w:color="auto"/>
              <w:bottom w:val="single" w:sz="4" w:space="0" w:color="auto"/>
              <w:right w:val="single" w:sz="4" w:space="0" w:color="auto"/>
            </w:tcBorders>
          </w:tcPr>
          <w:p w14:paraId="56FB80EE" w14:textId="2124352F" w:rsidR="00195664" w:rsidRPr="00B92096" w:rsidRDefault="00195664" w:rsidP="00195664">
            <w:del w:id="555" w:author="Зайцев Павел Борисович" w:date="2025-12-18T19:21:00Z">
              <w:r w:rsidDel="00D01F6C">
                <w:delText>55</w:delText>
              </w:r>
              <w:r w:rsidRPr="00B92096" w:rsidDel="00D01F6C">
                <w:delText>0</w:delText>
              </w:r>
            </w:del>
          </w:p>
        </w:tc>
        <w:tc>
          <w:tcPr>
            <w:tcW w:w="852" w:type="dxa"/>
            <w:tcBorders>
              <w:top w:val="single" w:sz="4" w:space="0" w:color="auto"/>
              <w:left w:val="single" w:sz="4" w:space="0" w:color="auto"/>
              <w:bottom w:val="single" w:sz="4" w:space="0" w:color="auto"/>
              <w:right w:val="single" w:sz="4" w:space="0" w:color="auto"/>
            </w:tcBorders>
          </w:tcPr>
          <w:p w14:paraId="098E201A" w14:textId="131D3509" w:rsidR="00195664" w:rsidRPr="00B92096" w:rsidRDefault="00195664" w:rsidP="00195664">
            <w:del w:id="556" w:author="Зайцев Павел Борисович" w:date="2025-12-18T19:21:00Z">
              <w:r w:rsidDel="00D01F6C">
                <w:delText>4</w:delText>
              </w:r>
            </w:del>
          </w:p>
        </w:tc>
        <w:tc>
          <w:tcPr>
            <w:tcW w:w="2317" w:type="dxa"/>
            <w:tcBorders>
              <w:top w:val="single" w:sz="4" w:space="0" w:color="auto"/>
              <w:left w:val="single" w:sz="4" w:space="0" w:color="auto"/>
              <w:bottom w:val="single" w:sz="4" w:space="0" w:color="auto"/>
              <w:right w:val="single" w:sz="4" w:space="0" w:color="auto"/>
            </w:tcBorders>
          </w:tcPr>
          <w:p w14:paraId="2C723FAB" w14:textId="3836385E" w:rsidR="00195664" w:rsidRPr="00B92096" w:rsidRDefault="00195664" w:rsidP="00201988">
            <w:del w:id="557" w:author="Зайцев Павел Борисович" w:date="2025-12-18T19:21:00Z">
              <w:r w:rsidRPr="00195664" w:rsidDel="00D01F6C">
                <w:delText>Сумма доходов будущих периодов ф.0503730 не соответ</w:delText>
              </w:r>
              <w:r w:rsidRPr="00195664" w:rsidDel="00D01F6C">
                <w:lastRenderedPageBreak/>
                <w:delText>ствует идентичному показателю в ф. 0503721 недопустимо (целевые средства)</w:delText>
              </w:r>
            </w:del>
          </w:p>
        </w:tc>
        <w:tc>
          <w:tcPr>
            <w:tcW w:w="709" w:type="dxa"/>
            <w:tcBorders>
              <w:top w:val="single" w:sz="4" w:space="0" w:color="auto"/>
              <w:left w:val="single" w:sz="4" w:space="0" w:color="auto"/>
              <w:bottom w:val="single" w:sz="4" w:space="0" w:color="auto"/>
              <w:right w:val="single" w:sz="4" w:space="0" w:color="auto"/>
            </w:tcBorders>
          </w:tcPr>
          <w:p w14:paraId="36013BC5" w14:textId="31417BC6" w:rsidR="00195664" w:rsidRPr="00BE7B76" w:rsidRDefault="00195664" w:rsidP="00195664">
            <w:pPr>
              <w:rPr>
                <w:color w:val="000000"/>
              </w:rPr>
            </w:pPr>
            <w:del w:id="558" w:author="Зайцев Павел Борисович" w:date="2025-12-18T19:21:00Z">
              <w:r w:rsidRPr="008775F6" w:rsidDel="00D01F6C">
                <w:rPr>
                  <w:color w:val="000000"/>
                </w:rPr>
                <w:lastRenderedPageBreak/>
                <w:delText>Б</w:delText>
              </w:r>
            </w:del>
          </w:p>
        </w:tc>
      </w:tr>
      <w:tr w:rsidR="00195664" w:rsidRPr="00B92096" w14:paraId="209CB5C6" w14:textId="77777777" w:rsidTr="003E2E85">
        <w:tc>
          <w:tcPr>
            <w:tcW w:w="670" w:type="dxa"/>
            <w:tcBorders>
              <w:top w:val="single" w:sz="4" w:space="0" w:color="auto"/>
              <w:left w:val="single" w:sz="4" w:space="0" w:color="auto"/>
              <w:bottom w:val="single" w:sz="4" w:space="0" w:color="auto"/>
              <w:right w:val="single" w:sz="4" w:space="0" w:color="auto"/>
            </w:tcBorders>
          </w:tcPr>
          <w:p w14:paraId="1438EA76" w14:textId="453438E9" w:rsidR="00195664" w:rsidRPr="00B92096" w:rsidRDefault="00195664" w:rsidP="00195664">
            <w:del w:id="559" w:author="Зайцев Павел Борисович" w:date="2025-12-18T19:21:00Z">
              <w:r w:rsidDel="00D01F6C">
                <w:lastRenderedPageBreak/>
                <w:delText>36.1</w:delText>
              </w:r>
            </w:del>
          </w:p>
        </w:tc>
        <w:tc>
          <w:tcPr>
            <w:tcW w:w="1051" w:type="dxa"/>
            <w:tcBorders>
              <w:top w:val="single" w:sz="4" w:space="0" w:color="auto"/>
              <w:left w:val="single" w:sz="4" w:space="0" w:color="auto"/>
              <w:bottom w:val="single" w:sz="4" w:space="0" w:color="auto"/>
              <w:right w:val="single" w:sz="4" w:space="0" w:color="auto"/>
            </w:tcBorders>
          </w:tcPr>
          <w:p w14:paraId="66877294" w14:textId="4FB74739" w:rsidR="00195664" w:rsidRPr="00B92096" w:rsidRDefault="00195664" w:rsidP="00195664">
            <w:del w:id="560" w:author="Зайцев Павел Борисович" w:date="2025-12-18T19:21: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75437D11" w14:textId="6F6F17F0" w:rsidR="00195664" w:rsidRPr="00B92096" w:rsidDel="00D01F6C" w:rsidRDefault="00195664" w:rsidP="00195664">
            <w:pPr>
              <w:rPr>
                <w:del w:id="561" w:author="Зайцев Павел Борисович" w:date="2025-12-18T19:21:00Z"/>
              </w:rPr>
            </w:pPr>
            <w:del w:id="562" w:author="Зайцев Павел Борисович" w:date="2025-12-18T19:21:00Z">
              <w:r w:rsidRPr="00B92096" w:rsidDel="00D01F6C">
                <w:delText>Стр.</w:delText>
              </w:r>
              <w:r w:rsidDel="00D01F6C">
                <w:delText>510</w:delText>
              </w:r>
              <w:r w:rsidRPr="00B92096" w:rsidDel="00D01F6C">
                <w:delText xml:space="preserve"> </w:delText>
              </w:r>
            </w:del>
          </w:p>
          <w:p w14:paraId="3921E532" w14:textId="1500833C" w:rsidR="00195664" w:rsidRPr="00B92096" w:rsidRDefault="00195664" w:rsidP="00195664">
            <w:del w:id="563" w:author="Зайцев Павел Борисович" w:date="2025-12-18T19:21:00Z">
              <w:r w:rsidRPr="00B92096" w:rsidDel="00D01F6C">
                <w:delText>(Гр. 8</w:delText>
              </w:r>
              <w:r w:rsidR="005F505B" w:rsidDel="00D01F6C">
                <w:delText xml:space="preserve"> </w:delText>
              </w:r>
              <w:r w:rsidRPr="00B92096" w:rsidDel="00D01F6C">
                <w:delText>– Гр. 4)</w:delText>
              </w:r>
            </w:del>
          </w:p>
        </w:tc>
        <w:tc>
          <w:tcPr>
            <w:tcW w:w="852" w:type="dxa"/>
            <w:gridSpan w:val="2"/>
            <w:tcBorders>
              <w:top w:val="single" w:sz="4" w:space="0" w:color="auto"/>
              <w:left w:val="single" w:sz="4" w:space="0" w:color="auto"/>
              <w:bottom w:val="single" w:sz="4" w:space="0" w:color="auto"/>
              <w:right w:val="single" w:sz="4" w:space="0" w:color="auto"/>
            </w:tcBorders>
          </w:tcPr>
          <w:p w14:paraId="646277EB" w14:textId="77777777" w:rsidR="00195664" w:rsidRPr="00B92096" w:rsidRDefault="00195664" w:rsidP="00195664"/>
        </w:tc>
        <w:tc>
          <w:tcPr>
            <w:tcW w:w="567" w:type="dxa"/>
            <w:tcBorders>
              <w:top w:val="single" w:sz="4" w:space="0" w:color="auto"/>
              <w:left w:val="single" w:sz="4" w:space="0" w:color="auto"/>
              <w:bottom w:val="single" w:sz="4" w:space="0" w:color="auto"/>
              <w:right w:val="single" w:sz="4" w:space="0" w:color="auto"/>
            </w:tcBorders>
          </w:tcPr>
          <w:p w14:paraId="309F5A86" w14:textId="77777777" w:rsidR="00195664" w:rsidRPr="00B92096" w:rsidRDefault="00195664" w:rsidP="00195664"/>
        </w:tc>
        <w:tc>
          <w:tcPr>
            <w:tcW w:w="993" w:type="dxa"/>
            <w:gridSpan w:val="2"/>
            <w:tcBorders>
              <w:top w:val="single" w:sz="4" w:space="0" w:color="auto"/>
              <w:left w:val="single" w:sz="4" w:space="0" w:color="auto"/>
              <w:bottom w:val="single" w:sz="4" w:space="0" w:color="auto"/>
              <w:right w:val="single" w:sz="4" w:space="0" w:color="auto"/>
            </w:tcBorders>
          </w:tcPr>
          <w:p w14:paraId="6C608C96" w14:textId="3A9115B9" w:rsidR="00195664" w:rsidRPr="00B92096" w:rsidRDefault="00195664" w:rsidP="00195664">
            <w:del w:id="564" w:author="Зайцев Павел Борисович" w:date="2025-12-18T19:21:00Z">
              <w:r w:rsidRPr="00B92096"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4EFE4263" w14:textId="378669AE" w:rsidR="00195664" w:rsidRPr="00B92096" w:rsidRDefault="00195664" w:rsidP="00195664">
            <w:del w:id="565" w:author="Зайцев Павел Борисович" w:date="2025-12-18T19:21: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0B45BF63" w14:textId="77777777" w:rsidR="00195664" w:rsidRPr="00B92096" w:rsidRDefault="00195664" w:rsidP="00195664"/>
        </w:tc>
        <w:tc>
          <w:tcPr>
            <w:tcW w:w="1559" w:type="dxa"/>
            <w:tcBorders>
              <w:top w:val="single" w:sz="4" w:space="0" w:color="auto"/>
              <w:left w:val="single" w:sz="4" w:space="0" w:color="auto"/>
              <w:bottom w:val="single" w:sz="4" w:space="0" w:color="auto"/>
              <w:right w:val="single" w:sz="4" w:space="0" w:color="auto"/>
            </w:tcBorders>
          </w:tcPr>
          <w:p w14:paraId="0DCBF044" w14:textId="065CF743" w:rsidR="00195664" w:rsidRPr="00B92096" w:rsidRDefault="00195664" w:rsidP="00195664">
            <w:del w:id="566" w:author="Зайцев Павел Борисович" w:date="2025-12-18T19:21:00Z">
              <w:r w:rsidDel="00D01F6C">
                <w:delText>550</w:delText>
              </w:r>
            </w:del>
          </w:p>
        </w:tc>
        <w:tc>
          <w:tcPr>
            <w:tcW w:w="852" w:type="dxa"/>
            <w:tcBorders>
              <w:top w:val="single" w:sz="4" w:space="0" w:color="auto"/>
              <w:left w:val="single" w:sz="4" w:space="0" w:color="auto"/>
              <w:bottom w:val="single" w:sz="4" w:space="0" w:color="auto"/>
              <w:right w:val="single" w:sz="4" w:space="0" w:color="auto"/>
            </w:tcBorders>
          </w:tcPr>
          <w:p w14:paraId="63CD1620" w14:textId="7FB60EA6" w:rsidR="00195664" w:rsidRPr="00B92096" w:rsidRDefault="00195664" w:rsidP="00195664">
            <w:del w:id="567" w:author="Зайцев Павел Борисович" w:date="2025-12-18T19:21:00Z">
              <w:r w:rsidDel="00D01F6C">
                <w:delText>5</w:delText>
              </w:r>
            </w:del>
          </w:p>
        </w:tc>
        <w:tc>
          <w:tcPr>
            <w:tcW w:w="2317" w:type="dxa"/>
            <w:tcBorders>
              <w:top w:val="single" w:sz="4" w:space="0" w:color="auto"/>
              <w:left w:val="single" w:sz="4" w:space="0" w:color="auto"/>
              <w:bottom w:val="single" w:sz="4" w:space="0" w:color="auto"/>
              <w:right w:val="single" w:sz="4" w:space="0" w:color="auto"/>
            </w:tcBorders>
          </w:tcPr>
          <w:p w14:paraId="4DD6B705" w14:textId="78AC2937" w:rsidR="00195664" w:rsidRPr="00B92096" w:rsidRDefault="00195664" w:rsidP="00201988">
            <w:del w:id="568" w:author="Зайцев Павел Борисович" w:date="2025-12-18T19:21:00Z">
              <w:r w:rsidRPr="00195664" w:rsidDel="00D01F6C">
                <w:delText>Сумма доходов будущих периодов ф.0503730 не соответствует идентичному показателю в ф. 0503721 недопустимо (гос.</w:delText>
              </w:r>
              <w:r w:rsidR="00201988" w:rsidDel="00D01F6C">
                <w:delText xml:space="preserve"> </w:delText>
              </w:r>
              <w:r w:rsidRPr="00195664" w:rsidDel="00D01F6C">
                <w:delText>задание)</w:delText>
              </w:r>
            </w:del>
          </w:p>
        </w:tc>
        <w:tc>
          <w:tcPr>
            <w:tcW w:w="709" w:type="dxa"/>
            <w:tcBorders>
              <w:top w:val="single" w:sz="4" w:space="0" w:color="auto"/>
              <w:left w:val="single" w:sz="4" w:space="0" w:color="auto"/>
              <w:bottom w:val="single" w:sz="4" w:space="0" w:color="auto"/>
              <w:right w:val="single" w:sz="4" w:space="0" w:color="auto"/>
            </w:tcBorders>
          </w:tcPr>
          <w:p w14:paraId="41381C26" w14:textId="78734761" w:rsidR="00195664" w:rsidRPr="00BE7B76" w:rsidRDefault="00195664" w:rsidP="00195664">
            <w:pPr>
              <w:rPr>
                <w:color w:val="000000"/>
              </w:rPr>
            </w:pPr>
            <w:del w:id="569" w:author="Зайцев Павел Борисович" w:date="2025-12-18T19:21:00Z">
              <w:r w:rsidRPr="008775F6" w:rsidDel="00D01F6C">
                <w:rPr>
                  <w:color w:val="000000"/>
                </w:rPr>
                <w:delText>Б</w:delText>
              </w:r>
            </w:del>
          </w:p>
        </w:tc>
      </w:tr>
      <w:tr w:rsidR="00195664" w:rsidRPr="00B92096" w14:paraId="112D2EB1" w14:textId="77777777" w:rsidTr="003E2E85">
        <w:tc>
          <w:tcPr>
            <w:tcW w:w="670" w:type="dxa"/>
            <w:tcBorders>
              <w:top w:val="single" w:sz="4" w:space="0" w:color="auto"/>
              <w:left w:val="single" w:sz="4" w:space="0" w:color="auto"/>
              <w:bottom w:val="single" w:sz="4" w:space="0" w:color="auto"/>
              <w:right w:val="single" w:sz="4" w:space="0" w:color="auto"/>
            </w:tcBorders>
          </w:tcPr>
          <w:p w14:paraId="36F629D9" w14:textId="3CE42883" w:rsidR="00195664" w:rsidRPr="00B92096" w:rsidRDefault="00195664" w:rsidP="00195664">
            <w:del w:id="570" w:author="Зайцев Павел Борисович" w:date="2025-12-18T19:21:00Z">
              <w:r w:rsidDel="00D01F6C">
                <w:delText>36.2</w:delText>
              </w:r>
            </w:del>
          </w:p>
        </w:tc>
        <w:tc>
          <w:tcPr>
            <w:tcW w:w="1051" w:type="dxa"/>
            <w:tcBorders>
              <w:top w:val="single" w:sz="4" w:space="0" w:color="auto"/>
              <w:left w:val="single" w:sz="4" w:space="0" w:color="auto"/>
              <w:bottom w:val="single" w:sz="4" w:space="0" w:color="auto"/>
              <w:right w:val="single" w:sz="4" w:space="0" w:color="auto"/>
            </w:tcBorders>
          </w:tcPr>
          <w:p w14:paraId="1CB03729" w14:textId="3ED9998A" w:rsidR="00195664" w:rsidRPr="00B92096" w:rsidRDefault="00195664" w:rsidP="00195664">
            <w:del w:id="571" w:author="Зайцев Павел Борисович" w:date="2025-12-18T19:21: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2F40E4C1" w14:textId="517E7EF2" w:rsidR="00195664" w:rsidRPr="00B92096" w:rsidDel="00D01F6C" w:rsidRDefault="00195664" w:rsidP="00195664">
            <w:pPr>
              <w:rPr>
                <w:del w:id="572" w:author="Зайцев Павел Борисович" w:date="2025-12-18T19:21:00Z"/>
              </w:rPr>
            </w:pPr>
            <w:del w:id="573" w:author="Зайцев Павел Борисович" w:date="2025-12-18T19:21:00Z">
              <w:r w:rsidRPr="00B92096" w:rsidDel="00D01F6C">
                <w:delText xml:space="preserve">Стр. </w:delText>
              </w:r>
              <w:r w:rsidDel="00D01F6C">
                <w:delText>510</w:delText>
              </w:r>
              <w:r w:rsidRPr="00B92096" w:rsidDel="00D01F6C">
                <w:delText xml:space="preserve"> </w:delText>
              </w:r>
            </w:del>
          </w:p>
          <w:p w14:paraId="6794972E" w14:textId="29DA82D3" w:rsidR="00195664" w:rsidRPr="00B92096" w:rsidRDefault="00195664" w:rsidP="00195664">
            <w:del w:id="574" w:author="Зайцев Павел Борисович" w:date="2025-12-18T19:21:00Z">
              <w:r w:rsidRPr="00B92096" w:rsidDel="00D01F6C">
                <w:delText>(Гр. 9</w:delText>
              </w:r>
              <w:r w:rsidR="005F505B" w:rsidDel="00D01F6C">
                <w:delText xml:space="preserve"> </w:delText>
              </w:r>
              <w:r w:rsidRPr="00B92096" w:rsidDel="00D01F6C">
                <w:delText>– Гр. 5)</w:delText>
              </w:r>
            </w:del>
          </w:p>
        </w:tc>
        <w:tc>
          <w:tcPr>
            <w:tcW w:w="852" w:type="dxa"/>
            <w:gridSpan w:val="2"/>
            <w:tcBorders>
              <w:top w:val="single" w:sz="4" w:space="0" w:color="auto"/>
              <w:left w:val="single" w:sz="4" w:space="0" w:color="auto"/>
              <w:bottom w:val="single" w:sz="4" w:space="0" w:color="auto"/>
              <w:right w:val="single" w:sz="4" w:space="0" w:color="auto"/>
            </w:tcBorders>
          </w:tcPr>
          <w:p w14:paraId="4A789C19" w14:textId="77777777" w:rsidR="00195664" w:rsidRPr="00B92096" w:rsidRDefault="00195664" w:rsidP="00195664"/>
        </w:tc>
        <w:tc>
          <w:tcPr>
            <w:tcW w:w="567" w:type="dxa"/>
            <w:tcBorders>
              <w:top w:val="single" w:sz="4" w:space="0" w:color="auto"/>
              <w:left w:val="single" w:sz="4" w:space="0" w:color="auto"/>
              <w:bottom w:val="single" w:sz="4" w:space="0" w:color="auto"/>
              <w:right w:val="single" w:sz="4" w:space="0" w:color="auto"/>
            </w:tcBorders>
          </w:tcPr>
          <w:p w14:paraId="10094380" w14:textId="77777777" w:rsidR="00195664" w:rsidRPr="00B92096" w:rsidRDefault="00195664" w:rsidP="00195664"/>
        </w:tc>
        <w:tc>
          <w:tcPr>
            <w:tcW w:w="993" w:type="dxa"/>
            <w:gridSpan w:val="2"/>
            <w:tcBorders>
              <w:top w:val="single" w:sz="4" w:space="0" w:color="auto"/>
              <w:left w:val="single" w:sz="4" w:space="0" w:color="auto"/>
              <w:bottom w:val="single" w:sz="4" w:space="0" w:color="auto"/>
              <w:right w:val="single" w:sz="4" w:space="0" w:color="auto"/>
            </w:tcBorders>
          </w:tcPr>
          <w:p w14:paraId="4E6F45DD" w14:textId="07CD6605" w:rsidR="00195664" w:rsidRPr="00B92096" w:rsidRDefault="00195664" w:rsidP="00195664">
            <w:del w:id="575" w:author="Зайцев Павел Борисович" w:date="2025-12-18T19:21:00Z">
              <w:r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1DD80A40" w14:textId="3803E0A2" w:rsidR="00195664" w:rsidRPr="00B92096" w:rsidRDefault="00195664" w:rsidP="00195664">
            <w:del w:id="576" w:author="Зайцев Павел Борисович" w:date="2025-12-18T19:21: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040E005C" w14:textId="77777777" w:rsidR="00195664" w:rsidRPr="00B92096" w:rsidRDefault="00195664" w:rsidP="00195664"/>
        </w:tc>
        <w:tc>
          <w:tcPr>
            <w:tcW w:w="1559" w:type="dxa"/>
            <w:tcBorders>
              <w:top w:val="single" w:sz="4" w:space="0" w:color="auto"/>
              <w:left w:val="single" w:sz="4" w:space="0" w:color="auto"/>
              <w:bottom w:val="single" w:sz="4" w:space="0" w:color="auto"/>
              <w:right w:val="single" w:sz="4" w:space="0" w:color="auto"/>
            </w:tcBorders>
          </w:tcPr>
          <w:p w14:paraId="28308B5C" w14:textId="553A48B3" w:rsidR="00195664" w:rsidRPr="00B92096" w:rsidRDefault="00195664" w:rsidP="00195664">
            <w:del w:id="577" w:author="Зайцев Павел Борисович" w:date="2025-12-18T19:21:00Z">
              <w:r w:rsidDel="00D01F6C">
                <w:delText>550</w:delText>
              </w:r>
            </w:del>
          </w:p>
        </w:tc>
        <w:tc>
          <w:tcPr>
            <w:tcW w:w="852" w:type="dxa"/>
            <w:tcBorders>
              <w:top w:val="single" w:sz="4" w:space="0" w:color="auto"/>
              <w:left w:val="single" w:sz="4" w:space="0" w:color="auto"/>
              <w:bottom w:val="single" w:sz="4" w:space="0" w:color="auto"/>
              <w:right w:val="single" w:sz="4" w:space="0" w:color="auto"/>
            </w:tcBorders>
          </w:tcPr>
          <w:p w14:paraId="695F1C44" w14:textId="331F5CDD" w:rsidR="00195664" w:rsidRPr="00B92096" w:rsidRDefault="00195664" w:rsidP="00195664">
            <w:del w:id="578" w:author="Зайцев Павел Борисович" w:date="2025-12-18T19:21:00Z">
              <w:r w:rsidRPr="00B92096" w:rsidDel="00D01F6C">
                <w:delText>6</w:delText>
              </w:r>
            </w:del>
          </w:p>
        </w:tc>
        <w:tc>
          <w:tcPr>
            <w:tcW w:w="2317" w:type="dxa"/>
            <w:tcBorders>
              <w:top w:val="single" w:sz="4" w:space="0" w:color="auto"/>
              <w:left w:val="single" w:sz="4" w:space="0" w:color="auto"/>
              <w:bottom w:val="single" w:sz="4" w:space="0" w:color="auto"/>
              <w:right w:val="single" w:sz="4" w:space="0" w:color="auto"/>
            </w:tcBorders>
          </w:tcPr>
          <w:p w14:paraId="00CC405D" w14:textId="51FEB2D4" w:rsidR="00195664" w:rsidRPr="00B92096" w:rsidRDefault="00195664" w:rsidP="00201988">
            <w:del w:id="579" w:author="Зайцев Павел Борисович" w:date="2025-12-18T19:21:00Z">
              <w:r w:rsidRPr="00195664" w:rsidDel="00D01F6C">
                <w:delText>Сумма доходов будущих периодов ф.0503730 не соответствует идентичному показателю в ф. 0503721 недопустимо (приносящая доход деятельность)</w:delText>
              </w:r>
            </w:del>
          </w:p>
        </w:tc>
        <w:tc>
          <w:tcPr>
            <w:tcW w:w="709" w:type="dxa"/>
            <w:tcBorders>
              <w:top w:val="single" w:sz="4" w:space="0" w:color="auto"/>
              <w:left w:val="single" w:sz="4" w:space="0" w:color="auto"/>
              <w:bottom w:val="single" w:sz="4" w:space="0" w:color="auto"/>
              <w:right w:val="single" w:sz="4" w:space="0" w:color="auto"/>
            </w:tcBorders>
          </w:tcPr>
          <w:p w14:paraId="36CDD33A" w14:textId="7F782F5D" w:rsidR="00195664" w:rsidRPr="00BE7B76" w:rsidRDefault="00195664" w:rsidP="00195664">
            <w:pPr>
              <w:rPr>
                <w:color w:val="000000"/>
              </w:rPr>
            </w:pPr>
            <w:del w:id="580" w:author="Зайцев Павел Борисович" w:date="2025-12-18T19:21:00Z">
              <w:r w:rsidDel="00D01F6C">
                <w:rPr>
                  <w:color w:val="000000"/>
                </w:rPr>
                <w:delText>Б</w:delText>
              </w:r>
            </w:del>
          </w:p>
        </w:tc>
      </w:tr>
      <w:tr w:rsidR="00195664" w:rsidRPr="00B92096" w14:paraId="73FB9BAA" w14:textId="77777777" w:rsidTr="003E2E85">
        <w:tc>
          <w:tcPr>
            <w:tcW w:w="670" w:type="dxa"/>
            <w:tcBorders>
              <w:top w:val="single" w:sz="4" w:space="0" w:color="auto"/>
              <w:left w:val="single" w:sz="4" w:space="0" w:color="auto"/>
              <w:bottom w:val="single" w:sz="4" w:space="0" w:color="auto"/>
              <w:right w:val="single" w:sz="4" w:space="0" w:color="auto"/>
            </w:tcBorders>
          </w:tcPr>
          <w:p w14:paraId="0D64FA58" w14:textId="7558C9EC" w:rsidR="00195664" w:rsidRPr="00B92096" w:rsidRDefault="00195664" w:rsidP="00195664">
            <w:del w:id="581" w:author="Зайцев Павел Борисович" w:date="2025-12-18T19:21:00Z">
              <w:r w:rsidDel="00D01F6C">
                <w:delText>37</w:delText>
              </w:r>
            </w:del>
          </w:p>
        </w:tc>
        <w:tc>
          <w:tcPr>
            <w:tcW w:w="1051" w:type="dxa"/>
            <w:tcBorders>
              <w:top w:val="single" w:sz="4" w:space="0" w:color="auto"/>
              <w:left w:val="single" w:sz="4" w:space="0" w:color="auto"/>
              <w:bottom w:val="single" w:sz="4" w:space="0" w:color="auto"/>
              <w:right w:val="single" w:sz="4" w:space="0" w:color="auto"/>
            </w:tcBorders>
          </w:tcPr>
          <w:p w14:paraId="75E4C4BA" w14:textId="42F969B3" w:rsidR="00195664" w:rsidRPr="00B92096" w:rsidRDefault="00195664" w:rsidP="00195664">
            <w:del w:id="582" w:author="Зайцев Павел Борисович" w:date="2025-12-18T19:21: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645C0DB4" w14:textId="01FBE6B2" w:rsidR="00195664" w:rsidRPr="00B92096" w:rsidDel="00D01F6C" w:rsidRDefault="00195664" w:rsidP="00195664">
            <w:pPr>
              <w:rPr>
                <w:del w:id="583" w:author="Зайцев Павел Борисович" w:date="2025-12-18T19:21:00Z"/>
              </w:rPr>
            </w:pPr>
            <w:del w:id="584" w:author="Зайцев Павел Борисович" w:date="2025-12-18T19:21:00Z">
              <w:r w:rsidRPr="00B92096" w:rsidDel="00D01F6C">
                <w:delText>Стр.</w:delText>
              </w:r>
              <w:r w:rsidDel="00D01F6C">
                <w:delText>520</w:delText>
              </w:r>
              <w:r w:rsidRPr="00B92096" w:rsidDel="00D01F6C">
                <w:delText xml:space="preserve"> </w:delText>
              </w:r>
            </w:del>
          </w:p>
          <w:p w14:paraId="3A868F3A" w14:textId="78467B69" w:rsidR="00195664" w:rsidRPr="00B92096" w:rsidRDefault="00195664" w:rsidP="00195664">
            <w:del w:id="585" w:author="Зайцев Павел Борисович" w:date="2025-12-18T19:21:00Z">
              <w:r w:rsidRPr="00B92096" w:rsidDel="00D01F6C">
                <w:delText>(Гр. 7</w:delText>
              </w:r>
              <w:r w:rsidR="005F505B" w:rsidDel="00D01F6C">
                <w:delText xml:space="preserve"> </w:delText>
              </w:r>
              <w:r w:rsidRPr="00B92096" w:rsidDel="00D01F6C">
                <w:delText>– Гр. 3)</w:delText>
              </w:r>
            </w:del>
          </w:p>
        </w:tc>
        <w:tc>
          <w:tcPr>
            <w:tcW w:w="852" w:type="dxa"/>
            <w:gridSpan w:val="2"/>
            <w:tcBorders>
              <w:top w:val="single" w:sz="4" w:space="0" w:color="auto"/>
              <w:left w:val="single" w:sz="4" w:space="0" w:color="auto"/>
              <w:bottom w:val="single" w:sz="4" w:space="0" w:color="auto"/>
              <w:right w:val="single" w:sz="4" w:space="0" w:color="auto"/>
            </w:tcBorders>
          </w:tcPr>
          <w:p w14:paraId="57317FEE" w14:textId="77777777" w:rsidR="00195664" w:rsidRPr="00B92096" w:rsidRDefault="00195664" w:rsidP="00195664"/>
        </w:tc>
        <w:tc>
          <w:tcPr>
            <w:tcW w:w="567" w:type="dxa"/>
            <w:tcBorders>
              <w:top w:val="single" w:sz="4" w:space="0" w:color="auto"/>
              <w:left w:val="single" w:sz="4" w:space="0" w:color="auto"/>
              <w:bottom w:val="single" w:sz="4" w:space="0" w:color="auto"/>
              <w:right w:val="single" w:sz="4" w:space="0" w:color="auto"/>
            </w:tcBorders>
          </w:tcPr>
          <w:p w14:paraId="2105C1D4" w14:textId="77777777" w:rsidR="00195664" w:rsidRPr="00B92096" w:rsidRDefault="00195664" w:rsidP="00195664"/>
        </w:tc>
        <w:tc>
          <w:tcPr>
            <w:tcW w:w="993" w:type="dxa"/>
            <w:gridSpan w:val="2"/>
            <w:tcBorders>
              <w:top w:val="single" w:sz="4" w:space="0" w:color="auto"/>
              <w:left w:val="single" w:sz="4" w:space="0" w:color="auto"/>
              <w:bottom w:val="single" w:sz="4" w:space="0" w:color="auto"/>
              <w:right w:val="single" w:sz="4" w:space="0" w:color="auto"/>
            </w:tcBorders>
          </w:tcPr>
          <w:p w14:paraId="74E998DC" w14:textId="42856AFD" w:rsidR="00195664" w:rsidRPr="00B92096" w:rsidRDefault="00195664" w:rsidP="00195664">
            <w:del w:id="586" w:author="Зайцев Павел Борисович" w:date="2025-12-18T19:21:00Z">
              <w:r w:rsidRPr="00B92096"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409A2EA0" w14:textId="797CC458" w:rsidR="00195664" w:rsidRPr="00B92096" w:rsidRDefault="00195664" w:rsidP="00195664">
            <w:del w:id="587" w:author="Зайцев Павел Борисович" w:date="2025-12-18T19:21: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75FB8FF5" w14:textId="77777777" w:rsidR="00195664" w:rsidRPr="00B92096" w:rsidRDefault="00195664" w:rsidP="00195664"/>
        </w:tc>
        <w:tc>
          <w:tcPr>
            <w:tcW w:w="1559" w:type="dxa"/>
            <w:tcBorders>
              <w:top w:val="single" w:sz="4" w:space="0" w:color="auto"/>
              <w:left w:val="single" w:sz="4" w:space="0" w:color="auto"/>
              <w:bottom w:val="single" w:sz="4" w:space="0" w:color="auto"/>
              <w:right w:val="single" w:sz="4" w:space="0" w:color="auto"/>
            </w:tcBorders>
          </w:tcPr>
          <w:p w14:paraId="4ECE900E" w14:textId="3993E31E" w:rsidR="00195664" w:rsidRPr="00B92096" w:rsidRDefault="00195664" w:rsidP="00195664">
            <w:del w:id="588" w:author="Зайцев Павел Борисович" w:date="2025-12-18T19:21:00Z">
              <w:r w:rsidDel="00D01F6C">
                <w:delText>56</w:delText>
              </w:r>
              <w:r w:rsidRPr="00B92096" w:rsidDel="00D01F6C">
                <w:delText>0</w:delText>
              </w:r>
            </w:del>
          </w:p>
        </w:tc>
        <w:tc>
          <w:tcPr>
            <w:tcW w:w="852" w:type="dxa"/>
            <w:tcBorders>
              <w:top w:val="single" w:sz="4" w:space="0" w:color="auto"/>
              <w:left w:val="single" w:sz="4" w:space="0" w:color="auto"/>
              <w:bottom w:val="single" w:sz="4" w:space="0" w:color="auto"/>
              <w:right w:val="single" w:sz="4" w:space="0" w:color="auto"/>
            </w:tcBorders>
          </w:tcPr>
          <w:p w14:paraId="65795235" w14:textId="466793B0" w:rsidR="00195664" w:rsidRPr="00B92096" w:rsidRDefault="00195664" w:rsidP="00195664">
            <w:del w:id="589" w:author="Зайцев Павел Борисович" w:date="2025-12-18T19:21:00Z">
              <w:r w:rsidDel="00D01F6C">
                <w:delText>4</w:delText>
              </w:r>
            </w:del>
          </w:p>
        </w:tc>
        <w:tc>
          <w:tcPr>
            <w:tcW w:w="2317" w:type="dxa"/>
            <w:tcBorders>
              <w:top w:val="single" w:sz="4" w:space="0" w:color="auto"/>
              <w:left w:val="single" w:sz="4" w:space="0" w:color="auto"/>
              <w:bottom w:val="single" w:sz="4" w:space="0" w:color="auto"/>
              <w:right w:val="single" w:sz="4" w:space="0" w:color="auto"/>
            </w:tcBorders>
          </w:tcPr>
          <w:p w14:paraId="7A53B562" w14:textId="5F75D48A" w:rsidR="00195664" w:rsidRPr="00B92096" w:rsidRDefault="00195664" w:rsidP="00201988">
            <w:del w:id="590" w:author="Зайцев Павел Борисович" w:date="2025-12-18T19:21:00Z">
              <w:r w:rsidRPr="00195664" w:rsidDel="00D01F6C">
                <w:delText>Сумма резервов предстоящих расходов ф.0503730 не соответствует идентичному показателю в ф. 0503721 недопустимо (целевые средства)</w:delText>
              </w:r>
            </w:del>
          </w:p>
        </w:tc>
        <w:tc>
          <w:tcPr>
            <w:tcW w:w="709" w:type="dxa"/>
            <w:tcBorders>
              <w:top w:val="single" w:sz="4" w:space="0" w:color="auto"/>
              <w:left w:val="single" w:sz="4" w:space="0" w:color="auto"/>
              <w:bottom w:val="single" w:sz="4" w:space="0" w:color="auto"/>
              <w:right w:val="single" w:sz="4" w:space="0" w:color="auto"/>
            </w:tcBorders>
          </w:tcPr>
          <w:p w14:paraId="786273A6" w14:textId="17F2FA37" w:rsidR="00195664" w:rsidRPr="00195664" w:rsidRDefault="00195664" w:rsidP="00195664">
            <w:pPr>
              <w:rPr>
                <w:color w:val="000000"/>
              </w:rPr>
            </w:pPr>
            <w:del w:id="591" w:author="Зайцев Павел Борисович" w:date="2025-12-18T19:21:00Z">
              <w:r w:rsidRPr="008775F6" w:rsidDel="00D01F6C">
                <w:rPr>
                  <w:color w:val="000000"/>
                </w:rPr>
                <w:delText>Б</w:delText>
              </w:r>
            </w:del>
          </w:p>
        </w:tc>
      </w:tr>
      <w:tr w:rsidR="00195664" w:rsidRPr="00B92096" w14:paraId="7EAB74B1" w14:textId="77777777" w:rsidTr="003E2E85">
        <w:tc>
          <w:tcPr>
            <w:tcW w:w="670" w:type="dxa"/>
            <w:tcBorders>
              <w:top w:val="single" w:sz="4" w:space="0" w:color="auto"/>
              <w:left w:val="single" w:sz="4" w:space="0" w:color="auto"/>
              <w:bottom w:val="single" w:sz="4" w:space="0" w:color="auto"/>
              <w:right w:val="single" w:sz="4" w:space="0" w:color="auto"/>
            </w:tcBorders>
          </w:tcPr>
          <w:p w14:paraId="168FCC69" w14:textId="34DD4176" w:rsidR="00195664" w:rsidRPr="00B92096" w:rsidRDefault="00195664" w:rsidP="00195664">
            <w:del w:id="592" w:author="Зайцев Павел Борисович" w:date="2025-12-18T19:21:00Z">
              <w:r w:rsidDel="00D01F6C">
                <w:delText>37.1</w:delText>
              </w:r>
            </w:del>
          </w:p>
        </w:tc>
        <w:tc>
          <w:tcPr>
            <w:tcW w:w="1051" w:type="dxa"/>
            <w:tcBorders>
              <w:top w:val="single" w:sz="4" w:space="0" w:color="auto"/>
              <w:left w:val="single" w:sz="4" w:space="0" w:color="auto"/>
              <w:bottom w:val="single" w:sz="4" w:space="0" w:color="auto"/>
              <w:right w:val="single" w:sz="4" w:space="0" w:color="auto"/>
            </w:tcBorders>
          </w:tcPr>
          <w:p w14:paraId="25A1912B" w14:textId="3EEA12BA" w:rsidR="00195664" w:rsidRPr="00B92096" w:rsidRDefault="00195664" w:rsidP="00195664">
            <w:del w:id="593" w:author="Зайцев Павел Борисович" w:date="2025-12-18T19:21: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424ADADD" w14:textId="6C6496CE" w:rsidR="00195664" w:rsidRPr="00B92096" w:rsidDel="00D01F6C" w:rsidRDefault="00195664" w:rsidP="00195664">
            <w:pPr>
              <w:rPr>
                <w:del w:id="594" w:author="Зайцев Павел Борисович" w:date="2025-12-18T19:21:00Z"/>
              </w:rPr>
            </w:pPr>
            <w:del w:id="595" w:author="Зайцев Павел Борисович" w:date="2025-12-18T19:21:00Z">
              <w:r w:rsidRPr="00B92096" w:rsidDel="00D01F6C">
                <w:delText>Стр.</w:delText>
              </w:r>
              <w:r w:rsidDel="00D01F6C">
                <w:delText>520</w:delText>
              </w:r>
              <w:r w:rsidRPr="00B92096" w:rsidDel="00D01F6C">
                <w:delText xml:space="preserve"> </w:delText>
              </w:r>
            </w:del>
          </w:p>
          <w:p w14:paraId="4CBB2B9F" w14:textId="7D79A634" w:rsidR="00195664" w:rsidRPr="00B92096" w:rsidRDefault="00195664" w:rsidP="00195664">
            <w:del w:id="596" w:author="Зайцев Павел Борисович" w:date="2025-12-18T19:21:00Z">
              <w:r w:rsidRPr="00B92096" w:rsidDel="00D01F6C">
                <w:delText>(Гр. 8</w:delText>
              </w:r>
              <w:r w:rsidR="005F505B" w:rsidDel="00D01F6C">
                <w:delText xml:space="preserve"> </w:delText>
              </w:r>
              <w:r w:rsidRPr="00B92096" w:rsidDel="00D01F6C">
                <w:delText>– Гр. 4)</w:delText>
              </w:r>
            </w:del>
          </w:p>
        </w:tc>
        <w:tc>
          <w:tcPr>
            <w:tcW w:w="852" w:type="dxa"/>
            <w:gridSpan w:val="2"/>
            <w:tcBorders>
              <w:top w:val="single" w:sz="4" w:space="0" w:color="auto"/>
              <w:left w:val="single" w:sz="4" w:space="0" w:color="auto"/>
              <w:bottom w:val="single" w:sz="4" w:space="0" w:color="auto"/>
              <w:right w:val="single" w:sz="4" w:space="0" w:color="auto"/>
            </w:tcBorders>
          </w:tcPr>
          <w:p w14:paraId="43855CB6" w14:textId="77777777" w:rsidR="00195664" w:rsidRPr="00B92096" w:rsidRDefault="00195664" w:rsidP="00195664"/>
        </w:tc>
        <w:tc>
          <w:tcPr>
            <w:tcW w:w="567" w:type="dxa"/>
            <w:tcBorders>
              <w:top w:val="single" w:sz="4" w:space="0" w:color="auto"/>
              <w:left w:val="single" w:sz="4" w:space="0" w:color="auto"/>
              <w:bottom w:val="single" w:sz="4" w:space="0" w:color="auto"/>
              <w:right w:val="single" w:sz="4" w:space="0" w:color="auto"/>
            </w:tcBorders>
          </w:tcPr>
          <w:p w14:paraId="6E4285CF" w14:textId="77777777" w:rsidR="00195664" w:rsidRPr="00B92096" w:rsidRDefault="00195664" w:rsidP="00195664"/>
        </w:tc>
        <w:tc>
          <w:tcPr>
            <w:tcW w:w="993" w:type="dxa"/>
            <w:gridSpan w:val="2"/>
            <w:tcBorders>
              <w:top w:val="single" w:sz="4" w:space="0" w:color="auto"/>
              <w:left w:val="single" w:sz="4" w:space="0" w:color="auto"/>
              <w:bottom w:val="single" w:sz="4" w:space="0" w:color="auto"/>
              <w:right w:val="single" w:sz="4" w:space="0" w:color="auto"/>
            </w:tcBorders>
          </w:tcPr>
          <w:p w14:paraId="09145249" w14:textId="6DB0EA78" w:rsidR="00195664" w:rsidRPr="00B92096" w:rsidRDefault="00195664" w:rsidP="00195664">
            <w:del w:id="597" w:author="Зайцев Павел Борисович" w:date="2025-12-18T19:21:00Z">
              <w:r w:rsidRPr="00B92096"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6BA56633" w14:textId="4B7F4CC4" w:rsidR="00195664" w:rsidRPr="00B92096" w:rsidRDefault="00195664" w:rsidP="00195664">
            <w:del w:id="598" w:author="Зайцев Павел Борисович" w:date="2025-12-18T19:21: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434EAEC2" w14:textId="77777777" w:rsidR="00195664" w:rsidRPr="00B92096" w:rsidRDefault="00195664" w:rsidP="00195664"/>
        </w:tc>
        <w:tc>
          <w:tcPr>
            <w:tcW w:w="1559" w:type="dxa"/>
            <w:tcBorders>
              <w:top w:val="single" w:sz="4" w:space="0" w:color="auto"/>
              <w:left w:val="single" w:sz="4" w:space="0" w:color="auto"/>
              <w:bottom w:val="single" w:sz="4" w:space="0" w:color="auto"/>
              <w:right w:val="single" w:sz="4" w:space="0" w:color="auto"/>
            </w:tcBorders>
          </w:tcPr>
          <w:p w14:paraId="3C93289C" w14:textId="45C2568E" w:rsidR="00195664" w:rsidRPr="00B92096" w:rsidRDefault="00195664" w:rsidP="00195664">
            <w:del w:id="599" w:author="Зайцев Павел Борисович" w:date="2025-12-18T19:21:00Z">
              <w:r w:rsidDel="00D01F6C">
                <w:delText>560</w:delText>
              </w:r>
            </w:del>
          </w:p>
        </w:tc>
        <w:tc>
          <w:tcPr>
            <w:tcW w:w="852" w:type="dxa"/>
            <w:tcBorders>
              <w:top w:val="single" w:sz="4" w:space="0" w:color="auto"/>
              <w:left w:val="single" w:sz="4" w:space="0" w:color="auto"/>
              <w:bottom w:val="single" w:sz="4" w:space="0" w:color="auto"/>
              <w:right w:val="single" w:sz="4" w:space="0" w:color="auto"/>
            </w:tcBorders>
          </w:tcPr>
          <w:p w14:paraId="7489C43B" w14:textId="43419372" w:rsidR="00195664" w:rsidRPr="00B92096" w:rsidRDefault="00195664" w:rsidP="00195664">
            <w:del w:id="600" w:author="Зайцев Павел Борисович" w:date="2025-12-18T19:21:00Z">
              <w:r w:rsidDel="00D01F6C">
                <w:delText>5</w:delText>
              </w:r>
            </w:del>
          </w:p>
        </w:tc>
        <w:tc>
          <w:tcPr>
            <w:tcW w:w="2317" w:type="dxa"/>
            <w:tcBorders>
              <w:top w:val="single" w:sz="4" w:space="0" w:color="auto"/>
              <w:left w:val="single" w:sz="4" w:space="0" w:color="auto"/>
              <w:bottom w:val="single" w:sz="4" w:space="0" w:color="auto"/>
              <w:right w:val="single" w:sz="4" w:space="0" w:color="auto"/>
            </w:tcBorders>
          </w:tcPr>
          <w:p w14:paraId="643A0A49" w14:textId="666EC9D3" w:rsidR="00195664" w:rsidRPr="00B92096" w:rsidRDefault="00195664" w:rsidP="00201988">
            <w:del w:id="601" w:author="Зайцев Павел Борисович" w:date="2025-12-18T19:21:00Z">
              <w:r w:rsidRPr="00195664" w:rsidDel="00D01F6C">
                <w:delText>Сумма резервов предстоящих расходов ф.0503730 не соответствует идентичному показателю в ф. 0503721 недопустимо (гос.</w:delText>
              </w:r>
              <w:r w:rsidR="00201988" w:rsidDel="00D01F6C">
                <w:delText xml:space="preserve"> </w:delText>
              </w:r>
              <w:r w:rsidRPr="00195664" w:rsidDel="00D01F6C">
                <w:delText>задание)</w:delText>
              </w:r>
            </w:del>
          </w:p>
        </w:tc>
        <w:tc>
          <w:tcPr>
            <w:tcW w:w="709" w:type="dxa"/>
            <w:tcBorders>
              <w:top w:val="single" w:sz="4" w:space="0" w:color="auto"/>
              <w:left w:val="single" w:sz="4" w:space="0" w:color="auto"/>
              <w:bottom w:val="single" w:sz="4" w:space="0" w:color="auto"/>
              <w:right w:val="single" w:sz="4" w:space="0" w:color="auto"/>
            </w:tcBorders>
          </w:tcPr>
          <w:p w14:paraId="21A9804B" w14:textId="6A475107" w:rsidR="00195664" w:rsidRPr="00195664" w:rsidRDefault="00195664" w:rsidP="00195664">
            <w:pPr>
              <w:rPr>
                <w:color w:val="000000"/>
              </w:rPr>
            </w:pPr>
            <w:del w:id="602" w:author="Зайцев Павел Борисович" w:date="2025-12-18T19:21:00Z">
              <w:r w:rsidRPr="008775F6" w:rsidDel="00D01F6C">
                <w:rPr>
                  <w:color w:val="000000"/>
                </w:rPr>
                <w:delText>Б</w:delText>
              </w:r>
            </w:del>
          </w:p>
        </w:tc>
      </w:tr>
      <w:tr w:rsidR="00195664" w:rsidRPr="00B92096" w14:paraId="55DDC0AB" w14:textId="77777777" w:rsidTr="003E2E85">
        <w:tc>
          <w:tcPr>
            <w:tcW w:w="670" w:type="dxa"/>
            <w:tcBorders>
              <w:top w:val="single" w:sz="4" w:space="0" w:color="auto"/>
              <w:left w:val="single" w:sz="4" w:space="0" w:color="auto"/>
              <w:bottom w:val="single" w:sz="4" w:space="0" w:color="auto"/>
              <w:right w:val="single" w:sz="4" w:space="0" w:color="auto"/>
            </w:tcBorders>
          </w:tcPr>
          <w:p w14:paraId="12A89407" w14:textId="09A8F337" w:rsidR="00195664" w:rsidRPr="00B92096" w:rsidRDefault="00195664" w:rsidP="00195664">
            <w:del w:id="603" w:author="Зайцев Павел Борисович" w:date="2025-12-18T19:21:00Z">
              <w:r w:rsidDel="00D01F6C">
                <w:delText>37.2</w:delText>
              </w:r>
            </w:del>
          </w:p>
        </w:tc>
        <w:tc>
          <w:tcPr>
            <w:tcW w:w="1051" w:type="dxa"/>
            <w:tcBorders>
              <w:top w:val="single" w:sz="4" w:space="0" w:color="auto"/>
              <w:left w:val="single" w:sz="4" w:space="0" w:color="auto"/>
              <w:bottom w:val="single" w:sz="4" w:space="0" w:color="auto"/>
              <w:right w:val="single" w:sz="4" w:space="0" w:color="auto"/>
            </w:tcBorders>
          </w:tcPr>
          <w:p w14:paraId="68438F68" w14:textId="7B7D1C05" w:rsidR="00195664" w:rsidRPr="00B92096" w:rsidRDefault="00195664" w:rsidP="00195664">
            <w:del w:id="604" w:author="Зайцев Павел Борисович" w:date="2025-12-18T19:21: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02E171D6" w14:textId="2FCDE1F3" w:rsidR="00195664" w:rsidRPr="00B92096" w:rsidDel="00D01F6C" w:rsidRDefault="00195664" w:rsidP="00195664">
            <w:pPr>
              <w:rPr>
                <w:del w:id="605" w:author="Зайцев Павел Борисович" w:date="2025-12-18T19:21:00Z"/>
              </w:rPr>
            </w:pPr>
            <w:del w:id="606" w:author="Зайцев Павел Борисович" w:date="2025-12-18T19:21:00Z">
              <w:r w:rsidRPr="00B92096" w:rsidDel="00D01F6C">
                <w:delText xml:space="preserve">Стр. </w:delText>
              </w:r>
              <w:r w:rsidDel="00D01F6C">
                <w:delText>520</w:delText>
              </w:r>
              <w:r w:rsidRPr="00B92096" w:rsidDel="00D01F6C">
                <w:delText xml:space="preserve"> </w:delText>
              </w:r>
            </w:del>
          </w:p>
          <w:p w14:paraId="1DD8C52F" w14:textId="4576D95A" w:rsidR="00195664" w:rsidRPr="00B92096" w:rsidRDefault="00195664" w:rsidP="00195664">
            <w:del w:id="607" w:author="Зайцев Павел Борисович" w:date="2025-12-18T19:21:00Z">
              <w:r w:rsidRPr="00B92096" w:rsidDel="00D01F6C">
                <w:delText>(Гр. 9</w:delText>
              </w:r>
              <w:r w:rsidR="005F505B" w:rsidDel="00D01F6C">
                <w:delText xml:space="preserve"> </w:delText>
              </w:r>
              <w:r w:rsidRPr="00B92096" w:rsidDel="00D01F6C">
                <w:delText>– Гр. 5)</w:delText>
              </w:r>
            </w:del>
          </w:p>
        </w:tc>
        <w:tc>
          <w:tcPr>
            <w:tcW w:w="852" w:type="dxa"/>
            <w:gridSpan w:val="2"/>
            <w:tcBorders>
              <w:top w:val="single" w:sz="4" w:space="0" w:color="auto"/>
              <w:left w:val="single" w:sz="4" w:space="0" w:color="auto"/>
              <w:bottom w:val="single" w:sz="4" w:space="0" w:color="auto"/>
              <w:right w:val="single" w:sz="4" w:space="0" w:color="auto"/>
            </w:tcBorders>
          </w:tcPr>
          <w:p w14:paraId="20115686" w14:textId="77777777" w:rsidR="00195664" w:rsidRPr="00B92096" w:rsidRDefault="00195664" w:rsidP="00195664"/>
        </w:tc>
        <w:tc>
          <w:tcPr>
            <w:tcW w:w="567" w:type="dxa"/>
            <w:tcBorders>
              <w:top w:val="single" w:sz="4" w:space="0" w:color="auto"/>
              <w:left w:val="single" w:sz="4" w:space="0" w:color="auto"/>
              <w:bottom w:val="single" w:sz="4" w:space="0" w:color="auto"/>
              <w:right w:val="single" w:sz="4" w:space="0" w:color="auto"/>
            </w:tcBorders>
          </w:tcPr>
          <w:p w14:paraId="543110DF" w14:textId="77777777" w:rsidR="00195664" w:rsidRPr="00B92096" w:rsidRDefault="00195664" w:rsidP="00195664"/>
        </w:tc>
        <w:tc>
          <w:tcPr>
            <w:tcW w:w="993" w:type="dxa"/>
            <w:gridSpan w:val="2"/>
            <w:tcBorders>
              <w:top w:val="single" w:sz="4" w:space="0" w:color="auto"/>
              <w:left w:val="single" w:sz="4" w:space="0" w:color="auto"/>
              <w:bottom w:val="single" w:sz="4" w:space="0" w:color="auto"/>
              <w:right w:val="single" w:sz="4" w:space="0" w:color="auto"/>
            </w:tcBorders>
          </w:tcPr>
          <w:p w14:paraId="79610BB5" w14:textId="5DCC8C18" w:rsidR="00195664" w:rsidRPr="00B92096" w:rsidRDefault="00195664" w:rsidP="00195664">
            <w:del w:id="608" w:author="Зайцев Павел Борисович" w:date="2025-12-18T19:21:00Z">
              <w:r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1B0B10A6" w14:textId="4DA5697C" w:rsidR="00195664" w:rsidRPr="00B92096" w:rsidRDefault="00195664" w:rsidP="00195664">
            <w:del w:id="609" w:author="Зайцев Павел Борисович" w:date="2025-12-18T19:21: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128A6761" w14:textId="77777777" w:rsidR="00195664" w:rsidRPr="00B92096" w:rsidRDefault="00195664" w:rsidP="00195664"/>
        </w:tc>
        <w:tc>
          <w:tcPr>
            <w:tcW w:w="1559" w:type="dxa"/>
            <w:tcBorders>
              <w:top w:val="single" w:sz="4" w:space="0" w:color="auto"/>
              <w:left w:val="single" w:sz="4" w:space="0" w:color="auto"/>
              <w:bottom w:val="single" w:sz="4" w:space="0" w:color="auto"/>
              <w:right w:val="single" w:sz="4" w:space="0" w:color="auto"/>
            </w:tcBorders>
          </w:tcPr>
          <w:p w14:paraId="62ACBB1E" w14:textId="6BAFADA4" w:rsidR="00195664" w:rsidRPr="00B92096" w:rsidRDefault="00195664" w:rsidP="00195664">
            <w:del w:id="610" w:author="Зайцев Павел Борисович" w:date="2025-12-18T19:21:00Z">
              <w:r w:rsidDel="00D01F6C">
                <w:delText>560</w:delText>
              </w:r>
            </w:del>
          </w:p>
        </w:tc>
        <w:tc>
          <w:tcPr>
            <w:tcW w:w="852" w:type="dxa"/>
            <w:tcBorders>
              <w:top w:val="single" w:sz="4" w:space="0" w:color="auto"/>
              <w:left w:val="single" w:sz="4" w:space="0" w:color="auto"/>
              <w:bottom w:val="single" w:sz="4" w:space="0" w:color="auto"/>
              <w:right w:val="single" w:sz="4" w:space="0" w:color="auto"/>
            </w:tcBorders>
          </w:tcPr>
          <w:p w14:paraId="179367A9" w14:textId="1C61B6D4" w:rsidR="00195664" w:rsidRPr="00B92096" w:rsidRDefault="00195664" w:rsidP="00195664">
            <w:del w:id="611" w:author="Зайцев Павел Борисович" w:date="2025-12-18T19:21:00Z">
              <w:r w:rsidRPr="00B92096" w:rsidDel="00D01F6C">
                <w:delText>6</w:delText>
              </w:r>
            </w:del>
          </w:p>
        </w:tc>
        <w:tc>
          <w:tcPr>
            <w:tcW w:w="2317" w:type="dxa"/>
            <w:tcBorders>
              <w:top w:val="single" w:sz="4" w:space="0" w:color="auto"/>
              <w:left w:val="single" w:sz="4" w:space="0" w:color="auto"/>
              <w:bottom w:val="single" w:sz="4" w:space="0" w:color="auto"/>
              <w:right w:val="single" w:sz="4" w:space="0" w:color="auto"/>
            </w:tcBorders>
          </w:tcPr>
          <w:p w14:paraId="0CFC783E" w14:textId="60F46F61" w:rsidR="00195664" w:rsidRPr="00B92096" w:rsidRDefault="00195664" w:rsidP="00201988">
            <w:del w:id="612" w:author="Зайцев Павел Борисович" w:date="2025-12-18T19:21:00Z">
              <w:r w:rsidRPr="00195664" w:rsidDel="00D01F6C">
                <w:delText xml:space="preserve">Сумма резервов предстоящих расходов </w:delText>
              </w:r>
              <w:r w:rsidRPr="00195664" w:rsidDel="00D01F6C">
                <w:lastRenderedPageBreak/>
                <w:delText>ф.0503730 не соответствует идентичному показателю в ф. 0503721 недопустимо (приносящая доход деятельность)</w:delText>
              </w:r>
            </w:del>
          </w:p>
        </w:tc>
        <w:tc>
          <w:tcPr>
            <w:tcW w:w="709" w:type="dxa"/>
            <w:tcBorders>
              <w:top w:val="single" w:sz="4" w:space="0" w:color="auto"/>
              <w:left w:val="single" w:sz="4" w:space="0" w:color="auto"/>
              <w:bottom w:val="single" w:sz="4" w:space="0" w:color="auto"/>
              <w:right w:val="single" w:sz="4" w:space="0" w:color="auto"/>
            </w:tcBorders>
          </w:tcPr>
          <w:p w14:paraId="4C9D9EB1" w14:textId="2725282E" w:rsidR="00195664" w:rsidRPr="00195664" w:rsidRDefault="00195664" w:rsidP="00195664">
            <w:pPr>
              <w:rPr>
                <w:color w:val="000000"/>
              </w:rPr>
            </w:pPr>
            <w:del w:id="613" w:author="Зайцев Павел Борисович" w:date="2025-12-18T19:21:00Z">
              <w:r w:rsidDel="00D01F6C">
                <w:rPr>
                  <w:color w:val="000000"/>
                </w:rPr>
                <w:lastRenderedPageBreak/>
                <w:delText>Б</w:delText>
              </w:r>
            </w:del>
          </w:p>
        </w:tc>
      </w:tr>
      <w:tr w:rsidR="007A1D48" w:rsidRPr="00B92096" w14:paraId="75B6E691" w14:textId="77777777" w:rsidTr="003E2E85">
        <w:tc>
          <w:tcPr>
            <w:tcW w:w="670" w:type="dxa"/>
          </w:tcPr>
          <w:p w14:paraId="37354E31" w14:textId="23DC0D7B" w:rsidR="00314C72" w:rsidRPr="00B92096" w:rsidRDefault="00314C72" w:rsidP="00BF1804">
            <w:del w:id="614" w:author="Зайцев Павел Борисович" w:date="2025-12-18T19:21:00Z">
              <w:r w:rsidRPr="00B92096" w:rsidDel="00D01F6C">
                <w:lastRenderedPageBreak/>
                <w:delText>39</w:delText>
              </w:r>
            </w:del>
          </w:p>
        </w:tc>
        <w:tc>
          <w:tcPr>
            <w:tcW w:w="1051" w:type="dxa"/>
          </w:tcPr>
          <w:p w14:paraId="13058120" w14:textId="03425C50" w:rsidR="00314C72" w:rsidRPr="00B92096" w:rsidRDefault="00314C72" w:rsidP="00BF1804">
            <w:pPr>
              <w:rPr>
                <w:highlight w:val="yellow"/>
              </w:rPr>
            </w:pPr>
            <w:del w:id="615" w:author="Зайцев Павел Борисович" w:date="2025-12-18T19:21:00Z">
              <w:r w:rsidRPr="00B92096" w:rsidDel="00D01F6C">
                <w:delText>0503730</w:delText>
              </w:r>
            </w:del>
          </w:p>
        </w:tc>
        <w:tc>
          <w:tcPr>
            <w:tcW w:w="1646" w:type="dxa"/>
            <w:gridSpan w:val="2"/>
          </w:tcPr>
          <w:p w14:paraId="55375B80" w14:textId="3EAADC52" w:rsidR="00314C72" w:rsidRPr="00B92096" w:rsidDel="00D01F6C" w:rsidRDefault="00314C72" w:rsidP="00BF1804">
            <w:pPr>
              <w:rPr>
                <w:del w:id="616" w:author="Зайцев Павел Борисович" w:date="2025-12-18T19:21:00Z"/>
              </w:rPr>
            </w:pPr>
            <w:del w:id="617" w:author="Зайцев Павел Борисович" w:date="2025-12-18T19:21:00Z">
              <w:r w:rsidRPr="00B92096" w:rsidDel="00D01F6C">
                <w:delText>Стр.</w:delText>
              </w:r>
              <w:r w:rsidDel="00D01F6C">
                <w:delText>150</w:delText>
              </w:r>
              <w:r w:rsidRPr="00B92096" w:rsidDel="00D01F6C">
                <w:delText xml:space="preserve"> </w:delText>
              </w:r>
            </w:del>
          </w:p>
          <w:p w14:paraId="47BE2427" w14:textId="5D3CDEF6" w:rsidR="00314C72" w:rsidRPr="00B92096" w:rsidRDefault="00314C72" w:rsidP="00BF1804">
            <w:del w:id="618" w:author="Зайцев Павел Борисович" w:date="2025-12-18T19:21:00Z">
              <w:r w:rsidRPr="00B92096" w:rsidDel="00D01F6C">
                <w:delText>(Гр. 7</w:delText>
              </w:r>
              <w:r w:rsidR="005F505B" w:rsidDel="00D01F6C">
                <w:delText xml:space="preserve"> </w:delText>
              </w:r>
              <w:r w:rsidRPr="00B92096" w:rsidDel="00D01F6C">
                <w:delText>– Гр. 3)</w:delText>
              </w:r>
            </w:del>
          </w:p>
        </w:tc>
        <w:tc>
          <w:tcPr>
            <w:tcW w:w="852" w:type="dxa"/>
            <w:gridSpan w:val="2"/>
          </w:tcPr>
          <w:p w14:paraId="647DC029" w14:textId="77777777" w:rsidR="00314C72" w:rsidRPr="00B92096" w:rsidRDefault="00314C72" w:rsidP="00BF1804"/>
        </w:tc>
        <w:tc>
          <w:tcPr>
            <w:tcW w:w="567" w:type="dxa"/>
          </w:tcPr>
          <w:p w14:paraId="4741D67C" w14:textId="77777777" w:rsidR="00314C72" w:rsidRPr="00B92096" w:rsidRDefault="00314C72" w:rsidP="00BF1804"/>
        </w:tc>
        <w:tc>
          <w:tcPr>
            <w:tcW w:w="993" w:type="dxa"/>
            <w:gridSpan w:val="2"/>
          </w:tcPr>
          <w:p w14:paraId="43CE3AF9" w14:textId="36198D76" w:rsidR="00314C72" w:rsidRPr="00B92096" w:rsidRDefault="00314C72" w:rsidP="00BF1804">
            <w:del w:id="619" w:author="Зайцев Павел Борисович" w:date="2025-12-18T19:21:00Z">
              <w:r w:rsidRPr="00B92096" w:rsidDel="00D01F6C">
                <w:delText>=</w:delText>
              </w:r>
            </w:del>
          </w:p>
        </w:tc>
        <w:tc>
          <w:tcPr>
            <w:tcW w:w="1135" w:type="dxa"/>
          </w:tcPr>
          <w:p w14:paraId="59B939D2" w14:textId="67DD768A" w:rsidR="00314C72" w:rsidRPr="00B92096" w:rsidRDefault="00314C72" w:rsidP="00BF1804">
            <w:del w:id="620" w:author="Зайцев Павел Борисович" w:date="2025-12-18T19:21:00Z">
              <w:r w:rsidRPr="00B92096" w:rsidDel="00D01F6C">
                <w:delText>0503721</w:delText>
              </w:r>
            </w:del>
          </w:p>
        </w:tc>
        <w:tc>
          <w:tcPr>
            <w:tcW w:w="2409" w:type="dxa"/>
          </w:tcPr>
          <w:p w14:paraId="31EC258D" w14:textId="77777777" w:rsidR="00314C72" w:rsidRPr="00B92096" w:rsidRDefault="00314C72" w:rsidP="00BF1804"/>
        </w:tc>
        <w:tc>
          <w:tcPr>
            <w:tcW w:w="1559" w:type="dxa"/>
          </w:tcPr>
          <w:p w14:paraId="4B695A27" w14:textId="39721006" w:rsidR="00314C72" w:rsidRPr="00B92096" w:rsidRDefault="00400018" w:rsidP="00400018">
            <w:del w:id="621" w:author="Зайцев Павел Борисович" w:date="2025-12-18T19:21:00Z">
              <w:r w:rsidDel="00D01F6C">
                <w:delText>390</w:delText>
              </w:r>
            </w:del>
          </w:p>
        </w:tc>
        <w:tc>
          <w:tcPr>
            <w:tcW w:w="852" w:type="dxa"/>
          </w:tcPr>
          <w:p w14:paraId="23B47265" w14:textId="74F01567" w:rsidR="00314C72" w:rsidRPr="00B92096" w:rsidRDefault="00314C72" w:rsidP="00BF1804">
            <w:del w:id="622" w:author="Зайцев Павел Борисович" w:date="2025-12-18T19:21:00Z">
              <w:r w:rsidRPr="00B92096" w:rsidDel="00D01F6C">
                <w:delText>4</w:delText>
              </w:r>
            </w:del>
          </w:p>
        </w:tc>
        <w:tc>
          <w:tcPr>
            <w:tcW w:w="2317" w:type="dxa"/>
          </w:tcPr>
          <w:p w14:paraId="5C955991" w14:textId="6DE13D0D" w:rsidR="00314C72" w:rsidRPr="00B92096" w:rsidRDefault="00314C72" w:rsidP="00BF1804">
            <w:del w:id="623" w:author="Зайцев Павел Борисович" w:date="2025-12-18T19:21:00Z">
              <w:r w:rsidRPr="00B92096" w:rsidDel="00D01F6C">
                <w:delText>Изменение затрат на изготовление товаров, работ (услуг) за отчетный год по ф. 0503721 не соответствует изменению остатков по ф. 0503730 в части деятельности с целевыми средствами – недопустимо</w:delText>
              </w:r>
            </w:del>
          </w:p>
        </w:tc>
        <w:tc>
          <w:tcPr>
            <w:tcW w:w="709" w:type="dxa"/>
          </w:tcPr>
          <w:p w14:paraId="6899F773" w14:textId="31874126" w:rsidR="00314C72" w:rsidRPr="00B92096" w:rsidRDefault="00E54949" w:rsidP="00BF1804">
            <w:del w:id="624" w:author="Зайцев Павел Борисович" w:date="2025-12-18T19:21:00Z">
              <w:r w:rsidDel="00D01F6C">
                <w:rPr>
                  <w:color w:val="000000"/>
                </w:rPr>
                <w:delText>Б</w:delText>
              </w:r>
            </w:del>
          </w:p>
        </w:tc>
      </w:tr>
      <w:tr w:rsidR="007A1D48" w:rsidRPr="00B92096" w14:paraId="1AF0B67B" w14:textId="77777777" w:rsidTr="003E2E85">
        <w:tc>
          <w:tcPr>
            <w:tcW w:w="670" w:type="dxa"/>
          </w:tcPr>
          <w:p w14:paraId="04B8492F" w14:textId="57DF0F2C" w:rsidR="00314C72" w:rsidRPr="00B92096" w:rsidRDefault="00314C72" w:rsidP="00BF1804">
            <w:del w:id="625" w:author="Зайцев Павел Борисович" w:date="2025-12-18T19:21:00Z">
              <w:r w:rsidRPr="00B92096" w:rsidDel="00D01F6C">
                <w:delText>40</w:delText>
              </w:r>
            </w:del>
          </w:p>
        </w:tc>
        <w:tc>
          <w:tcPr>
            <w:tcW w:w="1051" w:type="dxa"/>
          </w:tcPr>
          <w:p w14:paraId="2CDC30F8" w14:textId="6D47002F" w:rsidR="00314C72" w:rsidRPr="00B92096" w:rsidRDefault="00314C72" w:rsidP="00BF1804">
            <w:del w:id="626" w:author="Зайцев Павел Борисович" w:date="2025-12-18T19:21:00Z">
              <w:r w:rsidRPr="00B92096" w:rsidDel="00D01F6C">
                <w:delText>0503730</w:delText>
              </w:r>
            </w:del>
          </w:p>
        </w:tc>
        <w:tc>
          <w:tcPr>
            <w:tcW w:w="1646" w:type="dxa"/>
            <w:gridSpan w:val="2"/>
          </w:tcPr>
          <w:p w14:paraId="164F69F8" w14:textId="090B8F03" w:rsidR="00314C72" w:rsidRPr="00B92096" w:rsidDel="00D01F6C" w:rsidRDefault="00314C72" w:rsidP="00BF1804">
            <w:pPr>
              <w:rPr>
                <w:del w:id="627" w:author="Зайцев Павел Борисович" w:date="2025-12-18T19:21:00Z"/>
              </w:rPr>
            </w:pPr>
            <w:del w:id="628" w:author="Зайцев Павел Борисович" w:date="2025-12-18T19:21:00Z">
              <w:r w:rsidRPr="00B92096" w:rsidDel="00D01F6C">
                <w:delText>Стр.</w:delText>
              </w:r>
              <w:r w:rsidDel="00D01F6C">
                <w:delText>150</w:delText>
              </w:r>
            </w:del>
          </w:p>
          <w:p w14:paraId="7FA11AB1" w14:textId="115B0E79" w:rsidR="00314C72" w:rsidRPr="00B92096" w:rsidRDefault="00314C72" w:rsidP="00BF1804">
            <w:del w:id="629" w:author="Зайцев Павел Борисович" w:date="2025-12-18T19:21:00Z">
              <w:r w:rsidRPr="00B92096" w:rsidDel="00D01F6C">
                <w:delText>(Гр. 8</w:delText>
              </w:r>
              <w:r w:rsidR="005F505B" w:rsidDel="00D01F6C">
                <w:delText xml:space="preserve"> </w:delText>
              </w:r>
              <w:r w:rsidRPr="00B92096" w:rsidDel="00D01F6C">
                <w:delText>– Гр. 4)</w:delText>
              </w:r>
            </w:del>
          </w:p>
        </w:tc>
        <w:tc>
          <w:tcPr>
            <w:tcW w:w="852" w:type="dxa"/>
            <w:gridSpan w:val="2"/>
          </w:tcPr>
          <w:p w14:paraId="628A0311" w14:textId="77777777" w:rsidR="00314C72" w:rsidRPr="00B92096" w:rsidRDefault="00314C72" w:rsidP="00BF1804"/>
        </w:tc>
        <w:tc>
          <w:tcPr>
            <w:tcW w:w="567" w:type="dxa"/>
          </w:tcPr>
          <w:p w14:paraId="63A48C4C" w14:textId="77777777" w:rsidR="00314C72" w:rsidRPr="00B92096" w:rsidRDefault="00314C72" w:rsidP="00BF1804"/>
        </w:tc>
        <w:tc>
          <w:tcPr>
            <w:tcW w:w="993" w:type="dxa"/>
            <w:gridSpan w:val="2"/>
          </w:tcPr>
          <w:p w14:paraId="3AA739BE" w14:textId="7A209175" w:rsidR="00314C72" w:rsidRPr="00B92096" w:rsidRDefault="00314C72" w:rsidP="00BF1804">
            <w:del w:id="630" w:author="Зайцев Павел Борисович" w:date="2025-12-18T19:21:00Z">
              <w:r w:rsidRPr="00B92096" w:rsidDel="00D01F6C">
                <w:delText>=</w:delText>
              </w:r>
            </w:del>
          </w:p>
        </w:tc>
        <w:tc>
          <w:tcPr>
            <w:tcW w:w="1135" w:type="dxa"/>
          </w:tcPr>
          <w:p w14:paraId="3C5F0AB6" w14:textId="1ECB58F6" w:rsidR="00314C72" w:rsidRPr="00B92096" w:rsidRDefault="00314C72" w:rsidP="00BF1804">
            <w:del w:id="631" w:author="Зайцев Павел Борисович" w:date="2025-12-18T19:21:00Z">
              <w:r w:rsidRPr="00B92096" w:rsidDel="00D01F6C">
                <w:delText>0503721</w:delText>
              </w:r>
            </w:del>
          </w:p>
        </w:tc>
        <w:tc>
          <w:tcPr>
            <w:tcW w:w="2409" w:type="dxa"/>
          </w:tcPr>
          <w:p w14:paraId="252AB60B" w14:textId="77777777" w:rsidR="00314C72" w:rsidRPr="00B92096" w:rsidRDefault="00314C72" w:rsidP="00BF1804"/>
        </w:tc>
        <w:tc>
          <w:tcPr>
            <w:tcW w:w="1559" w:type="dxa"/>
          </w:tcPr>
          <w:p w14:paraId="72969A3C" w14:textId="411D5ED1" w:rsidR="00314C72" w:rsidRPr="000F73C3" w:rsidRDefault="00400018" w:rsidP="00400018">
            <w:pPr>
              <w:rPr>
                <w:lang w:val="en-US"/>
              </w:rPr>
            </w:pPr>
            <w:del w:id="632" w:author="Зайцев Павел Борисович" w:date="2025-12-18T19:21:00Z">
              <w:r w:rsidDel="00D01F6C">
                <w:delText>390</w:delText>
              </w:r>
            </w:del>
          </w:p>
        </w:tc>
        <w:tc>
          <w:tcPr>
            <w:tcW w:w="852" w:type="dxa"/>
          </w:tcPr>
          <w:p w14:paraId="16A7F2A0" w14:textId="46EB04A1" w:rsidR="00314C72" w:rsidRPr="00B92096" w:rsidRDefault="00314C72" w:rsidP="00BF1804">
            <w:del w:id="633" w:author="Зайцев Павел Борисович" w:date="2025-12-18T19:21:00Z">
              <w:r w:rsidRPr="00B92096" w:rsidDel="00D01F6C">
                <w:delText>5</w:delText>
              </w:r>
            </w:del>
          </w:p>
        </w:tc>
        <w:tc>
          <w:tcPr>
            <w:tcW w:w="2317" w:type="dxa"/>
          </w:tcPr>
          <w:p w14:paraId="44139D4C" w14:textId="6A0B19D6" w:rsidR="00314C72" w:rsidRPr="00B92096" w:rsidRDefault="00314C72" w:rsidP="00BF1804">
            <w:del w:id="634" w:author="Зайцев Павел Борисович" w:date="2025-12-18T19:21:00Z">
              <w:r w:rsidRPr="00B92096" w:rsidDel="00D01F6C">
                <w:delText>Изменение затрат на изготовление товаров, работ (услуг) за отчетный год по ф. 0503721 не соответствует изменению остатков по ф. 0503730 в части деятельности по государственному заданию – недопустимо</w:delText>
              </w:r>
            </w:del>
          </w:p>
        </w:tc>
        <w:tc>
          <w:tcPr>
            <w:tcW w:w="709" w:type="dxa"/>
          </w:tcPr>
          <w:p w14:paraId="3F8636CA" w14:textId="4BFDE5CD" w:rsidR="00314C72" w:rsidRPr="00B92096" w:rsidRDefault="00E54949" w:rsidP="00BF1804">
            <w:del w:id="635" w:author="Зайцев Павел Борисович" w:date="2025-12-18T19:21:00Z">
              <w:r w:rsidDel="00D01F6C">
                <w:rPr>
                  <w:color w:val="000000"/>
                </w:rPr>
                <w:delText>Б</w:delText>
              </w:r>
            </w:del>
          </w:p>
        </w:tc>
      </w:tr>
      <w:tr w:rsidR="007A1D48" w:rsidRPr="00B92096" w14:paraId="1FE117E4" w14:textId="77777777" w:rsidTr="003E2E85">
        <w:tc>
          <w:tcPr>
            <w:tcW w:w="670" w:type="dxa"/>
          </w:tcPr>
          <w:p w14:paraId="1F955105" w14:textId="282B65FC" w:rsidR="00314C72" w:rsidRPr="00B92096" w:rsidRDefault="00314C72" w:rsidP="00BF1804">
            <w:del w:id="636" w:author="Зайцев Павел Борисович" w:date="2025-12-18T19:21:00Z">
              <w:r w:rsidRPr="00B92096" w:rsidDel="00D01F6C">
                <w:delText>41</w:delText>
              </w:r>
            </w:del>
          </w:p>
        </w:tc>
        <w:tc>
          <w:tcPr>
            <w:tcW w:w="1051" w:type="dxa"/>
          </w:tcPr>
          <w:p w14:paraId="3E51F978" w14:textId="5B174E80" w:rsidR="00314C72" w:rsidRPr="00B92096" w:rsidRDefault="00314C72" w:rsidP="00BF1804">
            <w:del w:id="637" w:author="Зайцев Павел Борисович" w:date="2025-12-18T19:21:00Z">
              <w:r w:rsidRPr="00B92096" w:rsidDel="00D01F6C">
                <w:delText>0503730</w:delText>
              </w:r>
            </w:del>
          </w:p>
        </w:tc>
        <w:tc>
          <w:tcPr>
            <w:tcW w:w="1646" w:type="dxa"/>
            <w:gridSpan w:val="2"/>
          </w:tcPr>
          <w:p w14:paraId="69DC4376" w14:textId="32DDD129" w:rsidR="00314C72" w:rsidRPr="00B92096" w:rsidDel="00D01F6C" w:rsidRDefault="005F505B" w:rsidP="00BF1804">
            <w:pPr>
              <w:rPr>
                <w:del w:id="638" w:author="Зайцев Павел Борисович" w:date="2025-12-18T19:21:00Z"/>
              </w:rPr>
            </w:pPr>
            <w:del w:id="639" w:author="Зайцев Павел Борисович" w:date="2025-12-18T19:21:00Z">
              <w:r w:rsidRPr="00B92096" w:rsidDel="00D01F6C">
                <w:delText>Стр.</w:delText>
              </w:r>
              <w:r w:rsidR="00314C72" w:rsidDel="00D01F6C">
                <w:delText>150</w:delText>
              </w:r>
            </w:del>
          </w:p>
          <w:p w14:paraId="42150206" w14:textId="1FD21FB6" w:rsidR="00314C72" w:rsidRPr="00B92096" w:rsidRDefault="00314C72" w:rsidP="00BF1804">
            <w:del w:id="640" w:author="Зайцев Павел Борисович" w:date="2025-12-18T19:21:00Z">
              <w:r w:rsidRPr="00B92096" w:rsidDel="00D01F6C">
                <w:delText>(Гр. 9</w:delText>
              </w:r>
              <w:r w:rsidR="005F505B" w:rsidDel="00D01F6C">
                <w:delText xml:space="preserve"> </w:delText>
              </w:r>
              <w:r w:rsidRPr="00B92096" w:rsidDel="00D01F6C">
                <w:delText>– Гр. 5)</w:delText>
              </w:r>
            </w:del>
          </w:p>
        </w:tc>
        <w:tc>
          <w:tcPr>
            <w:tcW w:w="852" w:type="dxa"/>
            <w:gridSpan w:val="2"/>
          </w:tcPr>
          <w:p w14:paraId="3AFB7932" w14:textId="77777777" w:rsidR="00314C72" w:rsidRPr="00B92096" w:rsidRDefault="00314C72" w:rsidP="00BF1804"/>
        </w:tc>
        <w:tc>
          <w:tcPr>
            <w:tcW w:w="567" w:type="dxa"/>
          </w:tcPr>
          <w:p w14:paraId="5C6544E9" w14:textId="77777777" w:rsidR="00314C72" w:rsidRPr="00B92096" w:rsidRDefault="00314C72" w:rsidP="00BF1804"/>
        </w:tc>
        <w:tc>
          <w:tcPr>
            <w:tcW w:w="993" w:type="dxa"/>
            <w:gridSpan w:val="2"/>
          </w:tcPr>
          <w:p w14:paraId="34117F01" w14:textId="207AE38A" w:rsidR="00314C72" w:rsidRPr="00B92096" w:rsidRDefault="00314C72" w:rsidP="00BF1804">
            <w:del w:id="641" w:author="Зайцев Павел Борисович" w:date="2025-12-18T19:21:00Z">
              <w:r w:rsidRPr="00B92096" w:rsidDel="00D01F6C">
                <w:delText>=</w:delText>
              </w:r>
            </w:del>
          </w:p>
        </w:tc>
        <w:tc>
          <w:tcPr>
            <w:tcW w:w="1135" w:type="dxa"/>
          </w:tcPr>
          <w:p w14:paraId="1E421378" w14:textId="32451D1E" w:rsidR="00314C72" w:rsidRPr="00B92096" w:rsidRDefault="00314C72" w:rsidP="00BF1804">
            <w:del w:id="642" w:author="Зайцев Павел Борисович" w:date="2025-12-18T19:21:00Z">
              <w:r w:rsidRPr="00B92096" w:rsidDel="00D01F6C">
                <w:delText>0503721</w:delText>
              </w:r>
            </w:del>
          </w:p>
        </w:tc>
        <w:tc>
          <w:tcPr>
            <w:tcW w:w="2409" w:type="dxa"/>
          </w:tcPr>
          <w:p w14:paraId="67F1AEB8" w14:textId="77777777" w:rsidR="00314C72" w:rsidRPr="00B92096" w:rsidRDefault="00314C72" w:rsidP="00BF1804"/>
        </w:tc>
        <w:tc>
          <w:tcPr>
            <w:tcW w:w="1559" w:type="dxa"/>
          </w:tcPr>
          <w:p w14:paraId="3DC8B7AA" w14:textId="6FC9F83D" w:rsidR="00314C72" w:rsidRPr="00B92096" w:rsidRDefault="00400018" w:rsidP="00400018">
            <w:del w:id="643" w:author="Зайцев Павел Борисович" w:date="2025-12-18T19:21:00Z">
              <w:r w:rsidDel="00D01F6C">
                <w:delText>390</w:delText>
              </w:r>
            </w:del>
          </w:p>
        </w:tc>
        <w:tc>
          <w:tcPr>
            <w:tcW w:w="852" w:type="dxa"/>
          </w:tcPr>
          <w:p w14:paraId="583AC109" w14:textId="2B4E240E" w:rsidR="00314C72" w:rsidRPr="00B92096" w:rsidRDefault="00314C72" w:rsidP="00BF1804">
            <w:del w:id="644" w:author="Зайцев Павел Борисович" w:date="2025-12-18T19:21:00Z">
              <w:r w:rsidRPr="00B92096" w:rsidDel="00D01F6C">
                <w:delText>6</w:delText>
              </w:r>
            </w:del>
          </w:p>
        </w:tc>
        <w:tc>
          <w:tcPr>
            <w:tcW w:w="2317" w:type="dxa"/>
          </w:tcPr>
          <w:p w14:paraId="610C4CA9" w14:textId="07A3A06D" w:rsidR="00314C72" w:rsidRPr="00B92096" w:rsidRDefault="00314C72" w:rsidP="00BF1804">
            <w:del w:id="645" w:author="Зайцев Павел Борисович" w:date="2025-12-18T19:21:00Z">
              <w:r w:rsidRPr="00B92096" w:rsidDel="00D01F6C">
                <w:delText>Изменение затрат на изготовление товаров, работ (услуг) за отчетный год по ф. 0503721 не соответствует изменению остатков по ф. 0503730 приносящей доход деятельности – недопустимо</w:delText>
              </w:r>
            </w:del>
          </w:p>
        </w:tc>
        <w:tc>
          <w:tcPr>
            <w:tcW w:w="709" w:type="dxa"/>
          </w:tcPr>
          <w:p w14:paraId="2FE5D9CB" w14:textId="2355EDD1" w:rsidR="00314C72" w:rsidRPr="00B92096" w:rsidRDefault="00E54949" w:rsidP="00BF1804">
            <w:del w:id="646" w:author="Зайцев Павел Борисович" w:date="2025-12-18T19:21:00Z">
              <w:r w:rsidDel="00D01F6C">
                <w:rPr>
                  <w:color w:val="000000"/>
                </w:rPr>
                <w:delText>Б</w:delText>
              </w:r>
            </w:del>
          </w:p>
        </w:tc>
      </w:tr>
      <w:tr w:rsidR="00C03D57" w:rsidRPr="00B92096" w14:paraId="1D0BFFC9" w14:textId="77777777" w:rsidTr="00C03D57">
        <w:tc>
          <w:tcPr>
            <w:tcW w:w="670" w:type="dxa"/>
            <w:tcBorders>
              <w:top w:val="single" w:sz="4" w:space="0" w:color="auto"/>
              <w:left w:val="single" w:sz="4" w:space="0" w:color="auto"/>
              <w:bottom w:val="single" w:sz="4" w:space="0" w:color="auto"/>
              <w:right w:val="single" w:sz="4" w:space="0" w:color="auto"/>
            </w:tcBorders>
          </w:tcPr>
          <w:p w14:paraId="6ADBB375" w14:textId="4BD126BA" w:rsidR="00C03D57" w:rsidRPr="00B92096" w:rsidRDefault="00C03D57" w:rsidP="007230B8">
            <w:del w:id="647" w:author="Зайцев Павел Борисович" w:date="2025-12-18T19:21:00Z">
              <w:r w:rsidDel="00D01F6C">
                <w:delText>41.1</w:delText>
              </w:r>
            </w:del>
          </w:p>
        </w:tc>
        <w:tc>
          <w:tcPr>
            <w:tcW w:w="1051" w:type="dxa"/>
            <w:tcBorders>
              <w:top w:val="single" w:sz="4" w:space="0" w:color="auto"/>
              <w:left w:val="single" w:sz="4" w:space="0" w:color="auto"/>
              <w:bottom w:val="single" w:sz="4" w:space="0" w:color="auto"/>
              <w:right w:val="single" w:sz="4" w:space="0" w:color="auto"/>
            </w:tcBorders>
          </w:tcPr>
          <w:p w14:paraId="098077A8" w14:textId="383E5F0C" w:rsidR="00C03D57" w:rsidRPr="00C03D57" w:rsidRDefault="00C03D57" w:rsidP="007230B8">
            <w:del w:id="648" w:author="Зайцев Павел Борисович" w:date="2025-12-18T19:21: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207B2E17" w14:textId="76275534" w:rsidR="00C03D57" w:rsidRPr="00B92096" w:rsidDel="00D01F6C" w:rsidRDefault="00C03D57" w:rsidP="007230B8">
            <w:pPr>
              <w:rPr>
                <w:del w:id="649" w:author="Зайцев Павел Борисович" w:date="2025-12-18T19:21:00Z"/>
              </w:rPr>
            </w:pPr>
            <w:del w:id="650" w:author="Зайцев Павел Борисович" w:date="2025-12-18T19:21:00Z">
              <w:r w:rsidRPr="00B92096" w:rsidDel="00D01F6C">
                <w:delText>Стр.</w:delText>
              </w:r>
              <w:r w:rsidDel="00D01F6C">
                <w:delText>170</w:delText>
              </w:r>
              <w:r w:rsidRPr="00B92096" w:rsidDel="00D01F6C">
                <w:delText xml:space="preserve"> </w:delText>
              </w:r>
            </w:del>
          </w:p>
          <w:p w14:paraId="30A3FBD4" w14:textId="636BC3AB" w:rsidR="00C03D57" w:rsidRPr="00B92096" w:rsidRDefault="00C03D57" w:rsidP="007230B8">
            <w:del w:id="651" w:author="Зайцев Павел Борисович" w:date="2025-12-18T19:21:00Z">
              <w:r w:rsidRPr="00B92096" w:rsidDel="00D01F6C">
                <w:delText>(Гр. 7</w:delText>
              </w:r>
              <w:r w:rsidR="005F505B" w:rsidDel="00D01F6C">
                <w:delText xml:space="preserve"> </w:delText>
              </w:r>
              <w:r w:rsidRPr="00B92096" w:rsidDel="00D01F6C">
                <w:delText>– Гр. 3)</w:delText>
              </w:r>
            </w:del>
          </w:p>
        </w:tc>
        <w:tc>
          <w:tcPr>
            <w:tcW w:w="852" w:type="dxa"/>
            <w:gridSpan w:val="2"/>
            <w:tcBorders>
              <w:top w:val="single" w:sz="4" w:space="0" w:color="auto"/>
              <w:left w:val="single" w:sz="4" w:space="0" w:color="auto"/>
              <w:bottom w:val="single" w:sz="4" w:space="0" w:color="auto"/>
              <w:right w:val="single" w:sz="4" w:space="0" w:color="auto"/>
            </w:tcBorders>
          </w:tcPr>
          <w:p w14:paraId="1E00B4D5" w14:textId="77777777" w:rsidR="00C03D57" w:rsidRPr="00B92096" w:rsidRDefault="00C03D57" w:rsidP="007230B8"/>
        </w:tc>
        <w:tc>
          <w:tcPr>
            <w:tcW w:w="567" w:type="dxa"/>
            <w:tcBorders>
              <w:top w:val="single" w:sz="4" w:space="0" w:color="auto"/>
              <w:left w:val="single" w:sz="4" w:space="0" w:color="auto"/>
              <w:bottom w:val="single" w:sz="4" w:space="0" w:color="auto"/>
              <w:right w:val="single" w:sz="4" w:space="0" w:color="auto"/>
            </w:tcBorders>
          </w:tcPr>
          <w:p w14:paraId="1C26076E" w14:textId="77777777" w:rsidR="00C03D57" w:rsidRPr="00B92096" w:rsidRDefault="00C03D57" w:rsidP="007230B8"/>
        </w:tc>
        <w:tc>
          <w:tcPr>
            <w:tcW w:w="993" w:type="dxa"/>
            <w:gridSpan w:val="2"/>
            <w:tcBorders>
              <w:top w:val="single" w:sz="4" w:space="0" w:color="auto"/>
              <w:left w:val="single" w:sz="4" w:space="0" w:color="auto"/>
              <w:bottom w:val="single" w:sz="4" w:space="0" w:color="auto"/>
              <w:right w:val="single" w:sz="4" w:space="0" w:color="auto"/>
            </w:tcBorders>
          </w:tcPr>
          <w:p w14:paraId="79F7B557" w14:textId="7125EF89" w:rsidR="00C03D57" w:rsidRPr="00B92096" w:rsidRDefault="00C03D57" w:rsidP="007230B8">
            <w:del w:id="652" w:author="Зайцев Павел Борисович" w:date="2025-12-18T19:21:00Z">
              <w:r w:rsidRPr="00B92096"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2EF4B528" w14:textId="532FF063" w:rsidR="00C03D57" w:rsidRPr="00B92096" w:rsidRDefault="00C03D57" w:rsidP="007230B8">
            <w:del w:id="653" w:author="Зайцев Павел Борисович" w:date="2025-12-18T19:21: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7CD67E65" w14:textId="77777777" w:rsidR="00C03D57" w:rsidRPr="00B92096" w:rsidRDefault="00C03D57" w:rsidP="007230B8"/>
        </w:tc>
        <w:tc>
          <w:tcPr>
            <w:tcW w:w="1559" w:type="dxa"/>
            <w:tcBorders>
              <w:top w:val="single" w:sz="4" w:space="0" w:color="auto"/>
              <w:left w:val="single" w:sz="4" w:space="0" w:color="auto"/>
              <w:bottom w:val="single" w:sz="4" w:space="0" w:color="auto"/>
              <w:right w:val="single" w:sz="4" w:space="0" w:color="auto"/>
            </w:tcBorders>
          </w:tcPr>
          <w:p w14:paraId="4BBBD1BE" w14:textId="0A5AA9C7" w:rsidR="00C03D57" w:rsidRPr="00B92096" w:rsidRDefault="00C03D57" w:rsidP="00C03D57">
            <w:del w:id="654" w:author="Зайцев Павел Борисович" w:date="2025-12-18T19:21:00Z">
              <w:r w:rsidDel="00D01F6C">
                <w:delText>395</w:delText>
              </w:r>
            </w:del>
          </w:p>
        </w:tc>
        <w:tc>
          <w:tcPr>
            <w:tcW w:w="852" w:type="dxa"/>
            <w:tcBorders>
              <w:top w:val="single" w:sz="4" w:space="0" w:color="auto"/>
              <w:left w:val="single" w:sz="4" w:space="0" w:color="auto"/>
              <w:bottom w:val="single" w:sz="4" w:space="0" w:color="auto"/>
              <w:right w:val="single" w:sz="4" w:space="0" w:color="auto"/>
            </w:tcBorders>
          </w:tcPr>
          <w:p w14:paraId="7F6A32F9" w14:textId="362D7E7F" w:rsidR="00C03D57" w:rsidRPr="00B92096" w:rsidRDefault="00C03D57" w:rsidP="007230B8">
            <w:del w:id="655" w:author="Зайцев Павел Борисович" w:date="2025-12-18T19:21:00Z">
              <w:r w:rsidRPr="00B92096" w:rsidDel="00D01F6C">
                <w:delText>4</w:delText>
              </w:r>
            </w:del>
          </w:p>
        </w:tc>
        <w:tc>
          <w:tcPr>
            <w:tcW w:w="2317" w:type="dxa"/>
            <w:tcBorders>
              <w:top w:val="single" w:sz="4" w:space="0" w:color="auto"/>
              <w:left w:val="single" w:sz="4" w:space="0" w:color="auto"/>
              <w:bottom w:val="single" w:sz="4" w:space="0" w:color="auto"/>
              <w:right w:val="single" w:sz="4" w:space="0" w:color="auto"/>
            </w:tcBorders>
          </w:tcPr>
          <w:p w14:paraId="28326934" w14:textId="75AAD800" w:rsidR="00C03D57" w:rsidRPr="00B92096" w:rsidRDefault="00C03D57" w:rsidP="007230B8">
            <w:del w:id="656" w:author="Зайцев Павел Борисович" w:date="2025-12-18T19:21:00Z">
              <w:r w:rsidRPr="00B92096" w:rsidDel="00D01F6C">
                <w:delText xml:space="preserve">Изменение затрат на </w:delText>
              </w:r>
              <w:r w:rsidDel="00D01F6C">
                <w:delText>биотрансформацию</w:delText>
              </w:r>
              <w:r w:rsidRPr="00B92096" w:rsidDel="00D01F6C">
                <w:delText xml:space="preserve"> за отчетный год по ф. </w:delText>
              </w:r>
              <w:r w:rsidRPr="00B92096" w:rsidDel="00D01F6C">
                <w:lastRenderedPageBreak/>
                <w:delText>0503721 не соответствует изменению остатков по ф. 0503730 в части деятельности с целевыми средствами – недопустимо</w:delText>
              </w:r>
            </w:del>
          </w:p>
        </w:tc>
        <w:tc>
          <w:tcPr>
            <w:tcW w:w="709" w:type="dxa"/>
            <w:tcBorders>
              <w:top w:val="single" w:sz="4" w:space="0" w:color="auto"/>
              <w:left w:val="single" w:sz="4" w:space="0" w:color="auto"/>
              <w:bottom w:val="single" w:sz="4" w:space="0" w:color="auto"/>
              <w:right w:val="single" w:sz="4" w:space="0" w:color="auto"/>
            </w:tcBorders>
          </w:tcPr>
          <w:p w14:paraId="30FAB55A" w14:textId="23F43417" w:rsidR="00C03D57" w:rsidRPr="00C03D57" w:rsidRDefault="00C03D57" w:rsidP="007230B8">
            <w:pPr>
              <w:rPr>
                <w:color w:val="000000"/>
              </w:rPr>
            </w:pPr>
            <w:del w:id="657" w:author="Зайцев Павел Борисович" w:date="2025-12-18T19:21:00Z">
              <w:r w:rsidDel="00D01F6C">
                <w:rPr>
                  <w:color w:val="000000"/>
                </w:rPr>
                <w:lastRenderedPageBreak/>
                <w:delText>Б</w:delText>
              </w:r>
            </w:del>
          </w:p>
        </w:tc>
      </w:tr>
      <w:tr w:rsidR="00C03D57" w:rsidRPr="00B92096" w14:paraId="0FDB3335" w14:textId="77777777" w:rsidTr="00C03D57">
        <w:tc>
          <w:tcPr>
            <w:tcW w:w="670" w:type="dxa"/>
            <w:tcBorders>
              <w:top w:val="single" w:sz="4" w:space="0" w:color="auto"/>
              <w:left w:val="single" w:sz="4" w:space="0" w:color="auto"/>
              <w:bottom w:val="single" w:sz="4" w:space="0" w:color="auto"/>
              <w:right w:val="single" w:sz="4" w:space="0" w:color="auto"/>
            </w:tcBorders>
          </w:tcPr>
          <w:p w14:paraId="70607D6F" w14:textId="6F1C8F25" w:rsidR="00C03D57" w:rsidRPr="00B92096" w:rsidRDefault="00C03D57" w:rsidP="007230B8">
            <w:del w:id="658" w:author="Зайцев Павел Борисович" w:date="2025-12-18T19:21:00Z">
              <w:r w:rsidDel="00D01F6C">
                <w:lastRenderedPageBreak/>
                <w:delText>41.2</w:delText>
              </w:r>
            </w:del>
          </w:p>
        </w:tc>
        <w:tc>
          <w:tcPr>
            <w:tcW w:w="1051" w:type="dxa"/>
            <w:tcBorders>
              <w:top w:val="single" w:sz="4" w:space="0" w:color="auto"/>
              <w:left w:val="single" w:sz="4" w:space="0" w:color="auto"/>
              <w:bottom w:val="single" w:sz="4" w:space="0" w:color="auto"/>
              <w:right w:val="single" w:sz="4" w:space="0" w:color="auto"/>
            </w:tcBorders>
          </w:tcPr>
          <w:p w14:paraId="40B90D1A" w14:textId="66EB6207" w:rsidR="00C03D57" w:rsidRPr="00B92096" w:rsidRDefault="00C03D57" w:rsidP="007230B8">
            <w:del w:id="659" w:author="Зайцев Павел Борисович" w:date="2025-12-18T19:21: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16386900" w14:textId="7F71DEC8" w:rsidR="00C03D57" w:rsidRPr="00B92096" w:rsidDel="00D01F6C" w:rsidRDefault="00C03D57" w:rsidP="007230B8">
            <w:pPr>
              <w:rPr>
                <w:del w:id="660" w:author="Зайцев Павел Борисович" w:date="2025-12-18T19:21:00Z"/>
              </w:rPr>
            </w:pPr>
            <w:del w:id="661" w:author="Зайцев Павел Борисович" w:date="2025-12-18T19:21:00Z">
              <w:r w:rsidRPr="00B92096" w:rsidDel="00D01F6C">
                <w:delText>Стр.</w:delText>
              </w:r>
              <w:r w:rsidDel="00D01F6C">
                <w:delText>170</w:delText>
              </w:r>
            </w:del>
          </w:p>
          <w:p w14:paraId="0D20F494" w14:textId="01DBC398" w:rsidR="00C03D57" w:rsidRPr="00B92096" w:rsidRDefault="00C03D57" w:rsidP="007230B8">
            <w:del w:id="662" w:author="Зайцев Павел Борисович" w:date="2025-12-18T19:21:00Z">
              <w:r w:rsidRPr="00B92096" w:rsidDel="00D01F6C">
                <w:delText>(Гр. 8</w:delText>
              </w:r>
              <w:r w:rsidR="005F505B" w:rsidDel="00D01F6C">
                <w:delText xml:space="preserve"> </w:delText>
              </w:r>
              <w:r w:rsidRPr="00B92096" w:rsidDel="00D01F6C">
                <w:delText>– Гр. 4)</w:delText>
              </w:r>
            </w:del>
          </w:p>
        </w:tc>
        <w:tc>
          <w:tcPr>
            <w:tcW w:w="852" w:type="dxa"/>
            <w:gridSpan w:val="2"/>
            <w:tcBorders>
              <w:top w:val="single" w:sz="4" w:space="0" w:color="auto"/>
              <w:left w:val="single" w:sz="4" w:space="0" w:color="auto"/>
              <w:bottom w:val="single" w:sz="4" w:space="0" w:color="auto"/>
              <w:right w:val="single" w:sz="4" w:space="0" w:color="auto"/>
            </w:tcBorders>
          </w:tcPr>
          <w:p w14:paraId="4453817F" w14:textId="77777777" w:rsidR="00C03D57" w:rsidRPr="00B92096" w:rsidRDefault="00C03D57" w:rsidP="007230B8"/>
        </w:tc>
        <w:tc>
          <w:tcPr>
            <w:tcW w:w="567" w:type="dxa"/>
            <w:tcBorders>
              <w:top w:val="single" w:sz="4" w:space="0" w:color="auto"/>
              <w:left w:val="single" w:sz="4" w:space="0" w:color="auto"/>
              <w:bottom w:val="single" w:sz="4" w:space="0" w:color="auto"/>
              <w:right w:val="single" w:sz="4" w:space="0" w:color="auto"/>
            </w:tcBorders>
          </w:tcPr>
          <w:p w14:paraId="529BB3A9" w14:textId="77777777" w:rsidR="00C03D57" w:rsidRPr="00B92096" w:rsidRDefault="00C03D57" w:rsidP="007230B8"/>
        </w:tc>
        <w:tc>
          <w:tcPr>
            <w:tcW w:w="993" w:type="dxa"/>
            <w:gridSpan w:val="2"/>
            <w:tcBorders>
              <w:top w:val="single" w:sz="4" w:space="0" w:color="auto"/>
              <w:left w:val="single" w:sz="4" w:space="0" w:color="auto"/>
              <w:bottom w:val="single" w:sz="4" w:space="0" w:color="auto"/>
              <w:right w:val="single" w:sz="4" w:space="0" w:color="auto"/>
            </w:tcBorders>
          </w:tcPr>
          <w:p w14:paraId="3A484205" w14:textId="4AD15EE4" w:rsidR="00C03D57" w:rsidRPr="00B92096" w:rsidRDefault="00C03D57" w:rsidP="007230B8">
            <w:del w:id="663" w:author="Зайцев Павел Борисович" w:date="2025-12-18T19:21:00Z">
              <w:r w:rsidRPr="00B92096"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01199BAD" w14:textId="731A162B" w:rsidR="00C03D57" w:rsidRPr="00B92096" w:rsidRDefault="00C03D57" w:rsidP="007230B8">
            <w:del w:id="664" w:author="Зайцев Павел Борисович" w:date="2025-12-18T19:21: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4E75F7DD" w14:textId="77777777" w:rsidR="00C03D57" w:rsidRPr="00B92096" w:rsidRDefault="00C03D57" w:rsidP="007230B8"/>
        </w:tc>
        <w:tc>
          <w:tcPr>
            <w:tcW w:w="1559" w:type="dxa"/>
            <w:tcBorders>
              <w:top w:val="single" w:sz="4" w:space="0" w:color="auto"/>
              <w:left w:val="single" w:sz="4" w:space="0" w:color="auto"/>
              <w:bottom w:val="single" w:sz="4" w:space="0" w:color="auto"/>
              <w:right w:val="single" w:sz="4" w:space="0" w:color="auto"/>
            </w:tcBorders>
          </w:tcPr>
          <w:p w14:paraId="1EB2C616" w14:textId="354A0121" w:rsidR="00C03D57" w:rsidRPr="00C03D57" w:rsidRDefault="00C03D57" w:rsidP="00C03D57">
            <w:del w:id="665" w:author="Зайцев Павел Борисович" w:date="2025-12-18T19:21:00Z">
              <w:r w:rsidDel="00D01F6C">
                <w:delText>395</w:delText>
              </w:r>
            </w:del>
          </w:p>
        </w:tc>
        <w:tc>
          <w:tcPr>
            <w:tcW w:w="852" w:type="dxa"/>
            <w:tcBorders>
              <w:top w:val="single" w:sz="4" w:space="0" w:color="auto"/>
              <w:left w:val="single" w:sz="4" w:space="0" w:color="auto"/>
              <w:bottom w:val="single" w:sz="4" w:space="0" w:color="auto"/>
              <w:right w:val="single" w:sz="4" w:space="0" w:color="auto"/>
            </w:tcBorders>
          </w:tcPr>
          <w:p w14:paraId="4B65EF0B" w14:textId="328BB921" w:rsidR="00C03D57" w:rsidRPr="00B92096" w:rsidRDefault="00C03D57" w:rsidP="007230B8">
            <w:del w:id="666" w:author="Зайцев Павел Борисович" w:date="2025-12-18T19:21:00Z">
              <w:r w:rsidRPr="00B92096" w:rsidDel="00D01F6C">
                <w:delText>5</w:delText>
              </w:r>
            </w:del>
          </w:p>
        </w:tc>
        <w:tc>
          <w:tcPr>
            <w:tcW w:w="2317" w:type="dxa"/>
            <w:tcBorders>
              <w:top w:val="single" w:sz="4" w:space="0" w:color="auto"/>
              <w:left w:val="single" w:sz="4" w:space="0" w:color="auto"/>
              <w:bottom w:val="single" w:sz="4" w:space="0" w:color="auto"/>
              <w:right w:val="single" w:sz="4" w:space="0" w:color="auto"/>
            </w:tcBorders>
          </w:tcPr>
          <w:p w14:paraId="2090438D" w14:textId="46BBED4F" w:rsidR="00C03D57" w:rsidRPr="00B92096" w:rsidRDefault="00C03D57" w:rsidP="007230B8">
            <w:del w:id="667" w:author="Зайцев Павел Борисович" w:date="2025-12-18T19:21:00Z">
              <w:r w:rsidRPr="00B92096" w:rsidDel="00D01F6C">
                <w:delText xml:space="preserve">Изменение затрат на </w:delText>
              </w:r>
              <w:r w:rsidDel="00D01F6C">
                <w:delText>биотрансформацию</w:delText>
              </w:r>
              <w:r w:rsidRPr="00B92096" w:rsidDel="00D01F6C">
                <w:delText xml:space="preserve"> за отчетный год по ф. 0503721 не соответствует изменению остатков по ф. 0503730 в части деятельности по государственному заданию – недопустимо</w:delText>
              </w:r>
            </w:del>
          </w:p>
        </w:tc>
        <w:tc>
          <w:tcPr>
            <w:tcW w:w="709" w:type="dxa"/>
            <w:tcBorders>
              <w:top w:val="single" w:sz="4" w:space="0" w:color="auto"/>
              <w:left w:val="single" w:sz="4" w:space="0" w:color="auto"/>
              <w:bottom w:val="single" w:sz="4" w:space="0" w:color="auto"/>
              <w:right w:val="single" w:sz="4" w:space="0" w:color="auto"/>
            </w:tcBorders>
          </w:tcPr>
          <w:p w14:paraId="597C47CC" w14:textId="31C77F78" w:rsidR="00C03D57" w:rsidRPr="00C03D57" w:rsidRDefault="00C03D57" w:rsidP="007230B8">
            <w:pPr>
              <w:rPr>
                <w:color w:val="000000"/>
              </w:rPr>
            </w:pPr>
            <w:del w:id="668" w:author="Зайцев Павел Борисович" w:date="2025-12-18T19:21:00Z">
              <w:r w:rsidDel="00D01F6C">
                <w:rPr>
                  <w:color w:val="000000"/>
                </w:rPr>
                <w:delText>Б</w:delText>
              </w:r>
            </w:del>
          </w:p>
        </w:tc>
      </w:tr>
      <w:tr w:rsidR="00C03D57" w:rsidRPr="00B92096" w14:paraId="79A36930" w14:textId="77777777" w:rsidTr="00C03D57">
        <w:tc>
          <w:tcPr>
            <w:tcW w:w="670" w:type="dxa"/>
            <w:tcBorders>
              <w:top w:val="single" w:sz="4" w:space="0" w:color="auto"/>
              <w:left w:val="single" w:sz="4" w:space="0" w:color="auto"/>
              <w:bottom w:val="single" w:sz="4" w:space="0" w:color="auto"/>
              <w:right w:val="single" w:sz="4" w:space="0" w:color="auto"/>
            </w:tcBorders>
          </w:tcPr>
          <w:p w14:paraId="56F2E6E8" w14:textId="37F37F57" w:rsidR="00C03D57" w:rsidRPr="00B92096" w:rsidRDefault="00C03D57" w:rsidP="00C03D57">
            <w:del w:id="669" w:author="Зайцев Павел Борисович" w:date="2025-12-18T19:21:00Z">
              <w:r w:rsidRPr="00B92096" w:rsidDel="00D01F6C">
                <w:delText>41</w:delText>
              </w:r>
              <w:r w:rsidDel="00D01F6C">
                <w:delText>.3</w:delText>
              </w:r>
            </w:del>
          </w:p>
        </w:tc>
        <w:tc>
          <w:tcPr>
            <w:tcW w:w="1051" w:type="dxa"/>
            <w:tcBorders>
              <w:top w:val="single" w:sz="4" w:space="0" w:color="auto"/>
              <w:left w:val="single" w:sz="4" w:space="0" w:color="auto"/>
              <w:bottom w:val="single" w:sz="4" w:space="0" w:color="auto"/>
              <w:right w:val="single" w:sz="4" w:space="0" w:color="auto"/>
            </w:tcBorders>
          </w:tcPr>
          <w:p w14:paraId="3F914572" w14:textId="0E20500C" w:rsidR="00C03D57" w:rsidRPr="00B92096" w:rsidRDefault="00C03D57" w:rsidP="007230B8">
            <w:del w:id="670" w:author="Зайцев Павел Борисович" w:date="2025-12-18T19:21: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43220739" w14:textId="7391E94D" w:rsidR="00C03D57" w:rsidRPr="00B92096" w:rsidDel="00D01F6C" w:rsidRDefault="005F505B" w:rsidP="007230B8">
            <w:pPr>
              <w:rPr>
                <w:del w:id="671" w:author="Зайцев Павел Борисович" w:date="2025-12-18T19:21:00Z"/>
              </w:rPr>
            </w:pPr>
            <w:del w:id="672" w:author="Зайцев Павел Борисович" w:date="2025-12-18T19:21:00Z">
              <w:r w:rsidRPr="00B92096" w:rsidDel="00D01F6C">
                <w:delText>Стр.</w:delText>
              </w:r>
              <w:r w:rsidDel="00D01F6C">
                <w:delText>170</w:delText>
              </w:r>
            </w:del>
          </w:p>
          <w:p w14:paraId="0B7BE343" w14:textId="2CECA91C" w:rsidR="00C03D57" w:rsidRPr="00B92096" w:rsidRDefault="00C03D57" w:rsidP="007230B8">
            <w:del w:id="673" w:author="Зайцев Павел Борисович" w:date="2025-12-18T19:21:00Z">
              <w:r w:rsidRPr="00B92096" w:rsidDel="00D01F6C">
                <w:delText>(Гр. 9</w:delText>
              </w:r>
              <w:r w:rsidR="005F505B" w:rsidDel="00D01F6C">
                <w:delText xml:space="preserve"> </w:delText>
              </w:r>
              <w:r w:rsidRPr="00B92096" w:rsidDel="00D01F6C">
                <w:delText>– Гр. 5)</w:delText>
              </w:r>
            </w:del>
          </w:p>
        </w:tc>
        <w:tc>
          <w:tcPr>
            <w:tcW w:w="852" w:type="dxa"/>
            <w:gridSpan w:val="2"/>
            <w:tcBorders>
              <w:top w:val="single" w:sz="4" w:space="0" w:color="auto"/>
              <w:left w:val="single" w:sz="4" w:space="0" w:color="auto"/>
              <w:bottom w:val="single" w:sz="4" w:space="0" w:color="auto"/>
              <w:right w:val="single" w:sz="4" w:space="0" w:color="auto"/>
            </w:tcBorders>
          </w:tcPr>
          <w:p w14:paraId="2ACA34BE" w14:textId="77777777" w:rsidR="00C03D57" w:rsidRPr="00B92096" w:rsidRDefault="00C03D57" w:rsidP="007230B8"/>
        </w:tc>
        <w:tc>
          <w:tcPr>
            <w:tcW w:w="567" w:type="dxa"/>
            <w:tcBorders>
              <w:top w:val="single" w:sz="4" w:space="0" w:color="auto"/>
              <w:left w:val="single" w:sz="4" w:space="0" w:color="auto"/>
              <w:bottom w:val="single" w:sz="4" w:space="0" w:color="auto"/>
              <w:right w:val="single" w:sz="4" w:space="0" w:color="auto"/>
            </w:tcBorders>
          </w:tcPr>
          <w:p w14:paraId="2A5627BB" w14:textId="77777777" w:rsidR="00C03D57" w:rsidRPr="00B92096" w:rsidRDefault="00C03D57" w:rsidP="007230B8"/>
        </w:tc>
        <w:tc>
          <w:tcPr>
            <w:tcW w:w="993" w:type="dxa"/>
            <w:gridSpan w:val="2"/>
            <w:tcBorders>
              <w:top w:val="single" w:sz="4" w:space="0" w:color="auto"/>
              <w:left w:val="single" w:sz="4" w:space="0" w:color="auto"/>
              <w:bottom w:val="single" w:sz="4" w:space="0" w:color="auto"/>
              <w:right w:val="single" w:sz="4" w:space="0" w:color="auto"/>
            </w:tcBorders>
          </w:tcPr>
          <w:p w14:paraId="463EE815" w14:textId="181B3823" w:rsidR="00C03D57" w:rsidRPr="00B92096" w:rsidRDefault="00C03D57" w:rsidP="007230B8">
            <w:del w:id="674" w:author="Зайцев Павел Борисович" w:date="2025-12-18T19:21:00Z">
              <w:r w:rsidRPr="00B92096"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765A3B7A" w14:textId="01EA646C" w:rsidR="00C03D57" w:rsidRPr="00B92096" w:rsidRDefault="00C03D57" w:rsidP="007230B8">
            <w:del w:id="675" w:author="Зайцев Павел Борисович" w:date="2025-12-18T19:21: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7EA8ACF4" w14:textId="77777777" w:rsidR="00C03D57" w:rsidRPr="00B92096" w:rsidRDefault="00C03D57" w:rsidP="007230B8"/>
        </w:tc>
        <w:tc>
          <w:tcPr>
            <w:tcW w:w="1559" w:type="dxa"/>
            <w:tcBorders>
              <w:top w:val="single" w:sz="4" w:space="0" w:color="auto"/>
              <w:left w:val="single" w:sz="4" w:space="0" w:color="auto"/>
              <w:bottom w:val="single" w:sz="4" w:space="0" w:color="auto"/>
              <w:right w:val="single" w:sz="4" w:space="0" w:color="auto"/>
            </w:tcBorders>
          </w:tcPr>
          <w:p w14:paraId="280013BD" w14:textId="0FB3DB22" w:rsidR="00C03D57" w:rsidRPr="00B92096" w:rsidRDefault="00C03D57" w:rsidP="00C03D57">
            <w:del w:id="676" w:author="Зайцев Павел Борисович" w:date="2025-12-18T19:21:00Z">
              <w:r w:rsidDel="00D01F6C">
                <w:delText>395</w:delText>
              </w:r>
            </w:del>
          </w:p>
        </w:tc>
        <w:tc>
          <w:tcPr>
            <w:tcW w:w="852" w:type="dxa"/>
            <w:tcBorders>
              <w:top w:val="single" w:sz="4" w:space="0" w:color="auto"/>
              <w:left w:val="single" w:sz="4" w:space="0" w:color="auto"/>
              <w:bottom w:val="single" w:sz="4" w:space="0" w:color="auto"/>
              <w:right w:val="single" w:sz="4" w:space="0" w:color="auto"/>
            </w:tcBorders>
          </w:tcPr>
          <w:p w14:paraId="26020052" w14:textId="7DCF2B0F" w:rsidR="00C03D57" w:rsidRPr="00B92096" w:rsidRDefault="00C03D57" w:rsidP="007230B8">
            <w:del w:id="677" w:author="Зайцев Павел Борисович" w:date="2025-12-18T19:21:00Z">
              <w:r w:rsidRPr="00B92096" w:rsidDel="00D01F6C">
                <w:delText>6</w:delText>
              </w:r>
            </w:del>
          </w:p>
        </w:tc>
        <w:tc>
          <w:tcPr>
            <w:tcW w:w="2317" w:type="dxa"/>
            <w:tcBorders>
              <w:top w:val="single" w:sz="4" w:space="0" w:color="auto"/>
              <w:left w:val="single" w:sz="4" w:space="0" w:color="auto"/>
              <w:bottom w:val="single" w:sz="4" w:space="0" w:color="auto"/>
              <w:right w:val="single" w:sz="4" w:space="0" w:color="auto"/>
            </w:tcBorders>
          </w:tcPr>
          <w:p w14:paraId="35D30848" w14:textId="26574A6E" w:rsidR="00C03D57" w:rsidRPr="00B92096" w:rsidRDefault="00C03D57" w:rsidP="00C03D57">
            <w:del w:id="678" w:author="Зайцев Павел Борисович" w:date="2025-12-18T19:21:00Z">
              <w:r w:rsidRPr="00B92096" w:rsidDel="00D01F6C">
                <w:delText xml:space="preserve">Изменение затрат на </w:delText>
              </w:r>
              <w:r w:rsidDel="00D01F6C">
                <w:delText>биотрансформацию</w:delText>
              </w:r>
              <w:r w:rsidRPr="00B92096" w:rsidDel="00D01F6C">
                <w:delText xml:space="preserve"> за отчетный год по ф. 0503721 не соответствует изменению остатков по ф. 0503730 приносящей доход деятельности – недопустимо</w:delText>
              </w:r>
            </w:del>
          </w:p>
        </w:tc>
        <w:tc>
          <w:tcPr>
            <w:tcW w:w="709" w:type="dxa"/>
            <w:tcBorders>
              <w:top w:val="single" w:sz="4" w:space="0" w:color="auto"/>
              <w:left w:val="single" w:sz="4" w:space="0" w:color="auto"/>
              <w:bottom w:val="single" w:sz="4" w:space="0" w:color="auto"/>
              <w:right w:val="single" w:sz="4" w:space="0" w:color="auto"/>
            </w:tcBorders>
          </w:tcPr>
          <w:p w14:paraId="7BF1785C" w14:textId="35AC5ECD" w:rsidR="00C03D57" w:rsidRPr="00C03D57" w:rsidRDefault="00C03D57" w:rsidP="007230B8">
            <w:pPr>
              <w:rPr>
                <w:color w:val="000000"/>
              </w:rPr>
            </w:pPr>
            <w:del w:id="679" w:author="Зайцев Павел Борисович" w:date="2025-12-18T19:21:00Z">
              <w:r w:rsidDel="00D01F6C">
                <w:rPr>
                  <w:color w:val="000000"/>
                </w:rPr>
                <w:delText>Б</w:delText>
              </w:r>
            </w:del>
          </w:p>
        </w:tc>
      </w:tr>
      <w:tr w:rsidR="00C03D57" w:rsidRPr="00B92096" w14:paraId="1AA37523" w14:textId="77777777" w:rsidTr="00C03D57">
        <w:tc>
          <w:tcPr>
            <w:tcW w:w="670" w:type="dxa"/>
            <w:tcBorders>
              <w:top w:val="single" w:sz="4" w:space="0" w:color="auto"/>
              <w:left w:val="single" w:sz="4" w:space="0" w:color="auto"/>
              <w:bottom w:val="single" w:sz="4" w:space="0" w:color="auto"/>
              <w:right w:val="single" w:sz="4" w:space="0" w:color="auto"/>
            </w:tcBorders>
          </w:tcPr>
          <w:p w14:paraId="0BAFA390" w14:textId="05F36318" w:rsidR="00C03D57" w:rsidRPr="00B92096" w:rsidRDefault="00C03D57" w:rsidP="00C03D57">
            <w:del w:id="680" w:author="Зайцев Павел Борисович" w:date="2025-12-18T19:21:00Z">
              <w:r w:rsidDel="00D01F6C">
                <w:delText>41.4</w:delText>
              </w:r>
            </w:del>
          </w:p>
        </w:tc>
        <w:tc>
          <w:tcPr>
            <w:tcW w:w="1051" w:type="dxa"/>
            <w:tcBorders>
              <w:top w:val="single" w:sz="4" w:space="0" w:color="auto"/>
              <w:left w:val="single" w:sz="4" w:space="0" w:color="auto"/>
              <w:bottom w:val="single" w:sz="4" w:space="0" w:color="auto"/>
              <w:right w:val="single" w:sz="4" w:space="0" w:color="auto"/>
            </w:tcBorders>
          </w:tcPr>
          <w:p w14:paraId="6C226F93" w14:textId="2D21D4F4" w:rsidR="00C03D57" w:rsidRPr="00C03D57" w:rsidRDefault="00C03D57" w:rsidP="007230B8">
            <w:del w:id="681" w:author="Зайцев Павел Борисович" w:date="2025-12-18T19:21: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001F5750" w14:textId="4B24FA2C" w:rsidR="00C03D57" w:rsidRPr="00B92096" w:rsidDel="00D01F6C" w:rsidRDefault="00C03D57" w:rsidP="007230B8">
            <w:pPr>
              <w:rPr>
                <w:del w:id="682" w:author="Зайцев Павел Борисович" w:date="2025-12-18T19:21:00Z"/>
              </w:rPr>
            </w:pPr>
            <w:del w:id="683" w:author="Зайцев Павел Борисович" w:date="2025-12-18T19:21:00Z">
              <w:r w:rsidRPr="00B92096" w:rsidDel="00D01F6C">
                <w:delText>Стр.</w:delText>
              </w:r>
              <w:r w:rsidDel="00D01F6C">
                <w:delText>110</w:delText>
              </w:r>
            </w:del>
          </w:p>
          <w:p w14:paraId="4D6543BF" w14:textId="1E4DE39E" w:rsidR="00C03D57" w:rsidRPr="00B92096" w:rsidRDefault="00C03D57" w:rsidP="007230B8">
            <w:del w:id="684" w:author="Зайцев Павел Борисович" w:date="2025-12-18T19:21:00Z">
              <w:r w:rsidRPr="00B92096" w:rsidDel="00D01F6C">
                <w:delText>(Гр. 7</w:delText>
              </w:r>
              <w:r w:rsidR="005F505B" w:rsidDel="00D01F6C">
                <w:delText xml:space="preserve"> </w:delText>
              </w:r>
              <w:r w:rsidRPr="00B92096" w:rsidDel="00D01F6C">
                <w:delText>– Гр. 3)</w:delText>
              </w:r>
            </w:del>
          </w:p>
        </w:tc>
        <w:tc>
          <w:tcPr>
            <w:tcW w:w="852" w:type="dxa"/>
            <w:gridSpan w:val="2"/>
            <w:tcBorders>
              <w:top w:val="single" w:sz="4" w:space="0" w:color="auto"/>
              <w:left w:val="single" w:sz="4" w:space="0" w:color="auto"/>
              <w:bottom w:val="single" w:sz="4" w:space="0" w:color="auto"/>
              <w:right w:val="single" w:sz="4" w:space="0" w:color="auto"/>
            </w:tcBorders>
          </w:tcPr>
          <w:p w14:paraId="40E4CC42" w14:textId="77777777" w:rsidR="00C03D57" w:rsidRPr="00B92096" w:rsidRDefault="00C03D57" w:rsidP="007230B8"/>
        </w:tc>
        <w:tc>
          <w:tcPr>
            <w:tcW w:w="567" w:type="dxa"/>
            <w:tcBorders>
              <w:top w:val="single" w:sz="4" w:space="0" w:color="auto"/>
              <w:left w:val="single" w:sz="4" w:space="0" w:color="auto"/>
              <w:bottom w:val="single" w:sz="4" w:space="0" w:color="auto"/>
              <w:right w:val="single" w:sz="4" w:space="0" w:color="auto"/>
            </w:tcBorders>
          </w:tcPr>
          <w:p w14:paraId="247CC7FC" w14:textId="77777777" w:rsidR="00C03D57" w:rsidRPr="00B92096" w:rsidRDefault="00C03D57" w:rsidP="007230B8"/>
        </w:tc>
        <w:tc>
          <w:tcPr>
            <w:tcW w:w="993" w:type="dxa"/>
            <w:gridSpan w:val="2"/>
            <w:tcBorders>
              <w:top w:val="single" w:sz="4" w:space="0" w:color="auto"/>
              <w:left w:val="single" w:sz="4" w:space="0" w:color="auto"/>
              <w:bottom w:val="single" w:sz="4" w:space="0" w:color="auto"/>
              <w:right w:val="single" w:sz="4" w:space="0" w:color="auto"/>
            </w:tcBorders>
          </w:tcPr>
          <w:p w14:paraId="6210D760" w14:textId="51C1634F" w:rsidR="00C03D57" w:rsidRPr="00B92096" w:rsidRDefault="00C03D57" w:rsidP="007230B8">
            <w:del w:id="685" w:author="Зайцев Павел Борисович" w:date="2025-12-18T19:21:00Z">
              <w:r w:rsidRPr="00B92096"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3B236CFF" w14:textId="7DA8DA08" w:rsidR="00C03D57" w:rsidRPr="00B92096" w:rsidRDefault="00C03D57" w:rsidP="007230B8">
            <w:del w:id="686" w:author="Зайцев Павел Борисович" w:date="2025-12-18T19:21: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5919346C" w14:textId="77777777" w:rsidR="00C03D57" w:rsidRPr="00B92096" w:rsidRDefault="00C03D57" w:rsidP="007230B8"/>
        </w:tc>
        <w:tc>
          <w:tcPr>
            <w:tcW w:w="1559" w:type="dxa"/>
            <w:tcBorders>
              <w:top w:val="single" w:sz="4" w:space="0" w:color="auto"/>
              <w:left w:val="single" w:sz="4" w:space="0" w:color="auto"/>
              <w:bottom w:val="single" w:sz="4" w:space="0" w:color="auto"/>
              <w:right w:val="single" w:sz="4" w:space="0" w:color="auto"/>
            </w:tcBorders>
          </w:tcPr>
          <w:p w14:paraId="36FCFF82" w14:textId="772C6843" w:rsidR="00C03D57" w:rsidRPr="00B92096" w:rsidRDefault="00C03D57" w:rsidP="00C03D57">
            <w:del w:id="687" w:author="Зайцев Павел Борисович" w:date="2025-12-18T19:21:00Z">
              <w:r w:rsidDel="00D01F6C">
                <w:delText>380</w:delText>
              </w:r>
            </w:del>
          </w:p>
        </w:tc>
        <w:tc>
          <w:tcPr>
            <w:tcW w:w="852" w:type="dxa"/>
            <w:tcBorders>
              <w:top w:val="single" w:sz="4" w:space="0" w:color="auto"/>
              <w:left w:val="single" w:sz="4" w:space="0" w:color="auto"/>
              <w:bottom w:val="single" w:sz="4" w:space="0" w:color="auto"/>
              <w:right w:val="single" w:sz="4" w:space="0" w:color="auto"/>
            </w:tcBorders>
          </w:tcPr>
          <w:p w14:paraId="22E2E3C3" w14:textId="7F08297C" w:rsidR="00C03D57" w:rsidRPr="00B92096" w:rsidRDefault="00C03D57" w:rsidP="007230B8">
            <w:del w:id="688" w:author="Зайцев Павел Борисович" w:date="2025-12-18T19:21:00Z">
              <w:r w:rsidRPr="00B92096" w:rsidDel="00D01F6C">
                <w:delText>4</w:delText>
              </w:r>
            </w:del>
          </w:p>
        </w:tc>
        <w:tc>
          <w:tcPr>
            <w:tcW w:w="2317" w:type="dxa"/>
            <w:tcBorders>
              <w:top w:val="single" w:sz="4" w:space="0" w:color="auto"/>
              <w:left w:val="single" w:sz="4" w:space="0" w:color="auto"/>
              <w:bottom w:val="single" w:sz="4" w:space="0" w:color="auto"/>
              <w:right w:val="single" w:sz="4" w:space="0" w:color="auto"/>
            </w:tcBorders>
          </w:tcPr>
          <w:p w14:paraId="754878E4" w14:textId="77B53D93" w:rsidR="00C03D57" w:rsidRPr="00B92096" w:rsidRDefault="00C03D57" w:rsidP="00C03D57">
            <w:del w:id="689" w:author="Зайцев Павел Борисович" w:date="2025-12-18T19:21:00Z">
              <w:r w:rsidRPr="00B92096" w:rsidDel="00D01F6C">
                <w:delText xml:space="preserve">Изменение </w:delText>
              </w:r>
              <w:r w:rsidDel="00D01F6C">
                <w:delText>стоимости биологических активов</w:delText>
              </w:r>
              <w:r w:rsidRPr="00B92096" w:rsidDel="00D01F6C">
                <w:delText xml:space="preserve"> за отчетный год по ф. 0503721 не соответствует изменению остатков по ф. 0503730 в части деятельности с целевыми средствами – недопустимо</w:delText>
              </w:r>
            </w:del>
          </w:p>
        </w:tc>
        <w:tc>
          <w:tcPr>
            <w:tcW w:w="709" w:type="dxa"/>
            <w:tcBorders>
              <w:top w:val="single" w:sz="4" w:space="0" w:color="auto"/>
              <w:left w:val="single" w:sz="4" w:space="0" w:color="auto"/>
              <w:bottom w:val="single" w:sz="4" w:space="0" w:color="auto"/>
              <w:right w:val="single" w:sz="4" w:space="0" w:color="auto"/>
            </w:tcBorders>
          </w:tcPr>
          <w:p w14:paraId="7852C6D9" w14:textId="1368EF72" w:rsidR="00C03D57" w:rsidRPr="00C03D57" w:rsidRDefault="00C03D57" w:rsidP="007230B8">
            <w:pPr>
              <w:rPr>
                <w:color w:val="000000"/>
              </w:rPr>
            </w:pPr>
            <w:del w:id="690" w:author="Зайцев Павел Борисович" w:date="2025-12-18T19:21:00Z">
              <w:r w:rsidDel="00D01F6C">
                <w:rPr>
                  <w:color w:val="000000"/>
                </w:rPr>
                <w:delText>Б</w:delText>
              </w:r>
            </w:del>
          </w:p>
        </w:tc>
      </w:tr>
      <w:tr w:rsidR="00C03D57" w:rsidRPr="00B92096" w14:paraId="23B02AB7" w14:textId="77777777" w:rsidTr="00C03D57">
        <w:tc>
          <w:tcPr>
            <w:tcW w:w="670" w:type="dxa"/>
            <w:tcBorders>
              <w:top w:val="single" w:sz="4" w:space="0" w:color="auto"/>
              <w:left w:val="single" w:sz="4" w:space="0" w:color="auto"/>
              <w:bottom w:val="single" w:sz="4" w:space="0" w:color="auto"/>
              <w:right w:val="single" w:sz="4" w:space="0" w:color="auto"/>
            </w:tcBorders>
          </w:tcPr>
          <w:p w14:paraId="0BD16E66" w14:textId="6BFC2F7F" w:rsidR="00C03D57" w:rsidRPr="00B92096" w:rsidRDefault="00C03D57" w:rsidP="00C03D57">
            <w:del w:id="691" w:author="Зайцев Павел Борисович" w:date="2025-12-18T19:21:00Z">
              <w:r w:rsidDel="00D01F6C">
                <w:delText>41.5</w:delText>
              </w:r>
            </w:del>
          </w:p>
        </w:tc>
        <w:tc>
          <w:tcPr>
            <w:tcW w:w="1051" w:type="dxa"/>
            <w:tcBorders>
              <w:top w:val="single" w:sz="4" w:space="0" w:color="auto"/>
              <w:left w:val="single" w:sz="4" w:space="0" w:color="auto"/>
              <w:bottom w:val="single" w:sz="4" w:space="0" w:color="auto"/>
              <w:right w:val="single" w:sz="4" w:space="0" w:color="auto"/>
            </w:tcBorders>
          </w:tcPr>
          <w:p w14:paraId="7C84F8BF" w14:textId="5643395B" w:rsidR="00C03D57" w:rsidRPr="00B92096" w:rsidRDefault="00C03D57" w:rsidP="007230B8">
            <w:del w:id="692" w:author="Зайцев Павел Борисович" w:date="2025-12-18T19:21: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1447B259" w14:textId="52F21228" w:rsidR="00C03D57" w:rsidRPr="00B92096" w:rsidDel="00D01F6C" w:rsidRDefault="00C03D57" w:rsidP="007230B8">
            <w:pPr>
              <w:rPr>
                <w:del w:id="693" w:author="Зайцев Павел Борисович" w:date="2025-12-18T19:21:00Z"/>
              </w:rPr>
            </w:pPr>
            <w:del w:id="694" w:author="Зайцев Павел Борисович" w:date="2025-12-18T19:21:00Z">
              <w:r w:rsidRPr="00B92096" w:rsidDel="00D01F6C">
                <w:delText>Стр.</w:delText>
              </w:r>
              <w:r w:rsidDel="00D01F6C">
                <w:delText>110</w:delText>
              </w:r>
            </w:del>
          </w:p>
          <w:p w14:paraId="1D91B6A8" w14:textId="6A0ED661" w:rsidR="00C03D57" w:rsidRPr="00B92096" w:rsidRDefault="00C03D57" w:rsidP="007230B8">
            <w:del w:id="695" w:author="Зайцев Павел Борисович" w:date="2025-12-18T19:21:00Z">
              <w:r w:rsidRPr="00B92096" w:rsidDel="00D01F6C">
                <w:delText>(Гр. 8</w:delText>
              </w:r>
              <w:r w:rsidR="005F505B" w:rsidDel="00D01F6C">
                <w:delText xml:space="preserve"> </w:delText>
              </w:r>
              <w:r w:rsidRPr="00B92096" w:rsidDel="00D01F6C">
                <w:delText>– Гр. 4)</w:delText>
              </w:r>
            </w:del>
          </w:p>
        </w:tc>
        <w:tc>
          <w:tcPr>
            <w:tcW w:w="852" w:type="dxa"/>
            <w:gridSpan w:val="2"/>
            <w:tcBorders>
              <w:top w:val="single" w:sz="4" w:space="0" w:color="auto"/>
              <w:left w:val="single" w:sz="4" w:space="0" w:color="auto"/>
              <w:bottom w:val="single" w:sz="4" w:space="0" w:color="auto"/>
              <w:right w:val="single" w:sz="4" w:space="0" w:color="auto"/>
            </w:tcBorders>
          </w:tcPr>
          <w:p w14:paraId="7A1918F4" w14:textId="77777777" w:rsidR="00C03D57" w:rsidRPr="00B92096" w:rsidRDefault="00C03D57" w:rsidP="007230B8"/>
        </w:tc>
        <w:tc>
          <w:tcPr>
            <w:tcW w:w="567" w:type="dxa"/>
            <w:tcBorders>
              <w:top w:val="single" w:sz="4" w:space="0" w:color="auto"/>
              <w:left w:val="single" w:sz="4" w:space="0" w:color="auto"/>
              <w:bottom w:val="single" w:sz="4" w:space="0" w:color="auto"/>
              <w:right w:val="single" w:sz="4" w:space="0" w:color="auto"/>
            </w:tcBorders>
          </w:tcPr>
          <w:p w14:paraId="2FDF453F" w14:textId="77777777" w:rsidR="00C03D57" w:rsidRPr="00B92096" w:rsidRDefault="00C03D57" w:rsidP="007230B8"/>
        </w:tc>
        <w:tc>
          <w:tcPr>
            <w:tcW w:w="993" w:type="dxa"/>
            <w:gridSpan w:val="2"/>
            <w:tcBorders>
              <w:top w:val="single" w:sz="4" w:space="0" w:color="auto"/>
              <w:left w:val="single" w:sz="4" w:space="0" w:color="auto"/>
              <w:bottom w:val="single" w:sz="4" w:space="0" w:color="auto"/>
              <w:right w:val="single" w:sz="4" w:space="0" w:color="auto"/>
            </w:tcBorders>
          </w:tcPr>
          <w:p w14:paraId="23705E6D" w14:textId="01341F04" w:rsidR="00C03D57" w:rsidRPr="00B92096" w:rsidRDefault="00C03D57" w:rsidP="007230B8">
            <w:del w:id="696" w:author="Зайцев Павел Борисович" w:date="2025-12-18T19:21:00Z">
              <w:r w:rsidRPr="00B92096"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28E33B97" w14:textId="5758B567" w:rsidR="00C03D57" w:rsidRPr="00B92096" w:rsidRDefault="00C03D57" w:rsidP="007230B8">
            <w:del w:id="697" w:author="Зайцев Павел Борисович" w:date="2025-12-18T19:21: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3071C7FA" w14:textId="77777777" w:rsidR="00C03D57" w:rsidRPr="00B92096" w:rsidRDefault="00C03D57" w:rsidP="007230B8"/>
        </w:tc>
        <w:tc>
          <w:tcPr>
            <w:tcW w:w="1559" w:type="dxa"/>
            <w:tcBorders>
              <w:top w:val="single" w:sz="4" w:space="0" w:color="auto"/>
              <w:left w:val="single" w:sz="4" w:space="0" w:color="auto"/>
              <w:bottom w:val="single" w:sz="4" w:space="0" w:color="auto"/>
              <w:right w:val="single" w:sz="4" w:space="0" w:color="auto"/>
            </w:tcBorders>
          </w:tcPr>
          <w:p w14:paraId="18119D89" w14:textId="5FF1B925" w:rsidR="00C03D57" w:rsidRPr="00C03D57" w:rsidRDefault="00C03D57" w:rsidP="00C03D57">
            <w:del w:id="698" w:author="Зайцев Павел Борисович" w:date="2025-12-18T19:21:00Z">
              <w:r w:rsidDel="00D01F6C">
                <w:delText>380</w:delText>
              </w:r>
            </w:del>
          </w:p>
        </w:tc>
        <w:tc>
          <w:tcPr>
            <w:tcW w:w="852" w:type="dxa"/>
            <w:tcBorders>
              <w:top w:val="single" w:sz="4" w:space="0" w:color="auto"/>
              <w:left w:val="single" w:sz="4" w:space="0" w:color="auto"/>
              <w:bottom w:val="single" w:sz="4" w:space="0" w:color="auto"/>
              <w:right w:val="single" w:sz="4" w:space="0" w:color="auto"/>
            </w:tcBorders>
          </w:tcPr>
          <w:p w14:paraId="76D550D5" w14:textId="7ABDD718" w:rsidR="00C03D57" w:rsidRPr="00B92096" w:rsidRDefault="00C03D57" w:rsidP="007230B8">
            <w:del w:id="699" w:author="Зайцев Павел Борисович" w:date="2025-12-18T19:21:00Z">
              <w:r w:rsidRPr="00B92096" w:rsidDel="00D01F6C">
                <w:delText>5</w:delText>
              </w:r>
            </w:del>
          </w:p>
        </w:tc>
        <w:tc>
          <w:tcPr>
            <w:tcW w:w="2317" w:type="dxa"/>
            <w:tcBorders>
              <w:top w:val="single" w:sz="4" w:space="0" w:color="auto"/>
              <w:left w:val="single" w:sz="4" w:space="0" w:color="auto"/>
              <w:bottom w:val="single" w:sz="4" w:space="0" w:color="auto"/>
              <w:right w:val="single" w:sz="4" w:space="0" w:color="auto"/>
            </w:tcBorders>
          </w:tcPr>
          <w:p w14:paraId="708AE0D4" w14:textId="12E51E08" w:rsidR="00C03D57" w:rsidRPr="00B92096" w:rsidRDefault="00C03D57" w:rsidP="007230B8">
            <w:del w:id="700" w:author="Зайцев Павел Борисович" w:date="2025-12-18T19:21:00Z">
              <w:r w:rsidRPr="00B92096" w:rsidDel="00D01F6C">
                <w:delText xml:space="preserve">Изменение </w:delText>
              </w:r>
              <w:r w:rsidDel="00D01F6C">
                <w:delText>стоимости биологических активов</w:delText>
              </w:r>
              <w:r w:rsidRPr="00B92096" w:rsidDel="00D01F6C">
                <w:delText xml:space="preserve"> за отчетный год по ф. </w:delText>
              </w:r>
              <w:r w:rsidRPr="00B92096" w:rsidDel="00D01F6C">
                <w:lastRenderedPageBreak/>
                <w:delText>0503721 не соответствует изменению остатков по ф. 0503730 в части деятельности по государственному заданию – недопустимо</w:delText>
              </w:r>
            </w:del>
          </w:p>
        </w:tc>
        <w:tc>
          <w:tcPr>
            <w:tcW w:w="709" w:type="dxa"/>
            <w:tcBorders>
              <w:top w:val="single" w:sz="4" w:space="0" w:color="auto"/>
              <w:left w:val="single" w:sz="4" w:space="0" w:color="auto"/>
              <w:bottom w:val="single" w:sz="4" w:space="0" w:color="auto"/>
              <w:right w:val="single" w:sz="4" w:space="0" w:color="auto"/>
            </w:tcBorders>
          </w:tcPr>
          <w:p w14:paraId="1AE0231F" w14:textId="652D4A03" w:rsidR="00C03D57" w:rsidRPr="00C03D57" w:rsidRDefault="00C03D57" w:rsidP="007230B8">
            <w:pPr>
              <w:rPr>
                <w:color w:val="000000"/>
              </w:rPr>
            </w:pPr>
            <w:del w:id="701" w:author="Зайцев Павел Борисович" w:date="2025-12-18T19:21:00Z">
              <w:r w:rsidDel="00D01F6C">
                <w:rPr>
                  <w:color w:val="000000"/>
                </w:rPr>
                <w:lastRenderedPageBreak/>
                <w:delText>Б</w:delText>
              </w:r>
            </w:del>
          </w:p>
        </w:tc>
      </w:tr>
      <w:tr w:rsidR="00C03D57" w:rsidRPr="00B92096" w14:paraId="0415FF04" w14:textId="77777777" w:rsidTr="00C03D57">
        <w:tc>
          <w:tcPr>
            <w:tcW w:w="670" w:type="dxa"/>
            <w:tcBorders>
              <w:top w:val="single" w:sz="4" w:space="0" w:color="auto"/>
              <w:left w:val="single" w:sz="4" w:space="0" w:color="auto"/>
              <w:bottom w:val="single" w:sz="4" w:space="0" w:color="auto"/>
              <w:right w:val="single" w:sz="4" w:space="0" w:color="auto"/>
            </w:tcBorders>
          </w:tcPr>
          <w:p w14:paraId="386368C7" w14:textId="2880BA90" w:rsidR="00C03D57" w:rsidRPr="00B92096" w:rsidRDefault="00C03D57" w:rsidP="00C03D57">
            <w:del w:id="702" w:author="Зайцев Павел Борисович" w:date="2025-12-18T19:22:00Z">
              <w:r w:rsidRPr="00B92096" w:rsidDel="00D01F6C">
                <w:lastRenderedPageBreak/>
                <w:delText>41</w:delText>
              </w:r>
              <w:r w:rsidDel="00D01F6C">
                <w:delText>.6</w:delText>
              </w:r>
            </w:del>
          </w:p>
        </w:tc>
        <w:tc>
          <w:tcPr>
            <w:tcW w:w="1051" w:type="dxa"/>
            <w:tcBorders>
              <w:top w:val="single" w:sz="4" w:space="0" w:color="auto"/>
              <w:left w:val="single" w:sz="4" w:space="0" w:color="auto"/>
              <w:bottom w:val="single" w:sz="4" w:space="0" w:color="auto"/>
              <w:right w:val="single" w:sz="4" w:space="0" w:color="auto"/>
            </w:tcBorders>
          </w:tcPr>
          <w:p w14:paraId="58B759E8" w14:textId="73A7A3B7" w:rsidR="00C03D57" w:rsidRPr="00B92096" w:rsidRDefault="00C03D57" w:rsidP="007230B8">
            <w:del w:id="703" w:author="Зайцев Павел Борисович" w:date="2025-12-18T19:22:00Z">
              <w:r w:rsidRPr="00B92096" w:rsidDel="00D01F6C">
                <w:delText>0503730</w:delText>
              </w:r>
            </w:del>
          </w:p>
        </w:tc>
        <w:tc>
          <w:tcPr>
            <w:tcW w:w="1646" w:type="dxa"/>
            <w:gridSpan w:val="2"/>
            <w:tcBorders>
              <w:top w:val="single" w:sz="4" w:space="0" w:color="auto"/>
              <w:left w:val="single" w:sz="4" w:space="0" w:color="auto"/>
              <w:bottom w:val="single" w:sz="4" w:space="0" w:color="auto"/>
              <w:right w:val="single" w:sz="4" w:space="0" w:color="auto"/>
            </w:tcBorders>
          </w:tcPr>
          <w:p w14:paraId="0D00FB4A" w14:textId="7E1CA4A3" w:rsidR="00C03D57" w:rsidRPr="00B92096" w:rsidDel="00D01F6C" w:rsidRDefault="005F505B" w:rsidP="007230B8">
            <w:pPr>
              <w:rPr>
                <w:del w:id="704" w:author="Зайцев Павел Борисович" w:date="2025-12-18T19:22:00Z"/>
              </w:rPr>
            </w:pPr>
            <w:del w:id="705" w:author="Зайцев Павел Борисович" w:date="2025-12-18T19:22:00Z">
              <w:r w:rsidRPr="00B92096" w:rsidDel="00D01F6C">
                <w:delText>Стр.</w:delText>
              </w:r>
              <w:r w:rsidR="00C03D57" w:rsidDel="00D01F6C">
                <w:delText>110</w:delText>
              </w:r>
            </w:del>
          </w:p>
          <w:p w14:paraId="79B50FD5" w14:textId="04DB7F19" w:rsidR="00C03D57" w:rsidRPr="00B92096" w:rsidRDefault="00C03D57" w:rsidP="007230B8">
            <w:del w:id="706" w:author="Зайцев Павел Борисович" w:date="2025-12-18T19:22:00Z">
              <w:r w:rsidRPr="00B92096" w:rsidDel="00D01F6C">
                <w:delText>(Гр. 9</w:delText>
              </w:r>
              <w:r w:rsidR="00C10303" w:rsidDel="00D01F6C">
                <w:delText xml:space="preserve"> </w:delText>
              </w:r>
              <w:r w:rsidRPr="00B92096" w:rsidDel="00D01F6C">
                <w:delText>– Гр. 5)</w:delText>
              </w:r>
            </w:del>
          </w:p>
        </w:tc>
        <w:tc>
          <w:tcPr>
            <w:tcW w:w="852" w:type="dxa"/>
            <w:gridSpan w:val="2"/>
            <w:tcBorders>
              <w:top w:val="single" w:sz="4" w:space="0" w:color="auto"/>
              <w:left w:val="single" w:sz="4" w:space="0" w:color="auto"/>
              <w:bottom w:val="single" w:sz="4" w:space="0" w:color="auto"/>
              <w:right w:val="single" w:sz="4" w:space="0" w:color="auto"/>
            </w:tcBorders>
          </w:tcPr>
          <w:p w14:paraId="322D694C" w14:textId="77777777" w:rsidR="00C03D57" w:rsidRPr="00B92096" w:rsidRDefault="00C03D57" w:rsidP="007230B8"/>
        </w:tc>
        <w:tc>
          <w:tcPr>
            <w:tcW w:w="567" w:type="dxa"/>
            <w:tcBorders>
              <w:top w:val="single" w:sz="4" w:space="0" w:color="auto"/>
              <w:left w:val="single" w:sz="4" w:space="0" w:color="auto"/>
              <w:bottom w:val="single" w:sz="4" w:space="0" w:color="auto"/>
              <w:right w:val="single" w:sz="4" w:space="0" w:color="auto"/>
            </w:tcBorders>
          </w:tcPr>
          <w:p w14:paraId="132D5976" w14:textId="77777777" w:rsidR="00C03D57" w:rsidRPr="00B92096" w:rsidRDefault="00C03D57" w:rsidP="007230B8"/>
        </w:tc>
        <w:tc>
          <w:tcPr>
            <w:tcW w:w="993" w:type="dxa"/>
            <w:gridSpan w:val="2"/>
            <w:tcBorders>
              <w:top w:val="single" w:sz="4" w:space="0" w:color="auto"/>
              <w:left w:val="single" w:sz="4" w:space="0" w:color="auto"/>
              <w:bottom w:val="single" w:sz="4" w:space="0" w:color="auto"/>
              <w:right w:val="single" w:sz="4" w:space="0" w:color="auto"/>
            </w:tcBorders>
          </w:tcPr>
          <w:p w14:paraId="4DCDB6F8" w14:textId="428F4D21" w:rsidR="00C03D57" w:rsidRPr="00B92096" w:rsidRDefault="00C03D57" w:rsidP="007230B8">
            <w:del w:id="707" w:author="Зайцев Павел Борисович" w:date="2025-12-18T19:22:00Z">
              <w:r w:rsidRPr="00B92096" w:rsidDel="00D01F6C">
                <w:delText>=</w:delText>
              </w:r>
            </w:del>
          </w:p>
        </w:tc>
        <w:tc>
          <w:tcPr>
            <w:tcW w:w="1135" w:type="dxa"/>
            <w:tcBorders>
              <w:top w:val="single" w:sz="4" w:space="0" w:color="auto"/>
              <w:left w:val="single" w:sz="4" w:space="0" w:color="auto"/>
              <w:bottom w:val="single" w:sz="4" w:space="0" w:color="auto"/>
              <w:right w:val="single" w:sz="4" w:space="0" w:color="auto"/>
            </w:tcBorders>
          </w:tcPr>
          <w:p w14:paraId="67F11D49" w14:textId="6F23916F" w:rsidR="00C03D57" w:rsidRPr="00B92096" w:rsidRDefault="00C03D57" w:rsidP="007230B8">
            <w:del w:id="708" w:author="Зайцев Павел Борисович" w:date="2025-12-18T19:22:00Z">
              <w:r w:rsidRPr="00B92096" w:rsidDel="00D01F6C">
                <w:delText>0503721</w:delText>
              </w:r>
            </w:del>
          </w:p>
        </w:tc>
        <w:tc>
          <w:tcPr>
            <w:tcW w:w="2409" w:type="dxa"/>
            <w:tcBorders>
              <w:top w:val="single" w:sz="4" w:space="0" w:color="auto"/>
              <w:left w:val="single" w:sz="4" w:space="0" w:color="auto"/>
              <w:bottom w:val="single" w:sz="4" w:space="0" w:color="auto"/>
              <w:right w:val="single" w:sz="4" w:space="0" w:color="auto"/>
            </w:tcBorders>
          </w:tcPr>
          <w:p w14:paraId="27FD6784" w14:textId="77777777" w:rsidR="00C03D57" w:rsidRPr="00B92096" w:rsidRDefault="00C03D57" w:rsidP="007230B8"/>
        </w:tc>
        <w:tc>
          <w:tcPr>
            <w:tcW w:w="1559" w:type="dxa"/>
            <w:tcBorders>
              <w:top w:val="single" w:sz="4" w:space="0" w:color="auto"/>
              <w:left w:val="single" w:sz="4" w:space="0" w:color="auto"/>
              <w:bottom w:val="single" w:sz="4" w:space="0" w:color="auto"/>
              <w:right w:val="single" w:sz="4" w:space="0" w:color="auto"/>
            </w:tcBorders>
          </w:tcPr>
          <w:p w14:paraId="3F78FF4E" w14:textId="7F29515E" w:rsidR="00C03D57" w:rsidRPr="00B92096" w:rsidRDefault="00C03D57" w:rsidP="00C03D57">
            <w:del w:id="709" w:author="Зайцев Павел Борисович" w:date="2025-12-18T19:22:00Z">
              <w:r w:rsidDel="00D01F6C">
                <w:delText>380</w:delText>
              </w:r>
            </w:del>
          </w:p>
        </w:tc>
        <w:tc>
          <w:tcPr>
            <w:tcW w:w="852" w:type="dxa"/>
            <w:tcBorders>
              <w:top w:val="single" w:sz="4" w:space="0" w:color="auto"/>
              <w:left w:val="single" w:sz="4" w:space="0" w:color="auto"/>
              <w:bottom w:val="single" w:sz="4" w:space="0" w:color="auto"/>
              <w:right w:val="single" w:sz="4" w:space="0" w:color="auto"/>
            </w:tcBorders>
          </w:tcPr>
          <w:p w14:paraId="1FE730B3" w14:textId="549F5268" w:rsidR="00C03D57" w:rsidRPr="00B92096" w:rsidRDefault="00C03D57" w:rsidP="007230B8">
            <w:del w:id="710" w:author="Зайцев Павел Борисович" w:date="2025-12-18T19:22:00Z">
              <w:r w:rsidRPr="00B92096" w:rsidDel="00D01F6C">
                <w:delText>6</w:delText>
              </w:r>
            </w:del>
          </w:p>
        </w:tc>
        <w:tc>
          <w:tcPr>
            <w:tcW w:w="2317" w:type="dxa"/>
            <w:tcBorders>
              <w:top w:val="single" w:sz="4" w:space="0" w:color="auto"/>
              <w:left w:val="single" w:sz="4" w:space="0" w:color="auto"/>
              <w:bottom w:val="single" w:sz="4" w:space="0" w:color="auto"/>
              <w:right w:val="single" w:sz="4" w:space="0" w:color="auto"/>
            </w:tcBorders>
          </w:tcPr>
          <w:p w14:paraId="034402F2" w14:textId="097E7D73" w:rsidR="00C03D57" w:rsidRPr="00B92096" w:rsidRDefault="00C03D57" w:rsidP="007230B8">
            <w:del w:id="711" w:author="Зайцев Павел Борисович" w:date="2025-12-18T19:22:00Z">
              <w:r w:rsidRPr="00B92096" w:rsidDel="00D01F6C">
                <w:delText xml:space="preserve">Изменение </w:delText>
              </w:r>
              <w:r w:rsidDel="00D01F6C">
                <w:delText>стоимости биологических активов</w:delText>
              </w:r>
              <w:r w:rsidRPr="00B92096" w:rsidDel="00D01F6C">
                <w:delText xml:space="preserve"> за отчетный год по ф. 0503721 не соответствует изменению остатков по ф. 0503730 приносящей доход деятельности – недопустимо</w:delText>
              </w:r>
            </w:del>
          </w:p>
        </w:tc>
        <w:tc>
          <w:tcPr>
            <w:tcW w:w="709" w:type="dxa"/>
            <w:tcBorders>
              <w:top w:val="single" w:sz="4" w:space="0" w:color="auto"/>
              <w:left w:val="single" w:sz="4" w:space="0" w:color="auto"/>
              <w:bottom w:val="single" w:sz="4" w:space="0" w:color="auto"/>
              <w:right w:val="single" w:sz="4" w:space="0" w:color="auto"/>
            </w:tcBorders>
          </w:tcPr>
          <w:p w14:paraId="6331AF11" w14:textId="44B71A5D" w:rsidR="00C03D57" w:rsidRPr="00C03D57" w:rsidRDefault="00C03D57" w:rsidP="007230B8">
            <w:pPr>
              <w:rPr>
                <w:color w:val="000000"/>
              </w:rPr>
            </w:pPr>
            <w:del w:id="712" w:author="Зайцев Павел Борисович" w:date="2025-12-18T19:22:00Z">
              <w:r w:rsidDel="00D01F6C">
                <w:rPr>
                  <w:color w:val="000000"/>
                </w:rPr>
                <w:delText>Б</w:delText>
              </w:r>
            </w:del>
          </w:p>
        </w:tc>
      </w:tr>
      <w:tr w:rsidR="007A1D48" w:rsidRPr="00B92096" w14:paraId="0D3D8F7E" w14:textId="77777777" w:rsidTr="003E2E85">
        <w:tc>
          <w:tcPr>
            <w:tcW w:w="670" w:type="dxa"/>
          </w:tcPr>
          <w:p w14:paraId="195E42D3" w14:textId="77777777" w:rsidR="00314C72" w:rsidRPr="00B92096" w:rsidRDefault="00314C72" w:rsidP="00BF1804">
            <w:r w:rsidRPr="00B92096">
              <w:t>42</w:t>
            </w:r>
          </w:p>
        </w:tc>
        <w:tc>
          <w:tcPr>
            <w:tcW w:w="1051" w:type="dxa"/>
          </w:tcPr>
          <w:p w14:paraId="50364695" w14:textId="77777777" w:rsidR="00314C72" w:rsidRPr="00B92096" w:rsidRDefault="00314C72" w:rsidP="00BF1804">
            <w:r w:rsidRPr="00B92096">
              <w:t>0503730</w:t>
            </w:r>
          </w:p>
        </w:tc>
        <w:tc>
          <w:tcPr>
            <w:tcW w:w="1646" w:type="dxa"/>
            <w:gridSpan w:val="2"/>
          </w:tcPr>
          <w:p w14:paraId="4D3EA93B" w14:textId="77777777" w:rsidR="00314C72" w:rsidRPr="00B92096" w:rsidRDefault="00314C72" w:rsidP="00BF1804"/>
        </w:tc>
        <w:tc>
          <w:tcPr>
            <w:tcW w:w="852" w:type="dxa"/>
            <w:gridSpan w:val="2"/>
          </w:tcPr>
          <w:p w14:paraId="77EF13DF" w14:textId="77777777" w:rsidR="00314C72" w:rsidRPr="00B92096" w:rsidRDefault="00314C72" w:rsidP="00BF1804">
            <w:r w:rsidRPr="00B92096">
              <w:t>010</w:t>
            </w:r>
          </w:p>
        </w:tc>
        <w:tc>
          <w:tcPr>
            <w:tcW w:w="567" w:type="dxa"/>
          </w:tcPr>
          <w:p w14:paraId="29DA513E" w14:textId="77777777" w:rsidR="00314C72" w:rsidRPr="00B92096" w:rsidRDefault="00314C72" w:rsidP="00BF1804">
            <w:r w:rsidRPr="00B92096">
              <w:t>3</w:t>
            </w:r>
          </w:p>
        </w:tc>
        <w:tc>
          <w:tcPr>
            <w:tcW w:w="993" w:type="dxa"/>
            <w:gridSpan w:val="2"/>
          </w:tcPr>
          <w:p w14:paraId="376B7B7C" w14:textId="77777777" w:rsidR="00314C72" w:rsidRPr="00B92096" w:rsidRDefault="00314C72" w:rsidP="00BF1804">
            <w:r w:rsidRPr="00B92096">
              <w:t>=</w:t>
            </w:r>
          </w:p>
        </w:tc>
        <w:tc>
          <w:tcPr>
            <w:tcW w:w="1135" w:type="dxa"/>
          </w:tcPr>
          <w:p w14:paraId="316D1439" w14:textId="7F3608AC" w:rsidR="00314C72" w:rsidRPr="00B92096" w:rsidRDefault="00314C72" w:rsidP="009A6D27">
            <w:r w:rsidRPr="00B92096">
              <w:t>0503768 (5+6)</w:t>
            </w:r>
          </w:p>
        </w:tc>
        <w:tc>
          <w:tcPr>
            <w:tcW w:w="2409" w:type="dxa"/>
          </w:tcPr>
          <w:p w14:paraId="40AD8FD2" w14:textId="77777777" w:rsidR="00314C72" w:rsidRPr="00B92096" w:rsidRDefault="00314C72" w:rsidP="00BF1804"/>
        </w:tc>
        <w:tc>
          <w:tcPr>
            <w:tcW w:w="1559" w:type="dxa"/>
          </w:tcPr>
          <w:p w14:paraId="5D733F35" w14:textId="77777777" w:rsidR="00314C72" w:rsidRPr="00B92096" w:rsidRDefault="00314C72" w:rsidP="00BF1804">
            <w:r w:rsidRPr="00B92096">
              <w:t>010</w:t>
            </w:r>
          </w:p>
        </w:tc>
        <w:tc>
          <w:tcPr>
            <w:tcW w:w="852" w:type="dxa"/>
          </w:tcPr>
          <w:p w14:paraId="294CBEE1" w14:textId="77777777" w:rsidR="00314C72" w:rsidRPr="00B92096" w:rsidRDefault="00314C72" w:rsidP="00BF1804">
            <w:r w:rsidRPr="00B92096">
              <w:t>4</w:t>
            </w:r>
          </w:p>
        </w:tc>
        <w:tc>
          <w:tcPr>
            <w:tcW w:w="2317" w:type="dxa"/>
          </w:tcPr>
          <w:p w14:paraId="0043836D" w14:textId="75617FD0" w:rsidR="00314C72" w:rsidRPr="00B92096" w:rsidRDefault="00314C72" w:rsidP="00BF1804">
            <w:r w:rsidRPr="00B92096">
              <w:t xml:space="preserve">Остатки основных средств на начало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39159D3A" w14:textId="77777777" w:rsidR="00314C72" w:rsidRPr="00B92096" w:rsidRDefault="00E54949" w:rsidP="00BF1804">
            <w:r>
              <w:rPr>
                <w:color w:val="000000"/>
              </w:rPr>
              <w:t>Б</w:t>
            </w:r>
          </w:p>
        </w:tc>
      </w:tr>
      <w:tr w:rsidR="007A1D48" w:rsidRPr="00B92096" w14:paraId="7EE797C3" w14:textId="77777777" w:rsidTr="003E2E85">
        <w:tc>
          <w:tcPr>
            <w:tcW w:w="670" w:type="dxa"/>
          </w:tcPr>
          <w:p w14:paraId="0DB69956" w14:textId="77777777" w:rsidR="00314C72" w:rsidRPr="00B92096" w:rsidRDefault="00314C72" w:rsidP="00BF1804">
            <w:r w:rsidRPr="00B92096">
              <w:t>43</w:t>
            </w:r>
          </w:p>
        </w:tc>
        <w:tc>
          <w:tcPr>
            <w:tcW w:w="1051" w:type="dxa"/>
          </w:tcPr>
          <w:p w14:paraId="31253370" w14:textId="77777777" w:rsidR="00314C72" w:rsidRPr="00B92096" w:rsidRDefault="00314C72" w:rsidP="00BF1804">
            <w:r w:rsidRPr="00B92096">
              <w:t>0503730</w:t>
            </w:r>
          </w:p>
        </w:tc>
        <w:tc>
          <w:tcPr>
            <w:tcW w:w="1646" w:type="dxa"/>
            <w:gridSpan w:val="2"/>
          </w:tcPr>
          <w:p w14:paraId="7B331631" w14:textId="77777777" w:rsidR="00314C72" w:rsidRPr="00B92096" w:rsidRDefault="00314C72" w:rsidP="00BF1804"/>
        </w:tc>
        <w:tc>
          <w:tcPr>
            <w:tcW w:w="852" w:type="dxa"/>
            <w:gridSpan w:val="2"/>
          </w:tcPr>
          <w:p w14:paraId="71E75314" w14:textId="77777777" w:rsidR="00314C72" w:rsidRPr="00B92096" w:rsidRDefault="00314C72" w:rsidP="00BF1804">
            <w:r w:rsidRPr="00B92096">
              <w:t>010</w:t>
            </w:r>
          </w:p>
        </w:tc>
        <w:tc>
          <w:tcPr>
            <w:tcW w:w="567" w:type="dxa"/>
          </w:tcPr>
          <w:p w14:paraId="526B1B14" w14:textId="77777777" w:rsidR="00314C72" w:rsidRPr="00B92096" w:rsidRDefault="00314C72" w:rsidP="00BF1804">
            <w:r w:rsidRPr="00B92096">
              <w:t>4</w:t>
            </w:r>
          </w:p>
        </w:tc>
        <w:tc>
          <w:tcPr>
            <w:tcW w:w="993" w:type="dxa"/>
            <w:gridSpan w:val="2"/>
          </w:tcPr>
          <w:p w14:paraId="71FAAEFF" w14:textId="77777777" w:rsidR="00314C72" w:rsidRPr="00B92096" w:rsidRDefault="00314C72" w:rsidP="00BF1804">
            <w:r w:rsidRPr="00B92096">
              <w:t>=</w:t>
            </w:r>
          </w:p>
        </w:tc>
        <w:tc>
          <w:tcPr>
            <w:tcW w:w="1135" w:type="dxa"/>
          </w:tcPr>
          <w:p w14:paraId="39185995" w14:textId="042C248F" w:rsidR="00314C72" w:rsidRPr="00B92096" w:rsidRDefault="00314C72" w:rsidP="009A6D27">
            <w:r w:rsidRPr="00B92096">
              <w:t>0503768 (4)</w:t>
            </w:r>
          </w:p>
        </w:tc>
        <w:tc>
          <w:tcPr>
            <w:tcW w:w="2409" w:type="dxa"/>
          </w:tcPr>
          <w:p w14:paraId="76318729" w14:textId="77777777" w:rsidR="00314C72" w:rsidRPr="00B92096" w:rsidRDefault="00314C72" w:rsidP="00BF1804"/>
        </w:tc>
        <w:tc>
          <w:tcPr>
            <w:tcW w:w="1559" w:type="dxa"/>
          </w:tcPr>
          <w:p w14:paraId="651B2E85" w14:textId="77777777" w:rsidR="00314C72" w:rsidRPr="00B92096" w:rsidRDefault="00314C72" w:rsidP="00BF1804">
            <w:r w:rsidRPr="00B92096">
              <w:t>010</w:t>
            </w:r>
          </w:p>
        </w:tc>
        <w:tc>
          <w:tcPr>
            <w:tcW w:w="852" w:type="dxa"/>
          </w:tcPr>
          <w:p w14:paraId="5ED4A39E" w14:textId="77777777" w:rsidR="00314C72" w:rsidRPr="00B92096" w:rsidRDefault="00314C72" w:rsidP="00BF1804">
            <w:r w:rsidRPr="00B92096">
              <w:t>4</w:t>
            </w:r>
          </w:p>
        </w:tc>
        <w:tc>
          <w:tcPr>
            <w:tcW w:w="2317" w:type="dxa"/>
          </w:tcPr>
          <w:p w14:paraId="1E95D58B" w14:textId="30275761" w:rsidR="00314C72" w:rsidRPr="00B92096" w:rsidRDefault="00314C72" w:rsidP="00BF1804">
            <w:r w:rsidRPr="00B92096">
              <w:t xml:space="preserve">Остатки основных средств на начало года в ф. 0503768 не соответствуют идентичному показателю в балансе в части деятельности по государственному заданию </w:t>
            </w:r>
            <w:r w:rsidR="009A6D27" w:rsidRPr="00B92096">
              <w:t>–</w:t>
            </w:r>
            <w:r w:rsidRPr="00B92096">
              <w:t xml:space="preserve"> недопустимо</w:t>
            </w:r>
          </w:p>
        </w:tc>
        <w:tc>
          <w:tcPr>
            <w:tcW w:w="709" w:type="dxa"/>
          </w:tcPr>
          <w:p w14:paraId="752DF39C" w14:textId="77777777" w:rsidR="00314C72" w:rsidRPr="00B92096" w:rsidRDefault="00E54949" w:rsidP="00BF1804">
            <w:r>
              <w:rPr>
                <w:color w:val="000000"/>
              </w:rPr>
              <w:t>Б</w:t>
            </w:r>
          </w:p>
        </w:tc>
      </w:tr>
      <w:tr w:rsidR="00E54949" w:rsidRPr="00B92096" w14:paraId="7B011B9C" w14:textId="77777777" w:rsidTr="003E2E85">
        <w:tc>
          <w:tcPr>
            <w:tcW w:w="670" w:type="dxa"/>
          </w:tcPr>
          <w:p w14:paraId="15B609DB" w14:textId="77777777" w:rsidR="00E54949" w:rsidRPr="00B92096" w:rsidRDefault="00E54949" w:rsidP="00355598">
            <w:r w:rsidRPr="00B92096">
              <w:t>43.1</w:t>
            </w:r>
          </w:p>
        </w:tc>
        <w:tc>
          <w:tcPr>
            <w:tcW w:w="1051" w:type="dxa"/>
          </w:tcPr>
          <w:p w14:paraId="03A4CD56" w14:textId="77777777" w:rsidR="00E54949" w:rsidRPr="00B92096" w:rsidRDefault="00E54949" w:rsidP="00355598">
            <w:r w:rsidRPr="00B92096">
              <w:t>0503730</w:t>
            </w:r>
          </w:p>
        </w:tc>
        <w:tc>
          <w:tcPr>
            <w:tcW w:w="1646" w:type="dxa"/>
            <w:gridSpan w:val="2"/>
          </w:tcPr>
          <w:p w14:paraId="64660740" w14:textId="77777777" w:rsidR="00E54949" w:rsidRPr="00B92096" w:rsidRDefault="00E54949" w:rsidP="00355598"/>
        </w:tc>
        <w:tc>
          <w:tcPr>
            <w:tcW w:w="852" w:type="dxa"/>
            <w:gridSpan w:val="2"/>
          </w:tcPr>
          <w:p w14:paraId="39310621" w14:textId="77777777" w:rsidR="00E54949" w:rsidRPr="00B92096" w:rsidRDefault="00E54949" w:rsidP="00355598">
            <w:r w:rsidRPr="00B92096">
              <w:t>010</w:t>
            </w:r>
          </w:p>
        </w:tc>
        <w:tc>
          <w:tcPr>
            <w:tcW w:w="567" w:type="dxa"/>
          </w:tcPr>
          <w:p w14:paraId="28C4FEB3" w14:textId="77777777" w:rsidR="00E54949" w:rsidRPr="00B92096" w:rsidRDefault="00E54949" w:rsidP="00355598">
            <w:r w:rsidRPr="00B92096">
              <w:t>5</w:t>
            </w:r>
          </w:p>
        </w:tc>
        <w:tc>
          <w:tcPr>
            <w:tcW w:w="993" w:type="dxa"/>
            <w:gridSpan w:val="2"/>
          </w:tcPr>
          <w:p w14:paraId="286BE348" w14:textId="77777777" w:rsidR="00E54949" w:rsidRPr="00B92096" w:rsidRDefault="00E54949" w:rsidP="00355598">
            <w:r w:rsidRPr="00B92096">
              <w:t>=</w:t>
            </w:r>
          </w:p>
        </w:tc>
        <w:tc>
          <w:tcPr>
            <w:tcW w:w="1135" w:type="dxa"/>
          </w:tcPr>
          <w:p w14:paraId="4DFB1B38" w14:textId="089D1975" w:rsidR="00E54949" w:rsidRPr="00B92096" w:rsidRDefault="00E54949" w:rsidP="009A6D27">
            <w:r w:rsidRPr="00B92096">
              <w:t>0503768 (2+7)</w:t>
            </w:r>
          </w:p>
        </w:tc>
        <w:tc>
          <w:tcPr>
            <w:tcW w:w="2409" w:type="dxa"/>
          </w:tcPr>
          <w:p w14:paraId="355019EC" w14:textId="77777777" w:rsidR="00E54949" w:rsidRPr="00B92096" w:rsidRDefault="00E54949" w:rsidP="00355598"/>
        </w:tc>
        <w:tc>
          <w:tcPr>
            <w:tcW w:w="1559" w:type="dxa"/>
          </w:tcPr>
          <w:p w14:paraId="5CFF3FC2" w14:textId="77777777" w:rsidR="00E54949" w:rsidRPr="00B92096" w:rsidRDefault="00E54949" w:rsidP="00355598">
            <w:r w:rsidRPr="00B92096">
              <w:t>010</w:t>
            </w:r>
          </w:p>
        </w:tc>
        <w:tc>
          <w:tcPr>
            <w:tcW w:w="852" w:type="dxa"/>
          </w:tcPr>
          <w:p w14:paraId="473DEB30" w14:textId="77777777" w:rsidR="00E54949" w:rsidRPr="00B92096" w:rsidRDefault="00E54949" w:rsidP="00355598">
            <w:r w:rsidRPr="00B92096">
              <w:t>4</w:t>
            </w:r>
          </w:p>
        </w:tc>
        <w:tc>
          <w:tcPr>
            <w:tcW w:w="2317" w:type="dxa"/>
          </w:tcPr>
          <w:p w14:paraId="2D7477FD" w14:textId="58F05314" w:rsidR="00E54949" w:rsidRPr="00B92096" w:rsidRDefault="00E54949" w:rsidP="003376C9">
            <w:r w:rsidRPr="00B92096">
              <w:t xml:space="preserve">Остатки основных средств на начало года в ф. 0503768 не соответствуют идентичному показателю в балансе в </w:t>
            </w:r>
            <w:r w:rsidRPr="00B92096">
              <w:lastRenderedPageBreak/>
              <w:t xml:space="preserve">части приносящей доход деятельности </w:t>
            </w:r>
            <w:r w:rsidR="009A6D27" w:rsidRPr="00B92096">
              <w:t>–</w:t>
            </w:r>
            <w:r w:rsidRPr="00B92096">
              <w:t xml:space="preserve"> недопустимо</w:t>
            </w:r>
          </w:p>
        </w:tc>
        <w:tc>
          <w:tcPr>
            <w:tcW w:w="709" w:type="dxa"/>
          </w:tcPr>
          <w:p w14:paraId="682BFFCC" w14:textId="77777777" w:rsidR="00E54949" w:rsidRPr="00B92096" w:rsidRDefault="00E54949" w:rsidP="003376C9">
            <w:r w:rsidRPr="003D60BE">
              <w:rPr>
                <w:color w:val="000000"/>
              </w:rPr>
              <w:lastRenderedPageBreak/>
              <w:t>Б</w:t>
            </w:r>
          </w:p>
        </w:tc>
      </w:tr>
      <w:tr w:rsidR="00E54949" w:rsidRPr="00B92096" w14:paraId="10DBE0F9" w14:textId="77777777" w:rsidTr="003E2E85">
        <w:tc>
          <w:tcPr>
            <w:tcW w:w="670" w:type="dxa"/>
          </w:tcPr>
          <w:p w14:paraId="748D1C17" w14:textId="77777777" w:rsidR="00E54949" w:rsidRPr="00B92096" w:rsidRDefault="00E54949" w:rsidP="00BF1804">
            <w:r w:rsidRPr="00B92096">
              <w:lastRenderedPageBreak/>
              <w:t>44</w:t>
            </w:r>
          </w:p>
        </w:tc>
        <w:tc>
          <w:tcPr>
            <w:tcW w:w="1051" w:type="dxa"/>
          </w:tcPr>
          <w:p w14:paraId="647B9843" w14:textId="77777777" w:rsidR="00E54949" w:rsidRPr="00B92096" w:rsidRDefault="00E54949" w:rsidP="00BF1804">
            <w:r w:rsidRPr="00B92096">
              <w:t>0503730</w:t>
            </w:r>
          </w:p>
        </w:tc>
        <w:tc>
          <w:tcPr>
            <w:tcW w:w="1646" w:type="dxa"/>
            <w:gridSpan w:val="2"/>
          </w:tcPr>
          <w:p w14:paraId="748D308E" w14:textId="77777777" w:rsidR="00E54949" w:rsidRPr="00B92096" w:rsidRDefault="00E54949" w:rsidP="00BF1804"/>
        </w:tc>
        <w:tc>
          <w:tcPr>
            <w:tcW w:w="852" w:type="dxa"/>
            <w:gridSpan w:val="2"/>
          </w:tcPr>
          <w:p w14:paraId="678CBF34" w14:textId="77777777" w:rsidR="00E54949" w:rsidRPr="00B92096" w:rsidRDefault="00E54949" w:rsidP="00BF1804">
            <w:r w:rsidRPr="00B92096">
              <w:t>010</w:t>
            </w:r>
          </w:p>
        </w:tc>
        <w:tc>
          <w:tcPr>
            <w:tcW w:w="567" w:type="dxa"/>
          </w:tcPr>
          <w:p w14:paraId="1D902567" w14:textId="77777777" w:rsidR="00E54949" w:rsidRPr="00B92096" w:rsidRDefault="00E54949" w:rsidP="00BF1804">
            <w:r w:rsidRPr="00B92096">
              <w:t>7</w:t>
            </w:r>
          </w:p>
        </w:tc>
        <w:tc>
          <w:tcPr>
            <w:tcW w:w="993" w:type="dxa"/>
            <w:gridSpan w:val="2"/>
          </w:tcPr>
          <w:p w14:paraId="3DF7AF65" w14:textId="77777777" w:rsidR="00E54949" w:rsidRPr="00B92096" w:rsidRDefault="00E54949" w:rsidP="00BF1804">
            <w:r w:rsidRPr="00B92096">
              <w:t>=</w:t>
            </w:r>
          </w:p>
        </w:tc>
        <w:tc>
          <w:tcPr>
            <w:tcW w:w="1135" w:type="dxa"/>
          </w:tcPr>
          <w:p w14:paraId="62107A66" w14:textId="72182C40" w:rsidR="00E54949" w:rsidRPr="00B92096" w:rsidRDefault="00E54949" w:rsidP="009A6D27">
            <w:r w:rsidRPr="00B92096">
              <w:t>0503768 (5+6)</w:t>
            </w:r>
          </w:p>
        </w:tc>
        <w:tc>
          <w:tcPr>
            <w:tcW w:w="2409" w:type="dxa"/>
          </w:tcPr>
          <w:p w14:paraId="2D348A8D" w14:textId="77777777" w:rsidR="00E54949" w:rsidRPr="00B92096" w:rsidRDefault="00E54949" w:rsidP="00BF1804"/>
        </w:tc>
        <w:tc>
          <w:tcPr>
            <w:tcW w:w="1559" w:type="dxa"/>
          </w:tcPr>
          <w:p w14:paraId="53B4017D" w14:textId="77777777" w:rsidR="00E54949" w:rsidRPr="00B92096" w:rsidRDefault="00E54949" w:rsidP="00BF1804">
            <w:r w:rsidRPr="00B92096">
              <w:t>010</w:t>
            </w:r>
          </w:p>
        </w:tc>
        <w:tc>
          <w:tcPr>
            <w:tcW w:w="852" w:type="dxa"/>
          </w:tcPr>
          <w:p w14:paraId="3BA9F014" w14:textId="77777777" w:rsidR="00E54949" w:rsidRPr="00B92096" w:rsidRDefault="00E54949" w:rsidP="00BF1804">
            <w:r w:rsidRPr="00B92096">
              <w:t>11</w:t>
            </w:r>
          </w:p>
        </w:tc>
        <w:tc>
          <w:tcPr>
            <w:tcW w:w="2317" w:type="dxa"/>
          </w:tcPr>
          <w:p w14:paraId="016BF6AD" w14:textId="46FE5ADD" w:rsidR="00E54949" w:rsidRPr="00B92096" w:rsidRDefault="00E54949" w:rsidP="00BF1804">
            <w:r w:rsidRPr="00B92096">
              <w:t xml:space="preserve">Остатки основных средств на конец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25E3024C" w14:textId="77777777" w:rsidR="00E54949" w:rsidRPr="00B92096" w:rsidRDefault="00E54949" w:rsidP="00BF1804">
            <w:r w:rsidRPr="003D60BE">
              <w:rPr>
                <w:color w:val="000000"/>
              </w:rPr>
              <w:t>Б</w:t>
            </w:r>
          </w:p>
        </w:tc>
      </w:tr>
      <w:tr w:rsidR="00E54949" w:rsidRPr="00B92096" w14:paraId="7CD777A9" w14:textId="77777777" w:rsidTr="003E2E85">
        <w:tc>
          <w:tcPr>
            <w:tcW w:w="670" w:type="dxa"/>
          </w:tcPr>
          <w:p w14:paraId="5E527ABF" w14:textId="77777777" w:rsidR="00E54949" w:rsidRPr="00B92096" w:rsidRDefault="00E54949" w:rsidP="00BF1804">
            <w:r w:rsidRPr="00B92096">
              <w:t>45</w:t>
            </w:r>
          </w:p>
        </w:tc>
        <w:tc>
          <w:tcPr>
            <w:tcW w:w="1051" w:type="dxa"/>
          </w:tcPr>
          <w:p w14:paraId="1D3BE21E" w14:textId="77777777" w:rsidR="00E54949" w:rsidRPr="00B92096" w:rsidRDefault="00E54949" w:rsidP="00BF1804">
            <w:r w:rsidRPr="00B92096">
              <w:t>0503730</w:t>
            </w:r>
          </w:p>
        </w:tc>
        <w:tc>
          <w:tcPr>
            <w:tcW w:w="1646" w:type="dxa"/>
            <w:gridSpan w:val="2"/>
          </w:tcPr>
          <w:p w14:paraId="1D5E6A46" w14:textId="77777777" w:rsidR="00E54949" w:rsidRPr="00B92096" w:rsidRDefault="00E54949" w:rsidP="00BF1804"/>
        </w:tc>
        <w:tc>
          <w:tcPr>
            <w:tcW w:w="852" w:type="dxa"/>
            <w:gridSpan w:val="2"/>
          </w:tcPr>
          <w:p w14:paraId="4A1FBCF2" w14:textId="77777777" w:rsidR="00E54949" w:rsidRPr="00B92096" w:rsidRDefault="00E54949" w:rsidP="00BF1804">
            <w:r w:rsidRPr="00B92096">
              <w:t>010</w:t>
            </w:r>
          </w:p>
        </w:tc>
        <w:tc>
          <w:tcPr>
            <w:tcW w:w="567" w:type="dxa"/>
          </w:tcPr>
          <w:p w14:paraId="3EA06EA0" w14:textId="77777777" w:rsidR="00E54949" w:rsidRPr="00B92096" w:rsidRDefault="00E54949" w:rsidP="00BF1804">
            <w:r w:rsidRPr="00B92096">
              <w:t>8</w:t>
            </w:r>
          </w:p>
        </w:tc>
        <w:tc>
          <w:tcPr>
            <w:tcW w:w="993" w:type="dxa"/>
            <w:gridSpan w:val="2"/>
          </w:tcPr>
          <w:p w14:paraId="2BC0BA61" w14:textId="77777777" w:rsidR="00E54949" w:rsidRPr="00B92096" w:rsidRDefault="00E54949" w:rsidP="00BF1804">
            <w:r w:rsidRPr="00B92096">
              <w:t>=</w:t>
            </w:r>
          </w:p>
        </w:tc>
        <w:tc>
          <w:tcPr>
            <w:tcW w:w="1135" w:type="dxa"/>
          </w:tcPr>
          <w:p w14:paraId="1BBAF54E" w14:textId="77777777" w:rsidR="00E54949" w:rsidRPr="00B92096" w:rsidRDefault="00E54949" w:rsidP="003376C9">
            <w:r w:rsidRPr="00B92096">
              <w:t>0503768 (4)</w:t>
            </w:r>
          </w:p>
        </w:tc>
        <w:tc>
          <w:tcPr>
            <w:tcW w:w="2409" w:type="dxa"/>
          </w:tcPr>
          <w:p w14:paraId="6E61718C" w14:textId="77777777" w:rsidR="00E54949" w:rsidRPr="00B92096" w:rsidRDefault="00E54949" w:rsidP="00BF1804"/>
        </w:tc>
        <w:tc>
          <w:tcPr>
            <w:tcW w:w="1559" w:type="dxa"/>
          </w:tcPr>
          <w:p w14:paraId="2B4DFB40" w14:textId="77777777" w:rsidR="00E54949" w:rsidRPr="00B92096" w:rsidRDefault="00E54949" w:rsidP="00BF1804">
            <w:r w:rsidRPr="00B92096">
              <w:t>010</w:t>
            </w:r>
          </w:p>
        </w:tc>
        <w:tc>
          <w:tcPr>
            <w:tcW w:w="852" w:type="dxa"/>
          </w:tcPr>
          <w:p w14:paraId="69AC9599" w14:textId="77777777" w:rsidR="00E54949" w:rsidRPr="00B92096" w:rsidRDefault="00E54949" w:rsidP="00BF1804">
            <w:r w:rsidRPr="00B92096">
              <w:t>11</w:t>
            </w:r>
          </w:p>
        </w:tc>
        <w:tc>
          <w:tcPr>
            <w:tcW w:w="2317" w:type="dxa"/>
          </w:tcPr>
          <w:p w14:paraId="1CF3F623" w14:textId="027E9FC5" w:rsidR="00E54949" w:rsidRPr="00B92096" w:rsidRDefault="00E54949" w:rsidP="00BF1804">
            <w:r w:rsidRPr="00B92096">
              <w:t xml:space="preserve">Остатки основных средств на конец года в ф. 0503768 не соответствуют идентичному показателю в балансе в части деятельности по государственному заданию </w:t>
            </w:r>
            <w:r w:rsidR="009A6D27" w:rsidRPr="00B92096">
              <w:t>–</w:t>
            </w:r>
            <w:r w:rsidRPr="00B92096">
              <w:t xml:space="preserve"> недопустимо</w:t>
            </w:r>
          </w:p>
        </w:tc>
        <w:tc>
          <w:tcPr>
            <w:tcW w:w="709" w:type="dxa"/>
          </w:tcPr>
          <w:p w14:paraId="5636513D" w14:textId="77777777" w:rsidR="00E54949" w:rsidRPr="00B92096" w:rsidRDefault="00E54949" w:rsidP="00BF1804">
            <w:r w:rsidRPr="00D01BCC">
              <w:rPr>
                <w:color w:val="000000"/>
              </w:rPr>
              <w:t>Б</w:t>
            </w:r>
          </w:p>
        </w:tc>
      </w:tr>
      <w:tr w:rsidR="00E54949" w:rsidRPr="00B92096" w14:paraId="2F01C2A2" w14:textId="77777777" w:rsidTr="003E2E85">
        <w:tc>
          <w:tcPr>
            <w:tcW w:w="670" w:type="dxa"/>
          </w:tcPr>
          <w:p w14:paraId="71167AD0" w14:textId="77777777" w:rsidR="00E54949" w:rsidRPr="00B92096" w:rsidRDefault="00E54949" w:rsidP="00355598">
            <w:r w:rsidRPr="00B92096">
              <w:t>45.1</w:t>
            </w:r>
          </w:p>
        </w:tc>
        <w:tc>
          <w:tcPr>
            <w:tcW w:w="1051" w:type="dxa"/>
          </w:tcPr>
          <w:p w14:paraId="0672777A" w14:textId="77777777" w:rsidR="00E54949" w:rsidRPr="00B92096" w:rsidRDefault="00E54949" w:rsidP="00355598">
            <w:r w:rsidRPr="00B92096">
              <w:t>0503730</w:t>
            </w:r>
          </w:p>
        </w:tc>
        <w:tc>
          <w:tcPr>
            <w:tcW w:w="1646" w:type="dxa"/>
            <w:gridSpan w:val="2"/>
          </w:tcPr>
          <w:p w14:paraId="705E24D0" w14:textId="77777777" w:rsidR="00E54949" w:rsidRPr="00B92096" w:rsidRDefault="00E54949" w:rsidP="00355598"/>
        </w:tc>
        <w:tc>
          <w:tcPr>
            <w:tcW w:w="852" w:type="dxa"/>
            <w:gridSpan w:val="2"/>
          </w:tcPr>
          <w:p w14:paraId="66B720D1" w14:textId="77777777" w:rsidR="00E54949" w:rsidRPr="00B92096" w:rsidRDefault="00E54949" w:rsidP="00355598">
            <w:r w:rsidRPr="00B92096">
              <w:t>010</w:t>
            </w:r>
          </w:p>
        </w:tc>
        <w:tc>
          <w:tcPr>
            <w:tcW w:w="567" w:type="dxa"/>
          </w:tcPr>
          <w:p w14:paraId="1A72E970" w14:textId="77777777" w:rsidR="00E54949" w:rsidRPr="00B92096" w:rsidRDefault="00E54949" w:rsidP="00355598">
            <w:r w:rsidRPr="00B92096">
              <w:t>9</w:t>
            </w:r>
          </w:p>
        </w:tc>
        <w:tc>
          <w:tcPr>
            <w:tcW w:w="993" w:type="dxa"/>
            <w:gridSpan w:val="2"/>
          </w:tcPr>
          <w:p w14:paraId="45723CA9" w14:textId="77777777" w:rsidR="00E54949" w:rsidRPr="00B92096" w:rsidRDefault="00E54949" w:rsidP="00355598">
            <w:r w:rsidRPr="00B92096">
              <w:t>=</w:t>
            </w:r>
          </w:p>
        </w:tc>
        <w:tc>
          <w:tcPr>
            <w:tcW w:w="1135" w:type="dxa"/>
          </w:tcPr>
          <w:p w14:paraId="4A8E0A77" w14:textId="77777777" w:rsidR="00E54949" w:rsidRPr="00B92096" w:rsidRDefault="00E54949" w:rsidP="00355598">
            <w:r w:rsidRPr="00B92096">
              <w:t>0503768 (2+7)</w:t>
            </w:r>
          </w:p>
        </w:tc>
        <w:tc>
          <w:tcPr>
            <w:tcW w:w="2409" w:type="dxa"/>
          </w:tcPr>
          <w:p w14:paraId="463466B9" w14:textId="77777777" w:rsidR="00E54949" w:rsidRPr="00B92096" w:rsidRDefault="00E54949" w:rsidP="00355598"/>
        </w:tc>
        <w:tc>
          <w:tcPr>
            <w:tcW w:w="1559" w:type="dxa"/>
          </w:tcPr>
          <w:p w14:paraId="6355ABD5" w14:textId="77777777" w:rsidR="00E54949" w:rsidRPr="00B92096" w:rsidRDefault="00E54949" w:rsidP="00355598">
            <w:r w:rsidRPr="00B92096">
              <w:t>010</w:t>
            </w:r>
          </w:p>
        </w:tc>
        <w:tc>
          <w:tcPr>
            <w:tcW w:w="852" w:type="dxa"/>
          </w:tcPr>
          <w:p w14:paraId="68AE0868" w14:textId="77777777" w:rsidR="00E54949" w:rsidRPr="00B92096" w:rsidRDefault="00E54949" w:rsidP="00355598">
            <w:r w:rsidRPr="00B92096">
              <w:t>11</w:t>
            </w:r>
          </w:p>
        </w:tc>
        <w:tc>
          <w:tcPr>
            <w:tcW w:w="2317" w:type="dxa"/>
          </w:tcPr>
          <w:p w14:paraId="77856B8C" w14:textId="2694A7E8" w:rsidR="00E54949" w:rsidRPr="00B92096" w:rsidRDefault="00E54949" w:rsidP="00355598">
            <w:r w:rsidRPr="00B92096">
              <w:t xml:space="preserve">Остатки основных средств на конец года в ф. 0503768 не соответствуют идентичному показателю в балансе в части приносящей доход деятельности </w:t>
            </w:r>
            <w:r w:rsidR="009A6D27" w:rsidRPr="00B92096">
              <w:t>–</w:t>
            </w:r>
            <w:r w:rsidRPr="00B92096">
              <w:t xml:space="preserve"> недопустимо</w:t>
            </w:r>
          </w:p>
        </w:tc>
        <w:tc>
          <w:tcPr>
            <w:tcW w:w="709" w:type="dxa"/>
          </w:tcPr>
          <w:p w14:paraId="547BDE08" w14:textId="77777777" w:rsidR="00E54949" w:rsidRPr="00B92096" w:rsidRDefault="00E54949" w:rsidP="00355598">
            <w:r w:rsidRPr="00D01BCC">
              <w:rPr>
                <w:color w:val="000000"/>
              </w:rPr>
              <w:t>Б</w:t>
            </w:r>
          </w:p>
        </w:tc>
      </w:tr>
      <w:tr w:rsidR="00E54949" w:rsidRPr="00B92096" w14:paraId="7FE4702C" w14:textId="77777777" w:rsidTr="003E2E85">
        <w:tc>
          <w:tcPr>
            <w:tcW w:w="670" w:type="dxa"/>
          </w:tcPr>
          <w:p w14:paraId="71947FA4" w14:textId="77777777" w:rsidR="00E54949" w:rsidRPr="00B92096" w:rsidRDefault="00E54949" w:rsidP="00BF1804">
            <w:r w:rsidRPr="00B92096">
              <w:t>54</w:t>
            </w:r>
          </w:p>
        </w:tc>
        <w:tc>
          <w:tcPr>
            <w:tcW w:w="1051" w:type="dxa"/>
          </w:tcPr>
          <w:p w14:paraId="68F198A8" w14:textId="77777777" w:rsidR="00E54949" w:rsidRPr="00B92096" w:rsidRDefault="00E54949" w:rsidP="00BF1804">
            <w:pPr>
              <w:rPr>
                <w:highlight w:val="red"/>
              </w:rPr>
            </w:pPr>
            <w:r w:rsidRPr="00B92096">
              <w:t>0503730</w:t>
            </w:r>
          </w:p>
        </w:tc>
        <w:tc>
          <w:tcPr>
            <w:tcW w:w="1646" w:type="dxa"/>
            <w:gridSpan w:val="2"/>
          </w:tcPr>
          <w:p w14:paraId="177A5C65" w14:textId="77777777" w:rsidR="00E54949" w:rsidRPr="00B92096" w:rsidRDefault="00E54949" w:rsidP="00BF1804"/>
        </w:tc>
        <w:tc>
          <w:tcPr>
            <w:tcW w:w="852" w:type="dxa"/>
            <w:gridSpan w:val="2"/>
          </w:tcPr>
          <w:p w14:paraId="4C374FBB" w14:textId="77777777" w:rsidR="00E54949" w:rsidRPr="00B92096" w:rsidRDefault="00E54949" w:rsidP="00BF1804">
            <w:r w:rsidRPr="00B92096">
              <w:t>02</w:t>
            </w:r>
            <w:r>
              <w:t>1</w:t>
            </w:r>
          </w:p>
        </w:tc>
        <w:tc>
          <w:tcPr>
            <w:tcW w:w="567" w:type="dxa"/>
          </w:tcPr>
          <w:p w14:paraId="00FA85E4" w14:textId="77777777" w:rsidR="00E54949" w:rsidRPr="00B92096" w:rsidRDefault="00E54949" w:rsidP="00BF1804">
            <w:r w:rsidRPr="00B92096">
              <w:t>3</w:t>
            </w:r>
          </w:p>
        </w:tc>
        <w:tc>
          <w:tcPr>
            <w:tcW w:w="993" w:type="dxa"/>
            <w:gridSpan w:val="2"/>
          </w:tcPr>
          <w:p w14:paraId="25EF1DD9" w14:textId="77777777" w:rsidR="00E54949" w:rsidRPr="00B92096" w:rsidRDefault="00E54949" w:rsidP="00BF1804">
            <w:r w:rsidRPr="00B92096">
              <w:t>=</w:t>
            </w:r>
          </w:p>
        </w:tc>
        <w:tc>
          <w:tcPr>
            <w:tcW w:w="1135" w:type="dxa"/>
          </w:tcPr>
          <w:p w14:paraId="6158D324" w14:textId="68BEF898" w:rsidR="00E54949" w:rsidRPr="00B92096" w:rsidRDefault="00E54949" w:rsidP="009A6D27">
            <w:r w:rsidRPr="00B92096">
              <w:t>0503768 (5+6)</w:t>
            </w:r>
          </w:p>
        </w:tc>
        <w:tc>
          <w:tcPr>
            <w:tcW w:w="2409" w:type="dxa"/>
          </w:tcPr>
          <w:p w14:paraId="27A8F218" w14:textId="77777777" w:rsidR="00E54949" w:rsidRPr="00B92096" w:rsidRDefault="00E54949" w:rsidP="00BF1804"/>
        </w:tc>
        <w:tc>
          <w:tcPr>
            <w:tcW w:w="1559" w:type="dxa"/>
          </w:tcPr>
          <w:p w14:paraId="175C54FE" w14:textId="77777777" w:rsidR="00E54949" w:rsidRPr="00B92096" w:rsidRDefault="00E54949" w:rsidP="00BF1804">
            <w:r w:rsidRPr="00B92096">
              <w:t>050</w:t>
            </w:r>
          </w:p>
        </w:tc>
        <w:tc>
          <w:tcPr>
            <w:tcW w:w="852" w:type="dxa"/>
          </w:tcPr>
          <w:p w14:paraId="4C3558AF" w14:textId="77777777" w:rsidR="00E54949" w:rsidRPr="00B92096" w:rsidRDefault="00E54949" w:rsidP="00BF1804">
            <w:r w:rsidRPr="00B92096">
              <w:t>4</w:t>
            </w:r>
          </w:p>
        </w:tc>
        <w:tc>
          <w:tcPr>
            <w:tcW w:w="2317" w:type="dxa"/>
          </w:tcPr>
          <w:p w14:paraId="35980532" w14:textId="45A5E8E9" w:rsidR="00E54949" w:rsidRPr="00B92096" w:rsidRDefault="00E54949" w:rsidP="00BF1804">
            <w:r w:rsidRPr="00B92096">
              <w:t xml:space="preserve">Амортизация ОС на начало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240C1DEA" w14:textId="77777777" w:rsidR="00E54949" w:rsidRPr="00B92096" w:rsidRDefault="00E54949" w:rsidP="00BF1804">
            <w:r w:rsidRPr="00D01BCC">
              <w:rPr>
                <w:color w:val="000000"/>
              </w:rPr>
              <w:t>Б</w:t>
            </w:r>
          </w:p>
        </w:tc>
      </w:tr>
      <w:tr w:rsidR="007A1D48" w:rsidRPr="00B92096" w14:paraId="7D9813D0" w14:textId="77777777" w:rsidTr="003E2E85">
        <w:tc>
          <w:tcPr>
            <w:tcW w:w="670" w:type="dxa"/>
          </w:tcPr>
          <w:p w14:paraId="79B043D6" w14:textId="77777777" w:rsidR="00314C72" w:rsidRPr="00B92096" w:rsidRDefault="00314C72" w:rsidP="00BF1804">
            <w:r w:rsidRPr="00B92096">
              <w:lastRenderedPageBreak/>
              <w:t>55</w:t>
            </w:r>
          </w:p>
        </w:tc>
        <w:tc>
          <w:tcPr>
            <w:tcW w:w="1051" w:type="dxa"/>
          </w:tcPr>
          <w:p w14:paraId="7A2772AF" w14:textId="77777777" w:rsidR="00314C72" w:rsidRPr="00B92096" w:rsidRDefault="00314C72" w:rsidP="00BF1804">
            <w:r w:rsidRPr="00B92096">
              <w:t>0503730</w:t>
            </w:r>
          </w:p>
        </w:tc>
        <w:tc>
          <w:tcPr>
            <w:tcW w:w="1646" w:type="dxa"/>
            <w:gridSpan w:val="2"/>
          </w:tcPr>
          <w:p w14:paraId="56678CD9" w14:textId="77777777" w:rsidR="00314C72" w:rsidRPr="00B92096" w:rsidRDefault="00314C72" w:rsidP="00BF1804"/>
        </w:tc>
        <w:tc>
          <w:tcPr>
            <w:tcW w:w="852" w:type="dxa"/>
            <w:gridSpan w:val="2"/>
          </w:tcPr>
          <w:p w14:paraId="5D93429D" w14:textId="77777777" w:rsidR="00314C72" w:rsidRPr="00B92096" w:rsidRDefault="00314C72" w:rsidP="00BF1804">
            <w:r w:rsidRPr="00B92096">
              <w:t>02</w:t>
            </w:r>
            <w:r>
              <w:t>1</w:t>
            </w:r>
          </w:p>
        </w:tc>
        <w:tc>
          <w:tcPr>
            <w:tcW w:w="567" w:type="dxa"/>
          </w:tcPr>
          <w:p w14:paraId="756F5C72" w14:textId="77777777" w:rsidR="00314C72" w:rsidRPr="00B92096" w:rsidRDefault="00314C72" w:rsidP="00BF1804">
            <w:r w:rsidRPr="00B92096">
              <w:t>4</w:t>
            </w:r>
          </w:p>
        </w:tc>
        <w:tc>
          <w:tcPr>
            <w:tcW w:w="993" w:type="dxa"/>
            <w:gridSpan w:val="2"/>
          </w:tcPr>
          <w:p w14:paraId="4C3A7255" w14:textId="77777777" w:rsidR="00314C72" w:rsidRPr="00B92096" w:rsidRDefault="00314C72" w:rsidP="00BF1804">
            <w:r w:rsidRPr="00B92096">
              <w:t>=</w:t>
            </w:r>
          </w:p>
        </w:tc>
        <w:tc>
          <w:tcPr>
            <w:tcW w:w="1135" w:type="dxa"/>
          </w:tcPr>
          <w:p w14:paraId="7940F686" w14:textId="33C855A7" w:rsidR="00314C72" w:rsidRPr="00B92096" w:rsidRDefault="00314C72" w:rsidP="009A6D27">
            <w:r w:rsidRPr="00B92096">
              <w:t>0503768 (4)</w:t>
            </w:r>
          </w:p>
        </w:tc>
        <w:tc>
          <w:tcPr>
            <w:tcW w:w="2409" w:type="dxa"/>
          </w:tcPr>
          <w:p w14:paraId="4C3E761A" w14:textId="77777777" w:rsidR="00314C72" w:rsidRPr="00B92096" w:rsidRDefault="00314C72" w:rsidP="00BF1804"/>
        </w:tc>
        <w:tc>
          <w:tcPr>
            <w:tcW w:w="1559" w:type="dxa"/>
          </w:tcPr>
          <w:p w14:paraId="1345B45E" w14:textId="77777777" w:rsidR="00314C72" w:rsidRPr="00B92096" w:rsidRDefault="00314C72" w:rsidP="00BF1804">
            <w:r w:rsidRPr="00B92096">
              <w:t>050</w:t>
            </w:r>
          </w:p>
        </w:tc>
        <w:tc>
          <w:tcPr>
            <w:tcW w:w="852" w:type="dxa"/>
          </w:tcPr>
          <w:p w14:paraId="7425235B" w14:textId="77777777" w:rsidR="00314C72" w:rsidRPr="00B92096" w:rsidRDefault="00314C72" w:rsidP="00BF1804">
            <w:r w:rsidRPr="00B92096">
              <w:t>4</w:t>
            </w:r>
          </w:p>
        </w:tc>
        <w:tc>
          <w:tcPr>
            <w:tcW w:w="2317" w:type="dxa"/>
          </w:tcPr>
          <w:p w14:paraId="4FCA5684" w14:textId="77777777" w:rsidR="00314C72" w:rsidRPr="00B92096" w:rsidRDefault="00314C72" w:rsidP="00BF1804">
            <w:r w:rsidRPr="00B92096">
              <w:t>Амортизация ОС на начало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2065D48E" w14:textId="77777777" w:rsidR="00314C72" w:rsidRPr="00B92096" w:rsidRDefault="00E54949" w:rsidP="00BF1804">
            <w:r>
              <w:rPr>
                <w:color w:val="000000"/>
              </w:rPr>
              <w:t>Б</w:t>
            </w:r>
          </w:p>
        </w:tc>
      </w:tr>
      <w:tr w:rsidR="007A1D48" w:rsidRPr="00B92096" w14:paraId="5EFDE518" w14:textId="77777777" w:rsidTr="003E2E85">
        <w:tc>
          <w:tcPr>
            <w:tcW w:w="670" w:type="dxa"/>
          </w:tcPr>
          <w:p w14:paraId="4E3D16A9" w14:textId="77777777" w:rsidR="00314C72" w:rsidRPr="00B92096" w:rsidRDefault="00314C72" w:rsidP="003376C9">
            <w:r w:rsidRPr="00B92096">
              <w:t>55.1</w:t>
            </w:r>
          </w:p>
        </w:tc>
        <w:tc>
          <w:tcPr>
            <w:tcW w:w="1051" w:type="dxa"/>
          </w:tcPr>
          <w:p w14:paraId="189B343A" w14:textId="77777777" w:rsidR="00314C72" w:rsidRPr="00B92096" w:rsidRDefault="00314C72" w:rsidP="00355598">
            <w:r w:rsidRPr="00B92096">
              <w:t>0503730</w:t>
            </w:r>
          </w:p>
        </w:tc>
        <w:tc>
          <w:tcPr>
            <w:tcW w:w="1646" w:type="dxa"/>
            <w:gridSpan w:val="2"/>
          </w:tcPr>
          <w:p w14:paraId="152F5EF4" w14:textId="77777777" w:rsidR="00314C72" w:rsidRPr="00B92096" w:rsidRDefault="00314C72" w:rsidP="00355598"/>
        </w:tc>
        <w:tc>
          <w:tcPr>
            <w:tcW w:w="852" w:type="dxa"/>
            <w:gridSpan w:val="2"/>
          </w:tcPr>
          <w:p w14:paraId="555A6DDD" w14:textId="77777777" w:rsidR="00314C72" w:rsidRPr="00B92096" w:rsidRDefault="00314C72" w:rsidP="00355598">
            <w:r w:rsidRPr="00B92096">
              <w:t>02</w:t>
            </w:r>
            <w:r>
              <w:t>1</w:t>
            </w:r>
          </w:p>
        </w:tc>
        <w:tc>
          <w:tcPr>
            <w:tcW w:w="567" w:type="dxa"/>
          </w:tcPr>
          <w:p w14:paraId="09358C1C" w14:textId="77777777" w:rsidR="00314C72" w:rsidRPr="00B92096" w:rsidRDefault="00314C72" w:rsidP="00355598">
            <w:r w:rsidRPr="00B92096">
              <w:t>5</w:t>
            </w:r>
          </w:p>
        </w:tc>
        <w:tc>
          <w:tcPr>
            <w:tcW w:w="993" w:type="dxa"/>
            <w:gridSpan w:val="2"/>
          </w:tcPr>
          <w:p w14:paraId="664CB2F6" w14:textId="77777777" w:rsidR="00314C72" w:rsidRPr="00B92096" w:rsidRDefault="00314C72" w:rsidP="00355598">
            <w:r w:rsidRPr="00B92096">
              <w:t>=</w:t>
            </w:r>
          </w:p>
        </w:tc>
        <w:tc>
          <w:tcPr>
            <w:tcW w:w="1135" w:type="dxa"/>
          </w:tcPr>
          <w:p w14:paraId="277A6854" w14:textId="77777777" w:rsidR="00314C72" w:rsidRPr="00B92096" w:rsidRDefault="00314C72" w:rsidP="00355598">
            <w:r w:rsidRPr="00B92096">
              <w:t>0503768 (2+7)</w:t>
            </w:r>
          </w:p>
        </w:tc>
        <w:tc>
          <w:tcPr>
            <w:tcW w:w="2409" w:type="dxa"/>
          </w:tcPr>
          <w:p w14:paraId="1E0113A4" w14:textId="77777777" w:rsidR="00314C72" w:rsidRPr="00B92096" w:rsidRDefault="00314C72" w:rsidP="00355598"/>
        </w:tc>
        <w:tc>
          <w:tcPr>
            <w:tcW w:w="1559" w:type="dxa"/>
          </w:tcPr>
          <w:p w14:paraId="2A5B4C1A" w14:textId="77777777" w:rsidR="00314C72" w:rsidRPr="00B92096" w:rsidRDefault="00314C72" w:rsidP="00355598">
            <w:r w:rsidRPr="00B92096">
              <w:t>050</w:t>
            </w:r>
          </w:p>
        </w:tc>
        <w:tc>
          <w:tcPr>
            <w:tcW w:w="852" w:type="dxa"/>
          </w:tcPr>
          <w:p w14:paraId="0B834CE7" w14:textId="77777777" w:rsidR="00314C72" w:rsidRPr="00B92096" w:rsidRDefault="00314C72" w:rsidP="00355598">
            <w:r w:rsidRPr="00B92096">
              <w:t>4</w:t>
            </w:r>
          </w:p>
        </w:tc>
        <w:tc>
          <w:tcPr>
            <w:tcW w:w="2317" w:type="dxa"/>
          </w:tcPr>
          <w:p w14:paraId="4729EA06" w14:textId="40AB3A35" w:rsidR="00314C72" w:rsidRPr="00B92096" w:rsidRDefault="00314C72" w:rsidP="00355598">
            <w:r w:rsidRPr="00B92096">
              <w:t xml:space="preserve">Амортизация ОС на начало года в ф. 0503768 не соответствуют идентичному показателю в балансе в части приносящей доход деятельности </w:t>
            </w:r>
            <w:r w:rsidR="009A6D27" w:rsidRPr="00B92096">
              <w:t>–</w:t>
            </w:r>
            <w:r w:rsidRPr="00B92096">
              <w:t xml:space="preserve"> недопустимо</w:t>
            </w:r>
          </w:p>
        </w:tc>
        <w:tc>
          <w:tcPr>
            <w:tcW w:w="709" w:type="dxa"/>
          </w:tcPr>
          <w:p w14:paraId="2E03B32F" w14:textId="77777777" w:rsidR="00314C72" w:rsidRPr="00B92096" w:rsidRDefault="00E54949" w:rsidP="00355598">
            <w:r>
              <w:rPr>
                <w:color w:val="000000"/>
              </w:rPr>
              <w:t>Б</w:t>
            </w:r>
          </w:p>
        </w:tc>
      </w:tr>
      <w:tr w:rsidR="00E54949" w:rsidRPr="00B92096" w14:paraId="35A77ACC" w14:textId="77777777" w:rsidTr="003E2E85">
        <w:tc>
          <w:tcPr>
            <w:tcW w:w="670" w:type="dxa"/>
          </w:tcPr>
          <w:p w14:paraId="4D4AAD73" w14:textId="77777777" w:rsidR="00E54949" w:rsidRPr="00B92096" w:rsidRDefault="00E54949" w:rsidP="00BF1804">
            <w:r w:rsidRPr="00B92096">
              <w:t>56</w:t>
            </w:r>
          </w:p>
        </w:tc>
        <w:tc>
          <w:tcPr>
            <w:tcW w:w="1051" w:type="dxa"/>
          </w:tcPr>
          <w:p w14:paraId="44ECE58D" w14:textId="77777777" w:rsidR="00E54949" w:rsidRPr="00B92096" w:rsidRDefault="00E54949" w:rsidP="00BF1804">
            <w:r w:rsidRPr="00B92096">
              <w:t>0503730</w:t>
            </w:r>
          </w:p>
        </w:tc>
        <w:tc>
          <w:tcPr>
            <w:tcW w:w="1646" w:type="dxa"/>
            <w:gridSpan w:val="2"/>
          </w:tcPr>
          <w:p w14:paraId="4F2F24B8" w14:textId="77777777" w:rsidR="00E54949" w:rsidRPr="00B92096" w:rsidRDefault="00E54949" w:rsidP="00BF1804"/>
        </w:tc>
        <w:tc>
          <w:tcPr>
            <w:tcW w:w="852" w:type="dxa"/>
            <w:gridSpan w:val="2"/>
          </w:tcPr>
          <w:p w14:paraId="5EA08028" w14:textId="77777777" w:rsidR="00E54949" w:rsidRPr="00B92096" w:rsidRDefault="00E54949" w:rsidP="00BF1804">
            <w:r w:rsidRPr="00B92096">
              <w:t>02</w:t>
            </w:r>
            <w:r>
              <w:t>1</w:t>
            </w:r>
          </w:p>
        </w:tc>
        <w:tc>
          <w:tcPr>
            <w:tcW w:w="567" w:type="dxa"/>
          </w:tcPr>
          <w:p w14:paraId="4E616C27" w14:textId="77777777" w:rsidR="00E54949" w:rsidRPr="00B92096" w:rsidRDefault="00E54949" w:rsidP="00BF1804">
            <w:r w:rsidRPr="00B92096">
              <w:t>7</w:t>
            </w:r>
          </w:p>
        </w:tc>
        <w:tc>
          <w:tcPr>
            <w:tcW w:w="993" w:type="dxa"/>
            <w:gridSpan w:val="2"/>
          </w:tcPr>
          <w:p w14:paraId="0A7EE40C" w14:textId="77777777" w:rsidR="00E54949" w:rsidRPr="00B92096" w:rsidRDefault="00E54949" w:rsidP="00BF1804">
            <w:r w:rsidRPr="00B92096">
              <w:t>=</w:t>
            </w:r>
          </w:p>
        </w:tc>
        <w:tc>
          <w:tcPr>
            <w:tcW w:w="1135" w:type="dxa"/>
          </w:tcPr>
          <w:p w14:paraId="40FF4599" w14:textId="494CB1C1" w:rsidR="00E54949" w:rsidRPr="00B92096" w:rsidRDefault="00E54949" w:rsidP="009A6D27">
            <w:r w:rsidRPr="00B92096">
              <w:t>0503768 (5+6)</w:t>
            </w:r>
          </w:p>
        </w:tc>
        <w:tc>
          <w:tcPr>
            <w:tcW w:w="2409" w:type="dxa"/>
          </w:tcPr>
          <w:p w14:paraId="1C1DE2FD" w14:textId="77777777" w:rsidR="00E54949" w:rsidRPr="00B92096" w:rsidRDefault="00E54949" w:rsidP="00BF1804"/>
        </w:tc>
        <w:tc>
          <w:tcPr>
            <w:tcW w:w="1559" w:type="dxa"/>
          </w:tcPr>
          <w:p w14:paraId="4199C6AC" w14:textId="77777777" w:rsidR="00E54949" w:rsidRPr="00B92096" w:rsidRDefault="00E54949" w:rsidP="00BF1804">
            <w:r w:rsidRPr="00B92096">
              <w:t>050</w:t>
            </w:r>
          </w:p>
        </w:tc>
        <w:tc>
          <w:tcPr>
            <w:tcW w:w="852" w:type="dxa"/>
          </w:tcPr>
          <w:p w14:paraId="43678841" w14:textId="77777777" w:rsidR="00E54949" w:rsidRPr="00B92096" w:rsidRDefault="00E54949" w:rsidP="00BF1804">
            <w:r w:rsidRPr="00B92096">
              <w:t>11</w:t>
            </w:r>
          </w:p>
        </w:tc>
        <w:tc>
          <w:tcPr>
            <w:tcW w:w="2317" w:type="dxa"/>
          </w:tcPr>
          <w:p w14:paraId="75E3024C" w14:textId="1E00D129" w:rsidR="00E54949" w:rsidRPr="00B92096" w:rsidRDefault="00E54949" w:rsidP="00BF1804">
            <w:r w:rsidRPr="00B92096">
              <w:t xml:space="preserve">Амортизация ОС на конец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20DC11E6" w14:textId="77777777" w:rsidR="00E54949" w:rsidRPr="00B92096" w:rsidRDefault="00E54949" w:rsidP="00BF1804">
            <w:r w:rsidRPr="00EE2850">
              <w:rPr>
                <w:color w:val="000000"/>
              </w:rPr>
              <w:t>Б</w:t>
            </w:r>
          </w:p>
        </w:tc>
      </w:tr>
      <w:tr w:rsidR="00E54949" w:rsidRPr="00B92096" w14:paraId="079E13AB" w14:textId="77777777" w:rsidTr="003E2E85">
        <w:tc>
          <w:tcPr>
            <w:tcW w:w="670" w:type="dxa"/>
          </w:tcPr>
          <w:p w14:paraId="751EC091" w14:textId="77777777" w:rsidR="00E54949" w:rsidRPr="00B92096" w:rsidRDefault="00E54949" w:rsidP="00BF1804">
            <w:r w:rsidRPr="00B92096">
              <w:t>57</w:t>
            </w:r>
          </w:p>
        </w:tc>
        <w:tc>
          <w:tcPr>
            <w:tcW w:w="1051" w:type="dxa"/>
          </w:tcPr>
          <w:p w14:paraId="37CE806C" w14:textId="77777777" w:rsidR="00E54949" w:rsidRPr="00B92096" w:rsidRDefault="00E54949" w:rsidP="00BF1804">
            <w:r w:rsidRPr="00B92096">
              <w:t>0503730</w:t>
            </w:r>
          </w:p>
        </w:tc>
        <w:tc>
          <w:tcPr>
            <w:tcW w:w="1646" w:type="dxa"/>
            <w:gridSpan w:val="2"/>
          </w:tcPr>
          <w:p w14:paraId="082191EB" w14:textId="77777777" w:rsidR="00E54949" w:rsidRPr="00B92096" w:rsidRDefault="00E54949" w:rsidP="00BF1804"/>
        </w:tc>
        <w:tc>
          <w:tcPr>
            <w:tcW w:w="852" w:type="dxa"/>
            <w:gridSpan w:val="2"/>
          </w:tcPr>
          <w:p w14:paraId="0AE7A051" w14:textId="77777777" w:rsidR="00E54949" w:rsidRPr="00B92096" w:rsidRDefault="00E54949" w:rsidP="00BF1804">
            <w:r w:rsidRPr="00B92096">
              <w:t>02</w:t>
            </w:r>
            <w:r>
              <w:t>1</w:t>
            </w:r>
          </w:p>
        </w:tc>
        <w:tc>
          <w:tcPr>
            <w:tcW w:w="567" w:type="dxa"/>
          </w:tcPr>
          <w:p w14:paraId="72FE02E3" w14:textId="77777777" w:rsidR="00E54949" w:rsidRPr="00B92096" w:rsidRDefault="00E54949" w:rsidP="00BF1804">
            <w:r w:rsidRPr="00B92096">
              <w:t>8</w:t>
            </w:r>
          </w:p>
        </w:tc>
        <w:tc>
          <w:tcPr>
            <w:tcW w:w="993" w:type="dxa"/>
            <w:gridSpan w:val="2"/>
          </w:tcPr>
          <w:p w14:paraId="15C1B8E7" w14:textId="77777777" w:rsidR="00E54949" w:rsidRPr="00B92096" w:rsidRDefault="00E54949" w:rsidP="00BF1804">
            <w:r w:rsidRPr="00B92096">
              <w:t>=</w:t>
            </w:r>
          </w:p>
        </w:tc>
        <w:tc>
          <w:tcPr>
            <w:tcW w:w="1135" w:type="dxa"/>
          </w:tcPr>
          <w:p w14:paraId="43DF21E7" w14:textId="77777777" w:rsidR="00E54949" w:rsidRPr="00B92096" w:rsidRDefault="00E54949" w:rsidP="003376C9">
            <w:r w:rsidRPr="00B92096">
              <w:t>0503768 (4)</w:t>
            </w:r>
          </w:p>
        </w:tc>
        <w:tc>
          <w:tcPr>
            <w:tcW w:w="2409" w:type="dxa"/>
          </w:tcPr>
          <w:p w14:paraId="6224664B" w14:textId="77777777" w:rsidR="00E54949" w:rsidRPr="00B92096" w:rsidRDefault="00E54949" w:rsidP="00BF1804"/>
        </w:tc>
        <w:tc>
          <w:tcPr>
            <w:tcW w:w="1559" w:type="dxa"/>
          </w:tcPr>
          <w:p w14:paraId="2975411C" w14:textId="77777777" w:rsidR="00E54949" w:rsidRPr="00B92096" w:rsidRDefault="00E54949" w:rsidP="00BF1804">
            <w:r w:rsidRPr="00B92096">
              <w:t>050</w:t>
            </w:r>
          </w:p>
        </w:tc>
        <w:tc>
          <w:tcPr>
            <w:tcW w:w="852" w:type="dxa"/>
          </w:tcPr>
          <w:p w14:paraId="124F9E4D" w14:textId="77777777" w:rsidR="00E54949" w:rsidRPr="00B92096" w:rsidRDefault="00E54949" w:rsidP="00BF1804">
            <w:r w:rsidRPr="00B92096">
              <w:t>11</w:t>
            </w:r>
          </w:p>
        </w:tc>
        <w:tc>
          <w:tcPr>
            <w:tcW w:w="2317" w:type="dxa"/>
          </w:tcPr>
          <w:p w14:paraId="13789C42" w14:textId="3DE5C686" w:rsidR="00E54949" w:rsidRPr="00B92096" w:rsidRDefault="00E54949" w:rsidP="00BF1804">
            <w:r w:rsidRPr="00B92096">
              <w:t xml:space="preserve">Амортизация ОС на конец года в ф. 0503768 не соответствуют идентичному показателю в балансе в части деятельности по государственному заданию </w:t>
            </w:r>
            <w:r w:rsidR="009A6D27" w:rsidRPr="00B92096">
              <w:t>–</w:t>
            </w:r>
            <w:r w:rsidRPr="00B92096">
              <w:t xml:space="preserve"> недопустимо</w:t>
            </w:r>
          </w:p>
        </w:tc>
        <w:tc>
          <w:tcPr>
            <w:tcW w:w="709" w:type="dxa"/>
          </w:tcPr>
          <w:p w14:paraId="150F50DE" w14:textId="77777777" w:rsidR="00E54949" w:rsidRPr="00B92096" w:rsidRDefault="00E54949" w:rsidP="00BF1804">
            <w:r w:rsidRPr="00EE2850">
              <w:rPr>
                <w:color w:val="000000"/>
              </w:rPr>
              <w:t>Б</w:t>
            </w:r>
          </w:p>
        </w:tc>
      </w:tr>
      <w:tr w:rsidR="00E54949" w:rsidRPr="00B92096" w14:paraId="7DFAAF6E" w14:textId="77777777" w:rsidTr="003E2E85">
        <w:tc>
          <w:tcPr>
            <w:tcW w:w="670" w:type="dxa"/>
          </w:tcPr>
          <w:p w14:paraId="56653161" w14:textId="77777777" w:rsidR="00E54949" w:rsidRPr="00B92096" w:rsidRDefault="00E54949" w:rsidP="003376C9">
            <w:r w:rsidRPr="00B92096">
              <w:t>57.1</w:t>
            </w:r>
          </w:p>
        </w:tc>
        <w:tc>
          <w:tcPr>
            <w:tcW w:w="1051" w:type="dxa"/>
          </w:tcPr>
          <w:p w14:paraId="0324412A" w14:textId="77777777" w:rsidR="00E54949" w:rsidRPr="00B92096" w:rsidRDefault="00E54949" w:rsidP="00355598">
            <w:r w:rsidRPr="00B92096">
              <w:t>0503730</w:t>
            </w:r>
          </w:p>
        </w:tc>
        <w:tc>
          <w:tcPr>
            <w:tcW w:w="1646" w:type="dxa"/>
            <w:gridSpan w:val="2"/>
          </w:tcPr>
          <w:p w14:paraId="20E4A374" w14:textId="77777777" w:rsidR="00E54949" w:rsidRPr="00B92096" w:rsidRDefault="00E54949" w:rsidP="00355598"/>
        </w:tc>
        <w:tc>
          <w:tcPr>
            <w:tcW w:w="852" w:type="dxa"/>
            <w:gridSpan w:val="2"/>
          </w:tcPr>
          <w:p w14:paraId="7E5F5FA6" w14:textId="77777777" w:rsidR="00E54949" w:rsidRPr="00B92096" w:rsidRDefault="00E54949" w:rsidP="003376C9">
            <w:r w:rsidRPr="00B92096">
              <w:t>02</w:t>
            </w:r>
            <w:r>
              <w:t>1</w:t>
            </w:r>
          </w:p>
        </w:tc>
        <w:tc>
          <w:tcPr>
            <w:tcW w:w="567" w:type="dxa"/>
          </w:tcPr>
          <w:p w14:paraId="2BE5513A" w14:textId="77777777" w:rsidR="00E54949" w:rsidRPr="00B92096" w:rsidRDefault="00E54949" w:rsidP="00355598">
            <w:r w:rsidRPr="00B92096">
              <w:t>9</w:t>
            </w:r>
          </w:p>
        </w:tc>
        <w:tc>
          <w:tcPr>
            <w:tcW w:w="993" w:type="dxa"/>
            <w:gridSpan w:val="2"/>
          </w:tcPr>
          <w:p w14:paraId="1769E388" w14:textId="77777777" w:rsidR="00E54949" w:rsidRPr="00B92096" w:rsidRDefault="00E54949" w:rsidP="00355598">
            <w:r w:rsidRPr="00B92096">
              <w:t>=</w:t>
            </w:r>
          </w:p>
        </w:tc>
        <w:tc>
          <w:tcPr>
            <w:tcW w:w="1135" w:type="dxa"/>
          </w:tcPr>
          <w:p w14:paraId="544A9A7E" w14:textId="77777777" w:rsidR="00E54949" w:rsidRPr="00B92096" w:rsidRDefault="00E54949" w:rsidP="00355598">
            <w:r w:rsidRPr="00B92096">
              <w:t>0503768 (2+7)</w:t>
            </w:r>
          </w:p>
        </w:tc>
        <w:tc>
          <w:tcPr>
            <w:tcW w:w="2409" w:type="dxa"/>
          </w:tcPr>
          <w:p w14:paraId="4D15B58E" w14:textId="77777777" w:rsidR="00E54949" w:rsidRPr="00B92096" w:rsidRDefault="00E54949" w:rsidP="00355598"/>
        </w:tc>
        <w:tc>
          <w:tcPr>
            <w:tcW w:w="1559" w:type="dxa"/>
          </w:tcPr>
          <w:p w14:paraId="54E2E3FF" w14:textId="77777777" w:rsidR="00E54949" w:rsidRPr="00B92096" w:rsidRDefault="00E54949" w:rsidP="00355598">
            <w:r w:rsidRPr="00B92096">
              <w:t>050</w:t>
            </w:r>
          </w:p>
        </w:tc>
        <w:tc>
          <w:tcPr>
            <w:tcW w:w="852" w:type="dxa"/>
          </w:tcPr>
          <w:p w14:paraId="1F519E8E" w14:textId="77777777" w:rsidR="00E54949" w:rsidRPr="00B92096" w:rsidRDefault="00E54949" w:rsidP="00355598">
            <w:r w:rsidRPr="00B92096">
              <w:t>11</w:t>
            </w:r>
          </w:p>
        </w:tc>
        <w:tc>
          <w:tcPr>
            <w:tcW w:w="2317" w:type="dxa"/>
          </w:tcPr>
          <w:p w14:paraId="193C7D2A" w14:textId="1B4C7A6B" w:rsidR="00E54949" w:rsidRPr="00B92096" w:rsidRDefault="00E54949" w:rsidP="00355598">
            <w:r w:rsidRPr="00B92096">
              <w:t>Амортизация ОС на конец года в ф. 0503768 не соответствуют идентичному показателю в ба</w:t>
            </w:r>
            <w:r w:rsidRPr="00B92096">
              <w:lastRenderedPageBreak/>
              <w:t xml:space="preserve">лансе в части приносящей доход деятельности </w:t>
            </w:r>
            <w:r w:rsidR="009A6D27" w:rsidRPr="00B92096">
              <w:t>–</w:t>
            </w:r>
            <w:r w:rsidRPr="00B92096">
              <w:t xml:space="preserve"> недопустимо</w:t>
            </w:r>
          </w:p>
        </w:tc>
        <w:tc>
          <w:tcPr>
            <w:tcW w:w="709" w:type="dxa"/>
          </w:tcPr>
          <w:p w14:paraId="409A63FD" w14:textId="77777777" w:rsidR="00E54949" w:rsidRPr="00B92096" w:rsidRDefault="00E54949" w:rsidP="00355598">
            <w:r w:rsidRPr="00313893">
              <w:rPr>
                <w:color w:val="000000"/>
              </w:rPr>
              <w:lastRenderedPageBreak/>
              <w:t>Б</w:t>
            </w:r>
          </w:p>
        </w:tc>
      </w:tr>
      <w:tr w:rsidR="00E54949" w:rsidRPr="00B92096" w14:paraId="1298AFF4" w14:textId="77777777" w:rsidTr="003E2E85">
        <w:tc>
          <w:tcPr>
            <w:tcW w:w="670" w:type="dxa"/>
          </w:tcPr>
          <w:p w14:paraId="15291CF4" w14:textId="77777777" w:rsidR="00E54949" w:rsidRPr="00B92096" w:rsidRDefault="00E54949" w:rsidP="00BF1804">
            <w:r w:rsidRPr="00B92096">
              <w:lastRenderedPageBreak/>
              <w:t>82</w:t>
            </w:r>
          </w:p>
        </w:tc>
        <w:tc>
          <w:tcPr>
            <w:tcW w:w="1051" w:type="dxa"/>
          </w:tcPr>
          <w:p w14:paraId="65487835" w14:textId="77777777" w:rsidR="00E54949" w:rsidRPr="00B92096" w:rsidRDefault="00E54949" w:rsidP="00BF1804">
            <w:pPr>
              <w:rPr>
                <w:highlight w:val="red"/>
              </w:rPr>
            </w:pPr>
            <w:r w:rsidRPr="00B92096">
              <w:t>0503730</w:t>
            </w:r>
          </w:p>
        </w:tc>
        <w:tc>
          <w:tcPr>
            <w:tcW w:w="1646" w:type="dxa"/>
            <w:gridSpan w:val="2"/>
          </w:tcPr>
          <w:p w14:paraId="2838729B" w14:textId="77777777" w:rsidR="00E54949" w:rsidRPr="00B92096" w:rsidRDefault="00E54949" w:rsidP="00BF1804"/>
        </w:tc>
        <w:tc>
          <w:tcPr>
            <w:tcW w:w="852" w:type="dxa"/>
            <w:gridSpan w:val="2"/>
          </w:tcPr>
          <w:p w14:paraId="1891669F" w14:textId="77777777" w:rsidR="00E54949" w:rsidRPr="00B92096" w:rsidRDefault="00E54949" w:rsidP="00BF1804">
            <w:r w:rsidRPr="00B92096">
              <w:t>040</w:t>
            </w:r>
          </w:p>
        </w:tc>
        <w:tc>
          <w:tcPr>
            <w:tcW w:w="567" w:type="dxa"/>
          </w:tcPr>
          <w:p w14:paraId="1D1AB216" w14:textId="77777777" w:rsidR="00E54949" w:rsidRPr="00B92096" w:rsidRDefault="00E54949" w:rsidP="00BF1804">
            <w:r w:rsidRPr="00B92096">
              <w:t>3</w:t>
            </w:r>
          </w:p>
        </w:tc>
        <w:tc>
          <w:tcPr>
            <w:tcW w:w="993" w:type="dxa"/>
            <w:gridSpan w:val="2"/>
          </w:tcPr>
          <w:p w14:paraId="242EC50B" w14:textId="77777777" w:rsidR="00E54949" w:rsidRPr="00B92096" w:rsidRDefault="00E54949" w:rsidP="00BF1804">
            <w:r w:rsidRPr="00B92096">
              <w:t>=</w:t>
            </w:r>
          </w:p>
        </w:tc>
        <w:tc>
          <w:tcPr>
            <w:tcW w:w="1135" w:type="dxa"/>
          </w:tcPr>
          <w:p w14:paraId="314A02AD" w14:textId="7636C4B9" w:rsidR="00E54949" w:rsidRPr="00B92096" w:rsidRDefault="00E54949" w:rsidP="009A6D27">
            <w:r w:rsidRPr="00B92096">
              <w:t>0503768 (5+6)</w:t>
            </w:r>
          </w:p>
        </w:tc>
        <w:tc>
          <w:tcPr>
            <w:tcW w:w="2409" w:type="dxa"/>
          </w:tcPr>
          <w:p w14:paraId="7F556BDA" w14:textId="77777777" w:rsidR="00E54949" w:rsidRPr="00B92096" w:rsidRDefault="00E54949" w:rsidP="00BF1804"/>
        </w:tc>
        <w:tc>
          <w:tcPr>
            <w:tcW w:w="1559" w:type="dxa"/>
          </w:tcPr>
          <w:p w14:paraId="0B179591" w14:textId="77777777" w:rsidR="00E54949" w:rsidRPr="00B92096" w:rsidRDefault="00E54949" w:rsidP="00BF1804">
            <w:r w:rsidRPr="00B92096">
              <w:t>110</w:t>
            </w:r>
          </w:p>
        </w:tc>
        <w:tc>
          <w:tcPr>
            <w:tcW w:w="852" w:type="dxa"/>
          </w:tcPr>
          <w:p w14:paraId="22D18976" w14:textId="77777777" w:rsidR="00E54949" w:rsidRPr="00B92096" w:rsidRDefault="00E54949" w:rsidP="00BF1804">
            <w:r w:rsidRPr="00B92096">
              <w:t>4</w:t>
            </w:r>
          </w:p>
        </w:tc>
        <w:tc>
          <w:tcPr>
            <w:tcW w:w="2317" w:type="dxa"/>
          </w:tcPr>
          <w:p w14:paraId="5B9326AB" w14:textId="453CE7EF" w:rsidR="00E54949" w:rsidRPr="00B92096" w:rsidRDefault="00E54949" w:rsidP="00BF1804">
            <w:r w:rsidRPr="00B92096">
              <w:t xml:space="preserve">Нематериальные активы на начало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373F4DCE" w14:textId="77777777" w:rsidR="00E54949" w:rsidRPr="00B92096" w:rsidRDefault="00E54949" w:rsidP="00BF1804">
            <w:r w:rsidRPr="00313893">
              <w:rPr>
                <w:color w:val="000000"/>
              </w:rPr>
              <w:t>Б</w:t>
            </w:r>
          </w:p>
        </w:tc>
      </w:tr>
      <w:tr w:rsidR="007A1D48" w:rsidRPr="00B92096" w14:paraId="32A58BCE" w14:textId="77777777" w:rsidTr="003E2E85">
        <w:tc>
          <w:tcPr>
            <w:tcW w:w="670" w:type="dxa"/>
          </w:tcPr>
          <w:p w14:paraId="06A2EE7F" w14:textId="77777777" w:rsidR="00314C72" w:rsidRPr="00B92096" w:rsidRDefault="00314C72" w:rsidP="00BF1804">
            <w:r w:rsidRPr="00B92096">
              <w:t>83</w:t>
            </w:r>
          </w:p>
        </w:tc>
        <w:tc>
          <w:tcPr>
            <w:tcW w:w="1051" w:type="dxa"/>
          </w:tcPr>
          <w:p w14:paraId="33A44339" w14:textId="77777777" w:rsidR="00314C72" w:rsidRPr="00B92096" w:rsidRDefault="00314C72" w:rsidP="00BF1804">
            <w:r w:rsidRPr="00B92096">
              <w:t>0503730</w:t>
            </w:r>
          </w:p>
        </w:tc>
        <w:tc>
          <w:tcPr>
            <w:tcW w:w="1646" w:type="dxa"/>
            <w:gridSpan w:val="2"/>
          </w:tcPr>
          <w:p w14:paraId="3FB3A751" w14:textId="77777777" w:rsidR="00314C72" w:rsidRPr="00B92096" w:rsidRDefault="00314C72" w:rsidP="00BF1804"/>
        </w:tc>
        <w:tc>
          <w:tcPr>
            <w:tcW w:w="852" w:type="dxa"/>
            <w:gridSpan w:val="2"/>
          </w:tcPr>
          <w:p w14:paraId="6A269E72" w14:textId="77777777" w:rsidR="00314C72" w:rsidRPr="00B92096" w:rsidRDefault="00314C72" w:rsidP="00BF1804">
            <w:r w:rsidRPr="00B92096">
              <w:t>040</w:t>
            </w:r>
          </w:p>
        </w:tc>
        <w:tc>
          <w:tcPr>
            <w:tcW w:w="567" w:type="dxa"/>
          </w:tcPr>
          <w:p w14:paraId="66997B51" w14:textId="77777777" w:rsidR="00314C72" w:rsidRPr="00B92096" w:rsidRDefault="00314C72" w:rsidP="00BF1804">
            <w:r w:rsidRPr="00B92096">
              <w:t>4</w:t>
            </w:r>
          </w:p>
        </w:tc>
        <w:tc>
          <w:tcPr>
            <w:tcW w:w="993" w:type="dxa"/>
            <w:gridSpan w:val="2"/>
          </w:tcPr>
          <w:p w14:paraId="291CAE97" w14:textId="77777777" w:rsidR="00314C72" w:rsidRPr="00B92096" w:rsidRDefault="00314C72" w:rsidP="00BF1804">
            <w:r w:rsidRPr="00B92096">
              <w:t>=</w:t>
            </w:r>
          </w:p>
        </w:tc>
        <w:tc>
          <w:tcPr>
            <w:tcW w:w="1135" w:type="dxa"/>
          </w:tcPr>
          <w:p w14:paraId="4C629A5E" w14:textId="4CA20209" w:rsidR="00314C72" w:rsidRPr="00B92096" w:rsidRDefault="00314C72" w:rsidP="009A6D27">
            <w:r w:rsidRPr="00B92096">
              <w:t>0503768 (4)</w:t>
            </w:r>
          </w:p>
        </w:tc>
        <w:tc>
          <w:tcPr>
            <w:tcW w:w="2409" w:type="dxa"/>
          </w:tcPr>
          <w:p w14:paraId="7DC8D4DF" w14:textId="77777777" w:rsidR="00314C72" w:rsidRPr="00B92096" w:rsidRDefault="00314C72" w:rsidP="00BF1804"/>
        </w:tc>
        <w:tc>
          <w:tcPr>
            <w:tcW w:w="1559" w:type="dxa"/>
          </w:tcPr>
          <w:p w14:paraId="1C9B6F37" w14:textId="77777777" w:rsidR="00314C72" w:rsidRPr="00B92096" w:rsidRDefault="00314C72" w:rsidP="00BF1804">
            <w:r w:rsidRPr="00B92096">
              <w:t>110</w:t>
            </w:r>
          </w:p>
        </w:tc>
        <w:tc>
          <w:tcPr>
            <w:tcW w:w="852" w:type="dxa"/>
          </w:tcPr>
          <w:p w14:paraId="120662BB" w14:textId="77777777" w:rsidR="00314C72" w:rsidRPr="00B92096" w:rsidRDefault="00314C72" w:rsidP="00BF1804">
            <w:r w:rsidRPr="00B92096">
              <w:t>4</w:t>
            </w:r>
          </w:p>
        </w:tc>
        <w:tc>
          <w:tcPr>
            <w:tcW w:w="2317" w:type="dxa"/>
          </w:tcPr>
          <w:p w14:paraId="1A0659EE" w14:textId="77777777" w:rsidR="00314C72" w:rsidRPr="00B92096" w:rsidRDefault="00314C72" w:rsidP="00BF1804">
            <w:r w:rsidRPr="00B92096">
              <w:t>Нематериальные активы на начало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00B4C992" w14:textId="77777777" w:rsidR="00314C72" w:rsidRPr="00B92096" w:rsidRDefault="00E54949" w:rsidP="00BF1804">
            <w:r>
              <w:rPr>
                <w:color w:val="000000"/>
              </w:rPr>
              <w:t>Б</w:t>
            </w:r>
          </w:p>
        </w:tc>
      </w:tr>
      <w:tr w:rsidR="007A1D48" w:rsidRPr="00B92096" w14:paraId="260C3BF9" w14:textId="77777777" w:rsidTr="003E2E85">
        <w:tc>
          <w:tcPr>
            <w:tcW w:w="670" w:type="dxa"/>
          </w:tcPr>
          <w:p w14:paraId="13F1264C" w14:textId="77777777" w:rsidR="00314C72" w:rsidRPr="00B92096" w:rsidRDefault="00314C72" w:rsidP="001F73AA">
            <w:r w:rsidRPr="00B92096">
              <w:t>83.1</w:t>
            </w:r>
          </w:p>
        </w:tc>
        <w:tc>
          <w:tcPr>
            <w:tcW w:w="1051" w:type="dxa"/>
          </w:tcPr>
          <w:p w14:paraId="2556E307" w14:textId="77777777" w:rsidR="00314C72" w:rsidRPr="00B92096" w:rsidRDefault="00314C72" w:rsidP="001F73AA">
            <w:r w:rsidRPr="00B92096">
              <w:t>0503730</w:t>
            </w:r>
          </w:p>
        </w:tc>
        <w:tc>
          <w:tcPr>
            <w:tcW w:w="1646" w:type="dxa"/>
            <w:gridSpan w:val="2"/>
          </w:tcPr>
          <w:p w14:paraId="11504239" w14:textId="77777777" w:rsidR="00314C72" w:rsidRPr="00B92096" w:rsidRDefault="00314C72" w:rsidP="001F73AA"/>
        </w:tc>
        <w:tc>
          <w:tcPr>
            <w:tcW w:w="852" w:type="dxa"/>
            <w:gridSpan w:val="2"/>
          </w:tcPr>
          <w:p w14:paraId="4F094927" w14:textId="77777777" w:rsidR="00314C72" w:rsidRPr="00B92096" w:rsidRDefault="00314C72" w:rsidP="001F73AA">
            <w:r w:rsidRPr="00B92096">
              <w:t>040</w:t>
            </w:r>
          </w:p>
        </w:tc>
        <w:tc>
          <w:tcPr>
            <w:tcW w:w="567" w:type="dxa"/>
          </w:tcPr>
          <w:p w14:paraId="32484774" w14:textId="77777777" w:rsidR="00314C72" w:rsidRPr="00B92096" w:rsidRDefault="00314C72" w:rsidP="001F73AA">
            <w:r w:rsidRPr="00B92096">
              <w:t>5</w:t>
            </w:r>
          </w:p>
        </w:tc>
        <w:tc>
          <w:tcPr>
            <w:tcW w:w="993" w:type="dxa"/>
            <w:gridSpan w:val="2"/>
          </w:tcPr>
          <w:p w14:paraId="19EA0D0D" w14:textId="77777777" w:rsidR="00314C72" w:rsidRPr="00B92096" w:rsidRDefault="00314C72" w:rsidP="001F73AA">
            <w:r w:rsidRPr="00B92096">
              <w:t>=</w:t>
            </w:r>
          </w:p>
        </w:tc>
        <w:tc>
          <w:tcPr>
            <w:tcW w:w="1135" w:type="dxa"/>
          </w:tcPr>
          <w:p w14:paraId="43037261" w14:textId="5DC091EA" w:rsidR="00314C72" w:rsidRPr="00B92096" w:rsidRDefault="00314C72" w:rsidP="009A6D27">
            <w:r w:rsidRPr="00B92096">
              <w:t>0503768 (2+7)</w:t>
            </w:r>
          </w:p>
        </w:tc>
        <w:tc>
          <w:tcPr>
            <w:tcW w:w="2409" w:type="dxa"/>
          </w:tcPr>
          <w:p w14:paraId="7647D817" w14:textId="77777777" w:rsidR="00314C72" w:rsidRPr="00B92096" w:rsidRDefault="00314C72" w:rsidP="001F73AA"/>
        </w:tc>
        <w:tc>
          <w:tcPr>
            <w:tcW w:w="1559" w:type="dxa"/>
          </w:tcPr>
          <w:p w14:paraId="3D39D6ED" w14:textId="77777777" w:rsidR="00314C72" w:rsidRPr="00B92096" w:rsidRDefault="00314C72" w:rsidP="001F73AA">
            <w:r w:rsidRPr="00B92096">
              <w:t>110</w:t>
            </w:r>
          </w:p>
        </w:tc>
        <w:tc>
          <w:tcPr>
            <w:tcW w:w="852" w:type="dxa"/>
          </w:tcPr>
          <w:p w14:paraId="6EF72394" w14:textId="77777777" w:rsidR="00314C72" w:rsidRPr="00B92096" w:rsidRDefault="00314C72" w:rsidP="001F73AA">
            <w:r w:rsidRPr="00B92096">
              <w:t>4</w:t>
            </w:r>
          </w:p>
        </w:tc>
        <w:tc>
          <w:tcPr>
            <w:tcW w:w="2317" w:type="dxa"/>
          </w:tcPr>
          <w:p w14:paraId="1A1CCAAC" w14:textId="77777777" w:rsidR="00314C72" w:rsidRPr="00B92096" w:rsidRDefault="00314C72" w:rsidP="001F73AA">
            <w:r w:rsidRPr="00B92096">
              <w:t>Нематериальные активы на начало года в ф. 0503768 не соответствуют идентичному показателю в балансе в части приносящей доход деятельности – недопустимо</w:t>
            </w:r>
          </w:p>
        </w:tc>
        <w:tc>
          <w:tcPr>
            <w:tcW w:w="709" w:type="dxa"/>
          </w:tcPr>
          <w:p w14:paraId="5D97DD28" w14:textId="77777777" w:rsidR="00314C72" w:rsidRPr="00B92096" w:rsidRDefault="00E54949" w:rsidP="001F73AA">
            <w:r>
              <w:rPr>
                <w:color w:val="000000"/>
              </w:rPr>
              <w:t>Б</w:t>
            </w:r>
          </w:p>
        </w:tc>
      </w:tr>
      <w:tr w:rsidR="00E54949" w:rsidRPr="00B92096" w14:paraId="53DB7CA8" w14:textId="77777777" w:rsidTr="003E2E85">
        <w:tc>
          <w:tcPr>
            <w:tcW w:w="670" w:type="dxa"/>
          </w:tcPr>
          <w:p w14:paraId="3E657D46" w14:textId="77777777" w:rsidR="00E54949" w:rsidRPr="00B92096" w:rsidRDefault="00E54949" w:rsidP="00BF1804">
            <w:r w:rsidRPr="00B92096">
              <w:t>84</w:t>
            </w:r>
          </w:p>
        </w:tc>
        <w:tc>
          <w:tcPr>
            <w:tcW w:w="1051" w:type="dxa"/>
          </w:tcPr>
          <w:p w14:paraId="5683BAA6" w14:textId="77777777" w:rsidR="00E54949" w:rsidRPr="00B92096" w:rsidRDefault="00E54949" w:rsidP="00BF1804">
            <w:r w:rsidRPr="00B92096">
              <w:t>0503730</w:t>
            </w:r>
          </w:p>
        </w:tc>
        <w:tc>
          <w:tcPr>
            <w:tcW w:w="1646" w:type="dxa"/>
            <w:gridSpan w:val="2"/>
          </w:tcPr>
          <w:p w14:paraId="169C5271" w14:textId="77777777" w:rsidR="00E54949" w:rsidRPr="00B92096" w:rsidRDefault="00E54949" w:rsidP="00BF1804"/>
        </w:tc>
        <w:tc>
          <w:tcPr>
            <w:tcW w:w="852" w:type="dxa"/>
            <w:gridSpan w:val="2"/>
          </w:tcPr>
          <w:p w14:paraId="06136E41" w14:textId="77777777" w:rsidR="00E54949" w:rsidRPr="00B92096" w:rsidRDefault="00E54949" w:rsidP="00BF1804">
            <w:r w:rsidRPr="00B92096">
              <w:t>040</w:t>
            </w:r>
          </w:p>
        </w:tc>
        <w:tc>
          <w:tcPr>
            <w:tcW w:w="567" w:type="dxa"/>
          </w:tcPr>
          <w:p w14:paraId="327965BE" w14:textId="77777777" w:rsidR="00E54949" w:rsidRPr="00B92096" w:rsidRDefault="00E54949" w:rsidP="00BF1804">
            <w:r w:rsidRPr="00B92096">
              <w:t>7</w:t>
            </w:r>
          </w:p>
        </w:tc>
        <w:tc>
          <w:tcPr>
            <w:tcW w:w="993" w:type="dxa"/>
            <w:gridSpan w:val="2"/>
          </w:tcPr>
          <w:p w14:paraId="7640F15A" w14:textId="77777777" w:rsidR="00E54949" w:rsidRPr="00B92096" w:rsidRDefault="00E54949" w:rsidP="00BF1804">
            <w:r w:rsidRPr="00B92096">
              <w:t>=</w:t>
            </w:r>
          </w:p>
        </w:tc>
        <w:tc>
          <w:tcPr>
            <w:tcW w:w="1135" w:type="dxa"/>
          </w:tcPr>
          <w:p w14:paraId="347806E7" w14:textId="25440D00" w:rsidR="00E54949" w:rsidRPr="00B92096" w:rsidRDefault="00E54949" w:rsidP="009A6D27">
            <w:r w:rsidRPr="00B92096">
              <w:t>0503768 (5+6)</w:t>
            </w:r>
          </w:p>
        </w:tc>
        <w:tc>
          <w:tcPr>
            <w:tcW w:w="2409" w:type="dxa"/>
          </w:tcPr>
          <w:p w14:paraId="7BAD9379" w14:textId="77777777" w:rsidR="00E54949" w:rsidRPr="00B92096" w:rsidRDefault="00E54949" w:rsidP="00BF1804"/>
        </w:tc>
        <w:tc>
          <w:tcPr>
            <w:tcW w:w="1559" w:type="dxa"/>
          </w:tcPr>
          <w:p w14:paraId="4CFF74B4" w14:textId="77777777" w:rsidR="00E54949" w:rsidRPr="00B92096" w:rsidRDefault="00E54949" w:rsidP="00BF1804">
            <w:r w:rsidRPr="00B92096">
              <w:t>110</w:t>
            </w:r>
          </w:p>
        </w:tc>
        <w:tc>
          <w:tcPr>
            <w:tcW w:w="852" w:type="dxa"/>
          </w:tcPr>
          <w:p w14:paraId="7F2CFF05" w14:textId="77777777" w:rsidR="00E54949" w:rsidRPr="00B92096" w:rsidRDefault="00E54949" w:rsidP="00BF1804">
            <w:r w:rsidRPr="00B92096">
              <w:t>11</w:t>
            </w:r>
          </w:p>
        </w:tc>
        <w:tc>
          <w:tcPr>
            <w:tcW w:w="2317" w:type="dxa"/>
          </w:tcPr>
          <w:p w14:paraId="7C4056A7" w14:textId="45079BC7" w:rsidR="00E54949" w:rsidRPr="00B92096" w:rsidRDefault="00E54949" w:rsidP="00BF1804">
            <w:r w:rsidRPr="00B92096">
              <w:t xml:space="preserve">Нематериальные активы на конец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4B493DFA" w14:textId="77777777" w:rsidR="00E54949" w:rsidRPr="00B92096" w:rsidRDefault="00E54949" w:rsidP="00BF1804">
            <w:r w:rsidRPr="007B7616">
              <w:rPr>
                <w:color w:val="000000"/>
              </w:rPr>
              <w:t>Б</w:t>
            </w:r>
          </w:p>
        </w:tc>
      </w:tr>
      <w:tr w:rsidR="00E54949" w:rsidRPr="00B92096" w14:paraId="6C5FDB4F" w14:textId="77777777" w:rsidTr="003E2E85">
        <w:tc>
          <w:tcPr>
            <w:tcW w:w="670" w:type="dxa"/>
          </w:tcPr>
          <w:p w14:paraId="264A14E5" w14:textId="77777777" w:rsidR="00E54949" w:rsidRPr="00B92096" w:rsidRDefault="00E54949" w:rsidP="00BF1804">
            <w:r w:rsidRPr="00B92096">
              <w:lastRenderedPageBreak/>
              <w:t>85</w:t>
            </w:r>
          </w:p>
        </w:tc>
        <w:tc>
          <w:tcPr>
            <w:tcW w:w="1051" w:type="dxa"/>
          </w:tcPr>
          <w:p w14:paraId="03106332" w14:textId="77777777" w:rsidR="00E54949" w:rsidRPr="00B92096" w:rsidRDefault="00E54949" w:rsidP="00BF1804">
            <w:r w:rsidRPr="00B92096">
              <w:t>0503730</w:t>
            </w:r>
          </w:p>
        </w:tc>
        <w:tc>
          <w:tcPr>
            <w:tcW w:w="1646" w:type="dxa"/>
            <w:gridSpan w:val="2"/>
          </w:tcPr>
          <w:p w14:paraId="26BA2C03" w14:textId="77777777" w:rsidR="00E54949" w:rsidRPr="00B92096" w:rsidRDefault="00E54949" w:rsidP="00BF1804"/>
        </w:tc>
        <w:tc>
          <w:tcPr>
            <w:tcW w:w="852" w:type="dxa"/>
            <w:gridSpan w:val="2"/>
          </w:tcPr>
          <w:p w14:paraId="4F37476F" w14:textId="77777777" w:rsidR="00E54949" w:rsidRPr="00B92096" w:rsidRDefault="00E54949" w:rsidP="00BF1804">
            <w:r w:rsidRPr="00B92096">
              <w:t>040</w:t>
            </w:r>
          </w:p>
        </w:tc>
        <w:tc>
          <w:tcPr>
            <w:tcW w:w="567" w:type="dxa"/>
          </w:tcPr>
          <w:p w14:paraId="16BC3DBA" w14:textId="77777777" w:rsidR="00E54949" w:rsidRPr="00B92096" w:rsidRDefault="00E54949" w:rsidP="00BF1804">
            <w:r w:rsidRPr="00B92096">
              <w:t>8</w:t>
            </w:r>
          </w:p>
        </w:tc>
        <w:tc>
          <w:tcPr>
            <w:tcW w:w="993" w:type="dxa"/>
            <w:gridSpan w:val="2"/>
          </w:tcPr>
          <w:p w14:paraId="4E98B839" w14:textId="77777777" w:rsidR="00E54949" w:rsidRPr="00B92096" w:rsidRDefault="00E54949" w:rsidP="00BF1804">
            <w:r w:rsidRPr="00B92096">
              <w:t>=</w:t>
            </w:r>
          </w:p>
        </w:tc>
        <w:tc>
          <w:tcPr>
            <w:tcW w:w="1135" w:type="dxa"/>
          </w:tcPr>
          <w:p w14:paraId="53E050A0" w14:textId="45BDACDF" w:rsidR="00E54949" w:rsidRPr="00B92096" w:rsidRDefault="00E54949" w:rsidP="009A6D27">
            <w:r w:rsidRPr="00B92096">
              <w:t>0503768 (4)</w:t>
            </w:r>
          </w:p>
        </w:tc>
        <w:tc>
          <w:tcPr>
            <w:tcW w:w="2409" w:type="dxa"/>
          </w:tcPr>
          <w:p w14:paraId="5F81F5DF" w14:textId="77777777" w:rsidR="00E54949" w:rsidRPr="00B92096" w:rsidRDefault="00E54949" w:rsidP="00BF1804"/>
        </w:tc>
        <w:tc>
          <w:tcPr>
            <w:tcW w:w="1559" w:type="dxa"/>
          </w:tcPr>
          <w:p w14:paraId="17C24D7F" w14:textId="77777777" w:rsidR="00E54949" w:rsidRPr="00B92096" w:rsidRDefault="00E54949" w:rsidP="00BF1804">
            <w:r w:rsidRPr="00B92096">
              <w:t>110</w:t>
            </w:r>
          </w:p>
        </w:tc>
        <w:tc>
          <w:tcPr>
            <w:tcW w:w="852" w:type="dxa"/>
          </w:tcPr>
          <w:p w14:paraId="1423C0AE" w14:textId="77777777" w:rsidR="00E54949" w:rsidRPr="00B92096" w:rsidRDefault="00E54949" w:rsidP="00BF1804">
            <w:r w:rsidRPr="00B92096">
              <w:t>11</w:t>
            </w:r>
          </w:p>
        </w:tc>
        <w:tc>
          <w:tcPr>
            <w:tcW w:w="2317" w:type="dxa"/>
          </w:tcPr>
          <w:p w14:paraId="3AA387E3" w14:textId="77777777" w:rsidR="00E54949" w:rsidRPr="00B92096" w:rsidRDefault="00E54949" w:rsidP="00BF1804">
            <w:r w:rsidRPr="00B92096">
              <w:t>Нематериальные активы на конец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2EA0DD8B" w14:textId="77777777" w:rsidR="00E54949" w:rsidRPr="00B92096" w:rsidRDefault="00E54949" w:rsidP="00BF1804">
            <w:r w:rsidRPr="007B7616">
              <w:rPr>
                <w:color w:val="000000"/>
              </w:rPr>
              <w:t>Б</w:t>
            </w:r>
          </w:p>
        </w:tc>
      </w:tr>
      <w:tr w:rsidR="007A1D48" w:rsidRPr="00B92096" w14:paraId="34E42574" w14:textId="77777777" w:rsidTr="003E2E85">
        <w:tc>
          <w:tcPr>
            <w:tcW w:w="670" w:type="dxa"/>
          </w:tcPr>
          <w:p w14:paraId="346D6048" w14:textId="77777777" w:rsidR="00314C72" w:rsidRPr="00B92096" w:rsidRDefault="00314C72" w:rsidP="001F73AA">
            <w:r w:rsidRPr="00B92096">
              <w:t>85</w:t>
            </w:r>
            <w:r w:rsidR="00010B95">
              <w:t>.1</w:t>
            </w:r>
          </w:p>
        </w:tc>
        <w:tc>
          <w:tcPr>
            <w:tcW w:w="1051" w:type="dxa"/>
          </w:tcPr>
          <w:p w14:paraId="63138A4A" w14:textId="77777777" w:rsidR="00314C72" w:rsidRPr="00B92096" w:rsidRDefault="00314C72" w:rsidP="001F73AA">
            <w:r w:rsidRPr="00B92096">
              <w:t>0503730</w:t>
            </w:r>
          </w:p>
        </w:tc>
        <w:tc>
          <w:tcPr>
            <w:tcW w:w="1646" w:type="dxa"/>
            <w:gridSpan w:val="2"/>
          </w:tcPr>
          <w:p w14:paraId="7FAD1471" w14:textId="77777777" w:rsidR="00314C72" w:rsidRPr="00B92096" w:rsidRDefault="00314C72" w:rsidP="001F73AA"/>
        </w:tc>
        <w:tc>
          <w:tcPr>
            <w:tcW w:w="852" w:type="dxa"/>
            <w:gridSpan w:val="2"/>
          </w:tcPr>
          <w:p w14:paraId="2DF631E8" w14:textId="77777777" w:rsidR="00314C72" w:rsidRPr="00B92096" w:rsidRDefault="00314C72" w:rsidP="001F73AA">
            <w:r w:rsidRPr="00B92096">
              <w:t>040</w:t>
            </w:r>
          </w:p>
        </w:tc>
        <w:tc>
          <w:tcPr>
            <w:tcW w:w="567" w:type="dxa"/>
          </w:tcPr>
          <w:p w14:paraId="58E558B0" w14:textId="77777777" w:rsidR="00314C72" w:rsidRPr="00B92096" w:rsidRDefault="00314C72" w:rsidP="001F73AA">
            <w:r w:rsidRPr="00B92096">
              <w:t>9</w:t>
            </w:r>
          </w:p>
        </w:tc>
        <w:tc>
          <w:tcPr>
            <w:tcW w:w="993" w:type="dxa"/>
            <w:gridSpan w:val="2"/>
          </w:tcPr>
          <w:p w14:paraId="718835BF" w14:textId="77777777" w:rsidR="00314C72" w:rsidRPr="00B92096" w:rsidRDefault="00314C72" w:rsidP="001F73AA">
            <w:r w:rsidRPr="00B92096">
              <w:t>=</w:t>
            </w:r>
          </w:p>
        </w:tc>
        <w:tc>
          <w:tcPr>
            <w:tcW w:w="1135" w:type="dxa"/>
          </w:tcPr>
          <w:p w14:paraId="1182CA1D" w14:textId="508D5938" w:rsidR="00314C72" w:rsidRPr="00B92096" w:rsidRDefault="00314C72" w:rsidP="009A6D27">
            <w:r w:rsidRPr="00B92096">
              <w:t>0503768 (2+7)</w:t>
            </w:r>
          </w:p>
        </w:tc>
        <w:tc>
          <w:tcPr>
            <w:tcW w:w="2409" w:type="dxa"/>
          </w:tcPr>
          <w:p w14:paraId="61907966" w14:textId="77777777" w:rsidR="00314C72" w:rsidRPr="00B92096" w:rsidRDefault="00314C72" w:rsidP="001F73AA"/>
        </w:tc>
        <w:tc>
          <w:tcPr>
            <w:tcW w:w="1559" w:type="dxa"/>
          </w:tcPr>
          <w:p w14:paraId="7E8E271A" w14:textId="77777777" w:rsidR="00314C72" w:rsidRPr="00B92096" w:rsidRDefault="00314C72" w:rsidP="001F73AA">
            <w:r w:rsidRPr="00B92096">
              <w:t>110</w:t>
            </w:r>
          </w:p>
        </w:tc>
        <w:tc>
          <w:tcPr>
            <w:tcW w:w="852" w:type="dxa"/>
          </w:tcPr>
          <w:p w14:paraId="2E7F039D" w14:textId="77777777" w:rsidR="00314C72" w:rsidRPr="00B92096" w:rsidRDefault="00314C72" w:rsidP="001F73AA">
            <w:r w:rsidRPr="00B92096">
              <w:t>11</w:t>
            </w:r>
          </w:p>
        </w:tc>
        <w:tc>
          <w:tcPr>
            <w:tcW w:w="2317" w:type="dxa"/>
          </w:tcPr>
          <w:p w14:paraId="59BA588E" w14:textId="77777777" w:rsidR="00314C72" w:rsidRPr="00B92096" w:rsidRDefault="00314C72" w:rsidP="001F73AA">
            <w:r w:rsidRPr="00B92096">
              <w:t>Нематериальные активы на конец года в ф. 0503768 не соответствуют идентичному показателю в балансе в части приносящей доход деятельности – недопустимо</w:t>
            </w:r>
          </w:p>
        </w:tc>
        <w:tc>
          <w:tcPr>
            <w:tcW w:w="709" w:type="dxa"/>
          </w:tcPr>
          <w:p w14:paraId="5CE4141B" w14:textId="77777777" w:rsidR="00314C72" w:rsidRPr="00B92096" w:rsidRDefault="00E54949" w:rsidP="001F73AA">
            <w:r>
              <w:rPr>
                <w:color w:val="000000"/>
              </w:rPr>
              <w:t>Б</w:t>
            </w:r>
          </w:p>
        </w:tc>
      </w:tr>
      <w:tr w:rsidR="007A1D48" w:rsidRPr="00B92096" w14:paraId="0CAC7B81" w14:textId="77777777" w:rsidTr="003E2E85">
        <w:tc>
          <w:tcPr>
            <w:tcW w:w="670" w:type="dxa"/>
          </w:tcPr>
          <w:p w14:paraId="2F7D9E38" w14:textId="77777777" w:rsidR="00314C72" w:rsidRPr="00B92096" w:rsidRDefault="00314C72" w:rsidP="00BF1804">
            <w:r w:rsidRPr="00B92096">
              <w:t>90</w:t>
            </w:r>
          </w:p>
        </w:tc>
        <w:tc>
          <w:tcPr>
            <w:tcW w:w="1051" w:type="dxa"/>
          </w:tcPr>
          <w:p w14:paraId="012BA456" w14:textId="77777777" w:rsidR="00314C72" w:rsidRPr="00B92096" w:rsidRDefault="00314C72" w:rsidP="00BF1804">
            <w:r w:rsidRPr="00B92096">
              <w:t>0503730</w:t>
            </w:r>
          </w:p>
        </w:tc>
        <w:tc>
          <w:tcPr>
            <w:tcW w:w="1646" w:type="dxa"/>
            <w:gridSpan w:val="2"/>
          </w:tcPr>
          <w:p w14:paraId="024C307E" w14:textId="77777777" w:rsidR="00314C72" w:rsidRPr="00B92096" w:rsidRDefault="00314C72" w:rsidP="00BF1804"/>
        </w:tc>
        <w:tc>
          <w:tcPr>
            <w:tcW w:w="852" w:type="dxa"/>
            <w:gridSpan w:val="2"/>
          </w:tcPr>
          <w:p w14:paraId="3FECFC8F" w14:textId="77777777" w:rsidR="00314C72" w:rsidRPr="00B92096" w:rsidRDefault="00314C72" w:rsidP="00BF1804">
            <w:r>
              <w:t>051</w:t>
            </w:r>
          </w:p>
        </w:tc>
        <w:tc>
          <w:tcPr>
            <w:tcW w:w="567" w:type="dxa"/>
          </w:tcPr>
          <w:p w14:paraId="01A1D46D" w14:textId="77777777" w:rsidR="00314C72" w:rsidRPr="00B92096" w:rsidRDefault="00314C72" w:rsidP="00BF1804">
            <w:r w:rsidRPr="00B92096">
              <w:t>3</w:t>
            </w:r>
          </w:p>
        </w:tc>
        <w:tc>
          <w:tcPr>
            <w:tcW w:w="993" w:type="dxa"/>
            <w:gridSpan w:val="2"/>
          </w:tcPr>
          <w:p w14:paraId="385F15FE" w14:textId="77777777" w:rsidR="00314C72" w:rsidRPr="00B92096" w:rsidRDefault="00314C72" w:rsidP="00BF1804">
            <w:r w:rsidRPr="00B92096">
              <w:t>=</w:t>
            </w:r>
          </w:p>
        </w:tc>
        <w:tc>
          <w:tcPr>
            <w:tcW w:w="1135" w:type="dxa"/>
          </w:tcPr>
          <w:p w14:paraId="32DB7430" w14:textId="2FE7D601" w:rsidR="00314C72" w:rsidRPr="00B92096" w:rsidRDefault="00314C72" w:rsidP="009A6D27">
            <w:r w:rsidRPr="00B92096">
              <w:t>0503768 (5+6)</w:t>
            </w:r>
          </w:p>
        </w:tc>
        <w:tc>
          <w:tcPr>
            <w:tcW w:w="2409" w:type="dxa"/>
          </w:tcPr>
          <w:p w14:paraId="28051C3F" w14:textId="77777777" w:rsidR="00314C72" w:rsidRPr="00B92096" w:rsidRDefault="00314C72" w:rsidP="00BF1804"/>
        </w:tc>
        <w:tc>
          <w:tcPr>
            <w:tcW w:w="1559" w:type="dxa"/>
          </w:tcPr>
          <w:p w14:paraId="67196950" w14:textId="77777777" w:rsidR="00314C72" w:rsidRPr="00B92096" w:rsidRDefault="00314C72" w:rsidP="00BF1804">
            <w:r w:rsidRPr="00B92096">
              <w:t>120</w:t>
            </w:r>
          </w:p>
        </w:tc>
        <w:tc>
          <w:tcPr>
            <w:tcW w:w="852" w:type="dxa"/>
          </w:tcPr>
          <w:p w14:paraId="54EA0664" w14:textId="77777777" w:rsidR="00314C72" w:rsidRPr="00B92096" w:rsidRDefault="00314C72" w:rsidP="00BF1804">
            <w:r w:rsidRPr="00B92096">
              <w:t>4</w:t>
            </w:r>
          </w:p>
        </w:tc>
        <w:tc>
          <w:tcPr>
            <w:tcW w:w="2317" w:type="dxa"/>
          </w:tcPr>
          <w:p w14:paraId="31040C7C" w14:textId="72801934" w:rsidR="00314C72" w:rsidRPr="00B92096" w:rsidRDefault="00314C72" w:rsidP="00BF1804">
            <w:r w:rsidRPr="00B92096">
              <w:t xml:space="preserve">Амортизация нематериальных активов на начало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035FC8F1" w14:textId="77777777" w:rsidR="00314C72" w:rsidRPr="00B92096" w:rsidRDefault="00E54949" w:rsidP="00BF1804">
            <w:r>
              <w:rPr>
                <w:color w:val="000000"/>
              </w:rPr>
              <w:t>Б</w:t>
            </w:r>
          </w:p>
        </w:tc>
      </w:tr>
      <w:tr w:rsidR="00E54949" w:rsidRPr="00B92096" w14:paraId="13FCC65D" w14:textId="77777777" w:rsidTr="003E2E85">
        <w:tc>
          <w:tcPr>
            <w:tcW w:w="670" w:type="dxa"/>
          </w:tcPr>
          <w:p w14:paraId="500AAEF2" w14:textId="77777777" w:rsidR="00E54949" w:rsidRPr="00B92096" w:rsidRDefault="00E54949" w:rsidP="00BF1804">
            <w:r w:rsidRPr="00B92096">
              <w:t>91</w:t>
            </w:r>
          </w:p>
        </w:tc>
        <w:tc>
          <w:tcPr>
            <w:tcW w:w="1051" w:type="dxa"/>
          </w:tcPr>
          <w:p w14:paraId="44E664C3" w14:textId="77777777" w:rsidR="00E54949" w:rsidRPr="00B92096" w:rsidRDefault="00E54949" w:rsidP="00BF1804">
            <w:r w:rsidRPr="00B92096">
              <w:t>0503730</w:t>
            </w:r>
          </w:p>
        </w:tc>
        <w:tc>
          <w:tcPr>
            <w:tcW w:w="1646" w:type="dxa"/>
            <w:gridSpan w:val="2"/>
          </w:tcPr>
          <w:p w14:paraId="55B4676D" w14:textId="77777777" w:rsidR="00E54949" w:rsidRPr="00B92096" w:rsidRDefault="00E54949" w:rsidP="00BF1804"/>
        </w:tc>
        <w:tc>
          <w:tcPr>
            <w:tcW w:w="852" w:type="dxa"/>
            <w:gridSpan w:val="2"/>
          </w:tcPr>
          <w:p w14:paraId="04F0B198" w14:textId="77777777" w:rsidR="00E54949" w:rsidRPr="00B92096" w:rsidRDefault="00E54949" w:rsidP="00BF1804">
            <w:r>
              <w:t>051</w:t>
            </w:r>
          </w:p>
        </w:tc>
        <w:tc>
          <w:tcPr>
            <w:tcW w:w="567" w:type="dxa"/>
          </w:tcPr>
          <w:p w14:paraId="20D9C466" w14:textId="77777777" w:rsidR="00E54949" w:rsidRPr="00B92096" w:rsidRDefault="00E54949" w:rsidP="00BF1804">
            <w:r w:rsidRPr="00B92096">
              <w:t>4</w:t>
            </w:r>
          </w:p>
        </w:tc>
        <w:tc>
          <w:tcPr>
            <w:tcW w:w="993" w:type="dxa"/>
            <w:gridSpan w:val="2"/>
          </w:tcPr>
          <w:p w14:paraId="5D504F06" w14:textId="77777777" w:rsidR="00E54949" w:rsidRPr="00B92096" w:rsidRDefault="00E54949" w:rsidP="00BF1804">
            <w:r w:rsidRPr="00B92096">
              <w:t>=</w:t>
            </w:r>
          </w:p>
        </w:tc>
        <w:tc>
          <w:tcPr>
            <w:tcW w:w="1135" w:type="dxa"/>
          </w:tcPr>
          <w:p w14:paraId="6CF48E71" w14:textId="2C99CE7F" w:rsidR="00E54949" w:rsidRPr="00B92096" w:rsidRDefault="00E54949" w:rsidP="009A6D27">
            <w:r w:rsidRPr="00B92096">
              <w:t>0503768 (4)</w:t>
            </w:r>
          </w:p>
        </w:tc>
        <w:tc>
          <w:tcPr>
            <w:tcW w:w="2409" w:type="dxa"/>
          </w:tcPr>
          <w:p w14:paraId="7D096927" w14:textId="77777777" w:rsidR="00E54949" w:rsidRPr="00B92096" w:rsidRDefault="00E54949" w:rsidP="00BF1804"/>
        </w:tc>
        <w:tc>
          <w:tcPr>
            <w:tcW w:w="1559" w:type="dxa"/>
          </w:tcPr>
          <w:p w14:paraId="6D13F0C8" w14:textId="77777777" w:rsidR="00E54949" w:rsidRPr="00B92096" w:rsidRDefault="00E54949" w:rsidP="00BF1804">
            <w:r w:rsidRPr="00B92096">
              <w:t>120</w:t>
            </w:r>
          </w:p>
        </w:tc>
        <w:tc>
          <w:tcPr>
            <w:tcW w:w="852" w:type="dxa"/>
          </w:tcPr>
          <w:p w14:paraId="31090CFD" w14:textId="77777777" w:rsidR="00E54949" w:rsidRPr="00B92096" w:rsidRDefault="00E54949" w:rsidP="00BF1804">
            <w:r w:rsidRPr="00B92096">
              <w:t>4</w:t>
            </w:r>
          </w:p>
        </w:tc>
        <w:tc>
          <w:tcPr>
            <w:tcW w:w="2317" w:type="dxa"/>
          </w:tcPr>
          <w:p w14:paraId="434401C7" w14:textId="77777777" w:rsidR="00E54949" w:rsidRPr="00B92096" w:rsidRDefault="00E54949" w:rsidP="00BF1804">
            <w:r w:rsidRPr="00B92096">
              <w:t>Амортизация нематериальных активов на начало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23050E27" w14:textId="77777777" w:rsidR="00E54949" w:rsidRPr="00B92096" w:rsidRDefault="00E54949" w:rsidP="00BF1804">
            <w:r w:rsidRPr="00B9765A">
              <w:rPr>
                <w:color w:val="000000"/>
              </w:rPr>
              <w:t>Б</w:t>
            </w:r>
          </w:p>
        </w:tc>
      </w:tr>
      <w:tr w:rsidR="00E54949" w:rsidRPr="00B92096" w14:paraId="5A676ADA" w14:textId="77777777" w:rsidTr="003E2E85">
        <w:tc>
          <w:tcPr>
            <w:tcW w:w="670" w:type="dxa"/>
          </w:tcPr>
          <w:p w14:paraId="6352893E" w14:textId="77777777" w:rsidR="00E54949" w:rsidRPr="00B92096" w:rsidRDefault="00E54949" w:rsidP="001F73AA">
            <w:r w:rsidRPr="00B92096">
              <w:t>91.1</w:t>
            </w:r>
          </w:p>
        </w:tc>
        <w:tc>
          <w:tcPr>
            <w:tcW w:w="1051" w:type="dxa"/>
          </w:tcPr>
          <w:p w14:paraId="7067F6D9" w14:textId="77777777" w:rsidR="00E54949" w:rsidRPr="00B92096" w:rsidRDefault="00E54949" w:rsidP="001F73AA">
            <w:r w:rsidRPr="00B92096">
              <w:t>0503730</w:t>
            </w:r>
          </w:p>
        </w:tc>
        <w:tc>
          <w:tcPr>
            <w:tcW w:w="1646" w:type="dxa"/>
            <w:gridSpan w:val="2"/>
          </w:tcPr>
          <w:p w14:paraId="5F75CF2D" w14:textId="77777777" w:rsidR="00E54949" w:rsidRPr="00B92096" w:rsidRDefault="00E54949" w:rsidP="001F73AA"/>
        </w:tc>
        <w:tc>
          <w:tcPr>
            <w:tcW w:w="852" w:type="dxa"/>
            <w:gridSpan w:val="2"/>
          </w:tcPr>
          <w:p w14:paraId="4599E45D" w14:textId="77777777" w:rsidR="00E54949" w:rsidRPr="00B92096" w:rsidRDefault="00E54949" w:rsidP="001F73AA">
            <w:r>
              <w:t>051</w:t>
            </w:r>
          </w:p>
        </w:tc>
        <w:tc>
          <w:tcPr>
            <w:tcW w:w="567" w:type="dxa"/>
          </w:tcPr>
          <w:p w14:paraId="3BDA96A8" w14:textId="77777777" w:rsidR="00E54949" w:rsidRPr="00B92096" w:rsidRDefault="00E54949" w:rsidP="001F73AA">
            <w:r w:rsidRPr="00B92096">
              <w:t>5</w:t>
            </w:r>
          </w:p>
        </w:tc>
        <w:tc>
          <w:tcPr>
            <w:tcW w:w="993" w:type="dxa"/>
            <w:gridSpan w:val="2"/>
          </w:tcPr>
          <w:p w14:paraId="4BD280D3" w14:textId="77777777" w:rsidR="00E54949" w:rsidRPr="00B92096" w:rsidRDefault="00E54949" w:rsidP="001F73AA">
            <w:r w:rsidRPr="00B92096">
              <w:t>=</w:t>
            </w:r>
          </w:p>
        </w:tc>
        <w:tc>
          <w:tcPr>
            <w:tcW w:w="1135" w:type="dxa"/>
          </w:tcPr>
          <w:p w14:paraId="65A4F7AA" w14:textId="1B4CF419" w:rsidR="00E54949" w:rsidRPr="00B92096" w:rsidRDefault="00E54949" w:rsidP="009A6D27">
            <w:r w:rsidRPr="00B92096">
              <w:t>0503768 (2+7)</w:t>
            </w:r>
          </w:p>
        </w:tc>
        <w:tc>
          <w:tcPr>
            <w:tcW w:w="2409" w:type="dxa"/>
          </w:tcPr>
          <w:p w14:paraId="04BE2CDF" w14:textId="77777777" w:rsidR="00E54949" w:rsidRPr="00B92096" w:rsidRDefault="00E54949" w:rsidP="001F73AA"/>
        </w:tc>
        <w:tc>
          <w:tcPr>
            <w:tcW w:w="1559" w:type="dxa"/>
          </w:tcPr>
          <w:p w14:paraId="0ECC2102" w14:textId="77777777" w:rsidR="00E54949" w:rsidRPr="00B92096" w:rsidRDefault="00E54949" w:rsidP="001F73AA">
            <w:r w:rsidRPr="00B92096">
              <w:t>120</w:t>
            </w:r>
          </w:p>
        </w:tc>
        <w:tc>
          <w:tcPr>
            <w:tcW w:w="852" w:type="dxa"/>
          </w:tcPr>
          <w:p w14:paraId="481B13D5" w14:textId="77777777" w:rsidR="00E54949" w:rsidRPr="00B92096" w:rsidRDefault="00E54949" w:rsidP="001F73AA">
            <w:r w:rsidRPr="00B92096">
              <w:t>4</w:t>
            </w:r>
          </w:p>
        </w:tc>
        <w:tc>
          <w:tcPr>
            <w:tcW w:w="2317" w:type="dxa"/>
          </w:tcPr>
          <w:p w14:paraId="51D49E81" w14:textId="77777777" w:rsidR="00E54949" w:rsidRPr="00B92096" w:rsidRDefault="00E54949" w:rsidP="001F73AA">
            <w:r w:rsidRPr="00B92096">
              <w:t xml:space="preserve">Амортизация нематериальных активов на </w:t>
            </w:r>
            <w:r w:rsidRPr="00B92096">
              <w:lastRenderedPageBreak/>
              <w:t>начало года в ф. 0503768 не соответствуют идентичному показателю в балансе в части приносящей доход деятельности – недопустимо</w:t>
            </w:r>
          </w:p>
        </w:tc>
        <w:tc>
          <w:tcPr>
            <w:tcW w:w="709" w:type="dxa"/>
          </w:tcPr>
          <w:p w14:paraId="64D1A9AE" w14:textId="77777777" w:rsidR="00E54949" w:rsidRPr="00B92096" w:rsidRDefault="00E54949" w:rsidP="001F73AA">
            <w:r w:rsidRPr="00B9765A">
              <w:rPr>
                <w:color w:val="000000"/>
              </w:rPr>
              <w:lastRenderedPageBreak/>
              <w:t>Б</w:t>
            </w:r>
          </w:p>
        </w:tc>
      </w:tr>
      <w:tr w:rsidR="00E54949" w:rsidRPr="00B92096" w14:paraId="0225C8C2" w14:textId="77777777" w:rsidTr="003E2E85">
        <w:tc>
          <w:tcPr>
            <w:tcW w:w="670" w:type="dxa"/>
          </w:tcPr>
          <w:p w14:paraId="4C7B0396" w14:textId="77777777" w:rsidR="00E54949" w:rsidRPr="00B92096" w:rsidRDefault="00E54949" w:rsidP="00BF1804">
            <w:r w:rsidRPr="00B92096">
              <w:lastRenderedPageBreak/>
              <w:t>92</w:t>
            </w:r>
          </w:p>
        </w:tc>
        <w:tc>
          <w:tcPr>
            <w:tcW w:w="1051" w:type="dxa"/>
          </w:tcPr>
          <w:p w14:paraId="26457BE4" w14:textId="77777777" w:rsidR="00E54949" w:rsidRPr="00B92096" w:rsidRDefault="00E54949" w:rsidP="00BF1804">
            <w:r w:rsidRPr="00B92096">
              <w:t>0503730</w:t>
            </w:r>
          </w:p>
        </w:tc>
        <w:tc>
          <w:tcPr>
            <w:tcW w:w="1646" w:type="dxa"/>
            <w:gridSpan w:val="2"/>
          </w:tcPr>
          <w:p w14:paraId="52AEB0F8" w14:textId="77777777" w:rsidR="00E54949" w:rsidRPr="00B92096" w:rsidRDefault="00E54949" w:rsidP="00BF1804"/>
        </w:tc>
        <w:tc>
          <w:tcPr>
            <w:tcW w:w="852" w:type="dxa"/>
            <w:gridSpan w:val="2"/>
          </w:tcPr>
          <w:p w14:paraId="12C7FD74" w14:textId="77777777" w:rsidR="00E54949" w:rsidRPr="00B92096" w:rsidRDefault="00E54949" w:rsidP="00BF1804">
            <w:r>
              <w:t>051</w:t>
            </w:r>
          </w:p>
        </w:tc>
        <w:tc>
          <w:tcPr>
            <w:tcW w:w="567" w:type="dxa"/>
          </w:tcPr>
          <w:p w14:paraId="1D52F913" w14:textId="77777777" w:rsidR="00E54949" w:rsidRPr="00B92096" w:rsidRDefault="00E54949" w:rsidP="00BF1804">
            <w:r w:rsidRPr="00B92096">
              <w:t>7</w:t>
            </w:r>
          </w:p>
        </w:tc>
        <w:tc>
          <w:tcPr>
            <w:tcW w:w="993" w:type="dxa"/>
            <w:gridSpan w:val="2"/>
          </w:tcPr>
          <w:p w14:paraId="132A0EA5" w14:textId="77777777" w:rsidR="00E54949" w:rsidRPr="00B92096" w:rsidRDefault="00E54949" w:rsidP="00BF1804">
            <w:r w:rsidRPr="00B92096">
              <w:t>=</w:t>
            </w:r>
          </w:p>
        </w:tc>
        <w:tc>
          <w:tcPr>
            <w:tcW w:w="1135" w:type="dxa"/>
          </w:tcPr>
          <w:p w14:paraId="4F808105" w14:textId="2ED705A7" w:rsidR="00E54949" w:rsidRPr="00B92096" w:rsidRDefault="00E54949" w:rsidP="009A6D27">
            <w:r w:rsidRPr="00B92096">
              <w:t>0503768 (5+6)</w:t>
            </w:r>
          </w:p>
        </w:tc>
        <w:tc>
          <w:tcPr>
            <w:tcW w:w="2409" w:type="dxa"/>
          </w:tcPr>
          <w:p w14:paraId="0FE275AF" w14:textId="77777777" w:rsidR="00E54949" w:rsidRPr="00B92096" w:rsidRDefault="00E54949" w:rsidP="00BF1804"/>
        </w:tc>
        <w:tc>
          <w:tcPr>
            <w:tcW w:w="1559" w:type="dxa"/>
          </w:tcPr>
          <w:p w14:paraId="7DC97E62" w14:textId="77777777" w:rsidR="00E54949" w:rsidRPr="00B92096" w:rsidRDefault="00E54949" w:rsidP="00BF1804">
            <w:r w:rsidRPr="00B92096">
              <w:t>120</w:t>
            </w:r>
          </w:p>
        </w:tc>
        <w:tc>
          <w:tcPr>
            <w:tcW w:w="852" w:type="dxa"/>
          </w:tcPr>
          <w:p w14:paraId="36025E34" w14:textId="77777777" w:rsidR="00E54949" w:rsidRPr="00B92096" w:rsidRDefault="00E54949" w:rsidP="00BF1804">
            <w:r w:rsidRPr="00B92096">
              <w:t>11</w:t>
            </w:r>
          </w:p>
        </w:tc>
        <w:tc>
          <w:tcPr>
            <w:tcW w:w="2317" w:type="dxa"/>
          </w:tcPr>
          <w:p w14:paraId="13E4BA40" w14:textId="521F7988" w:rsidR="00E54949" w:rsidRPr="00B92096" w:rsidRDefault="00E54949" w:rsidP="00BF1804">
            <w:r w:rsidRPr="00B92096">
              <w:t xml:space="preserve">Амортизация нематериальных активов на конец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48C9D60F" w14:textId="77777777" w:rsidR="00E54949" w:rsidRPr="00B92096" w:rsidRDefault="00E54949" w:rsidP="00BF1804">
            <w:r w:rsidRPr="00B9765A">
              <w:rPr>
                <w:color w:val="000000"/>
              </w:rPr>
              <w:t>Б</w:t>
            </w:r>
          </w:p>
        </w:tc>
      </w:tr>
      <w:tr w:rsidR="00E54949" w:rsidRPr="00B92096" w14:paraId="5F3DB8B2" w14:textId="77777777" w:rsidTr="003E2E85">
        <w:tc>
          <w:tcPr>
            <w:tcW w:w="670" w:type="dxa"/>
          </w:tcPr>
          <w:p w14:paraId="7E935CA4" w14:textId="77777777" w:rsidR="00E54949" w:rsidRPr="00B92096" w:rsidRDefault="00E54949" w:rsidP="00BF1804">
            <w:r w:rsidRPr="00B92096">
              <w:t>93</w:t>
            </w:r>
          </w:p>
        </w:tc>
        <w:tc>
          <w:tcPr>
            <w:tcW w:w="1051" w:type="dxa"/>
          </w:tcPr>
          <w:p w14:paraId="7655F930" w14:textId="77777777" w:rsidR="00E54949" w:rsidRPr="00B92096" w:rsidRDefault="00E54949" w:rsidP="00BF1804">
            <w:r w:rsidRPr="00B92096">
              <w:t>0503730</w:t>
            </w:r>
          </w:p>
        </w:tc>
        <w:tc>
          <w:tcPr>
            <w:tcW w:w="1646" w:type="dxa"/>
            <w:gridSpan w:val="2"/>
          </w:tcPr>
          <w:p w14:paraId="5B458FB6" w14:textId="77777777" w:rsidR="00E54949" w:rsidRPr="00B92096" w:rsidRDefault="00E54949" w:rsidP="00BF1804"/>
        </w:tc>
        <w:tc>
          <w:tcPr>
            <w:tcW w:w="852" w:type="dxa"/>
            <w:gridSpan w:val="2"/>
          </w:tcPr>
          <w:p w14:paraId="16A71AE7" w14:textId="77777777" w:rsidR="00E54949" w:rsidRPr="00B92096" w:rsidRDefault="00E54949" w:rsidP="00BF1804">
            <w:r>
              <w:t>051</w:t>
            </w:r>
          </w:p>
        </w:tc>
        <w:tc>
          <w:tcPr>
            <w:tcW w:w="567" w:type="dxa"/>
          </w:tcPr>
          <w:p w14:paraId="23BFC4F8" w14:textId="77777777" w:rsidR="00E54949" w:rsidRPr="00B92096" w:rsidRDefault="00E54949" w:rsidP="00BF1804">
            <w:r w:rsidRPr="00B92096">
              <w:t>8</w:t>
            </w:r>
          </w:p>
        </w:tc>
        <w:tc>
          <w:tcPr>
            <w:tcW w:w="993" w:type="dxa"/>
            <w:gridSpan w:val="2"/>
          </w:tcPr>
          <w:p w14:paraId="0EF428A7" w14:textId="77777777" w:rsidR="00E54949" w:rsidRPr="00B92096" w:rsidRDefault="00E54949" w:rsidP="00BF1804">
            <w:r w:rsidRPr="00B92096">
              <w:t>=</w:t>
            </w:r>
          </w:p>
        </w:tc>
        <w:tc>
          <w:tcPr>
            <w:tcW w:w="1135" w:type="dxa"/>
          </w:tcPr>
          <w:p w14:paraId="47C837E1" w14:textId="63DE2D07" w:rsidR="00E54949" w:rsidRPr="00B92096" w:rsidRDefault="00E54949" w:rsidP="009A6D27">
            <w:r w:rsidRPr="00B92096">
              <w:t>0503768 (4)</w:t>
            </w:r>
          </w:p>
        </w:tc>
        <w:tc>
          <w:tcPr>
            <w:tcW w:w="2409" w:type="dxa"/>
          </w:tcPr>
          <w:p w14:paraId="671488D4" w14:textId="77777777" w:rsidR="00E54949" w:rsidRPr="00B92096" w:rsidRDefault="00E54949" w:rsidP="00BF1804"/>
        </w:tc>
        <w:tc>
          <w:tcPr>
            <w:tcW w:w="1559" w:type="dxa"/>
          </w:tcPr>
          <w:p w14:paraId="19D221E8" w14:textId="77777777" w:rsidR="00E54949" w:rsidRPr="00B92096" w:rsidRDefault="00E54949" w:rsidP="00BF1804">
            <w:r w:rsidRPr="00B92096">
              <w:t>120</w:t>
            </w:r>
          </w:p>
        </w:tc>
        <w:tc>
          <w:tcPr>
            <w:tcW w:w="852" w:type="dxa"/>
          </w:tcPr>
          <w:p w14:paraId="2D6B828C" w14:textId="77777777" w:rsidR="00E54949" w:rsidRPr="00B92096" w:rsidRDefault="00E54949" w:rsidP="00BF1804">
            <w:r w:rsidRPr="00B92096">
              <w:t>11</w:t>
            </w:r>
          </w:p>
        </w:tc>
        <w:tc>
          <w:tcPr>
            <w:tcW w:w="2317" w:type="dxa"/>
          </w:tcPr>
          <w:p w14:paraId="107BF05B" w14:textId="77777777" w:rsidR="00E54949" w:rsidRPr="00B92096" w:rsidRDefault="00E54949" w:rsidP="00BF1804">
            <w:r w:rsidRPr="00B92096">
              <w:t>Амортизация нематериальных активов на конец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7DC08F13" w14:textId="77777777" w:rsidR="00E54949" w:rsidRPr="00B92096" w:rsidRDefault="00E54949" w:rsidP="00BF1804">
            <w:r w:rsidRPr="00777D41">
              <w:rPr>
                <w:color w:val="000000"/>
              </w:rPr>
              <w:t>Б</w:t>
            </w:r>
          </w:p>
        </w:tc>
      </w:tr>
      <w:tr w:rsidR="00E54949" w:rsidRPr="00B92096" w14:paraId="7CB90D7A" w14:textId="77777777" w:rsidTr="003E2E85">
        <w:tc>
          <w:tcPr>
            <w:tcW w:w="670" w:type="dxa"/>
          </w:tcPr>
          <w:p w14:paraId="5DE37AF9" w14:textId="77777777" w:rsidR="00E54949" w:rsidRPr="00B92096" w:rsidRDefault="00E54949" w:rsidP="001F73AA">
            <w:r w:rsidRPr="00B92096">
              <w:t>93.1</w:t>
            </w:r>
          </w:p>
        </w:tc>
        <w:tc>
          <w:tcPr>
            <w:tcW w:w="1051" w:type="dxa"/>
          </w:tcPr>
          <w:p w14:paraId="7AF19B63" w14:textId="77777777" w:rsidR="00E54949" w:rsidRPr="00B92096" w:rsidRDefault="00E54949" w:rsidP="001F73AA">
            <w:r w:rsidRPr="00B92096">
              <w:t>0503730</w:t>
            </w:r>
          </w:p>
        </w:tc>
        <w:tc>
          <w:tcPr>
            <w:tcW w:w="1646" w:type="dxa"/>
            <w:gridSpan w:val="2"/>
          </w:tcPr>
          <w:p w14:paraId="21E32B9D" w14:textId="77777777" w:rsidR="00E54949" w:rsidRPr="00B92096" w:rsidRDefault="00E54949" w:rsidP="001F73AA"/>
        </w:tc>
        <w:tc>
          <w:tcPr>
            <w:tcW w:w="852" w:type="dxa"/>
            <w:gridSpan w:val="2"/>
          </w:tcPr>
          <w:p w14:paraId="230CE93F" w14:textId="77777777" w:rsidR="00E54949" w:rsidRPr="00B92096" w:rsidRDefault="00E54949" w:rsidP="001F73AA">
            <w:r>
              <w:t>051</w:t>
            </w:r>
          </w:p>
        </w:tc>
        <w:tc>
          <w:tcPr>
            <w:tcW w:w="567" w:type="dxa"/>
          </w:tcPr>
          <w:p w14:paraId="415CED1A" w14:textId="77777777" w:rsidR="00E54949" w:rsidRPr="00B92096" w:rsidRDefault="00E54949" w:rsidP="001F73AA">
            <w:r w:rsidRPr="00B92096">
              <w:t>9</w:t>
            </w:r>
          </w:p>
        </w:tc>
        <w:tc>
          <w:tcPr>
            <w:tcW w:w="993" w:type="dxa"/>
            <w:gridSpan w:val="2"/>
          </w:tcPr>
          <w:p w14:paraId="2500E8C5" w14:textId="77777777" w:rsidR="00E54949" w:rsidRPr="00B92096" w:rsidRDefault="00E54949" w:rsidP="001F73AA">
            <w:r w:rsidRPr="00B92096">
              <w:t>=</w:t>
            </w:r>
          </w:p>
        </w:tc>
        <w:tc>
          <w:tcPr>
            <w:tcW w:w="1135" w:type="dxa"/>
          </w:tcPr>
          <w:p w14:paraId="2EEE9DBE" w14:textId="1DAC3FB7" w:rsidR="00E54949" w:rsidRPr="00B92096" w:rsidRDefault="00E54949" w:rsidP="009A6D27">
            <w:r w:rsidRPr="00B92096">
              <w:t>0503768 (2+7)</w:t>
            </w:r>
          </w:p>
        </w:tc>
        <w:tc>
          <w:tcPr>
            <w:tcW w:w="2409" w:type="dxa"/>
          </w:tcPr>
          <w:p w14:paraId="13264324" w14:textId="77777777" w:rsidR="00E54949" w:rsidRPr="00B92096" w:rsidRDefault="00E54949" w:rsidP="001F73AA"/>
        </w:tc>
        <w:tc>
          <w:tcPr>
            <w:tcW w:w="1559" w:type="dxa"/>
          </w:tcPr>
          <w:p w14:paraId="3DEA69A3" w14:textId="77777777" w:rsidR="00E54949" w:rsidRPr="00B92096" w:rsidRDefault="00E54949" w:rsidP="001F73AA">
            <w:r w:rsidRPr="00B92096">
              <w:t>120</w:t>
            </w:r>
          </w:p>
        </w:tc>
        <w:tc>
          <w:tcPr>
            <w:tcW w:w="852" w:type="dxa"/>
          </w:tcPr>
          <w:p w14:paraId="64E35679" w14:textId="77777777" w:rsidR="00E54949" w:rsidRPr="00B92096" w:rsidRDefault="00E54949" w:rsidP="001F73AA">
            <w:r w:rsidRPr="00B92096">
              <w:t>11</w:t>
            </w:r>
          </w:p>
        </w:tc>
        <w:tc>
          <w:tcPr>
            <w:tcW w:w="2317" w:type="dxa"/>
          </w:tcPr>
          <w:p w14:paraId="00794C02" w14:textId="77777777" w:rsidR="00E54949" w:rsidRPr="00B92096" w:rsidRDefault="00E54949" w:rsidP="001F73AA">
            <w:r w:rsidRPr="00B92096">
              <w:t>Амортизация нематериальных активов на конец года в ф. 0503768 не соответствуют идентичному показателю в балансе в части приносящей доход деятельности – недопустимо</w:t>
            </w:r>
          </w:p>
        </w:tc>
        <w:tc>
          <w:tcPr>
            <w:tcW w:w="709" w:type="dxa"/>
          </w:tcPr>
          <w:p w14:paraId="4865995B" w14:textId="77777777" w:rsidR="00E54949" w:rsidRPr="00B92096" w:rsidRDefault="00E54949" w:rsidP="001F73AA">
            <w:r w:rsidRPr="00777D41">
              <w:rPr>
                <w:color w:val="000000"/>
              </w:rPr>
              <w:t>Б</w:t>
            </w:r>
          </w:p>
        </w:tc>
      </w:tr>
      <w:tr w:rsidR="00E54949" w:rsidRPr="00B92096" w14:paraId="1826C4A9" w14:textId="77777777" w:rsidTr="003E2E85">
        <w:tc>
          <w:tcPr>
            <w:tcW w:w="670" w:type="dxa"/>
          </w:tcPr>
          <w:p w14:paraId="6246E952" w14:textId="77777777" w:rsidR="00E54949" w:rsidRPr="00B92096" w:rsidRDefault="00E54949" w:rsidP="00BF1804">
            <w:r w:rsidRPr="00B92096">
              <w:t>98</w:t>
            </w:r>
          </w:p>
        </w:tc>
        <w:tc>
          <w:tcPr>
            <w:tcW w:w="1051" w:type="dxa"/>
          </w:tcPr>
          <w:p w14:paraId="5571CD1F" w14:textId="77777777" w:rsidR="00E54949" w:rsidRPr="00B92096" w:rsidRDefault="00E54949" w:rsidP="00BF1804">
            <w:r w:rsidRPr="00B92096">
              <w:t>0503730</w:t>
            </w:r>
          </w:p>
        </w:tc>
        <w:tc>
          <w:tcPr>
            <w:tcW w:w="1646" w:type="dxa"/>
            <w:gridSpan w:val="2"/>
          </w:tcPr>
          <w:p w14:paraId="09D71267" w14:textId="77777777" w:rsidR="00E54949" w:rsidRPr="00B92096" w:rsidRDefault="00E54949" w:rsidP="00BF1804"/>
        </w:tc>
        <w:tc>
          <w:tcPr>
            <w:tcW w:w="852" w:type="dxa"/>
            <w:gridSpan w:val="2"/>
          </w:tcPr>
          <w:p w14:paraId="1AE9C1BA" w14:textId="77777777" w:rsidR="00E54949" w:rsidRPr="00B92096" w:rsidRDefault="00E54949" w:rsidP="00BF1804">
            <w:r w:rsidRPr="00B92096">
              <w:t>070</w:t>
            </w:r>
          </w:p>
        </w:tc>
        <w:tc>
          <w:tcPr>
            <w:tcW w:w="567" w:type="dxa"/>
          </w:tcPr>
          <w:p w14:paraId="14B9BAEA" w14:textId="77777777" w:rsidR="00E54949" w:rsidRPr="00B92096" w:rsidRDefault="00E54949" w:rsidP="00BF1804">
            <w:r w:rsidRPr="00B92096">
              <w:t>3</w:t>
            </w:r>
          </w:p>
        </w:tc>
        <w:tc>
          <w:tcPr>
            <w:tcW w:w="993" w:type="dxa"/>
            <w:gridSpan w:val="2"/>
          </w:tcPr>
          <w:p w14:paraId="34445B48" w14:textId="77777777" w:rsidR="00E54949" w:rsidRPr="00B92096" w:rsidRDefault="00E54949" w:rsidP="00BF1804">
            <w:r w:rsidRPr="00B92096">
              <w:t>=</w:t>
            </w:r>
          </w:p>
        </w:tc>
        <w:tc>
          <w:tcPr>
            <w:tcW w:w="1135" w:type="dxa"/>
          </w:tcPr>
          <w:p w14:paraId="3D6E9C71" w14:textId="08F2FCEC" w:rsidR="00E54949" w:rsidRPr="00B92096" w:rsidRDefault="00E54949" w:rsidP="009A6D27">
            <w:r w:rsidRPr="00B92096">
              <w:t>0503768 (5+6)</w:t>
            </w:r>
          </w:p>
        </w:tc>
        <w:tc>
          <w:tcPr>
            <w:tcW w:w="2409" w:type="dxa"/>
          </w:tcPr>
          <w:p w14:paraId="5774793C" w14:textId="77777777" w:rsidR="00E54949" w:rsidRPr="00B92096" w:rsidRDefault="00E54949" w:rsidP="00BF1804"/>
        </w:tc>
        <w:tc>
          <w:tcPr>
            <w:tcW w:w="1559" w:type="dxa"/>
          </w:tcPr>
          <w:p w14:paraId="2A5BD900" w14:textId="2531FED7" w:rsidR="00E54949" w:rsidRPr="00B92096" w:rsidRDefault="00E54949" w:rsidP="009A6D27">
            <w:r w:rsidRPr="00B92096">
              <w:t>150</w:t>
            </w:r>
            <w:r w:rsidR="009A6D27">
              <w:t xml:space="preserve"> </w:t>
            </w:r>
            <w:r w:rsidR="009A6D27" w:rsidRPr="00B92096">
              <w:t>–</w:t>
            </w:r>
            <w:r w:rsidR="009A6D27">
              <w:t xml:space="preserve"> </w:t>
            </w:r>
            <w:r>
              <w:t>160</w:t>
            </w:r>
          </w:p>
        </w:tc>
        <w:tc>
          <w:tcPr>
            <w:tcW w:w="852" w:type="dxa"/>
          </w:tcPr>
          <w:p w14:paraId="20A0A58D" w14:textId="77777777" w:rsidR="00E54949" w:rsidRPr="00B92096" w:rsidRDefault="00E54949" w:rsidP="00BF1804">
            <w:r w:rsidRPr="00B92096">
              <w:t>4</w:t>
            </w:r>
          </w:p>
        </w:tc>
        <w:tc>
          <w:tcPr>
            <w:tcW w:w="2317" w:type="dxa"/>
          </w:tcPr>
          <w:p w14:paraId="4DFBCFD0" w14:textId="6D125B31" w:rsidR="00E54949" w:rsidRPr="00B92096" w:rsidRDefault="00E54949" w:rsidP="00301785">
            <w:r w:rsidRPr="00B92096">
              <w:t xml:space="preserve">Непроизведенные активы на начало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5060443D" w14:textId="77777777" w:rsidR="00E54949" w:rsidRPr="00B92096" w:rsidRDefault="00E54949" w:rsidP="00BF1804">
            <w:r w:rsidRPr="00777D41">
              <w:rPr>
                <w:color w:val="000000"/>
              </w:rPr>
              <w:t>Б</w:t>
            </w:r>
          </w:p>
        </w:tc>
      </w:tr>
      <w:tr w:rsidR="007A1D48" w:rsidRPr="00B92096" w14:paraId="6B5E88B0" w14:textId="77777777" w:rsidTr="003E2E85">
        <w:tc>
          <w:tcPr>
            <w:tcW w:w="670" w:type="dxa"/>
          </w:tcPr>
          <w:p w14:paraId="22533B79" w14:textId="77777777" w:rsidR="00314C72" w:rsidRPr="00B92096" w:rsidRDefault="00314C72" w:rsidP="00BF1804">
            <w:r w:rsidRPr="00B92096">
              <w:t>99</w:t>
            </w:r>
          </w:p>
        </w:tc>
        <w:tc>
          <w:tcPr>
            <w:tcW w:w="1051" w:type="dxa"/>
          </w:tcPr>
          <w:p w14:paraId="6E1D4DA5" w14:textId="77777777" w:rsidR="00314C72" w:rsidRPr="00B92096" w:rsidRDefault="00314C72" w:rsidP="00BF1804">
            <w:r w:rsidRPr="00B92096">
              <w:t>0503730</w:t>
            </w:r>
          </w:p>
        </w:tc>
        <w:tc>
          <w:tcPr>
            <w:tcW w:w="1646" w:type="dxa"/>
            <w:gridSpan w:val="2"/>
          </w:tcPr>
          <w:p w14:paraId="7538B816" w14:textId="77777777" w:rsidR="00314C72" w:rsidRPr="00B92096" w:rsidRDefault="00314C72" w:rsidP="00BF1804"/>
        </w:tc>
        <w:tc>
          <w:tcPr>
            <w:tcW w:w="852" w:type="dxa"/>
            <w:gridSpan w:val="2"/>
          </w:tcPr>
          <w:p w14:paraId="1BFB1BA8" w14:textId="77777777" w:rsidR="00314C72" w:rsidRPr="00B92096" w:rsidRDefault="00314C72" w:rsidP="00BF1804">
            <w:r w:rsidRPr="00B92096">
              <w:t>070</w:t>
            </w:r>
          </w:p>
        </w:tc>
        <w:tc>
          <w:tcPr>
            <w:tcW w:w="567" w:type="dxa"/>
          </w:tcPr>
          <w:p w14:paraId="0B60B2A8" w14:textId="77777777" w:rsidR="00314C72" w:rsidRPr="00B92096" w:rsidRDefault="00314C72" w:rsidP="00BF1804">
            <w:r w:rsidRPr="00B92096">
              <w:t>4</w:t>
            </w:r>
          </w:p>
        </w:tc>
        <w:tc>
          <w:tcPr>
            <w:tcW w:w="993" w:type="dxa"/>
            <w:gridSpan w:val="2"/>
          </w:tcPr>
          <w:p w14:paraId="17B29A78" w14:textId="77777777" w:rsidR="00314C72" w:rsidRPr="00B92096" w:rsidRDefault="00314C72" w:rsidP="00BF1804">
            <w:r w:rsidRPr="00B92096">
              <w:t>=</w:t>
            </w:r>
          </w:p>
        </w:tc>
        <w:tc>
          <w:tcPr>
            <w:tcW w:w="1135" w:type="dxa"/>
          </w:tcPr>
          <w:p w14:paraId="39DCB35A" w14:textId="2E3BC8BE" w:rsidR="00314C72" w:rsidRPr="00B92096" w:rsidRDefault="00314C72" w:rsidP="009A6D27">
            <w:r w:rsidRPr="00B92096">
              <w:t>0503768 (4)</w:t>
            </w:r>
          </w:p>
        </w:tc>
        <w:tc>
          <w:tcPr>
            <w:tcW w:w="2409" w:type="dxa"/>
          </w:tcPr>
          <w:p w14:paraId="62D961A7" w14:textId="77777777" w:rsidR="00314C72" w:rsidRPr="00B92096" w:rsidRDefault="00314C72" w:rsidP="00BF1804"/>
        </w:tc>
        <w:tc>
          <w:tcPr>
            <w:tcW w:w="1559" w:type="dxa"/>
          </w:tcPr>
          <w:p w14:paraId="48843B54" w14:textId="5ED4EDCE" w:rsidR="00314C72" w:rsidRPr="00B92096" w:rsidRDefault="00314C72" w:rsidP="009A6D27">
            <w:r w:rsidRPr="00B92096">
              <w:t>150</w:t>
            </w:r>
            <w:r w:rsidR="009A6D27">
              <w:t xml:space="preserve"> </w:t>
            </w:r>
            <w:r w:rsidR="009A6D27" w:rsidRPr="00B92096">
              <w:t>–</w:t>
            </w:r>
            <w:r w:rsidR="009A6D27">
              <w:t xml:space="preserve"> </w:t>
            </w:r>
            <w:r>
              <w:t>160</w:t>
            </w:r>
          </w:p>
        </w:tc>
        <w:tc>
          <w:tcPr>
            <w:tcW w:w="852" w:type="dxa"/>
          </w:tcPr>
          <w:p w14:paraId="13E4E26E" w14:textId="77777777" w:rsidR="00314C72" w:rsidRPr="00B92096" w:rsidRDefault="00314C72" w:rsidP="00BF1804">
            <w:r w:rsidRPr="00B92096">
              <w:t>4</w:t>
            </w:r>
          </w:p>
        </w:tc>
        <w:tc>
          <w:tcPr>
            <w:tcW w:w="2317" w:type="dxa"/>
          </w:tcPr>
          <w:p w14:paraId="4ECF526D" w14:textId="77777777" w:rsidR="00314C72" w:rsidRPr="00B92096" w:rsidRDefault="00314C72" w:rsidP="00BF1804">
            <w:r w:rsidRPr="00B92096">
              <w:t>Непроизведенные активы на начало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029A0FD8" w14:textId="77777777" w:rsidR="00314C72" w:rsidRPr="00B92096" w:rsidRDefault="00E54949" w:rsidP="00BF1804">
            <w:r>
              <w:rPr>
                <w:color w:val="000000"/>
              </w:rPr>
              <w:t>Б</w:t>
            </w:r>
          </w:p>
        </w:tc>
      </w:tr>
      <w:tr w:rsidR="00E54949" w:rsidRPr="00B92096" w14:paraId="290D26A5" w14:textId="77777777" w:rsidTr="003E2E85">
        <w:tc>
          <w:tcPr>
            <w:tcW w:w="670" w:type="dxa"/>
          </w:tcPr>
          <w:p w14:paraId="24AEC320" w14:textId="77777777" w:rsidR="00E54949" w:rsidRPr="00B92096" w:rsidRDefault="00E54949" w:rsidP="001F73AA">
            <w:r w:rsidRPr="00B92096">
              <w:t>99.1</w:t>
            </w:r>
          </w:p>
        </w:tc>
        <w:tc>
          <w:tcPr>
            <w:tcW w:w="1051" w:type="dxa"/>
          </w:tcPr>
          <w:p w14:paraId="5F805E7E" w14:textId="77777777" w:rsidR="00E54949" w:rsidRPr="00B92096" w:rsidRDefault="00E54949" w:rsidP="001F73AA">
            <w:r w:rsidRPr="00B92096">
              <w:t>0503730</w:t>
            </w:r>
          </w:p>
        </w:tc>
        <w:tc>
          <w:tcPr>
            <w:tcW w:w="1646" w:type="dxa"/>
            <w:gridSpan w:val="2"/>
          </w:tcPr>
          <w:p w14:paraId="5AB5E6A2" w14:textId="77777777" w:rsidR="00E54949" w:rsidRPr="00B92096" w:rsidRDefault="00E54949" w:rsidP="001F73AA"/>
        </w:tc>
        <w:tc>
          <w:tcPr>
            <w:tcW w:w="852" w:type="dxa"/>
            <w:gridSpan w:val="2"/>
          </w:tcPr>
          <w:p w14:paraId="0F5DAD0C" w14:textId="77777777" w:rsidR="00E54949" w:rsidRPr="00B92096" w:rsidRDefault="00E54949" w:rsidP="001F73AA">
            <w:r w:rsidRPr="00B92096">
              <w:t>070</w:t>
            </w:r>
          </w:p>
        </w:tc>
        <w:tc>
          <w:tcPr>
            <w:tcW w:w="567" w:type="dxa"/>
          </w:tcPr>
          <w:p w14:paraId="17C450D2" w14:textId="77777777" w:rsidR="00E54949" w:rsidRPr="00B92096" w:rsidRDefault="00E54949" w:rsidP="001F73AA">
            <w:r w:rsidRPr="00B92096">
              <w:t>5</w:t>
            </w:r>
          </w:p>
        </w:tc>
        <w:tc>
          <w:tcPr>
            <w:tcW w:w="993" w:type="dxa"/>
            <w:gridSpan w:val="2"/>
          </w:tcPr>
          <w:p w14:paraId="615D4940" w14:textId="77777777" w:rsidR="00E54949" w:rsidRPr="00B92096" w:rsidRDefault="00E54949" w:rsidP="001F73AA">
            <w:r w:rsidRPr="00B92096">
              <w:t>=</w:t>
            </w:r>
          </w:p>
        </w:tc>
        <w:tc>
          <w:tcPr>
            <w:tcW w:w="1135" w:type="dxa"/>
          </w:tcPr>
          <w:p w14:paraId="52D00898" w14:textId="3484155A" w:rsidR="00E54949" w:rsidRPr="00B92096" w:rsidRDefault="00E54949" w:rsidP="009A6D27">
            <w:r w:rsidRPr="00B92096">
              <w:t>0503768 (2+7)</w:t>
            </w:r>
          </w:p>
        </w:tc>
        <w:tc>
          <w:tcPr>
            <w:tcW w:w="2409" w:type="dxa"/>
          </w:tcPr>
          <w:p w14:paraId="11E6A216" w14:textId="77777777" w:rsidR="00E54949" w:rsidRPr="00B92096" w:rsidRDefault="00E54949" w:rsidP="001F73AA"/>
        </w:tc>
        <w:tc>
          <w:tcPr>
            <w:tcW w:w="1559" w:type="dxa"/>
          </w:tcPr>
          <w:p w14:paraId="57E4EAED" w14:textId="5A416509" w:rsidR="00E54949" w:rsidRPr="00B92096" w:rsidRDefault="00E54949" w:rsidP="009A6D27">
            <w:r w:rsidRPr="00B92096">
              <w:t>150</w:t>
            </w:r>
            <w:r w:rsidR="009A6D27">
              <w:t xml:space="preserve"> </w:t>
            </w:r>
            <w:r w:rsidR="009A6D27" w:rsidRPr="00B92096">
              <w:t>–</w:t>
            </w:r>
            <w:r w:rsidR="009A6D27">
              <w:t xml:space="preserve"> </w:t>
            </w:r>
            <w:r>
              <w:t>160</w:t>
            </w:r>
          </w:p>
        </w:tc>
        <w:tc>
          <w:tcPr>
            <w:tcW w:w="852" w:type="dxa"/>
          </w:tcPr>
          <w:p w14:paraId="04156423" w14:textId="77777777" w:rsidR="00E54949" w:rsidRPr="00B92096" w:rsidRDefault="00E54949" w:rsidP="001F73AA">
            <w:r w:rsidRPr="00B92096">
              <w:t>4</w:t>
            </w:r>
          </w:p>
        </w:tc>
        <w:tc>
          <w:tcPr>
            <w:tcW w:w="2317" w:type="dxa"/>
          </w:tcPr>
          <w:p w14:paraId="43AF449E" w14:textId="77777777" w:rsidR="00E54949" w:rsidRPr="00B92096" w:rsidRDefault="00E54949" w:rsidP="003376C9">
            <w:r w:rsidRPr="00B92096">
              <w:t>Непроизведенные активы на начало года в ф. 0503768 не соответствуют идентичному показателю в балансе в части приносящей доход деятельности – недопустимо</w:t>
            </w:r>
          </w:p>
        </w:tc>
        <w:tc>
          <w:tcPr>
            <w:tcW w:w="709" w:type="dxa"/>
          </w:tcPr>
          <w:p w14:paraId="35E83A30" w14:textId="77777777" w:rsidR="00E54949" w:rsidRPr="00B92096" w:rsidRDefault="00E54949" w:rsidP="003376C9">
            <w:r w:rsidRPr="003040E1">
              <w:rPr>
                <w:color w:val="000000"/>
              </w:rPr>
              <w:t>Б</w:t>
            </w:r>
          </w:p>
        </w:tc>
      </w:tr>
      <w:tr w:rsidR="00E54949" w:rsidRPr="00B92096" w14:paraId="3F3EE3A3" w14:textId="77777777" w:rsidTr="003E2E85">
        <w:tc>
          <w:tcPr>
            <w:tcW w:w="670" w:type="dxa"/>
          </w:tcPr>
          <w:p w14:paraId="78904E4C" w14:textId="77777777" w:rsidR="00E54949" w:rsidRPr="00B92096" w:rsidRDefault="00E54949" w:rsidP="00BF1804">
            <w:r w:rsidRPr="00B92096">
              <w:t>100</w:t>
            </w:r>
          </w:p>
        </w:tc>
        <w:tc>
          <w:tcPr>
            <w:tcW w:w="1051" w:type="dxa"/>
          </w:tcPr>
          <w:p w14:paraId="5318A8F4" w14:textId="77777777" w:rsidR="00E54949" w:rsidRPr="00B92096" w:rsidRDefault="00E54949" w:rsidP="00BF1804">
            <w:r w:rsidRPr="00B92096">
              <w:t>0503730</w:t>
            </w:r>
          </w:p>
        </w:tc>
        <w:tc>
          <w:tcPr>
            <w:tcW w:w="1646" w:type="dxa"/>
            <w:gridSpan w:val="2"/>
          </w:tcPr>
          <w:p w14:paraId="74166F7B" w14:textId="77777777" w:rsidR="00E54949" w:rsidRPr="00B92096" w:rsidRDefault="00E54949" w:rsidP="00BF1804"/>
        </w:tc>
        <w:tc>
          <w:tcPr>
            <w:tcW w:w="852" w:type="dxa"/>
            <w:gridSpan w:val="2"/>
          </w:tcPr>
          <w:p w14:paraId="1BBFAF88" w14:textId="77777777" w:rsidR="00E54949" w:rsidRPr="00B92096" w:rsidRDefault="00E54949" w:rsidP="00BF1804">
            <w:r w:rsidRPr="00B92096">
              <w:t>070</w:t>
            </w:r>
          </w:p>
        </w:tc>
        <w:tc>
          <w:tcPr>
            <w:tcW w:w="567" w:type="dxa"/>
          </w:tcPr>
          <w:p w14:paraId="23BDB2F9" w14:textId="77777777" w:rsidR="00E54949" w:rsidRPr="00B92096" w:rsidRDefault="00E54949" w:rsidP="00BF1804">
            <w:r w:rsidRPr="00B92096">
              <w:t>7</w:t>
            </w:r>
          </w:p>
        </w:tc>
        <w:tc>
          <w:tcPr>
            <w:tcW w:w="993" w:type="dxa"/>
            <w:gridSpan w:val="2"/>
          </w:tcPr>
          <w:p w14:paraId="3F87C7A2" w14:textId="77777777" w:rsidR="00E54949" w:rsidRPr="00B92096" w:rsidRDefault="00E54949" w:rsidP="00BF1804">
            <w:r w:rsidRPr="00B92096">
              <w:t>=</w:t>
            </w:r>
          </w:p>
        </w:tc>
        <w:tc>
          <w:tcPr>
            <w:tcW w:w="1135" w:type="dxa"/>
          </w:tcPr>
          <w:p w14:paraId="57026F23" w14:textId="22464EA8" w:rsidR="00E54949" w:rsidRPr="00B92096" w:rsidRDefault="00E54949" w:rsidP="009A6D27">
            <w:r w:rsidRPr="00B92096">
              <w:t>0503768 (5+6)</w:t>
            </w:r>
          </w:p>
        </w:tc>
        <w:tc>
          <w:tcPr>
            <w:tcW w:w="2409" w:type="dxa"/>
          </w:tcPr>
          <w:p w14:paraId="136E7107" w14:textId="77777777" w:rsidR="00E54949" w:rsidRPr="00B92096" w:rsidRDefault="00E54949" w:rsidP="00BF1804"/>
        </w:tc>
        <w:tc>
          <w:tcPr>
            <w:tcW w:w="1559" w:type="dxa"/>
          </w:tcPr>
          <w:p w14:paraId="0EF2CED2" w14:textId="5C0AD9C0" w:rsidR="00E54949" w:rsidRPr="00B92096" w:rsidRDefault="00E54949" w:rsidP="009A6D27">
            <w:r w:rsidRPr="00B92096">
              <w:t>150</w:t>
            </w:r>
            <w:r w:rsidR="009A6D27">
              <w:t xml:space="preserve"> </w:t>
            </w:r>
            <w:r w:rsidR="009A6D27" w:rsidRPr="00B92096">
              <w:t>–</w:t>
            </w:r>
            <w:r w:rsidR="009A6D27">
              <w:t xml:space="preserve"> </w:t>
            </w:r>
            <w:r>
              <w:t>160</w:t>
            </w:r>
          </w:p>
        </w:tc>
        <w:tc>
          <w:tcPr>
            <w:tcW w:w="852" w:type="dxa"/>
          </w:tcPr>
          <w:p w14:paraId="13F50763" w14:textId="77777777" w:rsidR="00E54949" w:rsidRPr="00B92096" w:rsidRDefault="00E54949" w:rsidP="00BF1804">
            <w:r w:rsidRPr="00B92096">
              <w:t>11</w:t>
            </w:r>
          </w:p>
        </w:tc>
        <w:tc>
          <w:tcPr>
            <w:tcW w:w="2317" w:type="dxa"/>
          </w:tcPr>
          <w:p w14:paraId="3A29242D" w14:textId="08D8DF24" w:rsidR="00E54949" w:rsidRPr="00B92096" w:rsidRDefault="00E54949" w:rsidP="00BF1804">
            <w:r w:rsidRPr="00B92096">
              <w:t xml:space="preserve">Непроизведенные активы на конец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575DA990" w14:textId="77777777" w:rsidR="00E54949" w:rsidRPr="00B92096" w:rsidRDefault="00E54949" w:rsidP="00BF1804">
            <w:r w:rsidRPr="003040E1">
              <w:rPr>
                <w:color w:val="000000"/>
              </w:rPr>
              <w:t>Б</w:t>
            </w:r>
          </w:p>
        </w:tc>
      </w:tr>
      <w:tr w:rsidR="00E54949" w:rsidRPr="00B92096" w14:paraId="43C269DE" w14:textId="77777777" w:rsidTr="003E2E85">
        <w:tc>
          <w:tcPr>
            <w:tcW w:w="670" w:type="dxa"/>
          </w:tcPr>
          <w:p w14:paraId="6AAFB463" w14:textId="77777777" w:rsidR="00E54949" w:rsidRPr="00B92096" w:rsidRDefault="00E54949" w:rsidP="00BF1804">
            <w:r w:rsidRPr="00B92096">
              <w:t>101</w:t>
            </w:r>
          </w:p>
        </w:tc>
        <w:tc>
          <w:tcPr>
            <w:tcW w:w="1051" w:type="dxa"/>
          </w:tcPr>
          <w:p w14:paraId="71A82170" w14:textId="77777777" w:rsidR="00E54949" w:rsidRPr="00B92096" w:rsidRDefault="00E54949" w:rsidP="00BF1804">
            <w:r w:rsidRPr="00B92096">
              <w:t>0503730</w:t>
            </w:r>
          </w:p>
        </w:tc>
        <w:tc>
          <w:tcPr>
            <w:tcW w:w="1646" w:type="dxa"/>
            <w:gridSpan w:val="2"/>
          </w:tcPr>
          <w:p w14:paraId="5A17BFF8" w14:textId="77777777" w:rsidR="00E54949" w:rsidRPr="00B92096" w:rsidRDefault="00E54949" w:rsidP="00BF1804"/>
        </w:tc>
        <w:tc>
          <w:tcPr>
            <w:tcW w:w="852" w:type="dxa"/>
            <w:gridSpan w:val="2"/>
          </w:tcPr>
          <w:p w14:paraId="5C2C77B7" w14:textId="77777777" w:rsidR="00E54949" w:rsidRPr="00B92096" w:rsidRDefault="00E54949" w:rsidP="00BF1804">
            <w:r w:rsidRPr="00B92096">
              <w:t>070</w:t>
            </w:r>
          </w:p>
        </w:tc>
        <w:tc>
          <w:tcPr>
            <w:tcW w:w="567" w:type="dxa"/>
          </w:tcPr>
          <w:p w14:paraId="30F99387" w14:textId="77777777" w:rsidR="00E54949" w:rsidRPr="00B92096" w:rsidRDefault="00E54949" w:rsidP="00BF1804">
            <w:r w:rsidRPr="00B92096">
              <w:t>8</w:t>
            </w:r>
          </w:p>
        </w:tc>
        <w:tc>
          <w:tcPr>
            <w:tcW w:w="993" w:type="dxa"/>
            <w:gridSpan w:val="2"/>
          </w:tcPr>
          <w:p w14:paraId="719D7908" w14:textId="77777777" w:rsidR="00E54949" w:rsidRPr="00B92096" w:rsidRDefault="00E54949" w:rsidP="00BF1804">
            <w:r w:rsidRPr="00B92096">
              <w:t>=</w:t>
            </w:r>
          </w:p>
        </w:tc>
        <w:tc>
          <w:tcPr>
            <w:tcW w:w="1135" w:type="dxa"/>
          </w:tcPr>
          <w:p w14:paraId="413923B0" w14:textId="77777777" w:rsidR="00E54949" w:rsidRPr="00B92096" w:rsidRDefault="00E54949" w:rsidP="003376C9">
            <w:r w:rsidRPr="00B92096">
              <w:t>0503768 (4)</w:t>
            </w:r>
          </w:p>
        </w:tc>
        <w:tc>
          <w:tcPr>
            <w:tcW w:w="2409" w:type="dxa"/>
          </w:tcPr>
          <w:p w14:paraId="481AF379" w14:textId="77777777" w:rsidR="00E54949" w:rsidRPr="00B92096" w:rsidRDefault="00E54949" w:rsidP="00BF1804"/>
        </w:tc>
        <w:tc>
          <w:tcPr>
            <w:tcW w:w="1559" w:type="dxa"/>
          </w:tcPr>
          <w:p w14:paraId="4CFB4F4F" w14:textId="554BEC83" w:rsidR="00E54949" w:rsidRPr="00B92096" w:rsidRDefault="00E54949" w:rsidP="009A6D27">
            <w:r w:rsidRPr="00B92096">
              <w:t>150</w:t>
            </w:r>
            <w:r w:rsidR="009A6D27">
              <w:t xml:space="preserve"> </w:t>
            </w:r>
            <w:r w:rsidR="009A6D27" w:rsidRPr="00B92096">
              <w:t>–</w:t>
            </w:r>
            <w:r w:rsidR="009A6D27">
              <w:t xml:space="preserve"> </w:t>
            </w:r>
            <w:r>
              <w:t>160</w:t>
            </w:r>
          </w:p>
        </w:tc>
        <w:tc>
          <w:tcPr>
            <w:tcW w:w="852" w:type="dxa"/>
          </w:tcPr>
          <w:p w14:paraId="601E682F" w14:textId="77777777" w:rsidR="00E54949" w:rsidRPr="00B92096" w:rsidRDefault="00E54949" w:rsidP="00BF1804">
            <w:r w:rsidRPr="00B92096">
              <w:t>11</w:t>
            </w:r>
          </w:p>
        </w:tc>
        <w:tc>
          <w:tcPr>
            <w:tcW w:w="2317" w:type="dxa"/>
          </w:tcPr>
          <w:p w14:paraId="098FAECA" w14:textId="77777777" w:rsidR="00E54949" w:rsidRPr="00B92096" w:rsidRDefault="00E54949" w:rsidP="00BF1804">
            <w:r w:rsidRPr="00B92096">
              <w:t>Непроизведенные активы на конец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68313B72" w14:textId="77777777" w:rsidR="00E54949" w:rsidRPr="00B92096" w:rsidRDefault="00E54949" w:rsidP="00BF1804">
            <w:r w:rsidRPr="003040E1">
              <w:rPr>
                <w:color w:val="000000"/>
              </w:rPr>
              <w:t>Б</w:t>
            </w:r>
          </w:p>
        </w:tc>
      </w:tr>
      <w:tr w:rsidR="00E54949" w:rsidRPr="00B92096" w14:paraId="6BBF518C" w14:textId="77777777" w:rsidTr="003E2E85">
        <w:tc>
          <w:tcPr>
            <w:tcW w:w="670" w:type="dxa"/>
          </w:tcPr>
          <w:p w14:paraId="1464413E" w14:textId="77777777" w:rsidR="00E54949" w:rsidRPr="00B92096" w:rsidRDefault="00E54949" w:rsidP="001F73AA">
            <w:r w:rsidRPr="00B92096">
              <w:t>101.1</w:t>
            </w:r>
          </w:p>
        </w:tc>
        <w:tc>
          <w:tcPr>
            <w:tcW w:w="1051" w:type="dxa"/>
          </w:tcPr>
          <w:p w14:paraId="6527A7F6" w14:textId="77777777" w:rsidR="00E54949" w:rsidRPr="00B92096" w:rsidRDefault="00E54949" w:rsidP="001F73AA">
            <w:r w:rsidRPr="00B92096">
              <w:t>0503730</w:t>
            </w:r>
          </w:p>
        </w:tc>
        <w:tc>
          <w:tcPr>
            <w:tcW w:w="1646" w:type="dxa"/>
            <w:gridSpan w:val="2"/>
          </w:tcPr>
          <w:p w14:paraId="3D636A4D" w14:textId="77777777" w:rsidR="00E54949" w:rsidRPr="00B92096" w:rsidRDefault="00E54949" w:rsidP="001F73AA"/>
        </w:tc>
        <w:tc>
          <w:tcPr>
            <w:tcW w:w="852" w:type="dxa"/>
            <w:gridSpan w:val="2"/>
          </w:tcPr>
          <w:p w14:paraId="29F1CEF6" w14:textId="77777777" w:rsidR="00E54949" w:rsidRPr="00B92096" w:rsidRDefault="00E54949" w:rsidP="001F73AA">
            <w:r w:rsidRPr="00B92096">
              <w:t>070</w:t>
            </w:r>
          </w:p>
        </w:tc>
        <w:tc>
          <w:tcPr>
            <w:tcW w:w="567" w:type="dxa"/>
          </w:tcPr>
          <w:p w14:paraId="3C9D75AE" w14:textId="77777777" w:rsidR="00E54949" w:rsidRPr="00B92096" w:rsidRDefault="00E54949" w:rsidP="001F73AA">
            <w:r w:rsidRPr="00B92096">
              <w:t>9</w:t>
            </w:r>
          </w:p>
        </w:tc>
        <w:tc>
          <w:tcPr>
            <w:tcW w:w="993" w:type="dxa"/>
            <w:gridSpan w:val="2"/>
          </w:tcPr>
          <w:p w14:paraId="7FB86488" w14:textId="77777777" w:rsidR="00E54949" w:rsidRPr="00B92096" w:rsidRDefault="00E54949" w:rsidP="001F73AA">
            <w:r w:rsidRPr="00B92096">
              <w:t>=</w:t>
            </w:r>
          </w:p>
        </w:tc>
        <w:tc>
          <w:tcPr>
            <w:tcW w:w="1135" w:type="dxa"/>
          </w:tcPr>
          <w:p w14:paraId="5FF5AAD1" w14:textId="2B26E998" w:rsidR="00E54949" w:rsidRPr="00B92096" w:rsidRDefault="00E54949" w:rsidP="009A6D27">
            <w:r w:rsidRPr="00B92096">
              <w:t>0503768 (2+7)</w:t>
            </w:r>
          </w:p>
        </w:tc>
        <w:tc>
          <w:tcPr>
            <w:tcW w:w="2409" w:type="dxa"/>
          </w:tcPr>
          <w:p w14:paraId="6EA7060A" w14:textId="77777777" w:rsidR="00E54949" w:rsidRPr="00B92096" w:rsidRDefault="00E54949" w:rsidP="001F73AA"/>
        </w:tc>
        <w:tc>
          <w:tcPr>
            <w:tcW w:w="1559" w:type="dxa"/>
          </w:tcPr>
          <w:p w14:paraId="189F9FFA" w14:textId="21B45EE5" w:rsidR="00E54949" w:rsidRPr="00B92096" w:rsidRDefault="00E54949" w:rsidP="009A6D27">
            <w:r w:rsidRPr="00B92096">
              <w:t>150</w:t>
            </w:r>
            <w:r w:rsidR="009A6D27">
              <w:t xml:space="preserve"> </w:t>
            </w:r>
            <w:r w:rsidR="009A6D27" w:rsidRPr="00B92096">
              <w:t>–</w:t>
            </w:r>
            <w:r w:rsidR="009A6D27">
              <w:t xml:space="preserve"> </w:t>
            </w:r>
            <w:r>
              <w:t>160</w:t>
            </w:r>
          </w:p>
        </w:tc>
        <w:tc>
          <w:tcPr>
            <w:tcW w:w="852" w:type="dxa"/>
          </w:tcPr>
          <w:p w14:paraId="3EC8F47D" w14:textId="77777777" w:rsidR="00E54949" w:rsidRPr="00B92096" w:rsidRDefault="00E54949" w:rsidP="001F73AA">
            <w:r w:rsidRPr="00B92096">
              <w:t>11</w:t>
            </w:r>
          </w:p>
        </w:tc>
        <w:tc>
          <w:tcPr>
            <w:tcW w:w="2317" w:type="dxa"/>
          </w:tcPr>
          <w:p w14:paraId="3E5841DE" w14:textId="77777777" w:rsidR="00E54949" w:rsidRPr="00B92096" w:rsidRDefault="00E54949" w:rsidP="001F73AA">
            <w:r w:rsidRPr="00B92096">
              <w:t>Непроизведенные активы на конец года в ф. 0503768 не соответствуют идентичному показателю в балансе в части приносящей доход деятельности – недопустимо</w:t>
            </w:r>
          </w:p>
        </w:tc>
        <w:tc>
          <w:tcPr>
            <w:tcW w:w="709" w:type="dxa"/>
          </w:tcPr>
          <w:p w14:paraId="5AE3AF0C" w14:textId="77777777" w:rsidR="00E54949" w:rsidRPr="00B92096" w:rsidRDefault="00E54949" w:rsidP="001F73AA">
            <w:r w:rsidRPr="008D6BF6">
              <w:rPr>
                <w:color w:val="000000"/>
              </w:rPr>
              <w:t>Б</w:t>
            </w:r>
          </w:p>
        </w:tc>
      </w:tr>
      <w:tr w:rsidR="00E54949" w:rsidRPr="00B92096" w14:paraId="6EF79F87" w14:textId="77777777" w:rsidTr="003E2E85">
        <w:tc>
          <w:tcPr>
            <w:tcW w:w="670" w:type="dxa"/>
          </w:tcPr>
          <w:p w14:paraId="25A8612C" w14:textId="77777777" w:rsidR="00E54949" w:rsidRPr="00B92096" w:rsidRDefault="00E54949" w:rsidP="00BF1804">
            <w:r w:rsidRPr="00B92096">
              <w:t>102</w:t>
            </w:r>
          </w:p>
        </w:tc>
        <w:tc>
          <w:tcPr>
            <w:tcW w:w="1051" w:type="dxa"/>
          </w:tcPr>
          <w:p w14:paraId="47A48B75" w14:textId="77777777" w:rsidR="00E54949" w:rsidRPr="00B92096" w:rsidRDefault="00E54949" w:rsidP="00BF1804">
            <w:r w:rsidRPr="00B92096">
              <w:t>0503730</w:t>
            </w:r>
          </w:p>
        </w:tc>
        <w:tc>
          <w:tcPr>
            <w:tcW w:w="1646" w:type="dxa"/>
            <w:gridSpan w:val="2"/>
          </w:tcPr>
          <w:p w14:paraId="0E86E35F" w14:textId="77777777" w:rsidR="00E54949" w:rsidRPr="00B92096" w:rsidRDefault="00E54949" w:rsidP="00BF1804"/>
        </w:tc>
        <w:tc>
          <w:tcPr>
            <w:tcW w:w="852" w:type="dxa"/>
            <w:gridSpan w:val="2"/>
          </w:tcPr>
          <w:p w14:paraId="67CD5B26" w14:textId="77777777" w:rsidR="00E54949" w:rsidRPr="00B92096" w:rsidRDefault="00E54949" w:rsidP="00BF1804">
            <w:r w:rsidRPr="00B92096">
              <w:t>080</w:t>
            </w:r>
          </w:p>
        </w:tc>
        <w:tc>
          <w:tcPr>
            <w:tcW w:w="567" w:type="dxa"/>
          </w:tcPr>
          <w:p w14:paraId="4C2E9E04" w14:textId="77777777" w:rsidR="00E54949" w:rsidRPr="00B92096" w:rsidRDefault="00E54949" w:rsidP="00BF1804">
            <w:r w:rsidRPr="00B92096">
              <w:t>3</w:t>
            </w:r>
          </w:p>
        </w:tc>
        <w:tc>
          <w:tcPr>
            <w:tcW w:w="993" w:type="dxa"/>
            <w:gridSpan w:val="2"/>
          </w:tcPr>
          <w:p w14:paraId="3370D7CB" w14:textId="77777777" w:rsidR="00E54949" w:rsidRPr="00B92096" w:rsidRDefault="00E54949" w:rsidP="00BF1804">
            <w:r w:rsidRPr="00B92096">
              <w:t>=</w:t>
            </w:r>
          </w:p>
        </w:tc>
        <w:tc>
          <w:tcPr>
            <w:tcW w:w="1135" w:type="dxa"/>
          </w:tcPr>
          <w:p w14:paraId="0B136682" w14:textId="0594B402" w:rsidR="00E54949" w:rsidRPr="00B92096" w:rsidRDefault="00E54949" w:rsidP="009A6D27">
            <w:r w:rsidRPr="00B92096">
              <w:t>0503768 (5+6)</w:t>
            </w:r>
          </w:p>
        </w:tc>
        <w:tc>
          <w:tcPr>
            <w:tcW w:w="2409" w:type="dxa"/>
          </w:tcPr>
          <w:p w14:paraId="025041F4" w14:textId="77777777" w:rsidR="00E54949" w:rsidRPr="00B92096" w:rsidRDefault="00E54949" w:rsidP="00BF1804"/>
        </w:tc>
        <w:tc>
          <w:tcPr>
            <w:tcW w:w="1559" w:type="dxa"/>
          </w:tcPr>
          <w:p w14:paraId="5BFECE02" w14:textId="17982B3F" w:rsidR="00E54949" w:rsidRPr="00B92096" w:rsidRDefault="00E54949" w:rsidP="009A6D27">
            <w:r w:rsidRPr="00B92096">
              <w:t>190</w:t>
            </w:r>
            <w:r w:rsidR="009A6D27">
              <w:t xml:space="preserve"> </w:t>
            </w:r>
            <w:r w:rsidR="009A6D27" w:rsidRPr="00B92096">
              <w:t>–</w:t>
            </w:r>
            <w:r w:rsidR="009A6D27">
              <w:t xml:space="preserve"> </w:t>
            </w:r>
            <w:r w:rsidR="007F08CF">
              <w:t>255</w:t>
            </w:r>
          </w:p>
        </w:tc>
        <w:tc>
          <w:tcPr>
            <w:tcW w:w="852" w:type="dxa"/>
          </w:tcPr>
          <w:p w14:paraId="59320E8D" w14:textId="77777777" w:rsidR="00E54949" w:rsidRPr="00B92096" w:rsidRDefault="00E54949" w:rsidP="00BF1804">
            <w:r w:rsidRPr="00B92096">
              <w:t>4</w:t>
            </w:r>
          </w:p>
        </w:tc>
        <w:tc>
          <w:tcPr>
            <w:tcW w:w="2317" w:type="dxa"/>
          </w:tcPr>
          <w:p w14:paraId="7065104F" w14:textId="50327FC9" w:rsidR="00E54949" w:rsidRPr="00B92096" w:rsidRDefault="00E54949" w:rsidP="00301785">
            <w:r w:rsidRPr="00B92096">
              <w:t xml:space="preserve">Материальные запасы на начало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702FA5C6" w14:textId="77777777" w:rsidR="00E54949" w:rsidRPr="00B92096" w:rsidRDefault="00E54949" w:rsidP="00BF1804">
            <w:r w:rsidRPr="008D6BF6">
              <w:rPr>
                <w:color w:val="000000"/>
              </w:rPr>
              <w:t>Б</w:t>
            </w:r>
          </w:p>
        </w:tc>
      </w:tr>
      <w:tr w:rsidR="00E54949" w:rsidRPr="00B92096" w14:paraId="51B1CDC4" w14:textId="77777777" w:rsidTr="003E2E85">
        <w:tc>
          <w:tcPr>
            <w:tcW w:w="670" w:type="dxa"/>
          </w:tcPr>
          <w:p w14:paraId="2CAFEEF6" w14:textId="77777777" w:rsidR="00E54949" w:rsidRPr="00B92096" w:rsidRDefault="00E54949" w:rsidP="00BF1804">
            <w:r w:rsidRPr="00B92096">
              <w:t>103</w:t>
            </w:r>
          </w:p>
        </w:tc>
        <w:tc>
          <w:tcPr>
            <w:tcW w:w="1051" w:type="dxa"/>
          </w:tcPr>
          <w:p w14:paraId="746F2303" w14:textId="77777777" w:rsidR="00E54949" w:rsidRPr="00B92096" w:rsidRDefault="00E54949" w:rsidP="00BF1804">
            <w:r w:rsidRPr="00B92096">
              <w:t>0503730</w:t>
            </w:r>
          </w:p>
        </w:tc>
        <w:tc>
          <w:tcPr>
            <w:tcW w:w="1646" w:type="dxa"/>
            <w:gridSpan w:val="2"/>
          </w:tcPr>
          <w:p w14:paraId="669F2D83" w14:textId="77777777" w:rsidR="00E54949" w:rsidRPr="00B92096" w:rsidRDefault="00E54949" w:rsidP="00BF1804"/>
        </w:tc>
        <w:tc>
          <w:tcPr>
            <w:tcW w:w="852" w:type="dxa"/>
            <w:gridSpan w:val="2"/>
          </w:tcPr>
          <w:p w14:paraId="03A1EB83" w14:textId="77777777" w:rsidR="00E54949" w:rsidRPr="00B92096" w:rsidRDefault="00E54949" w:rsidP="00BF1804">
            <w:r w:rsidRPr="00B92096">
              <w:t>080</w:t>
            </w:r>
          </w:p>
        </w:tc>
        <w:tc>
          <w:tcPr>
            <w:tcW w:w="567" w:type="dxa"/>
          </w:tcPr>
          <w:p w14:paraId="75D4A9CC" w14:textId="77777777" w:rsidR="00E54949" w:rsidRPr="00B92096" w:rsidRDefault="00E54949" w:rsidP="00BF1804">
            <w:r w:rsidRPr="00B92096">
              <w:t>4</w:t>
            </w:r>
          </w:p>
        </w:tc>
        <w:tc>
          <w:tcPr>
            <w:tcW w:w="993" w:type="dxa"/>
            <w:gridSpan w:val="2"/>
          </w:tcPr>
          <w:p w14:paraId="7A82F390" w14:textId="77777777" w:rsidR="00E54949" w:rsidRPr="00B92096" w:rsidRDefault="00E54949" w:rsidP="00BF1804">
            <w:r w:rsidRPr="00B92096">
              <w:t>=</w:t>
            </w:r>
          </w:p>
        </w:tc>
        <w:tc>
          <w:tcPr>
            <w:tcW w:w="1135" w:type="dxa"/>
          </w:tcPr>
          <w:p w14:paraId="0CC6D047" w14:textId="664071AC" w:rsidR="00E54949" w:rsidRPr="00B92096" w:rsidRDefault="00E54949" w:rsidP="009A6D27">
            <w:r w:rsidRPr="00B92096">
              <w:t>0503768 (4)</w:t>
            </w:r>
          </w:p>
        </w:tc>
        <w:tc>
          <w:tcPr>
            <w:tcW w:w="2409" w:type="dxa"/>
          </w:tcPr>
          <w:p w14:paraId="4230FC19" w14:textId="77777777" w:rsidR="00E54949" w:rsidRPr="00B92096" w:rsidRDefault="00E54949" w:rsidP="00BF1804"/>
        </w:tc>
        <w:tc>
          <w:tcPr>
            <w:tcW w:w="1559" w:type="dxa"/>
          </w:tcPr>
          <w:p w14:paraId="6C442FC9" w14:textId="3AAC4B8E" w:rsidR="00E54949" w:rsidRPr="00B92096" w:rsidRDefault="00E54949" w:rsidP="009A6D27">
            <w:r w:rsidRPr="00B92096">
              <w:t>190</w:t>
            </w:r>
            <w:r w:rsidR="009A6D27">
              <w:t xml:space="preserve"> </w:t>
            </w:r>
            <w:r w:rsidR="009A6D27" w:rsidRPr="00B92096">
              <w:t>–</w:t>
            </w:r>
            <w:r w:rsidR="009A6D27">
              <w:t xml:space="preserve"> </w:t>
            </w:r>
            <w:r w:rsidR="007F08CF">
              <w:t>255</w:t>
            </w:r>
          </w:p>
        </w:tc>
        <w:tc>
          <w:tcPr>
            <w:tcW w:w="852" w:type="dxa"/>
          </w:tcPr>
          <w:p w14:paraId="0EEA10A8" w14:textId="77777777" w:rsidR="00E54949" w:rsidRPr="00B92096" w:rsidRDefault="00E54949" w:rsidP="00BF1804">
            <w:r w:rsidRPr="00B92096">
              <w:t>4</w:t>
            </w:r>
          </w:p>
        </w:tc>
        <w:tc>
          <w:tcPr>
            <w:tcW w:w="2317" w:type="dxa"/>
          </w:tcPr>
          <w:p w14:paraId="448DC064" w14:textId="77777777" w:rsidR="00E54949" w:rsidRPr="00B92096" w:rsidRDefault="00E54949" w:rsidP="00BF1804">
            <w:r w:rsidRPr="00B92096">
              <w:t>Материальные запасы на начало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0D1AA17C" w14:textId="77777777" w:rsidR="00E54949" w:rsidRPr="00B92096" w:rsidRDefault="00E54949" w:rsidP="00BF1804">
            <w:r w:rsidRPr="00970759">
              <w:rPr>
                <w:color w:val="000000"/>
              </w:rPr>
              <w:t>Б</w:t>
            </w:r>
          </w:p>
        </w:tc>
      </w:tr>
      <w:tr w:rsidR="00E54949" w:rsidRPr="00B92096" w14:paraId="08F06FA1" w14:textId="77777777" w:rsidTr="003E2E85">
        <w:tc>
          <w:tcPr>
            <w:tcW w:w="670" w:type="dxa"/>
          </w:tcPr>
          <w:p w14:paraId="2D2FA921" w14:textId="77777777" w:rsidR="00E54949" w:rsidRPr="00B92096" w:rsidRDefault="00E54949" w:rsidP="001F73AA">
            <w:r w:rsidRPr="00B92096">
              <w:t>103.1</w:t>
            </w:r>
          </w:p>
        </w:tc>
        <w:tc>
          <w:tcPr>
            <w:tcW w:w="1051" w:type="dxa"/>
          </w:tcPr>
          <w:p w14:paraId="1878110F" w14:textId="77777777" w:rsidR="00E54949" w:rsidRPr="00B92096" w:rsidRDefault="00E54949" w:rsidP="001F73AA">
            <w:r w:rsidRPr="00B92096">
              <w:t>0503730</w:t>
            </w:r>
          </w:p>
        </w:tc>
        <w:tc>
          <w:tcPr>
            <w:tcW w:w="1646" w:type="dxa"/>
            <w:gridSpan w:val="2"/>
          </w:tcPr>
          <w:p w14:paraId="51333D85" w14:textId="77777777" w:rsidR="00E54949" w:rsidRPr="00B92096" w:rsidRDefault="00E54949" w:rsidP="001F73AA"/>
        </w:tc>
        <w:tc>
          <w:tcPr>
            <w:tcW w:w="852" w:type="dxa"/>
            <w:gridSpan w:val="2"/>
          </w:tcPr>
          <w:p w14:paraId="35CC05B0" w14:textId="77777777" w:rsidR="00E54949" w:rsidRPr="00B92096" w:rsidRDefault="00E54949" w:rsidP="001F73AA">
            <w:r w:rsidRPr="00B92096">
              <w:t>080</w:t>
            </w:r>
          </w:p>
        </w:tc>
        <w:tc>
          <w:tcPr>
            <w:tcW w:w="567" w:type="dxa"/>
          </w:tcPr>
          <w:p w14:paraId="6F02F9C4" w14:textId="77777777" w:rsidR="00E54949" w:rsidRPr="00B92096" w:rsidRDefault="00E54949" w:rsidP="001F73AA">
            <w:r w:rsidRPr="00B92096">
              <w:t>5</w:t>
            </w:r>
          </w:p>
        </w:tc>
        <w:tc>
          <w:tcPr>
            <w:tcW w:w="993" w:type="dxa"/>
            <w:gridSpan w:val="2"/>
          </w:tcPr>
          <w:p w14:paraId="6034C352" w14:textId="77777777" w:rsidR="00E54949" w:rsidRPr="00B92096" w:rsidRDefault="00E54949" w:rsidP="001F73AA">
            <w:r w:rsidRPr="00B92096">
              <w:t>=</w:t>
            </w:r>
          </w:p>
        </w:tc>
        <w:tc>
          <w:tcPr>
            <w:tcW w:w="1135" w:type="dxa"/>
          </w:tcPr>
          <w:p w14:paraId="63360903" w14:textId="24B5AB8D" w:rsidR="00E54949" w:rsidRPr="00B92096" w:rsidRDefault="00E54949" w:rsidP="009A6D27">
            <w:r w:rsidRPr="00B92096">
              <w:t>0503768 (2+7)</w:t>
            </w:r>
          </w:p>
        </w:tc>
        <w:tc>
          <w:tcPr>
            <w:tcW w:w="2409" w:type="dxa"/>
          </w:tcPr>
          <w:p w14:paraId="2B04AB55" w14:textId="77777777" w:rsidR="00E54949" w:rsidRPr="00B92096" w:rsidRDefault="00E54949" w:rsidP="001F73AA"/>
        </w:tc>
        <w:tc>
          <w:tcPr>
            <w:tcW w:w="1559" w:type="dxa"/>
          </w:tcPr>
          <w:p w14:paraId="6D2D9D4A" w14:textId="49953AE5" w:rsidR="00E54949" w:rsidRPr="00B92096" w:rsidRDefault="00E54949" w:rsidP="009A6D27">
            <w:r w:rsidRPr="00B92096">
              <w:t>190</w:t>
            </w:r>
            <w:r w:rsidR="009A6D27">
              <w:t xml:space="preserve"> </w:t>
            </w:r>
            <w:r w:rsidR="009A6D27" w:rsidRPr="00B92096">
              <w:t>–</w:t>
            </w:r>
            <w:r w:rsidR="009A6D27">
              <w:t xml:space="preserve"> </w:t>
            </w:r>
            <w:r w:rsidR="007F08CF">
              <w:t>255</w:t>
            </w:r>
          </w:p>
        </w:tc>
        <w:tc>
          <w:tcPr>
            <w:tcW w:w="852" w:type="dxa"/>
          </w:tcPr>
          <w:p w14:paraId="09F80FAE" w14:textId="77777777" w:rsidR="00E54949" w:rsidRPr="00B92096" w:rsidRDefault="00E54949" w:rsidP="001F73AA">
            <w:r w:rsidRPr="00B92096">
              <w:t>4</w:t>
            </w:r>
          </w:p>
        </w:tc>
        <w:tc>
          <w:tcPr>
            <w:tcW w:w="2317" w:type="dxa"/>
          </w:tcPr>
          <w:p w14:paraId="0C7E39FD" w14:textId="77777777" w:rsidR="00E54949" w:rsidRPr="00B92096" w:rsidRDefault="00E54949" w:rsidP="001F73AA">
            <w:r w:rsidRPr="00B92096">
              <w:t>Материальные запасы на начало года в ф. 0503768 не соответствуют идентичному показателю в балансе в части приносящей доход деятельности – недопустимо</w:t>
            </w:r>
          </w:p>
        </w:tc>
        <w:tc>
          <w:tcPr>
            <w:tcW w:w="709" w:type="dxa"/>
          </w:tcPr>
          <w:p w14:paraId="61836617" w14:textId="77777777" w:rsidR="00E54949" w:rsidRPr="00B92096" w:rsidRDefault="00E54949" w:rsidP="001F73AA">
            <w:r w:rsidRPr="00970759">
              <w:rPr>
                <w:color w:val="000000"/>
              </w:rPr>
              <w:t>Б</w:t>
            </w:r>
          </w:p>
        </w:tc>
      </w:tr>
      <w:tr w:rsidR="00E54949" w:rsidRPr="00B92096" w14:paraId="03847F67" w14:textId="77777777" w:rsidTr="003E2E85">
        <w:tc>
          <w:tcPr>
            <w:tcW w:w="670" w:type="dxa"/>
          </w:tcPr>
          <w:p w14:paraId="0AF71CDA" w14:textId="77777777" w:rsidR="00E54949" w:rsidRPr="00B92096" w:rsidRDefault="00E54949" w:rsidP="00BF1804">
            <w:r w:rsidRPr="00B92096">
              <w:t>104</w:t>
            </w:r>
          </w:p>
        </w:tc>
        <w:tc>
          <w:tcPr>
            <w:tcW w:w="1051" w:type="dxa"/>
          </w:tcPr>
          <w:p w14:paraId="451A94DC" w14:textId="77777777" w:rsidR="00E54949" w:rsidRPr="00B92096" w:rsidRDefault="00E54949" w:rsidP="00BF1804">
            <w:r w:rsidRPr="00B92096">
              <w:t>0503730</w:t>
            </w:r>
          </w:p>
        </w:tc>
        <w:tc>
          <w:tcPr>
            <w:tcW w:w="1646" w:type="dxa"/>
            <w:gridSpan w:val="2"/>
          </w:tcPr>
          <w:p w14:paraId="27CDA892" w14:textId="77777777" w:rsidR="00E54949" w:rsidRPr="00B92096" w:rsidRDefault="00E54949" w:rsidP="00BF1804"/>
        </w:tc>
        <w:tc>
          <w:tcPr>
            <w:tcW w:w="852" w:type="dxa"/>
            <w:gridSpan w:val="2"/>
          </w:tcPr>
          <w:p w14:paraId="17C8AB0E" w14:textId="77777777" w:rsidR="00E54949" w:rsidRPr="00B92096" w:rsidRDefault="00E54949" w:rsidP="00BF1804">
            <w:r w:rsidRPr="00B92096">
              <w:t>080</w:t>
            </w:r>
          </w:p>
        </w:tc>
        <w:tc>
          <w:tcPr>
            <w:tcW w:w="567" w:type="dxa"/>
          </w:tcPr>
          <w:p w14:paraId="0856EC8A" w14:textId="77777777" w:rsidR="00E54949" w:rsidRPr="00B92096" w:rsidRDefault="00E54949" w:rsidP="00BF1804">
            <w:r w:rsidRPr="00B92096">
              <w:t>7</w:t>
            </w:r>
          </w:p>
        </w:tc>
        <w:tc>
          <w:tcPr>
            <w:tcW w:w="993" w:type="dxa"/>
            <w:gridSpan w:val="2"/>
          </w:tcPr>
          <w:p w14:paraId="09BD234F" w14:textId="77777777" w:rsidR="00E54949" w:rsidRPr="00B92096" w:rsidRDefault="00E54949" w:rsidP="00BF1804">
            <w:r w:rsidRPr="00B92096">
              <w:t>=</w:t>
            </w:r>
          </w:p>
        </w:tc>
        <w:tc>
          <w:tcPr>
            <w:tcW w:w="1135" w:type="dxa"/>
          </w:tcPr>
          <w:p w14:paraId="38003184" w14:textId="25137018" w:rsidR="00E54949" w:rsidRPr="00B92096" w:rsidRDefault="00E54949" w:rsidP="009A6D27">
            <w:r w:rsidRPr="00B92096">
              <w:t>0503768 (5+6)</w:t>
            </w:r>
          </w:p>
        </w:tc>
        <w:tc>
          <w:tcPr>
            <w:tcW w:w="2409" w:type="dxa"/>
          </w:tcPr>
          <w:p w14:paraId="7A78680C" w14:textId="77777777" w:rsidR="00E54949" w:rsidRPr="00B92096" w:rsidRDefault="00E54949" w:rsidP="00BF1804"/>
        </w:tc>
        <w:tc>
          <w:tcPr>
            <w:tcW w:w="1559" w:type="dxa"/>
          </w:tcPr>
          <w:p w14:paraId="783C7F0E" w14:textId="5AE8966E" w:rsidR="00E54949" w:rsidRPr="00B92096" w:rsidRDefault="00E54949" w:rsidP="009A6D27">
            <w:r w:rsidRPr="00B92096">
              <w:t>190</w:t>
            </w:r>
            <w:r w:rsidR="009A6D27">
              <w:t xml:space="preserve"> </w:t>
            </w:r>
            <w:r w:rsidR="009A6D27" w:rsidRPr="00B92096">
              <w:t>–</w:t>
            </w:r>
            <w:r w:rsidR="009A6D27">
              <w:t xml:space="preserve"> </w:t>
            </w:r>
            <w:r w:rsidR="007F08CF">
              <w:t>255</w:t>
            </w:r>
          </w:p>
        </w:tc>
        <w:tc>
          <w:tcPr>
            <w:tcW w:w="852" w:type="dxa"/>
          </w:tcPr>
          <w:p w14:paraId="43E32F1A" w14:textId="77777777" w:rsidR="00E54949" w:rsidRPr="00B92096" w:rsidRDefault="00E54949" w:rsidP="00BF1804">
            <w:r w:rsidRPr="00B92096">
              <w:t>11</w:t>
            </w:r>
          </w:p>
        </w:tc>
        <w:tc>
          <w:tcPr>
            <w:tcW w:w="2317" w:type="dxa"/>
          </w:tcPr>
          <w:p w14:paraId="7D92CB63" w14:textId="714EA962" w:rsidR="00E54949" w:rsidRPr="00B92096" w:rsidRDefault="00E54949" w:rsidP="00BF1804">
            <w:r w:rsidRPr="00B92096">
              <w:t xml:space="preserve">Материальные запасы на конец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03919818" w14:textId="77777777" w:rsidR="00E54949" w:rsidRPr="00B92096" w:rsidRDefault="00E54949" w:rsidP="00BF1804">
            <w:r w:rsidRPr="00970759">
              <w:rPr>
                <w:color w:val="000000"/>
              </w:rPr>
              <w:t>Б</w:t>
            </w:r>
          </w:p>
        </w:tc>
      </w:tr>
      <w:tr w:rsidR="007A1D48" w:rsidRPr="00B92096" w14:paraId="6575EAAD" w14:textId="77777777" w:rsidTr="003E2E85">
        <w:tc>
          <w:tcPr>
            <w:tcW w:w="670" w:type="dxa"/>
          </w:tcPr>
          <w:p w14:paraId="0D184C1E" w14:textId="1E008E8B" w:rsidR="00314C72" w:rsidRPr="00B92096" w:rsidRDefault="00314C72" w:rsidP="00BF1804">
            <w:r w:rsidRPr="00B92096">
              <w:t>105</w:t>
            </w:r>
          </w:p>
        </w:tc>
        <w:tc>
          <w:tcPr>
            <w:tcW w:w="1051" w:type="dxa"/>
          </w:tcPr>
          <w:p w14:paraId="782CC920" w14:textId="37DFC11F" w:rsidR="00314C72" w:rsidRPr="00B92096" w:rsidRDefault="00314C72" w:rsidP="00BF1804">
            <w:r w:rsidRPr="00B92096">
              <w:t>0503730</w:t>
            </w:r>
          </w:p>
        </w:tc>
        <w:tc>
          <w:tcPr>
            <w:tcW w:w="1646" w:type="dxa"/>
            <w:gridSpan w:val="2"/>
          </w:tcPr>
          <w:p w14:paraId="692CD399" w14:textId="77777777" w:rsidR="00314C72" w:rsidRPr="00B92096" w:rsidRDefault="00314C72" w:rsidP="00BF1804"/>
        </w:tc>
        <w:tc>
          <w:tcPr>
            <w:tcW w:w="852" w:type="dxa"/>
            <w:gridSpan w:val="2"/>
          </w:tcPr>
          <w:p w14:paraId="77BE81E6" w14:textId="61FCBCB1" w:rsidR="00314C72" w:rsidRPr="00B92096" w:rsidRDefault="00314C72" w:rsidP="00BF1804">
            <w:r w:rsidRPr="00B92096">
              <w:t>080</w:t>
            </w:r>
          </w:p>
        </w:tc>
        <w:tc>
          <w:tcPr>
            <w:tcW w:w="567" w:type="dxa"/>
          </w:tcPr>
          <w:p w14:paraId="628A5548" w14:textId="78BF67C4" w:rsidR="00314C72" w:rsidRPr="00B92096" w:rsidRDefault="00314C72" w:rsidP="00BF1804">
            <w:r w:rsidRPr="00B92096">
              <w:t>8</w:t>
            </w:r>
          </w:p>
        </w:tc>
        <w:tc>
          <w:tcPr>
            <w:tcW w:w="993" w:type="dxa"/>
            <w:gridSpan w:val="2"/>
          </w:tcPr>
          <w:p w14:paraId="6FF68764" w14:textId="0E76A5B2" w:rsidR="00314C72" w:rsidRPr="00B92096" w:rsidRDefault="00314C72" w:rsidP="00BF1804">
            <w:r w:rsidRPr="00B92096">
              <w:t>=</w:t>
            </w:r>
          </w:p>
        </w:tc>
        <w:tc>
          <w:tcPr>
            <w:tcW w:w="1135" w:type="dxa"/>
          </w:tcPr>
          <w:p w14:paraId="5FB4F82B" w14:textId="162B194F" w:rsidR="00314C72" w:rsidRPr="00B92096" w:rsidRDefault="00314C72" w:rsidP="009A6D27">
            <w:r w:rsidRPr="00B92096">
              <w:t>0503768 (4)</w:t>
            </w:r>
          </w:p>
        </w:tc>
        <w:tc>
          <w:tcPr>
            <w:tcW w:w="2409" w:type="dxa"/>
          </w:tcPr>
          <w:p w14:paraId="3CA178BE" w14:textId="77777777" w:rsidR="00314C72" w:rsidRPr="00B92096" w:rsidRDefault="00314C72" w:rsidP="00BF1804"/>
        </w:tc>
        <w:tc>
          <w:tcPr>
            <w:tcW w:w="1559" w:type="dxa"/>
          </w:tcPr>
          <w:p w14:paraId="19A1D2D0" w14:textId="37154F5E" w:rsidR="00314C72" w:rsidRPr="00B92096" w:rsidRDefault="00314C72" w:rsidP="009A6D27">
            <w:r w:rsidRPr="00B92096">
              <w:t>190</w:t>
            </w:r>
            <w:r w:rsidR="009A6D27">
              <w:t xml:space="preserve"> </w:t>
            </w:r>
            <w:r w:rsidR="009A6D27" w:rsidRPr="00B92096">
              <w:t>–</w:t>
            </w:r>
            <w:r w:rsidR="009A6D27">
              <w:t xml:space="preserve"> </w:t>
            </w:r>
            <w:r w:rsidR="007F08CF">
              <w:t>255</w:t>
            </w:r>
          </w:p>
        </w:tc>
        <w:tc>
          <w:tcPr>
            <w:tcW w:w="852" w:type="dxa"/>
          </w:tcPr>
          <w:p w14:paraId="70213B78" w14:textId="7E3AF6A7" w:rsidR="00314C72" w:rsidRPr="00B92096" w:rsidRDefault="00314C72" w:rsidP="00BF1804">
            <w:r w:rsidRPr="00B92096">
              <w:t>11</w:t>
            </w:r>
          </w:p>
        </w:tc>
        <w:tc>
          <w:tcPr>
            <w:tcW w:w="2317" w:type="dxa"/>
          </w:tcPr>
          <w:p w14:paraId="45F3567E" w14:textId="64082EE3" w:rsidR="00314C72" w:rsidRPr="00B92096" w:rsidRDefault="00314C72" w:rsidP="00672280">
            <w:r w:rsidRPr="00B92096">
              <w:t>Материальные запасы на конец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2349E8D5" w14:textId="71371851" w:rsidR="00314C72" w:rsidRPr="00B92096" w:rsidRDefault="00E54949" w:rsidP="00BF1804">
            <w:r>
              <w:rPr>
                <w:color w:val="000000"/>
              </w:rPr>
              <w:t>Б</w:t>
            </w:r>
          </w:p>
        </w:tc>
      </w:tr>
      <w:tr w:rsidR="00E54949" w:rsidRPr="00B92096" w14:paraId="6696F1BD" w14:textId="77777777" w:rsidTr="003E2E85">
        <w:tc>
          <w:tcPr>
            <w:tcW w:w="670" w:type="dxa"/>
          </w:tcPr>
          <w:p w14:paraId="77B8CAA2" w14:textId="77777777" w:rsidR="00E54949" w:rsidRPr="00B92096" w:rsidRDefault="00E54949" w:rsidP="001F73AA">
            <w:r w:rsidRPr="00B92096">
              <w:t>105.1</w:t>
            </w:r>
          </w:p>
        </w:tc>
        <w:tc>
          <w:tcPr>
            <w:tcW w:w="1051" w:type="dxa"/>
          </w:tcPr>
          <w:p w14:paraId="07429640" w14:textId="77777777" w:rsidR="00E54949" w:rsidRPr="00B92096" w:rsidRDefault="00E54949" w:rsidP="001F73AA">
            <w:r w:rsidRPr="00B92096">
              <w:t>0503730</w:t>
            </w:r>
          </w:p>
        </w:tc>
        <w:tc>
          <w:tcPr>
            <w:tcW w:w="1646" w:type="dxa"/>
            <w:gridSpan w:val="2"/>
          </w:tcPr>
          <w:p w14:paraId="208AD039" w14:textId="77777777" w:rsidR="00E54949" w:rsidRPr="00B92096" w:rsidRDefault="00E54949" w:rsidP="001F73AA"/>
        </w:tc>
        <w:tc>
          <w:tcPr>
            <w:tcW w:w="852" w:type="dxa"/>
            <w:gridSpan w:val="2"/>
          </w:tcPr>
          <w:p w14:paraId="0862CC50" w14:textId="77777777" w:rsidR="00E54949" w:rsidRPr="00B92096" w:rsidRDefault="00E54949" w:rsidP="001F73AA">
            <w:r w:rsidRPr="00B92096">
              <w:t>080</w:t>
            </w:r>
          </w:p>
        </w:tc>
        <w:tc>
          <w:tcPr>
            <w:tcW w:w="567" w:type="dxa"/>
          </w:tcPr>
          <w:p w14:paraId="5144D5FA" w14:textId="77777777" w:rsidR="00E54949" w:rsidRPr="00B92096" w:rsidRDefault="00E54949" w:rsidP="001F73AA">
            <w:r w:rsidRPr="00B92096">
              <w:t>9</w:t>
            </w:r>
          </w:p>
        </w:tc>
        <w:tc>
          <w:tcPr>
            <w:tcW w:w="993" w:type="dxa"/>
            <w:gridSpan w:val="2"/>
          </w:tcPr>
          <w:p w14:paraId="58D1CB82" w14:textId="77777777" w:rsidR="00E54949" w:rsidRPr="00B92096" w:rsidRDefault="00E54949" w:rsidP="001F73AA">
            <w:r w:rsidRPr="00B92096">
              <w:t>=</w:t>
            </w:r>
          </w:p>
        </w:tc>
        <w:tc>
          <w:tcPr>
            <w:tcW w:w="1135" w:type="dxa"/>
          </w:tcPr>
          <w:p w14:paraId="03792574" w14:textId="5C7BB66B" w:rsidR="00E54949" w:rsidRPr="00B92096" w:rsidRDefault="00E54949" w:rsidP="009A6D27">
            <w:r w:rsidRPr="00B92096">
              <w:t>0503768 (2+7)</w:t>
            </w:r>
          </w:p>
        </w:tc>
        <w:tc>
          <w:tcPr>
            <w:tcW w:w="2409" w:type="dxa"/>
          </w:tcPr>
          <w:p w14:paraId="599E83D8" w14:textId="77777777" w:rsidR="00E54949" w:rsidRPr="00B92096" w:rsidRDefault="00E54949" w:rsidP="001F73AA"/>
        </w:tc>
        <w:tc>
          <w:tcPr>
            <w:tcW w:w="1559" w:type="dxa"/>
          </w:tcPr>
          <w:p w14:paraId="3134D1DB" w14:textId="5DAEE2AF" w:rsidR="00E54949" w:rsidRPr="00B92096" w:rsidRDefault="00E54949" w:rsidP="009A6D27">
            <w:r w:rsidRPr="00B92096">
              <w:t>190</w:t>
            </w:r>
            <w:r w:rsidR="009A6D27">
              <w:t xml:space="preserve"> </w:t>
            </w:r>
            <w:r w:rsidR="009A6D27" w:rsidRPr="00B92096">
              <w:t>–</w:t>
            </w:r>
            <w:r w:rsidR="009A6D27">
              <w:t xml:space="preserve"> </w:t>
            </w:r>
            <w:r w:rsidR="007F08CF">
              <w:t>255</w:t>
            </w:r>
          </w:p>
        </w:tc>
        <w:tc>
          <w:tcPr>
            <w:tcW w:w="852" w:type="dxa"/>
          </w:tcPr>
          <w:p w14:paraId="526396F9" w14:textId="77777777" w:rsidR="00E54949" w:rsidRPr="00B92096" w:rsidRDefault="00E54949" w:rsidP="001F73AA">
            <w:r w:rsidRPr="00B92096">
              <w:t>11</w:t>
            </w:r>
          </w:p>
        </w:tc>
        <w:tc>
          <w:tcPr>
            <w:tcW w:w="2317" w:type="dxa"/>
          </w:tcPr>
          <w:p w14:paraId="51A3B52F" w14:textId="28FBB978" w:rsidR="00E54949" w:rsidRPr="00B92096" w:rsidRDefault="00E54949" w:rsidP="00672280">
            <w:r w:rsidRPr="00B92096">
              <w:t>Материальные запасы на конец года в ф. 0503768 не соответствуют идентичному показателю в балансе в части приносящей доход деятельности – недопустимо</w:t>
            </w:r>
          </w:p>
        </w:tc>
        <w:tc>
          <w:tcPr>
            <w:tcW w:w="709" w:type="dxa"/>
          </w:tcPr>
          <w:p w14:paraId="106AA70A" w14:textId="16691A87" w:rsidR="00E54949" w:rsidRPr="00B92096" w:rsidRDefault="00E54949" w:rsidP="001F73AA">
            <w:r w:rsidRPr="00516834">
              <w:rPr>
                <w:color w:val="000000"/>
              </w:rPr>
              <w:t>Б</w:t>
            </w:r>
          </w:p>
        </w:tc>
      </w:tr>
      <w:tr w:rsidR="00E54949" w:rsidRPr="00B92096" w14:paraId="6F3FED39" w14:textId="77777777" w:rsidTr="003E2E85">
        <w:tc>
          <w:tcPr>
            <w:tcW w:w="670" w:type="dxa"/>
          </w:tcPr>
          <w:p w14:paraId="47C4C7F6" w14:textId="77777777" w:rsidR="00E54949" w:rsidRPr="00B92096" w:rsidRDefault="00E54949" w:rsidP="00AB088F">
            <w:r>
              <w:t>106</w:t>
            </w:r>
          </w:p>
        </w:tc>
        <w:tc>
          <w:tcPr>
            <w:tcW w:w="1051" w:type="dxa"/>
          </w:tcPr>
          <w:p w14:paraId="6337FC36" w14:textId="77777777" w:rsidR="00E54949" w:rsidRPr="00B92096" w:rsidRDefault="00E54949" w:rsidP="00AB088F">
            <w:r w:rsidRPr="00B92096">
              <w:t>0503730</w:t>
            </w:r>
          </w:p>
        </w:tc>
        <w:tc>
          <w:tcPr>
            <w:tcW w:w="1646" w:type="dxa"/>
            <w:gridSpan w:val="2"/>
          </w:tcPr>
          <w:p w14:paraId="75D38745" w14:textId="77777777" w:rsidR="00E54949" w:rsidRPr="00B92096" w:rsidRDefault="00E54949" w:rsidP="00AB088F"/>
        </w:tc>
        <w:tc>
          <w:tcPr>
            <w:tcW w:w="852" w:type="dxa"/>
            <w:gridSpan w:val="2"/>
          </w:tcPr>
          <w:p w14:paraId="4EF9523C" w14:textId="77777777" w:rsidR="00E54949" w:rsidRPr="00B92096" w:rsidRDefault="00E54949" w:rsidP="00AB088F">
            <w:r>
              <w:t>100</w:t>
            </w:r>
          </w:p>
        </w:tc>
        <w:tc>
          <w:tcPr>
            <w:tcW w:w="567" w:type="dxa"/>
          </w:tcPr>
          <w:p w14:paraId="4DD49E7D" w14:textId="77777777" w:rsidR="00E54949" w:rsidRPr="00B92096" w:rsidRDefault="00E54949" w:rsidP="00AB088F">
            <w:r w:rsidRPr="00B92096">
              <w:t>3</w:t>
            </w:r>
          </w:p>
        </w:tc>
        <w:tc>
          <w:tcPr>
            <w:tcW w:w="993" w:type="dxa"/>
            <w:gridSpan w:val="2"/>
          </w:tcPr>
          <w:p w14:paraId="70D10151" w14:textId="77777777" w:rsidR="00E54949" w:rsidRPr="00B92096" w:rsidRDefault="00E54949" w:rsidP="00AB088F">
            <w:r w:rsidRPr="00B92096">
              <w:t>=</w:t>
            </w:r>
          </w:p>
        </w:tc>
        <w:tc>
          <w:tcPr>
            <w:tcW w:w="1135" w:type="dxa"/>
          </w:tcPr>
          <w:p w14:paraId="1D2C6D73" w14:textId="6499E180" w:rsidR="00E54949" w:rsidRPr="00B92096" w:rsidRDefault="00E54949" w:rsidP="009A6D27">
            <w:r w:rsidRPr="00B92096">
              <w:t>0503768 (5+6)</w:t>
            </w:r>
          </w:p>
        </w:tc>
        <w:tc>
          <w:tcPr>
            <w:tcW w:w="2409" w:type="dxa"/>
          </w:tcPr>
          <w:p w14:paraId="4C6F9358" w14:textId="77777777" w:rsidR="00E54949" w:rsidRPr="00B92096" w:rsidRDefault="00E54949" w:rsidP="00AB088F"/>
        </w:tc>
        <w:tc>
          <w:tcPr>
            <w:tcW w:w="1559" w:type="dxa"/>
          </w:tcPr>
          <w:p w14:paraId="6F746424" w14:textId="6E541283" w:rsidR="00E54949" w:rsidRPr="00B92096" w:rsidRDefault="00E54949" w:rsidP="009A6D27">
            <w:r>
              <w:t>260</w:t>
            </w:r>
            <w:r w:rsidR="009A6D27">
              <w:t xml:space="preserve"> </w:t>
            </w:r>
            <w:r w:rsidR="009A6D27" w:rsidRPr="00B92096">
              <w:t>–</w:t>
            </w:r>
            <w:r w:rsidR="009A6D27">
              <w:t xml:space="preserve"> </w:t>
            </w:r>
            <w:r>
              <w:t>270</w:t>
            </w:r>
            <w:r w:rsidR="009A6D27">
              <w:t xml:space="preserve"> </w:t>
            </w:r>
            <w:r w:rsidR="009A6D27" w:rsidRPr="00B92096">
              <w:t>–</w:t>
            </w:r>
            <w:r w:rsidR="009A6D27">
              <w:t xml:space="preserve"> </w:t>
            </w:r>
            <w:r w:rsidR="00AC7B4A">
              <w:t>280</w:t>
            </w:r>
            <w:r w:rsidR="009A6D27">
              <w:t xml:space="preserve"> </w:t>
            </w:r>
            <w:r w:rsidR="00AC7B4A">
              <w:t>+</w:t>
            </w:r>
            <w:r w:rsidR="009A6D27">
              <w:t xml:space="preserve"> </w:t>
            </w:r>
            <w:r w:rsidR="00AC7B4A">
              <w:t>290</w:t>
            </w:r>
            <w:r w:rsidR="009A6D27">
              <w:t xml:space="preserve"> </w:t>
            </w:r>
            <w:r w:rsidR="009A6D27" w:rsidRPr="00B92096">
              <w:t>–</w:t>
            </w:r>
            <w:r w:rsidR="009A6D27">
              <w:t xml:space="preserve"> </w:t>
            </w:r>
            <w:r w:rsidR="00AC7B4A">
              <w:t>300</w:t>
            </w:r>
            <w:r w:rsidR="009A6D27">
              <w:t xml:space="preserve"> </w:t>
            </w:r>
            <w:r w:rsidR="009A6D27" w:rsidRPr="00B92096">
              <w:t>–</w:t>
            </w:r>
            <w:r w:rsidR="009A6D27">
              <w:t xml:space="preserve"> </w:t>
            </w:r>
            <w:r w:rsidR="00AC7B4A">
              <w:t>310</w:t>
            </w:r>
          </w:p>
        </w:tc>
        <w:tc>
          <w:tcPr>
            <w:tcW w:w="852" w:type="dxa"/>
          </w:tcPr>
          <w:p w14:paraId="5F32BCBA" w14:textId="77777777" w:rsidR="00E54949" w:rsidRPr="00B92096" w:rsidRDefault="00E54949" w:rsidP="00AB088F">
            <w:r w:rsidRPr="00B92096">
              <w:t>4</w:t>
            </w:r>
          </w:p>
        </w:tc>
        <w:tc>
          <w:tcPr>
            <w:tcW w:w="2317" w:type="dxa"/>
          </w:tcPr>
          <w:p w14:paraId="387F0AF4" w14:textId="5C0705DC" w:rsidR="00E54949" w:rsidRPr="00B92096" w:rsidRDefault="00E54949" w:rsidP="00672280">
            <w:r>
              <w:t>Права пользования (остаточная стоимость)</w:t>
            </w:r>
            <w:r w:rsidRPr="00B92096">
              <w:t xml:space="preserve"> на начало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7CD4153E" w14:textId="77777777" w:rsidR="00E54949" w:rsidRDefault="00E54949" w:rsidP="00AB088F">
            <w:r w:rsidRPr="00516834">
              <w:rPr>
                <w:color w:val="000000"/>
              </w:rPr>
              <w:t>Б</w:t>
            </w:r>
          </w:p>
        </w:tc>
      </w:tr>
      <w:tr w:rsidR="00E54949" w:rsidRPr="00B92096" w14:paraId="11600B0B" w14:textId="77777777" w:rsidTr="003E2E85">
        <w:tc>
          <w:tcPr>
            <w:tcW w:w="670" w:type="dxa"/>
          </w:tcPr>
          <w:p w14:paraId="027C8DBC" w14:textId="77777777" w:rsidR="00E54949" w:rsidRPr="00B92096" w:rsidRDefault="00E54949" w:rsidP="00AB088F">
            <w:r>
              <w:t>107</w:t>
            </w:r>
          </w:p>
        </w:tc>
        <w:tc>
          <w:tcPr>
            <w:tcW w:w="1051" w:type="dxa"/>
          </w:tcPr>
          <w:p w14:paraId="7F5619AB" w14:textId="77777777" w:rsidR="00E54949" w:rsidRPr="00B92096" w:rsidRDefault="00E54949" w:rsidP="00AB088F">
            <w:r w:rsidRPr="00B92096">
              <w:t>0503730</w:t>
            </w:r>
          </w:p>
        </w:tc>
        <w:tc>
          <w:tcPr>
            <w:tcW w:w="1646" w:type="dxa"/>
            <w:gridSpan w:val="2"/>
          </w:tcPr>
          <w:p w14:paraId="2523B40E" w14:textId="77777777" w:rsidR="00E54949" w:rsidRPr="00B92096" w:rsidRDefault="00E54949" w:rsidP="00AB088F"/>
        </w:tc>
        <w:tc>
          <w:tcPr>
            <w:tcW w:w="852" w:type="dxa"/>
            <w:gridSpan w:val="2"/>
          </w:tcPr>
          <w:p w14:paraId="65BF3C19" w14:textId="77777777" w:rsidR="00E54949" w:rsidRPr="00B92096" w:rsidRDefault="00E54949" w:rsidP="00537B97">
            <w:r>
              <w:t>100</w:t>
            </w:r>
          </w:p>
        </w:tc>
        <w:tc>
          <w:tcPr>
            <w:tcW w:w="567" w:type="dxa"/>
          </w:tcPr>
          <w:p w14:paraId="74718211" w14:textId="77777777" w:rsidR="00E54949" w:rsidRPr="00B92096" w:rsidRDefault="00E54949" w:rsidP="00AB088F">
            <w:r w:rsidRPr="00B92096">
              <w:t>4</w:t>
            </w:r>
          </w:p>
        </w:tc>
        <w:tc>
          <w:tcPr>
            <w:tcW w:w="993" w:type="dxa"/>
            <w:gridSpan w:val="2"/>
          </w:tcPr>
          <w:p w14:paraId="4197B119" w14:textId="77777777" w:rsidR="00E54949" w:rsidRPr="00B92096" w:rsidRDefault="00E54949" w:rsidP="00AB088F">
            <w:r w:rsidRPr="00B92096">
              <w:t>=</w:t>
            </w:r>
          </w:p>
        </w:tc>
        <w:tc>
          <w:tcPr>
            <w:tcW w:w="1135" w:type="dxa"/>
          </w:tcPr>
          <w:p w14:paraId="7371EDB6" w14:textId="43097D8D" w:rsidR="00E54949" w:rsidRPr="00B92096" w:rsidRDefault="00E54949" w:rsidP="009A6D27">
            <w:r w:rsidRPr="00B92096">
              <w:t>0503768 (4)</w:t>
            </w:r>
          </w:p>
        </w:tc>
        <w:tc>
          <w:tcPr>
            <w:tcW w:w="2409" w:type="dxa"/>
          </w:tcPr>
          <w:p w14:paraId="74B952F4" w14:textId="77777777" w:rsidR="00E54949" w:rsidRPr="00B92096" w:rsidRDefault="00E54949" w:rsidP="00AB088F"/>
        </w:tc>
        <w:tc>
          <w:tcPr>
            <w:tcW w:w="1559" w:type="dxa"/>
          </w:tcPr>
          <w:p w14:paraId="04B053F4" w14:textId="5C3E6982" w:rsidR="00E54949" w:rsidRPr="00B92096" w:rsidRDefault="00E54949" w:rsidP="009A6D27">
            <w:r>
              <w:t>260</w:t>
            </w:r>
            <w:r w:rsidR="009A6D27">
              <w:t xml:space="preserve"> </w:t>
            </w:r>
            <w:r w:rsidR="009A6D27" w:rsidRPr="00B92096">
              <w:t>–</w:t>
            </w:r>
            <w:r w:rsidR="009A6D27">
              <w:t xml:space="preserve"> </w:t>
            </w:r>
            <w:r>
              <w:t>270</w:t>
            </w:r>
            <w:r w:rsidR="009A6D27">
              <w:t xml:space="preserve"> </w:t>
            </w:r>
            <w:r w:rsidR="009A6D27" w:rsidRPr="00B92096">
              <w:t>–</w:t>
            </w:r>
            <w:r w:rsidR="009A6D27">
              <w:t xml:space="preserve"> </w:t>
            </w:r>
            <w:r w:rsidR="00AC7B4A">
              <w:t>280</w:t>
            </w:r>
            <w:r w:rsidR="009A6D27">
              <w:t xml:space="preserve"> </w:t>
            </w:r>
            <w:r w:rsidR="00AC7B4A">
              <w:t>+</w:t>
            </w:r>
            <w:r w:rsidR="009A6D27">
              <w:t xml:space="preserve"> </w:t>
            </w:r>
            <w:r w:rsidR="00AC7B4A">
              <w:t>290</w:t>
            </w:r>
            <w:r w:rsidR="009A6D27">
              <w:t xml:space="preserve"> </w:t>
            </w:r>
            <w:r w:rsidR="009A6D27" w:rsidRPr="00B92096">
              <w:t>–</w:t>
            </w:r>
            <w:r w:rsidR="009A6D27">
              <w:t xml:space="preserve"> </w:t>
            </w:r>
            <w:r w:rsidR="00AC7B4A">
              <w:t>300</w:t>
            </w:r>
            <w:r w:rsidR="009A6D27">
              <w:t xml:space="preserve"> </w:t>
            </w:r>
            <w:r w:rsidR="009A6D27" w:rsidRPr="00B92096">
              <w:t>–</w:t>
            </w:r>
            <w:r w:rsidR="009A6D27">
              <w:t xml:space="preserve"> </w:t>
            </w:r>
            <w:r w:rsidR="00AC7B4A">
              <w:t>310</w:t>
            </w:r>
          </w:p>
        </w:tc>
        <w:tc>
          <w:tcPr>
            <w:tcW w:w="852" w:type="dxa"/>
          </w:tcPr>
          <w:p w14:paraId="7B916E1C" w14:textId="77777777" w:rsidR="00E54949" w:rsidRPr="00B92096" w:rsidRDefault="00E54949" w:rsidP="00AB088F">
            <w:r w:rsidRPr="00B92096">
              <w:t>4</w:t>
            </w:r>
          </w:p>
        </w:tc>
        <w:tc>
          <w:tcPr>
            <w:tcW w:w="2317" w:type="dxa"/>
          </w:tcPr>
          <w:p w14:paraId="153A2A66" w14:textId="77777777" w:rsidR="00E54949" w:rsidRPr="00B92096" w:rsidRDefault="00E54949" w:rsidP="00F439B4">
            <w:r>
              <w:t>Права пользования (остаточная стоимость)</w:t>
            </w:r>
            <w:r w:rsidRPr="00B92096">
              <w:t xml:space="preserve"> на начало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73795934" w14:textId="77777777" w:rsidR="00E54949" w:rsidRDefault="00E54949" w:rsidP="00AB088F">
            <w:r w:rsidRPr="00FA0CF0">
              <w:rPr>
                <w:color w:val="000000"/>
              </w:rPr>
              <w:t>Б</w:t>
            </w:r>
          </w:p>
        </w:tc>
      </w:tr>
      <w:tr w:rsidR="00E54949" w:rsidRPr="00B92096" w14:paraId="4EA821FD" w14:textId="77777777" w:rsidTr="003E2E85">
        <w:tc>
          <w:tcPr>
            <w:tcW w:w="670" w:type="dxa"/>
          </w:tcPr>
          <w:p w14:paraId="2C944EE2" w14:textId="77777777" w:rsidR="00E54949" w:rsidRPr="00B92096" w:rsidRDefault="00E54949" w:rsidP="00AB088F">
            <w:r>
              <w:t>108</w:t>
            </w:r>
          </w:p>
        </w:tc>
        <w:tc>
          <w:tcPr>
            <w:tcW w:w="1051" w:type="dxa"/>
          </w:tcPr>
          <w:p w14:paraId="50A2FC2F" w14:textId="77777777" w:rsidR="00E54949" w:rsidRPr="00B92096" w:rsidRDefault="00E54949" w:rsidP="00AB088F">
            <w:r w:rsidRPr="00B92096">
              <w:t>0503730</w:t>
            </w:r>
          </w:p>
        </w:tc>
        <w:tc>
          <w:tcPr>
            <w:tcW w:w="1646" w:type="dxa"/>
            <w:gridSpan w:val="2"/>
          </w:tcPr>
          <w:p w14:paraId="17B166E0" w14:textId="77777777" w:rsidR="00E54949" w:rsidRPr="00B92096" w:rsidRDefault="00E54949" w:rsidP="00AB088F"/>
        </w:tc>
        <w:tc>
          <w:tcPr>
            <w:tcW w:w="852" w:type="dxa"/>
            <w:gridSpan w:val="2"/>
          </w:tcPr>
          <w:p w14:paraId="0BC46403" w14:textId="77777777" w:rsidR="00E54949" w:rsidRPr="00B92096" w:rsidRDefault="00E54949" w:rsidP="00AB088F">
            <w:r>
              <w:t>100</w:t>
            </w:r>
          </w:p>
        </w:tc>
        <w:tc>
          <w:tcPr>
            <w:tcW w:w="567" w:type="dxa"/>
          </w:tcPr>
          <w:p w14:paraId="083D8941" w14:textId="77777777" w:rsidR="00E54949" w:rsidRPr="00B92096" w:rsidRDefault="00E54949" w:rsidP="00AB088F">
            <w:r w:rsidRPr="00B92096">
              <w:t>5</w:t>
            </w:r>
          </w:p>
        </w:tc>
        <w:tc>
          <w:tcPr>
            <w:tcW w:w="993" w:type="dxa"/>
            <w:gridSpan w:val="2"/>
          </w:tcPr>
          <w:p w14:paraId="3BC74500" w14:textId="77777777" w:rsidR="00E54949" w:rsidRPr="00B92096" w:rsidRDefault="00E54949" w:rsidP="00AB088F">
            <w:r w:rsidRPr="00B92096">
              <w:t>=</w:t>
            </w:r>
          </w:p>
        </w:tc>
        <w:tc>
          <w:tcPr>
            <w:tcW w:w="1135" w:type="dxa"/>
          </w:tcPr>
          <w:p w14:paraId="66AEE84A" w14:textId="64E34F48" w:rsidR="00E54949" w:rsidRPr="00B92096" w:rsidRDefault="00E54949" w:rsidP="009A6D27">
            <w:r w:rsidRPr="00B92096">
              <w:t>0503768 (2+7)</w:t>
            </w:r>
          </w:p>
        </w:tc>
        <w:tc>
          <w:tcPr>
            <w:tcW w:w="2409" w:type="dxa"/>
          </w:tcPr>
          <w:p w14:paraId="5F12502C" w14:textId="77777777" w:rsidR="00E54949" w:rsidRPr="00B92096" w:rsidRDefault="00E54949" w:rsidP="00AB088F"/>
        </w:tc>
        <w:tc>
          <w:tcPr>
            <w:tcW w:w="1559" w:type="dxa"/>
          </w:tcPr>
          <w:p w14:paraId="5C9A9A66" w14:textId="0F503444" w:rsidR="00E54949" w:rsidRPr="00B92096" w:rsidRDefault="00E54949" w:rsidP="009A6D27">
            <w:r>
              <w:t>260</w:t>
            </w:r>
            <w:r w:rsidR="009A6D27">
              <w:t xml:space="preserve"> </w:t>
            </w:r>
            <w:r w:rsidR="009A6D27" w:rsidRPr="00B92096">
              <w:t>–</w:t>
            </w:r>
            <w:r w:rsidR="009A6D27">
              <w:t xml:space="preserve"> </w:t>
            </w:r>
            <w:r>
              <w:t>270</w:t>
            </w:r>
            <w:r w:rsidR="009A6D27">
              <w:t xml:space="preserve"> </w:t>
            </w:r>
            <w:r w:rsidR="009A6D27" w:rsidRPr="00B92096">
              <w:t>–</w:t>
            </w:r>
            <w:r w:rsidR="009A6D27">
              <w:t xml:space="preserve"> </w:t>
            </w:r>
            <w:r w:rsidR="00AC7B4A">
              <w:t>280</w:t>
            </w:r>
            <w:r w:rsidR="009A6D27">
              <w:t xml:space="preserve"> </w:t>
            </w:r>
            <w:r w:rsidR="00AC7B4A">
              <w:t>+</w:t>
            </w:r>
            <w:r w:rsidR="009A6D27">
              <w:t xml:space="preserve"> </w:t>
            </w:r>
            <w:r w:rsidR="00AC7B4A">
              <w:t>290</w:t>
            </w:r>
            <w:r w:rsidR="009A6D27">
              <w:t xml:space="preserve"> </w:t>
            </w:r>
            <w:r w:rsidR="009A6D27" w:rsidRPr="00B92096">
              <w:t>–</w:t>
            </w:r>
            <w:r w:rsidR="009A6D27">
              <w:t xml:space="preserve"> </w:t>
            </w:r>
            <w:r w:rsidR="00AC7B4A">
              <w:t>300</w:t>
            </w:r>
            <w:r w:rsidR="009A6D27">
              <w:t xml:space="preserve"> </w:t>
            </w:r>
            <w:r w:rsidR="009A6D27" w:rsidRPr="00B92096">
              <w:t>–</w:t>
            </w:r>
            <w:r w:rsidR="009A6D27">
              <w:t xml:space="preserve"> </w:t>
            </w:r>
            <w:r w:rsidR="00AC7B4A">
              <w:t>310</w:t>
            </w:r>
          </w:p>
        </w:tc>
        <w:tc>
          <w:tcPr>
            <w:tcW w:w="852" w:type="dxa"/>
          </w:tcPr>
          <w:p w14:paraId="322222E8" w14:textId="77777777" w:rsidR="00E54949" w:rsidRPr="00B92096" w:rsidRDefault="00E54949" w:rsidP="00AB088F">
            <w:r w:rsidRPr="00B92096">
              <w:t>4</w:t>
            </w:r>
          </w:p>
        </w:tc>
        <w:tc>
          <w:tcPr>
            <w:tcW w:w="2317" w:type="dxa"/>
          </w:tcPr>
          <w:p w14:paraId="62A1EEAD" w14:textId="77777777" w:rsidR="00E54949" w:rsidRPr="00B92096" w:rsidRDefault="00E54949" w:rsidP="00F439B4">
            <w:r>
              <w:t>Права пользования (остаточная стоимость)</w:t>
            </w:r>
            <w:r w:rsidRPr="00B92096">
              <w:t xml:space="preserve"> на начало года в ф. 0503768 не соответствуют идентичному показателю в балансе в части приносящей доход деятельности – недопустимо</w:t>
            </w:r>
          </w:p>
        </w:tc>
        <w:tc>
          <w:tcPr>
            <w:tcW w:w="709" w:type="dxa"/>
          </w:tcPr>
          <w:p w14:paraId="794E5F3A" w14:textId="77777777" w:rsidR="00E54949" w:rsidRDefault="00E54949" w:rsidP="00AB088F">
            <w:r w:rsidRPr="00FA0CF0">
              <w:rPr>
                <w:color w:val="000000"/>
              </w:rPr>
              <w:t>Б</w:t>
            </w:r>
          </w:p>
        </w:tc>
      </w:tr>
      <w:tr w:rsidR="007A1D48" w:rsidRPr="00B92096" w14:paraId="3B30A42F" w14:textId="77777777" w:rsidTr="003E2E85">
        <w:tc>
          <w:tcPr>
            <w:tcW w:w="670" w:type="dxa"/>
          </w:tcPr>
          <w:p w14:paraId="232CD2BC" w14:textId="77777777" w:rsidR="00314C72" w:rsidRPr="00B92096" w:rsidRDefault="00314C72" w:rsidP="00AB088F">
            <w:r>
              <w:t>109</w:t>
            </w:r>
          </w:p>
        </w:tc>
        <w:tc>
          <w:tcPr>
            <w:tcW w:w="1051" w:type="dxa"/>
          </w:tcPr>
          <w:p w14:paraId="099D3863" w14:textId="77777777" w:rsidR="00314C72" w:rsidRPr="00B92096" w:rsidRDefault="00314C72" w:rsidP="00AB088F">
            <w:r w:rsidRPr="00B92096">
              <w:t>0503730</w:t>
            </w:r>
          </w:p>
        </w:tc>
        <w:tc>
          <w:tcPr>
            <w:tcW w:w="1646" w:type="dxa"/>
            <w:gridSpan w:val="2"/>
          </w:tcPr>
          <w:p w14:paraId="6F88E961" w14:textId="77777777" w:rsidR="00314C72" w:rsidRPr="00B92096" w:rsidRDefault="00314C72" w:rsidP="00AB088F"/>
        </w:tc>
        <w:tc>
          <w:tcPr>
            <w:tcW w:w="852" w:type="dxa"/>
            <w:gridSpan w:val="2"/>
          </w:tcPr>
          <w:p w14:paraId="726E3003" w14:textId="77777777" w:rsidR="00314C72" w:rsidRPr="00B92096" w:rsidRDefault="00314C72" w:rsidP="00AB088F">
            <w:r>
              <w:t>100</w:t>
            </w:r>
          </w:p>
        </w:tc>
        <w:tc>
          <w:tcPr>
            <w:tcW w:w="567" w:type="dxa"/>
          </w:tcPr>
          <w:p w14:paraId="0834D403" w14:textId="77777777" w:rsidR="00314C72" w:rsidRPr="00B92096" w:rsidRDefault="00314C72" w:rsidP="00AB088F">
            <w:r w:rsidRPr="00B92096">
              <w:t>7</w:t>
            </w:r>
          </w:p>
        </w:tc>
        <w:tc>
          <w:tcPr>
            <w:tcW w:w="993" w:type="dxa"/>
            <w:gridSpan w:val="2"/>
          </w:tcPr>
          <w:p w14:paraId="6DB6205F" w14:textId="77777777" w:rsidR="00314C72" w:rsidRPr="00B92096" w:rsidRDefault="00314C72" w:rsidP="00AB088F">
            <w:r w:rsidRPr="00B92096">
              <w:t>=</w:t>
            </w:r>
          </w:p>
        </w:tc>
        <w:tc>
          <w:tcPr>
            <w:tcW w:w="1135" w:type="dxa"/>
          </w:tcPr>
          <w:p w14:paraId="7F04DFEF" w14:textId="2FCAA2B3" w:rsidR="00314C72" w:rsidRPr="00B92096" w:rsidRDefault="00314C72" w:rsidP="009A6D27">
            <w:r w:rsidRPr="00B92096">
              <w:t>0503768 (5+6)</w:t>
            </w:r>
          </w:p>
        </w:tc>
        <w:tc>
          <w:tcPr>
            <w:tcW w:w="2409" w:type="dxa"/>
          </w:tcPr>
          <w:p w14:paraId="790FC4BD" w14:textId="77777777" w:rsidR="00314C72" w:rsidRPr="00B92096" w:rsidRDefault="00314C72" w:rsidP="00AB088F"/>
        </w:tc>
        <w:tc>
          <w:tcPr>
            <w:tcW w:w="1559" w:type="dxa"/>
          </w:tcPr>
          <w:p w14:paraId="6CFB7CAB" w14:textId="0399BFA5" w:rsidR="00314C72" w:rsidRPr="00B92096" w:rsidRDefault="00314C72" w:rsidP="009A6D27">
            <w:r>
              <w:t>260</w:t>
            </w:r>
            <w:r w:rsidR="009A6D27">
              <w:t xml:space="preserve"> </w:t>
            </w:r>
            <w:r w:rsidR="009A6D27" w:rsidRPr="00B92096">
              <w:t>–</w:t>
            </w:r>
            <w:r w:rsidR="009A6D27">
              <w:t xml:space="preserve"> </w:t>
            </w:r>
            <w:r>
              <w:t>270</w:t>
            </w:r>
            <w:r w:rsidR="009A6D27">
              <w:t xml:space="preserve"> </w:t>
            </w:r>
            <w:r w:rsidR="009A6D27" w:rsidRPr="00B92096">
              <w:t>–</w:t>
            </w:r>
            <w:r w:rsidR="009A6D27">
              <w:t xml:space="preserve"> </w:t>
            </w:r>
            <w:r w:rsidR="00AC7B4A">
              <w:t>280</w:t>
            </w:r>
            <w:r w:rsidR="009A6D27">
              <w:t xml:space="preserve"> </w:t>
            </w:r>
            <w:r w:rsidR="00AC7B4A">
              <w:t>+</w:t>
            </w:r>
            <w:r w:rsidR="009A6D27">
              <w:t xml:space="preserve"> </w:t>
            </w:r>
            <w:r w:rsidR="00AC7B4A">
              <w:t>290</w:t>
            </w:r>
            <w:r w:rsidR="009A6D27">
              <w:t xml:space="preserve"> </w:t>
            </w:r>
            <w:r w:rsidR="009A6D27" w:rsidRPr="00B92096">
              <w:t>–</w:t>
            </w:r>
            <w:r w:rsidR="009A6D27">
              <w:t xml:space="preserve"> </w:t>
            </w:r>
            <w:r w:rsidR="00AC7B4A">
              <w:t>300</w:t>
            </w:r>
            <w:r w:rsidR="009A6D27">
              <w:t xml:space="preserve"> </w:t>
            </w:r>
            <w:r w:rsidR="009A6D27" w:rsidRPr="00B92096">
              <w:t>–</w:t>
            </w:r>
            <w:r w:rsidR="009A6D27">
              <w:t xml:space="preserve"> </w:t>
            </w:r>
            <w:r w:rsidR="00AC7B4A">
              <w:t>310</w:t>
            </w:r>
          </w:p>
        </w:tc>
        <w:tc>
          <w:tcPr>
            <w:tcW w:w="852" w:type="dxa"/>
          </w:tcPr>
          <w:p w14:paraId="06EAAFA0" w14:textId="77777777" w:rsidR="00314C72" w:rsidRPr="00B92096" w:rsidRDefault="00314C72" w:rsidP="00AB088F">
            <w:r w:rsidRPr="00B92096">
              <w:t>11</w:t>
            </w:r>
          </w:p>
        </w:tc>
        <w:tc>
          <w:tcPr>
            <w:tcW w:w="2317" w:type="dxa"/>
          </w:tcPr>
          <w:p w14:paraId="74603835" w14:textId="2645FE60" w:rsidR="00314C72" w:rsidRPr="00B92096" w:rsidRDefault="00314C72" w:rsidP="00201988">
            <w:r>
              <w:t>Права пользования (остаточная стоимость)</w:t>
            </w:r>
            <w:r w:rsidRPr="00B92096">
              <w:t xml:space="preserve"> на конец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2A59341A" w14:textId="77777777" w:rsidR="00314C72" w:rsidRDefault="00E54949" w:rsidP="00AB088F">
            <w:r>
              <w:rPr>
                <w:color w:val="000000"/>
              </w:rPr>
              <w:t>Б</w:t>
            </w:r>
          </w:p>
        </w:tc>
      </w:tr>
      <w:tr w:rsidR="007A1D48" w:rsidRPr="00B92096" w14:paraId="018AA15E" w14:textId="77777777" w:rsidTr="003E2E85">
        <w:tc>
          <w:tcPr>
            <w:tcW w:w="670" w:type="dxa"/>
          </w:tcPr>
          <w:p w14:paraId="541777A3" w14:textId="77777777" w:rsidR="00314C72" w:rsidRPr="00B92096" w:rsidRDefault="00314C72" w:rsidP="00AB088F">
            <w:r>
              <w:t>110</w:t>
            </w:r>
          </w:p>
        </w:tc>
        <w:tc>
          <w:tcPr>
            <w:tcW w:w="1051" w:type="dxa"/>
          </w:tcPr>
          <w:p w14:paraId="23559CE1" w14:textId="77777777" w:rsidR="00314C72" w:rsidRPr="00B92096" w:rsidRDefault="00314C72" w:rsidP="00AB088F">
            <w:r w:rsidRPr="00B92096">
              <w:t>0503730</w:t>
            </w:r>
          </w:p>
        </w:tc>
        <w:tc>
          <w:tcPr>
            <w:tcW w:w="1646" w:type="dxa"/>
            <w:gridSpan w:val="2"/>
          </w:tcPr>
          <w:p w14:paraId="26703676" w14:textId="77777777" w:rsidR="00314C72" w:rsidRPr="00B92096" w:rsidRDefault="00314C72" w:rsidP="00AB088F"/>
        </w:tc>
        <w:tc>
          <w:tcPr>
            <w:tcW w:w="852" w:type="dxa"/>
            <w:gridSpan w:val="2"/>
          </w:tcPr>
          <w:p w14:paraId="39E614B9" w14:textId="77777777" w:rsidR="00314C72" w:rsidRPr="00B92096" w:rsidRDefault="00314C72" w:rsidP="00AB088F">
            <w:r>
              <w:t>100</w:t>
            </w:r>
          </w:p>
        </w:tc>
        <w:tc>
          <w:tcPr>
            <w:tcW w:w="567" w:type="dxa"/>
          </w:tcPr>
          <w:p w14:paraId="4AB5DE77" w14:textId="77777777" w:rsidR="00314C72" w:rsidRPr="00B92096" w:rsidRDefault="00314C72" w:rsidP="00AB088F">
            <w:r w:rsidRPr="00B92096">
              <w:t>8</w:t>
            </w:r>
          </w:p>
        </w:tc>
        <w:tc>
          <w:tcPr>
            <w:tcW w:w="993" w:type="dxa"/>
            <w:gridSpan w:val="2"/>
          </w:tcPr>
          <w:p w14:paraId="3E244C3A" w14:textId="77777777" w:rsidR="00314C72" w:rsidRPr="00B92096" w:rsidRDefault="00314C72" w:rsidP="00AB088F">
            <w:r w:rsidRPr="00B92096">
              <w:t>=</w:t>
            </w:r>
          </w:p>
        </w:tc>
        <w:tc>
          <w:tcPr>
            <w:tcW w:w="1135" w:type="dxa"/>
          </w:tcPr>
          <w:p w14:paraId="118D3479" w14:textId="77777777" w:rsidR="00314C72" w:rsidRPr="00B92096" w:rsidRDefault="00314C72" w:rsidP="00AB088F">
            <w:r w:rsidRPr="00B92096">
              <w:t>0503768 (4)</w:t>
            </w:r>
          </w:p>
        </w:tc>
        <w:tc>
          <w:tcPr>
            <w:tcW w:w="2409" w:type="dxa"/>
          </w:tcPr>
          <w:p w14:paraId="7122D2E8" w14:textId="77777777" w:rsidR="00314C72" w:rsidRPr="00B92096" w:rsidRDefault="00314C72" w:rsidP="00AB088F"/>
        </w:tc>
        <w:tc>
          <w:tcPr>
            <w:tcW w:w="1559" w:type="dxa"/>
          </w:tcPr>
          <w:p w14:paraId="6001FD06" w14:textId="1F11E2E7" w:rsidR="00314C72" w:rsidRPr="00B92096" w:rsidRDefault="00314C72" w:rsidP="009A6D27">
            <w:r>
              <w:t>260</w:t>
            </w:r>
            <w:r w:rsidR="009A6D27">
              <w:t xml:space="preserve"> </w:t>
            </w:r>
            <w:r w:rsidR="009A6D27" w:rsidRPr="00B92096">
              <w:t>–</w:t>
            </w:r>
            <w:r w:rsidR="009A6D27">
              <w:t xml:space="preserve"> </w:t>
            </w:r>
            <w:r>
              <w:t>270</w:t>
            </w:r>
            <w:r w:rsidR="009A6D27">
              <w:t xml:space="preserve"> </w:t>
            </w:r>
            <w:r w:rsidR="009A6D27" w:rsidRPr="00B92096">
              <w:t>–</w:t>
            </w:r>
            <w:r w:rsidR="009A6D27">
              <w:t xml:space="preserve"> </w:t>
            </w:r>
            <w:r w:rsidR="00AC7B4A">
              <w:t>280</w:t>
            </w:r>
            <w:r w:rsidR="009A6D27">
              <w:t xml:space="preserve"> </w:t>
            </w:r>
            <w:r w:rsidR="00AC7B4A">
              <w:t>+</w:t>
            </w:r>
            <w:r w:rsidR="009A6D27">
              <w:t xml:space="preserve"> </w:t>
            </w:r>
            <w:r w:rsidR="00AC7B4A">
              <w:t>290</w:t>
            </w:r>
            <w:r w:rsidR="009A6D27">
              <w:t xml:space="preserve"> </w:t>
            </w:r>
            <w:r w:rsidR="009A6D27" w:rsidRPr="00B92096">
              <w:t>–</w:t>
            </w:r>
            <w:r w:rsidR="009A6D27">
              <w:t xml:space="preserve"> </w:t>
            </w:r>
            <w:r w:rsidR="00AC7B4A">
              <w:t>300</w:t>
            </w:r>
            <w:r w:rsidR="009A6D27">
              <w:t xml:space="preserve"> </w:t>
            </w:r>
            <w:r w:rsidR="009A6D27" w:rsidRPr="00B92096">
              <w:t>–</w:t>
            </w:r>
            <w:r w:rsidR="009A6D27">
              <w:t xml:space="preserve"> </w:t>
            </w:r>
            <w:r w:rsidR="00AC7B4A">
              <w:t>310</w:t>
            </w:r>
          </w:p>
        </w:tc>
        <w:tc>
          <w:tcPr>
            <w:tcW w:w="852" w:type="dxa"/>
          </w:tcPr>
          <w:p w14:paraId="4754BB00" w14:textId="77777777" w:rsidR="00314C72" w:rsidRPr="00B92096" w:rsidRDefault="00314C72" w:rsidP="00AB088F">
            <w:r w:rsidRPr="00B92096">
              <w:t>11</w:t>
            </w:r>
          </w:p>
        </w:tc>
        <w:tc>
          <w:tcPr>
            <w:tcW w:w="2317" w:type="dxa"/>
          </w:tcPr>
          <w:p w14:paraId="1896D774" w14:textId="77777777" w:rsidR="00314C72" w:rsidRPr="00B92096" w:rsidRDefault="00314C72" w:rsidP="00F439B4">
            <w:r>
              <w:t>Права пользования (остаточная стоимость)</w:t>
            </w:r>
            <w:r w:rsidRPr="00B92096">
              <w:t xml:space="preserve"> на конец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6DD4388E" w14:textId="77777777" w:rsidR="00314C72" w:rsidRDefault="00E54949" w:rsidP="00AB088F">
            <w:r>
              <w:rPr>
                <w:color w:val="000000"/>
              </w:rPr>
              <w:t>Б</w:t>
            </w:r>
          </w:p>
        </w:tc>
      </w:tr>
      <w:tr w:rsidR="007A1D48" w:rsidRPr="00B92096" w14:paraId="75155F25" w14:textId="77777777" w:rsidTr="003E2E85">
        <w:tc>
          <w:tcPr>
            <w:tcW w:w="670" w:type="dxa"/>
          </w:tcPr>
          <w:p w14:paraId="3E5D3757" w14:textId="77777777" w:rsidR="00314C72" w:rsidRPr="00B92096" w:rsidRDefault="00314C72" w:rsidP="00AB088F">
            <w:r>
              <w:t>111</w:t>
            </w:r>
          </w:p>
        </w:tc>
        <w:tc>
          <w:tcPr>
            <w:tcW w:w="1051" w:type="dxa"/>
          </w:tcPr>
          <w:p w14:paraId="1920D42F" w14:textId="77777777" w:rsidR="00314C72" w:rsidRPr="00B92096" w:rsidRDefault="00314C72" w:rsidP="00AB088F">
            <w:r w:rsidRPr="00B92096">
              <w:t>0503730</w:t>
            </w:r>
          </w:p>
        </w:tc>
        <w:tc>
          <w:tcPr>
            <w:tcW w:w="1646" w:type="dxa"/>
            <w:gridSpan w:val="2"/>
          </w:tcPr>
          <w:p w14:paraId="1B78CA45" w14:textId="77777777" w:rsidR="00314C72" w:rsidRPr="00B92096" w:rsidRDefault="00314C72" w:rsidP="00AB088F"/>
        </w:tc>
        <w:tc>
          <w:tcPr>
            <w:tcW w:w="852" w:type="dxa"/>
            <w:gridSpan w:val="2"/>
          </w:tcPr>
          <w:p w14:paraId="03F47F94" w14:textId="77777777" w:rsidR="00314C72" w:rsidRPr="00B92096" w:rsidRDefault="00314C72" w:rsidP="00AB088F">
            <w:r>
              <w:t>100</w:t>
            </w:r>
          </w:p>
        </w:tc>
        <w:tc>
          <w:tcPr>
            <w:tcW w:w="567" w:type="dxa"/>
          </w:tcPr>
          <w:p w14:paraId="55CF0151" w14:textId="77777777" w:rsidR="00314C72" w:rsidRPr="00B92096" w:rsidRDefault="00314C72" w:rsidP="00AB088F">
            <w:r w:rsidRPr="00B92096">
              <w:t>9</w:t>
            </w:r>
          </w:p>
        </w:tc>
        <w:tc>
          <w:tcPr>
            <w:tcW w:w="993" w:type="dxa"/>
            <w:gridSpan w:val="2"/>
          </w:tcPr>
          <w:p w14:paraId="0172753E" w14:textId="77777777" w:rsidR="00314C72" w:rsidRPr="00B92096" w:rsidRDefault="00314C72" w:rsidP="00AB088F">
            <w:r w:rsidRPr="00B92096">
              <w:t>=</w:t>
            </w:r>
          </w:p>
        </w:tc>
        <w:tc>
          <w:tcPr>
            <w:tcW w:w="1135" w:type="dxa"/>
          </w:tcPr>
          <w:p w14:paraId="1F0885D2" w14:textId="083EFCB5" w:rsidR="00314C72" w:rsidRPr="00B92096" w:rsidRDefault="00314C72" w:rsidP="009A6D27">
            <w:r w:rsidRPr="00B92096">
              <w:t>0503768 (2+7)</w:t>
            </w:r>
          </w:p>
        </w:tc>
        <w:tc>
          <w:tcPr>
            <w:tcW w:w="2409" w:type="dxa"/>
          </w:tcPr>
          <w:p w14:paraId="250288E8" w14:textId="77777777" w:rsidR="00314C72" w:rsidRPr="00B92096" w:rsidRDefault="00314C72" w:rsidP="00AB088F"/>
        </w:tc>
        <w:tc>
          <w:tcPr>
            <w:tcW w:w="1559" w:type="dxa"/>
          </w:tcPr>
          <w:p w14:paraId="6D4AF36C" w14:textId="48616184" w:rsidR="00314C72" w:rsidRPr="00B92096" w:rsidRDefault="00314C72" w:rsidP="009A6D27">
            <w:r>
              <w:t>260</w:t>
            </w:r>
            <w:r w:rsidR="009A6D27">
              <w:t xml:space="preserve"> </w:t>
            </w:r>
            <w:r w:rsidR="009A6D27" w:rsidRPr="00B92096">
              <w:t>–</w:t>
            </w:r>
            <w:r w:rsidR="009A6D27">
              <w:t xml:space="preserve"> </w:t>
            </w:r>
            <w:r>
              <w:t>270</w:t>
            </w:r>
            <w:r w:rsidR="009A6D27">
              <w:t xml:space="preserve"> </w:t>
            </w:r>
            <w:r w:rsidR="009A6D27" w:rsidRPr="00B92096">
              <w:t>–</w:t>
            </w:r>
            <w:r w:rsidR="009A6D27">
              <w:t xml:space="preserve"> </w:t>
            </w:r>
            <w:r w:rsidR="00AC7B4A">
              <w:t>280</w:t>
            </w:r>
            <w:r w:rsidR="009A6D27">
              <w:t xml:space="preserve"> </w:t>
            </w:r>
            <w:r w:rsidR="00AC7B4A">
              <w:t>+</w:t>
            </w:r>
            <w:r w:rsidR="009A6D27">
              <w:t xml:space="preserve"> </w:t>
            </w:r>
            <w:r w:rsidR="00AC7B4A">
              <w:t>290</w:t>
            </w:r>
            <w:r w:rsidR="009A6D27">
              <w:t xml:space="preserve"> </w:t>
            </w:r>
            <w:r w:rsidR="009A6D27" w:rsidRPr="00B92096">
              <w:t>–</w:t>
            </w:r>
            <w:r w:rsidR="009A6D27">
              <w:t xml:space="preserve"> </w:t>
            </w:r>
            <w:r w:rsidR="00AC7B4A">
              <w:t>300</w:t>
            </w:r>
            <w:r w:rsidR="009A6D27">
              <w:t xml:space="preserve"> </w:t>
            </w:r>
            <w:r w:rsidR="009A6D27" w:rsidRPr="00B92096">
              <w:t>–</w:t>
            </w:r>
            <w:r w:rsidR="009A6D27">
              <w:t xml:space="preserve"> </w:t>
            </w:r>
            <w:r w:rsidR="00AC7B4A">
              <w:t>310</w:t>
            </w:r>
          </w:p>
        </w:tc>
        <w:tc>
          <w:tcPr>
            <w:tcW w:w="852" w:type="dxa"/>
          </w:tcPr>
          <w:p w14:paraId="6F697533" w14:textId="77777777" w:rsidR="00314C72" w:rsidRPr="00B92096" w:rsidRDefault="00314C72" w:rsidP="00AB088F">
            <w:r w:rsidRPr="00B92096">
              <w:t>11</w:t>
            </w:r>
          </w:p>
        </w:tc>
        <w:tc>
          <w:tcPr>
            <w:tcW w:w="2317" w:type="dxa"/>
          </w:tcPr>
          <w:p w14:paraId="3BC20A9B" w14:textId="77777777" w:rsidR="00314C72" w:rsidRPr="00B92096" w:rsidRDefault="00314C72" w:rsidP="00F439B4">
            <w:r>
              <w:t>Права пользования (остаточная стоимость)</w:t>
            </w:r>
            <w:r w:rsidRPr="00B92096">
              <w:t xml:space="preserve"> на конец года в ф. 0503768 не соответствуют идентичному показателю в балансе в части приносящей доход деятельности – недопустимо</w:t>
            </w:r>
          </w:p>
        </w:tc>
        <w:tc>
          <w:tcPr>
            <w:tcW w:w="709" w:type="dxa"/>
          </w:tcPr>
          <w:p w14:paraId="1E1DB780" w14:textId="77777777" w:rsidR="00314C72" w:rsidRDefault="00E54949" w:rsidP="00AB088F">
            <w:r>
              <w:rPr>
                <w:color w:val="000000"/>
              </w:rPr>
              <w:t>Б</w:t>
            </w:r>
          </w:p>
        </w:tc>
      </w:tr>
      <w:tr w:rsidR="007A0797" w:rsidRPr="00B92096" w14:paraId="6D1AAA4B" w14:textId="77777777" w:rsidTr="007A0797">
        <w:tc>
          <w:tcPr>
            <w:tcW w:w="670" w:type="dxa"/>
            <w:tcBorders>
              <w:top w:val="single" w:sz="4" w:space="0" w:color="auto"/>
              <w:left w:val="single" w:sz="4" w:space="0" w:color="auto"/>
              <w:bottom w:val="single" w:sz="4" w:space="0" w:color="auto"/>
              <w:right w:val="single" w:sz="4" w:space="0" w:color="auto"/>
            </w:tcBorders>
          </w:tcPr>
          <w:p w14:paraId="13D6B34E" w14:textId="40466ED8" w:rsidR="007A0797" w:rsidRPr="00B92096" w:rsidRDefault="007A0797" w:rsidP="008442BE">
            <w:r>
              <w:t>111.1</w:t>
            </w:r>
          </w:p>
        </w:tc>
        <w:tc>
          <w:tcPr>
            <w:tcW w:w="1051" w:type="dxa"/>
            <w:tcBorders>
              <w:top w:val="single" w:sz="4" w:space="0" w:color="auto"/>
              <w:left w:val="single" w:sz="4" w:space="0" w:color="auto"/>
              <w:bottom w:val="single" w:sz="4" w:space="0" w:color="auto"/>
              <w:right w:val="single" w:sz="4" w:space="0" w:color="auto"/>
            </w:tcBorders>
          </w:tcPr>
          <w:p w14:paraId="2EA96A83" w14:textId="77777777" w:rsidR="007A0797" w:rsidRPr="00B92096" w:rsidRDefault="007A0797" w:rsidP="008442BE">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3467FFC1" w14:textId="77777777" w:rsidR="007A0797" w:rsidRPr="00B92096" w:rsidRDefault="007A0797" w:rsidP="008442BE"/>
        </w:tc>
        <w:tc>
          <w:tcPr>
            <w:tcW w:w="852" w:type="dxa"/>
            <w:gridSpan w:val="2"/>
            <w:tcBorders>
              <w:top w:val="single" w:sz="4" w:space="0" w:color="auto"/>
              <w:left w:val="single" w:sz="4" w:space="0" w:color="auto"/>
              <w:bottom w:val="single" w:sz="4" w:space="0" w:color="auto"/>
              <w:right w:val="single" w:sz="4" w:space="0" w:color="auto"/>
            </w:tcBorders>
          </w:tcPr>
          <w:p w14:paraId="14CB52A0" w14:textId="120D0CA7" w:rsidR="007A0797" w:rsidRPr="00B92096" w:rsidRDefault="007A0797" w:rsidP="008442BE">
            <w:r>
              <w:t>110</w:t>
            </w:r>
          </w:p>
        </w:tc>
        <w:tc>
          <w:tcPr>
            <w:tcW w:w="567" w:type="dxa"/>
            <w:tcBorders>
              <w:top w:val="single" w:sz="4" w:space="0" w:color="auto"/>
              <w:left w:val="single" w:sz="4" w:space="0" w:color="auto"/>
              <w:bottom w:val="single" w:sz="4" w:space="0" w:color="auto"/>
              <w:right w:val="single" w:sz="4" w:space="0" w:color="auto"/>
            </w:tcBorders>
          </w:tcPr>
          <w:p w14:paraId="572D90DA" w14:textId="77777777" w:rsidR="007A0797" w:rsidRPr="00B92096" w:rsidRDefault="007A0797" w:rsidP="008442BE">
            <w:r w:rsidRPr="00B92096">
              <w:t>3</w:t>
            </w:r>
          </w:p>
        </w:tc>
        <w:tc>
          <w:tcPr>
            <w:tcW w:w="993" w:type="dxa"/>
            <w:gridSpan w:val="2"/>
            <w:tcBorders>
              <w:top w:val="single" w:sz="4" w:space="0" w:color="auto"/>
              <w:left w:val="single" w:sz="4" w:space="0" w:color="auto"/>
              <w:bottom w:val="single" w:sz="4" w:space="0" w:color="auto"/>
              <w:right w:val="single" w:sz="4" w:space="0" w:color="auto"/>
            </w:tcBorders>
          </w:tcPr>
          <w:p w14:paraId="0A1AD50A" w14:textId="77777777" w:rsidR="007A0797" w:rsidRPr="00B92096" w:rsidRDefault="007A0797" w:rsidP="008442BE">
            <w:r w:rsidRPr="00B92096">
              <w:t>=</w:t>
            </w:r>
          </w:p>
        </w:tc>
        <w:tc>
          <w:tcPr>
            <w:tcW w:w="1135" w:type="dxa"/>
            <w:tcBorders>
              <w:top w:val="single" w:sz="4" w:space="0" w:color="auto"/>
              <w:left w:val="single" w:sz="4" w:space="0" w:color="auto"/>
              <w:bottom w:val="single" w:sz="4" w:space="0" w:color="auto"/>
              <w:right w:val="single" w:sz="4" w:space="0" w:color="auto"/>
            </w:tcBorders>
          </w:tcPr>
          <w:p w14:paraId="426B8BF1" w14:textId="77777777" w:rsidR="007A0797" w:rsidRPr="00B92096" w:rsidRDefault="007A0797" w:rsidP="008442BE">
            <w:r w:rsidRPr="00B92096">
              <w:t>0503768 (5+6)</w:t>
            </w:r>
          </w:p>
        </w:tc>
        <w:tc>
          <w:tcPr>
            <w:tcW w:w="2409" w:type="dxa"/>
            <w:tcBorders>
              <w:top w:val="single" w:sz="4" w:space="0" w:color="auto"/>
              <w:left w:val="single" w:sz="4" w:space="0" w:color="auto"/>
              <w:bottom w:val="single" w:sz="4" w:space="0" w:color="auto"/>
              <w:right w:val="single" w:sz="4" w:space="0" w:color="auto"/>
            </w:tcBorders>
          </w:tcPr>
          <w:p w14:paraId="32E475F1" w14:textId="77777777" w:rsidR="007A0797" w:rsidRPr="00B92096" w:rsidRDefault="007A0797" w:rsidP="008442BE"/>
        </w:tc>
        <w:tc>
          <w:tcPr>
            <w:tcW w:w="1559" w:type="dxa"/>
            <w:tcBorders>
              <w:top w:val="single" w:sz="4" w:space="0" w:color="auto"/>
              <w:left w:val="single" w:sz="4" w:space="0" w:color="auto"/>
              <w:bottom w:val="single" w:sz="4" w:space="0" w:color="auto"/>
              <w:right w:val="single" w:sz="4" w:space="0" w:color="auto"/>
            </w:tcBorders>
          </w:tcPr>
          <w:p w14:paraId="018D6CC8" w14:textId="219B79CE" w:rsidR="007A0797" w:rsidRPr="00B92096" w:rsidRDefault="007A0797" w:rsidP="008442BE">
            <w:r>
              <w:t>330 – 340</w:t>
            </w:r>
          </w:p>
        </w:tc>
        <w:tc>
          <w:tcPr>
            <w:tcW w:w="852" w:type="dxa"/>
            <w:tcBorders>
              <w:top w:val="single" w:sz="4" w:space="0" w:color="auto"/>
              <w:left w:val="single" w:sz="4" w:space="0" w:color="auto"/>
              <w:bottom w:val="single" w:sz="4" w:space="0" w:color="auto"/>
              <w:right w:val="single" w:sz="4" w:space="0" w:color="auto"/>
            </w:tcBorders>
          </w:tcPr>
          <w:p w14:paraId="2992DA0C" w14:textId="77777777" w:rsidR="007A0797" w:rsidRPr="00B92096" w:rsidRDefault="007A0797" w:rsidP="008442BE">
            <w:r w:rsidRPr="00B92096">
              <w:t>4</w:t>
            </w:r>
          </w:p>
        </w:tc>
        <w:tc>
          <w:tcPr>
            <w:tcW w:w="2317" w:type="dxa"/>
            <w:tcBorders>
              <w:top w:val="single" w:sz="4" w:space="0" w:color="auto"/>
              <w:left w:val="single" w:sz="4" w:space="0" w:color="auto"/>
              <w:bottom w:val="single" w:sz="4" w:space="0" w:color="auto"/>
              <w:right w:val="single" w:sz="4" w:space="0" w:color="auto"/>
            </w:tcBorders>
          </w:tcPr>
          <w:p w14:paraId="01C3CA58" w14:textId="5F435924" w:rsidR="007A0797" w:rsidRPr="00B92096" w:rsidRDefault="007A0797" w:rsidP="007A0797">
            <w:r>
              <w:t>Биологические активы (остаточная стоимость)</w:t>
            </w:r>
            <w:r w:rsidRPr="00B92096">
              <w:t xml:space="preserve"> на начало года в ф. 0503768 не соответствуют идентичному показателю в балансе в части деятельности с целевыми средствами – недопустимо</w:t>
            </w:r>
          </w:p>
        </w:tc>
        <w:tc>
          <w:tcPr>
            <w:tcW w:w="709" w:type="dxa"/>
            <w:tcBorders>
              <w:top w:val="single" w:sz="4" w:space="0" w:color="auto"/>
              <w:left w:val="single" w:sz="4" w:space="0" w:color="auto"/>
              <w:bottom w:val="single" w:sz="4" w:space="0" w:color="auto"/>
              <w:right w:val="single" w:sz="4" w:space="0" w:color="auto"/>
            </w:tcBorders>
          </w:tcPr>
          <w:p w14:paraId="4F3631A0" w14:textId="77777777" w:rsidR="007A0797" w:rsidRPr="007A0797" w:rsidRDefault="007A0797" w:rsidP="008442BE">
            <w:pPr>
              <w:rPr>
                <w:color w:val="000000"/>
              </w:rPr>
            </w:pPr>
            <w:r w:rsidRPr="00516834">
              <w:rPr>
                <w:color w:val="000000"/>
              </w:rPr>
              <w:t>Б</w:t>
            </w:r>
          </w:p>
        </w:tc>
      </w:tr>
      <w:tr w:rsidR="007A0797" w:rsidRPr="00B92096" w14:paraId="052D8695" w14:textId="77777777" w:rsidTr="007A0797">
        <w:tc>
          <w:tcPr>
            <w:tcW w:w="670" w:type="dxa"/>
            <w:tcBorders>
              <w:top w:val="single" w:sz="4" w:space="0" w:color="auto"/>
              <w:left w:val="single" w:sz="4" w:space="0" w:color="auto"/>
              <w:bottom w:val="single" w:sz="4" w:space="0" w:color="auto"/>
              <w:right w:val="single" w:sz="4" w:space="0" w:color="auto"/>
            </w:tcBorders>
          </w:tcPr>
          <w:p w14:paraId="3303EC45" w14:textId="6811FDFC" w:rsidR="007A0797" w:rsidRPr="00B92096" w:rsidRDefault="007A0797" w:rsidP="007A0797">
            <w:r>
              <w:t>111.2</w:t>
            </w:r>
          </w:p>
        </w:tc>
        <w:tc>
          <w:tcPr>
            <w:tcW w:w="1051" w:type="dxa"/>
            <w:tcBorders>
              <w:top w:val="single" w:sz="4" w:space="0" w:color="auto"/>
              <w:left w:val="single" w:sz="4" w:space="0" w:color="auto"/>
              <w:bottom w:val="single" w:sz="4" w:space="0" w:color="auto"/>
              <w:right w:val="single" w:sz="4" w:space="0" w:color="auto"/>
            </w:tcBorders>
          </w:tcPr>
          <w:p w14:paraId="388BD1A2" w14:textId="77777777" w:rsidR="007A0797" w:rsidRPr="00B92096" w:rsidRDefault="007A0797" w:rsidP="007A0797">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66F60107" w14:textId="77777777" w:rsidR="007A0797" w:rsidRPr="00B92096" w:rsidRDefault="007A0797" w:rsidP="007A0797"/>
        </w:tc>
        <w:tc>
          <w:tcPr>
            <w:tcW w:w="852" w:type="dxa"/>
            <w:gridSpan w:val="2"/>
            <w:tcBorders>
              <w:top w:val="single" w:sz="4" w:space="0" w:color="auto"/>
              <w:left w:val="single" w:sz="4" w:space="0" w:color="auto"/>
              <w:bottom w:val="single" w:sz="4" w:space="0" w:color="auto"/>
              <w:right w:val="single" w:sz="4" w:space="0" w:color="auto"/>
            </w:tcBorders>
          </w:tcPr>
          <w:p w14:paraId="069246D5" w14:textId="7B33E1DA" w:rsidR="007A0797" w:rsidRPr="00B92096" w:rsidRDefault="007A0797" w:rsidP="007A0797">
            <w:r>
              <w:t>110</w:t>
            </w:r>
          </w:p>
        </w:tc>
        <w:tc>
          <w:tcPr>
            <w:tcW w:w="567" w:type="dxa"/>
            <w:tcBorders>
              <w:top w:val="single" w:sz="4" w:space="0" w:color="auto"/>
              <w:left w:val="single" w:sz="4" w:space="0" w:color="auto"/>
              <w:bottom w:val="single" w:sz="4" w:space="0" w:color="auto"/>
              <w:right w:val="single" w:sz="4" w:space="0" w:color="auto"/>
            </w:tcBorders>
          </w:tcPr>
          <w:p w14:paraId="34B41253" w14:textId="77777777" w:rsidR="007A0797" w:rsidRPr="00B92096" w:rsidRDefault="007A0797" w:rsidP="007A0797">
            <w:r w:rsidRPr="00B92096">
              <w:t>4</w:t>
            </w:r>
          </w:p>
        </w:tc>
        <w:tc>
          <w:tcPr>
            <w:tcW w:w="993" w:type="dxa"/>
            <w:gridSpan w:val="2"/>
            <w:tcBorders>
              <w:top w:val="single" w:sz="4" w:space="0" w:color="auto"/>
              <w:left w:val="single" w:sz="4" w:space="0" w:color="auto"/>
              <w:bottom w:val="single" w:sz="4" w:space="0" w:color="auto"/>
              <w:right w:val="single" w:sz="4" w:space="0" w:color="auto"/>
            </w:tcBorders>
          </w:tcPr>
          <w:p w14:paraId="7B2FD5C9" w14:textId="77777777" w:rsidR="007A0797" w:rsidRPr="00B92096" w:rsidRDefault="007A0797" w:rsidP="007A0797">
            <w:r w:rsidRPr="00B92096">
              <w:t>=</w:t>
            </w:r>
          </w:p>
        </w:tc>
        <w:tc>
          <w:tcPr>
            <w:tcW w:w="1135" w:type="dxa"/>
            <w:tcBorders>
              <w:top w:val="single" w:sz="4" w:space="0" w:color="auto"/>
              <w:left w:val="single" w:sz="4" w:space="0" w:color="auto"/>
              <w:bottom w:val="single" w:sz="4" w:space="0" w:color="auto"/>
              <w:right w:val="single" w:sz="4" w:space="0" w:color="auto"/>
            </w:tcBorders>
          </w:tcPr>
          <w:p w14:paraId="752985D7" w14:textId="77777777" w:rsidR="007A0797" w:rsidRPr="00B92096" w:rsidRDefault="007A0797" w:rsidP="007A0797">
            <w:r w:rsidRPr="00B92096">
              <w:t>0503768 (4)</w:t>
            </w:r>
          </w:p>
        </w:tc>
        <w:tc>
          <w:tcPr>
            <w:tcW w:w="2409" w:type="dxa"/>
            <w:tcBorders>
              <w:top w:val="single" w:sz="4" w:space="0" w:color="auto"/>
              <w:left w:val="single" w:sz="4" w:space="0" w:color="auto"/>
              <w:bottom w:val="single" w:sz="4" w:space="0" w:color="auto"/>
              <w:right w:val="single" w:sz="4" w:space="0" w:color="auto"/>
            </w:tcBorders>
          </w:tcPr>
          <w:p w14:paraId="550072D4" w14:textId="77777777" w:rsidR="007A0797" w:rsidRPr="00B92096" w:rsidRDefault="007A0797" w:rsidP="007A0797"/>
        </w:tc>
        <w:tc>
          <w:tcPr>
            <w:tcW w:w="1559" w:type="dxa"/>
            <w:tcBorders>
              <w:top w:val="single" w:sz="4" w:space="0" w:color="auto"/>
              <w:left w:val="single" w:sz="4" w:space="0" w:color="auto"/>
              <w:bottom w:val="single" w:sz="4" w:space="0" w:color="auto"/>
              <w:right w:val="single" w:sz="4" w:space="0" w:color="auto"/>
            </w:tcBorders>
          </w:tcPr>
          <w:p w14:paraId="0D42143F" w14:textId="5EDD4418" w:rsidR="007A0797" w:rsidRPr="00B92096" w:rsidRDefault="007A0797" w:rsidP="007A0797">
            <w:r>
              <w:t>330 – 340</w:t>
            </w:r>
          </w:p>
        </w:tc>
        <w:tc>
          <w:tcPr>
            <w:tcW w:w="852" w:type="dxa"/>
            <w:tcBorders>
              <w:top w:val="single" w:sz="4" w:space="0" w:color="auto"/>
              <w:left w:val="single" w:sz="4" w:space="0" w:color="auto"/>
              <w:bottom w:val="single" w:sz="4" w:space="0" w:color="auto"/>
              <w:right w:val="single" w:sz="4" w:space="0" w:color="auto"/>
            </w:tcBorders>
          </w:tcPr>
          <w:p w14:paraId="3B0F7793" w14:textId="77777777" w:rsidR="007A0797" w:rsidRPr="00B92096" w:rsidRDefault="007A0797" w:rsidP="007A0797">
            <w:r w:rsidRPr="00B92096">
              <w:t>4</w:t>
            </w:r>
          </w:p>
        </w:tc>
        <w:tc>
          <w:tcPr>
            <w:tcW w:w="2317" w:type="dxa"/>
            <w:tcBorders>
              <w:top w:val="single" w:sz="4" w:space="0" w:color="auto"/>
              <w:left w:val="single" w:sz="4" w:space="0" w:color="auto"/>
              <w:bottom w:val="single" w:sz="4" w:space="0" w:color="auto"/>
              <w:right w:val="single" w:sz="4" w:space="0" w:color="auto"/>
            </w:tcBorders>
          </w:tcPr>
          <w:p w14:paraId="5B6B0F34" w14:textId="33B98DE6" w:rsidR="007A0797" w:rsidRPr="00B92096" w:rsidRDefault="007A0797" w:rsidP="007A0797">
            <w:r>
              <w:t>Биологические активы (остаточная стоимость)</w:t>
            </w:r>
            <w:r w:rsidRPr="00B92096">
              <w:t xml:space="preserve"> на начало года в ф. 0503768 не соответствуют идентичному показателю в балансе в части деятельности по государственному заданию – недопустимо</w:t>
            </w:r>
          </w:p>
        </w:tc>
        <w:tc>
          <w:tcPr>
            <w:tcW w:w="709" w:type="dxa"/>
            <w:tcBorders>
              <w:top w:val="single" w:sz="4" w:space="0" w:color="auto"/>
              <w:left w:val="single" w:sz="4" w:space="0" w:color="auto"/>
              <w:bottom w:val="single" w:sz="4" w:space="0" w:color="auto"/>
              <w:right w:val="single" w:sz="4" w:space="0" w:color="auto"/>
            </w:tcBorders>
          </w:tcPr>
          <w:p w14:paraId="35331EB3" w14:textId="77777777" w:rsidR="007A0797" w:rsidRPr="007A0797" w:rsidRDefault="007A0797" w:rsidP="007A0797">
            <w:pPr>
              <w:rPr>
                <w:color w:val="000000"/>
              </w:rPr>
            </w:pPr>
            <w:r w:rsidRPr="00FA0CF0">
              <w:rPr>
                <w:color w:val="000000"/>
              </w:rPr>
              <w:t>Б</w:t>
            </w:r>
          </w:p>
        </w:tc>
      </w:tr>
      <w:tr w:rsidR="007A0797" w:rsidRPr="00B92096" w14:paraId="0CBE6BBB" w14:textId="77777777" w:rsidTr="007A0797">
        <w:tc>
          <w:tcPr>
            <w:tcW w:w="670" w:type="dxa"/>
            <w:tcBorders>
              <w:top w:val="single" w:sz="4" w:space="0" w:color="auto"/>
              <w:left w:val="single" w:sz="4" w:space="0" w:color="auto"/>
              <w:bottom w:val="single" w:sz="4" w:space="0" w:color="auto"/>
              <w:right w:val="single" w:sz="4" w:space="0" w:color="auto"/>
            </w:tcBorders>
          </w:tcPr>
          <w:p w14:paraId="3E90B588" w14:textId="2DBCF441" w:rsidR="007A0797" w:rsidRPr="00B92096" w:rsidRDefault="007A0797" w:rsidP="007A0797">
            <w:r>
              <w:t>111.3</w:t>
            </w:r>
          </w:p>
        </w:tc>
        <w:tc>
          <w:tcPr>
            <w:tcW w:w="1051" w:type="dxa"/>
            <w:tcBorders>
              <w:top w:val="single" w:sz="4" w:space="0" w:color="auto"/>
              <w:left w:val="single" w:sz="4" w:space="0" w:color="auto"/>
              <w:bottom w:val="single" w:sz="4" w:space="0" w:color="auto"/>
              <w:right w:val="single" w:sz="4" w:space="0" w:color="auto"/>
            </w:tcBorders>
          </w:tcPr>
          <w:p w14:paraId="5090ED1C" w14:textId="77777777" w:rsidR="007A0797" w:rsidRPr="00B92096" w:rsidRDefault="007A0797" w:rsidP="007A0797">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62E528AE" w14:textId="77777777" w:rsidR="007A0797" w:rsidRPr="00B92096" w:rsidRDefault="007A0797" w:rsidP="007A0797"/>
        </w:tc>
        <w:tc>
          <w:tcPr>
            <w:tcW w:w="852" w:type="dxa"/>
            <w:gridSpan w:val="2"/>
            <w:tcBorders>
              <w:top w:val="single" w:sz="4" w:space="0" w:color="auto"/>
              <w:left w:val="single" w:sz="4" w:space="0" w:color="auto"/>
              <w:bottom w:val="single" w:sz="4" w:space="0" w:color="auto"/>
              <w:right w:val="single" w:sz="4" w:space="0" w:color="auto"/>
            </w:tcBorders>
          </w:tcPr>
          <w:p w14:paraId="0C568F6E" w14:textId="7A56E345" w:rsidR="007A0797" w:rsidRPr="00B92096" w:rsidRDefault="007A0797" w:rsidP="007A0797">
            <w:r>
              <w:t>110</w:t>
            </w:r>
          </w:p>
        </w:tc>
        <w:tc>
          <w:tcPr>
            <w:tcW w:w="567" w:type="dxa"/>
            <w:tcBorders>
              <w:top w:val="single" w:sz="4" w:space="0" w:color="auto"/>
              <w:left w:val="single" w:sz="4" w:space="0" w:color="auto"/>
              <w:bottom w:val="single" w:sz="4" w:space="0" w:color="auto"/>
              <w:right w:val="single" w:sz="4" w:space="0" w:color="auto"/>
            </w:tcBorders>
          </w:tcPr>
          <w:p w14:paraId="6FC917DF" w14:textId="77777777" w:rsidR="007A0797" w:rsidRPr="00B92096" w:rsidRDefault="007A0797" w:rsidP="007A0797">
            <w:r w:rsidRPr="00B92096">
              <w:t>5</w:t>
            </w:r>
          </w:p>
        </w:tc>
        <w:tc>
          <w:tcPr>
            <w:tcW w:w="993" w:type="dxa"/>
            <w:gridSpan w:val="2"/>
            <w:tcBorders>
              <w:top w:val="single" w:sz="4" w:space="0" w:color="auto"/>
              <w:left w:val="single" w:sz="4" w:space="0" w:color="auto"/>
              <w:bottom w:val="single" w:sz="4" w:space="0" w:color="auto"/>
              <w:right w:val="single" w:sz="4" w:space="0" w:color="auto"/>
            </w:tcBorders>
          </w:tcPr>
          <w:p w14:paraId="10A5A699" w14:textId="77777777" w:rsidR="007A0797" w:rsidRPr="00B92096" w:rsidRDefault="007A0797" w:rsidP="007A0797">
            <w:r w:rsidRPr="00B92096">
              <w:t>=</w:t>
            </w:r>
          </w:p>
        </w:tc>
        <w:tc>
          <w:tcPr>
            <w:tcW w:w="1135" w:type="dxa"/>
            <w:tcBorders>
              <w:top w:val="single" w:sz="4" w:space="0" w:color="auto"/>
              <w:left w:val="single" w:sz="4" w:space="0" w:color="auto"/>
              <w:bottom w:val="single" w:sz="4" w:space="0" w:color="auto"/>
              <w:right w:val="single" w:sz="4" w:space="0" w:color="auto"/>
            </w:tcBorders>
          </w:tcPr>
          <w:p w14:paraId="3DF4F44E" w14:textId="77777777" w:rsidR="007A0797" w:rsidRPr="00B92096" w:rsidRDefault="007A0797" w:rsidP="007A0797">
            <w:r w:rsidRPr="00B92096">
              <w:t>0503768 (2+7)</w:t>
            </w:r>
          </w:p>
        </w:tc>
        <w:tc>
          <w:tcPr>
            <w:tcW w:w="2409" w:type="dxa"/>
            <w:tcBorders>
              <w:top w:val="single" w:sz="4" w:space="0" w:color="auto"/>
              <w:left w:val="single" w:sz="4" w:space="0" w:color="auto"/>
              <w:bottom w:val="single" w:sz="4" w:space="0" w:color="auto"/>
              <w:right w:val="single" w:sz="4" w:space="0" w:color="auto"/>
            </w:tcBorders>
          </w:tcPr>
          <w:p w14:paraId="794D1B11" w14:textId="77777777" w:rsidR="007A0797" w:rsidRPr="00B92096" w:rsidRDefault="007A0797" w:rsidP="007A0797"/>
        </w:tc>
        <w:tc>
          <w:tcPr>
            <w:tcW w:w="1559" w:type="dxa"/>
            <w:tcBorders>
              <w:top w:val="single" w:sz="4" w:space="0" w:color="auto"/>
              <w:left w:val="single" w:sz="4" w:space="0" w:color="auto"/>
              <w:bottom w:val="single" w:sz="4" w:space="0" w:color="auto"/>
              <w:right w:val="single" w:sz="4" w:space="0" w:color="auto"/>
            </w:tcBorders>
          </w:tcPr>
          <w:p w14:paraId="1E144700" w14:textId="332B8CDF" w:rsidR="007A0797" w:rsidRPr="00B92096" w:rsidRDefault="007A0797" w:rsidP="007A0797">
            <w:r>
              <w:t>330 – 340</w:t>
            </w:r>
          </w:p>
        </w:tc>
        <w:tc>
          <w:tcPr>
            <w:tcW w:w="852" w:type="dxa"/>
            <w:tcBorders>
              <w:top w:val="single" w:sz="4" w:space="0" w:color="auto"/>
              <w:left w:val="single" w:sz="4" w:space="0" w:color="auto"/>
              <w:bottom w:val="single" w:sz="4" w:space="0" w:color="auto"/>
              <w:right w:val="single" w:sz="4" w:space="0" w:color="auto"/>
            </w:tcBorders>
          </w:tcPr>
          <w:p w14:paraId="0AF48D2A" w14:textId="77777777" w:rsidR="007A0797" w:rsidRPr="00B92096" w:rsidRDefault="007A0797" w:rsidP="007A0797">
            <w:r w:rsidRPr="00B92096">
              <w:t>4</w:t>
            </w:r>
          </w:p>
        </w:tc>
        <w:tc>
          <w:tcPr>
            <w:tcW w:w="2317" w:type="dxa"/>
            <w:tcBorders>
              <w:top w:val="single" w:sz="4" w:space="0" w:color="auto"/>
              <w:left w:val="single" w:sz="4" w:space="0" w:color="auto"/>
              <w:bottom w:val="single" w:sz="4" w:space="0" w:color="auto"/>
              <w:right w:val="single" w:sz="4" w:space="0" w:color="auto"/>
            </w:tcBorders>
          </w:tcPr>
          <w:p w14:paraId="62D846A4" w14:textId="65E1C1FD" w:rsidR="007A0797" w:rsidRPr="00B92096" w:rsidRDefault="007A0797" w:rsidP="007A0797">
            <w:r>
              <w:t>Биологические активы (остаточная стоимость)</w:t>
            </w:r>
            <w:r w:rsidRPr="00B92096">
              <w:t xml:space="preserve"> на начало года в ф. 0503768 не соответствуют идентичному показателю в балансе в части приносящей доход деятельности – недопустимо</w:t>
            </w:r>
          </w:p>
        </w:tc>
        <w:tc>
          <w:tcPr>
            <w:tcW w:w="709" w:type="dxa"/>
            <w:tcBorders>
              <w:top w:val="single" w:sz="4" w:space="0" w:color="auto"/>
              <w:left w:val="single" w:sz="4" w:space="0" w:color="auto"/>
              <w:bottom w:val="single" w:sz="4" w:space="0" w:color="auto"/>
              <w:right w:val="single" w:sz="4" w:space="0" w:color="auto"/>
            </w:tcBorders>
          </w:tcPr>
          <w:p w14:paraId="1E1AFF3C" w14:textId="77777777" w:rsidR="007A0797" w:rsidRPr="007A0797" w:rsidRDefault="007A0797" w:rsidP="007A0797">
            <w:pPr>
              <w:rPr>
                <w:color w:val="000000"/>
              </w:rPr>
            </w:pPr>
            <w:r w:rsidRPr="00FA0CF0">
              <w:rPr>
                <w:color w:val="000000"/>
              </w:rPr>
              <w:t>Б</w:t>
            </w:r>
          </w:p>
        </w:tc>
      </w:tr>
      <w:tr w:rsidR="007A0797" w:rsidRPr="00B92096" w14:paraId="5B4AF0B1" w14:textId="77777777" w:rsidTr="007A0797">
        <w:tc>
          <w:tcPr>
            <w:tcW w:w="670" w:type="dxa"/>
            <w:tcBorders>
              <w:top w:val="single" w:sz="4" w:space="0" w:color="auto"/>
              <w:left w:val="single" w:sz="4" w:space="0" w:color="auto"/>
              <w:bottom w:val="single" w:sz="4" w:space="0" w:color="auto"/>
              <w:right w:val="single" w:sz="4" w:space="0" w:color="auto"/>
            </w:tcBorders>
          </w:tcPr>
          <w:p w14:paraId="00378AA0" w14:textId="1DAB5ED2" w:rsidR="007A0797" w:rsidRPr="00B92096" w:rsidRDefault="007A0797" w:rsidP="007A0797">
            <w:r>
              <w:t>111.4</w:t>
            </w:r>
          </w:p>
        </w:tc>
        <w:tc>
          <w:tcPr>
            <w:tcW w:w="1051" w:type="dxa"/>
            <w:tcBorders>
              <w:top w:val="single" w:sz="4" w:space="0" w:color="auto"/>
              <w:left w:val="single" w:sz="4" w:space="0" w:color="auto"/>
              <w:bottom w:val="single" w:sz="4" w:space="0" w:color="auto"/>
              <w:right w:val="single" w:sz="4" w:space="0" w:color="auto"/>
            </w:tcBorders>
          </w:tcPr>
          <w:p w14:paraId="6DCDDD9C" w14:textId="77777777" w:rsidR="007A0797" w:rsidRPr="00B92096" w:rsidRDefault="007A0797" w:rsidP="007A0797">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0DBBA070" w14:textId="77777777" w:rsidR="007A0797" w:rsidRPr="00B92096" w:rsidRDefault="007A0797" w:rsidP="007A0797"/>
        </w:tc>
        <w:tc>
          <w:tcPr>
            <w:tcW w:w="852" w:type="dxa"/>
            <w:gridSpan w:val="2"/>
            <w:tcBorders>
              <w:top w:val="single" w:sz="4" w:space="0" w:color="auto"/>
              <w:left w:val="single" w:sz="4" w:space="0" w:color="auto"/>
              <w:bottom w:val="single" w:sz="4" w:space="0" w:color="auto"/>
              <w:right w:val="single" w:sz="4" w:space="0" w:color="auto"/>
            </w:tcBorders>
          </w:tcPr>
          <w:p w14:paraId="7206A6CD" w14:textId="14A38214" w:rsidR="007A0797" w:rsidRPr="00B92096" w:rsidRDefault="007A0797" w:rsidP="007A0797">
            <w:r>
              <w:t>110</w:t>
            </w:r>
          </w:p>
        </w:tc>
        <w:tc>
          <w:tcPr>
            <w:tcW w:w="567" w:type="dxa"/>
            <w:tcBorders>
              <w:top w:val="single" w:sz="4" w:space="0" w:color="auto"/>
              <w:left w:val="single" w:sz="4" w:space="0" w:color="auto"/>
              <w:bottom w:val="single" w:sz="4" w:space="0" w:color="auto"/>
              <w:right w:val="single" w:sz="4" w:space="0" w:color="auto"/>
            </w:tcBorders>
          </w:tcPr>
          <w:p w14:paraId="0439F692" w14:textId="77777777" w:rsidR="007A0797" w:rsidRPr="00B92096" w:rsidRDefault="007A0797" w:rsidP="007A0797">
            <w:r w:rsidRPr="00B92096">
              <w:t>7</w:t>
            </w:r>
          </w:p>
        </w:tc>
        <w:tc>
          <w:tcPr>
            <w:tcW w:w="993" w:type="dxa"/>
            <w:gridSpan w:val="2"/>
            <w:tcBorders>
              <w:top w:val="single" w:sz="4" w:space="0" w:color="auto"/>
              <w:left w:val="single" w:sz="4" w:space="0" w:color="auto"/>
              <w:bottom w:val="single" w:sz="4" w:space="0" w:color="auto"/>
              <w:right w:val="single" w:sz="4" w:space="0" w:color="auto"/>
            </w:tcBorders>
          </w:tcPr>
          <w:p w14:paraId="3EB4E853" w14:textId="77777777" w:rsidR="007A0797" w:rsidRPr="00B92096" w:rsidRDefault="007A0797" w:rsidP="007A0797">
            <w:r w:rsidRPr="00B92096">
              <w:t>=</w:t>
            </w:r>
          </w:p>
        </w:tc>
        <w:tc>
          <w:tcPr>
            <w:tcW w:w="1135" w:type="dxa"/>
            <w:tcBorders>
              <w:top w:val="single" w:sz="4" w:space="0" w:color="auto"/>
              <w:left w:val="single" w:sz="4" w:space="0" w:color="auto"/>
              <w:bottom w:val="single" w:sz="4" w:space="0" w:color="auto"/>
              <w:right w:val="single" w:sz="4" w:space="0" w:color="auto"/>
            </w:tcBorders>
          </w:tcPr>
          <w:p w14:paraId="3D419537" w14:textId="77777777" w:rsidR="007A0797" w:rsidRPr="00B92096" w:rsidRDefault="007A0797" w:rsidP="007A0797">
            <w:r w:rsidRPr="00B92096">
              <w:t>0503768 (5+6)</w:t>
            </w:r>
          </w:p>
        </w:tc>
        <w:tc>
          <w:tcPr>
            <w:tcW w:w="2409" w:type="dxa"/>
            <w:tcBorders>
              <w:top w:val="single" w:sz="4" w:space="0" w:color="auto"/>
              <w:left w:val="single" w:sz="4" w:space="0" w:color="auto"/>
              <w:bottom w:val="single" w:sz="4" w:space="0" w:color="auto"/>
              <w:right w:val="single" w:sz="4" w:space="0" w:color="auto"/>
            </w:tcBorders>
          </w:tcPr>
          <w:p w14:paraId="18062963" w14:textId="77777777" w:rsidR="007A0797" w:rsidRPr="00B92096" w:rsidRDefault="007A0797" w:rsidP="007A0797"/>
        </w:tc>
        <w:tc>
          <w:tcPr>
            <w:tcW w:w="1559" w:type="dxa"/>
            <w:tcBorders>
              <w:top w:val="single" w:sz="4" w:space="0" w:color="auto"/>
              <w:left w:val="single" w:sz="4" w:space="0" w:color="auto"/>
              <w:bottom w:val="single" w:sz="4" w:space="0" w:color="auto"/>
              <w:right w:val="single" w:sz="4" w:space="0" w:color="auto"/>
            </w:tcBorders>
          </w:tcPr>
          <w:p w14:paraId="3F6E7C9A" w14:textId="300DB44D" w:rsidR="007A0797" w:rsidRPr="00B92096" w:rsidRDefault="007A0797" w:rsidP="007A0797">
            <w:r>
              <w:t>330 – 340</w:t>
            </w:r>
          </w:p>
        </w:tc>
        <w:tc>
          <w:tcPr>
            <w:tcW w:w="852" w:type="dxa"/>
            <w:tcBorders>
              <w:top w:val="single" w:sz="4" w:space="0" w:color="auto"/>
              <w:left w:val="single" w:sz="4" w:space="0" w:color="auto"/>
              <w:bottom w:val="single" w:sz="4" w:space="0" w:color="auto"/>
              <w:right w:val="single" w:sz="4" w:space="0" w:color="auto"/>
            </w:tcBorders>
          </w:tcPr>
          <w:p w14:paraId="0CAEFE49" w14:textId="77777777" w:rsidR="007A0797" w:rsidRPr="00B92096" w:rsidRDefault="007A0797" w:rsidP="007A0797">
            <w:r w:rsidRPr="00B92096">
              <w:t>11</w:t>
            </w:r>
          </w:p>
        </w:tc>
        <w:tc>
          <w:tcPr>
            <w:tcW w:w="2317" w:type="dxa"/>
            <w:tcBorders>
              <w:top w:val="single" w:sz="4" w:space="0" w:color="auto"/>
              <w:left w:val="single" w:sz="4" w:space="0" w:color="auto"/>
              <w:bottom w:val="single" w:sz="4" w:space="0" w:color="auto"/>
              <w:right w:val="single" w:sz="4" w:space="0" w:color="auto"/>
            </w:tcBorders>
          </w:tcPr>
          <w:p w14:paraId="305DDDEF" w14:textId="73A1B51B" w:rsidR="007A0797" w:rsidRPr="00B92096" w:rsidRDefault="007A0797" w:rsidP="007A0797">
            <w:r>
              <w:t>Биологические активы (остаточная стоимость)</w:t>
            </w:r>
            <w:r w:rsidRPr="00B92096">
              <w:t xml:space="preserve"> на конец года в ф. 0503768 не соответствуют идентичному показателю в балансе в части деятельности с целевыми средствами – недопустимо</w:t>
            </w:r>
          </w:p>
        </w:tc>
        <w:tc>
          <w:tcPr>
            <w:tcW w:w="709" w:type="dxa"/>
            <w:tcBorders>
              <w:top w:val="single" w:sz="4" w:space="0" w:color="auto"/>
              <w:left w:val="single" w:sz="4" w:space="0" w:color="auto"/>
              <w:bottom w:val="single" w:sz="4" w:space="0" w:color="auto"/>
              <w:right w:val="single" w:sz="4" w:space="0" w:color="auto"/>
            </w:tcBorders>
          </w:tcPr>
          <w:p w14:paraId="1C17E222" w14:textId="77777777" w:rsidR="007A0797" w:rsidRPr="007A0797" w:rsidRDefault="007A0797" w:rsidP="007A0797">
            <w:pPr>
              <w:rPr>
                <w:color w:val="000000"/>
              </w:rPr>
            </w:pPr>
            <w:r>
              <w:rPr>
                <w:color w:val="000000"/>
              </w:rPr>
              <w:t>Б</w:t>
            </w:r>
          </w:p>
        </w:tc>
      </w:tr>
      <w:tr w:rsidR="007A0797" w:rsidRPr="00B92096" w14:paraId="49CF5915" w14:textId="77777777" w:rsidTr="007A0797">
        <w:tc>
          <w:tcPr>
            <w:tcW w:w="670" w:type="dxa"/>
            <w:tcBorders>
              <w:top w:val="single" w:sz="4" w:space="0" w:color="auto"/>
              <w:left w:val="single" w:sz="4" w:space="0" w:color="auto"/>
              <w:bottom w:val="single" w:sz="4" w:space="0" w:color="auto"/>
              <w:right w:val="single" w:sz="4" w:space="0" w:color="auto"/>
            </w:tcBorders>
          </w:tcPr>
          <w:p w14:paraId="650094EF" w14:textId="2B5738E6" w:rsidR="007A0797" w:rsidRPr="00B92096" w:rsidRDefault="007A0797" w:rsidP="007A0797">
            <w:r>
              <w:t>111.5</w:t>
            </w:r>
          </w:p>
        </w:tc>
        <w:tc>
          <w:tcPr>
            <w:tcW w:w="1051" w:type="dxa"/>
            <w:tcBorders>
              <w:top w:val="single" w:sz="4" w:space="0" w:color="auto"/>
              <w:left w:val="single" w:sz="4" w:space="0" w:color="auto"/>
              <w:bottom w:val="single" w:sz="4" w:space="0" w:color="auto"/>
              <w:right w:val="single" w:sz="4" w:space="0" w:color="auto"/>
            </w:tcBorders>
          </w:tcPr>
          <w:p w14:paraId="625E7E79" w14:textId="77777777" w:rsidR="007A0797" w:rsidRPr="00B92096" w:rsidRDefault="007A0797" w:rsidP="007A0797">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5E26C624" w14:textId="77777777" w:rsidR="007A0797" w:rsidRPr="00B92096" w:rsidRDefault="007A0797" w:rsidP="007A0797"/>
        </w:tc>
        <w:tc>
          <w:tcPr>
            <w:tcW w:w="852" w:type="dxa"/>
            <w:gridSpan w:val="2"/>
            <w:tcBorders>
              <w:top w:val="single" w:sz="4" w:space="0" w:color="auto"/>
              <w:left w:val="single" w:sz="4" w:space="0" w:color="auto"/>
              <w:bottom w:val="single" w:sz="4" w:space="0" w:color="auto"/>
              <w:right w:val="single" w:sz="4" w:space="0" w:color="auto"/>
            </w:tcBorders>
          </w:tcPr>
          <w:p w14:paraId="108C3949" w14:textId="0555685A" w:rsidR="007A0797" w:rsidRPr="00B92096" w:rsidRDefault="007A0797" w:rsidP="007A0797">
            <w:r>
              <w:t>110</w:t>
            </w:r>
          </w:p>
        </w:tc>
        <w:tc>
          <w:tcPr>
            <w:tcW w:w="567" w:type="dxa"/>
            <w:tcBorders>
              <w:top w:val="single" w:sz="4" w:space="0" w:color="auto"/>
              <w:left w:val="single" w:sz="4" w:space="0" w:color="auto"/>
              <w:bottom w:val="single" w:sz="4" w:space="0" w:color="auto"/>
              <w:right w:val="single" w:sz="4" w:space="0" w:color="auto"/>
            </w:tcBorders>
          </w:tcPr>
          <w:p w14:paraId="6E7E4FB4" w14:textId="77777777" w:rsidR="007A0797" w:rsidRPr="00B92096" w:rsidRDefault="007A0797" w:rsidP="007A0797">
            <w:r w:rsidRPr="00B92096">
              <w:t>8</w:t>
            </w:r>
          </w:p>
        </w:tc>
        <w:tc>
          <w:tcPr>
            <w:tcW w:w="993" w:type="dxa"/>
            <w:gridSpan w:val="2"/>
            <w:tcBorders>
              <w:top w:val="single" w:sz="4" w:space="0" w:color="auto"/>
              <w:left w:val="single" w:sz="4" w:space="0" w:color="auto"/>
              <w:bottom w:val="single" w:sz="4" w:space="0" w:color="auto"/>
              <w:right w:val="single" w:sz="4" w:space="0" w:color="auto"/>
            </w:tcBorders>
          </w:tcPr>
          <w:p w14:paraId="7EC49057" w14:textId="77777777" w:rsidR="007A0797" w:rsidRPr="00B92096" w:rsidRDefault="007A0797" w:rsidP="007A0797">
            <w:r w:rsidRPr="00B92096">
              <w:t>=</w:t>
            </w:r>
          </w:p>
        </w:tc>
        <w:tc>
          <w:tcPr>
            <w:tcW w:w="1135" w:type="dxa"/>
            <w:tcBorders>
              <w:top w:val="single" w:sz="4" w:space="0" w:color="auto"/>
              <w:left w:val="single" w:sz="4" w:space="0" w:color="auto"/>
              <w:bottom w:val="single" w:sz="4" w:space="0" w:color="auto"/>
              <w:right w:val="single" w:sz="4" w:space="0" w:color="auto"/>
            </w:tcBorders>
          </w:tcPr>
          <w:p w14:paraId="55E265CC" w14:textId="77777777" w:rsidR="007A0797" w:rsidRPr="00B92096" w:rsidRDefault="007A0797" w:rsidP="007A0797">
            <w:r w:rsidRPr="00B92096">
              <w:t>0503768 (4)</w:t>
            </w:r>
          </w:p>
        </w:tc>
        <w:tc>
          <w:tcPr>
            <w:tcW w:w="2409" w:type="dxa"/>
            <w:tcBorders>
              <w:top w:val="single" w:sz="4" w:space="0" w:color="auto"/>
              <w:left w:val="single" w:sz="4" w:space="0" w:color="auto"/>
              <w:bottom w:val="single" w:sz="4" w:space="0" w:color="auto"/>
              <w:right w:val="single" w:sz="4" w:space="0" w:color="auto"/>
            </w:tcBorders>
          </w:tcPr>
          <w:p w14:paraId="69681740" w14:textId="77777777" w:rsidR="007A0797" w:rsidRPr="00B92096" w:rsidRDefault="007A0797" w:rsidP="007A0797"/>
        </w:tc>
        <w:tc>
          <w:tcPr>
            <w:tcW w:w="1559" w:type="dxa"/>
            <w:tcBorders>
              <w:top w:val="single" w:sz="4" w:space="0" w:color="auto"/>
              <w:left w:val="single" w:sz="4" w:space="0" w:color="auto"/>
              <w:bottom w:val="single" w:sz="4" w:space="0" w:color="auto"/>
              <w:right w:val="single" w:sz="4" w:space="0" w:color="auto"/>
            </w:tcBorders>
          </w:tcPr>
          <w:p w14:paraId="5950F1C7" w14:textId="4305FCAE" w:rsidR="007A0797" w:rsidRPr="00B92096" w:rsidRDefault="007A0797" w:rsidP="007A0797">
            <w:r>
              <w:t>330 – 340</w:t>
            </w:r>
          </w:p>
        </w:tc>
        <w:tc>
          <w:tcPr>
            <w:tcW w:w="852" w:type="dxa"/>
            <w:tcBorders>
              <w:top w:val="single" w:sz="4" w:space="0" w:color="auto"/>
              <w:left w:val="single" w:sz="4" w:space="0" w:color="auto"/>
              <w:bottom w:val="single" w:sz="4" w:space="0" w:color="auto"/>
              <w:right w:val="single" w:sz="4" w:space="0" w:color="auto"/>
            </w:tcBorders>
          </w:tcPr>
          <w:p w14:paraId="11583EFB" w14:textId="77777777" w:rsidR="007A0797" w:rsidRPr="00B92096" w:rsidRDefault="007A0797" w:rsidP="007A0797">
            <w:r w:rsidRPr="00B92096">
              <w:t>11</w:t>
            </w:r>
          </w:p>
        </w:tc>
        <w:tc>
          <w:tcPr>
            <w:tcW w:w="2317" w:type="dxa"/>
            <w:tcBorders>
              <w:top w:val="single" w:sz="4" w:space="0" w:color="auto"/>
              <w:left w:val="single" w:sz="4" w:space="0" w:color="auto"/>
              <w:bottom w:val="single" w:sz="4" w:space="0" w:color="auto"/>
              <w:right w:val="single" w:sz="4" w:space="0" w:color="auto"/>
            </w:tcBorders>
          </w:tcPr>
          <w:p w14:paraId="0174D4F1" w14:textId="31E38DFA" w:rsidR="007A0797" w:rsidRPr="00B92096" w:rsidRDefault="007A0797" w:rsidP="007A0797">
            <w:r>
              <w:t>Биологические активы (остаточная стоимость)</w:t>
            </w:r>
            <w:r w:rsidRPr="00B92096">
              <w:t xml:space="preserve"> на конец года в ф. 0503768 не соответствуют идентичному показателю в балансе в части деятельности по государственному заданию – недопустимо</w:t>
            </w:r>
          </w:p>
        </w:tc>
        <w:tc>
          <w:tcPr>
            <w:tcW w:w="709" w:type="dxa"/>
            <w:tcBorders>
              <w:top w:val="single" w:sz="4" w:space="0" w:color="auto"/>
              <w:left w:val="single" w:sz="4" w:space="0" w:color="auto"/>
              <w:bottom w:val="single" w:sz="4" w:space="0" w:color="auto"/>
              <w:right w:val="single" w:sz="4" w:space="0" w:color="auto"/>
            </w:tcBorders>
          </w:tcPr>
          <w:p w14:paraId="7A19C60A" w14:textId="77777777" w:rsidR="007A0797" w:rsidRPr="007A0797" w:rsidRDefault="007A0797" w:rsidP="007A0797">
            <w:pPr>
              <w:rPr>
                <w:color w:val="000000"/>
              </w:rPr>
            </w:pPr>
            <w:r>
              <w:rPr>
                <w:color w:val="000000"/>
              </w:rPr>
              <w:t>Б</w:t>
            </w:r>
          </w:p>
        </w:tc>
      </w:tr>
      <w:tr w:rsidR="007A0797" w:rsidRPr="00B92096" w14:paraId="387BBA0B" w14:textId="77777777" w:rsidTr="007A0797">
        <w:tc>
          <w:tcPr>
            <w:tcW w:w="670" w:type="dxa"/>
            <w:tcBorders>
              <w:top w:val="single" w:sz="4" w:space="0" w:color="auto"/>
              <w:left w:val="single" w:sz="4" w:space="0" w:color="auto"/>
              <w:bottom w:val="single" w:sz="4" w:space="0" w:color="auto"/>
              <w:right w:val="single" w:sz="4" w:space="0" w:color="auto"/>
            </w:tcBorders>
          </w:tcPr>
          <w:p w14:paraId="32994BC7" w14:textId="45E7A95B" w:rsidR="007A0797" w:rsidRPr="00B92096" w:rsidRDefault="007A0797" w:rsidP="007A0797">
            <w:r>
              <w:t>111.6</w:t>
            </w:r>
          </w:p>
        </w:tc>
        <w:tc>
          <w:tcPr>
            <w:tcW w:w="1051" w:type="dxa"/>
            <w:tcBorders>
              <w:top w:val="single" w:sz="4" w:space="0" w:color="auto"/>
              <w:left w:val="single" w:sz="4" w:space="0" w:color="auto"/>
              <w:bottom w:val="single" w:sz="4" w:space="0" w:color="auto"/>
              <w:right w:val="single" w:sz="4" w:space="0" w:color="auto"/>
            </w:tcBorders>
          </w:tcPr>
          <w:p w14:paraId="3DFCE045" w14:textId="77777777" w:rsidR="007A0797" w:rsidRPr="00B92096" w:rsidRDefault="007A0797" w:rsidP="007A0797">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29347BC7" w14:textId="77777777" w:rsidR="007A0797" w:rsidRPr="00B92096" w:rsidRDefault="007A0797" w:rsidP="007A0797"/>
        </w:tc>
        <w:tc>
          <w:tcPr>
            <w:tcW w:w="852" w:type="dxa"/>
            <w:gridSpan w:val="2"/>
            <w:tcBorders>
              <w:top w:val="single" w:sz="4" w:space="0" w:color="auto"/>
              <w:left w:val="single" w:sz="4" w:space="0" w:color="auto"/>
              <w:bottom w:val="single" w:sz="4" w:space="0" w:color="auto"/>
              <w:right w:val="single" w:sz="4" w:space="0" w:color="auto"/>
            </w:tcBorders>
          </w:tcPr>
          <w:p w14:paraId="5D7D4A6C" w14:textId="2EE349E9" w:rsidR="007A0797" w:rsidRPr="00B92096" w:rsidRDefault="007A0797" w:rsidP="007A0797">
            <w:r>
              <w:t>110</w:t>
            </w:r>
          </w:p>
        </w:tc>
        <w:tc>
          <w:tcPr>
            <w:tcW w:w="567" w:type="dxa"/>
            <w:tcBorders>
              <w:top w:val="single" w:sz="4" w:space="0" w:color="auto"/>
              <w:left w:val="single" w:sz="4" w:space="0" w:color="auto"/>
              <w:bottom w:val="single" w:sz="4" w:space="0" w:color="auto"/>
              <w:right w:val="single" w:sz="4" w:space="0" w:color="auto"/>
            </w:tcBorders>
          </w:tcPr>
          <w:p w14:paraId="2A9CF5DD" w14:textId="77777777" w:rsidR="007A0797" w:rsidRPr="00B92096" w:rsidRDefault="007A0797" w:rsidP="007A0797">
            <w:r w:rsidRPr="00B92096">
              <w:t>9</w:t>
            </w:r>
          </w:p>
        </w:tc>
        <w:tc>
          <w:tcPr>
            <w:tcW w:w="993" w:type="dxa"/>
            <w:gridSpan w:val="2"/>
            <w:tcBorders>
              <w:top w:val="single" w:sz="4" w:space="0" w:color="auto"/>
              <w:left w:val="single" w:sz="4" w:space="0" w:color="auto"/>
              <w:bottom w:val="single" w:sz="4" w:space="0" w:color="auto"/>
              <w:right w:val="single" w:sz="4" w:space="0" w:color="auto"/>
            </w:tcBorders>
          </w:tcPr>
          <w:p w14:paraId="6290F6F3" w14:textId="77777777" w:rsidR="007A0797" w:rsidRPr="00B92096" w:rsidRDefault="007A0797" w:rsidP="007A0797">
            <w:r w:rsidRPr="00B92096">
              <w:t>=</w:t>
            </w:r>
          </w:p>
        </w:tc>
        <w:tc>
          <w:tcPr>
            <w:tcW w:w="1135" w:type="dxa"/>
            <w:tcBorders>
              <w:top w:val="single" w:sz="4" w:space="0" w:color="auto"/>
              <w:left w:val="single" w:sz="4" w:space="0" w:color="auto"/>
              <w:bottom w:val="single" w:sz="4" w:space="0" w:color="auto"/>
              <w:right w:val="single" w:sz="4" w:space="0" w:color="auto"/>
            </w:tcBorders>
          </w:tcPr>
          <w:p w14:paraId="6E5EB60B" w14:textId="77777777" w:rsidR="007A0797" w:rsidRPr="00B92096" w:rsidRDefault="007A0797" w:rsidP="007A0797">
            <w:r w:rsidRPr="00B92096">
              <w:t>0503768 (2+7)</w:t>
            </w:r>
          </w:p>
        </w:tc>
        <w:tc>
          <w:tcPr>
            <w:tcW w:w="2409" w:type="dxa"/>
            <w:tcBorders>
              <w:top w:val="single" w:sz="4" w:space="0" w:color="auto"/>
              <w:left w:val="single" w:sz="4" w:space="0" w:color="auto"/>
              <w:bottom w:val="single" w:sz="4" w:space="0" w:color="auto"/>
              <w:right w:val="single" w:sz="4" w:space="0" w:color="auto"/>
            </w:tcBorders>
          </w:tcPr>
          <w:p w14:paraId="427AC82B" w14:textId="77777777" w:rsidR="007A0797" w:rsidRPr="00B92096" w:rsidRDefault="007A0797" w:rsidP="007A0797"/>
        </w:tc>
        <w:tc>
          <w:tcPr>
            <w:tcW w:w="1559" w:type="dxa"/>
            <w:tcBorders>
              <w:top w:val="single" w:sz="4" w:space="0" w:color="auto"/>
              <w:left w:val="single" w:sz="4" w:space="0" w:color="auto"/>
              <w:bottom w:val="single" w:sz="4" w:space="0" w:color="auto"/>
              <w:right w:val="single" w:sz="4" w:space="0" w:color="auto"/>
            </w:tcBorders>
          </w:tcPr>
          <w:p w14:paraId="7B5E0357" w14:textId="2E69EC4D" w:rsidR="007A0797" w:rsidRPr="00B92096" w:rsidRDefault="007A0797" w:rsidP="007A0797">
            <w:r>
              <w:t>330 – 340</w:t>
            </w:r>
          </w:p>
        </w:tc>
        <w:tc>
          <w:tcPr>
            <w:tcW w:w="852" w:type="dxa"/>
            <w:tcBorders>
              <w:top w:val="single" w:sz="4" w:space="0" w:color="auto"/>
              <w:left w:val="single" w:sz="4" w:space="0" w:color="auto"/>
              <w:bottom w:val="single" w:sz="4" w:space="0" w:color="auto"/>
              <w:right w:val="single" w:sz="4" w:space="0" w:color="auto"/>
            </w:tcBorders>
          </w:tcPr>
          <w:p w14:paraId="60B32C1F" w14:textId="77777777" w:rsidR="007A0797" w:rsidRPr="00B92096" w:rsidRDefault="007A0797" w:rsidP="007A0797">
            <w:r w:rsidRPr="00B92096">
              <w:t>11</w:t>
            </w:r>
          </w:p>
        </w:tc>
        <w:tc>
          <w:tcPr>
            <w:tcW w:w="2317" w:type="dxa"/>
            <w:tcBorders>
              <w:top w:val="single" w:sz="4" w:space="0" w:color="auto"/>
              <w:left w:val="single" w:sz="4" w:space="0" w:color="auto"/>
              <w:bottom w:val="single" w:sz="4" w:space="0" w:color="auto"/>
              <w:right w:val="single" w:sz="4" w:space="0" w:color="auto"/>
            </w:tcBorders>
          </w:tcPr>
          <w:p w14:paraId="54B0837E" w14:textId="2C91CACF" w:rsidR="007A0797" w:rsidRPr="00B92096" w:rsidRDefault="007A0797" w:rsidP="007A0797">
            <w:r>
              <w:t>Биологические активы (остаточная стоимость)</w:t>
            </w:r>
            <w:r w:rsidRPr="00B92096">
              <w:t xml:space="preserve"> на конец года в ф. 0503768 не соответствуют идентичному показателю в балансе в части приносящей доход деятельности – недопустимо</w:t>
            </w:r>
          </w:p>
        </w:tc>
        <w:tc>
          <w:tcPr>
            <w:tcW w:w="709" w:type="dxa"/>
            <w:tcBorders>
              <w:top w:val="single" w:sz="4" w:space="0" w:color="auto"/>
              <w:left w:val="single" w:sz="4" w:space="0" w:color="auto"/>
              <w:bottom w:val="single" w:sz="4" w:space="0" w:color="auto"/>
              <w:right w:val="single" w:sz="4" w:space="0" w:color="auto"/>
            </w:tcBorders>
          </w:tcPr>
          <w:p w14:paraId="12B157A3" w14:textId="77777777" w:rsidR="007A0797" w:rsidRPr="007A0797" w:rsidRDefault="007A0797" w:rsidP="007A0797">
            <w:pPr>
              <w:rPr>
                <w:color w:val="000000"/>
              </w:rPr>
            </w:pPr>
            <w:r>
              <w:rPr>
                <w:color w:val="000000"/>
              </w:rPr>
              <w:t>Б</w:t>
            </w:r>
          </w:p>
        </w:tc>
      </w:tr>
      <w:tr w:rsidR="007A1D48" w:rsidRPr="00B92096" w14:paraId="473405F2" w14:textId="77777777" w:rsidTr="003E2E85">
        <w:tc>
          <w:tcPr>
            <w:tcW w:w="670" w:type="dxa"/>
          </w:tcPr>
          <w:p w14:paraId="4FF010BE" w14:textId="77777777" w:rsidR="00314C72" w:rsidRPr="00B92096" w:rsidRDefault="00314C72" w:rsidP="00AB088F">
            <w:r>
              <w:t>112</w:t>
            </w:r>
          </w:p>
        </w:tc>
        <w:tc>
          <w:tcPr>
            <w:tcW w:w="1051" w:type="dxa"/>
          </w:tcPr>
          <w:p w14:paraId="47BF1E11" w14:textId="77777777" w:rsidR="00314C72" w:rsidRPr="00B92096" w:rsidRDefault="00314C72" w:rsidP="00AB088F">
            <w:r w:rsidRPr="00B92096">
              <w:t>0503730</w:t>
            </w:r>
          </w:p>
        </w:tc>
        <w:tc>
          <w:tcPr>
            <w:tcW w:w="1646" w:type="dxa"/>
            <w:gridSpan w:val="2"/>
          </w:tcPr>
          <w:p w14:paraId="09F1523D" w14:textId="77777777" w:rsidR="00314C72" w:rsidRPr="00B92096" w:rsidRDefault="00314C72" w:rsidP="00AB088F"/>
        </w:tc>
        <w:tc>
          <w:tcPr>
            <w:tcW w:w="852" w:type="dxa"/>
            <w:gridSpan w:val="2"/>
          </w:tcPr>
          <w:p w14:paraId="09EC9C65" w14:textId="77777777" w:rsidR="00314C72" w:rsidRPr="00B92096" w:rsidRDefault="00314C72" w:rsidP="00AB088F">
            <w:r>
              <w:t>120</w:t>
            </w:r>
          </w:p>
        </w:tc>
        <w:tc>
          <w:tcPr>
            <w:tcW w:w="567" w:type="dxa"/>
          </w:tcPr>
          <w:p w14:paraId="553884F0" w14:textId="77777777" w:rsidR="00314C72" w:rsidRPr="00B92096" w:rsidRDefault="00314C72" w:rsidP="00AB088F">
            <w:r w:rsidRPr="00B92096">
              <w:t>3</w:t>
            </w:r>
          </w:p>
        </w:tc>
        <w:tc>
          <w:tcPr>
            <w:tcW w:w="993" w:type="dxa"/>
            <w:gridSpan w:val="2"/>
          </w:tcPr>
          <w:p w14:paraId="7450D881" w14:textId="77777777" w:rsidR="00314C72" w:rsidRPr="00B92096" w:rsidRDefault="00314C72" w:rsidP="00AB088F">
            <w:r w:rsidRPr="00B92096">
              <w:t>=</w:t>
            </w:r>
          </w:p>
        </w:tc>
        <w:tc>
          <w:tcPr>
            <w:tcW w:w="1135" w:type="dxa"/>
          </w:tcPr>
          <w:p w14:paraId="5C8ECD97" w14:textId="273934C3" w:rsidR="00314C72" w:rsidRPr="00B92096" w:rsidRDefault="00314C72" w:rsidP="009A6D27">
            <w:r w:rsidRPr="00B92096">
              <w:t>0503768 (5+6)</w:t>
            </w:r>
          </w:p>
        </w:tc>
        <w:tc>
          <w:tcPr>
            <w:tcW w:w="2409" w:type="dxa"/>
          </w:tcPr>
          <w:p w14:paraId="6D71F617" w14:textId="77777777" w:rsidR="00314C72" w:rsidRPr="00B92096" w:rsidRDefault="00314C72" w:rsidP="00AB088F"/>
        </w:tc>
        <w:tc>
          <w:tcPr>
            <w:tcW w:w="1559" w:type="dxa"/>
          </w:tcPr>
          <w:p w14:paraId="47FAC133" w14:textId="07FA8F40" w:rsidR="00314C72" w:rsidRPr="00B92096" w:rsidRDefault="00314C72" w:rsidP="00AB088F">
            <w:r>
              <w:t>070+140+170+230</w:t>
            </w:r>
            <w:r w:rsidR="007F08CF">
              <w:t>+320</w:t>
            </w:r>
            <w:r w:rsidR="0037506B">
              <w:t>+350</w:t>
            </w:r>
          </w:p>
        </w:tc>
        <w:tc>
          <w:tcPr>
            <w:tcW w:w="852" w:type="dxa"/>
          </w:tcPr>
          <w:p w14:paraId="79D28A48" w14:textId="77777777" w:rsidR="00314C72" w:rsidRPr="00B92096" w:rsidRDefault="00314C72" w:rsidP="00AB088F">
            <w:r w:rsidRPr="00B92096">
              <w:t>4</w:t>
            </w:r>
          </w:p>
        </w:tc>
        <w:tc>
          <w:tcPr>
            <w:tcW w:w="2317" w:type="dxa"/>
          </w:tcPr>
          <w:p w14:paraId="1D0FD44F" w14:textId="30517F19" w:rsidR="00314C72" w:rsidRPr="00B92096" w:rsidRDefault="00314C72" w:rsidP="00AB088F">
            <w:r>
              <w:t>Вложения в нефинансовые активы</w:t>
            </w:r>
            <w:r w:rsidRPr="00B92096">
              <w:t xml:space="preserve"> на начало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0350A0C3" w14:textId="77777777" w:rsidR="00314C72" w:rsidRDefault="00E54949" w:rsidP="00AB088F">
            <w:r>
              <w:rPr>
                <w:color w:val="000000"/>
              </w:rPr>
              <w:t>Б</w:t>
            </w:r>
          </w:p>
        </w:tc>
      </w:tr>
      <w:tr w:rsidR="007A1D48" w:rsidRPr="00B92096" w14:paraId="4E471338" w14:textId="77777777" w:rsidTr="003E2E85">
        <w:tc>
          <w:tcPr>
            <w:tcW w:w="670" w:type="dxa"/>
          </w:tcPr>
          <w:p w14:paraId="31D4FC18" w14:textId="77777777" w:rsidR="00314C72" w:rsidRPr="00B92096" w:rsidRDefault="00314C72" w:rsidP="00AB088F">
            <w:r>
              <w:t>113</w:t>
            </w:r>
          </w:p>
        </w:tc>
        <w:tc>
          <w:tcPr>
            <w:tcW w:w="1051" w:type="dxa"/>
          </w:tcPr>
          <w:p w14:paraId="52D7F3C4" w14:textId="77777777" w:rsidR="00314C72" w:rsidRPr="00B92096" w:rsidRDefault="00314C72" w:rsidP="00AB088F">
            <w:r w:rsidRPr="00B92096">
              <w:t>0503730</w:t>
            </w:r>
          </w:p>
        </w:tc>
        <w:tc>
          <w:tcPr>
            <w:tcW w:w="1646" w:type="dxa"/>
            <w:gridSpan w:val="2"/>
          </w:tcPr>
          <w:p w14:paraId="41AF983F" w14:textId="77777777" w:rsidR="00314C72" w:rsidRPr="00B92096" w:rsidRDefault="00314C72" w:rsidP="00AB088F"/>
        </w:tc>
        <w:tc>
          <w:tcPr>
            <w:tcW w:w="852" w:type="dxa"/>
            <w:gridSpan w:val="2"/>
          </w:tcPr>
          <w:p w14:paraId="08706DE6" w14:textId="77777777" w:rsidR="00314C72" w:rsidRPr="00B92096" w:rsidRDefault="00314C72" w:rsidP="00AB088F">
            <w:r>
              <w:t>120</w:t>
            </w:r>
          </w:p>
        </w:tc>
        <w:tc>
          <w:tcPr>
            <w:tcW w:w="567" w:type="dxa"/>
          </w:tcPr>
          <w:p w14:paraId="5C34CF31" w14:textId="77777777" w:rsidR="00314C72" w:rsidRPr="00B92096" w:rsidRDefault="00314C72" w:rsidP="00AB088F">
            <w:r w:rsidRPr="00B92096">
              <w:t>4</w:t>
            </w:r>
          </w:p>
        </w:tc>
        <w:tc>
          <w:tcPr>
            <w:tcW w:w="993" w:type="dxa"/>
            <w:gridSpan w:val="2"/>
          </w:tcPr>
          <w:p w14:paraId="70FD854E" w14:textId="77777777" w:rsidR="00314C72" w:rsidRPr="00B92096" w:rsidRDefault="00314C72" w:rsidP="00AB088F">
            <w:r w:rsidRPr="00B92096">
              <w:t>=</w:t>
            </w:r>
          </w:p>
        </w:tc>
        <w:tc>
          <w:tcPr>
            <w:tcW w:w="1135" w:type="dxa"/>
          </w:tcPr>
          <w:p w14:paraId="48F000DD" w14:textId="5B510AA1" w:rsidR="00314C72" w:rsidRPr="00B92096" w:rsidRDefault="00314C72" w:rsidP="009A6D27">
            <w:r w:rsidRPr="00B92096">
              <w:t>0503768 (4)</w:t>
            </w:r>
          </w:p>
        </w:tc>
        <w:tc>
          <w:tcPr>
            <w:tcW w:w="2409" w:type="dxa"/>
          </w:tcPr>
          <w:p w14:paraId="3A5DFE1E" w14:textId="77777777" w:rsidR="00314C72" w:rsidRPr="00B92096" w:rsidRDefault="00314C72" w:rsidP="00AB088F"/>
        </w:tc>
        <w:tc>
          <w:tcPr>
            <w:tcW w:w="1559" w:type="dxa"/>
          </w:tcPr>
          <w:p w14:paraId="42EAAAF3" w14:textId="0A795C91" w:rsidR="00314C72" w:rsidRPr="00B92096" w:rsidRDefault="00314C72" w:rsidP="0037506B">
            <w:r>
              <w:t>070+140+170+230</w:t>
            </w:r>
            <w:r w:rsidR="007F08CF">
              <w:t>+320</w:t>
            </w:r>
            <w:r w:rsidR="0037506B">
              <w:t>+350</w:t>
            </w:r>
          </w:p>
        </w:tc>
        <w:tc>
          <w:tcPr>
            <w:tcW w:w="852" w:type="dxa"/>
          </w:tcPr>
          <w:p w14:paraId="3FAD1541" w14:textId="77777777" w:rsidR="00314C72" w:rsidRPr="00B92096" w:rsidRDefault="00314C72" w:rsidP="00AB088F">
            <w:r w:rsidRPr="00B92096">
              <w:t>4</w:t>
            </w:r>
          </w:p>
        </w:tc>
        <w:tc>
          <w:tcPr>
            <w:tcW w:w="2317" w:type="dxa"/>
          </w:tcPr>
          <w:p w14:paraId="6E152472" w14:textId="77777777" w:rsidR="00314C72" w:rsidRPr="00B92096" w:rsidRDefault="00314C72" w:rsidP="00AB088F">
            <w:r>
              <w:t>Вложения в нефинансовые активы</w:t>
            </w:r>
            <w:r w:rsidRPr="00B92096">
              <w:t xml:space="preserve"> на начало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3C240E58" w14:textId="77777777" w:rsidR="00314C72" w:rsidRDefault="00E54949" w:rsidP="00AB088F">
            <w:r>
              <w:rPr>
                <w:color w:val="000000"/>
              </w:rPr>
              <w:t>Б</w:t>
            </w:r>
          </w:p>
        </w:tc>
      </w:tr>
      <w:tr w:rsidR="00E54949" w:rsidRPr="00B92096" w14:paraId="7624E0AB" w14:textId="77777777" w:rsidTr="003E2E85">
        <w:tc>
          <w:tcPr>
            <w:tcW w:w="670" w:type="dxa"/>
          </w:tcPr>
          <w:p w14:paraId="17B92F9A" w14:textId="77777777" w:rsidR="00E54949" w:rsidRPr="00B92096" w:rsidRDefault="00E54949" w:rsidP="00AB088F">
            <w:r>
              <w:t>114</w:t>
            </w:r>
          </w:p>
        </w:tc>
        <w:tc>
          <w:tcPr>
            <w:tcW w:w="1051" w:type="dxa"/>
          </w:tcPr>
          <w:p w14:paraId="3663DBC5" w14:textId="77777777" w:rsidR="00E54949" w:rsidRPr="00B92096" w:rsidRDefault="00E54949" w:rsidP="00AB088F">
            <w:r w:rsidRPr="00B92096">
              <w:t>0503730</w:t>
            </w:r>
          </w:p>
        </w:tc>
        <w:tc>
          <w:tcPr>
            <w:tcW w:w="1646" w:type="dxa"/>
            <w:gridSpan w:val="2"/>
          </w:tcPr>
          <w:p w14:paraId="2FF2F094" w14:textId="77777777" w:rsidR="00E54949" w:rsidRPr="00B92096" w:rsidRDefault="00E54949" w:rsidP="00AB088F"/>
        </w:tc>
        <w:tc>
          <w:tcPr>
            <w:tcW w:w="852" w:type="dxa"/>
            <w:gridSpan w:val="2"/>
          </w:tcPr>
          <w:p w14:paraId="160439B5" w14:textId="77777777" w:rsidR="00E54949" w:rsidRPr="00B92096" w:rsidRDefault="00E54949" w:rsidP="00C554C2">
            <w:r>
              <w:t>120</w:t>
            </w:r>
          </w:p>
        </w:tc>
        <w:tc>
          <w:tcPr>
            <w:tcW w:w="567" w:type="dxa"/>
          </w:tcPr>
          <w:p w14:paraId="3B26835C" w14:textId="77777777" w:rsidR="00E54949" w:rsidRPr="00B92096" w:rsidRDefault="00E54949" w:rsidP="00AB088F">
            <w:r w:rsidRPr="00B92096">
              <w:t>5</w:t>
            </w:r>
          </w:p>
        </w:tc>
        <w:tc>
          <w:tcPr>
            <w:tcW w:w="993" w:type="dxa"/>
            <w:gridSpan w:val="2"/>
          </w:tcPr>
          <w:p w14:paraId="4F8A3983" w14:textId="77777777" w:rsidR="00E54949" w:rsidRPr="00B92096" w:rsidRDefault="00E54949" w:rsidP="00AB088F">
            <w:r w:rsidRPr="00B92096">
              <w:t>=</w:t>
            </w:r>
          </w:p>
        </w:tc>
        <w:tc>
          <w:tcPr>
            <w:tcW w:w="1135" w:type="dxa"/>
          </w:tcPr>
          <w:p w14:paraId="04CD2F4F" w14:textId="27A1EBA8" w:rsidR="00E54949" w:rsidRPr="00B92096" w:rsidRDefault="00E54949" w:rsidP="009A6D27">
            <w:r w:rsidRPr="00B92096">
              <w:t>0503768 (2+7)</w:t>
            </w:r>
          </w:p>
        </w:tc>
        <w:tc>
          <w:tcPr>
            <w:tcW w:w="2409" w:type="dxa"/>
          </w:tcPr>
          <w:p w14:paraId="4E9C9F92" w14:textId="77777777" w:rsidR="00E54949" w:rsidRPr="00B92096" w:rsidRDefault="00E54949" w:rsidP="00AB088F"/>
        </w:tc>
        <w:tc>
          <w:tcPr>
            <w:tcW w:w="1559" w:type="dxa"/>
          </w:tcPr>
          <w:p w14:paraId="69A294E1" w14:textId="7E011F29" w:rsidR="00E54949" w:rsidRPr="00B92096" w:rsidRDefault="00E54949" w:rsidP="00AB088F">
            <w:r>
              <w:t>070+140+170+230</w:t>
            </w:r>
            <w:r w:rsidR="007F08CF">
              <w:t>+320</w:t>
            </w:r>
            <w:r w:rsidR="0037506B">
              <w:t>+350</w:t>
            </w:r>
          </w:p>
        </w:tc>
        <w:tc>
          <w:tcPr>
            <w:tcW w:w="852" w:type="dxa"/>
          </w:tcPr>
          <w:p w14:paraId="1D366AB6" w14:textId="77777777" w:rsidR="00E54949" w:rsidRPr="00B92096" w:rsidRDefault="00E54949" w:rsidP="00AB088F">
            <w:r w:rsidRPr="00B92096">
              <w:t>4</w:t>
            </w:r>
          </w:p>
        </w:tc>
        <w:tc>
          <w:tcPr>
            <w:tcW w:w="2317" w:type="dxa"/>
          </w:tcPr>
          <w:p w14:paraId="4BA87BF8" w14:textId="77777777" w:rsidR="00E54949" w:rsidRPr="00B92096" w:rsidRDefault="00E54949" w:rsidP="00AB088F">
            <w:r>
              <w:t>Вложения в нефинансовые активы</w:t>
            </w:r>
            <w:r w:rsidRPr="00B92096">
              <w:t xml:space="preserve"> на начало года в ф. 0503768 не соответствуют идентичному показателю в балансе в части приносящей доход деятельности – недопустимо</w:t>
            </w:r>
          </w:p>
        </w:tc>
        <w:tc>
          <w:tcPr>
            <w:tcW w:w="709" w:type="dxa"/>
          </w:tcPr>
          <w:p w14:paraId="19A8A73F" w14:textId="77777777" w:rsidR="00E54949" w:rsidRDefault="00E54949" w:rsidP="00AB088F">
            <w:r w:rsidRPr="004C6F1C">
              <w:rPr>
                <w:color w:val="000000"/>
              </w:rPr>
              <w:t>Б</w:t>
            </w:r>
          </w:p>
        </w:tc>
      </w:tr>
      <w:tr w:rsidR="00E54949" w:rsidRPr="00B92096" w14:paraId="6BE33989" w14:textId="77777777" w:rsidTr="003E2E85">
        <w:tc>
          <w:tcPr>
            <w:tcW w:w="670" w:type="dxa"/>
          </w:tcPr>
          <w:p w14:paraId="7FCBF694" w14:textId="77777777" w:rsidR="00E54949" w:rsidRPr="00B92096" w:rsidRDefault="00E54949" w:rsidP="00AB088F">
            <w:r>
              <w:t>115</w:t>
            </w:r>
          </w:p>
        </w:tc>
        <w:tc>
          <w:tcPr>
            <w:tcW w:w="1051" w:type="dxa"/>
          </w:tcPr>
          <w:p w14:paraId="4EBF92B6" w14:textId="77777777" w:rsidR="00E54949" w:rsidRPr="00B92096" w:rsidRDefault="00E54949" w:rsidP="00AB088F">
            <w:r w:rsidRPr="00B92096">
              <w:t>0503730</w:t>
            </w:r>
          </w:p>
        </w:tc>
        <w:tc>
          <w:tcPr>
            <w:tcW w:w="1646" w:type="dxa"/>
            <w:gridSpan w:val="2"/>
          </w:tcPr>
          <w:p w14:paraId="266C2F34" w14:textId="77777777" w:rsidR="00E54949" w:rsidRPr="00B92096" w:rsidRDefault="00E54949" w:rsidP="00AB088F"/>
        </w:tc>
        <w:tc>
          <w:tcPr>
            <w:tcW w:w="852" w:type="dxa"/>
            <w:gridSpan w:val="2"/>
          </w:tcPr>
          <w:p w14:paraId="1F5BA4A0" w14:textId="77777777" w:rsidR="00E54949" w:rsidRPr="00B92096" w:rsidRDefault="00E54949" w:rsidP="00AB088F">
            <w:r>
              <w:t>120</w:t>
            </w:r>
          </w:p>
        </w:tc>
        <w:tc>
          <w:tcPr>
            <w:tcW w:w="567" w:type="dxa"/>
          </w:tcPr>
          <w:p w14:paraId="19C75396" w14:textId="77777777" w:rsidR="00E54949" w:rsidRPr="00B92096" w:rsidRDefault="00E54949" w:rsidP="00AB088F">
            <w:r w:rsidRPr="00B92096">
              <w:t>7</w:t>
            </w:r>
          </w:p>
        </w:tc>
        <w:tc>
          <w:tcPr>
            <w:tcW w:w="993" w:type="dxa"/>
            <w:gridSpan w:val="2"/>
          </w:tcPr>
          <w:p w14:paraId="0EDE6395" w14:textId="77777777" w:rsidR="00E54949" w:rsidRPr="00B92096" w:rsidRDefault="00E54949" w:rsidP="00AB088F">
            <w:r w:rsidRPr="00B92096">
              <w:t>=</w:t>
            </w:r>
          </w:p>
        </w:tc>
        <w:tc>
          <w:tcPr>
            <w:tcW w:w="1135" w:type="dxa"/>
          </w:tcPr>
          <w:p w14:paraId="049F068D" w14:textId="0751713D" w:rsidR="00E54949" w:rsidRPr="00B92096" w:rsidRDefault="00E54949" w:rsidP="009A6D27">
            <w:r w:rsidRPr="00B92096">
              <w:t>0503768 (5+6)</w:t>
            </w:r>
          </w:p>
        </w:tc>
        <w:tc>
          <w:tcPr>
            <w:tcW w:w="2409" w:type="dxa"/>
          </w:tcPr>
          <w:p w14:paraId="63CB0445" w14:textId="77777777" w:rsidR="00E54949" w:rsidRPr="00B92096" w:rsidRDefault="00E54949" w:rsidP="00AB088F"/>
        </w:tc>
        <w:tc>
          <w:tcPr>
            <w:tcW w:w="1559" w:type="dxa"/>
          </w:tcPr>
          <w:p w14:paraId="7E6FBBFB" w14:textId="0C1551B2" w:rsidR="00E54949" w:rsidRPr="00B92096" w:rsidRDefault="00E54949" w:rsidP="00AB088F">
            <w:r>
              <w:t>070+140+170+230</w:t>
            </w:r>
            <w:r w:rsidR="007F08CF">
              <w:t>+320</w:t>
            </w:r>
            <w:r w:rsidR="0037506B">
              <w:t>+350</w:t>
            </w:r>
          </w:p>
        </w:tc>
        <w:tc>
          <w:tcPr>
            <w:tcW w:w="852" w:type="dxa"/>
          </w:tcPr>
          <w:p w14:paraId="1F8B821F" w14:textId="77777777" w:rsidR="00E54949" w:rsidRPr="00B92096" w:rsidRDefault="00E54949" w:rsidP="00AB088F">
            <w:r w:rsidRPr="00B92096">
              <w:t>11</w:t>
            </w:r>
          </w:p>
        </w:tc>
        <w:tc>
          <w:tcPr>
            <w:tcW w:w="2317" w:type="dxa"/>
          </w:tcPr>
          <w:p w14:paraId="460BB581" w14:textId="5F3AD26D" w:rsidR="00E54949" w:rsidRPr="00B92096" w:rsidRDefault="00E54949" w:rsidP="00AB088F">
            <w:r>
              <w:t>Вложения в нефинансовые активы</w:t>
            </w:r>
            <w:r w:rsidRPr="00B92096">
              <w:t xml:space="preserve"> на конец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4A3EF253" w14:textId="77777777" w:rsidR="00E54949" w:rsidRDefault="00E54949" w:rsidP="00AB088F">
            <w:r w:rsidRPr="004C6F1C">
              <w:rPr>
                <w:color w:val="000000"/>
              </w:rPr>
              <w:t>Б</w:t>
            </w:r>
          </w:p>
        </w:tc>
      </w:tr>
      <w:tr w:rsidR="007A1D48" w:rsidRPr="00B92096" w14:paraId="1CCCC839" w14:textId="77777777" w:rsidTr="003E2E85">
        <w:tc>
          <w:tcPr>
            <w:tcW w:w="670" w:type="dxa"/>
          </w:tcPr>
          <w:p w14:paraId="07231F61" w14:textId="77777777" w:rsidR="00314C72" w:rsidRPr="00B92096" w:rsidRDefault="00314C72" w:rsidP="00AB088F">
            <w:r>
              <w:t>116</w:t>
            </w:r>
          </w:p>
        </w:tc>
        <w:tc>
          <w:tcPr>
            <w:tcW w:w="1051" w:type="dxa"/>
          </w:tcPr>
          <w:p w14:paraId="69778136" w14:textId="77777777" w:rsidR="00314C72" w:rsidRPr="00B92096" w:rsidRDefault="00314C72" w:rsidP="00AB088F">
            <w:r w:rsidRPr="00B92096">
              <w:t>0503730</w:t>
            </w:r>
          </w:p>
        </w:tc>
        <w:tc>
          <w:tcPr>
            <w:tcW w:w="1646" w:type="dxa"/>
            <w:gridSpan w:val="2"/>
          </w:tcPr>
          <w:p w14:paraId="28A4DE91" w14:textId="77777777" w:rsidR="00314C72" w:rsidRPr="00B92096" w:rsidRDefault="00314C72" w:rsidP="00AB088F"/>
        </w:tc>
        <w:tc>
          <w:tcPr>
            <w:tcW w:w="852" w:type="dxa"/>
            <w:gridSpan w:val="2"/>
          </w:tcPr>
          <w:p w14:paraId="57FB345F" w14:textId="77777777" w:rsidR="00314C72" w:rsidRPr="00B92096" w:rsidRDefault="00314C72" w:rsidP="00AB088F">
            <w:r>
              <w:t>120</w:t>
            </w:r>
          </w:p>
        </w:tc>
        <w:tc>
          <w:tcPr>
            <w:tcW w:w="567" w:type="dxa"/>
          </w:tcPr>
          <w:p w14:paraId="5B14F63A" w14:textId="77777777" w:rsidR="00314C72" w:rsidRPr="00B92096" w:rsidRDefault="00314C72" w:rsidP="00AB088F">
            <w:r w:rsidRPr="00B92096">
              <w:t>8</w:t>
            </w:r>
          </w:p>
        </w:tc>
        <w:tc>
          <w:tcPr>
            <w:tcW w:w="993" w:type="dxa"/>
            <w:gridSpan w:val="2"/>
          </w:tcPr>
          <w:p w14:paraId="4E37077B" w14:textId="77777777" w:rsidR="00314C72" w:rsidRPr="00B92096" w:rsidRDefault="00314C72" w:rsidP="00AB088F">
            <w:r w:rsidRPr="00B92096">
              <w:t>=</w:t>
            </w:r>
          </w:p>
        </w:tc>
        <w:tc>
          <w:tcPr>
            <w:tcW w:w="1135" w:type="dxa"/>
          </w:tcPr>
          <w:p w14:paraId="3026CF8D" w14:textId="77777777" w:rsidR="00314C72" w:rsidRPr="00B92096" w:rsidRDefault="00314C72" w:rsidP="00AB088F">
            <w:r w:rsidRPr="00B92096">
              <w:t>0503768 (4)</w:t>
            </w:r>
          </w:p>
        </w:tc>
        <w:tc>
          <w:tcPr>
            <w:tcW w:w="2409" w:type="dxa"/>
          </w:tcPr>
          <w:p w14:paraId="5BF53434" w14:textId="77777777" w:rsidR="00314C72" w:rsidRPr="00B92096" w:rsidRDefault="00314C72" w:rsidP="00AB088F"/>
        </w:tc>
        <w:tc>
          <w:tcPr>
            <w:tcW w:w="1559" w:type="dxa"/>
          </w:tcPr>
          <w:p w14:paraId="68E0A2E1" w14:textId="6A651F76" w:rsidR="00314C72" w:rsidRPr="00B92096" w:rsidRDefault="00314C72" w:rsidP="00AB088F">
            <w:r>
              <w:t>070+140+170+230</w:t>
            </w:r>
            <w:r w:rsidR="007F08CF">
              <w:t>+320</w:t>
            </w:r>
            <w:r w:rsidR="0037506B">
              <w:t>+350</w:t>
            </w:r>
          </w:p>
        </w:tc>
        <w:tc>
          <w:tcPr>
            <w:tcW w:w="852" w:type="dxa"/>
          </w:tcPr>
          <w:p w14:paraId="0CD57279" w14:textId="77777777" w:rsidR="00314C72" w:rsidRPr="00B92096" w:rsidRDefault="00314C72" w:rsidP="00AB088F">
            <w:r w:rsidRPr="00B92096">
              <w:t>11</w:t>
            </w:r>
          </w:p>
        </w:tc>
        <w:tc>
          <w:tcPr>
            <w:tcW w:w="2317" w:type="dxa"/>
          </w:tcPr>
          <w:p w14:paraId="73955289" w14:textId="77777777" w:rsidR="00314C72" w:rsidRPr="00B92096" w:rsidRDefault="00314C72" w:rsidP="00AB088F">
            <w:r>
              <w:t>Вложения в нефинансовые активы</w:t>
            </w:r>
            <w:r w:rsidRPr="00B92096">
              <w:t xml:space="preserve"> на конец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428C5605" w14:textId="77777777" w:rsidR="00314C72" w:rsidRDefault="00E54949" w:rsidP="00AB088F">
            <w:r>
              <w:rPr>
                <w:color w:val="000000"/>
              </w:rPr>
              <w:t>Б</w:t>
            </w:r>
          </w:p>
        </w:tc>
      </w:tr>
      <w:tr w:rsidR="007A1D48" w:rsidRPr="00B92096" w14:paraId="7D57D2C6" w14:textId="77777777" w:rsidTr="003E2E85">
        <w:tc>
          <w:tcPr>
            <w:tcW w:w="670" w:type="dxa"/>
          </w:tcPr>
          <w:p w14:paraId="7729F457" w14:textId="77777777" w:rsidR="00314C72" w:rsidRPr="00B92096" w:rsidRDefault="00314C72" w:rsidP="00AB088F">
            <w:r>
              <w:t>117</w:t>
            </w:r>
          </w:p>
        </w:tc>
        <w:tc>
          <w:tcPr>
            <w:tcW w:w="1051" w:type="dxa"/>
          </w:tcPr>
          <w:p w14:paraId="1F8FB24E" w14:textId="77777777" w:rsidR="00314C72" w:rsidRPr="00B92096" w:rsidRDefault="00314C72" w:rsidP="00AB088F">
            <w:r w:rsidRPr="00B92096">
              <w:t>0503730</w:t>
            </w:r>
          </w:p>
        </w:tc>
        <w:tc>
          <w:tcPr>
            <w:tcW w:w="1646" w:type="dxa"/>
            <w:gridSpan w:val="2"/>
          </w:tcPr>
          <w:p w14:paraId="66B8282F" w14:textId="77777777" w:rsidR="00314C72" w:rsidRPr="00B92096" w:rsidRDefault="00314C72" w:rsidP="00AB088F"/>
        </w:tc>
        <w:tc>
          <w:tcPr>
            <w:tcW w:w="852" w:type="dxa"/>
            <w:gridSpan w:val="2"/>
          </w:tcPr>
          <w:p w14:paraId="41EA88B6" w14:textId="77777777" w:rsidR="00314C72" w:rsidRPr="00B92096" w:rsidRDefault="00314C72" w:rsidP="00AB088F">
            <w:r>
              <w:t>120</w:t>
            </w:r>
          </w:p>
        </w:tc>
        <w:tc>
          <w:tcPr>
            <w:tcW w:w="567" w:type="dxa"/>
          </w:tcPr>
          <w:p w14:paraId="5D8B8EB3" w14:textId="77777777" w:rsidR="00314C72" w:rsidRPr="00B92096" w:rsidRDefault="00314C72" w:rsidP="00AB088F">
            <w:r w:rsidRPr="00B92096">
              <w:t>9</w:t>
            </w:r>
          </w:p>
        </w:tc>
        <w:tc>
          <w:tcPr>
            <w:tcW w:w="993" w:type="dxa"/>
            <w:gridSpan w:val="2"/>
          </w:tcPr>
          <w:p w14:paraId="4DEE4809" w14:textId="77777777" w:rsidR="00314C72" w:rsidRPr="00B92096" w:rsidRDefault="00314C72" w:rsidP="00AB088F">
            <w:r w:rsidRPr="00B92096">
              <w:t>=</w:t>
            </w:r>
          </w:p>
        </w:tc>
        <w:tc>
          <w:tcPr>
            <w:tcW w:w="1135" w:type="dxa"/>
          </w:tcPr>
          <w:p w14:paraId="494E6766" w14:textId="44FDFD23" w:rsidR="00314C72" w:rsidRPr="00B92096" w:rsidRDefault="00314C72" w:rsidP="009A6D27">
            <w:r w:rsidRPr="00B92096">
              <w:t>0503768 (2+7)</w:t>
            </w:r>
          </w:p>
        </w:tc>
        <w:tc>
          <w:tcPr>
            <w:tcW w:w="2409" w:type="dxa"/>
          </w:tcPr>
          <w:p w14:paraId="5FE17DA2" w14:textId="77777777" w:rsidR="00314C72" w:rsidRPr="00B92096" w:rsidRDefault="00314C72" w:rsidP="00AB088F"/>
        </w:tc>
        <w:tc>
          <w:tcPr>
            <w:tcW w:w="1559" w:type="dxa"/>
          </w:tcPr>
          <w:p w14:paraId="689D97ED" w14:textId="50306AFE" w:rsidR="00314C72" w:rsidRPr="00B92096" w:rsidRDefault="00314C72" w:rsidP="00AB088F">
            <w:r>
              <w:t>070+140+170+230</w:t>
            </w:r>
            <w:r w:rsidR="007F08CF">
              <w:t>+320</w:t>
            </w:r>
            <w:r w:rsidR="0037506B">
              <w:t>+350</w:t>
            </w:r>
          </w:p>
        </w:tc>
        <w:tc>
          <w:tcPr>
            <w:tcW w:w="852" w:type="dxa"/>
          </w:tcPr>
          <w:p w14:paraId="00DA4468" w14:textId="77777777" w:rsidR="00314C72" w:rsidRPr="00B92096" w:rsidRDefault="00314C72" w:rsidP="00AB088F">
            <w:r w:rsidRPr="00B92096">
              <w:t>11</w:t>
            </w:r>
          </w:p>
        </w:tc>
        <w:tc>
          <w:tcPr>
            <w:tcW w:w="2317" w:type="dxa"/>
          </w:tcPr>
          <w:p w14:paraId="507EED12" w14:textId="77777777" w:rsidR="00314C72" w:rsidRPr="00B92096" w:rsidRDefault="00314C72" w:rsidP="00F439B4">
            <w:r>
              <w:t>Вложения в нефинансовые активы</w:t>
            </w:r>
            <w:r w:rsidRPr="00B92096">
              <w:t xml:space="preserve"> на конец года в ф. 0503768 не соответствуют идентичному показателю в балансе в части приносящей доход деятельности –</w:t>
            </w:r>
            <w:r w:rsidR="00F439B4">
              <w:t xml:space="preserve"> </w:t>
            </w:r>
            <w:r w:rsidRPr="00B92096">
              <w:t>недопустимо</w:t>
            </w:r>
          </w:p>
        </w:tc>
        <w:tc>
          <w:tcPr>
            <w:tcW w:w="709" w:type="dxa"/>
          </w:tcPr>
          <w:p w14:paraId="3059BA96" w14:textId="77777777" w:rsidR="00314C72" w:rsidRDefault="00E54949" w:rsidP="00AB088F">
            <w:r>
              <w:rPr>
                <w:color w:val="000000"/>
              </w:rPr>
              <w:t>Б</w:t>
            </w:r>
          </w:p>
        </w:tc>
      </w:tr>
      <w:tr w:rsidR="007A1D48" w:rsidRPr="00B92096" w14:paraId="358B3FE9" w14:textId="77777777" w:rsidTr="003E2E85">
        <w:tc>
          <w:tcPr>
            <w:tcW w:w="670" w:type="dxa"/>
          </w:tcPr>
          <w:p w14:paraId="2D3DDE4E" w14:textId="77777777" w:rsidR="00314C72" w:rsidRPr="00B92096" w:rsidRDefault="00314C72" w:rsidP="00AB088F">
            <w:r>
              <w:t>118</w:t>
            </w:r>
          </w:p>
        </w:tc>
        <w:tc>
          <w:tcPr>
            <w:tcW w:w="1051" w:type="dxa"/>
          </w:tcPr>
          <w:p w14:paraId="3986313A" w14:textId="77777777" w:rsidR="00314C72" w:rsidRPr="00B92096" w:rsidRDefault="00314C72" w:rsidP="00AB088F">
            <w:r w:rsidRPr="00B92096">
              <w:t>0503730</w:t>
            </w:r>
          </w:p>
        </w:tc>
        <w:tc>
          <w:tcPr>
            <w:tcW w:w="1646" w:type="dxa"/>
            <w:gridSpan w:val="2"/>
          </w:tcPr>
          <w:p w14:paraId="6C1B3E35" w14:textId="77777777" w:rsidR="00314C72" w:rsidRPr="00B92096" w:rsidRDefault="00314C72" w:rsidP="00AB088F"/>
        </w:tc>
        <w:tc>
          <w:tcPr>
            <w:tcW w:w="852" w:type="dxa"/>
            <w:gridSpan w:val="2"/>
          </w:tcPr>
          <w:p w14:paraId="6C2E63AC" w14:textId="77777777" w:rsidR="00314C72" w:rsidRPr="00B92096" w:rsidRDefault="00314C72" w:rsidP="00AB088F">
            <w:r>
              <w:t>130</w:t>
            </w:r>
          </w:p>
        </w:tc>
        <w:tc>
          <w:tcPr>
            <w:tcW w:w="567" w:type="dxa"/>
          </w:tcPr>
          <w:p w14:paraId="4AB2B764" w14:textId="77777777" w:rsidR="00314C72" w:rsidRPr="00B92096" w:rsidRDefault="00314C72" w:rsidP="00AB088F">
            <w:r w:rsidRPr="00B92096">
              <w:t>3</w:t>
            </w:r>
          </w:p>
        </w:tc>
        <w:tc>
          <w:tcPr>
            <w:tcW w:w="993" w:type="dxa"/>
            <w:gridSpan w:val="2"/>
          </w:tcPr>
          <w:p w14:paraId="4532658C" w14:textId="77777777" w:rsidR="00314C72" w:rsidRPr="00B92096" w:rsidRDefault="00314C72" w:rsidP="00AB088F">
            <w:r w:rsidRPr="00B92096">
              <w:t>=</w:t>
            </w:r>
          </w:p>
        </w:tc>
        <w:tc>
          <w:tcPr>
            <w:tcW w:w="1135" w:type="dxa"/>
          </w:tcPr>
          <w:p w14:paraId="396E8D1E" w14:textId="35121ADD" w:rsidR="00314C72" w:rsidRPr="00B92096" w:rsidRDefault="00314C72" w:rsidP="009A6D27">
            <w:r w:rsidRPr="00B92096">
              <w:t>0503768 (5+6)</w:t>
            </w:r>
          </w:p>
        </w:tc>
        <w:tc>
          <w:tcPr>
            <w:tcW w:w="2409" w:type="dxa"/>
          </w:tcPr>
          <w:p w14:paraId="612888E5" w14:textId="77777777" w:rsidR="00314C72" w:rsidRPr="00B92096" w:rsidRDefault="00314C72" w:rsidP="00AB088F"/>
        </w:tc>
        <w:tc>
          <w:tcPr>
            <w:tcW w:w="1559" w:type="dxa"/>
          </w:tcPr>
          <w:p w14:paraId="6B18A097" w14:textId="77777777" w:rsidR="00314C72" w:rsidRPr="00B92096" w:rsidRDefault="00314C72" w:rsidP="00AB088F">
            <w:r>
              <w:t>080+250</w:t>
            </w:r>
          </w:p>
        </w:tc>
        <w:tc>
          <w:tcPr>
            <w:tcW w:w="852" w:type="dxa"/>
          </w:tcPr>
          <w:p w14:paraId="2AD5B42C" w14:textId="77777777" w:rsidR="00314C72" w:rsidRPr="00B92096" w:rsidRDefault="00314C72" w:rsidP="00AB088F">
            <w:r w:rsidRPr="00B92096">
              <w:t>4</w:t>
            </w:r>
          </w:p>
        </w:tc>
        <w:tc>
          <w:tcPr>
            <w:tcW w:w="2317" w:type="dxa"/>
          </w:tcPr>
          <w:p w14:paraId="636DC470" w14:textId="1CF2F09F" w:rsidR="00314C72" w:rsidRPr="00B92096" w:rsidRDefault="00314C72" w:rsidP="00C554C2">
            <w:r>
              <w:t xml:space="preserve">Нефинансовые активы в пути </w:t>
            </w:r>
            <w:r w:rsidRPr="00B92096">
              <w:t xml:space="preserve">на начало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0515EF55" w14:textId="77777777" w:rsidR="00314C72" w:rsidRDefault="00E54949" w:rsidP="00C554C2">
            <w:r>
              <w:rPr>
                <w:color w:val="000000"/>
              </w:rPr>
              <w:t>Б</w:t>
            </w:r>
          </w:p>
        </w:tc>
      </w:tr>
      <w:tr w:rsidR="007A1D48" w:rsidRPr="00B92096" w14:paraId="4DE22BFD" w14:textId="77777777" w:rsidTr="003E2E85">
        <w:tc>
          <w:tcPr>
            <w:tcW w:w="670" w:type="dxa"/>
          </w:tcPr>
          <w:p w14:paraId="3A1F91AE" w14:textId="77777777" w:rsidR="00314C72" w:rsidRPr="00B92096" w:rsidRDefault="00314C72" w:rsidP="00AB088F">
            <w:r>
              <w:t>119</w:t>
            </w:r>
          </w:p>
        </w:tc>
        <w:tc>
          <w:tcPr>
            <w:tcW w:w="1051" w:type="dxa"/>
          </w:tcPr>
          <w:p w14:paraId="6824975A" w14:textId="77777777" w:rsidR="00314C72" w:rsidRPr="00B92096" w:rsidRDefault="00314C72" w:rsidP="00AB088F">
            <w:r w:rsidRPr="00B92096">
              <w:t>0503730</w:t>
            </w:r>
          </w:p>
        </w:tc>
        <w:tc>
          <w:tcPr>
            <w:tcW w:w="1646" w:type="dxa"/>
            <w:gridSpan w:val="2"/>
          </w:tcPr>
          <w:p w14:paraId="5ECF3B0C" w14:textId="77777777" w:rsidR="00314C72" w:rsidRPr="00B92096" w:rsidRDefault="00314C72" w:rsidP="00AB088F"/>
        </w:tc>
        <w:tc>
          <w:tcPr>
            <w:tcW w:w="852" w:type="dxa"/>
            <w:gridSpan w:val="2"/>
          </w:tcPr>
          <w:p w14:paraId="4F193604" w14:textId="77777777" w:rsidR="00314C72" w:rsidRPr="00B92096" w:rsidRDefault="00314C72" w:rsidP="00AB088F">
            <w:r>
              <w:t>130</w:t>
            </w:r>
          </w:p>
        </w:tc>
        <w:tc>
          <w:tcPr>
            <w:tcW w:w="567" w:type="dxa"/>
          </w:tcPr>
          <w:p w14:paraId="153A1E8F" w14:textId="77777777" w:rsidR="00314C72" w:rsidRPr="00B92096" w:rsidRDefault="00314C72" w:rsidP="00AB088F">
            <w:r w:rsidRPr="00B92096">
              <w:t>4</w:t>
            </w:r>
          </w:p>
        </w:tc>
        <w:tc>
          <w:tcPr>
            <w:tcW w:w="993" w:type="dxa"/>
            <w:gridSpan w:val="2"/>
          </w:tcPr>
          <w:p w14:paraId="71B30506" w14:textId="77777777" w:rsidR="00314C72" w:rsidRPr="00B92096" w:rsidRDefault="00314C72" w:rsidP="00AB088F">
            <w:r w:rsidRPr="00B92096">
              <w:t>=</w:t>
            </w:r>
          </w:p>
        </w:tc>
        <w:tc>
          <w:tcPr>
            <w:tcW w:w="1135" w:type="dxa"/>
          </w:tcPr>
          <w:p w14:paraId="7BD4B668" w14:textId="18DBB011" w:rsidR="00314C72" w:rsidRPr="00B92096" w:rsidRDefault="00314C72" w:rsidP="009A6D27">
            <w:r w:rsidRPr="00B92096">
              <w:t>0503768 (4)</w:t>
            </w:r>
          </w:p>
        </w:tc>
        <w:tc>
          <w:tcPr>
            <w:tcW w:w="2409" w:type="dxa"/>
          </w:tcPr>
          <w:p w14:paraId="2A669E1B" w14:textId="77777777" w:rsidR="00314C72" w:rsidRPr="00B92096" w:rsidRDefault="00314C72" w:rsidP="00AB088F"/>
        </w:tc>
        <w:tc>
          <w:tcPr>
            <w:tcW w:w="1559" w:type="dxa"/>
          </w:tcPr>
          <w:p w14:paraId="3DCC420F" w14:textId="77777777" w:rsidR="00314C72" w:rsidRPr="00B92096" w:rsidRDefault="00314C72" w:rsidP="00AB088F">
            <w:r w:rsidRPr="00371FDC">
              <w:t>080+250</w:t>
            </w:r>
          </w:p>
        </w:tc>
        <w:tc>
          <w:tcPr>
            <w:tcW w:w="852" w:type="dxa"/>
          </w:tcPr>
          <w:p w14:paraId="600F0187" w14:textId="77777777" w:rsidR="00314C72" w:rsidRPr="00B92096" w:rsidRDefault="00314C72" w:rsidP="00AB088F">
            <w:r w:rsidRPr="00B92096">
              <w:t>4</w:t>
            </w:r>
          </w:p>
        </w:tc>
        <w:tc>
          <w:tcPr>
            <w:tcW w:w="2317" w:type="dxa"/>
          </w:tcPr>
          <w:p w14:paraId="3ABA8E35" w14:textId="77777777" w:rsidR="00314C72" w:rsidRPr="00B92096" w:rsidRDefault="00314C72" w:rsidP="00AB088F">
            <w:r>
              <w:t>Нефинансовые активы в пути</w:t>
            </w:r>
            <w:r w:rsidRPr="00B92096">
              <w:t xml:space="preserve"> на начало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21EE4BE4" w14:textId="77777777" w:rsidR="00314C72" w:rsidRDefault="00E54949" w:rsidP="00AB088F">
            <w:r>
              <w:rPr>
                <w:color w:val="000000"/>
              </w:rPr>
              <w:t>Б</w:t>
            </w:r>
          </w:p>
        </w:tc>
      </w:tr>
      <w:tr w:rsidR="007A1D48" w:rsidRPr="00B92096" w14:paraId="5F4ECA74" w14:textId="77777777" w:rsidTr="003E2E85">
        <w:tc>
          <w:tcPr>
            <w:tcW w:w="670" w:type="dxa"/>
          </w:tcPr>
          <w:p w14:paraId="78BE71A8" w14:textId="77777777" w:rsidR="00314C72" w:rsidRPr="00B92096" w:rsidRDefault="00314C72" w:rsidP="00AB088F">
            <w:r>
              <w:t>120</w:t>
            </w:r>
          </w:p>
        </w:tc>
        <w:tc>
          <w:tcPr>
            <w:tcW w:w="1051" w:type="dxa"/>
          </w:tcPr>
          <w:p w14:paraId="3D1B37B0" w14:textId="77777777" w:rsidR="00314C72" w:rsidRPr="00B92096" w:rsidRDefault="00314C72" w:rsidP="00AB088F">
            <w:r w:rsidRPr="00B92096">
              <w:t>0503730</w:t>
            </w:r>
          </w:p>
        </w:tc>
        <w:tc>
          <w:tcPr>
            <w:tcW w:w="1646" w:type="dxa"/>
            <w:gridSpan w:val="2"/>
          </w:tcPr>
          <w:p w14:paraId="583425F1" w14:textId="77777777" w:rsidR="00314C72" w:rsidRPr="00B92096" w:rsidRDefault="00314C72" w:rsidP="00AB088F"/>
        </w:tc>
        <w:tc>
          <w:tcPr>
            <w:tcW w:w="852" w:type="dxa"/>
            <w:gridSpan w:val="2"/>
          </w:tcPr>
          <w:p w14:paraId="63A06192" w14:textId="77777777" w:rsidR="00314C72" w:rsidRPr="00B92096" w:rsidRDefault="00314C72" w:rsidP="00AB088F">
            <w:r>
              <w:t>130</w:t>
            </w:r>
          </w:p>
        </w:tc>
        <w:tc>
          <w:tcPr>
            <w:tcW w:w="567" w:type="dxa"/>
          </w:tcPr>
          <w:p w14:paraId="1ACC01C5" w14:textId="77777777" w:rsidR="00314C72" w:rsidRPr="00B92096" w:rsidRDefault="00314C72" w:rsidP="00AB088F">
            <w:r w:rsidRPr="00B92096">
              <w:t>5</w:t>
            </w:r>
          </w:p>
        </w:tc>
        <w:tc>
          <w:tcPr>
            <w:tcW w:w="993" w:type="dxa"/>
            <w:gridSpan w:val="2"/>
          </w:tcPr>
          <w:p w14:paraId="1F6CB357" w14:textId="77777777" w:rsidR="00314C72" w:rsidRPr="00B92096" w:rsidRDefault="00314C72" w:rsidP="00AB088F">
            <w:r w:rsidRPr="00B92096">
              <w:t>=</w:t>
            </w:r>
          </w:p>
        </w:tc>
        <w:tc>
          <w:tcPr>
            <w:tcW w:w="1135" w:type="dxa"/>
          </w:tcPr>
          <w:p w14:paraId="2828E31A" w14:textId="385F7BC5" w:rsidR="00314C72" w:rsidRPr="00B92096" w:rsidRDefault="00314C72" w:rsidP="009A6D27">
            <w:r w:rsidRPr="00B92096">
              <w:t>0503768 (2+7)</w:t>
            </w:r>
          </w:p>
        </w:tc>
        <w:tc>
          <w:tcPr>
            <w:tcW w:w="2409" w:type="dxa"/>
          </w:tcPr>
          <w:p w14:paraId="439D35C3" w14:textId="77777777" w:rsidR="00314C72" w:rsidRPr="00B92096" w:rsidRDefault="00314C72" w:rsidP="00AB088F"/>
        </w:tc>
        <w:tc>
          <w:tcPr>
            <w:tcW w:w="1559" w:type="dxa"/>
          </w:tcPr>
          <w:p w14:paraId="0124411A" w14:textId="77777777" w:rsidR="00314C72" w:rsidRPr="00B92096" w:rsidRDefault="00314C72" w:rsidP="00AB088F">
            <w:r w:rsidRPr="00371FDC">
              <w:t>080+250</w:t>
            </w:r>
          </w:p>
        </w:tc>
        <w:tc>
          <w:tcPr>
            <w:tcW w:w="852" w:type="dxa"/>
          </w:tcPr>
          <w:p w14:paraId="66E22BF4" w14:textId="77777777" w:rsidR="00314C72" w:rsidRPr="00B92096" w:rsidRDefault="00314C72" w:rsidP="00AB088F">
            <w:r w:rsidRPr="00B92096">
              <w:t>4</w:t>
            </w:r>
          </w:p>
        </w:tc>
        <w:tc>
          <w:tcPr>
            <w:tcW w:w="2317" w:type="dxa"/>
          </w:tcPr>
          <w:p w14:paraId="0DBD219C" w14:textId="77777777" w:rsidR="00314C72" w:rsidRPr="00B92096" w:rsidRDefault="00314C72" w:rsidP="00AB088F">
            <w:r>
              <w:t>Нефинансовые активы в пути</w:t>
            </w:r>
            <w:r w:rsidRPr="00B92096">
              <w:t xml:space="preserve"> на начало года в ф. 0503768 не соответствуют идентичному показателю в балансе в части приносящей доход деятельности – недопустимо</w:t>
            </w:r>
          </w:p>
        </w:tc>
        <w:tc>
          <w:tcPr>
            <w:tcW w:w="709" w:type="dxa"/>
          </w:tcPr>
          <w:p w14:paraId="2BBF272E" w14:textId="77777777" w:rsidR="00314C72" w:rsidRDefault="00E54949" w:rsidP="00AB088F">
            <w:r>
              <w:rPr>
                <w:color w:val="000000"/>
              </w:rPr>
              <w:t>Б</w:t>
            </w:r>
          </w:p>
        </w:tc>
      </w:tr>
      <w:tr w:rsidR="007A1D48" w:rsidRPr="00B92096" w14:paraId="498F7253" w14:textId="77777777" w:rsidTr="003E2E85">
        <w:tc>
          <w:tcPr>
            <w:tcW w:w="670" w:type="dxa"/>
          </w:tcPr>
          <w:p w14:paraId="6CB9AD90" w14:textId="77777777" w:rsidR="00314C72" w:rsidRPr="00B92096" w:rsidRDefault="00314C72" w:rsidP="00AB088F">
            <w:r>
              <w:t>121</w:t>
            </w:r>
          </w:p>
        </w:tc>
        <w:tc>
          <w:tcPr>
            <w:tcW w:w="1051" w:type="dxa"/>
          </w:tcPr>
          <w:p w14:paraId="2A445CF5" w14:textId="77777777" w:rsidR="00314C72" w:rsidRPr="00B92096" w:rsidRDefault="00314C72" w:rsidP="00AB088F">
            <w:r w:rsidRPr="00B92096">
              <w:t>0503730</w:t>
            </w:r>
          </w:p>
        </w:tc>
        <w:tc>
          <w:tcPr>
            <w:tcW w:w="1646" w:type="dxa"/>
            <w:gridSpan w:val="2"/>
          </w:tcPr>
          <w:p w14:paraId="1BAEEF5C" w14:textId="77777777" w:rsidR="00314C72" w:rsidRPr="00B92096" w:rsidRDefault="00314C72" w:rsidP="00AB088F"/>
        </w:tc>
        <w:tc>
          <w:tcPr>
            <w:tcW w:w="852" w:type="dxa"/>
            <w:gridSpan w:val="2"/>
          </w:tcPr>
          <w:p w14:paraId="2121536C" w14:textId="77777777" w:rsidR="00314C72" w:rsidRPr="00B92096" w:rsidRDefault="00314C72" w:rsidP="00AB088F">
            <w:r>
              <w:t>130</w:t>
            </w:r>
          </w:p>
        </w:tc>
        <w:tc>
          <w:tcPr>
            <w:tcW w:w="567" w:type="dxa"/>
          </w:tcPr>
          <w:p w14:paraId="168A1627" w14:textId="77777777" w:rsidR="00314C72" w:rsidRPr="00B92096" w:rsidRDefault="00314C72" w:rsidP="00AB088F">
            <w:r w:rsidRPr="00B92096">
              <w:t>7</w:t>
            </w:r>
          </w:p>
        </w:tc>
        <w:tc>
          <w:tcPr>
            <w:tcW w:w="993" w:type="dxa"/>
            <w:gridSpan w:val="2"/>
          </w:tcPr>
          <w:p w14:paraId="4A808752" w14:textId="77777777" w:rsidR="00314C72" w:rsidRPr="00B92096" w:rsidRDefault="00314C72" w:rsidP="00AB088F">
            <w:r w:rsidRPr="00B92096">
              <w:t>=</w:t>
            </w:r>
          </w:p>
        </w:tc>
        <w:tc>
          <w:tcPr>
            <w:tcW w:w="1135" w:type="dxa"/>
          </w:tcPr>
          <w:p w14:paraId="3FD4349F" w14:textId="18627EA8" w:rsidR="00314C72" w:rsidRPr="00B92096" w:rsidRDefault="00314C72" w:rsidP="009A6D27">
            <w:r w:rsidRPr="00B92096">
              <w:t>0503768 (5+6)</w:t>
            </w:r>
          </w:p>
        </w:tc>
        <w:tc>
          <w:tcPr>
            <w:tcW w:w="2409" w:type="dxa"/>
          </w:tcPr>
          <w:p w14:paraId="4AF39DD0" w14:textId="77777777" w:rsidR="00314C72" w:rsidRPr="00B92096" w:rsidRDefault="00314C72" w:rsidP="00AB088F"/>
        </w:tc>
        <w:tc>
          <w:tcPr>
            <w:tcW w:w="1559" w:type="dxa"/>
          </w:tcPr>
          <w:p w14:paraId="7EFA1D89" w14:textId="77777777" w:rsidR="00314C72" w:rsidRPr="00B92096" w:rsidRDefault="00314C72" w:rsidP="00AB088F">
            <w:r w:rsidRPr="00371FDC">
              <w:t>080+250</w:t>
            </w:r>
          </w:p>
        </w:tc>
        <w:tc>
          <w:tcPr>
            <w:tcW w:w="852" w:type="dxa"/>
          </w:tcPr>
          <w:p w14:paraId="5C4BFCF7" w14:textId="77777777" w:rsidR="00314C72" w:rsidRPr="00B92096" w:rsidRDefault="00314C72" w:rsidP="00AB088F">
            <w:r w:rsidRPr="00B92096">
              <w:t>11</w:t>
            </w:r>
          </w:p>
        </w:tc>
        <w:tc>
          <w:tcPr>
            <w:tcW w:w="2317" w:type="dxa"/>
          </w:tcPr>
          <w:p w14:paraId="6A3474A8" w14:textId="084A76FF" w:rsidR="00314C72" w:rsidRPr="00B92096" w:rsidRDefault="00314C72" w:rsidP="00AB088F">
            <w:r>
              <w:t>Нефинансовые активы в пути</w:t>
            </w:r>
            <w:r w:rsidRPr="00B92096">
              <w:t xml:space="preserve"> на конец года в ф. 0503768 не соответствуют идентичному показателю в балансе в части деятельности с целевыми средствами </w:t>
            </w:r>
            <w:r w:rsidR="009A6D27" w:rsidRPr="00B92096">
              <w:t>–</w:t>
            </w:r>
            <w:r w:rsidRPr="00B92096">
              <w:t xml:space="preserve"> недопустимо</w:t>
            </w:r>
          </w:p>
        </w:tc>
        <w:tc>
          <w:tcPr>
            <w:tcW w:w="709" w:type="dxa"/>
          </w:tcPr>
          <w:p w14:paraId="796C4491" w14:textId="77777777" w:rsidR="00314C72" w:rsidRDefault="00E54949" w:rsidP="00AB088F">
            <w:r>
              <w:rPr>
                <w:color w:val="000000"/>
              </w:rPr>
              <w:t>Б</w:t>
            </w:r>
          </w:p>
        </w:tc>
      </w:tr>
      <w:tr w:rsidR="007A1D48" w:rsidRPr="00B92096" w14:paraId="281DFC57" w14:textId="77777777" w:rsidTr="003E2E85">
        <w:tc>
          <w:tcPr>
            <w:tcW w:w="670" w:type="dxa"/>
          </w:tcPr>
          <w:p w14:paraId="1F21B98A" w14:textId="77777777" w:rsidR="00314C72" w:rsidRPr="00B92096" w:rsidRDefault="00314C72" w:rsidP="00AB088F">
            <w:r>
              <w:t>122</w:t>
            </w:r>
          </w:p>
        </w:tc>
        <w:tc>
          <w:tcPr>
            <w:tcW w:w="1051" w:type="dxa"/>
          </w:tcPr>
          <w:p w14:paraId="6BD79F5F" w14:textId="77777777" w:rsidR="00314C72" w:rsidRPr="00B92096" w:rsidRDefault="00314C72" w:rsidP="00AB088F">
            <w:r w:rsidRPr="00B92096">
              <w:t>0503730</w:t>
            </w:r>
          </w:p>
        </w:tc>
        <w:tc>
          <w:tcPr>
            <w:tcW w:w="1646" w:type="dxa"/>
            <w:gridSpan w:val="2"/>
          </w:tcPr>
          <w:p w14:paraId="4A0A0136" w14:textId="77777777" w:rsidR="00314C72" w:rsidRPr="00B92096" w:rsidRDefault="00314C72" w:rsidP="00AB088F"/>
        </w:tc>
        <w:tc>
          <w:tcPr>
            <w:tcW w:w="852" w:type="dxa"/>
            <w:gridSpan w:val="2"/>
          </w:tcPr>
          <w:p w14:paraId="7CDD5EA3" w14:textId="77777777" w:rsidR="00314C72" w:rsidRPr="00B92096" w:rsidRDefault="00314C72" w:rsidP="00AB088F">
            <w:r>
              <w:t>130</w:t>
            </w:r>
          </w:p>
        </w:tc>
        <w:tc>
          <w:tcPr>
            <w:tcW w:w="567" w:type="dxa"/>
          </w:tcPr>
          <w:p w14:paraId="5384943E" w14:textId="77777777" w:rsidR="00314C72" w:rsidRPr="00B92096" w:rsidRDefault="00314C72" w:rsidP="00AB088F">
            <w:r w:rsidRPr="00B92096">
              <w:t>8</w:t>
            </w:r>
          </w:p>
        </w:tc>
        <w:tc>
          <w:tcPr>
            <w:tcW w:w="993" w:type="dxa"/>
            <w:gridSpan w:val="2"/>
          </w:tcPr>
          <w:p w14:paraId="2037E046" w14:textId="77777777" w:rsidR="00314C72" w:rsidRPr="00B92096" w:rsidRDefault="00314C72" w:rsidP="00AB088F">
            <w:r w:rsidRPr="00B92096">
              <w:t>=</w:t>
            </w:r>
          </w:p>
        </w:tc>
        <w:tc>
          <w:tcPr>
            <w:tcW w:w="1135" w:type="dxa"/>
          </w:tcPr>
          <w:p w14:paraId="1AA3976D" w14:textId="77777777" w:rsidR="00314C72" w:rsidRPr="00B92096" w:rsidRDefault="00314C72" w:rsidP="00AB088F">
            <w:r w:rsidRPr="00B92096">
              <w:t>0503768 (4)</w:t>
            </w:r>
          </w:p>
        </w:tc>
        <w:tc>
          <w:tcPr>
            <w:tcW w:w="2409" w:type="dxa"/>
          </w:tcPr>
          <w:p w14:paraId="10F4FAB4" w14:textId="77777777" w:rsidR="00314C72" w:rsidRPr="00B92096" w:rsidRDefault="00314C72" w:rsidP="00AB088F"/>
        </w:tc>
        <w:tc>
          <w:tcPr>
            <w:tcW w:w="1559" w:type="dxa"/>
          </w:tcPr>
          <w:p w14:paraId="21429785" w14:textId="77777777" w:rsidR="00314C72" w:rsidRPr="00B92096" w:rsidRDefault="00314C72" w:rsidP="00AB088F">
            <w:r w:rsidRPr="00425207">
              <w:t>080+250</w:t>
            </w:r>
          </w:p>
        </w:tc>
        <w:tc>
          <w:tcPr>
            <w:tcW w:w="852" w:type="dxa"/>
          </w:tcPr>
          <w:p w14:paraId="12BB91C6" w14:textId="77777777" w:rsidR="00314C72" w:rsidRPr="00B92096" w:rsidRDefault="00314C72" w:rsidP="00AB088F">
            <w:r w:rsidRPr="00B92096">
              <w:t>11</w:t>
            </w:r>
          </w:p>
        </w:tc>
        <w:tc>
          <w:tcPr>
            <w:tcW w:w="2317" w:type="dxa"/>
          </w:tcPr>
          <w:p w14:paraId="40D42535" w14:textId="77777777" w:rsidR="00314C72" w:rsidRPr="00B92096" w:rsidRDefault="00314C72" w:rsidP="00AB088F">
            <w:r>
              <w:t>Нефинансовые активы в пути</w:t>
            </w:r>
            <w:r w:rsidRPr="00B92096">
              <w:t xml:space="preserve"> на конец года в ф. 0503768 не соответствуют идентичному показателю в балансе в части деятельности по государственному заданию – недопустимо</w:t>
            </w:r>
          </w:p>
        </w:tc>
        <w:tc>
          <w:tcPr>
            <w:tcW w:w="709" w:type="dxa"/>
          </w:tcPr>
          <w:p w14:paraId="25A438A6" w14:textId="77777777" w:rsidR="00314C72" w:rsidRDefault="00E54949" w:rsidP="00AB088F">
            <w:r>
              <w:rPr>
                <w:color w:val="000000"/>
              </w:rPr>
              <w:t>Б</w:t>
            </w:r>
          </w:p>
        </w:tc>
      </w:tr>
      <w:tr w:rsidR="00E54949" w:rsidRPr="00B92096" w14:paraId="7C5A1C50" w14:textId="77777777" w:rsidTr="003E2E85">
        <w:tc>
          <w:tcPr>
            <w:tcW w:w="670" w:type="dxa"/>
          </w:tcPr>
          <w:p w14:paraId="21666CC0" w14:textId="77777777" w:rsidR="00E54949" w:rsidRPr="00B92096" w:rsidRDefault="00E54949" w:rsidP="00AB088F">
            <w:r>
              <w:t>123</w:t>
            </w:r>
          </w:p>
        </w:tc>
        <w:tc>
          <w:tcPr>
            <w:tcW w:w="1051" w:type="dxa"/>
          </w:tcPr>
          <w:p w14:paraId="7166BEBD" w14:textId="77777777" w:rsidR="00E54949" w:rsidRPr="00B92096" w:rsidRDefault="00E54949" w:rsidP="00AB088F">
            <w:r w:rsidRPr="00B92096">
              <w:t>0503730</w:t>
            </w:r>
          </w:p>
        </w:tc>
        <w:tc>
          <w:tcPr>
            <w:tcW w:w="1646" w:type="dxa"/>
            <w:gridSpan w:val="2"/>
          </w:tcPr>
          <w:p w14:paraId="0DB05352" w14:textId="77777777" w:rsidR="00E54949" w:rsidRPr="00B92096" w:rsidRDefault="00E54949" w:rsidP="00AB088F"/>
        </w:tc>
        <w:tc>
          <w:tcPr>
            <w:tcW w:w="852" w:type="dxa"/>
            <w:gridSpan w:val="2"/>
          </w:tcPr>
          <w:p w14:paraId="4079319A" w14:textId="77777777" w:rsidR="00E54949" w:rsidRPr="00B92096" w:rsidRDefault="00E54949" w:rsidP="00AB088F">
            <w:r>
              <w:t>130</w:t>
            </w:r>
          </w:p>
        </w:tc>
        <w:tc>
          <w:tcPr>
            <w:tcW w:w="567" w:type="dxa"/>
          </w:tcPr>
          <w:p w14:paraId="0470BF5C" w14:textId="77777777" w:rsidR="00E54949" w:rsidRPr="00B92096" w:rsidRDefault="00E54949" w:rsidP="00AB088F">
            <w:r w:rsidRPr="00B92096">
              <w:t>9</w:t>
            </w:r>
          </w:p>
        </w:tc>
        <w:tc>
          <w:tcPr>
            <w:tcW w:w="993" w:type="dxa"/>
            <w:gridSpan w:val="2"/>
          </w:tcPr>
          <w:p w14:paraId="7469DACD" w14:textId="77777777" w:rsidR="00E54949" w:rsidRPr="00B92096" w:rsidRDefault="00E54949" w:rsidP="00AB088F">
            <w:r w:rsidRPr="00B92096">
              <w:t>=</w:t>
            </w:r>
          </w:p>
        </w:tc>
        <w:tc>
          <w:tcPr>
            <w:tcW w:w="1135" w:type="dxa"/>
          </w:tcPr>
          <w:p w14:paraId="1BFBD506" w14:textId="585D8ADD" w:rsidR="00E54949" w:rsidRPr="00B92096" w:rsidRDefault="00E54949" w:rsidP="009A6D27">
            <w:r w:rsidRPr="00B92096">
              <w:t>0503768 (2+7)</w:t>
            </w:r>
          </w:p>
        </w:tc>
        <w:tc>
          <w:tcPr>
            <w:tcW w:w="2409" w:type="dxa"/>
          </w:tcPr>
          <w:p w14:paraId="2728060C" w14:textId="77777777" w:rsidR="00E54949" w:rsidRPr="00B92096" w:rsidRDefault="00E54949" w:rsidP="00AB088F"/>
        </w:tc>
        <w:tc>
          <w:tcPr>
            <w:tcW w:w="1559" w:type="dxa"/>
          </w:tcPr>
          <w:p w14:paraId="457CBD0C" w14:textId="77777777" w:rsidR="00E54949" w:rsidRPr="00B92096" w:rsidRDefault="00E54949" w:rsidP="00AB088F">
            <w:r w:rsidRPr="00425207">
              <w:t>080+250</w:t>
            </w:r>
          </w:p>
        </w:tc>
        <w:tc>
          <w:tcPr>
            <w:tcW w:w="852" w:type="dxa"/>
          </w:tcPr>
          <w:p w14:paraId="5D6D4229" w14:textId="77777777" w:rsidR="00E54949" w:rsidRPr="00B92096" w:rsidRDefault="00E54949" w:rsidP="00AB088F">
            <w:r w:rsidRPr="00B92096">
              <w:t>11</w:t>
            </w:r>
          </w:p>
        </w:tc>
        <w:tc>
          <w:tcPr>
            <w:tcW w:w="2317" w:type="dxa"/>
          </w:tcPr>
          <w:p w14:paraId="438FFFB4" w14:textId="77777777" w:rsidR="00E54949" w:rsidRPr="00B92096" w:rsidRDefault="00E54949" w:rsidP="00AB088F">
            <w:r>
              <w:t>Нефинансовые активы в пути</w:t>
            </w:r>
            <w:r w:rsidRPr="00B92096">
              <w:t xml:space="preserve"> на конец года в ф. 0503768 не соответствуют идентичному показателю в балансе в части приносящей доход деятельности – недопустимо</w:t>
            </w:r>
          </w:p>
        </w:tc>
        <w:tc>
          <w:tcPr>
            <w:tcW w:w="709" w:type="dxa"/>
          </w:tcPr>
          <w:p w14:paraId="065169F2" w14:textId="77777777" w:rsidR="00E54949" w:rsidRDefault="00E54949" w:rsidP="00AB088F">
            <w:r w:rsidRPr="00676051">
              <w:rPr>
                <w:color w:val="000000"/>
              </w:rPr>
              <w:t>Б</w:t>
            </w:r>
          </w:p>
        </w:tc>
      </w:tr>
      <w:tr w:rsidR="001A46C2" w:rsidRPr="00B92096" w14:paraId="414D40FC" w14:textId="77777777" w:rsidTr="003E2E85">
        <w:trPr>
          <w:trHeight w:val="900"/>
        </w:trPr>
        <w:tc>
          <w:tcPr>
            <w:tcW w:w="670" w:type="dxa"/>
          </w:tcPr>
          <w:p w14:paraId="27FD1A22" w14:textId="77777777" w:rsidR="001A46C2" w:rsidRPr="00B92096" w:rsidDel="009C6E14" w:rsidRDefault="001A46C2" w:rsidP="001A46C2">
            <w:r>
              <w:t>118</w:t>
            </w:r>
          </w:p>
        </w:tc>
        <w:tc>
          <w:tcPr>
            <w:tcW w:w="1051" w:type="dxa"/>
          </w:tcPr>
          <w:p w14:paraId="33E04193" w14:textId="77777777" w:rsidR="001A46C2" w:rsidRPr="00B92096" w:rsidDel="009C6E14" w:rsidRDefault="001A46C2" w:rsidP="001A46C2">
            <w:r>
              <w:t>0503730</w:t>
            </w:r>
          </w:p>
        </w:tc>
        <w:tc>
          <w:tcPr>
            <w:tcW w:w="1646" w:type="dxa"/>
            <w:gridSpan w:val="2"/>
          </w:tcPr>
          <w:p w14:paraId="3D407939" w14:textId="77777777" w:rsidR="001A46C2" w:rsidRPr="00B92096" w:rsidRDefault="001A46C2" w:rsidP="001A46C2"/>
        </w:tc>
        <w:tc>
          <w:tcPr>
            <w:tcW w:w="852" w:type="dxa"/>
            <w:gridSpan w:val="2"/>
          </w:tcPr>
          <w:p w14:paraId="6D774ADC" w14:textId="77777777" w:rsidR="001A46C2" w:rsidRPr="00B92096" w:rsidDel="009C6E14" w:rsidRDefault="001A46C2" w:rsidP="001A46C2">
            <w:r>
              <w:t>240</w:t>
            </w:r>
          </w:p>
        </w:tc>
        <w:tc>
          <w:tcPr>
            <w:tcW w:w="567" w:type="dxa"/>
          </w:tcPr>
          <w:p w14:paraId="147FBAE2" w14:textId="2DF9FD82" w:rsidR="001A46C2" w:rsidRPr="00B92096" w:rsidDel="009C6E14" w:rsidRDefault="001A46C2" w:rsidP="00EA0767">
            <w:r>
              <w:t>8</w:t>
            </w:r>
          </w:p>
        </w:tc>
        <w:tc>
          <w:tcPr>
            <w:tcW w:w="993" w:type="dxa"/>
            <w:gridSpan w:val="2"/>
          </w:tcPr>
          <w:p w14:paraId="03312561" w14:textId="77777777" w:rsidR="001A46C2" w:rsidRPr="00B92096" w:rsidDel="009C6E14" w:rsidRDefault="001A46C2" w:rsidP="001A46C2">
            <w:r>
              <w:t>=</w:t>
            </w:r>
          </w:p>
        </w:tc>
        <w:tc>
          <w:tcPr>
            <w:tcW w:w="1135" w:type="dxa"/>
          </w:tcPr>
          <w:p w14:paraId="0F73B356" w14:textId="77777777" w:rsidR="001A46C2" w:rsidRPr="00B92096" w:rsidDel="009C6E14" w:rsidRDefault="001A46C2" w:rsidP="001A46C2">
            <w:r>
              <w:t>0503771</w:t>
            </w:r>
          </w:p>
        </w:tc>
        <w:tc>
          <w:tcPr>
            <w:tcW w:w="2409" w:type="dxa"/>
          </w:tcPr>
          <w:p w14:paraId="64B3AD74" w14:textId="6A7F2C61" w:rsidR="001A46C2" w:rsidRPr="00B92096" w:rsidDel="009C6E14" w:rsidRDefault="001A46C2" w:rsidP="001A46C2">
            <w:r>
              <w:t>4 204 хх 000</w:t>
            </w:r>
          </w:p>
        </w:tc>
        <w:tc>
          <w:tcPr>
            <w:tcW w:w="1559" w:type="dxa"/>
          </w:tcPr>
          <w:p w14:paraId="5C12295C" w14:textId="77777777" w:rsidR="001A46C2" w:rsidRPr="00B92096" w:rsidRDefault="001A46C2" w:rsidP="001A46C2"/>
        </w:tc>
        <w:tc>
          <w:tcPr>
            <w:tcW w:w="852" w:type="dxa"/>
          </w:tcPr>
          <w:p w14:paraId="3FC98FAE" w14:textId="77777777" w:rsidR="001A46C2" w:rsidRPr="00B92096" w:rsidDel="009C6E14" w:rsidRDefault="001A46C2" w:rsidP="001A46C2">
            <w:r>
              <w:t>2</w:t>
            </w:r>
          </w:p>
        </w:tc>
        <w:tc>
          <w:tcPr>
            <w:tcW w:w="2317" w:type="dxa"/>
          </w:tcPr>
          <w:p w14:paraId="3299D736" w14:textId="1DE252CC" w:rsidR="001A46C2" w:rsidRPr="00B92096" w:rsidDel="009C6E14" w:rsidRDefault="001A46C2" w:rsidP="009A6D27">
            <w:r>
              <w:t>Остаток по счету 4 204 хх 000 в ф.0503771 не соответствует остатку, указанному в ф. 0503730</w:t>
            </w:r>
            <w:r w:rsidR="009A6D27">
              <w:t xml:space="preserve"> </w:t>
            </w:r>
            <w:r w:rsidR="009A6D27" w:rsidRPr="00B92096">
              <w:t>–</w:t>
            </w:r>
            <w:r w:rsidR="009A6D27">
              <w:t xml:space="preserve"> </w:t>
            </w:r>
            <w:r>
              <w:t>недопустимо</w:t>
            </w:r>
          </w:p>
        </w:tc>
        <w:tc>
          <w:tcPr>
            <w:tcW w:w="709" w:type="dxa"/>
          </w:tcPr>
          <w:p w14:paraId="52E1F3A7" w14:textId="77777777" w:rsidR="001A46C2" w:rsidRDefault="001A46C2" w:rsidP="001A46C2">
            <w:r w:rsidRPr="00676051">
              <w:rPr>
                <w:color w:val="000000"/>
              </w:rPr>
              <w:t>Б</w:t>
            </w:r>
          </w:p>
        </w:tc>
      </w:tr>
      <w:tr w:rsidR="00BC18D0" w:rsidRPr="00B92096" w14:paraId="02B3A1F0" w14:textId="77777777" w:rsidTr="00BC18D0">
        <w:trPr>
          <w:trHeight w:val="900"/>
        </w:trPr>
        <w:tc>
          <w:tcPr>
            <w:tcW w:w="670" w:type="dxa"/>
            <w:tcBorders>
              <w:top w:val="single" w:sz="4" w:space="0" w:color="auto"/>
              <w:left w:val="single" w:sz="4" w:space="0" w:color="auto"/>
              <w:bottom w:val="single" w:sz="4" w:space="0" w:color="auto"/>
              <w:right w:val="single" w:sz="4" w:space="0" w:color="auto"/>
            </w:tcBorders>
          </w:tcPr>
          <w:p w14:paraId="4BC2CBED" w14:textId="77777777" w:rsidR="00BC18D0" w:rsidRPr="00B92096" w:rsidDel="009C6E14" w:rsidRDefault="00BC18D0" w:rsidP="004B1020">
            <w:r>
              <w:t>118.1</w:t>
            </w:r>
          </w:p>
        </w:tc>
        <w:tc>
          <w:tcPr>
            <w:tcW w:w="1051" w:type="dxa"/>
            <w:tcBorders>
              <w:top w:val="single" w:sz="4" w:space="0" w:color="auto"/>
              <w:left w:val="single" w:sz="4" w:space="0" w:color="auto"/>
              <w:bottom w:val="single" w:sz="4" w:space="0" w:color="auto"/>
              <w:right w:val="single" w:sz="4" w:space="0" w:color="auto"/>
            </w:tcBorders>
          </w:tcPr>
          <w:p w14:paraId="0B162EC6" w14:textId="77777777" w:rsidR="00BC18D0" w:rsidRPr="00B92096" w:rsidDel="009C6E14" w:rsidRDefault="00BC18D0" w:rsidP="004B1020">
            <w:r>
              <w:t>0503730</w:t>
            </w:r>
          </w:p>
        </w:tc>
        <w:tc>
          <w:tcPr>
            <w:tcW w:w="1646" w:type="dxa"/>
            <w:gridSpan w:val="2"/>
            <w:tcBorders>
              <w:top w:val="single" w:sz="4" w:space="0" w:color="auto"/>
              <w:left w:val="single" w:sz="4" w:space="0" w:color="auto"/>
              <w:bottom w:val="single" w:sz="4" w:space="0" w:color="auto"/>
              <w:right w:val="single" w:sz="4" w:space="0" w:color="auto"/>
            </w:tcBorders>
          </w:tcPr>
          <w:p w14:paraId="6D0D1614" w14:textId="77777777" w:rsidR="00BC18D0" w:rsidRPr="00B92096" w:rsidRDefault="00BC18D0" w:rsidP="004B1020"/>
        </w:tc>
        <w:tc>
          <w:tcPr>
            <w:tcW w:w="852" w:type="dxa"/>
            <w:gridSpan w:val="2"/>
            <w:tcBorders>
              <w:top w:val="single" w:sz="4" w:space="0" w:color="auto"/>
              <w:left w:val="single" w:sz="4" w:space="0" w:color="auto"/>
              <w:bottom w:val="single" w:sz="4" w:space="0" w:color="auto"/>
              <w:right w:val="single" w:sz="4" w:space="0" w:color="auto"/>
            </w:tcBorders>
          </w:tcPr>
          <w:p w14:paraId="2A14E74A" w14:textId="77777777" w:rsidR="00BC18D0" w:rsidRPr="00B92096" w:rsidDel="009C6E14" w:rsidRDefault="00BC18D0" w:rsidP="004B1020">
            <w:r>
              <w:t>240</w:t>
            </w:r>
          </w:p>
        </w:tc>
        <w:tc>
          <w:tcPr>
            <w:tcW w:w="567" w:type="dxa"/>
            <w:tcBorders>
              <w:top w:val="single" w:sz="4" w:space="0" w:color="auto"/>
              <w:left w:val="single" w:sz="4" w:space="0" w:color="auto"/>
              <w:bottom w:val="single" w:sz="4" w:space="0" w:color="auto"/>
              <w:right w:val="single" w:sz="4" w:space="0" w:color="auto"/>
            </w:tcBorders>
          </w:tcPr>
          <w:p w14:paraId="7EF9DC9E" w14:textId="6932500E" w:rsidR="00BC18D0" w:rsidRPr="00B92096" w:rsidDel="009C6E14" w:rsidRDefault="00EA0767" w:rsidP="004B1020">
            <w:r>
              <w:t>9</w:t>
            </w:r>
          </w:p>
        </w:tc>
        <w:tc>
          <w:tcPr>
            <w:tcW w:w="993" w:type="dxa"/>
            <w:gridSpan w:val="2"/>
            <w:tcBorders>
              <w:top w:val="single" w:sz="4" w:space="0" w:color="auto"/>
              <w:left w:val="single" w:sz="4" w:space="0" w:color="auto"/>
              <w:bottom w:val="single" w:sz="4" w:space="0" w:color="auto"/>
              <w:right w:val="single" w:sz="4" w:space="0" w:color="auto"/>
            </w:tcBorders>
          </w:tcPr>
          <w:p w14:paraId="52919853" w14:textId="77777777" w:rsidR="00BC18D0" w:rsidRPr="00B92096" w:rsidDel="009C6E14" w:rsidRDefault="00BC18D0" w:rsidP="004B1020">
            <w:r>
              <w:t>=</w:t>
            </w:r>
          </w:p>
        </w:tc>
        <w:tc>
          <w:tcPr>
            <w:tcW w:w="1135" w:type="dxa"/>
            <w:tcBorders>
              <w:top w:val="single" w:sz="4" w:space="0" w:color="auto"/>
              <w:left w:val="single" w:sz="4" w:space="0" w:color="auto"/>
              <w:bottom w:val="single" w:sz="4" w:space="0" w:color="auto"/>
              <w:right w:val="single" w:sz="4" w:space="0" w:color="auto"/>
            </w:tcBorders>
          </w:tcPr>
          <w:p w14:paraId="368D9CF7" w14:textId="77777777" w:rsidR="00BC18D0" w:rsidRPr="00B92096" w:rsidDel="009C6E14" w:rsidRDefault="00BC18D0" w:rsidP="004B1020">
            <w:r>
              <w:t>0503771</w:t>
            </w:r>
          </w:p>
        </w:tc>
        <w:tc>
          <w:tcPr>
            <w:tcW w:w="2409" w:type="dxa"/>
            <w:tcBorders>
              <w:top w:val="single" w:sz="4" w:space="0" w:color="auto"/>
              <w:left w:val="single" w:sz="4" w:space="0" w:color="auto"/>
              <w:bottom w:val="single" w:sz="4" w:space="0" w:color="auto"/>
              <w:right w:val="single" w:sz="4" w:space="0" w:color="auto"/>
            </w:tcBorders>
          </w:tcPr>
          <w:p w14:paraId="71CB9063" w14:textId="1B116B1A" w:rsidR="00BC18D0" w:rsidRPr="00B92096" w:rsidDel="009C6E14" w:rsidRDefault="00EA0767" w:rsidP="004B1020">
            <w:r>
              <w:t>2</w:t>
            </w:r>
            <w:r w:rsidR="00BC18D0">
              <w:t> 204 хх 000</w:t>
            </w:r>
          </w:p>
        </w:tc>
        <w:tc>
          <w:tcPr>
            <w:tcW w:w="1559" w:type="dxa"/>
            <w:tcBorders>
              <w:top w:val="single" w:sz="4" w:space="0" w:color="auto"/>
              <w:left w:val="single" w:sz="4" w:space="0" w:color="auto"/>
              <w:bottom w:val="single" w:sz="4" w:space="0" w:color="auto"/>
              <w:right w:val="single" w:sz="4" w:space="0" w:color="auto"/>
            </w:tcBorders>
          </w:tcPr>
          <w:p w14:paraId="296F0BF2" w14:textId="77777777" w:rsidR="00BC18D0" w:rsidRPr="00B92096" w:rsidRDefault="00BC18D0" w:rsidP="004B1020"/>
        </w:tc>
        <w:tc>
          <w:tcPr>
            <w:tcW w:w="852" w:type="dxa"/>
            <w:tcBorders>
              <w:top w:val="single" w:sz="4" w:space="0" w:color="auto"/>
              <w:left w:val="single" w:sz="4" w:space="0" w:color="auto"/>
              <w:bottom w:val="single" w:sz="4" w:space="0" w:color="auto"/>
              <w:right w:val="single" w:sz="4" w:space="0" w:color="auto"/>
            </w:tcBorders>
          </w:tcPr>
          <w:p w14:paraId="2429FEA2" w14:textId="77777777" w:rsidR="00BC18D0" w:rsidRPr="00B92096" w:rsidDel="009C6E14" w:rsidRDefault="00BC18D0" w:rsidP="004B1020">
            <w:r>
              <w:t>2</w:t>
            </w:r>
          </w:p>
        </w:tc>
        <w:tc>
          <w:tcPr>
            <w:tcW w:w="2317" w:type="dxa"/>
            <w:tcBorders>
              <w:top w:val="single" w:sz="4" w:space="0" w:color="auto"/>
              <w:left w:val="single" w:sz="4" w:space="0" w:color="auto"/>
              <w:bottom w:val="single" w:sz="4" w:space="0" w:color="auto"/>
              <w:right w:val="single" w:sz="4" w:space="0" w:color="auto"/>
            </w:tcBorders>
          </w:tcPr>
          <w:p w14:paraId="7A1A5DC5" w14:textId="501E2493" w:rsidR="00BC18D0" w:rsidRPr="00B92096" w:rsidDel="009C6E14" w:rsidRDefault="00BC18D0" w:rsidP="009A6D27">
            <w:r>
              <w:t xml:space="preserve">Остаток по счету </w:t>
            </w:r>
            <w:r w:rsidR="00EA0767">
              <w:t>2</w:t>
            </w:r>
            <w:r>
              <w:t> 204 хх 000 в ф.0503771 не соответствует остатку, указанному в ф. 0503730</w:t>
            </w:r>
            <w:r w:rsidR="009A6D27">
              <w:t xml:space="preserve"> </w:t>
            </w:r>
            <w:r w:rsidR="009A6D27" w:rsidRPr="00B92096">
              <w:t>–</w:t>
            </w:r>
            <w:r w:rsidR="009A6D27">
              <w:t xml:space="preserve"> </w:t>
            </w:r>
            <w:r>
              <w:t>недопустимо</w:t>
            </w:r>
          </w:p>
        </w:tc>
        <w:tc>
          <w:tcPr>
            <w:tcW w:w="709" w:type="dxa"/>
            <w:tcBorders>
              <w:top w:val="single" w:sz="4" w:space="0" w:color="auto"/>
              <w:left w:val="single" w:sz="4" w:space="0" w:color="auto"/>
              <w:bottom w:val="single" w:sz="4" w:space="0" w:color="auto"/>
              <w:right w:val="single" w:sz="4" w:space="0" w:color="auto"/>
            </w:tcBorders>
          </w:tcPr>
          <w:p w14:paraId="608C555C" w14:textId="77777777" w:rsidR="00BC18D0" w:rsidRPr="00BC18D0" w:rsidRDefault="00BC18D0" w:rsidP="004B1020">
            <w:pPr>
              <w:rPr>
                <w:color w:val="000000"/>
              </w:rPr>
            </w:pPr>
            <w:r w:rsidRPr="00676051">
              <w:rPr>
                <w:color w:val="000000"/>
              </w:rPr>
              <w:t>Б</w:t>
            </w:r>
          </w:p>
        </w:tc>
      </w:tr>
      <w:tr w:rsidR="001A46C2" w:rsidRPr="00B92096" w14:paraId="223ECE34" w14:textId="77777777" w:rsidTr="003E2E85">
        <w:trPr>
          <w:trHeight w:val="1125"/>
        </w:trPr>
        <w:tc>
          <w:tcPr>
            <w:tcW w:w="670" w:type="dxa"/>
          </w:tcPr>
          <w:p w14:paraId="40581CCD" w14:textId="77777777" w:rsidR="001A46C2" w:rsidRPr="00B92096" w:rsidDel="009C6E14" w:rsidRDefault="001A46C2" w:rsidP="001A46C2">
            <w:r>
              <w:t>119</w:t>
            </w:r>
          </w:p>
        </w:tc>
        <w:tc>
          <w:tcPr>
            <w:tcW w:w="1051" w:type="dxa"/>
          </w:tcPr>
          <w:p w14:paraId="0F55A930" w14:textId="77777777" w:rsidR="001A46C2" w:rsidRPr="00B92096" w:rsidDel="009C6E14" w:rsidRDefault="001A46C2" w:rsidP="001A46C2">
            <w:r>
              <w:t>0503730</w:t>
            </w:r>
          </w:p>
        </w:tc>
        <w:tc>
          <w:tcPr>
            <w:tcW w:w="1646" w:type="dxa"/>
            <w:gridSpan w:val="2"/>
          </w:tcPr>
          <w:p w14:paraId="64485035" w14:textId="77777777" w:rsidR="001A46C2" w:rsidRPr="00B92096" w:rsidRDefault="001A46C2" w:rsidP="001A46C2"/>
        </w:tc>
        <w:tc>
          <w:tcPr>
            <w:tcW w:w="852" w:type="dxa"/>
            <w:gridSpan w:val="2"/>
          </w:tcPr>
          <w:p w14:paraId="4539DCD1" w14:textId="77777777" w:rsidR="001A46C2" w:rsidRPr="00B92096" w:rsidDel="009C6E14" w:rsidRDefault="001A46C2" w:rsidP="001A46C2">
            <w:r>
              <w:t>290</w:t>
            </w:r>
          </w:p>
        </w:tc>
        <w:tc>
          <w:tcPr>
            <w:tcW w:w="567" w:type="dxa"/>
          </w:tcPr>
          <w:p w14:paraId="57D9166A" w14:textId="5F543706" w:rsidR="001A46C2" w:rsidRPr="00B92096" w:rsidDel="009C6E14" w:rsidRDefault="001A46C2" w:rsidP="00EA0767">
            <w:r>
              <w:t>8</w:t>
            </w:r>
          </w:p>
        </w:tc>
        <w:tc>
          <w:tcPr>
            <w:tcW w:w="993" w:type="dxa"/>
            <w:gridSpan w:val="2"/>
          </w:tcPr>
          <w:p w14:paraId="3E3DCE34" w14:textId="77777777" w:rsidR="001A46C2" w:rsidRPr="00B92096" w:rsidDel="009C6E14" w:rsidRDefault="001A46C2" w:rsidP="001A46C2">
            <w:r>
              <w:t>=</w:t>
            </w:r>
          </w:p>
        </w:tc>
        <w:tc>
          <w:tcPr>
            <w:tcW w:w="1135" w:type="dxa"/>
          </w:tcPr>
          <w:p w14:paraId="641C77BB" w14:textId="77777777" w:rsidR="001A46C2" w:rsidRPr="00B92096" w:rsidDel="009C6E14" w:rsidRDefault="001A46C2" w:rsidP="001A46C2">
            <w:r>
              <w:t>0503771</w:t>
            </w:r>
          </w:p>
        </w:tc>
        <w:tc>
          <w:tcPr>
            <w:tcW w:w="2409" w:type="dxa"/>
          </w:tcPr>
          <w:p w14:paraId="332A2EC8" w14:textId="3CCFCA14" w:rsidR="001A46C2" w:rsidRPr="00B92096" w:rsidDel="009C6E14" w:rsidRDefault="001A46C2" w:rsidP="001A46C2">
            <w:r>
              <w:t>4 215 хх 000</w:t>
            </w:r>
          </w:p>
        </w:tc>
        <w:tc>
          <w:tcPr>
            <w:tcW w:w="1559" w:type="dxa"/>
          </w:tcPr>
          <w:p w14:paraId="74516D12" w14:textId="77777777" w:rsidR="001A46C2" w:rsidRPr="00B92096" w:rsidRDefault="001A46C2" w:rsidP="001A46C2"/>
        </w:tc>
        <w:tc>
          <w:tcPr>
            <w:tcW w:w="852" w:type="dxa"/>
          </w:tcPr>
          <w:p w14:paraId="72D23124" w14:textId="77777777" w:rsidR="001A46C2" w:rsidRPr="00B92096" w:rsidDel="009C6E14" w:rsidRDefault="001A46C2" w:rsidP="001A46C2">
            <w:r>
              <w:t>2</w:t>
            </w:r>
          </w:p>
        </w:tc>
        <w:tc>
          <w:tcPr>
            <w:tcW w:w="2317" w:type="dxa"/>
          </w:tcPr>
          <w:p w14:paraId="04B4179C" w14:textId="62EFCF7D" w:rsidR="001A46C2" w:rsidRPr="00B92096" w:rsidDel="009C6E14" w:rsidRDefault="001A46C2" w:rsidP="009A6D27">
            <w:r>
              <w:t>Остаток по счету 4 215 хх 000 в ф.0503771 не соответствует остатку, указанному в ф. 0503730</w:t>
            </w:r>
            <w:r w:rsidR="009A6D27">
              <w:t xml:space="preserve"> </w:t>
            </w:r>
            <w:r w:rsidR="009A6D27" w:rsidRPr="00B92096">
              <w:t>–</w:t>
            </w:r>
            <w:r w:rsidR="009A6D27">
              <w:t xml:space="preserve"> </w:t>
            </w:r>
            <w:r>
              <w:t>недопустимо</w:t>
            </w:r>
          </w:p>
        </w:tc>
        <w:tc>
          <w:tcPr>
            <w:tcW w:w="709" w:type="dxa"/>
          </w:tcPr>
          <w:p w14:paraId="0BFA73F2" w14:textId="77777777" w:rsidR="001A46C2" w:rsidRDefault="001A46C2" w:rsidP="001A46C2">
            <w:r>
              <w:rPr>
                <w:color w:val="000000"/>
              </w:rPr>
              <w:t>Б</w:t>
            </w:r>
          </w:p>
        </w:tc>
      </w:tr>
      <w:tr w:rsidR="00BC18D0" w:rsidRPr="00B92096" w14:paraId="66EB9E95" w14:textId="77777777" w:rsidTr="00BC18D0">
        <w:trPr>
          <w:trHeight w:val="1125"/>
        </w:trPr>
        <w:tc>
          <w:tcPr>
            <w:tcW w:w="670" w:type="dxa"/>
            <w:tcBorders>
              <w:top w:val="single" w:sz="4" w:space="0" w:color="auto"/>
              <w:left w:val="single" w:sz="4" w:space="0" w:color="auto"/>
              <w:bottom w:val="single" w:sz="4" w:space="0" w:color="auto"/>
              <w:right w:val="single" w:sz="4" w:space="0" w:color="auto"/>
            </w:tcBorders>
          </w:tcPr>
          <w:p w14:paraId="5E7958B6" w14:textId="77777777" w:rsidR="00BC18D0" w:rsidRPr="00B92096" w:rsidDel="009C6E14" w:rsidRDefault="00BC18D0" w:rsidP="004B1020">
            <w:r>
              <w:t>119.1</w:t>
            </w:r>
          </w:p>
        </w:tc>
        <w:tc>
          <w:tcPr>
            <w:tcW w:w="1051" w:type="dxa"/>
            <w:tcBorders>
              <w:top w:val="single" w:sz="4" w:space="0" w:color="auto"/>
              <w:left w:val="single" w:sz="4" w:space="0" w:color="auto"/>
              <w:bottom w:val="single" w:sz="4" w:space="0" w:color="auto"/>
              <w:right w:val="single" w:sz="4" w:space="0" w:color="auto"/>
            </w:tcBorders>
          </w:tcPr>
          <w:p w14:paraId="704D2451" w14:textId="77777777" w:rsidR="00BC18D0" w:rsidRPr="00B92096" w:rsidDel="009C6E14" w:rsidRDefault="00BC18D0" w:rsidP="004B1020">
            <w:r>
              <w:t>0503730</w:t>
            </w:r>
          </w:p>
        </w:tc>
        <w:tc>
          <w:tcPr>
            <w:tcW w:w="1646" w:type="dxa"/>
            <w:gridSpan w:val="2"/>
            <w:tcBorders>
              <w:top w:val="single" w:sz="4" w:space="0" w:color="auto"/>
              <w:left w:val="single" w:sz="4" w:space="0" w:color="auto"/>
              <w:bottom w:val="single" w:sz="4" w:space="0" w:color="auto"/>
              <w:right w:val="single" w:sz="4" w:space="0" w:color="auto"/>
            </w:tcBorders>
          </w:tcPr>
          <w:p w14:paraId="5A772E56" w14:textId="77777777" w:rsidR="00BC18D0" w:rsidRPr="00B92096" w:rsidRDefault="00BC18D0" w:rsidP="004B1020"/>
        </w:tc>
        <w:tc>
          <w:tcPr>
            <w:tcW w:w="852" w:type="dxa"/>
            <w:gridSpan w:val="2"/>
            <w:tcBorders>
              <w:top w:val="single" w:sz="4" w:space="0" w:color="auto"/>
              <w:left w:val="single" w:sz="4" w:space="0" w:color="auto"/>
              <w:bottom w:val="single" w:sz="4" w:space="0" w:color="auto"/>
              <w:right w:val="single" w:sz="4" w:space="0" w:color="auto"/>
            </w:tcBorders>
          </w:tcPr>
          <w:p w14:paraId="29397D46" w14:textId="77777777" w:rsidR="00BC18D0" w:rsidRPr="00B92096" w:rsidDel="009C6E14" w:rsidRDefault="00BC18D0" w:rsidP="004B1020">
            <w:r>
              <w:t>290</w:t>
            </w:r>
          </w:p>
        </w:tc>
        <w:tc>
          <w:tcPr>
            <w:tcW w:w="567" w:type="dxa"/>
            <w:tcBorders>
              <w:top w:val="single" w:sz="4" w:space="0" w:color="auto"/>
              <w:left w:val="single" w:sz="4" w:space="0" w:color="auto"/>
              <w:bottom w:val="single" w:sz="4" w:space="0" w:color="auto"/>
              <w:right w:val="single" w:sz="4" w:space="0" w:color="auto"/>
            </w:tcBorders>
          </w:tcPr>
          <w:p w14:paraId="1D87ACB7" w14:textId="3E53252B" w:rsidR="00BC18D0" w:rsidRPr="00B92096" w:rsidDel="009C6E14" w:rsidRDefault="00EA0767" w:rsidP="004B1020">
            <w:r>
              <w:t>9</w:t>
            </w:r>
          </w:p>
        </w:tc>
        <w:tc>
          <w:tcPr>
            <w:tcW w:w="993" w:type="dxa"/>
            <w:gridSpan w:val="2"/>
            <w:tcBorders>
              <w:top w:val="single" w:sz="4" w:space="0" w:color="auto"/>
              <w:left w:val="single" w:sz="4" w:space="0" w:color="auto"/>
              <w:bottom w:val="single" w:sz="4" w:space="0" w:color="auto"/>
              <w:right w:val="single" w:sz="4" w:space="0" w:color="auto"/>
            </w:tcBorders>
          </w:tcPr>
          <w:p w14:paraId="78F9AA7D" w14:textId="77777777" w:rsidR="00BC18D0" w:rsidRPr="00B92096" w:rsidDel="009C6E14" w:rsidRDefault="00BC18D0" w:rsidP="004B1020">
            <w:r>
              <w:t>=</w:t>
            </w:r>
          </w:p>
        </w:tc>
        <w:tc>
          <w:tcPr>
            <w:tcW w:w="1135" w:type="dxa"/>
            <w:tcBorders>
              <w:top w:val="single" w:sz="4" w:space="0" w:color="auto"/>
              <w:left w:val="single" w:sz="4" w:space="0" w:color="auto"/>
              <w:bottom w:val="single" w:sz="4" w:space="0" w:color="auto"/>
              <w:right w:val="single" w:sz="4" w:space="0" w:color="auto"/>
            </w:tcBorders>
          </w:tcPr>
          <w:p w14:paraId="1D0E7E97" w14:textId="77777777" w:rsidR="00BC18D0" w:rsidRPr="00B92096" w:rsidDel="009C6E14" w:rsidRDefault="00BC18D0" w:rsidP="004B1020">
            <w:r>
              <w:t>0503771</w:t>
            </w:r>
          </w:p>
        </w:tc>
        <w:tc>
          <w:tcPr>
            <w:tcW w:w="2409" w:type="dxa"/>
            <w:tcBorders>
              <w:top w:val="single" w:sz="4" w:space="0" w:color="auto"/>
              <w:left w:val="single" w:sz="4" w:space="0" w:color="auto"/>
              <w:bottom w:val="single" w:sz="4" w:space="0" w:color="auto"/>
              <w:right w:val="single" w:sz="4" w:space="0" w:color="auto"/>
            </w:tcBorders>
          </w:tcPr>
          <w:p w14:paraId="501B2006" w14:textId="77117D58" w:rsidR="00BC18D0" w:rsidRPr="00B92096" w:rsidDel="009C6E14" w:rsidRDefault="00EA0767" w:rsidP="004B1020">
            <w:r>
              <w:t>2</w:t>
            </w:r>
            <w:r w:rsidR="00BC18D0">
              <w:t> 215 хх 000</w:t>
            </w:r>
          </w:p>
        </w:tc>
        <w:tc>
          <w:tcPr>
            <w:tcW w:w="1559" w:type="dxa"/>
            <w:tcBorders>
              <w:top w:val="single" w:sz="4" w:space="0" w:color="auto"/>
              <w:left w:val="single" w:sz="4" w:space="0" w:color="auto"/>
              <w:bottom w:val="single" w:sz="4" w:space="0" w:color="auto"/>
              <w:right w:val="single" w:sz="4" w:space="0" w:color="auto"/>
            </w:tcBorders>
          </w:tcPr>
          <w:p w14:paraId="3BA876B9" w14:textId="77777777" w:rsidR="00BC18D0" w:rsidRPr="00B92096" w:rsidRDefault="00BC18D0" w:rsidP="004B1020"/>
        </w:tc>
        <w:tc>
          <w:tcPr>
            <w:tcW w:w="852" w:type="dxa"/>
            <w:tcBorders>
              <w:top w:val="single" w:sz="4" w:space="0" w:color="auto"/>
              <w:left w:val="single" w:sz="4" w:space="0" w:color="auto"/>
              <w:bottom w:val="single" w:sz="4" w:space="0" w:color="auto"/>
              <w:right w:val="single" w:sz="4" w:space="0" w:color="auto"/>
            </w:tcBorders>
          </w:tcPr>
          <w:p w14:paraId="48DF6A4D" w14:textId="77777777" w:rsidR="00BC18D0" w:rsidRPr="00B92096" w:rsidDel="009C6E14" w:rsidRDefault="00BC18D0" w:rsidP="004B1020">
            <w:r>
              <w:t>2</w:t>
            </w:r>
          </w:p>
        </w:tc>
        <w:tc>
          <w:tcPr>
            <w:tcW w:w="2317" w:type="dxa"/>
            <w:tcBorders>
              <w:top w:val="single" w:sz="4" w:space="0" w:color="auto"/>
              <w:left w:val="single" w:sz="4" w:space="0" w:color="auto"/>
              <w:bottom w:val="single" w:sz="4" w:space="0" w:color="auto"/>
              <w:right w:val="single" w:sz="4" w:space="0" w:color="auto"/>
            </w:tcBorders>
          </w:tcPr>
          <w:p w14:paraId="3DFDF6AC" w14:textId="49F2FFB6" w:rsidR="00BC18D0" w:rsidRPr="00B92096" w:rsidDel="009C6E14" w:rsidRDefault="00BC18D0" w:rsidP="009A6D27">
            <w:r>
              <w:t xml:space="preserve">Остаток по счету </w:t>
            </w:r>
            <w:r w:rsidR="00EA0767">
              <w:t>2</w:t>
            </w:r>
            <w:r>
              <w:t> 215 хх 000 в ф.0503771 не соответствует остатку, указанному в ф. 0503730</w:t>
            </w:r>
            <w:r w:rsidR="009A6D27">
              <w:t xml:space="preserve"> </w:t>
            </w:r>
            <w:r w:rsidR="009A6D27" w:rsidRPr="00B92096">
              <w:t>–</w:t>
            </w:r>
            <w:r w:rsidR="009A6D27">
              <w:t xml:space="preserve"> </w:t>
            </w:r>
            <w:r>
              <w:t>недопустимо</w:t>
            </w:r>
          </w:p>
        </w:tc>
        <w:tc>
          <w:tcPr>
            <w:tcW w:w="709" w:type="dxa"/>
            <w:tcBorders>
              <w:top w:val="single" w:sz="4" w:space="0" w:color="auto"/>
              <w:left w:val="single" w:sz="4" w:space="0" w:color="auto"/>
              <w:bottom w:val="single" w:sz="4" w:space="0" w:color="auto"/>
              <w:right w:val="single" w:sz="4" w:space="0" w:color="auto"/>
            </w:tcBorders>
          </w:tcPr>
          <w:p w14:paraId="52ECF123" w14:textId="77777777" w:rsidR="00BC18D0" w:rsidRPr="00BC18D0" w:rsidRDefault="00BC18D0" w:rsidP="004B1020">
            <w:pPr>
              <w:rPr>
                <w:color w:val="000000"/>
              </w:rPr>
            </w:pPr>
            <w:r>
              <w:rPr>
                <w:color w:val="000000"/>
              </w:rPr>
              <w:t>Б</w:t>
            </w:r>
          </w:p>
        </w:tc>
      </w:tr>
      <w:tr w:rsidR="001A46C2" w:rsidRPr="00B92096" w14:paraId="79F83E28" w14:textId="77777777" w:rsidTr="003E2E85">
        <w:tc>
          <w:tcPr>
            <w:tcW w:w="670" w:type="dxa"/>
          </w:tcPr>
          <w:p w14:paraId="782FB648" w14:textId="77777777" w:rsidR="001A46C2" w:rsidRPr="00B92096" w:rsidRDefault="001A46C2" w:rsidP="001A46C2">
            <w:r w:rsidRPr="00B92096">
              <w:t>153</w:t>
            </w:r>
          </w:p>
        </w:tc>
        <w:tc>
          <w:tcPr>
            <w:tcW w:w="1051" w:type="dxa"/>
          </w:tcPr>
          <w:p w14:paraId="5970E788" w14:textId="77777777" w:rsidR="001A46C2" w:rsidRPr="00B92096" w:rsidRDefault="001A46C2" w:rsidP="001A46C2">
            <w:r w:rsidRPr="00B92096">
              <w:t>0503730</w:t>
            </w:r>
          </w:p>
        </w:tc>
        <w:tc>
          <w:tcPr>
            <w:tcW w:w="1646" w:type="dxa"/>
            <w:gridSpan w:val="2"/>
          </w:tcPr>
          <w:p w14:paraId="5B6F4484" w14:textId="77777777" w:rsidR="001A46C2" w:rsidRPr="00B92096" w:rsidRDefault="001A46C2" w:rsidP="001A46C2"/>
        </w:tc>
        <w:tc>
          <w:tcPr>
            <w:tcW w:w="852" w:type="dxa"/>
            <w:gridSpan w:val="2"/>
          </w:tcPr>
          <w:p w14:paraId="56A45C4F" w14:textId="77777777" w:rsidR="001A46C2" w:rsidRPr="00B92096" w:rsidRDefault="001A46C2" w:rsidP="001A46C2">
            <w:r>
              <w:t>203</w:t>
            </w:r>
          </w:p>
        </w:tc>
        <w:tc>
          <w:tcPr>
            <w:tcW w:w="567" w:type="dxa"/>
          </w:tcPr>
          <w:p w14:paraId="7A76332A" w14:textId="77777777" w:rsidR="001A46C2" w:rsidRPr="00B92096" w:rsidRDefault="001A46C2" w:rsidP="001A46C2">
            <w:r w:rsidRPr="00B92096">
              <w:t>3</w:t>
            </w:r>
          </w:p>
        </w:tc>
        <w:tc>
          <w:tcPr>
            <w:tcW w:w="993" w:type="dxa"/>
            <w:gridSpan w:val="2"/>
          </w:tcPr>
          <w:p w14:paraId="2395C4C0" w14:textId="77777777" w:rsidR="001A46C2" w:rsidRPr="00B92096" w:rsidRDefault="001A46C2" w:rsidP="001A46C2">
            <w:r w:rsidRPr="00B92096">
              <w:t>=</w:t>
            </w:r>
          </w:p>
        </w:tc>
        <w:tc>
          <w:tcPr>
            <w:tcW w:w="1135" w:type="dxa"/>
          </w:tcPr>
          <w:p w14:paraId="43A9C235" w14:textId="77777777" w:rsidR="001A46C2" w:rsidRPr="00B92096" w:rsidRDefault="001A46C2" w:rsidP="001A46C2">
            <w:r w:rsidRPr="00B92096">
              <w:t xml:space="preserve">0503779 </w:t>
            </w:r>
          </w:p>
        </w:tc>
        <w:tc>
          <w:tcPr>
            <w:tcW w:w="2409" w:type="dxa"/>
          </w:tcPr>
          <w:p w14:paraId="628C3787" w14:textId="77777777" w:rsidR="001A46C2" w:rsidRPr="00B92096" w:rsidRDefault="001A46C2" w:rsidP="001A46C2"/>
        </w:tc>
        <w:tc>
          <w:tcPr>
            <w:tcW w:w="1559" w:type="dxa"/>
          </w:tcPr>
          <w:p w14:paraId="383B32CD" w14:textId="6CA164D7" w:rsidR="001A46C2" w:rsidRPr="00B92096" w:rsidRDefault="001A46C2" w:rsidP="00EA0767">
            <w:r w:rsidRPr="00B92096">
              <w:t>по разделу 1(сумма по счетам 5201</w:t>
            </w:r>
            <w:r>
              <w:t>2</w:t>
            </w:r>
            <w:r w:rsidRPr="00B92096">
              <w:t>%, 6201</w:t>
            </w:r>
            <w:r>
              <w:t>2</w:t>
            </w:r>
            <w:r w:rsidRPr="00B92096">
              <w:t>%)</w:t>
            </w:r>
          </w:p>
        </w:tc>
        <w:tc>
          <w:tcPr>
            <w:tcW w:w="852" w:type="dxa"/>
          </w:tcPr>
          <w:p w14:paraId="5218A682" w14:textId="77777777" w:rsidR="001A46C2" w:rsidRPr="00B92096" w:rsidRDefault="001A46C2" w:rsidP="001A46C2">
            <w:r w:rsidRPr="00B92096">
              <w:t>3</w:t>
            </w:r>
            <w:r>
              <w:t>+4</w:t>
            </w:r>
          </w:p>
        </w:tc>
        <w:tc>
          <w:tcPr>
            <w:tcW w:w="2317" w:type="dxa"/>
          </w:tcPr>
          <w:p w14:paraId="16B8A05F" w14:textId="4CE6CD4F" w:rsidR="001A46C2" w:rsidRPr="00B92096" w:rsidRDefault="001A46C2" w:rsidP="009A6D27">
            <w:r w:rsidRPr="00B92096">
              <w:t xml:space="preserve">Сумма остатков на счетах в кредитной организации по ф. 0503779 не соответствует идентичному показателю в балансе в части деятельности с целевыми средствами (на начало года) </w:t>
            </w:r>
            <w:r w:rsidR="009A6D27" w:rsidRPr="00B92096">
              <w:t>–</w:t>
            </w:r>
            <w:r w:rsidRPr="00B92096">
              <w:t xml:space="preserve"> недопустимо</w:t>
            </w:r>
          </w:p>
        </w:tc>
        <w:tc>
          <w:tcPr>
            <w:tcW w:w="709" w:type="dxa"/>
          </w:tcPr>
          <w:p w14:paraId="43ED1981" w14:textId="77777777" w:rsidR="001A46C2" w:rsidRPr="00B92096" w:rsidRDefault="001A46C2" w:rsidP="001A46C2">
            <w:r>
              <w:rPr>
                <w:color w:val="000000"/>
              </w:rPr>
              <w:t>Б</w:t>
            </w:r>
          </w:p>
        </w:tc>
      </w:tr>
      <w:tr w:rsidR="001A46C2" w:rsidRPr="00B92096" w14:paraId="638196BA" w14:textId="77777777" w:rsidTr="003E2E85">
        <w:tc>
          <w:tcPr>
            <w:tcW w:w="670" w:type="dxa"/>
          </w:tcPr>
          <w:p w14:paraId="43756BA2" w14:textId="77777777" w:rsidR="001A46C2" w:rsidRPr="00B92096" w:rsidRDefault="001A46C2" w:rsidP="001A46C2">
            <w:r w:rsidRPr="00B92096">
              <w:t>155</w:t>
            </w:r>
          </w:p>
        </w:tc>
        <w:tc>
          <w:tcPr>
            <w:tcW w:w="1051" w:type="dxa"/>
          </w:tcPr>
          <w:p w14:paraId="0AAEFD4C" w14:textId="77777777" w:rsidR="001A46C2" w:rsidRPr="00B92096" w:rsidRDefault="001A46C2" w:rsidP="001A46C2">
            <w:r w:rsidRPr="00B92096">
              <w:t>0503730</w:t>
            </w:r>
          </w:p>
        </w:tc>
        <w:tc>
          <w:tcPr>
            <w:tcW w:w="1646" w:type="dxa"/>
            <w:gridSpan w:val="2"/>
          </w:tcPr>
          <w:p w14:paraId="7637FF1C" w14:textId="77777777" w:rsidR="001A46C2" w:rsidRPr="00B92096" w:rsidRDefault="001A46C2" w:rsidP="001A46C2"/>
        </w:tc>
        <w:tc>
          <w:tcPr>
            <w:tcW w:w="852" w:type="dxa"/>
            <w:gridSpan w:val="2"/>
          </w:tcPr>
          <w:p w14:paraId="5D42BF58" w14:textId="77777777" w:rsidR="001A46C2" w:rsidRPr="00B92096" w:rsidRDefault="001A46C2" w:rsidP="001A46C2">
            <w:r>
              <w:t>203</w:t>
            </w:r>
          </w:p>
        </w:tc>
        <w:tc>
          <w:tcPr>
            <w:tcW w:w="567" w:type="dxa"/>
          </w:tcPr>
          <w:p w14:paraId="64B37BA4" w14:textId="77777777" w:rsidR="001A46C2" w:rsidRPr="00B92096" w:rsidRDefault="001A46C2" w:rsidP="001A46C2">
            <w:r w:rsidRPr="00B92096">
              <w:t>4</w:t>
            </w:r>
          </w:p>
        </w:tc>
        <w:tc>
          <w:tcPr>
            <w:tcW w:w="993" w:type="dxa"/>
            <w:gridSpan w:val="2"/>
          </w:tcPr>
          <w:p w14:paraId="549B3943" w14:textId="77777777" w:rsidR="001A46C2" w:rsidRPr="00B92096" w:rsidRDefault="001A46C2" w:rsidP="001A46C2">
            <w:r w:rsidRPr="00B92096">
              <w:t>=</w:t>
            </w:r>
          </w:p>
        </w:tc>
        <w:tc>
          <w:tcPr>
            <w:tcW w:w="1135" w:type="dxa"/>
          </w:tcPr>
          <w:p w14:paraId="61F0B4C0" w14:textId="77777777" w:rsidR="001A46C2" w:rsidRPr="00B92096" w:rsidRDefault="001A46C2" w:rsidP="001A46C2">
            <w:r w:rsidRPr="00B92096">
              <w:t xml:space="preserve">0503779 </w:t>
            </w:r>
          </w:p>
        </w:tc>
        <w:tc>
          <w:tcPr>
            <w:tcW w:w="2409" w:type="dxa"/>
          </w:tcPr>
          <w:p w14:paraId="6A531BCA" w14:textId="77777777" w:rsidR="001A46C2" w:rsidRPr="00B92096" w:rsidRDefault="001A46C2" w:rsidP="001A46C2"/>
        </w:tc>
        <w:tc>
          <w:tcPr>
            <w:tcW w:w="1559" w:type="dxa"/>
          </w:tcPr>
          <w:p w14:paraId="115DFFC2" w14:textId="73E5895B" w:rsidR="001A46C2" w:rsidRPr="00B92096" w:rsidRDefault="001A46C2" w:rsidP="00201988">
            <w:r w:rsidRPr="00B92096">
              <w:t>по разделу 1 (сумма по счетам 4 201</w:t>
            </w:r>
            <w:r>
              <w:t>2</w:t>
            </w:r>
            <w:r w:rsidRPr="00B92096">
              <w:t>%)</w:t>
            </w:r>
          </w:p>
        </w:tc>
        <w:tc>
          <w:tcPr>
            <w:tcW w:w="852" w:type="dxa"/>
          </w:tcPr>
          <w:p w14:paraId="5E29741D" w14:textId="77777777" w:rsidR="001A46C2" w:rsidRPr="00B92096" w:rsidRDefault="001A46C2" w:rsidP="001A46C2">
            <w:r w:rsidRPr="00B92096">
              <w:t>3</w:t>
            </w:r>
            <w:r>
              <w:t>+4</w:t>
            </w:r>
          </w:p>
        </w:tc>
        <w:tc>
          <w:tcPr>
            <w:tcW w:w="2317" w:type="dxa"/>
          </w:tcPr>
          <w:p w14:paraId="7758770A" w14:textId="4BC04AE5" w:rsidR="001A46C2" w:rsidRPr="00B92096" w:rsidRDefault="001A46C2" w:rsidP="001A46C2">
            <w:r w:rsidRPr="00B92096">
              <w:t xml:space="preserve">Сумма остатков на счетах в кредитной организации по ф. 0503779 не соответствует идентичному показателю в балансе в части </w:t>
            </w:r>
            <w:r>
              <w:t>государственного задания</w:t>
            </w:r>
            <w:r w:rsidRPr="00B92096">
              <w:t xml:space="preserve"> (на начало года) </w:t>
            </w:r>
            <w:r w:rsidR="00020AC5" w:rsidRPr="00B92096">
              <w:t>–</w:t>
            </w:r>
            <w:r w:rsidRPr="00B92096">
              <w:t xml:space="preserve"> недопустимо</w:t>
            </w:r>
          </w:p>
        </w:tc>
        <w:tc>
          <w:tcPr>
            <w:tcW w:w="709" w:type="dxa"/>
          </w:tcPr>
          <w:p w14:paraId="17DBBA2A" w14:textId="77777777" w:rsidR="001A46C2" w:rsidRPr="00B92096" w:rsidRDefault="001A46C2" w:rsidP="001A46C2">
            <w:r>
              <w:rPr>
                <w:color w:val="000000"/>
              </w:rPr>
              <w:t>Б</w:t>
            </w:r>
          </w:p>
        </w:tc>
      </w:tr>
      <w:tr w:rsidR="001A46C2" w:rsidRPr="00B92096" w14:paraId="52626B06" w14:textId="77777777" w:rsidTr="003E2E85">
        <w:tc>
          <w:tcPr>
            <w:tcW w:w="670" w:type="dxa"/>
          </w:tcPr>
          <w:p w14:paraId="7D80439F" w14:textId="77777777" w:rsidR="001A46C2" w:rsidRPr="00B92096" w:rsidRDefault="001A46C2" w:rsidP="001A46C2">
            <w:r w:rsidRPr="00B92096">
              <w:t>157</w:t>
            </w:r>
          </w:p>
        </w:tc>
        <w:tc>
          <w:tcPr>
            <w:tcW w:w="1051" w:type="dxa"/>
          </w:tcPr>
          <w:p w14:paraId="3CAF13BD" w14:textId="77777777" w:rsidR="001A46C2" w:rsidRPr="00B92096" w:rsidRDefault="001A46C2" w:rsidP="001A46C2">
            <w:r w:rsidRPr="00B92096">
              <w:t>0503730</w:t>
            </w:r>
          </w:p>
        </w:tc>
        <w:tc>
          <w:tcPr>
            <w:tcW w:w="1646" w:type="dxa"/>
            <w:gridSpan w:val="2"/>
          </w:tcPr>
          <w:p w14:paraId="2394FF92" w14:textId="77777777" w:rsidR="001A46C2" w:rsidRPr="00B92096" w:rsidRDefault="001A46C2" w:rsidP="001A46C2"/>
        </w:tc>
        <w:tc>
          <w:tcPr>
            <w:tcW w:w="852" w:type="dxa"/>
            <w:gridSpan w:val="2"/>
          </w:tcPr>
          <w:p w14:paraId="261D4993" w14:textId="77777777" w:rsidR="001A46C2" w:rsidRPr="00B92096" w:rsidRDefault="001A46C2" w:rsidP="001A46C2">
            <w:r>
              <w:t>203</w:t>
            </w:r>
          </w:p>
        </w:tc>
        <w:tc>
          <w:tcPr>
            <w:tcW w:w="567" w:type="dxa"/>
          </w:tcPr>
          <w:p w14:paraId="4C9C5575" w14:textId="77777777" w:rsidR="001A46C2" w:rsidRPr="00B92096" w:rsidRDefault="001A46C2" w:rsidP="001A46C2">
            <w:r w:rsidRPr="00B92096">
              <w:t>5</w:t>
            </w:r>
          </w:p>
        </w:tc>
        <w:tc>
          <w:tcPr>
            <w:tcW w:w="993" w:type="dxa"/>
            <w:gridSpan w:val="2"/>
          </w:tcPr>
          <w:p w14:paraId="2487472B" w14:textId="77777777" w:rsidR="001A46C2" w:rsidRPr="00B92096" w:rsidRDefault="001A46C2" w:rsidP="001A46C2">
            <w:r w:rsidRPr="00B92096">
              <w:t>=</w:t>
            </w:r>
          </w:p>
        </w:tc>
        <w:tc>
          <w:tcPr>
            <w:tcW w:w="1135" w:type="dxa"/>
          </w:tcPr>
          <w:p w14:paraId="74C1F20B" w14:textId="77777777" w:rsidR="001A46C2" w:rsidRPr="00B92096" w:rsidRDefault="001A46C2" w:rsidP="001A46C2">
            <w:r w:rsidRPr="00B92096">
              <w:t xml:space="preserve">0503779 </w:t>
            </w:r>
          </w:p>
        </w:tc>
        <w:tc>
          <w:tcPr>
            <w:tcW w:w="2409" w:type="dxa"/>
          </w:tcPr>
          <w:p w14:paraId="4F6F7D64" w14:textId="77777777" w:rsidR="001A46C2" w:rsidRPr="00B92096" w:rsidRDefault="001A46C2" w:rsidP="001A46C2"/>
        </w:tc>
        <w:tc>
          <w:tcPr>
            <w:tcW w:w="1559" w:type="dxa"/>
          </w:tcPr>
          <w:p w14:paraId="032A46AA" w14:textId="47D363D7" w:rsidR="001A46C2" w:rsidRPr="00B92096" w:rsidRDefault="001A46C2" w:rsidP="00201988">
            <w:r w:rsidRPr="00B92096">
              <w:t>по разделу 1 (сумма по счетам 3 201</w:t>
            </w:r>
            <w:r>
              <w:t>2</w:t>
            </w:r>
            <w:r w:rsidRPr="00B92096">
              <w:t>%, 2 201</w:t>
            </w:r>
            <w:r>
              <w:t>2</w:t>
            </w:r>
            <w:r w:rsidRPr="00B92096">
              <w:t>%, 7 201</w:t>
            </w:r>
            <w:r>
              <w:t>2</w:t>
            </w:r>
            <w:r w:rsidRPr="00B92096">
              <w:t xml:space="preserve">%), </w:t>
            </w:r>
          </w:p>
        </w:tc>
        <w:tc>
          <w:tcPr>
            <w:tcW w:w="852" w:type="dxa"/>
          </w:tcPr>
          <w:p w14:paraId="07E5995D" w14:textId="77777777" w:rsidR="001A46C2" w:rsidRPr="00B92096" w:rsidRDefault="001A46C2" w:rsidP="001A46C2">
            <w:r w:rsidRPr="00B92096">
              <w:t>3</w:t>
            </w:r>
            <w:r>
              <w:t>+4</w:t>
            </w:r>
          </w:p>
        </w:tc>
        <w:tc>
          <w:tcPr>
            <w:tcW w:w="2317" w:type="dxa"/>
          </w:tcPr>
          <w:p w14:paraId="0E3941B5" w14:textId="1AC60781" w:rsidR="001A46C2" w:rsidRPr="00B92096" w:rsidRDefault="001A46C2" w:rsidP="001A46C2">
            <w:r w:rsidRPr="00B92096">
              <w:t xml:space="preserve">Сумма остатков на счетах в кредитной организации по ф. 0503779 не соответствует идентичному показателю в балансе (на начало года) </w:t>
            </w:r>
            <w:r w:rsidR="00020AC5" w:rsidRPr="00B92096">
              <w:t>–</w:t>
            </w:r>
            <w:r w:rsidRPr="00B92096">
              <w:t xml:space="preserve"> недопустимо</w:t>
            </w:r>
          </w:p>
        </w:tc>
        <w:tc>
          <w:tcPr>
            <w:tcW w:w="709" w:type="dxa"/>
          </w:tcPr>
          <w:p w14:paraId="459A7AB6" w14:textId="77777777" w:rsidR="001A46C2" w:rsidRPr="00B92096" w:rsidRDefault="001A46C2" w:rsidP="001A46C2">
            <w:r>
              <w:rPr>
                <w:color w:val="000000"/>
              </w:rPr>
              <w:t>Б</w:t>
            </w:r>
          </w:p>
        </w:tc>
      </w:tr>
      <w:tr w:rsidR="001A46C2" w:rsidRPr="00B92096" w14:paraId="0CCB067C" w14:textId="77777777" w:rsidTr="003E2E85">
        <w:tc>
          <w:tcPr>
            <w:tcW w:w="670" w:type="dxa"/>
          </w:tcPr>
          <w:p w14:paraId="24B0B1AE" w14:textId="77777777" w:rsidR="001A46C2" w:rsidRPr="00B92096" w:rsidRDefault="001A46C2" w:rsidP="001A46C2">
            <w:r w:rsidRPr="00B92096">
              <w:t>159</w:t>
            </w:r>
          </w:p>
        </w:tc>
        <w:tc>
          <w:tcPr>
            <w:tcW w:w="1051" w:type="dxa"/>
          </w:tcPr>
          <w:p w14:paraId="299D144A" w14:textId="77777777" w:rsidR="001A46C2" w:rsidRPr="00B92096" w:rsidRDefault="001A46C2" w:rsidP="001A46C2">
            <w:r w:rsidRPr="00B92096">
              <w:t>0503730</w:t>
            </w:r>
          </w:p>
        </w:tc>
        <w:tc>
          <w:tcPr>
            <w:tcW w:w="1646" w:type="dxa"/>
            <w:gridSpan w:val="2"/>
          </w:tcPr>
          <w:p w14:paraId="0A201794" w14:textId="77777777" w:rsidR="001A46C2" w:rsidRPr="00B92096" w:rsidRDefault="001A46C2" w:rsidP="001A46C2"/>
        </w:tc>
        <w:tc>
          <w:tcPr>
            <w:tcW w:w="852" w:type="dxa"/>
            <w:gridSpan w:val="2"/>
          </w:tcPr>
          <w:p w14:paraId="0C354131" w14:textId="77777777" w:rsidR="001A46C2" w:rsidRPr="00B92096" w:rsidRDefault="001A46C2" w:rsidP="001A46C2">
            <w:r>
              <w:t>203</w:t>
            </w:r>
          </w:p>
        </w:tc>
        <w:tc>
          <w:tcPr>
            <w:tcW w:w="567" w:type="dxa"/>
          </w:tcPr>
          <w:p w14:paraId="72129FA8" w14:textId="77777777" w:rsidR="001A46C2" w:rsidRPr="00B92096" w:rsidRDefault="001A46C2" w:rsidP="001A46C2">
            <w:r w:rsidRPr="00B92096">
              <w:t>7</w:t>
            </w:r>
          </w:p>
        </w:tc>
        <w:tc>
          <w:tcPr>
            <w:tcW w:w="993" w:type="dxa"/>
            <w:gridSpan w:val="2"/>
          </w:tcPr>
          <w:p w14:paraId="4F83EC56" w14:textId="77777777" w:rsidR="001A46C2" w:rsidRPr="00B92096" w:rsidRDefault="001A46C2" w:rsidP="001A46C2">
            <w:r w:rsidRPr="00B92096">
              <w:t>=</w:t>
            </w:r>
          </w:p>
        </w:tc>
        <w:tc>
          <w:tcPr>
            <w:tcW w:w="1135" w:type="dxa"/>
          </w:tcPr>
          <w:p w14:paraId="130E8646" w14:textId="77777777" w:rsidR="001A46C2" w:rsidRPr="00B92096" w:rsidRDefault="001A46C2" w:rsidP="001A46C2">
            <w:r w:rsidRPr="00B92096">
              <w:t xml:space="preserve">0503779 </w:t>
            </w:r>
          </w:p>
        </w:tc>
        <w:tc>
          <w:tcPr>
            <w:tcW w:w="2409" w:type="dxa"/>
          </w:tcPr>
          <w:p w14:paraId="2F41D58A" w14:textId="77777777" w:rsidR="001A46C2" w:rsidRPr="00B92096" w:rsidRDefault="001A46C2" w:rsidP="001A46C2"/>
        </w:tc>
        <w:tc>
          <w:tcPr>
            <w:tcW w:w="1559" w:type="dxa"/>
          </w:tcPr>
          <w:p w14:paraId="0BA9EC1F" w14:textId="7D8D78ED" w:rsidR="001A46C2" w:rsidRPr="00B92096" w:rsidRDefault="001A46C2" w:rsidP="00201988">
            <w:r w:rsidRPr="00B92096">
              <w:t>по разделу 1 (сумма по счетам 5201</w:t>
            </w:r>
            <w:r>
              <w:t>2</w:t>
            </w:r>
            <w:r w:rsidRPr="00B92096">
              <w:t>%, 6201</w:t>
            </w:r>
            <w:r>
              <w:t>2</w:t>
            </w:r>
            <w:r w:rsidRPr="00B92096">
              <w:t>%</w:t>
            </w:r>
          </w:p>
        </w:tc>
        <w:tc>
          <w:tcPr>
            <w:tcW w:w="852" w:type="dxa"/>
          </w:tcPr>
          <w:p w14:paraId="10D424B3" w14:textId="77777777" w:rsidR="001A46C2" w:rsidRPr="00B92096" w:rsidRDefault="001A46C2" w:rsidP="001A46C2">
            <w:r w:rsidRPr="00B92096">
              <w:t>5</w:t>
            </w:r>
            <w:r>
              <w:t>+6</w:t>
            </w:r>
          </w:p>
        </w:tc>
        <w:tc>
          <w:tcPr>
            <w:tcW w:w="2317" w:type="dxa"/>
          </w:tcPr>
          <w:p w14:paraId="3590ACC9" w14:textId="0B90551B" w:rsidR="001A46C2" w:rsidRPr="00B92096" w:rsidRDefault="001A46C2" w:rsidP="00201988">
            <w:r w:rsidRPr="00B92096">
              <w:t xml:space="preserve">Сумма остатков на счетах в кредитной организации по ф. 0503779 не соответствует идентичному показателю в балансе в части деятельности с целевыми средствами (на конец года) </w:t>
            </w:r>
            <w:r w:rsidR="00020AC5" w:rsidRPr="00B92096">
              <w:t>–</w:t>
            </w:r>
            <w:r w:rsidRPr="00B92096">
              <w:t xml:space="preserve"> недопустимо</w:t>
            </w:r>
          </w:p>
        </w:tc>
        <w:tc>
          <w:tcPr>
            <w:tcW w:w="709" w:type="dxa"/>
          </w:tcPr>
          <w:p w14:paraId="0A4178FC" w14:textId="77777777" w:rsidR="001A46C2" w:rsidRPr="00B92096" w:rsidRDefault="001A46C2" w:rsidP="001A46C2">
            <w:r>
              <w:rPr>
                <w:color w:val="000000"/>
              </w:rPr>
              <w:t>Б</w:t>
            </w:r>
          </w:p>
        </w:tc>
      </w:tr>
      <w:tr w:rsidR="001A46C2" w:rsidRPr="00B92096" w14:paraId="60C30497" w14:textId="77777777" w:rsidTr="003E2E85">
        <w:tc>
          <w:tcPr>
            <w:tcW w:w="670" w:type="dxa"/>
          </w:tcPr>
          <w:p w14:paraId="63C47998" w14:textId="77777777" w:rsidR="001A46C2" w:rsidRPr="00B92096" w:rsidRDefault="001A46C2" w:rsidP="001A46C2">
            <w:r w:rsidRPr="00B92096">
              <w:t>161</w:t>
            </w:r>
          </w:p>
        </w:tc>
        <w:tc>
          <w:tcPr>
            <w:tcW w:w="1051" w:type="dxa"/>
          </w:tcPr>
          <w:p w14:paraId="03799F0E" w14:textId="77777777" w:rsidR="001A46C2" w:rsidRPr="00B92096" w:rsidRDefault="001A46C2" w:rsidP="001A46C2">
            <w:r w:rsidRPr="00B92096">
              <w:t>0503730</w:t>
            </w:r>
          </w:p>
        </w:tc>
        <w:tc>
          <w:tcPr>
            <w:tcW w:w="1646" w:type="dxa"/>
            <w:gridSpan w:val="2"/>
          </w:tcPr>
          <w:p w14:paraId="6BD77F99" w14:textId="77777777" w:rsidR="001A46C2" w:rsidRPr="00B92096" w:rsidRDefault="001A46C2" w:rsidP="001A46C2"/>
        </w:tc>
        <w:tc>
          <w:tcPr>
            <w:tcW w:w="852" w:type="dxa"/>
            <w:gridSpan w:val="2"/>
          </w:tcPr>
          <w:p w14:paraId="45471488" w14:textId="77777777" w:rsidR="001A46C2" w:rsidRPr="00B92096" w:rsidRDefault="001A46C2" w:rsidP="001A46C2">
            <w:r>
              <w:t>203</w:t>
            </w:r>
          </w:p>
        </w:tc>
        <w:tc>
          <w:tcPr>
            <w:tcW w:w="567" w:type="dxa"/>
          </w:tcPr>
          <w:p w14:paraId="52EB7A4D" w14:textId="77777777" w:rsidR="001A46C2" w:rsidRPr="00B92096" w:rsidRDefault="001A46C2" w:rsidP="001A46C2">
            <w:r w:rsidRPr="00B92096">
              <w:t>8</w:t>
            </w:r>
          </w:p>
        </w:tc>
        <w:tc>
          <w:tcPr>
            <w:tcW w:w="993" w:type="dxa"/>
            <w:gridSpan w:val="2"/>
          </w:tcPr>
          <w:p w14:paraId="2EBFAE18" w14:textId="77777777" w:rsidR="001A46C2" w:rsidRPr="00B92096" w:rsidRDefault="001A46C2" w:rsidP="001A46C2">
            <w:r w:rsidRPr="00B92096">
              <w:t>=</w:t>
            </w:r>
          </w:p>
        </w:tc>
        <w:tc>
          <w:tcPr>
            <w:tcW w:w="1135" w:type="dxa"/>
          </w:tcPr>
          <w:p w14:paraId="0A86AB8F" w14:textId="77777777" w:rsidR="001A46C2" w:rsidRPr="00B92096" w:rsidRDefault="001A46C2" w:rsidP="001A46C2">
            <w:r w:rsidRPr="00B92096">
              <w:t xml:space="preserve">0503779 </w:t>
            </w:r>
          </w:p>
        </w:tc>
        <w:tc>
          <w:tcPr>
            <w:tcW w:w="2409" w:type="dxa"/>
          </w:tcPr>
          <w:p w14:paraId="6B704272" w14:textId="77777777" w:rsidR="001A46C2" w:rsidRPr="00B92096" w:rsidRDefault="001A46C2" w:rsidP="001A46C2"/>
        </w:tc>
        <w:tc>
          <w:tcPr>
            <w:tcW w:w="1559" w:type="dxa"/>
          </w:tcPr>
          <w:p w14:paraId="4CB203C7" w14:textId="376520F2" w:rsidR="001A46C2" w:rsidRPr="00B92096" w:rsidRDefault="001A46C2" w:rsidP="00201988">
            <w:r w:rsidRPr="00B92096">
              <w:t>по разделу 1 (сумма по счетам 4 201</w:t>
            </w:r>
            <w:r>
              <w:t>2</w:t>
            </w:r>
            <w:r w:rsidRPr="00B92096">
              <w:t>%</w:t>
            </w:r>
          </w:p>
        </w:tc>
        <w:tc>
          <w:tcPr>
            <w:tcW w:w="852" w:type="dxa"/>
          </w:tcPr>
          <w:p w14:paraId="6447C694" w14:textId="77777777" w:rsidR="001A46C2" w:rsidRPr="00B92096" w:rsidRDefault="001A46C2" w:rsidP="001A46C2">
            <w:r w:rsidRPr="00B92096">
              <w:t>5</w:t>
            </w:r>
            <w:r>
              <w:t>+6</w:t>
            </w:r>
          </w:p>
        </w:tc>
        <w:tc>
          <w:tcPr>
            <w:tcW w:w="2317" w:type="dxa"/>
          </w:tcPr>
          <w:p w14:paraId="3099FB13" w14:textId="77777777" w:rsidR="001A46C2" w:rsidRPr="00B92096" w:rsidRDefault="001A46C2" w:rsidP="001A46C2">
            <w:r w:rsidRPr="00B92096">
              <w:t xml:space="preserve">Сумма остатков на счетах в кредитной организации по ф. 0503779 не соответствует идентичному показателю в балансе в части </w:t>
            </w:r>
            <w:r>
              <w:t xml:space="preserve">государственного задания </w:t>
            </w:r>
            <w:r w:rsidRPr="00B92096">
              <w:t>(на конец года) – недопустимо</w:t>
            </w:r>
          </w:p>
        </w:tc>
        <w:tc>
          <w:tcPr>
            <w:tcW w:w="709" w:type="dxa"/>
          </w:tcPr>
          <w:p w14:paraId="1E41E38B" w14:textId="77777777" w:rsidR="001A46C2" w:rsidRPr="00B92096" w:rsidRDefault="001A46C2" w:rsidP="001A46C2">
            <w:r>
              <w:rPr>
                <w:color w:val="000000"/>
              </w:rPr>
              <w:t>Б</w:t>
            </w:r>
          </w:p>
        </w:tc>
      </w:tr>
      <w:tr w:rsidR="001A46C2" w:rsidRPr="00B92096" w14:paraId="75289854" w14:textId="77777777" w:rsidTr="003E2E85">
        <w:tc>
          <w:tcPr>
            <w:tcW w:w="670" w:type="dxa"/>
          </w:tcPr>
          <w:p w14:paraId="3493FE6E" w14:textId="77777777" w:rsidR="001A46C2" w:rsidRPr="00B92096" w:rsidRDefault="001A46C2" w:rsidP="001A46C2">
            <w:r w:rsidRPr="00B92096">
              <w:t>163</w:t>
            </w:r>
          </w:p>
        </w:tc>
        <w:tc>
          <w:tcPr>
            <w:tcW w:w="1051" w:type="dxa"/>
          </w:tcPr>
          <w:p w14:paraId="2C94992E" w14:textId="77777777" w:rsidR="001A46C2" w:rsidRPr="00B92096" w:rsidRDefault="001A46C2" w:rsidP="001A46C2">
            <w:r w:rsidRPr="00B92096">
              <w:t>0503730</w:t>
            </w:r>
          </w:p>
        </w:tc>
        <w:tc>
          <w:tcPr>
            <w:tcW w:w="1646" w:type="dxa"/>
            <w:gridSpan w:val="2"/>
          </w:tcPr>
          <w:p w14:paraId="5BC53DAB" w14:textId="77777777" w:rsidR="001A46C2" w:rsidRPr="00B92096" w:rsidRDefault="001A46C2" w:rsidP="001A46C2"/>
        </w:tc>
        <w:tc>
          <w:tcPr>
            <w:tcW w:w="852" w:type="dxa"/>
            <w:gridSpan w:val="2"/>
          </w:tcPr>
          <w:p w14:paraId="38DBBFA9" w14:textId="77777777" w:rsidR="001A46C2" w:rsidRPr="00B92096" w:rsidRDefault="001A46C2" w:rsidP="001A46C2">
            <w:r>
              <w:t>203</w:t>
            </w:r>
          </w:p>
        </w:tc>
        <w:tc>
          <w:tcPr>
            <w:tcW w:w="567" w:type="dxa"/>
          </w:tcPr>
          <w:p w14:paraId="61547781" w14:textId="77777777" w:rsidR="001A46C2" w:rsidRPr="00B92096" w:rsidRDefault="001A46C2" w:rsidP="001A46C2">
            <w:r w:rsidRPr="00B92096">
              <w:t>9</w:t>
            </w:r>
          </w:p>
        </w:tc>
        <w:tc>
          <w:tcPr>
            <w:tcW w:w="993" w:type="dxa"/>
            <w:gridSpan w:val="2"/>
          </w:tcPr>
          <w:p w14:paraId="00798A27" w14:textId="77777777" w:rsidR="001A46C2" w:rsidRPr="00B92096" w:rsidRDefault="001A46C2" w:rsidP="001A46C2">
            <w:r w:rsidRPr="00B92096">
              <w:t>=</w:t>
            </w:r>
          </w:p>
        </w:tc>
        <w:tc>
          <w:tcPr>
            <w:tcW w:w="1135" w:type="dxa"/>
          </w:tcPr>
          <w:p w14:paraId="51B59810" w14:textId="77777777" w:rsidR="001A46C2" w:rsidRPr="00B92096" w:rsidRDefault="001A46C2" w:rsidP="001A46C2">
            <w:r w:rsidRPr="00B92096">
              <w:t xml:space="preserve">0503779 </w:t>
            </w:r>
          </w:p>
        </w:tc>
        <w:tc>
          <w:tcPr>
            <w:tcW w:w="2409" w:type="dxa"/>
          </w:tcPr>
          <w:p w14:paraId="3E9789DC" w14:textId="77777777" w:rsidR="001A46C2" w:rsidRPr="00B92096" w:rsidRDefault="001A46C2" w:rsidP="001A46C2"/>
        </w:tc>
        <w:tc>
          <w:tcPr>
            <w:tcW w:w="1559" w:type="dxa"/>
          </w:tcPr>
          <w:p w14:paraId="56909F60" w14:textId="77777777" w:rsidR="001A46C2" w:rsidRPr="00B92096" w:rsidRDefault="001A46C2" w:rsidP="001A46C2">
            <w:r w:rsidRPr="00B92096">
              <w:t xml:space="preserve">по разделу 1 </w:t>
            </w:r>
            <w:r>
              <w:t xml:space="preserve">Сумма </w:t>
            </w:r>
            <w:r w:rsidRPr="00B92096">
              <w:t>по счет</w:t>
            </w:r>
            <w:r>
              <w:t>ам</w:t>
            </w:r>
            <w:r w:rsidRPr="00B92096">
              <w:t xml:space="preserve"> 3 201</w:t>
            </w:r>
            <w:r>
              <w:t>2</w:t>
            </w:r>
            <w:r w:rsidRPr="00B92096">
              <w:t>%, 2 201</w:t>
            </w:r>
            <w:r>
              <w:t>2</w:t>
            </w:r>
            <w:r w:rsidRPr="00B92096">
              <w:t>%, 7 201</w:t>
            </w:r>
            <w:r>
              <w:t>2</w:t>
            </w:r>
            <w:r w:rsidRPr="00B92096">
              <w:t xml:space="preserve">%, </w:t>
            </w:r>
          </w:p>
        </w:tc>
        <w:tc>
          <w:tcPr>
            <w:tcW w:w="852" w:type="dxa"/>
          </w:tcPr>
          <w:p w14:paraId="053F19A5" w14:textId="77777777" w:rsidR="001A46C2" w:rsidRPr="00B92096" w:rsidRDefault="001A46C2" w:rsidP="001A46C2">
            <w:r w:rsidRPr="00B92096">
              <w:t>5</w:t>
            </w:r>
            <w:r>
              <w:t>+6</w:t>
            </w:r>
          </w:p>
        </w:tc>
        <w:tc>
          <w:tcPr>
            <w:tcW w:w="2317" w:type="dxa"/>
          </w:tcPr>
          <w:p w14:paraId="60C77467" w14:textId="6FA2113B" w:rsidR="001A46C2" w:rsidRPr="00B92096" w:rsidRDefault="001A46C2" w:rsidP="00201988">
            <w:r w:rsidRPr="00B92096">
              <w:t xml:space="preserve">Сумма остатков на счетах в кредитной организации по ф. 0503779 не соответствует идентичному показателю в балансе в части </w:t>
            </w:r>
            <w:r>
              <w:t xml:space="preserve">приносящей доход деятельности </w:t>
            </w:r>
            <w:r w:rsidRPr="00B92096">
              <w:t xml:space="preserve">(на конец года) </w:t>
            </w:r>
            <w:r w:rsidR="00020AC5" w:rsidRPr="00B92096">
              <w:t>–</w:t>
            </w:r>
            <w:r w:rsidRPr="00B92096">
              <w:t xml:space="preserve"> недопустимо</w:t>
            </w:r>
          </w:p>
        </w:tc>
        <w:tc>
          <w:tcPr>
            <w:tcW w:w="709" w:type="dxa"/>
          </w:tcPr>
          <w:p w14:paraId="5EC98CBA" w14:textId="77777777" w:rsidR="001A46C2" w:rsidRPr="00B92096" w:rsidRDefault="001A46C2" w:rsidP="001A46C2">
            <w:r>
              <w:rPr>
                <w:color w:val="000000"/>
              </w:rPr>
              <w:t>Б</w:t>
            </w:r>
          </w:p>
        </w:tc>
      </w:tr>
      <w:tr w:rsidR="001A46C2" w:rsidRPr="00B92096" w14:paraId="327374BF" w14:textId="77777777" w:rsidTr="003E2E85">
        <w:tc>
          <w:tcPr>
            <w:tcW w:w="670" w:type="dxa"/>
          </w:tcPr>
          <w:p w14:paraId="3168C9C6" w14:textId="77777777" w:rsidR="001A46C2" w:rsidRPr="00B92096" w:rsidRDefault="001A46C2" w:rsidP="001A46C2">
            <w:r w:rsidRPr="00B92096">
              <w:t>165</w:t>
            </w:r>
          </w:p>
        </w:tc>
        <w:tc>
          <w:tcPr>
            <w:tcW w:w="1051" w:type="dxa"/>
          </w:tcPr>
          <w:p w14:paraId="1C118321" w14:textId="77777777" w:rsidR="001A46C2" w:rsidRPr="00B92096" w:rsidRDefault="001A46C2" w:rsidP="001A46C2">
            <w:r w:rsidRPr="00B92096">
              <w:t>0503730</w:t>
            </w:r>
          </w:p>
        </w:tc>
        <w:tc>
          <w:tcPr>
            <w:tcW w:w="1646" w:type="dxa"/>
            <w:gridSpan w:val="2"/>
          </w:tcPr>
          <w:p w14:paraId="66E0466D" w14:textId="77777777" w:rsidR="001A46C2" w:rsidRPr="00B92096" w:rsidRDefault="001A46C2" w:rsidP="001A46C2"/>
        </w:tc>
        <w:tc>
          <w:tcPr>
            <w:tcW w:w="852" w:type="dxa"/>
            <w:gridSpan w:val="2"/>
          </w:tcPr>
          <w:p w14:paraId="44FAC1B4" w14:textId="77777777" w:rsidR="001A46C2" w:rsidRPr="00B92096" w:rsidRDefault="001A46C2" w:rsidP="001A46C2">
            <w:r>
              <w:t>201</w:t>
            </w:r>
          </w:p>
        </w:tc>
        <w:tc>
          <w:tcPr>
            <w:tcW w:w="567" w:type="dxa"/>
          </w:tcPr>
          <w:p w14:paraId="62E5E4C4" w14:textId="77777777" w:rsidR="001A46C2" w:rsidRPr="00B92096" w:rsidRDefault="001A46C2" w:rsidP="001A46C2">
            <w:r w:rsidRPr="00B92096">
              <w:t>3</w:t>
            </w:r>
          </w:p>
        </w:tc>
        <w:tc>
          <w:tcPr>
            <w:tcW w:w="993" w:type="dxa"/>
            <w:gridSpan w:val="2"/>
          </w:tcPr>
          <w:p w14:paraId="28860CE5" w14:textId="77777777" w:rsidR="001A46C2" w:rsidRPr="00B92096" w:rsidRDefault="001A46C2" w:rsidP="001A46C2">
            <w:r w:rsidRPr="00B92096">
              <w:t>=</w:t>
            </w:r>
          </w:p>
        </w:tc>
        <w:tc>
          <w:tcPr>
            <w:tcW w:w="1135" w:type="dxa"/>
          </w:tcPr>
          <w:p w14:paraId="39A970ED" w14:textId="77777777" w:rsidR="001A46C2" w:rsidRPr="00B92096" w:rsidRDefault="001A46C2" w:rsidP="001A46C2">
            <w:r w:rsidRPr="00B92096">
              <w:t xml:space="preserve">0503779 </w:t>
            </w:r>
          </w:p>
        </w:tc>
        <w:tc>
          <w:tcPr>
            <w:tcW w:w="2409" w:type="dxa"/>
          </w:tcPr>
          <w:p w14:paraId="345E15BB" w14:textId="77777777" w:rsidR="001A46C2" w:rsidRPr="00B92096" w:rsidRDefault="001A46C2" w:rsidP="001A46C2"/>
        </w:tc>
        <w:tc>
          <w:tcPr>
            <w:tcW w:w="1559" w:type="dxa"/>
          </w:tcPr>
          <w:p w14:paraId="1874746A" w14:textId="77777777" w:rsidR="001A46C2" w:rsidRPr="00B92096" w:rsidRDefault="001A46C2" w:rsidP="001A46C2">
            <w:r w:rsidRPr="00B92096">
              <w:t xml:space="preserve">Раздел 2, </w:t>
            </w:r>
            <w:r>
              <w:t xml:space="preserve">Сумма </w:t>
            </w:r>
            <w:r w:rsidRPr="00B92096">
              <w:t xml:space="preserve">по счетам </w:t>
            </w:r>
          </w:p>
          <w:p w14:paraId="46A2B2F1" w14:textId="77777777" w:rsidR="001A46C2" w:rsidRPr="00B92096" w:rsidRDefault="001A46C2" w:rsidP="001A46C2">
            <w:r w:rsidRPr="00B92096">
              <w:t>5 201 11 000, 6 201 11</w:t>
            </w:r>
            <w:r>
              <w:t> </w:t>
            </w:r>
            <w:r w:rsidRPr="00B92096">
              <w:t>000</w:t>
            </w:r>
            <w:r>
              <w:t xml:space="preserve">, </w:t>
            </w:r>
            <w:r w:rsidRPr="00180418">
              <w:t>5 201 13 000, 6 201 13 000</w:t>
            </w:r>
          </w:p>
        </w:tc>
        <w:tc>
          <w:tcPr>
            <w:tcW w:w="852" w:type="dxa"/>
          </w:tcPr>
          <w:p w14:paraId="6AB79660" w14:textId="77777777" w:rsidR="001A46C2" w:rsidRPr="00B92096" w:rsidRDefault="001A46C2" w:rsidP="001A46C2">
            <w:r w:rsidRPr="00B92096">
              <w:t>3</w:t>
            </w:r>
            <w:r>
              <w:t>+4</w:t>
            </w:r>
          </w:p>
        </w:tc>
        <w:tc>
          <w:tcPr>
            <w:tcW w:w="2317" w:type="dxa"/>
          </w:tcPr>
          <w:p w14:paraId="2010BE03" w14:textId="01FA807E" w:rsidR="001A46C2" w:rsidRPr="00B92096" w:rsidRDefault="001A46C2" w:rsidP="00201988">
            <w:r w:rsidRPr="00B92096">
              <w:t xml:space="preserve">Сумма остатков на счетах в финансовом органе по ф. 0503779 не соответствует идентичному показателю в балансе в части деятельности с целевыми средствами (на начало года) </w:t>
            </w:r>
            <w:r w:rsidR="00020AC5" w:rsidRPr="00B92096">
              <w:t>–</w:t>
            </w:r>
            <w:r w:rsidRPr="00B92096">
              <w:t xml:space="preserve"> недопустимо</w:t>
            </w:r>
          </w:p>
        </w:tc>
        <w:tc>
          <w:tcPr>
            <w:tcW w:w="709" w:type="dxa"/>
          </w:tcPr>
          <w:p w14:paraId="3D564A76" w14:textId="77777777" w:rsidR="001A46C2" w:rsidRPr="00B92096" w:rsidRDefault="001A46C2" w:rsidP="001A46C2">
            <w:r>
              <w:rPr>
                <w:color w:val="000000"/>
              </w:rPr>
              <w:t>Б</w:t>
            </w:r>
          </w:p>
        </w:tc>
      </w:tr>
      <w:tr w:rsidR="001A46C2" w:rsidRPr="00B92096" w14:paraId="5694A0B6" w14:textId="77777777" w:rsidTr="003E2E85">
        <w:tc>
          <w:tcPr>
            <w:tcW w:w="670" w:type="dxa"/>
          </w:tcPr>
          <w:p w14:paraId="1252A219" w14:textId="77777777" w:rsidR="001A46C2" w:rsidRPr="00B92096" w:rsidRDefault="001A46C2" w:rsidP="001A46C2">
            <w:r w:rsidRPr="00B92096">
              <w:t>167</w:t>
            </w:r>
          </w:p>
        </w:tc>
        <w:tc>
          <w:tcPr>
            <w:tcW w:w="1051" w:type="dxa"/>
          </w:tcPr>
          <w:p w14:paraId="07216357" w14:textId="77777777" w:rsidR="001A46C2" w:rsidRPr="00B92096" w:rsidRDefault="001A46C2" w:rsidP="001A46C2">
            <w:r w:rsidRPr="00B92096">
              <w:t>0503730</w:t>
            </w:r>
          </w:p>
        </w:tc>
        <w:tc>
          <w:tcPr>
            <w:tcW w:w="1646" w:type="dxa"/>
            <w:gridSpan w:val="2"/>
          </w:tcPr>
          <w:p w14:paraId="26ECB44F" w14:textId="77777777" w:rsidR="001A46C2" w:rsidRPr="00B92096" w:rsidRDefault="001A46C2" w:rsidP="001A46C2"/>
        </w:tc>
        <w:tc>
          <w:tcPr>
            <w:tcW w:w="852" w:type="dxa"/>
            <w:gridSpan w:val="2"/>
          </w:tcPr>
          <w:p w14:paraId="61CDFAE9" w14:textId="77777777" w:rsidR="001A46C2" w:rsidRPr="00B92096" w:rsidRDefault="001A46C2" w:rsidP="001A46C2">
            <w:r>
              <w:t>201</w:t>
            </w:r>
          </w:p>
        </w:tc>
        <w:tc>
          <w:tcPr>
            <w:tcW w:w="567" w:type="dxa"/>
          </w:tcPr>
          <w:p w14:paraId="361FB009" w14:textId="77777777" w:rsidR="001A46C2" w:rsidRPr="00B92096" w:rsidRDefault="001A46C2" w:rsidP="001A46C2">
            <w:r w:rsidRPr="00B92096">
              <w:t>4</w:t>
            </w:r>
          </w:p>
        </w:tc>
        <w:tc>
          <w:tcPr>
            <w:tcW w:w="993" w:type="dxa"/>
            <w:gridSpan w:val="2"/>
          </w:tcPr>
          <w:p w14:paraId="78B1189E" w14:textId="77777777" w:rsidR="001A46C2" w:rsidRPr="00B92096" w:rsidRDefault="001A46C2" w:rsidP="001A46C2">
            <w:r w:rsidRPr="00B92096">
              <w:t>=</w:t>
            </w:r>
          </w:p>
        </w:tc>
        <w:tc>
          <w:tcPr>
            <w:tcW w:w="1135" w:type="dxa"/>
          </w:tcPr>
          <w:p w14:paraId="3D0A4CF3" w14:textId="77777777" w:rsidR="001A46C2" w:rsidRPr="00B92096" w:rsidRDefault="001A46C2" w:rsidP="001A46C2">
            <w:r w:rsidRPr="00B92096">
              <w:t xml:space="preserve">0503779 </w:t>
            </w:r>
          </w:p>
        </w:tc>
        <w:tc>
          <w:tcPr>
            <w:tcW w:w="2409" w:type="dxa"/>
          </w:tcPr>
          <w:p w14:paraId="4F36E151" w14:textId="77777777" w:rsidR="001A46C2" w:rsidRPr="00B92096" w:rsidRDefault="001A46C2" w:rsidP="001A46C2"/>
        </w:tc>
        <w:tc>
          <w:tcPr>
            <w:tcW w:w="1559" w:type="dxa"/>
          </w:tcPr>
          <w:p w14:paraId="076EAE81" w14:textId="77777777" w:rsidR="001A46C2" w:rsidRPr="00B92096" w:rsidRDefault="001A46C2" w:rsidP="001A46C2">
            <w:r w:rsidRPr="00B92096">
              <w:t xml:space="preserve">Раздел 2, </w:t>
            </w:r>
            <w:r>
              <w:t xml:space="preserve">Сумма </w:t>
            </w:r>
            <w:r w:rsidRPr="00B92096">
              <w:t xml:space="preserve">по счетам </w:t>
            </w:r>
          </w:p>
          <w:p w14:paraId="3C2948AE" w14:textId="77777777" w:rsidR="001A46C2" w:rsidRPr="00B92096" w:rsidRDefault="001A46C2" w:rsidP="001A46C2">
            <w:r w:rsidRPr="00B92096">
              <w:t>4 201 11</w:t>
            </w:r>
            <w:r>
              <w:t> </w:t>
            </w:r>
            <w:r w:rsidRPr="00B92096">
              <w:t>000</w:t>
            </w:r>
            <w:r>
              <w:t>, 4 201 13 000,</w:t>
            </w:r>
          </w:p>
          <w:p w14:paraId="16D60F6F" w14:textId="77777777" w:rsidR="001A46C2" w:rsidRPr="00B92096" w:rsidRDefault="001A46C2" w:rsidP="001A46C2"/>
        </w:tc>
        <w:tc>
          <w:tcPr>
            <w:tcW w:w="852" w:type="dxa"/>
          </w:tcPr>
          <w:p w14:paraId="2D1ACF18" w14:textId="77777777" w:rsidR="001A46C2" w:rsidRPr="00B92096" w:rsidRDefault="001A46C2" w:rsidP="001A46C2">
            <w:r w:rsidRPr="00B92096">
              <w:t>3</w:t>
            </w:r>
            <w:r>
              <w:t>+4</w:t>
            </w:r>
          </w:p>
        </w:tc>
        <w:tc>
          <w:tcPr>
            <w:tcW w:w="2317" w:type="dxa"/>
          </w:tcPr>
          <w:p w14:paraId="7887A747" w14:textId="2AAB7ADA" w:rsidR="001A46C2" w:rsidRPr="00B92096" w:rsidRDefault="001A46C2" w:rsidP="00201988">
            <w:r w:rsidRPr="00B92096">
              <w:t xml:space="preserve">Сумма остатков на счетах в финансовом органе по ф. 0503779 не соответствует идентичному показателю в балансе в части </w:t>
            </w:r>
            <w:r>
              <w:t xml:space="preserve">государственного задания </w:t>
            </w:r>
            <w:r w:rsidRPr="00B92096">
              <w:t xml:space="preserve">(на начало года) </w:t>
            </w:r>
            <w:r w:rsidR="00020AC5" w:rsidRPr="00B92096">
              <w:t>–</w:t>
            </w:r>
            <w:r w:rsidRPr="00B92096">
              <w:t xml:space="preserve"> недопустимо</w:t>
            </w:r>
          </w:p>
        </w:tc>
        <w:tc>
          <w:tcPr>
            <w:tcW w:w="709" w:type="dxa"/>
          </w:tcPr>
          <w:p w14:paraId="07294DA6" w14:textId="77777777" w:rsidR="001A46C2" w:rsidRPr="00B92096" w:rsidRDefault="001A46C2" w:rsidP="001A46C2">
            <w:r w:rsidRPr="00202133">
              <w:rPr>
                <w:color w:val="000000"/>
              </w:rPr>
              <w:t>Б</w:t>
            </w:r>
          </w:p>
        </w:tc>
      </w:tr>
      <w:tr w:rsidR="001A46C2" w:rsidRPr="00B92096" w14:paraId="053C53EF" w14:textId="77777777" w:rsidTr="003E2E85">
        <w:tc>
          <w:tcPr>
            <w:tcW w:w="670" w:type="dxa"/>
          </w:tcPr>
          <w:p w14:paraId="1EE643EE" w14:textId="77777777" w:rsidR="001A46C2" w:rsidRPr="00B92096" w:rsidRDefault="001A46C2" w:rsidP="001A46C2">
            <w:r w:rsidRPr="00B92096">
              <w:t>169</w:t>
            </w:r>
          </w:p>
        </w:tc>
        <w:tc>
          <w:tcPr>
            <w:tcW w:w="1051" w:type="dxa"/>
          </w:tcPr>
          <w:p w14:paraId="02C8C4D3" w14:textId="77777777" w:rsidR="001A46C2" w:rsidRPr="00B92096" w:rsidRDefault="001A46C2" w:rsidP="001A46C2">
            <w:r w:rsidRPr="00B92096">
              <w:t>0503730</w:t>
            </w:r>
          </w:p>
        </w:tc>
        <w:tc>
          <w:tcPr>
            <w:tcW w:w="1646" w:type="dxa"/>
            <w:gridSpan w:val="2"/>
          </w:tcPr>
          <w:p w14:paraId="6B339171" w14:textId="77777777" w:rsidR="001A46C2" w:rsidRPr="00B92096" w:rsidRDefault="001A46C2" w:rsidP="001A46C2"/>
        </w:tc>
        <w:tc>
          <w:tcPr>
            <w:tcW w:w="852" w:type="dxa"/>
            <w:gridSpan w:val="2"/>
          </w:tcPr>
          <w:p w14:paraId="345F7E23" w14:textId="77777777" w:rsidR="001A46C2" w:rsidRPr="00B92096" w:rsidRDefault="001A46C2" w:rsidP="001A46C2">
            <w:r>
              <w:t>201</w:t>
            </w:r>
          </w:p>
        </w:tc>
        <w:tc>
          <w:tcPr>
            <w:tcW w:w="567" w:type="dxa"/>
          </w:tcPr>
          <w:p w14:paraId="4E76C647" w14:textId="77777777" w:rsidR="001A46C2" w:rsidRPr="00B92096" w:rsidRDefault="001A46C2" w:rsidP="001A46C2">
            <w:r w:rsidRPr="00B92096">
              <w:t>5</w:t>
            </w:r>
          </w:p>
        </w:tc>
        <w:tc>
          <w:tcPr>
            <w:tcW w:w="993" w:type="dxa"/>
            <w:gridSpan w:val="2"/>
          </w:tcPr>
          <w:p w14:paraId="3DA16929" w14:textId="77777777" w:rsidR="001A46C2" w:rsidRPr="00B92096" w:rsidRDefault="001A46C2" w:rsidP="001A46C2">
            <w:r w:rsidRPr="00B92096">
              <w:t>=</w:t>
            </w:r>
          </w:p>
        </w:tc>
        <w:tc>
          <w:tcPr>
            <w:tcW w:w="1135" w:type="dxa"/>
          </w:tcPr>
          <w:p w14:paraId="744C1BCA" w14:textId="77777777" w:rsidR="001A46C2" w:rsidRPr="00B92096" w:rsidRDefault="001A46C2" w:rsidP="001A46C2">
            <w:r w:rsidRPr="00B92096">
              <w:t xml:space="preserve">0503779 </w:t>
            </w:r>
          </w:p>
        </w:tc>
        <w:tc>
          <w:tcPr>
            <w:tcW w:w="2409" w:type="dxa"/>
          </w:tcPr>
          <w:p w14:paraId="26D302AE" w14:textId="77777777" w:rsidR="001A46C2" w:rsidRPr="00B92096" w:rsidRDefault="001A46C2" w:rsidP="001A46C2"/>
        </w:tc>
        <w:tc>
          <w:tcPr>
            <w:tcW w:w="1559" w:type="dxa"/>
          </w:tcPr>
          <w:p w14:paraId="081A8F14" w14:textId="77777777" w:rsidR="001A46C2" w:rsidRPr="00B92096" w:rsidRDefault="001A46C2" w:rsidP="001A46C2">
            <w:r w:rsidRPr="00B92096">
              <w:t xml:space="preserve">Раздел 2, </w:t>
            </w:r>
            <w:r>
              <w:t xml:space="preserve">Сумма </w:t>
            </w:r>
            <w:r w:rsidRPr="00B92096">
              <w:t>по счет</w:t>
            </w:r>
            <w:r>
              <w:t>ам</w:t>
            </w:r>
            <w:r w:rsidRPr="00B92096">
              <w:t xml:space="preserve"> </w:t>
            </w:r>
          </w:p>
          <w:p w14:paraId="7DEF98C6" w14:textId="77777777" w:rsidR="001A46C2" w:rsidRPr="00B92096" w:rsidRDefault="001A46C2" w:rsidP="001A46C2">
            <w:r w:rsidRPr="00B92096">
              <w:t>3 201 11 000</w:t>
            </w:r>
          </w:p>
          <w:p w14:paraId="6BC4F211" w14:textId="77777777" w:rsidR="001A46C2" w:rsidRDefault="001A46C2" w:rsidP="001A46C2">
            <w:r w:rsidRPr="00B92096">
              <w:t>2</w:t>
            </w:r>
            <w:r>
              <w:t> </w:t>
            </w:r>
            <w:r w:rsidRPr="00B92096">
              <w:t>201</w:t>
            </w:r>
            <w:r>
              <w:t xml:space="preserve"> </w:t>
            </w:r>
            <w:r w:rsidRPr="00B92096">
              <w:t>11</w:t>
            </w:r>
            <w:r>
              <w:t xml:space="preserve"> </w:t>
            </w:r>
            <w:r w:rsidRPr="00B92096">
              <w:t xml:space="preserve">000, </w:t>
            </w:r>
          </w:p>
          <w:p w14:paraId="7D87660A" w14:textId="77777777" w:rsidR="001A46C2" w:rsidRDefault="001A46C2" w:rsidP="001A46C2">
            <w:r w:rsidRPr="00B92096">
              <w:t>7</w:t>
            </w:r>
            <w:r>
              <w:t> </w:t>
            </w:r>
            <w:r w:rsidRPr="00B92096">
              <w:t>201</w:t>
            </w:r>
            <w:r>
              <w:t xml:space="preserve"> </w:t>
            </w:r>
            <w:r w:rsidRPr="00B92096">
              <w:t>11</w:t>
            </w:r>
            <w:r>
              <w:t> </w:t>
            </w:r>
            <w:r w:rsidRPr="00B92096">
              <w:t>000,</w:t>
            </w:r>
          </w:p>
          <w:p w14:paraId="4E62952D" w14:textId="77777777" w:rsidR="001A46C2" w:rsidRPr="00B92096" w:rsidRDefault="001A46C2" w:rsidP="001A46C2">
            <w:r w:rsidRPr="00B92096">
              <w:t>3 201 13</w:t>
            </w:r>
            <w:r>
              <w:t xml:space="preserve"> </w:t>
            </w:r>
            <w:r w:rsidRPr="00B92096">
              <w:t>000</w:t>
            </w:r>
          </w:p>
          <w:p w14:paraId="3701CFD1" w14:textId="77777777" w:rsidR="001A46C2" w:rsidRDefault="001A46C2" w:rsidP="001A46C2">
            <w:r w:rsidRPr="00B92096">
              <w:t>2</w:t>
            </w:r>
            <w:r>
              <w:t> </w:t>
            </w:r>
            <w:r w:rsidRPr="00B92096">
              <w:t>201</w:t>
            </w:r>
            <w:r>
              <w:t xml:space="preserve"> </w:t>
            </w:r>
            <w:r w:rsidRPr="00B92096">
              <w:t>13</w:t>
            </w:r>
            <w:r>
              <w:t> 000,</w:t>
            </w:r>
          </w:p>
          <w:p w14:paraId="5B8E510D" w14:textId="77777777" w:rsidR="001A46C2" w:rsidRPr="00B92096" w:rsidRDefault="001A46C2" w:rsidP="001A46C2">
            <w:r w:rsidRPr="00B92096">
              <w:t>7</w:t>
            </w:r>
            <w:r>
              <w:t> </w:t>
            </w:r>
            <w:r w:rsidRPr="00B92096">
              <w:t>201</w:t>
            </w:r>
            <w:r>
              <w:t xml:space="preserve"> </w:t>
            </w:r>
            <w:r w:rsidRPr="00B92096">
              <w:t>13</w:t>
            </w:r>
            <w:r>
              <w:t xml:space="preserve"> </w:t>
            </w:r>
            <w:r w:rsidRPr="00B92096">
              <w:t>000,</w:t>
            </w:r>
          </w:p>
        </w:tc>
        <w:tc>
          <w:tcPr>
            <w:tcW w:w="852" w:type="dxa"/>
          </w:tcPr>
          <w:p w14:paraId="7DC84E8A" w14:textId="77777777" w:rsidR="001A46C2" w:rsidRPr="00B92096" w:rsidRDefault="001A46C2" w:rsidP="001A46C2">
            <w:r w:rsidRPr="00B92096">
              <w:t>3</w:t>
            </w:r>
            <w:r>
              <w:t>+4</w:t>
            </w:r>
          </w:p>
        </w:tc>
        <w:tc>
          <w:tcPr>
            <w:tcW w:w="2317" w:type="dxa"/>
          </w:tcPr>
          <w:p w14:paraId="0879F6C7" w14:textId="7373AF71" w:rsidR="001A46C2" w:rsidRPr="00B92096" w:rsidRDefault="001A46C2" w:rsidP="001A46C2">
            <w:r w:rsidRPr="00B92096">
              <w:t xml:space="preserve">Сумма остатков на счетах в финансовом органе по ф. 0503779 не соответствует идентичному показателю в балансе в части </w:t>
            </w:r>
            <w:r>
              <w:t>приносящей доход деятельности</w:t>
            </w:r>
            <w:r w:rsidRPr="00B92096">
              <w:t xml:space="preserve"> (на начало года) </w:t>
            </w:r>
            <w:r w:rsidR="00020AC5" w:rsidRPr="00B92096">
              <w:t>–</w:t>
            </w:r>
            <w:r w:rsidRPr="00B92096">
              <w:t xml:space="preserve"> недопустимо</w:t>
            </w:r>
          </w:p>
        </w:tc>
        <w:tc>
          <w:tcPr>
            <w:tcW w:w="709" w:type="dxa"/>
          </w:tcPr>
          <w:p w14:paraId="49FCE079" w14:textId="77777777" w:rsidR="001A46C2" w:rsidRPr="00B92096" w:rsidRDefault="001A46C2" w:rsidP="001A46C2">
            <w:r w:rsidRPr="00202133">
              <w:rPr>
                <w:color w:val="000000"/>
              </w:rPr>
              <w:t>Б</w:t>
            </w:r>
          </w:p>
        </w:tc>
      </w:tr>
      <w:tr w:rsidR="001A46C2" w:rsidRPr="00B92096" w14:paraId="7D20D81E" w14:textId="77777777" w:rsidTr="003E2E85">
        <w:tc>
          <w:tcPr>
            <w:tcW w:w="670" w:type="dxa"/>
          </w:tcPr>
          <w:p w14:paraId="766CA05C" w14:textId="77777777" w:rsidR="001A46C2" w:rsidRPr="00B92096" w:rsidRDefault="001A46C2" w:rsidP="001A46C2">
            <w:r w:rsidRPr="00B92096">
              <w:t>171</w:t>
            </w:r>
          </w:p>
        </w:tc>
        <w:tc>
          <w:tcPr>
            <w:tcW w:w="1051" w:type="dxa"/>
          </w:tcPr>
          <w:p w14:paraId="4050CD87" w14:textId="77777777" w:rsidR="001A46C2" w:rsidRPr="00B92096" w:rsidRDefault="001A46C2" w:rsidP="001A46C2">
            <w:r w:rsidRPr="00B92096">
              <w:t>0503730</w:t>
            </w:r>
          </w:p>
        </w:tc>
        <w:tc>
          <w:tcPr>
            <w:tcW w:w="1646" w:type="dxa"/>
            <w:gridSpan w:val="2"/>
          </w:tcPr>
          <w:p w14:paraId="76E9814A" w14:textId="77777777" w:rsidR="001A46C2" w:rsidRPr="00B92096" w:rsidRDefault="001A46C2" w:rsidP="001A46C2"/>
        </w:tc>
        <w:tc>
          <w:tcPr>
            <w:tcW w:w="852" w:type="dxa"/>
            <w:gridSpan w:val="2"/>
          </w:tcPr>
          <w:p w14:paraId="7711FE7F" w14:textId="77777777" w:rsidR="001A46C2" w:rsidRPr="00B92096" w:rsidRDefault="001A46C2" w:rsidP="001A46C2">
            <w:r>
              <w:t>201</w:t>
            </w:r>
            <w:r w:rsidRPr="00B92096">
              <w:t xml:space="preserve"> </w:t>
            </w:r>
          </w:p>
        </w:tc>
        <w:tc>
          <w:tcPr>
            <w:tcW w:w="567" w:type="dxa"/>
          </w:tcPr>
          <w:p w14:paraId="085D4FD7" w14:textId="77777777" w:rsidR="001A46C2" w:rsidRPr="00B92096" w:rsidRDefault="001A46C2" w:rsidP="001A46C2">
            <w:r w:rsidRPr="00B92096">
              <w:t>7</w:t>
            </w:r>
          </w:p>
        </w:tc>
        <w:tc>
          <w:tcPr>
            <w:tcW w:w="993" w:type="dxa"/>
            <w:gridSpan w:val="2"/>
          </w:tcPr>
          <w:p w14:paraId="7ECCAEC3" w14:textId="77777777" w:rsidR="001A46C2" w:rsidRPr="00B92096" w:rsidRDefault="001A46C2" w:rsidP="001A46C2">
            <w:r w:rsidRPr="00B92096">
              <w:t>=</w:t>
            </w:r>
          </w:p>
        </w:tc>
        <w:tc>
          <w:tcPr>
            <w:tcW w:w="1135" w:type="dxa"/>
          </w:tcPr>
          <w:p w14:paraId="0D596FDF" w14:textId="77777777" w:rsidR="001A46C2" w:rsidRPr="00B92096" w:rsidRDefault="001A46C2" w:rsidP="001A46C2">
            <w:r w:rsidRPr="00B92096">
              <w:t xml:space="preserve">0503779 </w:t>
            </w:r>
          </w:p>
        </w:tc>
        <w:tc>
          <w:tcPr>
            <w:tcW w:w="2409" w:type="dxa"/>
          </w:tcPr>
          <w:p w14:paraId="3B256965" w14:textId="77777777" w:rsidR="001A46C2" w:rsidRPr="00B92096" w:rsidRDefault="001A46C2" w:rsidP="001A46C2"/>
        </w:tc>
        <w:tc>
          <w:tcPr>
            <w:tcW w:w="1559" w:type="dxa"/>
          </w:tcPr>
          <w:p w14:paraId="2549280D" w14:textId="77777777" w:rsidR="001A46C2" w:rsidRPr="00B92096" w:rsidRDefault="001A46C2" w:rsidP="001A46C2">
            <w:r w:rsidRPr="00B92096">
              <w:t xml:space="preserve">Раздел 2, </w:t>
            </w:r>
            <w:r>
              <w:t xml:space="preserve">Сумма </w:t>
            </w:r>
            <w:r w:rsidRPr="00B92096">
              <w:t xml:space="preserve">по счетам </w:t>
            </w:r>
          </w:p>
          <w:p w14:paraId="029244D5" w14:textId="77777777" w:rsidR="001A46C2" w:rsidRDefault="001A46C2" w:rsidP="001A46C2">
            <w:r w:rsidRPr="00B92096">
              <w:t>5 201 11 000, 6 201 11</w:t>
            </w:r>
            <w:r>
              <w:t> </w:t>
            </w:r>
            <w:r w:rsidRPr="00B92096">
              <w:t>000</w:t>
            </w:r>
            <w:r>
              <w:t>,</w:t>
            </w:r>
          </w:p>
          <w:p w14:paraId="40674525" w14:textId="77777777" w:rsidR="001A46C2" w:rsidRDefault="001A46C2" w:rsidP="001A46C2">
            <w:r w:rsidRPr="00BC3B06">
              <w:t xml:space="preserve">5 201 13 000, </w:t>
            </w:r>
          </w:p>
          <w:p w14:paraId="54D464E6" w14:textId="77777777" w:rsidR="001A46C2" w:rsidRPr="00B92096" w:rsidRDefault="001A46C2" w:rsidP="001A46C2">
            <w:r w:rsidRPr="00BC3B06">
              <w:t>6 201 13 000</w:t>
            </w:r>
          </w:p>
        </w:tc>
        <w:tc>
          <w:tcPr>
            <w:tcW w:w="852" w:type="dxa"/>
          </w:tcPr>
          <w:p w14:paraId="732FAED5" w14:textId="77777777" w:rsidR="001A46C2" w:rsidRPr="00B92096" w:rsidRDefault="001A46C2" w:rsidP="001A46C2">
            <w:r w:rsidRPr="00B92096">
              <w:t>5</w:t>
            </w:r>
            <w:r>
              <w:t>+6</w:t>
            </w:r>
          </w:p>
        </w:tc>
        <w:tc>
          <w:tcPr>
            <w:tcW w:w="2317" w:type="dxa"/>
          </w:tcPr>
          <w:p w14:paraId="07531512" w14:textId="546CCFD7" w:rsidR="001A46C2" w:rsidRPr="00B92096" w:rsidRDefault="001A46C2" w:rsidP="00201988">
            <w:r w:rsidRPr="00B92096">
              <w:t xml:space="preserve">Сумма остатков на счетах в финансовом органе по ф. 0503779 не соответствует идентичному показателю в балансе в части деятельности с целевыми средствами (на конец года) </w:t>
            </w:r>
            <w:r w:rsidR="00020AC5" w:rsidRPr="00B92096">
              <w:t>–</w:t>
            </w:r>
            <w:r w:rsidRPr="00B92096">
              <w:t xml:space="preserve"> недопустимо</w:t>
            </w:r>
          </w:p>
        </w:tc>
        <w:tc>
          <w:tcPr>
            <w:tcW w:w="709" w:type="dxa"/>
          </w:tcPr>
          <w:p w14:paraId="195C1867" w14:textId="77777777" w:rsidR="001A46C2" w:rsidRPr="00B92096" w:rsidRDefault="001A46C2" w:rsidP="001A46C2">
            <w:r>
              <w:rPr>
                <w:color w:val="000000"/>
              </w:rPr>
              <w:t>Б</w:t>
            </w:r>
          </w:p>
        </w:tc>
      </w:tr>
      <w:tr w:rsidR="001A46C2" w:rsidRPr="00B92096" w14:paraId="08E15CFA" w14:textId="77777777" w:rsidTr="003E2E85">
        <w:tc>
          <w:tcPr>
            <w:tcW w:w="670" w:type="dxa"/>
          </w:tcPr>
          <w:p w14:paraId="700FF9A5" w14:textId="77777777" w:rsidR="001A46C2" w:rsidRPr="00B92096" w:rsidRDefault="001A46C2" w:rsidP="001A46C2">
            <w:r w:rsidRPr="00B92096">
              <w:t>173</w:t>
            </w:r>
          </w:p>
        </w:tc>
        <w:tc>
          <w:tcPr>
            <w:tcW w:w="1051" w:type="dxa"/>
          </w:tcPr>
          <w:p w14:paraId="2FE92DCC" w14:textId="77777777" w:rsidR="001A46C2" w:rsidRPr="00B92096" w:rsidRDefault="001A46C2" w:rsidP="001A46C2">
            <w:r w:rsidRPr="00B92096">
              <w:t>0503730</w:t>
            </w:r>
          </w:p>
        </w:tc>
        <w:tc>
          <w:tcPr>
            <w:tcW w:w="1646" w:type="dxa"/>
            <w:gridSpan w:val="2"/>
          </w:tcPr>
          <w:p w14:paraId="1F8EB285" w14:textId="77777777" w:rsidR="001A46C2" w:rsidRPr="00B92096" w:rsidRDefault="001A46C2" w:rsidP="001A46C2"/>
        </w:tc>
        <w:tc>
          <w:tcPr>
            <w:tcW w:w="852" w:type="dxa"/>
            <w:gridSpan w:val="2"/>
          </w:tcPr>
          <w:p w14:paraId="40634FC3" w14:textId="77777777" w:rsidR="001A46C2" w:rsidRPr="00B92096" w:rsidRDefault="001A46C2" w:rsidP="001A46C2">
            <w:r>
              <w:t>201</w:t>
            </w:r>
          </w:p>
        </w:tc>
        <w:tc>
          <w:tcPr>
            <w:tcW w:w="567" w:type="dxa"/>
          </w:tcPr>
          <w:p w14:paraId="3CF7D590" w14:textId="77777777" w:rsidR="001A46C2" w:rsidRPr="00B92096" w:rsidRDefault="001A46C2" w:rsidP="001A46C2">
            <w:r w:rsidRPr="00B92096">
              <w:t>8</w:t>
            </w:r>
          </w:p>
        </w:tc>
        <w:tc>
          <w:tcPr>
            <w:tcW w:w="993" w:type="dxa"/>
            <w:gridSpan w:val="2"/>
          </w:tcPr>
          <w:p w14:paraId="0AC8DA78" w14:textId="77777777" w:rsidR="001A46C2" w:rsidRPr="00B92096" w:rsidRDefault="001A46C2" w:rsidP="001A46C2">
            <w:r w:rsidRPr="00B92096">
              <w:t>=</w:t>
            </w:r>
          </w:p>
        </w:tc>
        <w:tc>
          <w:tcPr>
            <w:tcW w:w="1135" w:type="dxa"/>
          </w:tcPr>
          <w:p w14:paraId="5671E950" w14:textId="77777777" w:rsidR="001A46C2" w:rsidRPr="00B92096" w:rsidRDefault="001A46C2" w:rsidP="001A46C2">
            <w:r w:rsidRPr="00B92096">
              <w:t xml:space="preserve">0503779 </w:t>
            </w:r>
          </w:p>
        </w:tc>
        <w:tc>
          <w:tcPr>
            <w:tcW w:w="2409" w:type="dxa"/>
          </w:tcPr>
          <w:p w14:paraId="6B1072FC" w14:textId="77777777" w:rsidR="001A46C2" w:rsidRPr="00B92096" w:rsidRDefault="001A46C2" w:rsidP="001A46C2"/>
        </w:tc>
        <w:tc>
          <w:tcPr>
            <w:tcW w:w="1559" w:type="dxa"/>
          </w:tcPr>
          <w:p w14:paraId="71180DFA" w14:textId="77777777" w:rsidR="001A46C2" w:rsidRPr="00B92096" w:rsidRDefault="001A46C2" w:rsidP="001A46C2">
            <w:r w:rsidRPr="00B92096">
              <w:t xml:space="preserve">Раздел 2, </w:t>
            </w:r>
            <w:r>
              <w:t xml:space="preserve">Сумма </w:t>
            </w:r>
            <w:r w:rsidRPr="00B92096">
              <w:t xml:space="preserve">по счетам </w:t>
            </w:r>
          </w:p>
          <w:p w14:paraId="42DD2755" w14:textId="77777777" w:rsidR="001A46C2" w:rsidRDefault="001A46C2" w:rsidP="001A46C2">
            <w:r w:rsidRPr="00B92096">
              <w:t>4 201 11</w:t>
            </w:r>
            <w:r>
              <w:t> </w:t>
            </w:r>
            <w:r w:rsidRPr="00B92096">
              <w:t>000,</w:t>
            </w:r>
          </w:p>
          <w:p w14:paraId="393AB6EE" w14:textId="77777777" w:rsidR="001A46C2" w:rsidRPr="00B92096" w:rsidRDefault="001A46C2" w:rsidP="001A46C2">
            <w:r w:rsidRPr="00B92096">
              <w:t>4 201 13</w:t>
            </w:r>
            <w:r>
              <w:t> </w:t>
            </w:r>
            <w:r w:rsidRPr="00B92096">
              <w:t>000</w:t>
            </w:r>
          </w:p>
          <w:p w14:paraId="1C889424" w14:textId="77777777" w:rsidR="001A46C2" w:rsidRPr="00B92096" w:rsidRDefault="001A46C2" w:rsidP="001A46C2"/>
          <w:p w14:paraId="3EA7EE16" w14:textId="77777777" w:rsidR="001A46C2" w:rsidRPr="00B92096" w:rsidRDefault="001A46C2" w:rsidP="001A46C2"/>
        </w:tc>
        <w:tc>
          <w:tcPr>
            <w:tcW w:w="852" w:type="dxa"/>
          </w:tcPr>
          <w:p w14:paraId="4B65A6FF" w14:textId="77777777" w:rsidR="001A46C2" w:rsidRPr="00B92096" w:rsidRDefault="001A46C2" w:rsidP="001A46C2">
            <w:r w:rsidRPr="00B92096">
              <w:t>5</w:t>
            </w:r>
            <w:r>
              <w:t>+6</w:t>
            </w:r>
          </w:p>
        </w:tc>
        <w:tc>
          <w:tcPr>
            <w:tcW w:w="2317" w:type="dxa"/>
          </w:tcPr>
          <w:p w14:paraId="15C458C9" w14:textId="3D57E41C" w:rsidR="001A46C2" w:rsidRPr="00B92096" w:rsidRDefault="001A46C2" w:rsidP="00201988">
            <w:r w:rsidRPr="00B92096">
              <w:t xml:space="preserve">Сумма остатков на счетах в финансовом органе по ф. 0503779 не соответствует идентичному показателю в балансе в части </w:t>
            </w:r>
            <w:r>
              <w:t xml:space="preserve">государственного задания </w:t>
            </w:r>
            <w:r w:rsidRPr="00B92096">
              <w:t>(на конец года) – недопустимо</w:t>
            </w:r>
          </w:p>
        </w:tc>
        <w:tc>
          <w:tcPr>
            <w:tcW w:w="709" w:type="dxa"/>
          </w:tcPr>
          <w:p w14:paraId="288EC9D3" w14:textId="77777777" w:rsidR="001A46C2" w:rsidRPr="00B92096" w:rsidRDefault="001A46C2" w:rsidP="001A46C2">
            <w:r w:rsidRPr="00C77351">
              <w:rPr>
                <w:color w:val="000000"/>
              </w:rPr>
              <w:t>Б</w:t>
            </w:r>
          </w:p>
        </w:tc>
      </w:tr>
      <w:tr w:rsidR="001A46C2" w:rsidRPr="00B92096" w14:paraId="2A7CF8CB" w14:textId="77777777" w:rsidTr="003E2E85">
        <w:tc>
          <w:tcPr>
            <w:tcW w:w="670" w:type="dxa"/>
          </w:tcPr>
          <w:p w14:paraId="48B89493" w14:textId="77777777" w:rsidR="001A46C2" w:rsidRPr="00B92096" w:rsidRDefault="001A46C2" w:rsidP="001A46C2">
            <w:r w:rsidRPr="00B92096">
              <w:t>175</w:t>
            </w:r>
          </w:p>
        </w:tc>
        <w:tc>
          <w:tcPr>
            <w:tcW w:w="1051" w:type="dxa"/>
          </w:tcPr>
          <w:p w14:paraId="6C289641" w14:textId="77777777" w:rsidR="001A46C2" w:rsidRPr="00B92096" w:rsidRDefault="001A46C2" w:rsidP="001A46C2">
            <w:r w:rsidRPr="00B92096">
              <w:t>0503730</w:t>
            </w:r>
          </w:p>
        </w:tc>
        <w:tc>
          <w:tcPr>
            <w:tcW w:w="1646" w:type="dxa"/>
            <w:gridSpan w:val="2"/>
          </w:tcPr>
          <w:p w14:paraId="6C19270F" w14:textId="77777777" w:rsidR="001A46C2" w:rsidRPr="00B92096" w:rsidRDefault="001A46C2" w:rsidP="001A46C2"/>
        </w:tc>
        <w:tc>
          <w:tcPr>
            <w:tcW w:w="852" w:type="dxa"/>
            <w:gridSpan w:val="2"/>
          </w:tcPr>
          <w:p w14:paraId="1BFC5693" w14:textId="77777777" w:rsidR="001A46C2" w:rsidRPr="00B92096" w:rsidRDefault="001A46C2" w:rsidP="001A46C2">
            <w:r>
              <w:t>201</w:t>
            </w:r>
          </w:p>
        </w:tc>
        <w:tc>
          <w:tcPr>
            <w:tcW w:w="567" w:type="dxa"/>
          </w:tcPr>
          <w:p w14:paraId="3A91FD13" w14:textId="77777777" w:rsidR="001A46C2" w:rsidRPr="00B92096" w:rsidRDefault="001A46C2" w:rsidP="001A46C2">
            <w:r w:rsidRPr="00B92096">
              <w:t>9</w:t>
            </w:r>
          </w:p>
        </w:tc>
        <w:tc>
          <w:tcPr>
            <w:tcW w:w="993" w:type="dxa"/>
            <w:gridSpan w:val="2"/>
          </w:tcPr>
          <w:p w14:paraId="0DA69A2C" w14:textId="77777777" w:rsidR="001A46C2" w:rsidRPr="00B92096" w:rsidRDefault="001A46C2" w:rsidP="001A46C2">
            <w:r w:rsidRPr="00B92096">
              <w:t>=</w:t>
            </w:r>
          </w:p>
        </w:tc>
        <w:tc>
          <w:tcPr>
            <w:tcW w:w="1135" w:type="dxa"/>
          </w:tcPr>
          <w:p w14:paraId="4B753C69" w14:textId="77777777" w:rsidR="001A46C2" w:rsidRPr="00B92096" w:rsidRDefault="001A46C2" w:rsidP="001A46C2">
            <w:r w:rsidRPr="00B92096">
              <w:t xml:space="preserve">0503779 </w:t>
            </w:r>
          </w:p>
        </w:tc>
        <w:tc>
          <w:tcPr>
            <w:tcW w:w="2409" w:type="dxa"/>
          </w:tcPr>
          <w:p w14:paraId="6B9B6B59" w14:textId="77777777" w:rsidR="001A46C2" w:rsidRPr="00B92096" w:rsidRDefault="001A46C2" w:rsidP="001A46C2"/>
        </w:tc>
        <w:tc>
          <w:tcPr>
            <w:tcW w:w="1559" w:type="dxa"/>
          </w:tcPr>
          <w:p w14:paraId="4472220E" w14:textId="77777777" w:rsidR="001A46C2" w:rsidRPr="00B92096" w:rsidRDefault="001A46C2" w:rsidP="001A46C2">
            <w:r w:rsidRPr="00B92096">
              <w:t xml:space="preserve">Раздел 2, </w:t>
            </w:r>
            <w:r>
              <w:t xml:space="preserve">Сумма </w:t>
            </w:r>
            <w:r w:rsidRPr="00B92096">
              <w:t>по сче</w:t>
            </w:r>
            <w:r>
              <w:t>там</w:t>
            </w:r>
            <w:r w:rsidRPr="00B92096">
              <w:t xml:space="preserve"> </w:t>
            </w:r>
          </w:p>
          <w:p w14:paraId="69913C24" w14:textId="77777777" w:rsidR="001A46C2" w:rsidRDefault="001A46C2" w:rsidP="001A46C2">
            <w:r w:rsidRPr="00B92096">
              <w:t>3 201 11</w:t>
            </w:r>
            <w:r>
              <w:t> </w:t>
            </w:r>
            <w:r w:rsidRPr="00B92096">
              <w:t>000</w:t>
            </w:r>
            <w:r>
              <w:t>,</w:t>
            </w:r>
            <w:r w:rsidRPr="00B92096">
              <w:t xml:space="preserve"> 2 201 11</w:t>
            </w:r>
            <w:r>
              <w:t> </w:t>
            </w:r>
            <w:r w:rsidRPr="00B92096">
              <w:t>000</w:t>
            </w:r>
            <w:r>
              <w:t>,</w:t>
            </w:r>
            <w:r w:rsidRPr="00B92096">
              <w:t xml:space="preserve"> </w:t>
            </w:r>
          </w:p>
          <w:p w14:paraId="03BD0EBE" w14:textId="77777777" w:rsidR="001A46C2" w:rsidRDefault="001A46C2" w:rsidP="001A46C2">
            <w:r w:rsidRPr="00B92096">
              <w:t>7 201 11</w:t>
            </w:r>
            <w:r>
              <w:t> </w:t>
            </w:r>
            <w:r w:rsidRPr="00B92096">
              <w:t>000,</w:t>
            </w:r>
          </w:p>
          <w:p w14:paraId="06EB4473" w14:textId="77777777" w:rsidR="001A46C2" w:rsidRPr="00B92096" w:rsidRDefault="001A46C2" w:rsidP="001A46C2">
            <w:r w:rsidRPr="00B92096">
              <w:t>3</w:t>
            </w:r>
            <w:r>
              <w:t> </w:t>
            </w:r>
            <w:r w:rsidRPr="00B92096">
              <w:t>201</w:t>
            </w:r>
            <w:r>
              <w:t xml:space="preserve"> </w:t>
            </w:r>
            <w:r w:rsidRPr="00B92096">
              <w:t>13</w:t>
            </w:r>
            <w:r>
              <w:t xml:space="preserve"> 000, </w:t>
            </w:r>
            <w:r w:rsidRPr="00B92096">
              <w:t>2</w:t>
            </w:r>
            <w:r>
              <w:t> </w:t>
            </w:r>
            <w:r w:rsidRPr="00B92096">
              <w:t>201</w:t>
            </w:r>
            <w:r>
              <w:t xml:space="preserve"> </w:t>
            </w:r>
            <w:r w:rsidRPr="00B92096">
              <w:t>13</w:t>
            </w:r>
            <w:r>
              <w:t xml:space="preserve"> 000, </w:t>
            </w:r>
            <w:r w:rsidRPr="00B92096">
              <w:t>7</w:t>
            </w:r>
            <w:r>
              <w:t> </w:t>
            </w:r>
            <w:r w:rsidRPr="00B92096">
              <w:t>201</w:t>
            </w:r>
            <w:r>
              <w:t xml:space="preserve"> </w:t>
            </w:r>
            <w:r w:rsidRPr="00B92096">
              <w:t>13</w:t>
            </w:r>
            <w:r>
              <w:t> </w:t>
            </w:r>
            <w:r w:rsidRPr="00B92096">
              <w:t>000</w:t>
            </w:r>
            <w:r>
              <w:t>,</w:t>
            </w:r>
          </w:p>
        </w:tc>
        <w:tc>
          <w:tcPr>
            <w:tcW w:w="852" w:type="dxa"/>
          </w:tcPr>
          <w:p w14:paraId="0AADB6D0" w14:textId="77777777" w:rsidR="001A46C2" w:rsidRPr="00B92096" w:rsidRDefault="001A46C2" w:rsidP="001A46C2">
            <w:r w:rsidRPr="00B92096">
              <w:t>5</w:t>
            </w:r>
            <w:r>
              <w:t>+6</w:t>
            </w:r>
          </w:p>
        </w:tc>
        <w:tc>
          <w:tcPr>
            <w:tcW w:w="2317" w:type="dxa"/>
          </w:tcPr>
          <w:p w14:paraId="454B0488" w14:textId="4272EF13" w:rsidR="001A46C2" w:rsidRPr="00B92096" w:rsidRDefault="001A46C2" w:rsidP="001A46C2">
            <w:r w:rsidRPr="00B92096">
              <w:t xml:space="preserve">Сумма остатков на счетах в финансовом органе по ф. 0503779 не соответствует идентичному показателю в балансе в части </w:t>
            </w:r>
            <w:r>
              <w:t>приносящей доход деятельности</w:t>
            </w:r>
            <w:r w:rsidRPr="00B92096">
              <w:t xml:space="preserve"> (на конец года) </w:t>
            </w:r>
            <w:r w:rsidR="00020AC5" w:rsidRPr="00B92096">
              <w:t>–</w:t>
            </w:r>
            <w:r w:rsidRPr="00B92096">
              <w:t xml:space="preserve"> недопустимо</w:t>
            </w:r>
          </w:p>
        </w:tc>
        <w:tc>
          <w:tcPr>
            <w:tcW w:w="709" w:type="dxa"/>
          </w:tcPr>
          <w:p w14:paraId="69F9AD5F" w14:textId="77777777" w:rsidR="001A46C2" w:rsidRPr="00B92096" w:rsidRDefault="001A46C2" w:rsidP="001A46C2">
            <w:r w:rsidRPr="00C77351">
              <w:rPr>
                <w:color w:val="000000"/>
              </w:rPr>
              <w:t>Б</w:t>
            </w:r>
          </w:p>
        </w:tc>
      </w:tr>
      <w:tr w:rsidR="001A46C2" w:rsidRPr="00B92096" w14:paraId="4243F007" w14:textId="77777777" w:rsidTr="00FE2E55">
        <w:tc>
          <w:tcPr>
            <w:tcW w:w="670" w:type="dxa"/>
            <w:tcBorders>
              <w:top w:val="single" w:sz="4" w:space="0" w:color="auto"/>
              <w:left w:val="single" w:sz="4" w:space="0" w:color="auto"/>
              <w:bottom w:val="single" w:sz="4" w:space="0" w:color="auto"/>
              <w:right w:val="single" w:sz="4" w:space="0" w:color="auto"/>
            </w:tcBorders>
          </w:tcPr>
          <w:p w14:paraId="17615113" w14:textId="77777777" w:rsidR="001A46C2" w:rsidRPr="006612D1" w:rsidRDefault="001A46C2" w:rsidP="001A46C2">
            <w:pPr>
              <w:rPr>
                <w:lang w:val="en-US"/>
              </w:rPr>
            </w:pPr>
            <w:r w:rsidRPr="00B92096">
              <w:t>1</w:t>
            </w:r>
            <w:r>
              <w:t>7</w:t>
            </w:r>
            <w:r>
              <w:rPr>
                <w:lang w:val="en-US"/>
              </w:rPr>
              <w:t>6</w:t>
            </w:r>
          </w:p>
        </w:tc>
        <w:tc>
          <w:tcPr>
            <w:tcW w:w="1051" w:type="dxa"/>
            <w:tcBorders>
              <w:top w:val="single" w:sz="4" w:space="0" w:color="auto"/>
              <w:left w:val="single" w:sz="4" w:space="0" w:color="auto"/>
              <w:bottom w:val="single" w:sz="4" w:space="0" w:color="auto"/>
              <w:right w:val="single" w:sz="4" w:space="0" w:color="auto"/>
            </w:tcBorders>
          </w:tcPr>
          <w:p w14:paraId="0B700AC4" w14:textId="77777777" w:rsidR="001A46C2" w:rsidRPr="00B92096" w:rsidRDefault="001A46C2" w:rsidP="001A46C2">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6459B1E8"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600AEDAB" w14:textId="77777777" w:rsidR="001A46C2" w:rsidRPr="00B92096" w:rsidRDefault="001A46C2" w:rsidP="001A46C2">
            <w:r>
              <w:t>204</w:t>
            </w:r>
          </w:p>
        </w:tc>
        <w:tc>
          <w:tcPr>
            <w:tcW w:w="567" w:type="dxa"/>
            <w:tcBorders>
              <w:top w:val="single" w:sz="4" w:space="0" w:color="auto"/>
              <w:left w:val="single" w:sz="4" w:space="0" w:color="auto"/>
              <w:bottom w:val="single" w:sz="4" w:space="0" w:color="auto"/>
              <w:right w:val="single" w:sz="4" w:space="0" w:color="auto"/>
            </w:tcBorders>
          </w:tcPr>
          <w:p w14:paraId="1E4C918A" w14:textId="77777777" w:rsidR="001A46C2" w:rsidRPr="006612D1" w:rsidRDefault="001A46C2" w:rsidP="001A46C2">
            <w:r>
              <w:t>5,6</w:t>
            </w:r>
          </w:p>
        </w:tc>
        <w:tc>
          <w:tcPr>
            <w:tcW w:w="993" w:type="dxa"/>
            <w:gridSpan w:val="2"/>
            <w:tcBorders>
              <w:top w:val="single" w:sz="4" w:space="0" w:color="auto"/>
              <w:left w:val="single" w:sz="4" w:space="0" w:color="auto"/>
              <w:bottom w:val="single" w:sz="4" w:space="0" w:color="auto"/>
              <w:right w:val="single" w:sz="4" w:space="0" w:color="auto"/>
            </w:tcBorders>
          </w:tcPr>
          <w:p w14:paraId="7A781B7E" w14:textId="77777777" w:rsidR="001A46C2" w:rsidRPr="00B92096" w:rsidRDefault="001A46C2" w:rsidP="001A46C2">
            <w:r w:rsidRPr="00B92096">
              <w:t>=</w:t>
            </w:r>
          </w:p>
        </w:tc>
        <w:tc>
          <w:tcPr>
            <w:tcW w:w="1135" w:type="dxa"/>
            <w:tcBorders>
              <w:top w:val="single" w:sz="4" w:space="0" w:color="auto"/>
              <w:left w:val="single" w:sz="4" w:space="0" w:color="auto"/>
              <w:bottom w:val="single" w:sz="4" w:space="0" w:color="auto"/>
              <w:right w:val="single" w:sz="4" w:space="0" w:color="auto"/>
            </w:tcBorders>
          </w:tcPr>
          <w:p w14:paraId="6CC3B219" w14:textId="77777777" w:rsidR="001A46C2" w:rsidRPr="00B92096" w:rsidRDefault="001A46C2" w:rsidP="001A46C2">
            <w:r w:rsidRPr="00B92096">
              <w:t xml:space="preserve">0503779 </w:t>
            </w:r>
          </w:p>
        </w:tc>
        <w:tc>
          <w:tcPr>
            <w:tcW w:w="2409" w:type="dxa"/>
            <w:tcBorders>
              <w:top w:val="single" w:sz="4" w:space="0" w:color="auto"/>
              <w:left w:val="single" w:sz="4" w:space="0" w:color="auto"/>
              <w:bottom w:val="single" w:sz="4" w:space="0" w:color="auto"/>
              <w:right w:val="single" w:sz="4" w:space="0" w:color="auto"/>
            </w:tcBorders>
          </w:tcPr>
          <w:p w14:paraId="2A9456B4" w14:textId="77777777" w:rsidR="001A46C2" w:rsidRPr="00B92096" w:rsidRDefault="001A46C2" w:rsidP="001A46C2"/>
        </w:tc>
        <w:tc>
          <w:tcPr>
            <w:tcW w:w="1559" w:type="dxa"/>
            <w:tcBorders>
              <w:top w:val="single" w:sz="4" w:space="0" w:color="auto"/>
              <w:left w:val="single" w:sz="4" w:space="0" w:color="auto"/>
              <w:bottom w:val="single" w:sz="4" w:space="0" w:color="auto"/>
              <w:right w:val="single" w:sz="4" w:space="0" w:color="auto"/>
            </w:tcBorders>
          </w:tcPr>
          <w:p w14:paraId="17CF0758" w14:textId="08EE7B56" w:rsidR="001A46C2" w:rsidRPr="00B92096" w:rsidRDefault="001A46C2" w:rsidP="00201988">
            <w:r w:rsidRPr="00B92096">
              <w:t xml:space="preserve">по разделу 1 (сумма по счетам </w:t>
            </w:r>
            <w:r>
              <w:t>2</w:t>
            </w:r>
            <w:r w:rsidRPr="00B92096">
              <w:t> 201</w:t>
            </w:r>
            <w:r>
              <w:t>22000</w:t>
            </w:r>
            <w:r w:rsidR="00BE1646">
              <w:t xml:space="preserve"> + 3 20122000</w:t>
            </w:r>
            <w:r w:rsidRPr="00B92096">
              <w:t xml:space="preserve">) </w:t>
            </w:r>
          </w:p>
        </w:tc>
        <w:tc>
          <w:tcPr>
            <w:tcW w:w="852" w:type="dxa"/>
            <w:tcBorders>
              <w:top w:val="single" w:sz="4" w:space="0" w:color="auto"/>
              <w:left w:val="single" w:sz="4" w:space="0" w:color="auto"/>
              <w:bottom w:val="single" w:sz="4" w:space="0" w:color="auto"/>
              <w:right w:val="single" w:sz="4" w:space="0" w:color="auto"/>
            </w:tcBorders>
          </w:tcPr>
          <w:p w14:paraId="7C59672C" w14:textId="77777777" w:rsidR="001A46C2" w:rsidRPr="00B92096" w:rsidRDefault="001A46C2" w:rsidP="001A46C2">
            <w:r w:rsidRPr="00B92096">
              <w:t>3</w:t>
            </w:r>
            <w:r>
              <w:t>+4</w:t>
            </w:r>
          </w:p>
        </w:tc>
        <w:tc>
          <w:tcPr>
            <w:tcW w:w="2317" w:type="dxa"/>
            <w:tcBorders>
              <w:top w:val="single" w:sz="4" w:space="0" w:color="auto"/>
              <w:left w:val="single" w:sz="4" w:space="0" w:color="auto"/>
              <w:bottom w:val="single" w:sz="4" w:space="0" w:color="auto"/>
              <w:right w:val="single" w:sz="4" w:space="0" w:color="auto"/>
            </w:tcBorders>
          </w:tcPr>
          <w:p w14:paraId="0CD809A2" w14:textId="0106B136" w:rsidR="001A46C2" w:rsidRPr="00B92096" w:rsidRDefault="001A46C2" w:rsidP="001A46C2">
            <w:r w:rsidRPr="00B92096">
              <w:t xml:space="preserve">Сумма остатков на счетах в кредитной организации по ф. 0503779 не соответствует идентичному показателю в балансе (на начало года) </w:t>
            </w:r>
            <w:r w:rsidR="00020AC5" w:rsidRPr="00B92096">
              <w:t>–</w:t>
            </w:r>
            <w:r w:rsidRPr="00B92096">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56F64F10" w14:textId="77777777" w:rsidR="001A46C2" w:rsidRPr="003E2E85" w:rsidRDefault="001A46C2" w:rsidP="001A46C2">
            <w:pPr>
              <w:rPr>
                <w:color w:val="000000"/>
              </w:rPr>
            </w:pPr>
            <w:r>
              <w:rPr>
                <w:color w:val="000000"/>
              </w:rPr>
              <w:t>Б</w:t>
            </w:r>
          </w:p>
        </w:tc>
      </w:tr>
      <w:tr w:rsidR="001A46C2" w:rsidRPr="00B92096" w14:paraId="0F8CEB6A" w14:textId="77777777" w:rsidTr="00FE2E55">
        <w:tc>
          <w:tcPr>
            <w:tcW w:w="670" w:type="dxa"/>
            <w:tcBorders>
              <w:top w:val="single" w:sz="4" w:space="0" w:color="auto"/>
              <w:left w:val="single" w:sz="4" w:space="0" w:color="auto"/>
              <w:bottom w:val="single" w:sz="4" w:space="0" w:color="auto"/>
              <w:right w:val="single" w:sz="4" w:space="0" w:color="auto"/>
            </w:tcBorders>
          </w:tcPr>
          <w:p w14:paraId="435C26DE" w14:textId="77777777" w:rsidR="001A46C2" w:rsidRPr="006612D1" w:rsidRDefault="001A46C2" w:rsidP="001A46C2">
            <w:pPr>
              <w:rPr>
                <w:lang w:val="en-US"/>
              </w:rPr>
            </w:pPr>
            <w:r w:rsidRPr="00B92096">
              <w:t>1</w:t>
            </w:r>
            <w:r>
              <w:t>7</w:t>
            </w:r>
            <w:r>
              <w:rPr>
                <w:lang w:val="en-US"/>
              </w:rPr>
              <w:t>7</w:t>
            </w:r>
          </w:p>
        </w:tc>
        <w:tc>
          <w:tcPr>
            <w:tcW w:w="1051" w:type="dxa"/>
            <w:tcBorders>
              <w:top w:val="single" w:sz="4" w:space="0" w:color="auto"/>
              <w:left w:val="single" w:sz="4" w:space="0" w:color="auto"/>
              <w:bottom w:val="single" w:sz="4" w:space="0" w:color="auto"/>
              <w:right w:val="single" w:sz="4" w:space="0" w:color="auto"/>
            </w:tcBorders>
          </w:tcPr>
          <w:p w14:paraId="414BE2D2" w14:textId="77777777" w:rsidR="001A46C2" w:rsidRPr="00B92096" w:rsidRDefault="001A46C2" w:rsidP="001A46C2">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174979C5"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78D1281F" w14:textId="77777777" w:rsidR="001A46C2" w:rsidRPr="00B92096" w:rsidRDefault="001A46C2" w:rsidP="001A46C2">
            <w:r>
              <w:t>204</w:t>
            </w:r>
          </w:p>
        </w:tc>
        <w:tc>
          <w:tcPr>
            <w:tcW w:w="567" w:type="dxa"/>
            <w:tcBorders>
              <w:top w:val="single" w:sz="4" w:space="0" w:color="auto"/>
              <w:left w:val="single" w:sz="4" w:space="0" w:color="auto"/>
              <w:bottom w:val="single" w:sz="4" w:space="0" w:color="auto"/>
              <w:right w:val="single" w:sz="4" w:space="0" w:color="auto"/>
            </w:tcBorders>
          </w:tcPr>
          <w:p w14:paraId="0AFD17E3" w14:textId="77777777" w:rsidR="001A46C2" w:rsidRPr="00B92096" w:rsidRDefault="001A46C2" w:rsidP="001A46C2">
            <w:r>
              <w:t>9,10</w:t>
            </w:r>
          </w:p>
        </w:tc>
        <w:tc>
          <w:tcPr>
            <w:tcW w:w="993" w:type="dxa"/>
            <w:gridSpan w:val="2"/>
            <w:tcBorders>
              <w:top w:val="single" w:sz="4" w:space="0" w:color="auto"/>
              <w:left w:val="single" w:sz="4" w:space="0" w:color="auto"/>
              <w:bottom w:val="single" w:sz="4" w:space="0" w:color="auto"/>
              <w:right w:val="single" w:sz="4" w:space="0" w:color="auto"/>
            </w:tcBorders>
          </w:tcPr>
          <w:p w14:paraId="2A8A253A" w14:textId="77777777" w:rsidR="001A46C2" w:rsidRPr="00B92096" w:rsidRDefault="001A46C2" w:rsidP="001A46C2">
            <w:r w:rsidRPr="00B92096">
              <w:t>=</w:t>
            </w:r>
          </w:p>
        </w:tc>
        <w:tc>
          <w:tcPr>
            <w:tcW w:w="1135" w:type="dxa"/>
            <w:tcBorders>
              <w:top w:val="single" w:sz="4" w:space="0" w:color="auto"/>
              <w:left w:val="single" w:sz="4" w:space="0" w:color="auto"/>
              <w:bottom w:val="single" w:sz="4" w:space="0" w:color="auto"/>
              <w:right w:val="single" w:sz="4" w:space="0" w:color="auto"/>
            </w:tcBorders>
          </w:tcPr>
          <w:p w14:paraId="10C2D9AC" w14:textId="77777777" w:rsidR="001A46C2" w:rsidRPr="00B92096" w:rsidRDefault="001A46C2" w:rsidP="001A46C2">
            <w:r w:rsidRPr="00B92096">
              <w:t xml:space="preserve">0503779 </w:t>
            </w:r>
          </w:p>
        </w:tc>
        <w:tc>
          <w:tcPr>
            <w:tcW w:w="2409" w:type="dxa"/>
            <w:tcBorders>
              <w:top w:val="single" w:sz="4" w:space="0" w:color="auto"/>
              <w:left w:val="single" w:sz="4" w:space="0" w:color="auto"/>
              <w:bottom w:val="single" w:sz="4" w:space="0" w:color="auto"/>
              <w:right w:val="single" w:sz="4" w:space="0" w:color="auto"/>
            </w:tcBorders>
          </w:tcPr>
          <w:p w14:paraId="1E25466C" w14:textId="77777777" w:rsidR="001A46C2" w:rsidRPr="00B92096" w:rsidRDefault="001A46C2" w:rsidP="001A46C2"/>
        </w:tc>
        <w:tc>
          <w:tcPr>
            <w:tcW w:w="1559" w:type="dxa"/>
            <w:tcBorders>
              <w:top w:val="single" w:sz="4" w:space="0" w:color="auto"/>
              <w:left w:val="single" w:sz="4" w:space="0" w:color="auto"/>
              <w:bottom w:val="single" w:sz="4" w:space="0" w:color="auto"/>
              <w:right w:val="single" w:sz="4" w:space="0" w:color="auto"/>
            </w:tcBorders>
          </w:tcPr>
          <w:p w14:paraId="170B53C9" w14:textId="3F0C48C3" w:rsidR="001A46C2" w:rsidRPr="00B92096" w:rsidRDefault="001A46C2" w:rsidP="00201988">
            <w:r w:rsidRPr="00B92096">
              <w:t xml:space="preserve">по разделу 1 (сумма по счетам </w:t>
            </w:r>
            <w:r>
              <w:t>2</w:t>
            </w:r>
            <w:r w:rsidRPr="00B92096">
              <w:t> 201</w:t>
            </w:r>
            <w:r>
              <w:t>22000</w:t>
            </w:r>
            <w:r w:rsidR="00BE1646">
              <w:t xml:space="preserve"> + 3 20122000</w:t>
            </w:r>
            <w:r w:rsidRPr="00B92096">
              <w:t xml:space="preserve">) </w:t>
            </w:r>
          </w:p>
        </w:tc>
        <w:tc>
          <w:tcPr>
            <w:tcW w:w="852" w:type="dxa"/>
            <w:tcBorders>
              <w:top w:val="single" w:sz="4" w:space="0" w:color="auto"/>
              <w:left w:val="single" w:sz="4" w:space="0" w:color="auto"/>
              <w:bottom w:val="single" w:sz="4" w:space="0" w:color="auto"/>
              <w:right w:val="single" w:sz="4" w:space="0" w:color="auto"/>
            </w:tcBorders>
          </w:tcPr>
          <w:p w14:paraId="289A027D" w14:textId="77777777" w:rsidR="001A46C2" w:rsidRPr="00B92096" w:rsidRDefault="001A46C2" w:rsidP="001A46C2">
            <w:r>
              <w:t>5+6</w:t>
            </w:r>
          </w:p>
        </w:tc>
        <w:tc>
          <w:tcPr>
            <w:tcW w:w="2317" w:type="dxa"/>
            <w:tcBorders>
              <w:top w:val="single" w:sz="4" w:space="0" w:color="auto"/>
              <w:left w:val="single" w:sz="4" w:space="0" w:color="auto"/>
              <w:bottom w:val="single" w:sz="4" w:space="0" w:color="auto"/>
              <w:right w:val="single" w:sz="4" w:space="0" w:color="auto"/>
            </w:tcBorders>
          </w:tcPr>
          <w:p w14:paraId="375E3F4A" w14:textId="38635264" w:rsidR="001A46C2" w:rsidRPr="00B92096" w:rsidRDefault="001A46C2" w:rsidP="001A46C2">
            <w:r w:rsidRPr="00B92096">
              <w:t xml:space="preserve">Сумма остатков на счетах в кредитной организации по ф. 0503779 не соответствует идентичному показателю в балансе (на </w:t>
            </w:r>
            <w:r>
              <w:t>конец</w:t>
            </w:r>
            <w:r w:rsidRPr="00B92096">
              <w:t xml:space="preserve"> года) </w:t>
            </w:r>
            <w:r w:rsidR="00020AC5" w:rsidRPr="00B92096">
              <w:t>–</w:t>
            </w:r>
            <w:r w:rsidRPr="00B92096">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35AED778" w14:textId="77777777" w:rsidR="001A46C2" w:rsidRPr="003E2E85" w:rsidRDefault="001A46C2" w:rsidP="001A46C2">
            <w:pPr>
              <w:rPr>
                <w:color w:val="000000"/>
              </w:rPr>
            </w:pPr>
            <w:r>
              <w:rPr>
                <w:color w:val="000000"/>
              </w:rPr>
              <w:t>Б</w:t>
            </w:r>
          </w:p>
        </w:tc>
      </w:tr>
      <w:tr w:rsidR="006475A8" w:rsidRPr="00B92096" w14:paraId="563D2A1D" w14:textId="77777777" w:rsidTr="006475A8">
        <w:tc>
          <w:tcPr>
            <w:tcW w:w="670" w:type="dxa"/>
            <w:tcBorders>
              <w:top w:val="single" w:sz="4" w:space="0" w:color="auto"/>
              <w:left w:val="single" w:sz="4" w:space="0" w:color="auto"/>
              <w:bottom w:val="single" w:sz="4" w:space="0" w:color="auto"/>
              <w:right w:val="single" w:sz="4" w:space="0" w:color="auto"/>
            </w:tcBorders>
          </w:tcPr>
          <w:p w14:paraId="2A4A1F55" w14:textId="21B47E73" w:rsidR="006475A8" w:rsidRPr="006475A8" w:rsidRDefault="006475A8" w:rsidP="006475A8">
            <w:r w:rsidRPr="00B92096">
              <w:t>1</w:t>
            </w:r>
            <w:r>
              <w:t>78.1</w:t>
            </w:r>
          </w:p>
        </w:tc>
        <w:tc>
          <w:tcPr>
            <w:tcW w:w="1051" w:type="dxa"/>
            <w:tcBorders>
              <w:top w:val="single" w:sz="4" w:space="0" w:color="auto"/>
              <w:left w:val="single" w:sz="4" w:space="0" w:color="auto"/>
              <w:bottom w:val="single" w:sz="4" w:space="0" w:color="auto"/>
              <w:right w:val="single" w:sz="4" w:space="0" w:color="auto"/>
            </w:tcBorders>
          </w:tcPr>
          <w:p w14:paraId="78A0CFC0" w14:textId="77777777" w:rsidR="006475A8" w:rsidRPr="00B92096" w:rsidRDefault="006475A8" w:rsidP="006475A8">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4C4EEAB7" w14:textId="77777777" w:rsidR="006475A8" w:rsidRPr="00B92096" w:rsidRDefault="006475A8" w:rsidP="006475A8"/>
        </w:tc>
        <w:tc>
          <w:tcPr>
            <w:tcW w:w="852" w:type="dxa"/>
            <w:gridSpan w:val="2"/>
            <w:tcBorders>
              <w:top w:val="single" w:sz="4" w:space="0" w:color="auto"/>
              <w:left w:val="single" w:sz="4" w:space="0" w:color="auto"/>
              <w:bottom w:val="single" w:sz="4" w:space="0" w:color="auto"/>
              <w:right w:val="single" w:sz="4" w:space="0" w:color="auto"/>
            </w:tcBorders>
          </w:tcPr>
          <w:p w14:paraId="0A8F52F7" w14:textId="79651F76" w:rsidR="006475A8" w:rsidRPr="00B92096" w:rsidRDefault="006475A8" w:rsidP="006475A8">
            <w:r>
              <w:t>280</w:t>
            </w:r>
          </w:p>
        </w:tc>
        <w:tc>
          <w:tcPr>
            <w:tcW w:w="567" w:type="dxa"/>
            <w:tcBorders>
              <w:top w:val="single" w:sz="4" w:space="0" w:color="auto"/>
              <w:left w:val="single" w:sz="4" w:space="0" w:color="auto"/>
              <w:bottom w:val="single" w:sz="4" w:space="0" w:color="auto"/>
              <w:right w:val="single" w:sz="4" w:space="0" w:color="auto"/>
            </w:tcBorders>
          </w:tcPr>
          <w:p w14:paraId="376E7119" w14:textId="1E2F3A6D" w:rsidR="006475A8" w:rsidRPr="00B92096" w:rsidRDefault="006475A8" w:rsidP="006475A8">
            <w:r>
              <w:t>3</w:t>
            </w:r>
          </w:p>
        </w:tc>
        <w:tc>
          <w:tcPr>
            <w:tcW w:w="993" w:type="dxa"/>
            <w:gridSpan w:val="2"/>
            <w:tcBorders>
              <w:top w:val="single" w:sz="4" w:space="0" w:color="auto"/>
              <w:left w:val="single" w:sz="4" w:space="0" w:color="auto"/>
              <w:bottom w:val="single" w:sz="4" w:space="0" w:color="auto"/>
              <w:right w:val="single" w:sz="4" w:space="0" w:color="auto"/>
            </w:tcBorders>
          </w:tcPr>
          <w:p w14:paraId="22F59BBC" w14:textId="77777777" w:rsidR="006475A8" w:rsidRPr="00B92096" w:rsidRDefault="006475A8" w:rsidP="006475A8">
            <w:r w:rsidRPr="00B92096">
              <w:t>=</w:t>
            </w:r>
          </w:p>
        </w:tc>
        <w:tc>
          <w:tcPr>
            <w:tcW w:w="1135" w:type="dxa"/>
            <w:tcBorders>
              <w:top w:val="single" w:sz="4" w:space="0" w:color="auto"/>
              <w:left w:val="single" w:sz="4" w:space="0" w:color="auto"/>
              <w:bottom w:val="single" w:sz="4" w:space="0" w:color="auto"/>
              <w:right w:val="single" w:sz="4" w:space="0" w:color="auto"/>
            </w:tcBorders>
          </w:tcPr>
          <w:p w14:paraId="2BA41B58" w14:textId="77777777" w:rsidR="006475A8" w:rsidRDefault="006475A8" w:rsidP="006475A8">
            <w:r w:rsidRPr="00B92096">
              <w:t xml:space="preserve">0503779 </w:t>
            </w:r>
          </w:p>
          <w:p w14:paraId="51B9CC72" w14:textId="77777777" w:rsidR="006475A8" w:rsidRDefault="006475A8" w:rsidP="006475A8"/>
          <w:p w14:paraId="5FE50435" w14:textId="77777777" w:rsidR="006475A8" w:rsidRDefault="006475A8" w:rsidP="006475A8"/>
          <w:p w14:paraId="6FDF5A70" w14:textId="77777777" w:rsidR="006475A8" w:rsidRDefault="006475A8" w:rsidP="006475A8"/>
          <w:p w14:paraId="669D7E2F" w14:textId="77777777" w:rsidR="006475A8" w:rsidRDefault="006475A8" w:rsidP="006475A8"/>
          <w:p w14:paraId="42FEC8E2" w14:textId="77777777" w:rsidR="006475A8" w:rsidRDefault="006475A8" w:rsidP="006475A8">
            <w:r>
              <w:t>+</w:t>
            </w:r>
          </w:p>
          <w:p w14:paraId="436431FF" w14:textId="1D789237" w:rsidR="006475A8" w:rsidRPr="00B92096" w:rsidRDefault="006475A8" w:rsidP="006475A8">
            <w:r>
              <w:t>0503769 ДЗ</w:t>
            </w:r>
          </w:p>
        </w:tc>
        <w:tc>
          <w:tcPr>
            <w:tcW w:w="2409" w:type="dxa"/>
            <w:tcBorders>
              <w:top w:val="single" w:sz="4" w:space="0" w:color="auto"/>
              <w:left w:val="single" w:sz="4" w:space="0" w:color="auto"/>
              <w:bottom w:val="single" w:sz="4" w:space="0" w:color="auto"/>
              <w:right w:val="single" w:sz="4" w:space="0" w:color="auto"/>
            </w:tcBorders>
          </w:tcPr>
          <w:p w14:paraId="75DECE0A" w14:textId="77777777" w:rsidR="006475A8" w:rsidRPr="00B92096" w:rsidRDefault="006475A8" w:rsidP="006475A8"/>
        </w:tc>
        <w:tc>
          <w:tcPr>
            <w:tcW w:w="1559" w:type="dxa"/>
            <w:tcBorders>
              <w:top w:val="single" w:sz="4" w:space="0" w:color="auto"/>
              <w:left w:val="single" w:sz="4" w:space="0" w:color="auto"/>
              <w:bottom w:val="single" w:sz="4" w:space="0" w:color="auto"/>
              <w:right w:val="single" w:sz="4" w:space="0" w:color="auto"/>
            </w:tcBorders>
          </w:tcPr>
          <w:p w14:paraId="18C8B348" w14:textId="77777777" w:rsidR="006475A8" w:rsidRDefault="006475A8" w:rsidP="006475A8">
            <w:r w:rsidRPr="00B92096">
              <w:t xml:space="preserve">по разделу 1 (сумма по счетам </w:t>
            </w:r>
            <w:r>
              <w:t>5</w:t>
            </w:r>
            <w:r w:rsidRPr="00B92096">
              <w:t> </w:t>
            </w:r>
            <w:r>
              <w:t>21003 000, 6 21003 000</w:t>
            </w:r>
            <w:r w:rsidRPr="00B92096">
              <w:t>)</w:t>
            </w:r>
          </w:p>
          <w:p w14:paraId="66928155" w14:textId="77777777" w:rsidR="006475A8" w:rsidRDefault="006475A8" w:rsidP="006475A8"/>
          <w:p w14:paraId="7F933DA1" w14:textId="1CA8C25D" w:rsidR="006475A8" w:rsidRPr="00B92096" w:rsidRDefault="006475A8" w:rsidP="006475A8">
            <w:r w:rsidRPr="00B92096">
              <w:t xml:space="preserve">(сумма по счетам </w:t>
            </w:r>
            <w:r>
              <w:t>5 210%, 6 210%)</w:t>
            </w:r>
          </w:p>
        </w:tc>
        <w:tc>
          <w:tcPr>
            <w:tcW w:w="852" w:type="dxa"/>
            <w:tcBorders>
              <w:top w:val="single" w:sz="4" w:space="0" w:color="auto"/>
              <w:left w:val="single" w:sz="4" w:space="0" w:color="auto"/>
              <w:bottom w:val="single" w:sz="4" w:space="0" w:color="auto"/>
              <w:right w:val="single" w:sz="4" w:space="0" w:color="auto"/>
            </w:tcBorders>
          </w:tcPr>
          <w:p w14:paraId="11353325" w14:textId="380E6539" w:rsidR="006475A8" w:rsidRDefault="00FA062D" w:rsidP="006475A8">
            <w:r>
              <w:t>3</w:t>
            </w:r>
          </w:p>
          <w:p w14:paraId="40F7BF40" w14:textId="77777777" w:rsidR="006475A8" w:rsidRDefault="006475A8" w:rsidP="006475A8"/>
          <w:p w14:paraId="7B70C58D" w14:textId="77777777" w:rsidR="006475A8" w:rsidRDefault="006475A8" w:rsidP="006475A8"/>
          <w:p w14:paraId="3057A11E" w14:textId="77777777" w:rsidR="006475A8" w:rsidRDefault="006475A8" w:rsidP="006475A8"/>
          <w:p w14:paraId="2CCCCF25" w14:textId="77777777" w:rsidR="006475A8" w:rsidRDefault="006475A8" w:rsidP="006475A8"/>
          <w:p w14:paraId="483390B6" w14:textId="77777777" w:rsidR="006475A8" w:rsidRDefault="006475A8" w:rsidP="006475A8"/>
          <w:p w14:paraId="4EB04E30" w14:textId="7D4380E3" w:rsidR="006475A8" w:rsidRPr="00B92096" w:rsidRDefault="006475A8" w:rsidP="006475A8">
            <w:r>
              <w:t>2</w:t>
            </w:r>
          </w:p>
        </w:tc>
        <w:tc>
          <w:tcPr>
            <w:tcW w:w="2317" w:type="dxa"/>
            <w:tcBorders>
              <w:top w:val="single" w:sz="4" w:space="0" w:color="auto"/>
              <w:left w:val="single" w:sz="4" w:space="0" w:color="auto"/>
              <w:bottom w:val="single" w:sz="4" w:space="0" w:color="auto"/>
              <w:right w:val="single" w:sz="4" w:space="0" w:color="auto"/>
            </w:tcBorders>
          </w:tcPr>
          <w:p w14:paraId="5CB45549" w14:textId="187C474A" w:rsidR="006475A8" w:rsidRPr="00B92096" w:rsidRDefault="006475A8" w:rsidP="006475A8">
            <w:r w:rsidRPr="00B92096">
              <w:t xml:space="preserve">Сумма остатков </w:t>
            </w:r>
            <w:r>
              <w:t>по счетам 0 210 00 000</w:t>
            </w:r>
            <w:r w:rsidRPr="00B92096">
              <w:t xml:space="preserve"> ф. 0503779 </w:t>
            </w:r>
            <w:r>
              <w:t xml:space="preserve">и 0503769 </w:t>
            </w:r>
            <w:r w:rsidRPr="00B92096">
              <w:t>не соответствует идентичному показателю в балансе – недопустимо</w:t>
            </w:r>
          </w:p>
        </w:tc>
        <w:tc>
          <w:tcPr>
            <w:tcW w:w="709" w:type="dxa"/>
            <w:tcBorders>
              <w:top w:val="single" w:sz="4" w:space="0" w:color="auto"/>
              <w:left w:val="single" w:sz="4" w:space="0" w:color="auto"/>
              <w:bottom w:val="single" w:sz="4" w:space="0" w:color="auto"/>
              <w:right w:val="single" w:sz="4" w:space="0" w:color="auto"/>
            </w:tcBorders>
          </w:tcPr>
          <w:p w14:paraId="0D38C729" w14:textId="77777777" w:rsidR="006475A8" w:rsidRPr="003E2E85" w:rsidRDefault="006475A8" w:rsidP="006475A8">
            <w:pPr>
              <w:rPr>
                <w:color w:val="000000"/>
              </w:rPr>
            </w:pPr>
            <w:r>
              <w:rPr>
                <w:color w:val="000000"/>
              </w:rPr>
              <w:t>Б</w:t>
            </w:r>
          </w:p>
        </w:tc>
      </w:tr>
      <w:tr w:rsidR="006475A8" w:rsidRPr="00B92096" w14:paraId="2F57EF6C" w14:textId="77777777" w:rsidTr="006475A8">
        <w:tc>
          <w:tcPr>
            <w:tcW w:w="670" w:type="dxa"/>
            <w:tcBorders>
              <w:top w:val="single" w:sz="4" w:space="0" w:color="auto"/>
              <w:left w:val="single" w:sz="4" w:space="0" w:color="auto"/>
              <w:bottom w:val="single" w:sz="4" w:space="0" w:color="auto"/>
              <w:right w:val="single" w:sz="4" w:space="0" w:color="auto"/>
            </w:tcBorders>
          </w:tcPr>
          <w:p w14:paraId="552058DE" w14:textId="2AF9E763" w:rsidR="006475A8" w:rsidRPr="006475A8" w:rsidRDefault="006475A8" w:rsidP="006475A8">
            <w:r w:rsidRPr="00B92096">
              <w:t>1</w:t>
            </w:r>
            <w:r>
              <w:t>78.2</w:t>
            </w:r>
          </w:p>
        </w:tc>
        <w:tc>
          <w:tcPr>
            <w:tcW w:w="1051" w:type="dxa"/>
            <w:tcBorders>
              <w:top w:val="single" w:sz="4" w:space="0" w:color="auto"/>
              <w:left w:val="single" w:sz="4" w:space="0" w:color="auto"/>
              <w:bottom w:val="single" w:sz="4" w:space="0" w:color="auto"/>
              <w:right w:val="single" w:sz="4" w:space="0" w:color="auto"/>
            </w:tcBorders>
          </w:tcPr>
          <w:p w14:paraId="54FE2459" w14:textId="77777777" w:rsidR="006475A8" w:rsidRPr="00B92096" w:rsidRDefault="006475A8" w:rsidP="006475A8">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34C55328" w14:textId="77777777" w:rsidR="006475A8" w:rsidRPr="00B92096" w:rsidRDefault="006475A8" w:rsidP="006475A8"/>
        </w:tc>
        <w:tc>
          <w:tcPr>
            <w:tcW w:w="852" w:type="dxa"/>
            <w:gridSpan w:val="2"/>
            <w:tcBorders>
              <w:top w:val="single" w:sz="4" w:space="0" w:color="auto"/>
              <w:left w:val="single" w:sz="4" w:space="0" w:color="auto"/>
              <w:bottom w:val="single" w:sz="4" w:space="0" w:color="auto"/>
              <w:right w:val="single" w:sz="4" w:space="0" w:color="auto"/>
            </w:tcBorders>
          </w:tcPr>
          <w:p w14:paraId="111403CB" w14:textId="77777777" w:rsidR="006475A8" w:rsidRPr="00B92096" w:rsidRDefault="006475A8" w:rsidP="006475A8">
            <w:r>
              <w:t>280</w:t>
            </w:r>
          </w:p>
        </w:tc>
        <w:tc>
          <w:tcPr>
            <w:tcW w:w="567" w:type="dxa"/>
            <w:tcBorders>
              <w:top w:val="single" w:sz="4" w:space="0" w:color="auto"/>
              <w:left w:val="single" w:sz="4" w:space="0" w:color="auto"/>
              <w:bottom w:val="single" w:sz="4" w:space="0" w:color="auto"/>
              <w:right w:val="single" w:sz="4" w:space="0" w:color="auto"/>
            </w:tcBorders>
          </w:tcPr>
          <w:p w14:paraId="47E2498E" w14:textId="26B0A59D" w:rsidR="006475A8" w:rsidRPr="00B92096" w:rsidRDefault="006475A8" w:rsidP="006475A8">
            <w:r>
              <w:t>4</w:t>
            </w:r>
          </w:p>
        </w:tc>
        <w:tc>
          <w:tcPr>
            <w:tcW w:w="993" w:type="dxa"/>
            <w:gridSpan w:val="2"/>
            <w:tcBorders>
              <w:top w:val="single" w:sz="4" w:space="0" w:color="auto"/>
              <w:left w:val="single" w:sz="4" w:space="0" w:color="auto"/>
              <w:bottom w:val="single" w:sz="4" w:space="0" w:color="auto"/>
              <w:right w:val="single" w:sz="4" w:space="0" w:color="auto"/>
            </w:tcBorders>
          </w:tcPr>
          <w:p w14:paraId="4F2C9903" w14:textId="77777777" w:rsidR="006475A8" w:rsidRPr="00B92096" w:rsidRDefault="006475A8" w:rsidP="006475A8">
            <w:r w:rsidRPr="00B92096">
              <w:t>=</w:t>
            </w:r>
          </w:p>
        </w:tc>
        <w:tc>
          <w:tcPr>
            <w:tcW w:w="1135" w:type="dxa"/>
            <w:tcBorders>
              <w:top w:val="single" w:sz="4" w:space="0" w:color="auto"/>
              <w:left w:val="single" w:sz="4" w:space="0" w:color="auto"/>
              <w:bottom w:val="single" w:sz="4" w:space="0" w:color="auto"/>
              <w:right w:val="single" w:sz="4" w:space="0" w:color="auto"/>
            </w:tcBorders>
          </w:tcPr>
          <w:p w14:paraId="7CF6EC6A" w14:textId="77777777" w:rsidR="006475A8" w:rsidRDefault="006475A8" w:rsidP="006475A8">
            <w:r w:rsidRPr="00B92096">
              <w:t xml:space="preserve">0503779 </w:t>
            </w:r>
          </w:p>
          <w:p w14:paraId="27D8A707" w14:textId="77777777" w:rsidR="006475A8" w:rsidRDefault="006475A8" w:rsidP="006475A8"/>
          <w:p w14:paraId="546D3160" w14:textId="77777777" w:rsidR="006475A8" w:rsidRDefault="006475A8" w:rsidP="006475A8"/>
          <w:p w14:paraId="7C0C1F71" w14:textId="77777777" w:rsidR="006475A8" w:rsidRDefault="006475A8" w:rsidP="006475A8"/>
          <w:p w14:paraId="781F1DA5" w14:textId="77777777" w:rsidR="006475A8" w:rsidRDefault="006475A8" w:rsidP="006475A8">
            <w:r>
              <w:t>+</w:t>
            </w:r>
          </w:p>
          <w:p w14:paraId="5CC13CD9" w14:textId="77777777" w:rsidR="006475A8" w:rsidRPr="00B92096" w:rsidRDefault="006475A8" w:rsidP="006475A8">
            <w:r>
              <w:t>0503769 ДЗ</w:t>
            </w:r>
          </w:p>
        </w:tc>
        <w:tc>
          <w:tcPr>
            <w:tcW w:w="2409" w:type="dxa"/>
            <w:tcBorders>
              <w:top w:val="single" w:sz="4" w:space="0" w:color="auto"/>
              <w:left w:val="single" w:sz="4" w:space="0" w:color="auto"/>
              <w:bottom w:val="single" w:sz="4" w:space="0" w:color="auto"/>
              <w:right w:val="single" w:sz="4" w:space="0" w:color="auto"/>
            </w:tcBorders>
          </w:tcPr>
          <w:p w14:paraId="7C483F0C" w14:textId="77777777" w:rsidR="006475A8" w:rsidRPr="00B92096" w:rsidRDefault="006475A8" w:rsidP="006475A8"/>
        </w:tc>
        <w:tc>
          <w:tcPr>
            <w:tcW w:w="1559" w:type="dxa"/>
            <w:tcBorders>
              <w:top w:val="single" w:sz="4" w:space="0" w:color="auto"/>
              <w:left w:val="single" w:sz="4" w:space="0" w:color="auto"/>
              <w:bottom w:val="single" w:sz="4" w:space="0" w:color="auto"/>
              <w:right w:val="single" w:sz="4" w:space="0" w:color="auto"/>
            </w:tcBorders>
          </w:tcPr>
          <w:p w14:paraId="7AA7B6FA" w14:textId="2B103C27" w:rsidR="006475A8" w:rsidRDefault="006475A8" w:rsidP="006475A8">
            <w:r w:rsidRPr="00B92096">
              <w:t xml:space="preserve">по разделу 1 (сумма по счетам </w:t>
            </w:r>
            <w:r>
              <w:t>4</w:t>
            </w:r>
            <w:r w:rsidRPr="00B92096">
              <w:t> </w:t>
            </w:r>
            <w:r>
              <w:t>21003 000</w:t>
            </w:r>
            <w:r w:rsidRPr="00B92096">
              <w:t>)</w:t>
            </w:r>
          </w:p>
          <w:p w14:paraId="0F238C56" w14:textId="77777777" w:rsidR="006475A8" w:rsidRDefault="006475A8" w:rsidP="006475A8"/>
          <w:p w14:paraId="61CB67ED" w14:textId="3BA6ABEA" w:rsidR="006475A8" w:rsidRPr="00B92096" w:rsidRDefault="006475A8" w:rsidP="006475A8">
            <w:r w:rsidRPr="00B92096">
              <w:t xml:space="preserve">(сумма по счетам </w:t>
            </w:r>
            <w:r>
              <w:t>4 210%)</w:t>
            </w:r>
          </w:p>
        </w:tc>
        <w:tc>
          <w:tcPr>
            <w:tcW w:w="852" w:type="dxa"/>
            <w:tcBorders>
              <w:top w:val="single" w:sz="4" w:space="0" w:color="auto"/>
              <w:left w:val="single" w:sz="4" w:space="0" w:color="auto"/>
              <w:bottom w:val="single" w:sz="4" w:space="0" w:color="auto"/>
              <w:right w:val="single" w:sz="4" w:space="0" w:color="auto"/>
            </w:tcBorders>
          </w:tcPr>
          <w:p w14:paraId="535EE123" w14:textId="40084A91" w:rsidR="006475A8" w:rsidRDefault="00FA062D" w:rsidP="006475A8">
            <w:r>
              <w:t>3</w:t>
            </w:r>
          </w:p>
          <w:p w14:paraId="79EFE715" w14:textId="77777777" w:rsidR="006475A8" w:rsidRDefault="006475A8" w:rsidP="006475A8"/>
          <w:p w14:paraId="03811C00" w14:textId="77777777" w:rsidR="006475A8" w:rsidRDefault="006475A8" w:rsidP="006475A8"/>
          <w:p w14:paraId="0B1BD9C9" w14:textId="77777777" w:rsidR="006475A8" w:rsidRDefault="006475A8" w:rsidP="006475A8"/>
          <w:p w14:paraId="03D2A5FA" w14:textId="77777777" w:rsidR="006475A8" w:rsidRDefault="006475A8" w:rsidP="006475A8"/>
          <w:p w14:paraId="43361993" w14:textId="77777777" w:rsidR="006475A8" w:rsidRPr="00B92096" w:rsidRDefault="006475A8" w:rsidP="006475A8">
            <w:r>
              <w:t>2</w:t>
            </w:r>
          </w:p>
        </w:tc>
        <w:tc>
          <w:tcPr>
            <w:tcW w:w="2317" w:type="dxa"/>
            <w:tcBorders>
              <w:top w:val="single" w:sz="4" w:space="0" w:color="auto"/>
              <w:left w:val="single" w:sz="4" w:space="0" w:color="auto"/>
              <w:bottom w:val="single" w:sz="4" w:space="0" w:color="auto"/>
              <w:right w:val="single" w:sz="4" w:space="0" w:color="auto"/>
            </w:tcBorders>
          </w:tcPr>
          <w:p w14:paraId="0D7FE742" w14:textId="1EF1D5EC" w:rsidR="006475A8" w:rsidRPr="00B92096" w:rsidRDefault="006475A8" w:rsidP="006475A8">
            <w:r w:rsidRPr="00B92096">
              <w:t xml:space="preserve">Сумма остатков </w:t>
            </w:r>
            <w:r>
              <w:t>по счетам 0 210 00 000</w:t>
            </w:r>
            <w:r w:rsidRPr="00B92096">
              <w:t xml:space="preserve"> ф. 0503779 </w:t>
            </w:r>
            <w:r>
              <w:t xml:space="preserve">и 0503769 </w:t>
            </w:r>
            <w:r w:rsidRPr="00B92096">
              <w:t>не соответствует идентичному показателю в балансе – недопустимо</w:t>
            </w:r>
          </w:p>
        </w:tc>
        <w:tc>
          <w:tcPr>
            <w:tcW w:w="709" w:type="dxa"/>
            <w:tcBorders>
              <w:top w:val="single" w:sz="4" w:space="0" w:color="auto"/>
              <w:left w:val="single" w:sz="4" w:space="0" w:color="auto"/>
              <w:bottom w:val="single" w:sz="4" w:space="0" w:color="auto"/>
              <w:right w:val="single" w:sz="4" w:space="0" w:color="auto"/>
            </w:tcBorders>
          </w:tcPr>
          <w:p w14:paraId="7ED7940F" w14:textId="77777777" w:rsidR="006475A8" w:rsidRPr="003E2E85" w:rsidRDefault="006475A8" w:rsidP="006475A8">
            <w:pPr>
              <w:rPr>
                <w:color w:val="000000"/>
              </w:rPr>
            </w:pPr>
            <w:r>
              <w:rPr>
                <w:color w:val="000000"/>
              </w:rPr>
              <w:t>Б</w:t>
            </w:r>
          </w:p>
        </w:tc>
      </w:tr>
      <w:tr w:rsidR="00A86350" w:rsidRPr="00B92096" w14:paraId="25A82CD0" w14:textId="77777777" w:rsidTr="00A86350">
        <w:tc>
          <w:tcPr>
            <w:tcW w:w="670" w:type="dxa"/>
            <w:tcBorders>
              <w:top w:val="single" w:sz="4" w:space="0" w:color="auto"/>
              <w:left w:val="single" w:sz="4" w:space="0" w:color="auto"/>
              <w:bottom w:val="single" w:sz="4" w:space="0" w:color="auto"/>
              <w:right w:val="single" w:sz="4" w:space="0" w:color="auto"/>
            </w:tcBorders>
          </w:tcPr>
          <w:p w14:paraId="0A74AFE2" w14:textId="0CEC25CC" w:rsidR="00A86350" w:rsidRPr="006475A8" w:rsidRDefault="00A86350" w:rsidP="00A86350">
            <w:r w:rsidRPr="00B92096">
              <w:t>1</w:t>
            </w:r>
            <w:r>
              <w:t>78.3</w:t>
            </w:r>
          </w:p>
        </w:tc>
        <w:tc>
          <w:tcPr>
            <w:tcW w:w="1051" w:type="dxa"/>
            <w:tcBorders>
              <w:top w:val="single" w:sz="4" w:space="0" w:color="auto"/>
              <w:left w:val="single" w:sz="4" w:space="0" w:color="auto"/>
              <w:bottom w:val="single" w:sz="4" w:space="0" w:color="auto"/>
              <w:right w:val="single" w:sz="4" w:space="0" w:color="auto"/>
            </w:tcBorders>
          </w:tcPr>
          <w:p w14:paraId="398C148B" w14:textId="77777777" w:rsidR="00A86350" w:rsidRPr="00B92096" w:rsidRDefault="00A86350" w:rsidP="003706BB">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4DFCEF1D" w14:textId="77777777" w:rsidR="00A86350" w:rsidRPr="00B92096" w:rsidRDefault="00A86350" w:rsidP="003706BB"/>
        </w:tc>
        <w:tc>
          <w:tcPr>
            <w:tcW w:w="852" w:type="dxa"/>
            <w:gridSpan w:val="2"/>
            <w:tcBorders>
              <w:top w:val="single" w:sz="4" w:space="0" w:color="auto"/>
              <w:left w:val="single" w:sz="4" w:space="0" w:color="auto"/>
              <w:bottom w:val="single" w:sz="4" w:space="0" w:color="auto"/>
              <w:right w:val="single" w:sz="4" w:space="0" w:color="auto"/>
            </w:tcBorders>
          </w:tcPr>
          <w:p w14:paraId="7B6E0479" w14:textId="77777777" w:rsidR="00A86350" w:rsidRPr="00B92096" w:rsidRDefault="00A86350" w:rsidP="003706BB">
            <w:r>
              <w:t>280</w:t>
            </w:r>
          </w:p>
        </w:tc>
        <w:tc>
          <w:tcPr>
            <w:tcW w:w="567" w:type="dxa"/>
            <w:tcBorders>
              <w:top w:val="single" w:sz="4" w:space="0" w:color="auto"/>
              <w:left w:val="single" w:sz="4" w:space="0" w:color="auto"/>
              <w:bottom w:val="single" w:sz="4" w:space="0" w:color="auto"/>
              <w:right w:val="single" w:sz="4" w:space="0" w:color="auto"/>
            </w:tcBorders>
          </w:tcPr>
          <w:p w14:paraId="46AE8719" w14:textId="7DA28C5C" w:rsidR="00A86350" w:rsidRPr="00B92096" w:rsidRDefault="00A86350" w:rsidP="003706BB">
            <w:r>
              <w:t>5</w:t>
            </w:r>
          </w:p>
        </w:tc>
        <w:tc>
          <w:tcPr>
            <w:tcW w:w="993" w:type="dxa"/>
            <w:gridSpan w:val="2"/>
            <w:tcBorders>
              <w:top w:val="single" w:sz="4" w:space="0" w:color="auto"/>
              <w:left w:val="single" w:sz="4" w:space="0" w:color="auto"/>
              <w:bottom w:val="single" w:sz="4" w:space="0" w:color="auto"/>
              <w:right w:val="single" w:sz="4" w:space="0" w:color="auto"/>
            </w:tcBorders>
          </w:tcPr>
          <w:p w14:paraId="3081AEB6" w14:textId="77777777" w:rsidR="00A86350" w:rsidRPr="00B92096" w:rsidRDefault="00A86350" w:rsidP="003706BB">
            <w:r w:rsidRPr="00B92096">
              <w:t>=</w:t>
            </w:r>
          </w:p>
        </w:tc>
        <w:tc>
          <w:tcPr>
            <w:tcW w:w="1135" w:type="dxa"/>
            <w:tcBorders>
              <w:top w:val="single" w:sz="4" w:space="0" w:color="auto"/>
              <w:left w:val="single" w:sz="4" w:space="0" w:color="auto"/>
              <w:bottom w:val="single" w:sz="4" w:space="0" w:color="auto"/>
              <w:right w:val="single" w:sz="4" w:space="0" w:color="auto"/>
            </w:tcBorders>
          </w:tcPr>
          <w:p w14:paraId="7A1853C8" w14:textId="77777777" w:rsidR="00A86350" w:rsidRDefault="00A86350" w:rsidP="003706BB">
            <w:r w:rsidRPr="00B92096">
              <w:t xml:space="preserve">0503779 </w:t>
            </w:r>
          </w:p>
          <w:p w14:paraId="12530D6E" w14:textId="77777777" w:rsidR="00A86350" w:rsidRDefault="00A86350" w:rsidP="003706BB"/>
          <w:p w14:paraId="1736EC7C" w14:textId="77777777" w:rsidR="00A86350" w:rsidRDefault="00A86350" w:rsidP="003706BB"/>
          <w:p w14:paraId="311B1B61" w14:textId="77777777" w:rsidR="00A86350" w:rsidRDefault="00A86350" w:rsidP="003706BB"/>
          <w:p w14:paraId="0A50EA97" w14:textId="77777777" w:rsidR="00A86350" w:rsidRDefault="00A86350" w:rsidP="003706BB"/>
          <w:p w14:paraId="77F612E7" w14:textId="77777777" w:rsidR="00A86350" w:rsidRDefault="00A86350" w:rsidP="003706BB"/>
          <w:p w14:paraId="364030BD" w14:textId="77777777" w:rsidR="00A86350" w:rsidRDefault="00A86350" w:rsidP="003706BB">
            <w:r>
              <w:t>+</w:t>
            </w:r>
          </w:p>
          <w:p w14:paraId="579A9036" w14:textId="77777777" w:rsidR="00A86350" w:rsidRPr="00B92096" w:rsidRDefault="00A86350" w:rsidP="003706BB">
            <w:r>
              <w:t>0503769 ДЗ</w:t>
            </w:r>
          </w:p>
        </w:tc>
        <w:tc>
          <w:tcPr>
            <w:tcW w:w="2409" w:type="dxa"/>
            <w:tcBorders>
              <w:top w:val="single" w:sz="4" w:space="0" w:color="auto"/>
              <w:left w:val="single" w:sz="4" w:space="0" w:color="auto"/>
              <w:bottom w:val="single" w:sz="4" w:space="0" w:color="auto"/>
              <w:right w:val="single" w:sz="4" w:space="0" w:color="auto"/>
            </w:tcBorders>
          </w:tcPr>
          <w:p w14:paraId="5F9B4161" w14:textId="77777777" w:rsidR="00A86350" w:rsidRPr="00B92096" w:rsidRDefault="00A86350" w:rsidP="003706BB"/>
        </w:tc>
        <w:tc>
          <w:tcPr>
            <w:tcW w:w="1559" w:type="dxa"/>
            <w:tcBorders>
              <w:top w:val="single" w:sz="4" w:space="0" w:color="auto"/>
              <w:left w:val="single" w:sz="4" w:space="0" w:color="auto"/>
              <w:bottom w:val="single" w:sz="4" w:space="0" w:color="auto"/>
              <w:right w:val="single" w:sz="4" w:space="0" w:color="auto"/>
            </w:tcBorders>
          </w:tcPr>
          <w:p w14:paraId="6228174E" w14:textId="58E14563" w:rsidR="00A86350" w:rsidRDefault="00A86350" w:rsidP="003706BB">
            <w:r w:rsidRPr="00B92096">
              <w:t xml:space="preserve">по разделу 1 (сумма по счетам </w:t>
            </w:r>
            <w:r>
              <w:t>2</w:t>
            </w:r>
            <w:r w:rsidRPr="00B92096">
              <w:t> </w:t>
            </w:r>
            <w:r>
              <w:t>21003 000, 3</w:t>
            </w:r>
            <w:r w:rsidRPr="00B92096">
              <w:t> </w:t>
            </w:r>
            <w:r>
              <w:t>21003 000, 7</w:t>
            </w:r>
            <w:r w:rsidRPr="00B92096">
              <w:t> </w:t>
            </w:r>
            <w:r>
              <w:t>21003 000</w:t>
            </w:r>
            <w:r w:rsidRPr="00B92096">
              <w:t>)</w:t>
            </w:r>
          </w:p>
          <w:p w14:paraId="3712E8D9" w14:textId="77777777" w:rsidR="00A86350" w:rsidRDefault="00A86350" w:rsidP="003706BB"/>
          <w:p w14:paraId="6B7B9AAE" w14:textId="068A7FAE" w:rsidR="00A86350" w:rsidRPr="00B92096" w:rsidRDefault="00A86350" w:rsidP="00A86350">
            <w:r w:rsidRPr="00B92096">
              <w:t xml:space="preserve">(сумма по счетам </w:t>
            </w:r>
            <w:r>
              <w:t>2 210%, 7 210%)</w:t>
            </w:r>
          </w:p>
        </w:tc>
        <w:tc>
          <w:tcPr>
            <w:tcW w:w="852" w:type="dxa"/>
            <w:tcBorders>
              <w:top w:val="single" w:sz="4" w:space="0" w:color="auto"/>
              <w:left w:val="single" w:sz="4" w:space="0" w:color="auto"/>
              <w:bottom w:val="single" w:sz="4" w:space="0" w:color="auto"/>
              <w:right w:val="single" w:sz="4" w:space="0" w:color="auto"/>
            </w:tcBorders>
          </w:tcPr>
          <w:p w14:paraId="7FE9FAD8" w14:textId="3E999B5E" w:rsidR="00A86350" w:rsidRDefault="00FA062D" w:rsidP="003706BB">
            <w:r>
              <w:t>3</w:t>
            </w:r>
          </w:p>
          <w:p w14:paraId="4E493790" w14:textId="77777777" w:rsidR="00A86350" w:rsidRDefault="00A86350" w:rsidP="003706BB"/>
          <w:p w14:paraId="69E57C55" w14:textId="77777777" w:rsidR="00A86350" w:rsidRDefault="00A86350" w:rsidP="003706BB"/>
          <w:p w14:paraId="23DFADBC" w14:textId="77777777" w:rsidR="00A86350" w:rsidRDefault="00A86350" w:rsidP="003706BB"/>
          <w:p w14:paraId="5718CB81" w14:textId="77777777" w:rsidR="00A86350" w:rsidRDefault="00A86350" w:rsidP="003706BB"/>
          <w:p w14:paraId="6D43F545" w14:textId="77777777" w:rsidR="00A86350" w:rsidRDefault="00A86350" w:rsidP="003706BB"/>
          <w:p w14:paraId="5D44550E" w14:textId="77777777" w:rsidR="00A86350" w:rsidRDefault="00A86350" w:rsidP="003706BB"/>
          <w:p w14:paraId="63253700" w14:textId="77777777" w:rsidR="00A86350" w:rsidRPr="00B92096" w:rsidRDefault="00A86350" w:rsidP="003706BB">
            <w:r>
              <w:t>2</w:t>
            </w:r>
          </w:p>
        </w:tc>
        <w:tc>
          <w:tcPr>
            <w:tcW w:w="2317" w:type="dxa"/>
            <w:tcBorders>
              <w:top w:val="single" w:sz="4" w:space="0" w:color="auto"/>
              <w:left w:val="single" w:sz="4" w:space="0" w:color="auto"/>
              <w:bottom w:val="single" w:sz="4" w:space="0" w:color="auto"/>
              <w:right w:val="single" w:sz="4" w:space="0" w:color="auto"/>
            </w:tcBorders>
          </w:tcPr>
          <w:p w14:paraId="25BBDA3C" w14:textId="77777777" w:rsidR="00A86350" w:rsidRPr="00B92096" w:rsidRDefault="00A86350" w:rsidP="003706BB">
            <w:r w:rsidRPr="00B92096">
              <w:t xml:space="preserve">Сумма остатков </w:t>
            </w:r>
            <w:r>
              <w:t>по счетам 0 210 00 000</w:t>
            </w:r>
            <w:r w:rsidRPr="00B92096">
              <w:t xml:space="preserve"> ф. 0503779 </w:t>
            </w:r>
            <w:r>
              <w:t xml:space="preserve">и 0503769 </w:t>
            </w:r>
            <w:r w:rsidRPr="00B92096">
              <w:t>не соответствует идентичному показателю в балансе – недопустимо</w:t>
            </w:r>
          </w:p>
        </w:tc>
        <w:tc>
          <w:tcPr>
            <w:tcW w:w="709" w:type="dxa"/>
            <w:tcBorders>
              <w:top w:val="single" w:sz="4" w:space="0" w:color="auto"/>
              <w:left w:val="single" w:sz="4" w:space="0" w:color="auto"/>
              <w:bottom w:val="single" w:sz="4" w:space="0" w:color="auto"/>
              <w:right w:val="single" w:sz="4" w:space="0" w:color="auto"/>
            </w:tcBorders>
          </w:tcPr>
          <w:p w14:paraId="32B00478" w14:textId="77777777" w:rsidR="00A86350" w:rsidRPr="003E2E85" w:rsidRDefault="00A86350" w:rsidP="003706BB">
            <w:pPr>
              <w:rPr>
                <w:color w:val="000000"/>
              </w:rPr>
            </w:pPr>
            <w:r>
              <w:rPr>
                <w:color w:val="000000"/>
              </w:rPr>
              <w:t>Б</w:t>
            </w:r>
          </w:p>
        </w:tc>
      </w:tr>
      <w:tr w:rsidR="00A86350" w:rsidRPr="00B92096" w14:paraId="3C8D957D" w14:textId="77777777" w:rsidTr="00A86350">
        <w:tc>
          <w:tcPr>
            <w:tcW w:w="670" w:type="dxa"/>
            <w:tcBorders>
              <w:top w:val="single" w:sz="4" w:space="0" w:color="auto"/>
              <w:left w:val="single" w:sz="4" w:space="0" w:color="auto"/>
              <w:bottom w:val="single" w:sz="4" w:space="0" w:color="auto"/>
              <w:right w:val="single" w:sz="4" w:space="0" w:color="auto"/>
            </w:tcBorders>
          </w:tcPr>
          <w:p w14:paraId="0342E80C" w14:textId="55EE397C" w:rsidR="00A86350" w:rsidRPr="006475A8" w:rsidRDefault="00A86350" w:rsidP="00A86350">
            <w:r w:rsidRPr="00B92096">
              <w:t>1</w:t>
            </w:r>
            <w:r>
              <w:t>79.1</w:t>
            </w:r>
          </w:p>
        </w:tc>
        <w:tc>
          <w:tcPr>
            <w:tcW w:w="1051" w:type="dxa"/>
            <w:tcBorders>
              <w:top w:val="single" w:sz="4" w:space="0" w:color="auto"/>
              <w:left w:val="single" w:sz="4" w:space="0" w:color="auto"/>
              <w:bottom w:val="single" w:sz="4" w:space="0" w:color="auto"/>
              <w:right w:val="single" w:sz="4" w:space="0" w:color="auto"/>
            </w:tcBorders>
          </w:tcPr>
          <w:p w14:paraId="38CCC6A3" w14:textId="77777777" w:rsidR="00A86350" w:rsidRPr="00B92096" w:rsidRDefault="00A86350" w:rsidP="003706BB">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22ED307D" w14:textId="77777777" w:rsidR="00A86350" w:rsidRPr="00B92096" w:rsidRDefault="00A86350" w:rsidP="003706BB"/>
        </w:tc>
        <w:tc>
          <w:tcPr>
            <w:tcW w:w="852" w:type="dxa"/>
            <w:gridSpan w:val="2"/>
            <w:tcBorders>
              <w:top w:val="single" w:sz="4" w:space="0" w:color="auto"/>
              <w:left w:val="single" w:sz="4" w:space="0" w:color="auto"/>
              <w:bottom w:val="single" w:sz="4" w:space="0" w:color="auto"/>
              <w:right w:val="single" w:sz="4" w:space="0" w:color="auto"/>
            </w:tcBorders>
          </w:tcPr>
          <w:p w14:paraId="0069EAA7" w14:textId="77777777" w:rsidR="00A86350" w:rsidRPr="00B92096" w:rsidRDefault="00A86350" w:rsidP="003706BB">
            <w:r>
              <w:t>280</w:t>
            </w:r>
          </w:p>
        </w:tc>
        <w:tc>
          <w:tcPr>
            <w:tcW w:w="567" w:type="dxa"/>
            <w:tcBorders>
              <w:top w:val="single" w:sz="4" w:space="0" w:color="auto"/>
              <w:left w:val="single" w:sz="4" w:space="0" w:color="auto"/>
              <w:bottom w:val="single" w:sz="4" w:space="0" w:color="auto"/>
              <w:right w:val="single" w:sz="4" w:space="0" w:color="auto"/>
            </w:tcBorders>
          </w:tcPr>
          <w:p w14:paraId="7A5BC7D4" w14:textId="1B5EB217" w:rsidR="00A86350" w:rsidRPr="00B92096" w:rsidRDefault="00A86350" w:rsidP="003706BB">
            <w:r>
              <w:t>7</w:t>
            </w:r>
          </w:p>
        </w:tc>
        <w:tc>
          <w:tcPr>
            <w:tcW w:w="993" w:type="dxa"/>
            <w:gridSpan w:val="2"/>
            <w:tcBorders>
              <w:top w:val="single" w:sz="4" w:space="0" w:color="auto"/>
              <w:left w:val="single" w:sz="4" w:space="0" w:color="auto"/>
              <w:bottom w:val="single" w:sz="4" w:space="0" w:color="auto"/>
              <w:right w:val="single" w:sz="4" w:space="0" w:color="auto"/>
            </w:tcBorders>
          </w:tcPr>
          <w:p w14:paraId="2E0E14F1" w14:textId="77777777" w:rsidR="00A86350" w:rsidRPr="00B92096" w:rsidRDefault="00A86350" w:rsidP="003706BB">
            <w:r w:rsidRPr="00B92096">
              <w:t>=</w:t>
            </w:r>
          </w:p>
        </w:tc>
        <w:tc>
          <w:tcPr>
            <w:tcW w:w="1135" w:type="dxa"/>
            <w:tcBorders>
              <w:top w:val="single" w:sz="4" w:space="0" w:color="auto"/>
              <w:left w:val="single" w:sz="4" w:space="0" w:color="auto"/>
              <w:bottom w:val="single" w:sz="4" w:space="0" w:color="auto"/>
              <w:right w:val="single" w:sz="4" w:space="0" w:color="auto"/>
            </w:tcBorders>
          </w:tcPr>
          <w:p w14:paraId="6D462C40" w14:textId="77777777" w:rsidR="00A86350" w:rsidRDefault="00A86350" w:rsidP="003706BB">
            <w:r w:rsidRPr="00B92096">
              <w:t xml:space="preserve">0503779 </w:t>
            </w:r>
          </w:p>
          <w:p w14:paraId="381C9720" w14:textId="77777777" w:rsidR="00A86350" w:rsidRDefault="00A86350" w:rsidP="003706BB"/>
          <w:p w14:paraId="3BDE747A" w14:textId="77777777" w:rsidR="00A86350" w:rsidRDefault="00A86350" w:rsidP="003706BB"/>
          <w:p w14:paraId="60273B98" w14:textId="77777777" w:rsidR="00A86350" w:rsidRDefault="00A86350" w:rsidP="003706BB"/>
          <w:p w14:paraId="5C2616CD" w14:textId="77777777" w:rsidR="00A86350" w:rsidRDefault="00A86350" w:rsidP="003706BB"/>
          <w:p w14:paraId="3C45957B" w14:textId="77777777" w:rsidR="00A86350" w:rsidRDefault="00A86350" w:rsidP="003706BB">
            <w:r>
              <w:t>+</w:t>
            </w:r>
          </w:p>
          <w:p w14:paraId="548475CF" w14:textId="77777777" w:rsidR="00A86350" w:rsidRPr="00B92096" w:rsidRDefault="00A86350" w:rsidP="003706BB">
            <w:r>
              <w:t>0503769 ДЗ</w:t>
            </w:r>
          </w:p>
        </w:tc>
        <w:tc>
          <w:tcPr>
            <w:tcW w:w="2409" w:type="dxa"/>
            <w:tcBorders>
              <w:top w:val="single" w:sz="4" w:space="0" w:color="auto"/>
              <w:left w:val="single" w:sz="4" w:space="0" w:color="auto"/>
              <w:bottom w:val="single" w:sz="4" w:space="0" w:color="auto"/>
              <w:right w:val="single" w:sz="4" w:space="0" w:color="auto"/>
            </w:tcBorders>
          </w:tcPr>
          <w:p w14:paraId="78A87624" w14:textId="77777777" w:rsidR="00A86350" w:rsidRPr="00B92096" w:rsidRDefault="00A86350" w:rsidP="003706BB"/>
        </w:tc>
        <w:tc>
          <w:tcPr>
            <w:tcW w:w="1559" w:type="dxa"/>
            <w:tcBorders>
              <w:top w:val="single" w:sz="4" w:space="0" w:color="auto"/>
              <w:left w:val="single" w:sz="4" w:space="0" w:color="auto"/>
              <w:bottom w:val="single" w:sz="4" w:space="0" w:color="auto"/>
              <w:right w:val="single" w:sz="4" w:space="0" w:color="auto"/>
            </w:tcBorders>
          </w:tcPr>
          <w:p w14:paraId="71C92B27" w14:textId="77777777" w:rsidR="00A86350" w:rsidRDefault="00A86350" w:rsidP="003706BB">
            <w:r w:rsidRPr="00B92096">
              <w:t xml:space="preserve">по разделу 1 (сумма по счетам </w:t>
            </w:r>
            <w:r>
              <w:t>5</w:t>
            </w:r>
            <w:r w:rsidRPr="00B92096">
              <w:t> </w:t>
            </w:r>
            <w:r>
              <w:t>21003 000, 6 21003 000</w:t>
            </w:r>
            <w:r w:rsidRPr="00B92096">
              <w:t>)</w:t>
            </w:r>
          </w:p>
          <w:p w14:paraId="4D895C8C" w14:textId="77777777" w:rsidR="00A86350" w:rsidRDefault="00A86350" w:rsidP="003706BB"/>
          <w:p w14:paraId="29B0378F" w14:textId="77777777" w:rsidR="00A86350" w:rsidRPr="00B92096" w:rsidRDefault="00A86350" w:rsidP="003706BB">
            <w:r w:rsidRPr="00B92096">
              <w:t xml:space="preserve">(сумма по счетам </w:t>
            </w:r>
            <w:r>
              <w:t>5 210%, 6 210%)</w:t>
            </w:r>
          </w:p>
        </w:tc>
        <w:tc>
          <w:tcPr>
            <w:tcW w:w="852" w:type="dxa"/>
            <w:tcBorders>
              <w:top w:val="single" w:sz="4" w:space="0" w:color="auto"/>
              <w:left w:val="single" w:sz="4" w:space="0" w:color="auto"/>
              <w:bottom w:val="single" w:sz="4" w:space="0" w:color="auto"/>
              <w:right w:val="single" w:sz="4" w:space="0" w:color="auto"/>
            </w:tcBorders>
          </w:tcPr>
          <w:p w14:paraId="6850347A" w14:textId="2A9AFDC3" w:rsidR="00A86350" w:rsidRDefault="00FA062D" w:rsidP="003706BB">
            <w:r>
              <w:t>5</w:t>
            </w:r>
          </w:p>
          <w:p w14:paraId="67FA09C1" w14:textId="77777777" w:rsidR="00A86350" w:rsidRDefault="00A86350" w:rsidP="003706BB"/>
          <w:p w14:paraId="7E551E5B" w14:textId="77777777" w:rsidR="00A86350" w:rsidRDefault="00A86350" w:rsidP="003706BB"/>
          <w:p w14:paraId="227A82D2" w14:textId="77777777" w:rsidR="00A86350" w:rsidRDefault="00A86350" w:rsidP="003706BB"/>
          <w:p w14:paraId="50F96C35" w14:textId="77777777" w:rsidR="00A86350" w:rsidRDefault="00A86350" w:rsidP="003706BB"/>
          <w:p w14:paraId="0BB916C2" w14:textId="77777777" w:rsidR="00A86350" w:rsidRDefault="00A86350" w:rsidP="003706BB"/>
          <w:p w14:paraId="56AABA5C" w14:textId="59317120" w:rsidR="00A86350" w:rsidRPr="00B92096" w:rsidRDefault="00A86350" w:rsidP="003706BB">
            <w:r>
              <w:t>9</w:t>
            </w:r>
          </w:p>
        </w:tc>
        <w:tc>
          <w:tcPr>
            <w:tcW w:w="2317" w:type="dxa"/>
            <w:tcBorders>
              <w:top w:val="single" w:sz="4" w:space="0" w:color="auto"/>
              <w:left w:val="single" w:sz="4" w:space="0" w:color="auto"/>
              <w:bottom w:val="single" w:sz="4" w:space="0" w:color="auto"/>
              <w:right w:val="single" w:sz="4" w:space="0" w:color="auto"/>
            </w:tcBorders>
          </w:tcPr>
          <w:p w14:paraId="6EBC49DD" w14:textId="77777777" w:rsidR="00A86350" w:rsidRPr="00B92096" w:rsidRDefault="00A86350" w:rsidP="003706BB">
            <w:r w:rsidRPr="00B92096">
              <w:t xml:space="preserve">Сумма остатков </w:t>
            </w:r>
            <w:r>
              <w:t>по счетам 0 210 00 000</w:t>
            </w:r>
            <w:r w:rsidRPr="00B92096">
              <w:t xml:space="preserve"> ф. 0503779 </w:t>
            </w:r>
            <w:r>
              <w:t xml:space="preserve">и 0503769 </w:t>
            </w:r>
            <w:r w:rsidRPr="00B92096">
              <w:t>не соответствует идентичному показателю в балансе – недопустимо</w:t>
            </w:r>
          </w:p>
        </w:tc>
        <w:tc>
          <w:tcPr>
            <w:tcW w:w="709" w:type="dxa"/>
            <w:tcBorders>
              <w:top w:val="single" w:sz="4" w:space="0" w:color="auto"/>
              <w:left w:val="single" w:sz="4" w:space="0" w:color="auto"/>
              <w:bottom w:val="single" w:sz="4" w:space="0" w:color="auto"/>
              <w:right w:val="single" w:sz="4" w:space="0" w:color="auto"/>
            </w:tcBorders>
          </w:tcPr>
          <w:p w14:paraId="486A9972" w14:textId="77777777" w:rsidR="00A86350" w:rsidRPr="003E2E85" w:rsidRDefault="00A86350" w:rsidP="003706BB">
            <w:pPr>
              <w:rPr>
                <w:color w:val="000000"/>
              </w:rPr>
            </w:pPr>
            <w:r>
              <w:rPr>
                <w:color w:val="000000"/>
              </w:rPr>
              <w:t>Б</w:t>
            </w:r>
          </w:p>
        </w:tc>
      </w:tr>
      <w:tr w:rsidR="00A86350" w:rsidRPr="00B92096" w14:paraId="573D7CDD" w14:textId="77777777" w:rsidTr="00A86350">
        <w:tc>
          <w:tcPr>
            <w:tcW w:w="670" w:type="dxa"/>
            <w:tcBorders>
              <w:top w:val="single" w:sz="4" w:space="0" w:color="auto"/>
              <w:left w:val="single" w:sz="4" w:space="0" w:color="auto"/>
              <w:bottom w:val="single" w:sz="4" w:space="0" w:color="auto"/>
              <w:right w:val="single" w:sz="4" w:space="0" w:color="auto"/>
            </w:tcBorders>
          </w:tcPr>
          <w:p w14:paraId="1EACA58B" w14:textId="015AD2A1" w:rsidR="00A86350" w:rsidRPr="006475A8" w:rsidRDefault="00A86350" w:rsidP="00A86350">
            <w:r w:rsidRPr="00B92096">
              <w:t>1</w:t>
            </w:r>
            <w:r>
              <w:t>79.2</w:t>
            </w:r>
          </w:p>
        </w:tc>
        <w:tc>
          <w:tcPr>
            <w:tcW w:w="1051" w:type="dxa"/>
            <w:tcBorders>
              <w:top w:val="single" w:sz="4" w:space="0" w:color="auto"/>
              <w:left w:val="single" w:sz="4" w:space="0" w:color="auto"/>
              <w:bottom w:val="single" w:sz="4" w:space="0" w:color="auto"/>
              <w:right w:val="single" w:sz="4" w:space="0" w:color="auto"/>
            </w:tcBorders>
          </w:tcPr>
          <w:p w14:paraId="605783C3" w14:textId="77777777" w:rsidR="00A86350" w:rsidRPr="00B92096" w:rsidRDefault="00A86350" w:rsidP="003706BB">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1866A782" w14:textId="77777777" w:rsidR="00A86350" w:rsidRPr="00B92096" w:rsidRDefault="00A86350" w:rsidP="003706BB"/>
        </w:tc>
        <w:tc>
          <w:tcPr>
            <w:tcW w:w="852" w:type="dxa"/>
            <w:gridSpan w:val="2"/>
            <w:tcBorders>
              <w:top w:val="single" w:sz="4" w:space="0" w:color="auto"/>
              <w:left w:val="single" w:sz="4" w:space="0" w:color="auto"/>
              <w:bottom w:val="single" w:sz="4" w:space="0" w:color="auto"/>
              <w:right w:val="single" w:sz="4" w:space="0" w:color="auto"/>
            </w:tcBorders>
          </w:tcPr>
          <w:p w14:paraId="3534EDA2" w14:textId="77777777" w:rsidR="00A86350" w:rsidRPr="00B92096" w:rsidRDefault="00A86350" w:rsidP="003706BB">
            <w:r>
              <w:t>280</w:t>
            </w:r>
          </w:p>
        </w:tc>
        <w:tc>
          <w:tcPr>
            <w:tcW w:w="567" w:type="dxa"/>
            <w:tcBorders>
              <w:top w:val="single" w:sz="4" w:space="0" w:color="auto"/>
              <w:left w:val="single" w:sz="4" w:space="0" w:color="auto"/>
              <w:bottom w:val="single" w:sz="4" w:space="0" w:color="auto"/>
              <w:right w:val="single" w:sz="4" w:space="0" w:color="auto"/>
            </w:tcBorders>
          </w:tcPr>
          <w:p w14:paraId="4A8D3DA9" w14:textId="0DD28772" w:rsidR="00A86350" w:rsidRPr="00B92096" w:rsidRDefault="00A86350" w:rsidP="003706BB">
            <w:r>
              <w:t>8</w:t>
            </w:r>
          </w:p>
        </w:tc>
        <w:tc>
          <w:tcPr>
            <w:tcW w:w="993" w:type="dxa"/>
            <w:gridSpan w:val="2"/>
            <w:tcBorders>
              <w:top w:val="single" w:sz="4" w:space="0" w:color="auto"/>
              <w:left w:val="single" w:sz="4" w:space="0" w:color="auto"/>
              <w:bottom w:val="single" w:sz="4" w:space="0" w:color="auto"/>
              <w:right w:val="single" w:sz="4" w:space="0" w:color="auto"/>
            </w:tcBorders>
          </w:tcPr>
          <w:p w14:paraId="2783661F" w14:textId="77777777" w:rsidR="00A86350" w:rsidRPr="00B92096" w:rsidRDefault="00A86350" w:rsidP="003706BB">
            <w:r w:rsidRPr="00B92096">
              <w:t>=</w:t>
            </w:r>
          </w:p>
        </w:tc>
        <w:tc>
          <w:tcPr>
            <w:tcW w:w="1135" w:type="dxa"/>
            <w:tcBorders>
              <w:top w:val="single" w:sz="4" w:space="0" w:color="auto"/>
              <w:left w:val="single" w:sz="4" w:space="0" w:color="auto"/>
              <w:bottom w:val="single" w:sz="4" w:space="0" w:color="auto"/>
              <w:right w:val="single" w:sz="4" w:space="0" w:color="auto"/>
            </w:tcBorders>
          </w:tcPr>
          <w:p w14:paraId="76F1720C" w14:textId="77777777" w:rsidR="00A86350" w:rsidRDefault="00A86350" w:rsidP="003706BB">
            <w:r w:rsidRPr="00B92096">
              <w:t xml:space="preserve">0503779 </w:t>
            </w:r>
          </w:p>
          <w:p w14:paraId="27B13ECE" w14:textId="77777777" w:rsidR="00A86350" w:rsidRDefault="00A86350" w:rsidP="003706BB"/>
          <w:p w14:paraId="55C335D5" w14:textId="77777777" w:rsidR="00A86350" w:rsidRDefault="00A86350" w:rsidP="003706BB"/>
          <w:p w14:paraId="3CF513C8" w14:textId="77777777" w:rsidR="00A86350" w:rsidRDefault="00A86350" w:rsidP="003706BB"/>
          <w:p w14:paraId="2104AC9C" w14:textId="77777777" w:rsidR="00A86350" w:rsidRDefault="00A86350" w:rsidP="003706BB">
            <w:r>
              <w:t>+</w:t>
            </w:r>
          </w:p>
          <w:p w14:paraId="4B5EA50D" w14:textId="77777777" w:rsidR="00A86350" w:rsidRPr="00B92096" w:rsidRDefault="00A86350" w:rsidP="003706BB">
            <w:r>
              <w:t>0503769 ДЗ</w:t>
            </w:r>
          </w:p>
        </w:tc>
        <w:tc>
          <w:tcPr>
            <w:tcW w:w="2409" w:type="dxa"/>
            <w:tcBorders>
              <w:top w:val="single" w:sz="4" w:space="0" w:color="auto"/>
              <w:left w:val="single" w:sz="4" w:space="0" w:color="auto"/>
              <w:bottom w:val="single" w:sz="4" w:space="0" w:color="auto"/>
              <w:right w:val="single" w:sz="4" w:space="0" w:color="auto"/>
            </w:tcBorders>
          </w:tcPr>
          <w:p w14:paraId="08EECF66" w14:textId="77777777" w:rsidR="00A86350" w:rsidRPr="00B92096" w:rsidRDefault="00A86350" w:rsidP="003706BB"/>
        </w:tc>
        <w:tc>
          <w:tcPr>
            <w:tcW w:w="1559" w:type="dxa"/>
            <w:tcBorders>
              <w:top w:val="single" w:sz="4" w:space="0" w:color="auto"/>
              <w:left w:val="single" w:sz="4" w:space="0" w:color="auto"/>
              <w:bottom w:val="single" w:sz="4" w:space="0" w:color="auto"/>
              <w:right w:val="single" w:sz="4" w:space="0" w:color="auto"/>
            </w:tcBorders>
          </w:tcPr>
          <w:p w14:paraId="4C973034" w14:textId="77777777" w:rsidR="00A86350" w:rsidRDefault="00A86350" w:rsidP="003706BB">
            <w:r w:rsidRPr="00B92096">
              <w:t xml:space="preserve">по разделу 1 (сумма по счетам </w:t>
            </w:r>
            <w:r>
              <w:t>4</w:t>
            </w:r>
            <w:r w:rsidRPr="00B92096">
              <w:t> </w:t>
            </w:r>
            <w:r>
              <w:t>21003 000</w:t>
            </w:r>
            <w:r w:rsidRPr="00B92096">
              <w:t>)</w:t>
            </w:r>
          </w:p>
          <w:p w14:paraId="5F2124EA" w14:textId="77777777" w:rsidR="00A86350" w:rsidRDefault="00A86350" w:rsidP="003706BB"/>
          <w:p w14:paraId="1591FFAD" w14:textId="77777777" w:rsidR="00A86350" w:rsidRPr="00B92096" w:rsidRDefault="00A86350" w:rsidP="003706BB">
            <w:r w:rsidRPr="00B92096">
              <w:t xml:space="preserve">(сумма по счетам </w:t>
            </w:r>
            <w:r>
              <w:t>4 210%)</w:t>
            </w:r>
          </w:p>
        </w:tc>
        <w:tc>
          <w:tcPr>
            <w:tcW w:w="852" w:type="dxa"/>
            <w:tcBorders>
              <w:top w:val="single" w:sz="4" w:space="0" w:color="auto"/>
              <w:left w:val="single" w:sz="4" w:space="0" w:color="auto"/>
              <w:bottom w:val="single" w:sz="4" w:space="0" w:color="auto"/>
              <w:right w:val="single" w:sz="4" w:space="0" w:color="auto"/>
            </w:tcBorders>
          </w:tcPr>
          <w:p w14:paraId="1D0A3B15" w14:textId="442211B2" w:rsidR="00A86350" w:rsidRDefault="00FA062D" w:rsidP="003706BB">
            <w:r>
              <w:t>5</w:t>
            </w:r>
          </w:p>
          <w:p w14:paraId="2C89670D" w14:textId="77777777" w:rsidR="00A86350" w:rsidRDefault="00A86350" w:rsidP="003706BB"/>
          <w:p w14:paraId="2E433012" w14:textId="77777777" w:rsidR="00A86350" w:rsidRDefault="00A86350" w:rsidP="003706BB"/>
          <w:p w14:paraId="6297EDEA" w14:textId="77777777" w:rsidR="00A86350" w:rsidRDefault="00A86350" w:rsidP="003706BB"/>
          <w:p w14:paraId="798F1FDE" w14:textId="77777777" w:rsidR="00A86350" w:rsidRDefault="00A86350" w:rsidP="003706BB"/>
          <w:p w14:paraId="02C67D24" w14:textId="695DAD35" w:rsidR="00A86350" w:rsidRPr="00B92096" w:rsidRDefault="00A86350" w:rsidP="003706BB">
            <w:r>
              <w:t>9</w:t>
            </w:r>
          </w:p>
        </w:tc>
        <w:tc>
          <w:tcPr>
            <w:tcW w:w="2317" w:type="dxa"/>
            <w:tcBorders>
              <w:top w:val="single" w:sz="4" w:space="0" w:color="auto"/>
              <w:left w:val="single" w:sz="4" w:space="0" w:color="auto"/>
              <w:bottom w:val="single" w:sz="4" w:space="0" w:color="auto"/>
              <w:right w:val="single" w:sz="4" w:space="0" w:color="auto"/>
            </w:tcBorders>
          </w:tcPr>
          <w:p w14:paraId="13BB7A5D" w14:textId="77777777" w:rsidR="00A86350" w:rsidRPr="00B92096" w:rsidRDefault="00A86350" w:rsidP="003706BB">
            <w:r w:rsidRPr="00B92096">
              <w:t xml:space="preserve">Сумма остатков </w:t>
            </w:r>
            <w:r>
              <w:t>по счетам 0 210 00 000</w:t>
            </w:r>
            <w:r w:rsidRPr="00B92096">
              <w:t xml:space="preserve"> ф. 0503779 </w:t>
            </w:r>
            <w:r>
              <w:t xml:space="preserve">и 0503769 </w:t>
            </w:r>
            <w:r w:rsidRPr="00B92096">
              <w:t>не соответствует идентичному показателю в балансе – недопустимо</w:t>
            </w:r>
          </w:p>
        </w:tc>
        <w:tc>
          <w:tcPr>
            <w:tcW w:w="709" w:type="dxa"/>
            <w:tcBorders>
              <w:top w:val="single" w:sz="4" w:space="0" w:color="auto"/>
              <w:left w:val="single" w:sz="4" w:space="0" w:color="auto"/>
              <w:bottom w:val="single" w:sz="4" w:space="0" w:color="auto"/>
              <w:right w:val="single" w:sz="4" w:space="0" w:color="auto"/>
            </w:tcBorders>
          </w:tcPr>
          <w:p w14:paraId="1A5202AE" w14:textId="77777777" w:rsidR="00A86350" w:rsidRPr="003E2E85" w:rsidRDefault="00A86350" w:rsidP="003706BB">
            <w:pPr>
              <w:rPr>
                <w:color w:val="000000"/>
              </w:rPr>
            </w:pPr>
            <w:r>
              <w:rPr>
                <w:color w:val="000000"/>
              </w:rPr>
              <w:t>Б</w:t>
            </w:r>
          </w:p>
        </w:tc>
      </w:tr>
      <w:tr w:rsidR="00A86350" w:rsidRPr="00B92096" w14:paraId="4F195401" w14:textId="77777777" w:rsidTr="00A86350">
        <w:tc>
          <w:tcPr>
            <w:tcW w:w="670" w:type="dxa"/>
            <w:tcBorders>
              <w:top w:val="single" w:sz="4" w:space="0" w:color="auto"/>
              <w:left w:val="single" w:sz="4" w:space="0" w:color="auto"/>
              <w:bottom w:val="single" w:sz="4" w:space="0" w:color="auto"/>
              <w:right w:val="single" w:sz="4" w:space="0" w:color="auto"/>
            </w:tcBorders>
          </w:tcPr>
          <w:p w14:paraId="6CEC1834" w14:textId="3A0C809A" w:rsidR="00A86350" w:rsidRPr="006475A8" w:rsidRDefault="00A86350" w:rsidP="00A86350">
            <w:r w:rsidRPr="00B92096">
              <w:t>1</w:t>
            </w:r>
            <w:r>
              <w:t>79.3</w:t>
            </w:r>
          </w:p>
        </w:tc>
        <w:tc>
          <w:tcPr>
            <w:tcW w:w="1051" w:type="dxa"/>
            <w:tcBorders>
              <w:top w:val="single" w:sz="4" w:space="0" w:color="auto"/>
              <w:left w:val="single" w:sz="4" w:space="0" w:color="auto"/>
              <w:bottom w:val="single" w:sz="4" w:space="0" w:color="auto"/>
              <w:right w:val="single" w:sz="4" w:space="0" w:color="auto"/>
            </w:tcBorders>
          </w:tcPr>
          <w:p w14:paraId="38696EA3" w14:textId="77777777" w:rsidR="00A86350" w:rsidRPr="00B92096" w:rsidRDefault="00A86350" w:rsidP="003706BB">
            <w:r w:rsidRPr="00B92096">
              <w:t>0503730</w:t>
            </w:r>
          </w:p>
        </w:tc>
        <w:tc>
          <w:tcPr>
            <w:tcW w:w="1646" w:type="dxa"/>
            <w:gridSpan w:val="2"/>
            <w:tcBorders>
              <w:top w:val="single" w:sz="4" w:space="0" w:color="auto"/>
              <w:left w:val="single" w:sz="4" w:space="0" w:color="auto"/>
              <w:bottom w:val="single" w:sz="4" w:space="0" w:color="auto"/>
              <w:right w:val="single" w:sz="4" w:space="0" w:color="auto"/>
            </w:tcBorders>
          </w:tcPr>
          <w:p w14:paraId="3FC644D9" w14:textId="77777777" w:rsidR="00A86350" w:rsidRPr="00B92096" w:rsidRDefault="00A86350" w:rsidP="003706BB"/>
        </w:tc>
        <w:tc>
          <w:tcPr>
            <w:tcW w:w="852" w:type="dxa"/>
            <w:gridSpan w:val="2"/>
            <w:tcBorders>
              <w:top w:val="single" w:sz="4" w:space="0" w:color="auto"/>
              <w:left w:val="single" w:sz="4" w:space="0" w:color="auto"/>
              <w:bottom w:val="single" w:sz="4" w:space="0" w:color="auto"/>
              <w:right w:val="single" w:sz="4" w:space="0" w:color="auto"/>
            </w:tcBorders>
          </w:tcPr>
          <w:p w14:paraId="344C064F" w14:textId="77777777" w:rsidR="00A86350" w:rsidRPr="00B92096" w:rsidRDefault="00A86350" w:rsidP="003706BB">
            <w:r>
              <w:t>280</w:t>
            </w:r>
          </w:p>
        </w:tc>
        <w:tc>
          <w:tcPr>
            <w:tcW w:w="567" w:type="dxa"/>
            <w:tcBorders>
              <w:top w:val="single" w:sz="4" w:space="0" w:color="auto"/>
              <w:left w:val="single" w:sz="4" w:space="0" w:color="auto"/>
              <w:bottom w:val="single" w:sz="4" w:space="0" w:color="auto"/>
              <w:right w:val="single" w:sz="4" w:space="0" w:color="auto"/>
            </w:tcBorders>
          </w:tcPr>
          <w:p w14:paraId="639AD77E" w14:textId="6323126D" w:rsidR="00A86350" w:rsidRPr="00B92096" w:rsidRDefault="00A86350" w:rsidP="003706BB">
            <w:r>
              <w:t>9</w:t>
            </w:r>
          </w:p>
        </w:tc>
        <w:tc>
          <w:tcPr>
            <w:tcW w:w="993" w:type="dxa"/>
            <w:gridSpan w:val="2"/>
            <w:tcBorders>
              <w:top w:val="single" w:sz="4" w:space="0" w:color="auto"/>
              <w:left w:val="single" w:sz="4" w:space="0" w:color="auto"/>
              <w:bottom w:val="single" w:sz="4" w:space="0" w:color="auto"/>
              <w:right w:val="single" w:sz="4" w:space="0" w:color="auto"/>
            </w:tcBorders>
          </w:tcPr>
          <w:p w14:paraId="4649F1F6" w14:textId="77777777" w:rsidR="00A86350" w:rsidRPr="00B92096" w:rsidRDefault="00A86350" w:rsidP="003706BB">
            <w:r w:rsidRPr="00B92096">
              <w:t>=</w:t>
            </w:r>
          </w:p>
        </w:tc>
        <w:tc>
          <w:tcPr>
            <w:tcW w:w="1135" w:type="dxa"/>
            <w:tcBorders>
              <w:top w:val="single" w:sz="4" w:space="0" w:color="auto"/>
              <w:left w:val="single" w:sz="4" w:space="0" w:color="auto"/>
              <w:bottom w:val="single" w:sz="4" w:space="0" w:color="auto"/>
              <w:right w:val="single" w:sz="4" w:space="0" w:color="auto"/>
            </w:tcBorders>
          </w:tcPr>
          <w:p w14:paraId="1DD44781" w14:textId="77777777" w:rsidR="00A86350" w:rsidRDefault="00A86350" w:rsidP="003706BB">
            <w:r w:rsidRPr="00B92096">
              <w:t xml:space="preserve">0503779 </w:t>
            </w:r>
          </w:p>
          <w:p w14:paraId="73C7F13C" w14:textId="77777777" w:rsidR="00A86350" w:rsidRDefault="00A86350" w:rsidP="003706BB"/>
          <w:p w14:paraId="587E6EAD" w14:textId="77777777" w:rsidR="00A86350" w:rsidRDefault="00A86350" w:rsidP="003706BB"/>
          <w:p w14:paraId="0568C1A3" w14:textId="77777777" w:rsidR="00A86350" w:rsidRDefault="00A86350" w:rsidP="003706BB"/>
          <w:p w14:paraId="1ED93514" w14:textId="77777777" w:rsidR="00A86350" w:rsidRDefault="00A86350" w:rsidP="003706BB"/>
          <w:p w14:paraId="0DD5EFD9" w14:textId="77777777" w:rsidR="00A86350" w:rsidRDefault="00A86350" w:rsidP="003706BB"/>
          <w:p w14:paraId="635F186B" w14:textId="77777777" w:rsidR="00A86350" w:rsidRDefault="00A86350" w:rsidP="003706BB">
            <w:r>
              <w:t>+</w:t>
            </w:r>
          </w:p>
          <w:p w14:paraId="5238B0BD" w14:textId="77777777" w:rsidR="00A86350" w:rsidRPr="00B92096" w:rsidRDefault="00A86350" w:rsidP="003706BB">
            <w:r>
              <w:t>0503769 ДЗ</w:t>
            </w:r>
          </w:p>
        </w:tc>
        <w:tc>
          <w:tcPr>
            <w:tcW w:w="2409" w:type="dxa"/>
            <w:tcBorders>
              <w:top w:val="single" w:sz="4" w:space="0" w:color="auto"/>
              <w:left w:val="single" w:sz="4" w:space="0" w:color="auto"/>
              <w:bottom w:val="single" w:sz="4" w:space="0" w:color="auto"/>
              <w:right w:val="single" w:sz="4" w:space="0" w:color="auto"/>
            </w:tcBorders>
          </w:tcPr>
          <w:p w14:paraId="63E123C4" w14:textId="77777777" w:rsidR="00A86350" w:rsidRPr="00B92096" w:rsidRDefault="00A86350" w:rsidP="003706BB"/>
        </w:tc>
        <w:tc>
          <w:tcPr>
            <w:tcW w:w="1559" w:type="dxa"/>
            <w:tcBorders>
              <w:top w:val="single" w:sz="4" w:space="0" w:color="auto"/>
              <w:left w:val="single" w:sz="4" w:space="0" w:color="auto"/>
              <w:bottom w:val="single" w:sz="4" w:space="0" w:color="auto"/>
              <w:right w:val="single" w:sz="4" w:space="0" w:color="auto"/>
            </w:tcBorders>
          </w:tcPr>
          <w:p w14:paraId="4F25FFA0" w14:textId="77777777" w:rsidR="00A86350" w:rsidRDefault="00A86350" w:rsidP="003706BB">
            <w:r w:rsidRPr="00B92096">
              <w:t xml:space="preserve">по разделу 1 (сумма по счетам </w:t>
            </w:r>
            <w:r>
              <w:t>2</w:t>
            </w:r>
            <w:r w:rsidRPr="00B92096">
              <w:t> </w:t>
            </w:r>
            <w:r>
              <w:t>21003 000, 3</w:t>
            </w:r>
            <w:r w:rsidRPr="00B92096">
              <w:t> </w:t>
            </w:r>
            <w:r>
              <w:t>21003 000, 7</w:t>
            </w:r>
            <w:r w:rsidRPr="00B92096">
              <w:t> </w:t>
            </w:r>
            <w:r>
              <w:t>21003 000</w:t>
            </w:r>
            <w:r w:rsidRPr="00B92096">
              <w:t>)</w:t>
            </w:r>
          </w:p>
          <w:p w14:paraId="7FCC8CC4" w14:textId="77777777" w:rsidR="00A86350" w:rsidRDefault="00A86350" w:rsidP="003706BB"/>
          <w:p w14:paraId="65412DC4" w14:textId="77777777" w:rsidR="00A86350" w:rsidRPr="00B92096" w:rsidRDefault="00A86350" w:rsidP="003706BB">
            <w:r w:rsidRPr="00B92096">
              <w:t xml:space="preserve">(сумма по счетам </w:t>
            </w:r>
            <w:r>
              <w:t>2 210%, 7 210%)</w:t>
            </w:r>
          </w:p>
        </w:tc>
        <w:tc>
          <w:tcPr>
            <w:tcW w:w="852" w:type="dxa"/>
            <w:tcBorders>
              <w:top w:val="single" w:sz="4" w:space="0" w:color="auto"/>
              <w:left w:val="single" w:sz="4" w:space="0" w:color="auto"/>
              <w:bottom w:val="single" w:sz="4" w:space="0" w:color="auto"/>
              <w:right w:val="single" w:sz="4" w:space="0" w:color="auto"/>
            </w:tcBorders>
          </w:tcPr>
          <w:p w14:paraId="1085AE12" w14:textId="3498DD1F" w:rsidR="00A86350" w:rsidRDefault="00FA062D" w:rsidP="003706BB">
            <w:r>
              <w:t>5</w:t>
            </w:r>
          </w:p>
          <w:p w14:paraId="7373914C" w14:textId="77777777" w:rsidR="00A86350" w:rsidRDefault="00A86350" w:rsidP="003706BB"/>
          <w:p w14:paraId="339A099F" w14:textId="77777777" w:rsidR="00A86350" w:rsidRDefault="00A86350" w:rsidP="003706BB"/>
          <w:p w14:paraId="376FD9BA" w14:textId="77777777" w:rsidR="00A86350" w:rsidRDefault="00A86350" w:rsidP="003706BB"/>
          <w:p w14:paraId="59007A8D" w14:textId="77777777" w:rsidR="00A86350" w:rsidRDefault="00A86350" w:rsidP="003706BB"/>
          <w:p w14:paraId="026A6618" w14:textId="77777777" w:rsidR="00A86350" w:rsidRDefault="00A86350" w:rsidP="003706BB"/>
          <w:p w14:paraId="46DB454A" w14:textId="77777777" w:rsidR="00A86350" w:rsidRDefault="00A86350" w:rsidP="003706BB"/>
          <w:p w14:paraId="64FE05EB" w14:textId="7FFA27E2" w:rsidR="00A86350" w:rsidRPr="00B92096" w:rsidRDefault="00A86350" w:rsidP="003706BB">
            <w:r>
              <w:t>9</w:t>
            </w:r>
          </w:p>
        </w:tc>
        <w:tc>
          <w:tcPr>
            <w:tcW w:w="2317" w:type="dxa"/>
            <w:tcBorders>
              <w:top w:val="single" w:sz="4" w:space="0" w:color="auto"/>
              <w:left w:val="single" w:sz="4" w:space="0" w:color="auto"/>
              <w:bottom w:val="single" w:sz="4" w:space="0" w:color="auto"/>
              <w:right w:val="single" w:sz="4" w:space="0" w:color="auto"/>
            </w:tcBorders>
          </w:tcPr>
          <w:p w14:paraId="0035F7A5" w14:textId="77777777" w:rsidR="00A86350" w:rsidRPr="00B92096" w:rsidRDefault="00A86350" w:rsidP="003706BB">
            <w:r w:rsidRPr="00B92096">
              <w:t xml:space="preserve">Сумма остатков </w:t>
            </w:r>
            <w:r>
              <w:t>по счетам 0 210 00 000</w:t>
            </w:r>
            <w:r w:rsidRPr="00B92096">
              <w:t xml:space="preserve"> ф. 0503779 </w:t>
            </w:r>
            <w:r>
              <w:t xml:space="preserve">и 0503769 </w:t>
            </w:r>
            <w:r w:rsidRPr="00B92096">
              <w:t>не соответствует идентичному показателю в балансе – недопустимо</w:t>
            </w:r>
          </w:p>
        </w:tc>
        <w:tc>
          <w:tcPr>
            <w:tcW w:w="709" w:type="dxa"/>
            <w:tcBorders>
              <w:top w:val="single" w:sz="4" w:space="0" w:color="auto"/>
              <w:left w:val="single" w:sz="4" w:space="0" w:color="auto"/>
              <w:bottom w:val="single" w:sz="4" w:space="0" w:color="auto"/>
              <w:right w:val="single" w:sz="4" w:space="0" w:color="auto"/>
            </w:tcBorders>
          </w:tcPr>
          <w:p w14:paraId="316A1E4E" w14:textId="77777777" w:rsidR="00A86350" w:rsidRPr="003E2E85" w:rsidRDefault="00A86350" w:rsidP="003706BB">
            <w:pPr>
              <w:rPr>
                <w:color w:val="000000"/>
              </w:rPr>
            </w:pPr>
            <w:r>
              <w:rPr>
                <w:color w:val="000000"/>
              </w:rPr>
              <w:t>Б</w:t>
            </w:r>
          </w:p>
        </w:tc>
      </w:tr>
      <w:tr w:rsidR="001A46C2" w:rsidRPr="00B92096" w14:paraId="04AB65FC" w14:textId="77777777" w:rsidTr="003E2E85">
        <w:tc>
          <w:tcPr>
            <w:tcW w:w="670" w:type="dxa"/>
          </w:tcPr>
          <w:p w14:paraId="2C300CAA" w14:textId="436D70F3" w:rsidR="001A46C2" w:rsidRPr="00B92096" w:rsidRDefault="001A46C2" w:rsidP="001A46C2">
            <w:r>
              <w:t>182</w:t>
            </w:r>
          </w:p>
        </w:tc>
        <w:tc>
          <w:tcPr>
            <w:tcW w:w="1051" w:type="dxa"/>
          </w:tcPr>
          <w:p w14:paraId="4A62905A" w14:textId="77777777" w:rsidR="001A46C2" w:rsidRPr="00B92096" w:rsidRDefault="001A46C2" w:rsidP="001A46C2">
            <w:r>
              <w:t>0503730</w:t>
            </w:r>
          </w:p>
        </w:tc>
        <w:tc>
          <w:tcPr>
            <w:tcW w:w="1646" w:type="dxa"/>
            <w:gridSpan w:val="2"/>
          </w:tcPr>
          <w:p w14:paraId="4248A82F" w14:textId="77777777" w:rsidR="001A46C2" w:rsidRPr="00B92096" w:rsidRDefault="001A46C2" w:rsidP="001A46C2"/>
        </w:tc>
        <w:tc>
          <w:tcPr>
            <w:tcW w:w="852" w:type="dxa"/>
            <w:gridSpan w:val="2"/>
          </w:tcPr>
          <w:p w14:paraId="7868E498" w14:textId="77777777" w:rsidR="001A46C2" w:rsidRPr="00B92096" w:rsidRDefault="001A46C2" w:rsidP="001A46C2">
            <w:r>
              <w:t>020-021</w:t>
            </w:r>
          </w:p>
        </w:tc>
        <w:tc>
          <w:tcPr>
            <w:tcW w:w="567" w:type="dxa"/>
          </w:tcPr>
          <w:p w14:paraId="6B168D08" w14:textId="77777777" w:rsidR="001A46C2" w:rsidRPr="00B92096" w:rsidRDefault="001A46C2" w:rsidP="001A46C2">
            <w:r>
              <w:t>4</w:t>
            </w:r>
          </w:p>
        </w:tc>
        <w:tc>
          <w:tcPr>
            <w:tcW w:w="993" w:type="dxa"/>
            <w:gridSpan w:val="2"/>
          </w:tcPr>
          <w:p w14:paraId="5B2D68CF" w14:textId="77777777" w:rsidR="001A46C2" w:rsidRPr="00B92096" w:rsidRDefault="001A46C2" w:rsidP="001A46C2">
            <w:r>
              <w:t>=</w:t>
            </w:r>
          </w:p>
        </w:tc>
        <w:tc>
          <w:tcPr>
            <w:tcW w:w="1135" w:type="dxa"/>
          </w:tcPr>
          <w:p w14:paraId="781AC59B" w14:textId="77777777" w:rsidR="001A46C2" w:rsidRPr="00B92096" w:rsidRDefault="001A46C2" w:rsidP="001A46C2">
            <w:r>
              <w:t>0503768 (4)</w:t>
            </w:r>
          </w:p>
        </w:tc>
        <w:tc>
          <w:tcPr>
            <w:tcW w:w="2409" w:type="dxa"/>
          </w:tcPr>
          <w:p w14:paraId="361BC78A" w14:textId="77777777" w:rsidR="001A46C2" w:rsidRPr="00B92096" w:rsidRDefault="001A46C2" w:rsidP="001A46C2"/>
        </w:tc>
        <w:tc>
          <w:tcPr>
            <w:tcW w:w="1559" w:type="dxa"/>
          </w:tcPr>
          <w:p w14:paraId="62C2D944" w14:textId="77777777" w:rsidR="001A46C2" w:rsidRPr="00B92096" w:rsidRDefault="001A46C2" w:rsidP="001A46C2">
            <w:r>
              <w:t>060</w:t>
            </w:r>
          </w:p>
        </w:tc>
        <w:tc>
          <w:tcPr>
            <w:tcW w:w="852" w:type="dxa"/>
          </w:tcPr>
          <w:p w14:paraId="6815E143" w14:textId="77777777" w:rsidR="001A46C2" w:rsidRPr="00B92096" w:rsidRDefault="001A46C2" w:rsidP="001A46C2">
            <w:r>
              <w:t>4</w:t>
            </w:r>
          </w:p>
        </w:tc>
        <w:tc>
          <w:tcPr>
            <w:tcW w:w="2317" w:type="dxa"/>
          </w:tcPr>
          <w:p w14:paraId="2A6FC632" w14:textId="77777777" w:rsidR="001A46C2" w:rsidRPr="00B92096" w:rsidRDefault="001A46C2" w:rsidP="001A46C2">
            <w:r>
              <w:t xml:space="preserve">Обесценение основных средств на начало года в ф. 0503768 не </w:t>
            </w:r>
            <w:r w:rsidRPr="00B92096">
              <w:t>соответствует идентичному показателю в</w:t>
            </w:r>
            <w:r>
              <w:t xml:space="preserve"> балансе в части деятельности по государственному заданию – недопустимо</w:t>
            </w:r>
          </w:p>
        </w:tc>
        <w:tc>
          <w:tcPr>
            <w:tcW w:w="709" w:type="dxa"/>
          </w:tcPr>
          <w:p w14:paraId="1D133380" w14:textId="77777777" w:rsidR="001A46C2" w:rsidRDefault="001A46C2" w:rsidP="001A46C2">
            <w:r>
              <w:rPr>
                <w:color w:val="000000"/>
              </w:rPr>
              <w:t>Б</w:t>
            </w:r>
          </w:p>
        </w:tc>
      </w:tr>
      <w:tr w:rsidR="001A46C2" w:rsidRPr="00B92096" w14:paraId="4633005B" w14:textId="77777777" w:rsidTr="003E2E85">
        <w:tc>
          <w:tcPr>
            <w:tcW w:w="670" w:type="dxa"/>
          </w:tcPr>
          <w:p w14:paraId="3E7415AA" w14:textId="77777777" w:rsidR="001A46C2" w:rsidRPr="00B92096" w:rsidRDefault="001A46C2" w:rsidP="001A46C2">
            <w:r>
              <w:t>183</w:t>
            </w:r>
          </w:p>
        </w:tc>
        <w:tc>
          <w:tcPr>
            <w:tcW w:w="1051" w:type="dxa"/>
          </w:tcPr>
          <w:p w14:paraId="066FFF8A" w14:textId="77777777" w:rsidR="001A46C2" w:rsidRPr="00B92096" w:rsidRDefault="001A46C2" w:rsidP="001A46C2">
            <w:r>
              <w:t>0503730</w:t>
            </w:r>
          </w:p>
        </w:tc>
        <w:tc>
          <w:tcPr>
            <w:tcW w:w="1646" w:type="dxa"/>
            <w:gridSpan w:val="2"/>
          </w:tcPr>
          <w:p w14:paraId="11AB1060" w14:textId="77777777" w:rsidR="001A46C2" w:rsidRPr="00B92096" w:rsidRDefault="001A46C2" w:rsidP="001A46C2"/>
        </w:tc>
        <w:tc>
          <w:tcPr>
            <w:tcW w:w="852" w:type="dxa"/>
            <w:gridSpan w:val="2"/>
          </w:tcPr>
          <w:p w14:paraId="6A9FF20A" w14:textId="77777777" w:rsidR="001A46C2" w:rsidRPr="00B92096" w:rsidRDefault="001A46C2" w:rsidP="001A46C2">
            <w:r>
              <w:t>020-021</w:t>
            </w:r>
          </w:p>
        </w:tc>
        <w:tc>
          <w:tcPr>
            <w:tcW w:w="567" w:type="dxa"/>
          </w:tcPr>
          <w:p w14:paraId="15154832" w14:textId="77777777" w:rsidR="001A46C2" w:rsidRPr="00B92096" w:rsidRDefault="001A46C2" w:rsidP="001A46C2">
            <w:r>
              <w:t>5</w:t>
            </w:r>
          </w:p>
        </w:tc>
        <w:tc>
          <w:tcPr>
            <w:tcW w:w="993" w:type="dxa"/>
            <w:gridSpan w:val="2"/>
          </w:tcPr>
          <w:p w14:paraId="6C7F627B" w14:textId="77777777" w:rsidR="001A46C2" w:rsidRPr="00B92096" w:rsidRDefault="001A46C2" w:rsidP="001A46C2">
            <w:r>
              <w:t>=</w:t>
            </w:r>
          </w:p>
        </w:tc>
        <w:tc>
          <w:tcPr>
            <w:tcW w:w="1135" w:type="dxa"/>
          </w:tcPr>
          <w:p w14:paraId="6DF1EAFD" w14:textId="77777777" w:rsidR="001A46C2" w:rsidRPr="00B92096" w:rsidRDefault="001A46C2" w:rsidP="001A46C2">
            <w:r>
              <w:t>0503768 (2+7)</w:t>
            </w:r>
          </w:p>
        </w:tc>
        <w:tc>
          <w:tcPr>
            <w:tcW w:w="2409" w:type="dxa"/>
          </w:tcPr>
          <w:p w14:paraId="74D0D1BC" w14:textId="77777777" w:rsidR="001A46C2" w:rsidRPr="00B92096" w:rsidRDefault="001A46C2" w:rsidP="001A46C2"/>
        </w:tc>
        <w:tc>
          <w:tcPr>
            <w:tcW w:w="1559" w:type="dxa"/>
          </w:tcPr>
          <w:p w14:paraId="0A0B13CF" w14:textId="77777777" w:rsidR="001A46C2" w:rsidRPr="00B92096" w:rsidRDefault="001A46C2" w:rsidP="001A46C2">
            <w:r>
              <w:t>060</w:t>
            </w:r>
          </w:p>
        </w:tc>
        <w:tc>
          <w:tcPr>
            <w:tcW w:w="852" w:type="dxa"/>
          </w:tcPr>
          <w:p w14:paraId="66039F13" w14:textId="77777777" w:rsidR="001A46C2" w:rsidRPr="00B92096" w:rsidRDefault="001A46C2" w:rsidP="001A46C2">
            <w:r>
              <w:t>4</w:t>
            </w:r>
          </w:p>
        </w:tc>
        <w:tc>
          <w:tcPr>
            <w:tcW w:w="2317" w:type="dxa"/>
          </w:tcPr>
          <w:p w14:paraId="33FA828E" w14:textId="77777777" w:rsidR="001A46C2" w:rsidRPr="00B92096" w:rsidRDefault="001A46C2" w:rsidP="001A46C2">
            <w:r>
              <w:t xml:space="preserve">Обесценение основных средств на начало года в ф. 0503768 не </w:t>
            </w:r>
            <w:r w:rsidRPr="00B92096">
              <w:t>соответствует идентичному показателю в</w:t>
            </w:r>
            <w:r>
              <w:t xml:space="preserve"> балансе в части приносящей доход деятельности – недопустимо</w:t>
            </w:r>
          </w:p>
        </w:tc>
        <w:tc>
          <w:tcPr>
            <w:tcW w:w="709" w:type="dxa"/>
          </w:tcPr>
          <w:p w14:paraId="2C6F5595" w14:textId="77777777" w:rsidR="001A46C2" w:rsidRDefault="001A46C2" w:rsidP="001A46C2">
            <w:r>
              <w:rPr>
                <w:color w:val="000000"/>
              </w:rPr>
              <w:t>Б</w:t>
            </w:r>
          </w:p>
        </w:tc>
      </w:tr>
      <w:tr w:rsidR="001A46C2" w:rsidRPr="00B92096" w14:paraId="1F8ECA10" w14:textId="77777777" w:rsidTr="003E2E85">
        <w:tc>
          <w:tcPr>
            <w:tcW w:w="670" w:type="dxa"/>
          </w:tcPr>
          <w:p w14:paraId="2DA18AFC" w14:textId="77777777" w:rsidR="001A46C2" w:rsidRPr="00B92096" w:rsidRDefault="001A46C2" w:rsidP="001A46C2">
            <w:r>
              <w:t>184</w:t>
            </w:r>
          </w:p>
        </w:tc>
        <w:tc>
          <w:tcPr>
            <w:tcW w:w="1051" w:type="dxa"/>
          </w:tcPr>
          <w:p w14:paraId="295DBCEA" w14:textId="77777777" w:rsidR="001A46C2" w:rsidRPr="00B92096" w:rsidRDefault="001A46C2" w:rsidP="001A46C2">
            <w:r>
              <w:t>0503730</w:t>
            </w:r>
          </w:p>
        </w:tc>
        <w:tc>
          <w:tcPr>
            <w:tcW w:w="1646" w:type="dxa"/>
            <w:gridSpan w:val="2"/>
          </w:tcPr>
          <w:p w14:paraId="0C252EE8" w14:textId="77777777" w:rsidR="001A46C2" w:rsidRPr="00B92096" w:rsidRDefault="001A46C2" w:rsidP="001A46C2"/>
        </w:tc>
        <w:tc>
          <w:tcPr>
            <w:tcW w:w="852" w:type="dxa"/>
            <w:gridSpan w:val="2"/>
          </w:tcPr>
          <w:p w14:paraId="09854237" w14:textId="77777777" w:rsidR="001A46C2" w:rsidRPr="00B92096" w:rsidRDefault="001A46C2" w:rsidP="001A46C2">
            <w:r>
              <w:t>020-021</w:t>
            </w:r>
          </w:p>
        </w:tc>
        <w:tc>
          <w:tcPr>
            <w:tcW w:w="567" w:type="dxa"/>
          </w:tcPr>
          <w:p w14:paraId="5849F9D7" w14:textId="77777777" w:rsidR="001A46C2" w:rsidRPr="00B92096" w:rsidRDefault="001A46C2" w:rsidP="001A46C2">
            <w:r>
              <w:t>8</w:t>
            </w:r>
          </w:p>
        </w:tc>
        <w:tc>
          <w:tcPr>
            <w:tcW w:w="993" w:type="dxa"/>
            <w:gridSpan w:val="2"/>
          </w:tcPr>
          <w:p w14:paraId="2902A059" w14:textId="77777777" w:rsidR="001A46C2" w:rsidRPr="00B92096" w:rsidRDefault="001A46C2" w:rsidP="001A46C2">
            <w:r>
              <w:t>=</w:t>
            </w:r>
          </w:p>
        </w:tc>
        <w:tc>
          <w:tcPr>
            <w:tcW w:w="1135" w:type="dxa"/>
          </w:tcPr>
          <w:p w14:paraId="64CE37BE" w14:textId="77777777" w:rsidR="001A46C2" w:rsidRPr="00B92096" w:rsidRDefault="001A46C2" w:rsidP="001A46C2">
            <w:r>
              <w:t>0503768 (4)</w:t>
            </w:r>
          </w:p>
        </w:tc>
        <w:tc>
          <w:tcPr>
            <w:tcW w:w="2409" w:type="dxa"/>
          </w:tcPr>
          <w:p w14:paraId="563D63D1" w14:textId="77777777" w:rsidR="001A46C2" w:rsidRPr="00B92096" w:rsidRDefault="001A46C2" w:rsidP="001A46C2"/>
        </w:tc>
        <w:tc>
          <w:tcPr>
            <w:tcW w:w="1559" w:type="dxa"/>
          </w:tcPr>
          <w:p w14:paraId="0C2B2311" w14:textId="77777777" w:rsidR="001A46C2" w:rsidRPr="00B92096" w:rsidRDefault="001A46C2" w:rsidP="001A46C2">
            <w:r>
              <w:t>060</w:t>
            </w:r>
          </w:p>
        </w:tc>
        <w:tc>
          <w:tcPr>
            <w:tcW w:w="852" w:type="dxa"/>
          </w:tcPr>
          <w:p w14:paraId="6DED0A5B" w14:textId="77777777" w:rsidR="001A46C2" w:rsidRPr="00B92096" w:rsidRDefault="001A46C2" w:rsidP="001A46C2">
            <w:r>
              <w:t>11</w:t>
            </w:r>
          </w:p>
        </w:tc>
        <w:tc>
          <w:tcPr>
            <w:tcW w:w="2317" w:type="dxa"/>
          </w:tcPr>
          <w:p w14:paraId="39B33454" w14:textId="77777777" w:rsidR="001A46C2" w:rsidRPr="00B92096" w:rsidRDefault="001A46C2" w:rsidP="001A46C2">
            <w:r>
              <w:t xml:space="preserve">Обесценение основных средств на конец года в ф. 0503768 не </w:t>
            </w:r>
            <w:r w:rsidRPr="00B92096">
              <w:t>соответствует идентичному показателю в</w:t>
            </w:r>
            <w:r>
              <w:t xml:space="preserve"> балансе в части деятельности по государственному заданию – недопустимо</w:t>
            </w:r>
          </w:p>
        </w:tc>
        <w:tc>
          <w:tcPr>
            <w:tcW w:w="709" w:type="dxa"/>
          </w:tcPr>
          <w:p w14:paraId="2AEB4A51" w14:textId="77777777" w:rsidR="001A46C2" w:rsidRDefault="001A46C2" w:rsidP="001A46C2">
            <w:r w:rsidRPr="00FC3D1A">
              <w:rPr>
                <w:color w:val="000000"/>
              </w:rPr>
              <w:t>Б</w:t>
            </w:r>
          </w:p>
        </w:tc>
      </w:tr>
      <w:tr w:rsidR="001A46C2" w:rsidRPr="00B92096" w14:paraId="0B10F376" w14:textId="77777777" w:rsidTr="003E2E85">
        <w:tc>
          <w:tcPr>
            <w:tcW w:w="670" w:type="dxa"/>
          </w:tcPr>
          <w:p w14:paraId="43EA89F9" w14:textId="77777777" w:rsidR="001A46C2" w:rsidRPr="00B92096" w:rsidRDefault="001A46C2" w:rsidP="001A46C2">
            <w:r>
              <w:t>185</w:t>
            </w:r>
          </w:p>
        </w:tc>
        <w:tc>
          <w:tcPr>
            <w:tcW w:w="1051" w:type="dxa"/>
          </w:tcPr>
          <w:p w14:paraId="17BBFE36" w14:textId="77777777" w:rsidR="001A46C2" w:rsidRPr="00B92096" w:rsidRDefault="001A46C2" w:rsidP="001A46C2">
            <w:r>
              <w:t>0503730</w:t>
            </w:r>
          </w:p>
        </w:tc>
        <w:tc>
          <w:tcPr>
            <w:tcW w:w="1646" w:type="dxa"/>
            <w:gridSpan w:val="2"/>
          </w:tcPr>
          <w:p w14:paraId="22140E8C" w14:textId="77777777" w:rsidR="001A46C2" w:rsidRPr="00B92096" w:rsidRDefault="001A46C2" w:rsidP="001A46C2"/>
        </w:tc>
        <w:tc>
          <w:tcPr>
            <w:tcW w:w="852" w:type="dxa"/>
            <w:gridSpan w:val="2"/>
          </w:tcPr>
          <w:p w14:paraId="767EDBC9" w14:textId="77777777" w:rsidR="001A46C2" w:rsidRPr="00B92096" w:rsidRDefault="001A46C2" w:rsidP="001A46C2">
            <w:r>
              <w:t>020-021</w:t>
            </w:r>
          </w:p>
        </w:tc>
        <w:tc>
          <w:tcPr>
            <w:tcW w:w="567" w:type="dxa"/>
          </w:tcPr>
          <w:p w14:paraId="7BC2A06F" w14:textId="77777777" w:rsidR="001A46C2" w:rsidRPr="00B92096" w:rsidRDefault="001A46C2" w:rsidP="001A46C2">
            <w:r>
              <w:t>9</w:t>
            </w:r>
          </w:p>
        </w:tc>
        <w:tc>
          <w:tcPr>
            <w:tcW w:w="993" w:type="dxa"/>
            <w:gridSpan w:val="2"/>
          </w:tcPr>
          <w:p w14:paraId="7491AA3F" w14:textId="77777777" w:rsidR="001A46C2" w:rsidRPr="00B92096" w:rsidRDefault="001A46C2" w:rsidP="001A46C2">
            <w:r>
              <w:t>=</w:t>
            </w:r>
          </w:p>
        </w:tc>
        <w:tc>
          <w:tcPr>
            <w:tcW w:w="1135" w:type="dxa"/>
          </w:tcPr>
          <w:p w14:paraId="133D30B2" w14:textId="77777777" w:rsidR="001A46C2" w:rsidRPr="00B92096" w:rsidRDefault="001A46C2" w:rsidP="001A46C2">
            <w:r>
              <w:t>0503768 (2+7)</w:t>
            </w:r>
          </w:p>
        </w:tc>
        <w:tc>
          <w:tcPr>
            <w:tcW w:w="2409" w:type="dxa"/>
          </w:tcPr>
          <w:p w14:paraId="2D81CF3E" w14:textId="77777777" w:rsidR="001A46C2" w:rsidRPr="00B92096" w:rsidRDefault="001A46C2" w:rsidP="001A46C2"/>
        </w:tc>
        <w:tc>
          <w:tcPr>
            <w:tcW w:w="1559" w:type="dxa"/>
          </w:tcPr>
          <w:p w14:paraId="67F8484D" w14:textId="77777777" w:rsidR="001A46C2" w:rsidRPr="00B92096" w:rsidRDefault="001A46C2" w:rsidP="001A46C2">
            <w:r>
              <w:t>060</w:t>
            </w:r>
          </w:p>
        </w:tc>
        <w:tc>
          <w:tcPr>
            <w:tcW w:w="852" w:type="dxa"/>
          </w:tcPr>
          <w:p w14:paraId="3AFA9674" w14:textId="77777777" w:rsidR="001A46C2" w:rsidRPr="00B92096" w:rsidRDefault="001A46C2" w:rsidP="001A46C2">
            <w:r>
              <w:t>11</w:t>
            </w:r>
          </w:p>
        </w:tc>
        <w:tc>
          <w:tcPr>
            <w:tcW w:w="2317" w:type="dxa"/>
          </w:tcPr>
          <w:p w14:paraId="3A6AA9DF" w14:textId="77777777" w:rsidR="001A46C2" w:rsidRPr="00B92096" w:rsidRDefault="001A46C2" w:rsidP="001A46C2">
            <w:r>
              <w:t xml:space="preserve">Обесценение основных средств на конец года в ф. 0503768 не </w:t>
            </w:r>
            <w:r w:rsidRPr="00B92096">
              <w:t>со</w:t>
            </w:r>
            <w:r>
              <w:t>186</w:t>
            </w:r>
            <w:r w:rsidRPr="00B92096">
              <w:t>ответствует идентичному показателю в</w:t>
            </w:r>
            <w:r>
              <w:t xml:space="preserve"> балансе в части приносящей доход деятельности – недопустимо</w:t>
            </w:r>
          </w:p>
        </w:tc>
        <w:tc>
          <w:tcPr>
            <w:tcW w:w="709" w:type="dxa"/>
          </w:tcPr>
          <w:p w14:paraId="29039FAA" w14:textId="77777777" w:rsidR="001A46C2" w:rsidRDefault="001A46C2" w:rsidP="001A46C2">
            <w:r w:rsidRPr="00FC3D1A">
              <w:rPr>
                <w:color w:val="000000"/>
              </w:rPr>
              <w:t>Б</w:t>
            </w:r>
          </w:p>
        </w:tc>
      </w:tr>
      <w:tr w:rsidR="001A46C2" w:rsidRPr="00B92096" w14:paraId="6922A945" w14:textId="77777777" w:rsidTr="003E2E85">
        <w:tc>
          <w:tcPr>
            <w:tcW w:w="670" w:type="dxa"/>
          </w:tcPr>
          <w:p w14:paraId="245899E9" w14:textId="77777777" w:rsidR="001A46C2" w:rsidRPr="00B92096" w:rsidRDefault="001A46C2" w:rsidP="001A46C2">
            <w:r>
              <w:t>186</w:t>
            </w:r>
          </w:p>
        </w:tc>
        <w:tc>
          <w:tcPr>
            <w:tcW w:w="1051" w:type="dxa"/>
          </w:tcPr>
          <w:p w14:paraId="76154147" w14:textId="77777777" w:rsidR="001A46C2" w:rsidRPr="00B92096" w:rsidRDefault="001A46C2" w:rsidP="001A46C2">
            <w:r>
              <w:t>0503730</w:t>
            </w:r>
          </w:p>
        </w:tc>
        <w:tc>
          <w:tcPr>
            <w:tcW w:w="1646" w:type="dxa"/>
            <w:gridSpan w:val="2"/>
          </w:tcPr>
          <w:p w14:paraId="2876457E" w14:textId="77777777" w:rsidR="001A46C2" w:rsidRPr="00B92096" w:rsidRDefault="001A46C2" w:rsidP="001A46C2"/>
        </w:tc>
        <w:tc>
          <w:tcPr>
            <w:tcW w:w="852" w:type="dxa"/>
            <w:gridSpan w:val="2"/>
          </w:tcPr>
          <w:p w14:paraId="5C54C09F" w14:textId="77777777" w:rsidR="001A46C2" w:rsidRPr="00B92096" w:rsidRDefault="001A46C2" w:rsidP="001A46C2">
            <w:r>
              <w:t>050-051</w:t>
            </w:r>
          </w:p>
        </w:tc>
        <w:tc>
          <w:tcPr>
            <w:tcW w:w="567" w:type="dxa"/>
          </w:tcPr>
          <w:p w14:paraId="3A6E8966" w14:textId="77777777" w:rsidR="001A46C2" w:rsidRPr="00B92096" w:rsidRDefault="001A46C2" w:rsidP="001A46C2">
            <w:r>
              <w:t>4</w:t>
            </w:r>
          </w:p>
        </w:tc>
        <w:tc>
          <w:tcPr>
            <w:tcW w:w="993" w:type="dxa"/>
            <w:gridSpan w:val="2"/>
          </w:tcPr>
          <w:p w14:paraId="3D99EEA3" w14:textId="77777777" w:rsidR="001A46C2" w:rsidRPr="00B92096" w:rsidRDefault="001A46C2" w:rsidP="001A46C2">
            <w:r>
              <w:t>=</w:t>
            </w:r>
          </w:p>
        </w:tc>
        <w:tc>
          <w:tcPr>
            <w:tcW w:w="1135" w:type="dxa"/>
          </w:tcPr>
          <w:p w14:paraId="5564C239" w14:textId="77777777" w:rsidR="001A46C2" w:rsidRPr="00B92096" w:rsidRDefault="001A46C2" w:rsidP="001A46C2">
            <w:r>
              <w:t>0503768 (4)</w:t>
            </w:r>
          </w:p>
        </w:tc>
        <w:tc>
          <w:tcPr>
            <w:tcW w:w="2409" w:type="dxa"/>
          </w:tcPr>
          <w:p w14:paraId="157BEAD6" w14:textId="77777777" w:rsidR="001A46C2" w:rsidRPr="00B92096" w:rsidRDefault="001A46C2" w:rsidP="001A46C2"/>
        </w:tc>
        <w:tc>
          <w:tcPr>
            <w:tcW w:w="1559" w:type="dxa"/>
          </w:tcPr>
          <w:p w14:paraId="4DECDD52" w14:textId="77777777" w:rsidR="001A46C2" w:rsidRPr="00B92096" w:rsidRDefault="001A46C2" w:rsidP="001A46C2">
            <w:r>
              <w:t>130</w:t>
            </w:r>
          </w:p>
        </w:tc>
        <w:tc>
          <w:tcPr>
            <w:tcW w:w="852" w:type="dxa"/>
          </w:tcPr>
          <w:p w14:paraId="12F37ADE" w14:textId="77777777" w:rsidR="001A46C2" w:rsidRPr="00B92096" w:rsidRDefault="001A46C2" w:rsidP="001A46C2">
            <w:r>
              <w:t>4</w:t>
            </w:r>
          </w:p>
        </w:tc>
        <w:tc>
          <w:tcPr>
            <w:tcW w:w="2317" w:type="dxa"/>
          </w:tcPr>
          <w:p w14:paraId="21BD5597" w14:textId="77777777" w:rsidR="001A46C2" w:rsidRPr="00B92096" w:rsidRDefault="001A46C2" w:rsidP="001A46C2">
            <w:r>
              <w:t xml:space="preserve">Обесценение нематериальных активов на начало года в ф. 0503768 не </w:t>
            </w:r>
            <w:r w:rsidRPr="00B92096">
              <w:t>соответствует идентичному показателю в</w:t>
            </w:r>
            <w:r>
              <w:t xml:space="preserve"> балансе в части деятельности по государственному заданию – недопустимо</w:t>
            </w:r>
          </w:p>
        </w:tc>
        <w:tc>
          <w:tcPr>
            <w:tcW w:w="709" w:type="dxa"/>
          </w:tcPr>
          <w:p w14:paraId="77894B82" w14:textId="77777777" w:rsidR="001A46C2" w:rsidRDefault="001A46C2" w:rsidP="001A46C2">
            <w:r w:rsidRPr="00FC3D1A">
              <w:rPr>
                <w:color w:val="000000"/>
              </w:rPr>
              <w:t>Б</w:t>
            </w:r>
          </w:p>
        </w:tc>
      </w:tr>
      <w:tr w:rsidR="001A46C2" w:rsidRPr="00B92096" w14:paraId="7A155BAD" w14:textId="77777777" w:rsidTr="003E2E85">
        <w:tc>
          <w:tcPr>
            <w:tcW w:w="670" w:type="dxa"/>
          </w:tcPr>
          <w:p w14:paraId="71C49D65" w14:textId="77777777" w:rsidR="001A46C2" w:rsidRPr="00B92096" w:rsidRDefault="001A46C2" w:rsidP="001A46C2">
            <w:r>
              <w:t>187</w:t>
            </w:r>
          </w:p>
        </w:tc>
        <w:tc>
          <w:tcPr>
            <w:tcW w:w="1051" w:type="dxa"/>
          </w:tcPr>
          <w:p w14:paraId="1ED72A06" w14:textId="77777777" w:rsidR="001A46C2" w:rsidRPr="00B92096" w:rsidRDefault="001A46C2" w:rsidP="001A46C2">
            <w:r>
              <w:t>0503730</w:t>
            </w:r>
          </w:p>
        </w:tc>
        <w:tc>
          <w:tcPr>
            <w:tcW w:w="1646" w:type="dxa"/>
            <w:gridSpan w:val="2"/>
          </w:tcPr>
          <w:p w14:paraId="3F73E53F" w14:textId="77777777" w:rsidR="001A46C2" w:rsidRPr="00B92096" w:rsidRDefault="001A46C2" w:rsidP="001A46C2"/>
        </w:tc>
        <w:tc>
          <w:tcPr>
            <w:tcW w:w="852" w:type="dxa"/>
            <w:gridSpan w:val="2"/>
          </w:tcPr>
          <w:p w14:paraId="5C2E7D26" w14:textId="77777777" w:rsidR="001A46C2" w:rsidRPr="00B92096" w:rsidRDefault="001A46C2" w:rsidP="001A46C2">
            <w:r>
              <w:t>050-051</w:t>
            </w:r>
          </w:p>
        </w:tc>
        <w:tc>
          <w:tcPr>
            <w:tcW w:w="567" w:type="dxa"/>
          </w:tcPr>
          <w:p w14:paraId="7E83FDC8" w14:textId="77777777" w:rsidR="001A46C2" w:rsidRPr="00B92096" w:rsidRDefault="001A46C2" w:rsidP="001A46C2">
            <w:r>
              <w:t>5</w:t>
            </w:r>
          </w:p>
        </w:tc>
        <w:tc>
          <w:tcPr>
            <w:tcW w:w="993" w:type="dxa"/>
            <w:gridSpan w:val="2"/>
          </w:tcPr>
          <w:p w14:paraId="28ABDFD6" w14:textId="77777777" w:rsidR="001A46C2" w:rsidRPr="00B92096" w:rsidRDefault="001A46C2" w:rsidP="001A46C2">
            <w:r>
              <w:t>=</w:t>
            </w:r>
          </w:p>
        </w:tc>
        <w:tc>
          <w:tcPr>
            <w:tcW w:w="1135" w:type="dxa"/>
          </w:tcPr>
          <w:p w14:paraId="64B6EA15" w14:textId="77777777" w:rsidR="001A46C2" w:rsidRPr="00B92096" w:rsidRDefault="001A46C2" w:rsidP="001A46C2">
            <w:r>
              <w:t>0503768 (2+7)</w:t>
            </w:r>
          </w:p>
        </w:tc>
        <w:tc>
          <w:tcPr>
            <w:tcW w:w="2409" w:type="dxa"/>
          </w:tcPr>
          <w:p w14:paraId="583F238F" w14:textId="77777777" w:rsidR="001A46C2" w:rsidRPr="00B92096" w:rsidRDefault="001A46C2" w:rsidP="001A46C2"/>
        </w:tc>
        <w:tc>
          <w:tcPr>
            <w:tcW w:w="1559" w:type="dxa"/>
          </w:tcPr>
          <w:p w14:paraId="09440F6D" w14:textId="77777777" w:rsidR="001A46C2" w:rsidRPr="00B92096" w:rsidRDefault="001A46C2" w:rsidP="001A46C2">
            <w:r>
              <w:t>130</w:t>
            </w:r>
          </w:p>
        </w:tc>
        <w:tc>
          <w:tcPr>
            <w:tcW w:w="852" w:type="dxa"/>
          </w:tcPr>
          <w:p w14:paraId="13108059" w14:textId="77777777" w:rsidR="001A46C2" w:rsidRPr="00B92096" w:rsidRDefault="001A46C2" w:rsidP="001A46C2">
            <w:r>
              <w:t>4</w:t>
            </w:r>
          </w:p>
        </w:tc>
        <w:tc>
          <w:tcPr>
            <w:tcW w:w="2317" w:type="dxa"/>
          </w:tcPr>
          <w:p w14:paraId="7B188F33" w14:textId="77777777" w:rsidR="001A46C2" w:rsidRPr="00B92096" w:rsidRDefault="001A46C2" w:rsidP="001A46C2">
            <w:r>
              <w:t xml:space="preserve">Обесценение </w:t>
            </w:r>
            <w:r w:rsidRPr="00807773">
              <w:t xml:space="preserve">нематериальных активов </w:t>
            </w:r>
            <w:r>
              <w:t xml:space="preserve">на начало года в ф. 0503768 не </w:t>
            </w:r>
            <w:r w:rsidRPr="00B92096">
              <w:t>соответствует идентичному показателю в</w:t>
            </w:r>
            <w:r>
              <w:t xml:space="preserve"> балансе в части приносящей доход деятельности – недопустимо</w:t>
            </w:r>
          </w:p>
        </w:tc>
        <w:tc>
          <w:tcPr>
            <w:tcW w:w="709" w:type="dxa"/>
          </w:tcPr>
          <w:p w14:paraId="783A928E" w14:textId="77777777" w:rsidR="001A46C2" w:rsidRDefault="001A46C2" w:rsidP="001A46C2">
            <w:r>
              <w:rPr>
                <w:color w:val="000000"/>
              </w:rPr>
              <w:t>Б</w:t>
            </w:r>
          </w:p>
        </w:tc>
      </w:tr>
      <w:tr w:rsidR="001A46C2" w:rsidRPr="00B92096" w14:paraId="76EE56D9" w14:textId="77777777" w:rsidTr="003E2E85">
        <w:tc>
          <w:tcPr>
            <w:tcW w:w="670" w:type="dxa"/>
          </w:tcPr>
          <w:p w14:paraId="206AF310" w14:textId="77777777" w:rsidR="001A46C2" w:rsidRPr="00B92096" w:rsidRDefault="001A46C2" w:rsidP="001A46C2">
            <w:r>
              <w:t>188</w:t>
            </w:r>
          </w:p>
        </w:tc>
        <w:tc>
          <w:tcPr>
            <w:tcW w:w="1051" w:type="dxa"/>
          </w:tcPr>
          <w:p w14:paraId="41FB5FFD" w14:textId="77777777" w:rsidR="001A46C2" w:rsidRPr="00B92096" w:rsidRDefault="001A46C2" w:rsidP="001A46C2">
            <w:r>
              <w:t>0503730</w:t>
            </w:r>
          </w:p>
        </w:tc>
        <w:tc>
          <w:tcPr>
            <w:tcW w:w="1646" w:type="dxa"/>
            <w:gridSpan w:val="2"/>
          </w:tcPr>
          <w:p w14:paraId="639E4912" w14:textId="77777777" w:rsidR="001A46C2" w:rsidRPr="00B92096" w:rsidRDefault="001A46C2" w:rsidP="001A46C2"/>
        </w:tc>
        <w:tc>
          <w:tcPr>
            <w:tcW w:w="852" w:type="dxa"/>
            <w:gridSpan w:val="2"/>
          </w:tcPr>
          <w:p w14:paraId="4A66216A" w14:textId="77777777" w:rsidR="001A46C2" w:rsidRPr="00B92096" w:rsidRDefault="001A46C2" w:rsidP="001A46C2">
            <w:r>
              <w:t>050-051</w:t>
            </w:r>
          </w:p>
        </w:tc>
        <w:tc>
          <w:tcPr>
            <w:tcW w:w="567" w:type="dxa"/>
          </w:tcPr>
          <w:p w14:paraId="4B1CAC3C" w14:textId="77777777" w:rsidR="001A46C2" w:rsidRPr="00B92096" w:rsidRDefault="001A46C2" w:rsidP="001A46C2">
            <w:r>
              <w:t>8</w:t>
            </w:r>
          </w:p>
        </w:tc>
        <w:tc>
          <w:tcPr>
            <w:tcW w:w="993" w:type="dxa"/>
            <w:gridSpan w:val="2"/>
          </w:tcPr>
          <w:p w14:paraId="260853A3" w14:textId="77777777" w:rsidR="001A46C2" w:rsidRPr="00B92096" w:rsidRDefault="001A46C2" w:rsidP="001A46C2">
            <w:r>
              <w:t>=</w:t>
            </w:r>
          </w:p>
        </w:tc>
        <w:tc>
          <w:tcPr>
            <w:tcW w:w="1135" w:type="dxa"/>
          </w:tcPr>
          <w:p w14:paraId="287D65E3" w14:textId="77777777" w:rsidR="001A46C2" w:rsidRPr="00B92096" w:rsidRDefault="001A46C2" w:rsidP="001A46C2">
            <w:r>
              <w:t>0503768 (4)</w:t>
            </w:r>
          </w:p>
        </w:tc>
        <w:tc>
          <w:tcPr>
            <w:tcW w:w="2409" w:type="dxa"/>
          </w:tcPr>
          <w:p w14:paraId="6DBA8EDA" w14:textId="77777777" w:rsidR="001A46C2" w:rsidRPr="00B92096" w:rsidRDefault="001A46C2" w:rsidP="001A46C2"/>
        </w:tc>
        <w:tc>
          <w:tcPr>
            <w:tcW w:w="1559" w:type="dxa"/>
          </w:tcPr>
          <w:p w14:paraId="290735C9" w14:textId="77777777" w:rsidR="001A46C2" w:rsidRPr="00B92096" w:rsidRDefault="001A46C2" w:rsidP="001A46C2">
            <w:r>
              <w:t>130</w:t>
            </w:r>
          </w:p>
        </w:tc>
        <w:tc>
          <w:tcPr>
            <w:tcW w:w="852" w:type="dxa"/>
          </w:tcPr>
          <w:p w14:paraId="14A72BC6" w14:textId="77777777" w:rsidR="001A46C2" w:rsidRPr="00B92096" w:rsidRDefault="001A46C2" w:rsidP="001A46C2">
            <w:r>
              <w:t>11</w:t>
            </w:r>
          </w:p>
        </w:tc>
        <w:tc>
          <w:tcPr>
            <w:tcW w:w="2317" w:type="dxa"/>
          </w:tcPr>
          <w:p w14:paraId="6C4716E8" w14:textId="77777777" w:rsidR="001A46C2" w:rsidRPr="00B92096" w:rsidRDefault="001A46C2" w:rsidP="001A46C2">
            <w:r>
              <w:t xml:space="preserve">Обесценение </w:t>
            </w:r>
            <w:r w:rsidRPr="00210133">
              <w:t xml:space="preserve">нематериальных активов </w:t>
            </w:r>
            <w:r>
              <w:t xml:space="preserve">на конец года в ф. 0503768 не </w:t>
            </w:r>
            <w:r w:rsidRPr="00B92096">
              <w:t>соответствует идентичному показателю в</w:t>
            </w:r>
            <w:r>
              <w:t xml:space="preserve"> балансе в части деятельности по государственному заданию – недопустимо</w:t>
            </w:r>
          </w:p>
        </w:tc>
        <w:tc>
          <w:tcPr>
            <w:tcW w:w="709" w:type="dxa"/>
          </w:tcPr>
          <w:p w14:paraId="7E46A329" w14:textId="77777777" w:rsidR="001A46C2" w:rsidRDefault="001A46C2" w:rsidP="001A46C2">
            <w:r w:rsidRPr="001717CF">
              <w:rPr>
                <w:color w:val="000000"/>
              </w:rPr>
              <w:t>Б</w:t>
            </w:r>
          </w:p>
        </w:tc>
      </w:tr>
      <w:tr w:rsidR="001A46C2" w:rsidRPr="00B92096" w14:paraId="67463AA2" w14:textId="77777777" w:rsidTr="003E2E85">
        <w:tc>
          <w:tcPr>
            <w:tcW w:w="670" w:type="dxa"/>
          </w:tcPr>
          <w:p w14:paraId="3086C5E2" w14:textId="77777777" w:rsidR="001A46C2" w:rsidRPr="00B92096" w:rsidRDefault="001A46C2" w:rsidP="001A46C2">
            <w:r>
              <w:t>189</w:t>
            </w:r>
          </w:p>
        </w:tc>
        <w:tc>
          <w:tcPr>
            <w:tcW w:w="1051" w:type="dxa"/>
          </w:tcPr>
          <w:p w14:paraId="3D623D1A" w14:textId="77777777" w:rsidR="001A46C2" w:rsidRPr="00B92096" w:rsidRDefault="001A46C2" w:rsidP="001A46C2">
            <w:r>
              <w:t>0503730</w:t>
            </w:r>
          </w:p>
        </w:tc>
        <w:tc>
          <w:tcPr>
            <w:tcW w:w="1646" w:type="dxa"/>
            <w:gridSpan w:val="2"/>
          </w:tcPr>
          <w:p w14:paraId="7CCEEBA7" w14:textId="77777777" w:rsidR="001A46C2" w:rsidRPr="00B92096" w:rsidRDefault="001A46C2" w:rsidP="001A46C2"/>
        </w:tc>
        <w:tc>
          <w:tcPr>
            <w:tcW w:w="852" w:type="dxa"/>
            <w:gridSpan w:val="2"/>
          </w:tcPr>
          <w:p w14:paraId="29336460" w14:textId="77777777" w:rsidR="001A46C2" w:rsidRPr="00B92096" w:rsidRDefault="001A46C2" w:rsidP="001A46C2">
            <w:r>
              <w:t>050-051</w:t>
            </w:r>
          </w:p>
        </w:tc>
        <w:tc>
          <w:tcPr>
            <w:tcW w:w="567" w:type="dxa"/>
          </w:tcPr>
          <w:p w14:paraId="339E7059" w14:textId="77777777" w:rsidR="001A46C2" w:rsidRPr="00B92096" w:rsidRDefault="001A46C2" w:rsidP="001A46C2">
            <w:r>
              <w:t>9</w:t>
            </w:r>
          </w:p>
        </w:tc>
        <w:tc>
          <w:tcPr>
            <w:tcW w:w="993" w:type="dxa"/>
            <w:gridSpan w:val="2"/>
          </w:tcPr>
          <w:p w14:paraId="6048C605" w14:textId="77777777" w:rsidR="001A46C2" w:rsidRPr="00B92096" w:rsidRDefault="001A46C2" w:rsidP="001A46C2">
            <w:r>
              <w:t>=</w:t>
            </w:r>
          </w:p>
        </w:tc>
        <w:tc>
          <w:tcPr>
            <w:tcW w:w="1135" w:type="dxa"/>
          </w:tcPr>
          <w:p w14:paraId="62E196CA" w14:textId="77777777" w:rsidR="001A46C2" w:rsidRPr="00B92096" w:rsidRDefault="001A46C2" w:rsidP="001A46C2">
            <w:r>
              <w:t>0503768 (2+7)</w:t>
            </w:r>
          </w:p>
        </w:tc>
        <w:tc>
          <w:tcPr>
            <w:tcW w:w="2409" w:type="dxa"/>
          </w:tcPr>
          <w:p w14:paraId="0362AF95" w14:textId="77777777" w:rsidR="001A46C2" w:rsidRPr="00B92096" w:rsidRDefault="001A46C2" w:rsidP="001A46C2"/>
        </w:tc>
        <w:tc>
          <w:tcPr>
            <w:tcW w:w="1559" w:type="dxa"/>
          </w:tcPr>
          <w:p w14:paraId="7BF6A5B1" w14:textId="77777777" w:rsidR="001A46C2" w:rsidRPr="00B92096" w:rsidRDefault="001A46C2" w:rsidP="001A46C2">
            <w:r>
              <w:t>130</w:t>
            </w:r>
          </w:p>
        </w:tc>
        <w:tc>
          <w:tcPr>
            <w:tcW w:w="852" w:type="dxa"/>
          </w:tcPr>
          <w:p w14:paraId="403F6AD7" w14:textId="77777777" w:rsidR="001A46C2" w:rsidRPr="00B92096" w:rsidRDefault="001A46C2" w:rsidP="001A46C2">
            <w:r>
              <w:t>11</w:t>
            </w:r>
          </w:p>
        </w:tc>
        <w:tc>
          <w:tcPr>
            <w:tcW w:w="2317" w:type="dxa"/>
          </w:tcPr>
          <w:p w14:paraId="5BF2978A" w14:textId="77777777" w:rsidR="001A46C2" w:rsidRPr="00B92096" w:rsidRDefault="001A46C2" w:rsidP="001A46C2">
            <w:r>
              <w:t xml:space="preserve">Обесценение </w:t>
            </w:r>
            <w:r w:rsidRPr="005D212D">
              <w:t xml:space="preserve">нематериальных активов </w:t>
            </w:r>
            <w:r>
              <w:t xml:space="preserve">на конец года в ф. 0503768 не </w:t>
            </w:r>
            <w:r w:rsidRPr="00B92096">
              <w:t>соответствует идентичному показателю в</w:t>
            </w:r>
            <w:r>
              <w:t xml:space="preserve"> балансе в части приносящей доход деятельности – недопустимо</w:t>
            </w:r>
          </w:p>
        </w:tc>
        <w:tc>
          <w:tcPr>
            <w:tcW w:w="709" w:type="dxa"/>
          </w:tcPr>
          <w:p w14:paraId="04AC7662" w14:textId="77777777" w:rsidR="001A46C2" w:rsidRDefault="001A46C2" w:rsidP="001A46C2">
            <w:r w:rsidRPr="001717CF">
              <w:rPr>
                <w:color w:val="000000"/>
              </w:rPr>
              <w:t>Б</w:t>
            </w:r>
          </w:p>
        </w:tc>
      </w:tr>
      <w:tr w:rsidR="001A46C2" w:rsidRPr="00B92096" w14:paraId="2FF01F0F" w14:textId="77777777" w:rsidTr="003E2E85">
        <w:tc>
          <w:tcPr>
            <w:tcW w:w="670" w:type="dxa"/>
          </w:tcPr>
          <w:p w14:paraId="0C443910" w14:textId="77777777" w:rsidR="001A46C2" w:rsidRPr="00B92096" w:rsidRDefault="001A46C2" w:rsidP="001A46C2">
            <w:r w:rsidRPr="00B92096">
              <w:t>196</w:t>
            </w:r>
          </w:p>
        </w:tc>
        <w:tc>
          <w:tcPr>
            <w:tcW w:w="1051" w:type="dxa"/>
          </w:tcPr>
          <w:p w14:paraId="304DD6FB" w14:textId="77777777" w:rsidR="001A46C2" w:rsidRPr="00B92096" w:rsidRDefault="001A46C2" w:rsidP="001A46C2">
            <w:r w:rsidRPr="00B92096">
              <w:t>0503737 (2)</w:t>
            </w:r>
          </w:p>
        </w:tc>
        <w:tc>
          <w:tcPr>
            <w:tcW w:w="1646" w:type="dxa"/>
            <w:gridSpan w:val="2"/>
          </w:tcPr>
          <w:p w14:paraId="353D2F8E" w14:textId="77777777" w:rsidR="001A46C2" w:rsidRPr="00B92096" w:rsidRDefault="001A46C2" w:rsidP="001A46C2"/>
        </w:tc>
        <w:tc>
          <w:tcPr>
            <w:tcW w:w="852" w:type="dxa"/>
            <w:gridSpan w:val="2"/>
          </w:tcPr>
          <w:p w14:paraId="0756224C" w14:textId="77777777" w:rsidR="001A46C2" w:rsidRPr="00B92096" w:rsidRDefault="001A46C2" w:rsidP="001A46C2">
            <w:r w:rsidRPr="00B92096">
              <w:t>700</w:t>
            </w:r>
          </w:p>
        </w:tc>
        <w:tc>
          <w:tcPr>
            <w:tcW w:w="567" w:type="dxa"/>
          </w:tcPr>
          <w:p w14:paraId="0E6E6A92" w14:textId="77777777" w:rsidR="001A46C2" w:rsidRPr="00B92096" w:rsidRDefault="001A46C2" w:rsidP="001A46C2">
            <w:r w:rsidRPr="00B92096">
              <w:t>5</w:t>
            </w:r>
          </w:p>
        </w:tc>
        <w:tc>
          <w:tcPr>
            <w:tcW w:w="993" w:type="dxa"/>
            <w:gridSpan w:val="2"/>
          </w:tcPr>
          <w:p w14:paraId="3CFB15EA" w14:textId="77777777" w:rsidR="001A46C2" w:rsidRPr="00B92096" w:rsidRDefault="001A46C2" w:rsidP="001A46C2">
            <w:r w:rsidRPr="00B92096">
              <w:t>=</w:t>
            </w:r>
          </w:p>
        </w:tc>
        <w:tc>
          <w:tcPr>
            <w:tcW w:w="1135" w:type="dxa"/>
          </w:tcPr>
          <w:p w14:paraId="078498AA" w14:textId="77777777" w:rsidR="001A46C2" w:rsidRPr="00B92096" w:rsidRDefault="001A46C2" w:rsidP="001A46C2">
            <w:r w:rsidRPr="00B92096">
              <w:t>0503779</w:t>
            </w:r>
          </w:p>
        </w:tc>
        <w:tc>
          <w:tcPr>
            <w:tcW w:w="2409" w:type="dxa"/>
          </w:tcPr>
          <w:p w14:paraId="04E15F65" w14:textId="77777777" w:rsidR="001A46C2" w:rsidRPr="00B92096" w:rsidRDefault="001A46C2" w:rsidP="001A46C2">
            <w:pPr>
              <w:ind w:left="-89" w:right="-108"/>
            </w:pPr>
            <w:r w:rsidRPr="00B92096">
              <w:rPr>
                <w:color w:val="000000"/>
              </w:rPr>
              <w:t>раздел 2 «Счета в финансовом органе»</w:t>
            </w:r>
          </w:p>
        </w:tc>
        <w:tc>
          <w:tcPr>
            <w:tcW w:w="1559" w:type="dxa"/>
          </w:tcPr>
          <w:p w14:paraId="55154A8E" w14:textId="77777777" w:rsidR="001A46C2" w:rsidRPr="00B92096" w:rsidRDefault="001A46C2" w:rsidP="001A46C2">
            <w:pPr>
              <w:pStyle w:val="ConsPlusCell"/>
              <w:snapToGrid w:val="0"/>
              <w:ind w:left="-108"/>
              <w:rPr>
                <w:rFonts w:ascii="Times New Roman" w:hAnsi="Times New Roman" w:cs="Times New Roman"/>
              </w:rPr>
            </w:pPr>
            <w:r w:rsidRPr="00B92096">
              <w:rPr>
                <w:rFonts w:ascii="Times New Roman" w:hAnsi="Times New Roman" w:cs="Times New Roman"/>
              </w:rPr>
              <w:t>2 201 11 000, 2 201 13 000</w:t>
            </w:r>
          </w:p>
          <w:p w14:paraId="2CDA1183" w14:textId="77777777" w:rsidR="001A46C2" w:rsidRPr="00B92096" w:rsidRDefault="001A46C2" w:rsidP="001A46C2"/>
        </w:tc>
        <w:tc>
          <w:tcPr>
            <w:tcW w:w="852" w:type="dxa"/>
          </w:tcPr>
          <w:p w14:paraId="44DEA5F5" w14:textId="002F242B" w:rsidR="001A46C2" w:rsidRPr="00B92096" w:rsidRDefault="001A46C2" w:rsidP="001A46C2">
            <w:r w:rsidRPr="00B92096">
              <w:t xml:space="preserve">(3 + 4) </w:t>
            </w:r>
            <w:r w:rsidR="00020AC5" w:rsidRPr="00B92096">
              <w:t>–</w:t>
            </w:r>
            <w:r w:rsidRPr="00B92096">
              <w:t xml:space="preserve"> (5 + 6)</w:t>
            </w:r>
          </w:p>
        </w:tc>
        <w:tc>
          <w:tcPr>
            <w:tcW w:w="2317" w:type="dxa"/>
          </w:tcPr>
          <w:p w14:paraId="2C9179E7" w14:textId="3FE38C97" w:rsidR="001A46C2" w:rsidRPr="00B92096" w:rsidRDefault="001A46C2" w:rsidP="001A46C2">
            <w:r w:rsidRPr="00B92096">
              <w:t xml:space="preserve">Сумма изменения остатков денежных средств на счетах в финансовом органе по ф. 0503779 не соответствует идентичному показателю в Отчете 0503737 в части вида деятельности 2 </w:t>
            </w:r>
            <w:r w:rsidR="00020AC5">
              <w:t>– недопустимо</w:t>
            </w:r>
          </w:p>
        </w:tc>
        <w:tc>
          <w:tcPr>
            <w:tcW w:w="709" w:type="dxa"/>
          </w:tcPr>
          <w:p w14:paraId="63FE5AD9" w14:textId="77777777" w:rsidR="001A46C2" w:rsidRPr="00B92096" w:rsidRDefault="001A46C2" w:rsidP="001A46C2">
            <w:r>
              <w:t>Б</w:t>
            </w:r>
          </w:p>
        </w:tc>
      </w:tr>
      <w:tr w:rsidR="001A46C2" w:rsidRPr="00B92096" w14:paraId="5F1A83A1" w14:textId="77777777" w:rsidTr="003E2E85">
        <w:tc>
          <w:tcPr>
            <w:tcW w:w="670" w:type="dxa"/>
          </w:tcPr>
          <w:p w14:paraId="29E44F54" w14:textId="77777777" w:rsidR="001A46C2" w:rsidRPr="00B92096" w:rsidRDefault="001A46C2" w:rsidP="001A46C2">
            <w:r w:rsidRPr="00B92096">
              <w:t>197</w:t>
            </w:r>
          </w:p>
        </w:tc>
        <w:tc>
          <w:tcPr>
            <w:tcW w:w="1051" w:type="dxa"/>
          </w:tcPr>
          <w:p w14:paraId="36C40AEE" w14:textId="77777777" w:rsidR="001A46C2" w:rsidRPr="00B92096" w:rsidRDefault="001A46C2" w:rsidP="001A46C2">
            <w:r w:rsidRPr="00B92096">
              <w:t>0503737 (2)</w:t>
            </w:r>
          </w:p>
        </w:tc>
        <w:tc>
          <w:tcPr>
            <w:tcW w:w="1646" w:type="dxa"/>
            <w:gridSpan w:val="2"/>
          </w:tcPr>
          <w:p w14:paraId="19E415E5" w14:textId="77777777" w:rsidR="001A46C2" w:rsidRPr="00B92096" w:rsidRDefault="001A46C2" w:rsidP="001A46C2">
            <w:r w:rsidRPr="00B92096">
              <w:t xml:space="preserve"> </w:t>
            </w:r>
          </w:p>
        </w:tc>
        <w:tc>
          <w:tcPr>
            <w:tcW w:w="852" w:type="dxa"/>
            <w:gridSpan w:val="2"/>
          </w:tcPr>
          <w:p w14:paraId="5E28A5F7" w14:textId="77777777" w:rsidR="001A46C2" w:rsidRPr="00B92096" w:rsidRDefault="001A46C2" w:rsidP="001A46C2">
            <w:r w:rsidRPr="00B92096">
              <w:t>700</w:t>
            </w:r>
          </w:p>
        </w:tc>
        <w:tc>
          <w:tcPr>
            <w:tcW w:w="567" w:type="dxa"/>
          </w:tcPr>
          <w:p w14:paraId="5873E246" w14:textId="77777777" w:rsidR="001A46C2" w:rsidRPr="00B92096" w:rsidRDefault="001A46C2" w:rsidP="001A46C2">
            <w:r w:rsidRPr="00B92096">
              <w:t>6</w:t>
            </w:r>
          </w:p>
        </w:tc>
        <w:tc>
          <w:tcPr>
            <w:tcW w:w="993" w:type="dxa"/>
            <w:gridSpan w:val="2"/>
          </w:tcPr>
          <w:p w14:paraId="70BC86B2" w14:textId="77777777" w:rsidR="001A46C2" w:rsidRPr="00B92096" w:rsidRDefault="001A46C2" w:rsidP="001A46C2">
            <w:r w:rsidRPr="00B92096">
              <w:t>=</w:t>
            </w:r>
          </w:p>
        </w:tc>
        <w:tc>
          <w:tcPr>
            <w:tcW w:w="1135" w:type="dxa"/>
          </w:tcPr>
          <w:p w14:paraId="0B8850C1" w14:textId="77777777" w:rsidR="001A46C2" w:rsidRPr="00B92096" w:rsidRDefault="001A46C2" w:rsidP="001A46C2">
            <w:r w:rsidRPr="00B92096">
              <w:t xml:space="preserve">0503779 </w:t>
            </w:r>
          </w:p>
        </w:tc>
        <w:tc>
          <w:tcPr>
            <w:tcW w:w="2409" w:type="dxa"/>
          </w:tcPr>
          <w:p w14:paraId="078EB9C8" w14:textId="77777777" w:rsidR="001A46C2" w:rsidRPr="00B92096" w:rsidRDefault="001A46C2" w:rsidP="001A46C2"/>
        </w:tc>
        <w:tc>
          <w:tcPr>
            <w:tcW w:w="1559" w:type="dxa"/>
          </w:tcPr>
          <w:p w14:paraId="0979F3F1" w14:textId="77777777" w:rsidR="001A46C2" w:rsidRPr="00B92096" w:rsidRDefault="001A46C2" w:rsidP="001A46C2">
            <w:pPr>
              <w:pStyle w:val="ConsPlusCell"/>
              <w:snapToGrid w:val="0"/>
              <w:ind w:left="-108" w:right="-109"/>
              <w:rPr>
                <w:rFonts w:ascii="Times New Roman" w:hAnsi="Times New Roman" w:cs="Times New Roman"/>
              </w:rPr>
            </w:pPr>
            <w:r w:rsidRPr="00B92096">
              <w:rPr>
                <w:rFonts w:ascii="Times New Roman" w:hAnsi="Times New Roman" w:cs="Times New Roman"/>
              </w:rPr>
              <w:t>2 201 21 000, 2 201 22 000, 2 201 23 000,</w:t>
            </w:r>
          </w:p>
          <w:p w14:paraId="26902691" w14:textId="77777777" w:rsidR="001A46C2" w:rsidRPr="00B92096" w:rsidRDefault="001A46C2" w:rsidP="001A46C2">
            <w:pPr>
              <w:pStyle w:val="ConsPlusCell"/>
              <w:snapToGrid w:val="0"/>
              <w:ind w:left="-108"/>
              <w:rPr>
                <w:rFonts w:ascii="Times New Roman" w:hAnsi="Times New Roman" w:cs="Times New Roman"/>
              </w:rPr>
            </w:pPr>
            <w:r w:rsidRPr="00B92096">
              <w:rPr>
                <w:rFonts w:ascii="Times New Roman" w:hAnsi="Times New Roman" w:cs="Times New Roman"/>
              </w:rPr>
              <w:t>2 201 26 000, 2 201 27 000, 2 210 03 000</w:t>
            </w:r>
          </w:p>
          <w:p w14:paraId="03243D21" w14:textId="77777777" w:rsidR="001A46C2" w:rsidRPr="00B92096" w:rsidRDefault="001A46C2" w:rsidP="001A46C2"/>
        </w:tc>
        <w:tc>
          <w:tcPr>
            <w:tcW w:w="852" w:type="dxa"/>
          </w:tcPr>
          <w:p w14:paraId="2049D429" w14:textId="05BC6342" w:rsidR="001A46C2" w:rsidRPr="00B92096" w:rsidRDefault="001A46C2" w:rsidP="001A46C2">
            <w:r w:rsidRPr="00B92096">
              <w:t xml:space="preserve">(3 + 4) </w:t>
            </w:r>
            <w:r w:rsidR="00020AC5" w:rsidRPr="00B92096">
              <w:t>–</w:t>
            </w:r>
            <w:r w:rsidRPr="00B92096">
              <w:t xml:space="preserve"> (5 + 6)</w:t>
            </w:r>
          </w:p>
        </w:tc>
        <w:tc>
          <w:tcPr>
            <w:tcW w:w="2317" w:type="dxa"/>
          </w:tcPr>
          <w:p w14:paraId="4B5CF313" w14:textId="16D78F01" w:rsidR="001A46C2" w:rsidRPr="00B92096" w:rsidRDefault="001A46C2" w:rsidP="00020AC5">
            <w:r w:rsidRPr="00B92096">
              <w:t xml:space="preserve">Сумма изменения остатков денежных средств на счетах в кредитных организациям по ф. 0503779 не соответствует идентичному показателю в Отчете 0503737 в части вида деятельности 2 </w:t>
            </w:r>
            <w:r w:rsidR="00020AC5">
              <w:t>– требуется пояснение</w:t>
            </w:r>
          </w:p>
        </w:tc>
        <w:tc>
          <w:tcPr>
            <w:tcW w:w="709" w:type="dxa"/>
          </w:tcPr>
          <w:p w14:paraId="47E60A00" w14:textId="77777777" w:rsidR="001A46C2" w:rsidRPr="00B92096" w:rsidRDefault="001A46C2" w:rsidP="001A46C2">
            <w:r>
              <w:t>П</w:t>
            </w:r>
          </w:p>
        </w:tc>
      </w:tr>
      <w:tr w:rsidR="001A46C2" w:rsidRPr="00B92096" w14:paraId="3EE3AA92" w14:textId="77777777" w:rsidTr="003E2E85">
        <w:tc>
          <w:tcPr>
            <w:tcW w:w="670" w:type="dxa"/>
          </w:tcPr>
          <w:p w14:paraId="1738AB55" w14:textId="77777777" w:rsidR="001A46C2" w:rsidRPr="00B92096" w:rsidRDefault="001A46C2" w:rsidP="001A46C2">
            <w:r w:rsidRPr="00B92096">
              <w:t>198</w:t>
            </w:r>
          </w:p>
        </w:tc>
        <w:tc>
          <w:tcPr>
            <w:tcW w:w="1051" w:type="dxa"/>
          </w:tcPr>
          <w:p w14:paraId="7411884F" w14:textId="77777777" w:rsidR="001A46C2" w:rsidRPr="00B92096" w:rsidRDefault="001A46C2" w:rsidP="001A46C2">
            <w:r w:rsidRPr="00B92096">
              <w:t>0503737 (2)</w:t>
            </w:r>
          </w:p>
        </w:tc>
        <w:tc>
          <w:tcPr>
            <w:tcW w:w="1646" w:type="dxa"/>
            <w:gridSpan w:val="2"/>
          </w:tcPr>
          <w:p w14:paraId="5FA733E3" w14:textId="77777777" w:rsidR="001A46C2" w:rsidRPr="00B92096" w:rsidRDefault="001A46C2" w:rsidP="001A46C2"/>
        </w:tc>
        <w:tc>
          <w:tcPr>
            <w:tcW w:w="852" w:type="dxa"/>
            <w:gridSpan w:val="2"/>
          </w:tcPr>
          <w:p w14:paraId="2C7E689A" w14:textId="77777777" w:rsidR="001A46C2" w:rsidRPr="00B92096" w:rsidRDefault="001A46C2" w:rsidP="001A46C2">
            <w:r w:rsidRPr="00B92096">
              <w:t>700</w:t>
            </w:r>
          </w:p>
        </w:tc>
        <w:tc>
          <w:tcPr>
            <w:tcW w:w="567" w:type="dxa"/>
          </w:tcPr>
          <w:p w14:paraId="087FAD52" w14:textId="77777777" w:rsidR="001A46C2" w:rsidRPr="00B92096" w:rsidRDefault="001A46C2" w:rsidP="001A46C2">
            <w:r w:rsidRPr="00B92096">
              <w:t>7</w:t>
            </w:r>
          </w:p>
        </w:tc>
        <w:tc>
          <w:tcPr>
            <w:tcW w:w="993" w:type="dxa"/>
            <w:gridSpan w:val="2"/>
          </w:tcPr>
          <w:p w14:paraId="2528E04F" w14:textId="77777777" w:rsidR="001A46C2" w:rsidRPr="00B92096" w:rsidRDefault="001A46C2" w:rsidP="001A46C2">
            <w:r w:rsidRPr="00B92096">
              <w:t>=</w:t>
            </w:r>
          </w:p>
        </w:tc>
        <w:tc>
          <w:tcPr>
            <w:tcW w:w="1135" w:type="dxa"/>
          </w:tcPr>
          <w:p w14:paraId="2C31EF0C" w14:textId="77777777" w:rsidR="001A46C2" w:rsidRPr="00B92096" w:rsidRDefault="001A46C2" w:rsidP="001A46C2">
            <w:r w:rsidRPr="00B92096">
              <w:t xml:space="preserve">0503779 </w:t>
            </w:r>
          </w:p>
        </w:tc>
        <w:tc>
          <w:tcPr>
            <w:tcW w:w="2409" w:type="dxa"/>
          </w:tcPr>
          <w:p w14:paraId="12AC699E" w14:textId="77777777" w:rsidR="001A46C2" w:rsidRPr="00B92096" w:rsidRDefault="001A46C2" w:rsidP="001A46C2">
            <w:r w:rsidRPr="00B92096">
              <w:rPr>
                <w:color w:val="000000"/>
              </w:rPr>
              <w:t>раздел 3 «Средства в кассе учреждения»</w:t>
            </w:r>
          </w:p>
        </w:tc>
        <w:tc>
          <w:tcPr>
            <w:tcW w:w="1559" w:type="dxa"/>
          </w:tcPr>
          <w:p w14:paraId="7B5C8618" w14:textId="77777777" w:rsidR="001A46C2" w:rsidRPr="00B92096" w:rsidRDefault="001A46C2" w:rsidP="001A46C2">
            <w:r w:rsidRPr="00B92096">
              <w:t>2 201 34 000</w:t>
            </w:r>
          </w:p>
        </w:tc>
        <w:tc>
          <w:tcPr>
            <w:tcW w:w="852" w:type="dxa"/>
          </w:tcPr>
          <w:p w14:paraId="279153A9" w14:textId="638AB1C1" w:rsidR="001A46C2" w:rsidRPr="00B92096" w:rsidRDefault="001A46C2" w:rsidP="001A46C2">
            <w:r w:rsidRPr="00B92096">
              <w:t xml:space="preserve">(3 + 4) </w:t>
            </w:r>
            <w:r w:rsidR="00020AC5">
              <w:t>–</w:t>
            </w:r>
            <w:r w:rsidRPr="00B92096">
              <w:t xml:space="preserve"> (5 + 6)</w:t>
            </w:r>
          </w:p>
        </w:tc>
        <w:tc>
          <w:tcPr>
            <w:tcW w:w="2317" w:type="dxa"/>
          </w:tcPr>
          <w:p w14:paraId="0D434780" w14:textId="081FED85" w:rsidR="001A46C2" w:rsidRPr="00B92096" w:rsidRDefault="001A46C2" w:rsidP="001A46C2">
            <w:r w:rsidRPr="00B92096">
              <w:t>Сумма изменения остатков денежных средств в кассе по ф. 0503779 не соответствует идентичному показателю в Отчете 0503737 в части вида деятельности 2</w:t>
            </w:r>
            <w:r w:rsidR="00020AC5">
              <w:t xml:space="preserve"> – недопустимо</w:t>
            </w:r>
          </w:p>
        </w:tc>
        <w:tc>
          <w:tcPr>
            <w:tcW w:w="709" w:type="dxa"/>
          </w:tcPr>
          <w:p w14:paraId="691AA974" w14:textId="77777777" w:rsidR="001A46C2" w:rsidRPr="00B92096" w:rsidRDefault="001A46C2" w:rsidP="001A46C2">
            <w:r>
              <w:t>Б</w:t>
            </w:r>
          </w:p>
        </w:tc>
      </w:tr>
      <w:tr w:rsidR="001A46C2" w:rsidRPr="00B92096" w14:paraId="4BB9926E" w14:textId="77777777" w:rsidTr="003E2E85">
        <w:tc>
          <w:tcPr>
            <w:tcW w:w="670" w:type="dxa"/>
          </w:tcPr>
          <w:p w14:paraId="3F137E4D" w14:textId="77777777" w:rsidR="001A46C2" w:rsidRPr="00B92096" w:rsidRDefault="001A46C2" w:rsidP="001A46C2">
            <w:r w:rsidRPr="00B92096">
              <w:t>199</w:t>
            </w:r>
          </w:p>
        </w:tc>
        <w:tc>
          <w:tcPr>
            <w:tcW w:w="1051" w:type="dxa"/>
          </w:tcPr>
          <w:p w14:paraId="69E132F3" w14:textId="77777777" w:rsidR="001A46C2" w:rsidRPr="00B92096" w:rsidRDefault="001A46C2" w:rsidP="001A46C2">
            <w:r w:rsidRPr="00B92096">
              <w:t>0503737 (4)</w:t>
            </w:r>
          </w:p>
        </w:tc>
        <w:tc>
          <w:tcPr>
            <w:tcW w:w="1646" w:type="dxa"/>
            <w:gridSpan w:val="2"/>
          </w:tcPr>
          <w:p w14:paraId="7F6C9274" w14:textId="77777777" w:rsidR="001A46C2" w:rsidRPr="00B92096" w:rsidRDefault="001A46C2" w:rsidP="001A46C2">
            <w:r w:rsidRPr="00B92096">
              <w:t xml:space="preserve"> </w:t>
            </w:r>
          </w:p>
        </w:tc>
        <w:tc>
          <w:tcPr>
            <w:tcW w:w="852" w:type="dxa"/>
            <w:gridSpan w:val="2"/>
          </w:tcPr>
          <w:p w14:paraId="033B67DA" w14:textId="77777777" w:rsidR="001A46C2" w:rsidRPr="00B92096" w:rsidRDefault="001A46C2" w:rsidP="001A46C2">
            <w:r w:rsidRPr="00B92096">
              <w:t>700</w:t>
            </w:r>
          </w:p>
        </w:tc>
        <w:tc>
          <w:tcPr>
            <w:tcW w:w="567" w:type="dxa"/>
          </w:tcPr>
          <w:p w14:paraId="190BC57A" w14:textId="77777777" w:rsidR="001A46C2" w:rsidRPr="00B92096" w:rsidRDefault="001A46C2" w:rsidP="001A46C2">
            <w:r w:rsidRPr="00B92096">
              <w:t>5</w:t>
            </w:r>
          </w:p>
        </w:tc>
        <w:tc>
          <w:tcPr>
            <w:tcW w:w="993" w:type="dxa"/>
            <w:gridSpan w:val="2"/>
          </w:tcPr>
          <w:p w14:paraId="73A3A466" w14:textId="77777777" w:rsidR="001A46C2" w:rsidRPr="00B92096" w:rsidRDefault="001A46C2" w:rsidP="001A46C2">
            <w:r w:rsidRPr="00B92096">
              <w:t>=</w:t>
            </w:r>
          </w:p>
        </w:tc>
        <w:tc>
          <w:tcPr>
            <w:tcW w:w="1135" w:type="dxa"/>
          </w:tcPr>
          <w:p w14:paraId="67E6CE0B" w14:textId="77777777" w:rsidR="001A46C2" w:rsidRPr="00B92096" w:rsidRDefault="001A46C2" w:rsidP="001A46C2">
            <w:r w:rsidRPr="00B92096">
              <w:t xml:space="preserve">0503779 </w:t>
            </w:r>
          </w:p>
        </w:tc>
        <w:tc>
          <w:tcPr>
            <w:tcW w:w="2409" w:type="dxa"/>
          </w:tcPr>
          <w:p w14:paraId="1C7B78E7" w14:textId="77777777" w:rsidR="001A46C2" w:rsidRPr="00B92096" w:rsidRDefault="001A46C2" w:rsidP="001A46C2">
            <w:r w:rsidRPr="00B92096">
              <w:rPr>
                <w:color w:val="000000"/>
              </w:rPr>
              <w:t>раздел 2 «Счета в финансовом органе»</w:t>
            </w:r>
          </w:p>
        </w:tc>
        <w:tc>
          <w:tcPr>
            <w:tcW w:w="1559" w:type="dxa"/>
          </w:tcPr>
          <w:p w14:paraId="47DA07E4" w14:textId="77777777" w:rsidR="001A46C2" w:rsidRPr="00B92096" w:rsidRDefault="001A46C2" w:rsidP="001A46C2">
            <w:pPr>
              <w:pStyle w:val="ConsPlusCell"/>
              <w:snapToGrid w:val="0"/>
              <w:ind w:left="-108"/>
              <w:rPr>
                <w:rFonts w:ascii="Times New Roman" w:hAnsi="Times New Roman" w:cs="Times New Roman"/>
              </w:rPr>
            </w:pPr>
            <w:r w:rsidRPr="00B92096">
              <w:rPr>
                <w:rFonts w:ascii="Times New Roman" w:hAnsi="Times New Roman" w:cs="Times New Roman"/>
              </w:rPr>
              <w:t>4 201 11 000, 4 201 13 000</w:t>
            </w:r>
          </w:p>
          <w:p w14:paraId="126D84BB" w14:textId="77777777" w:rsidR="001A46C2" w:rsidRPr="00B92096" w:rsidRDefault="001A46C2" w:rsidP="001A46C2"/>
        </w:tc>
        <w:tc>
          <w:tcPr>
            <w:tcW w:w="852" w:type="dxa"/>
          </w:tcPr>
          <w:p w14:paraId="0E89B7AE" w14:textId="1F596DC0" w:rsidR="001A46C2" w:rsidRPr="00B92096" w:rsidRDefault="001A46C2" w:rsidP="001A46C2">
            <w:r w:rsidRPr="00B92096">
              <w:t xml:space="preserve">(3 + 4) </w:t>
            </w:r>
            <w:r w:rsidR="00020AC5">
              <w:t>–</w:t>
            </w:r>
            <w:r w:rsidRPr="00B92096">
              <w:t xml:space="preserve"> (5 + 6)</w:t>
            </w:r>
          </w:p>
        </w:tc>
        <w:tc>
          <w:tcPr>
            <w:tcW w:w="2317" w:type="dxa"/>
          </w:tcPr>
          <w:p w14:paraId="54583519" w14:textId="24EE6439" w:rsidR="001A46C2" w:rsidRPr="00B92096" w:rsidRDefault="001A46C2" w:rsidP="001A46C2">
            <w:r w:rsidRPr="00B92096">
              <w:t xml:space="preserve">Сумма изменения остатков денежных средств на счетах в финансовом органе по ф. 0503779 не соответствует идентичному показателю в Отчете 0503737 в части вида деятельности 4 </w:t>
            </w:r>
            <w:r w:rsidR="00020AC5">
              <w:t>– недопустимо</w:t>
            </w:r>
          </w:p>
        </w:tc>
        <w:tc>
          <w:tcPr>
            <w:tcW w:w="709" w:type="dxa"/>
          </w:tcPr>
          <w:p w14:paraId="56F9E456" w14:textId="77777777" w:rsidR="001A46C2" w:rsidRPr="00B92096" w:rsidRDefault="001A46C2" w:rsidP="001A46C2">
            <w:r>
              <w:t>Б</w:t>
            </w:r>
          </w:p>
        </w:tc>
      </w:tr>
      <w:tr w:rsidR="001A46C2" w:rsidRPr="00B92096" w14:paraId="7F69E14C" w14:textId="77777777" w:rsidTr="003E2E85">
        <w:tc>
          <w:tcPr>
            <w:tcW w:w="670" w:type="dxa"/>
          </w:tcPr>
          <w:p w14:paraId="293361F9" w14:textId="77777777" w:rsidR="001A46C2" w:rsidRPr="00B92096" w:rsidRDefault="001A46C2" w:rsidP="001A46C2">
            <w:r w:rsidRPr="00B92096">
              <w:t>200</w:t>
            </w:r>
          </w:p>
        </w:tc>
        <w:tc>
          <w:tcPr>
            <w:tcW w:w="1051" w:type="dxa"/>
          </w:tcPr>
          <w:p w14:paraId="33426965" w14:textId="77777777" w:rsidR="001A46C2" w:rsidRPr="00B92096" w:rsidRDefault="001A46C2" w:rsidP="001A46C2">
            <w:r w:rsidRPr="00B92096">
              <w:t>0503737 (4)</w:t>
            </w:r>
          </w:p>
        </w:tc>
        <w:tc>
          <w:tcPr>
            <w:tcW w:w="1646" w:type="dxa"/>
            <w:gridSpan w:val="2"/>
          </w:tcPr>
          <w:p w14:paraId="15D21CAA" w14:textId="77777777" w:rsidR="001A46C2" w:rsidRPr="00B92096" w:rsidRDefault="001A46C2" w:rsidP="001A46C2"/>
        </w:tc>
        <w:tc>
          <w:tcPr>
            <w:tcW w:w="852" w:type="dxa"/>
            <w:gridSpan w:val="2"/>
          </w:tcPr>
          <w:p w14:paraId="38A2587C" w14:textId="77777777" w:rsidR="001A46C2" w:rsidRPr="00B92096" w:rsidRDefault="001A46C2" w:rsidP="001A46C2">
            <w:r w:rsidRPr="00B92096">
              <w:t>700</w:t>
            </w:r>
          </w:p>
        </w:tc>
        <w:tc>
          <w:tcPr>
            <w:tcW w:w="567" w:type="dxa"/>
          </w:tcPr>
          <w:p w14:paraId="472965C3" w14:textId="77777777" w:rsidR="001A46C2" w:rsidRPr="00B92096" w:rsidRDefault="001A46C2" w:rsidP="001A46C2">
            <w:r w:rsidRPr="00B92096">
              <w:t>6</w:t>
            </w:r>
          </w:p>
        </w:tc>
        <w:tc>
          <w:tcPr>
            <w:tcW w:w="993" w:type="dxa"/>
            <w:gridSpan w:val="2"/>
          </w:tcPr>
          <w:p w14:paraId="1A31C614" w14:textId="77777777" w:rsidR="001A46C2" w:rsidRPr="00B92096" w:rsidRDefault="001A46C2" w:rsidP="001A46C2">
            <w:r w:rsidRPr="00B92096">
              <w:t>=</w:t>
            </w:r>
          </w:p>
        </w:tc>
        <w:tc>
          <w:tcPr>
            <w:tcW w:w="1135" w:type="dxa"/>
          </w:tcPr>
          <w:p w14:paraId="0288B7C0" w14:textId="77777777" w:rsidR="001A46C2" w:rsidRPr="00B92096" w:rsidRDefault="001A46C2" w:rsidP="001A46C2">
            <w:r w:rsidRPr="00B92096">
              <w:t xml:space="preserve">0503779 </w:t>
            </w:r>
          </w:p>
        </w:tc>
        <w:tc>
          <w:tcPr>
            <w:tcW w:w="2409" w:type="dxa"/>
          </w:tcPr>
          <w:p w14:paraId="51FDE2FE" w14:textId="77777777" w:rsidR="001A46C2" w:rsidRPr="00B92096" w:rsidRDefault="001A46C2" w:rsidP="001A46C2"/>
        </w:tc>
        <w:tc>
          <w:tcPr>
            <w:tcW w:w="1559" w:type="dxa"/>
          </w:tcPr>
          <w:p w14:paraId="13FA047E" w14:textId="77777777" w:rsidR="001A46C2" w:rsidRPr="00B92096" w:rsidRDefault="001A46C2" w:rsidP="001A46C2">
            <w:pPr>
              <w:pStyle w:val="ConsPlusCell"/>
              <w:snapToGrid w:val="0"/>
              <w:ind w:left="-108" w:right="-109"/>
              <w:rPr>
                <w:rFonts w:ascii="Times New Roman" w:hAnsi="Times New Roman" w:cs="Times New Roman"/>
              </w:rPr>
            </w:pPr>
            <w:r w:rsidRPr="00B92096">
              <w:rPr>
                <w:rFonts w:ascii="Times New Roman" w:hAnsi="Times New Roman" w:cs="Times New Roman"/>
              </w:rPr>
              <w:t>4 201 21 000,</w:t>
            </w:r>
          </w:p>
          <w:p w14:paraId="798B148F" w14:textId="77777777" w:rsidR="001A46C2" w:rsidRPr="00B92096" w:rsidRDefault="001A46C2" w:rsidP="001A46C2">
            <w:pPr>
              <w:pStyle w:val="ConsPlusCell"/>
              <w:snapToGrid w:val="0"/>
              <w:ind w:left="-108" w:right="-109"/>
              <w:rPr>
                <w:rFonts w:ascii="Times New Roman" w:hAnsi="Times New Roman" w:cs="Times New Roman"/>
              </w:rPr>
            </w:pPr>
            <w:r w:rsidRPr="00B92096">
              <w:rPr>
                <w:rFonts w:ascii="Times New Roman" w:hAnsi="Times New Roman" w:cs="Times New Roman"/>
              </w:rPr>
              <w:t>4 201 22 000, 4 201 23 000,</w:t>
            </w:r>
          </w:p>
          <w:p w14:paraId="67A0BA64" w14:textId="77777777" w:rsidR="001A46C2" w:rsidRPr="00B92096" w:rsidRDefault="001A46C2" w:rsidP="001A46C2">
            <w:pPr>
              <w:pStyle w:val="ConsPlusCell"/>
              <w:snapToGrid w:val="0"/>
              <w:ind w:left="-108" w:right="-109"/>
              <w:rPr>
                <w:rFonts w:ascii="Times New Roman" w:hAnsi="Times New Roman" w:cs="Times New Roman"/>
              </w:rPr>
            </w:pPr>
            <w:r w:rsidRPr="00B92096">
              <w:rPr>
                <w:rFonts w:ascii="Times New Roman" w:hAnsi="Times New Roman" w:cs="Times New Roman"/>
              </w:rPr>
              <w:t>4 201 26 000,</w:t>
            </w:r>
          </w:p>
          <w:p w14:paraId="1C1B85B1" w14:textId="77777777" w:rsidR="001A46C2" w:rsidRPr="00B92096" w:rsidRDefault="001A46C2" w:rsidP="001A46C2">
            <w:pPr>
              <w:pStyle w:val="ConsPlusCell"/>
              <w:snapToGrid w:val="0"/>
              <w:ind w:left="-108" w:right="-109"/>
              <w:rPr>
                <w:rFonts w:ascii="Times New Roman" w:hAnsi="Times New Roman" w:cs="Times New Roman"/>
              </w:rPr>
            </w:pPr>
            <w:r w:rsidRPr="00B92096">
              <w:rPr>
                <w:rFonts w:ascii="Times New Roman" w:hAnsi="Times New Roman" w:cs="Times New Roman"/>
              </w:rPr>
              <w:t xml:space="preserve"> 4 201 27000,</w:t>
            </w:r>
          </w:p>
          <w:p w14:paraId="66E49856" w14:textId="77777777" w:rsidR="001A46C2" w:rsidRPr="00B92096" w:rsidRDefault="001A46C2" w:rsidP="001A46C2">
            <w:pPr>
              <w:pStyle w:val="ConsPlusCell"/>
              <w:snapToGrid w:val="0"/>
              <w:ind w:left="-108" w:right="-109"/>
              <w:rPr>
                <w:rFonts w:ascii="Times New Roman" w:hAnsi="Times New Roman" w:cs="Times New Roman"/>
              </w:rPr>
            </w:pPr>
            <w:r w:rsidRPr="00B92096">
              <w:rPr>
                <w:rFonts w:ascii="Times New Roman" w:hAnsi="Times New Roman" w:cs="Times New Roman"/>
              </w:rPr>
              <w:t>4 210 03 000</w:t>
            </w:r>
          </w:p>
          <w:p w14:paraId="6AB50E8E" w14:textId="77777777" w:rsidR="001A46C2" w:rsidRPr="00B92096" w:rsidRDefault="001A46C2" w:rsidP="001A46C2"/>
        </w:tc>
        <w:tc>
          <w:tcPr>
            <w:tcW w:w="852" w:type="dxa"/>
          </w:tcPr>
          <w:p w14:paraId="3EFC4C55" w14:textId="2EFD8FE7" w:rsidR="001A46C2" w:rsidRPr="00B92096" w:rsidRDefault="001A46C2" w:rsidP="001A46C2">
            <w:r w:rsidRPr="00B92096">
              <w:t xml:space="preserve">(3 + 4) </w:t>
            </w:r>
            <w:r w:rsidR="00020AC5">
              <w:t>–</w:t>
            </w:r>
            <w:r w:rsidRPr="00B92096">
              <w:t xml:space="preserve"> (5 + 6)</w:t>
            </w:r>
          </w:p>
        </w:tc>
        <w:tc>
          <w:tcPr>
            <w:tcW w:w="2317" w:type="dxa"/>
          </w:tcPr>
          <w:p w14:paraId="70091E2F" w14:textId="72259507" w:rsidR="001A46C2" w:rsidRPr="00B92096" w:rsidRDefault="001A46C2" w:rsidP="001A46C2">
            <w:r w:rsidRPr="00B92096">
              <w:t>Сумма изменения остатков денежных средств на счетах в кредитных организациям по ф. 0503779 не соответствует идентичному показателю в Отчете 0503737 в части вида деятельности 4</w:t>
            </w:r>
            <w:r w:rsidR="00020AC5">
              <w:t xml:space="preserve"> – недопустимо</w:t>
            </w:r>
          </w:p>
        </w:tc>
        <w:tc>
          <w:tcPr>
            <w:tcW w:w="709" w:type="dxa"/>
          </w:tcPr>
          <w:p w14:paraId="28D7F1F4" w14:textId="77777777" w:rsidR="001A46C2" w:rsidRPr="00B92096" w:rsidRDefault="001A46C2" w:rsidP="001A46C2">
            <w:r>
              <w:t>Б</w:t>
            </w:r>
          </w:p>
        </w:tc>
      </w:tr>
      <w:tr w:rsidR="001A46C2" w:rsidRPr="00B92096" w14:paraId="021144DB" w14:textId="77777777" w:rsidTr="003E2E85">
        <w:tc>
          <w:tcPr>
            <w:tcW w:w="670" w:type="dxa"/>
          </w:tcPr>
          <w:p w14:paraId="1BF521A3" w14:textId="77777777" w:rsidR="001A46C2" w:rsidRPr="00B92096" w:rsidRDefault="001A46C2" w:rsidP="001A46C2">
            <w:r w:rsidRPr="00B92096">
              <w:t>201</w:t>
            </w:r>
          </w:p>
        </w:tc>
        <w:tc>
          <w:tcPr>
            <w:tcW w:w="1051" w:type="dxa"/>
          </w:tcPr>
          <w:p w14:paraId="26183BF7" w14:textId="77777777" w:rsidR="001A46C2" w:rsidRPr="00B92096" w:rsidRDefault="001A46C2" w:rsidP="001A46C2">
            <w:r w:rsidRPr="00B92096">
              <w:t>0503737 (4)</w:t>
            </w:r>
          </w:p>
        </w:tc>
        <w:tc>
          <w:tcPr>
            <w:tcW w:w="1646" w:type="dxa"/>
            <w:gridSpan w:val="2"/>
          </w:tcPr>
          <w:p w14:paraId="0AC12CBB" w14:textId="77777777" w:rsidR="001A46C2" w:rsidRPr="00B92096" w:rsidRDefault="001A46C2" w:rsidP="001A46C2"/>
        </w:tc>
        <w:tc>
          <w:tcPr>
            <w:tcW w:w="852" w:type="dxa"/>
            <w:gridSpan w:val="2"/>
          </w:tcPr>
          <w:p w14:paraId="2FDDA5AD" w14:textId="77777777" w:rsidR="001A46C2" w:rsidRPr="00B92096" w:rsidRDefault="001A46C2" w:rsidP="001A46C2">
            <w:r w:rsidRPr="00B92096">
              <w:t>700</w:t>
            </w:r>
          </w:p>
        </w:tc>
        <w:tc>
          <w:tcPr>
            <w:tcW w:w="567" w:type="dxa"/>
          </w:tcPr>
          <w:p w14:paraId="6529A9F9" w14:textId="77777777" w:rsidR="001A46C2" w:rsidRPr="00B92096" w:rsidRDefault="001A46C2" w:rsidP="001A46C2">
            <w:r w:rsidRPr="00B92096">
              <w:t>7</w:t>
            </w:r>
          </w:p>
        </w:tc>
        <w:tc>
          <w:tcPr>
            <w:tcW w:w="993" w:type="dxa"/>
            <w:gridSpan w:val="2"/>
          </w:tcPr>
          <w:p w14:paraId="0A6AA448" w14:textId="77777777" w:rsidR="001A46C2" w:rsidRPr="00B92096" w:rsidRDefault="001A46C2" w:rsidP="001A46C2">
            <w:r w:rsidRPr="00B92096">
              <w:t>=</w:t>
            </w:r>
          </w:p>
        </w:tc>
        <w:tc>
          <w:tcPr>
            <w:tcW w:w="1135" w:type="dxa"/>
          </w:tcPr>
          <w:p w14:paraId="382D0412" w14:textId="77777777" w:rsidR="001A46C2" w:rsidRPr="00B92096" w:rsidRDefault="001A46C2" w:rsidP="001A46C2">
            <w:r w:rsidRPr="00B92096">
              <w:t>0503779</w:t>
            </w:r>
          </w:p>
        </w:tc>
        <w:tc>
          <w:tcPr>
            <w:tcW w:w="2409" w:type="dxa"/>
          </w:tcPr>
          <w:p w14:paraId="3201FCEF" w14:textId="77777777" w:rsidR="001A46C2" w:rsidRPr="00B92096" w:rsidRDefault="001A46C2" w:rsidP="001A46C2">
            <w:r w:rsidRPr="00B92096">
              <w:rPr>
                <w:color w:val="000000"/>
              </w:rPr>
              <w:t>раздел 3 «Средства в кассе учреждения»</w:t>
            </w:r>
          </w:p>
        </w:tc>
        <w:tc>
          <w:tcPr>
            <w:tcW w:w="1559" w:type="dxa"/>
          </w:tcPr>
          <w:p w14:paraId="115120DD" w14:textId="77777777" w:rsidR="001A46C2" w:rsidRPr="00B92096" w:rsidRDefault="001A46C2" w:rsidP="001A46C2">
            <w:r w:rsidRPr="00B92096">
              <w:t>4 201 34 000</w:t>
            </w:r>
          </w:p>
        </w:tc>
        <w:tc>
          <w:tcPr>
            <w:tcW w:w="852" w:type="dxa"/>
          </w:tcPr>
          <w:p w14:paraId="70666F10" w14:textId="0C93D2D3" w:rsidR="001A46C2" w:rsidRPr="00B92096" w:rsidRDefault="001A46C2" w:rsidP="001A46C2">
            <w:r w:rsidRPr="00B92096">
              <w:t xml:space="preserve">(3 + 4) </w:t>
            </w:r>
            <w:r w:rsidR="00020AC5">
              <w:t>–</w:t>
            </w:r>
            <w:r w:rsidRPr="00B92096">
              <w:t xml:space="preserve"> (5 + 6)</w:t>
            </w:r>
          </w:p>
        </w:tc>
        <w:tc>
          <w:tcPr>
            <w:tcW w:w="2317" w:type="dxa"/>
          </w:tcPr>
          <w:p w14:paraId="24BF9C2B" w14:textId="0816C470" w:rsidR="001A46C2" w:rsidRPr="00020AC5" w:rsidRDefault="001A46C2" w:rsidP="00020AC5">
            <w:pPr>
              <w:rPr>
                <w:b/>
              </w:rPr>
            </w:pPr>
            <w:r w:rsidRPr="00B92096">
              <w:t>Сумма изменения остатков денежных средств в кассе по ф. 0503779 не соответствует идентичному показателю в Отчете 0503737 в части вида деятельности 4</w:t>
            </w:r>
            <w:r w:rsidR="00020AC5">
              <w:t xml:space="preserve"> – недопустимо</w:t>
            </w:r>
          </w:p>
        </w:tc>
        <w:tc>
          <w:tcPr>
            <w:tcW w:w="709" w:type="dxa"/>
          </w:tcPr>
          <w:p w14:paraId="65D6F210" w14:textId="77777777" w:rsidR="001A46C2" w:rsidRPr="00B92096" w:rsidRDefault="001A46C2" w:rsidP="001A46C2">
            <w:r>
              <w:t>Б</w:t>
            </w:r>
          </w:p>
        </w:tc>
      </w:tr>
      <w:tr w:rsidR="001A46C2" w:rsidRPr="00B92096" w14:paraId="3FC5A67C" w14:textId="77777777" w:rsidTr="003E2E85">
        <w:tc>
          <w:tcPr>
            <w:tcW w:w="670" w:type="dxa"/>
          </w:tcPr>
          <w:p w14:paraId="6B8B2E64" w14:textId="77777777" w:rsidR="001A46C2" w:rsidRPr="00B92096" w:rsidRDefault="001A46C2" w:rsidP="001A46C2">
            <w:r w:rsidRPr="00B92096">
              <w:t>202</w:t>
            </w:r>
          </w:p>
        </w:tc>
        <w:tc>
          <w:tcPr>
            <w:tcW w:w="1051" w:type="dxa"/>
          </w:tcPr>
          <w:p w14:paraId="557FB24F" w14:textId="77777777" w:rsidR="001A46C2" w:rsidRPr="00B92096" w:rsidRDefault="001A46C2" w:rsidP="001A46C2">
            <w:r w:rsidRPr="00B92096">
              <w:t>форма 0503737 (5)</w:t>
            </w:r>
          </w:p>
        </w:tc>
        <w:tc>
          <w:tcPr>
            <w:tcW w:w="1646" w:type="dxa"/>
            <w:gridSpan w:val="2"/>
          </w:tcPr>
          <w:p w14:paraId="1EE8548C" w14:textId="77777777" w:rsidR="001A46C2" w:rsidRPr="00B92096" w:rsidRDefault="001A46C2" w:rsidP="001A46C2"/>
        </w:tc>
        <w:tc>
          <w:tcPr>
            <w:tcW w:w="852" w:type="dxa"/>
            <w:gridSpan w:val="2"/>
          </w:tcPr>
          <w:p w14:paraId="52003C26" w14:textId="77777777" w:rsidR="001A46C2" w:rsidRPr="00B92096" w:rsidRDefault="001A46C2" w:rsidP="001A46C2">
            <w:r w:rsidRPr="00B92096">
              <w:t>700</w:t>
            </w:r>
          </w:p>
        </w:tc>
        <w:tc>
          <w:tcPr>
            <w:tcW w:w="567" w:type="dxa"/>
          </w:tcPr>
          <w:p w14:paraId="6E106DF8" w14:textId="77777777" w:rsidR="001A46C2" w:rsidRPr="00B92096" w:rsidRDefault="001A46C2" w:rsidP="001A46C2">
            <w:r w:rsidRPr="00B92096">
              <w:t>5</w:t>
            </w:r>
          </w:p>
        </w:tc>
        <w:tc>
          <w:tcPr>
            <w:tcW w:w="993" w:type="dxa"/>
            <w:gridSpan w:val="2"/>
          </w:tcPr>
          <w:p w14:paraId="0757C014" w14:textId="77777777" w:rsidR="001A46C2" w:rsidRPr="00B92096" w:rsidRDefault="001A46C2" w:rsidP="001A46C2">
            <w:r w:rsidRPr="00B92096">
              <w:t>=</w:t>
            </w:r>
          </w:p>
        </w:tc>
        <w:tc>
          <w:tcPr>
            <w:tcW w:w="1135" w:type="dxa"/>
          </w:tcPr>
          <w:p w14:paraId="4C7071D7" w14:textId="77777777" w:rsidR="001A46C2" w:rsidRPr="00B92096" w:rsidRDefault="001A46C2" w:rsidP="001A46C2">
            <w:r w:rsidRPr="00B92096">
              <w:t xml:space="preserve">0503779 </w:t>
            </w:r>
          </w:p>
        </w:tc>
        <w:tc>
          <w:tcPr>
            <w:tcW w:w="2409" w:type="dxa"/>
          </w:tcPr>
          <w:p w14:paraId="10CC3640" w14:textId="77777777" w:rsidR="001A46C2" w:rsidRPr="00B92096" w:rsidRDefault="001A46C2" w:rsidP="001A46C2">
            <w:r w:rsidRPr="00B92096">
              <w:rPr>
                <w:color w:val="000000"/>
              </w:rPr>
              <w:t>раздел 2 «Счета в финансовом органе»</w:t>
            </w:r>
          </w:p>
        </w:tc>
        <w:tc>
          <w:tcPr>
            <w:tcW w:w="1559" w:type="dxa"/>
          </w:tcPr>
          <w:p w14:paraId="0549F35F" w14:textId="77777777" w:rsidR="001A46C2" w:rsidRPr="00B92096" w:rsidRDefault="001A46C2" w:rsidP="001A46C2">
            <w:pPr>
              <w:ind w:left="-108" w:right="-109"/>
            </w:pPr>
            <w:r w:rsidRPr="00B92096">
              <w:t>5 201 11 000, 5 201 13 000</w:t>
            </w:r>
          </w:p>
        </w:tc>
        <w:tc>
          <w:tcPr>
            <w:tcW w:w="852" w:type="dxa"/>
          </w:tcPr>
          <w:p w14:paraId="010A26E2" w14:textId="047348B6" w:rsidR="001A46C2" w:rsidRPr="00B92096" w:rsidRDefault="001A46C2" w:rsidP="001A46C2">
            <w:r w:rsidRPr="00B92096">
              <w:t xml:space="preserve">(3 + 4) </w:t>
            </w:r>
            <w:r w:rsidR="00020AC5">
              <w:t>–</w:t>
            </w:r>
            <w:r w:rsidRPr="00B92096">
              <w:t xml:space="preserve"> (5 + 6)</w:t>
            </w:r>
          </w:p>
        </w:tc>
        <w:tc>
          <w:tcPr>
            <w:tcW w:w="2317" w:type="dxa"/>
          </w:tcPr>
          <w:p w14:paraId="7D825562" w14:textId="439BF39F" w:rsidR="001A46C2" w:rsidRPr="00B92096" w:rsidRDefault="001A46C2" w:rsidP="001A46C2">
            <w:r w:rsidRPr="00B92096">
              <w:t>Сумма изменения остатков денежных средств на счетах в финансовом органе по ф. 0503779 не соответствует идентичному показателю в Отчете 0503737 в части вида деятельности 5</w:t>
            </w:r>
            <w:r w:rsidR="00020AC5">
              <w:t xml:space="preserve"> – недопустимо</w:t>
            </w:r>
          </w:p>
        </w:tc>
        <w:tc>
          <w:tcPr>
            <w:tcW w:w="709" w:type="dxa"/>
          </w:tcPr>
          <w:p w14:paraId="0C129408" w14:textId="77777777" w:rsidR="001A46C2" w:rsidRPr="00B92096" w:rsidRDefault="001A46C2" w:rsidP="001A46C2">
            <w:r>
              <w:t>Б</w:t>
            </w:r>
          </w:p>
        </w:tc>
      </w:tr>
      <w:tr w:rsidR="001A46C2" w:rsidRPr="00B92096" w14:paraId="67516D53" w14:textId="77777777" w:rsidTr="003E2E85">
        <w:tc>
          <w:tcPr>
            <w:tcW w:w="670" w:type="dxa"/>
          </w:tcPr>
          <w:p w14:paraId="1C90CA00" w14:textId="77777777" w:rsidR="001A46C2" w:rsidRPr="00B92096" w:rsidRDefault="001A46C2" w:rsidP="001A46C2">
            <w:r w:rsidRPr="00B92096">
              <w:t>203</w:t>
            </w:r>
          </w:p>
        </w:tc>
        <w:tc>
          <w:tcPr>
            <w:tcW w:w="1051" w:type="dxa"/>
          </w:tcPr>
          <w:p w14:paraId="79A22B80" w14:textId="77777777" w:rsidR="001A46C2" w:rsidRPr="00B92096" w:rsidRDefault="001A46C2" w:rsidP="001A46C2">
            <w:r w:rsidRPr="00B92096">
              <w:t>форма 0503737 (5)</w:t>
            </w:r>
          </w:p>
        </w:tc>
        <w:tc>
          <w:tcPr>
            <w:tcW w:w="1646" w:type="dxa"/>
            <w:gridSpan w:val="2"/>
          </w:tcPr>
          <w:p w14:paraId="5D6BD4F8" w14:textId="77777777" w:rsidR="001A46C2" w:rsidRPr="00B92096" w:rsidRDefault="001A46C2" w:rsidP="001A46C2"/>
        </w:tc>
        <w:tc>
          <w:tcPr>
            <w:tcW w:w="852" w:type="dxa"/>
            <w:gridSpan w:val="2"/>
          </w:tcPr>
          <w:p w14:paraId="0CD61785" w14:textId="77777777" w:rsidR="001A46C2" w:rsidRPr="00B92096" w:rsidRDefault="001A46C2" w:rsidP="001A46C2">
            <w:r w:rsidRPr="00B92096">
              <w:t>700</w:t>
            </w:r>
          </w:p>
        </w:tc>
        <w:tc>
          <w:tcPr>
            <w:tcW w:w="567" w:type="dxa"/>
          </w:tcPr>
          <w:p w14:paraId="0C51129A" w14:textId="77777777" w:rsidR="001A46C2" w:rsidRPr="00B92096" w:rsidRDefault="001A46C2" w:rsidP="001A46C2">
            <w:r w:rsidRPr="00B92096">
              <w:t>6</w:t>
            </w:r>
          </w:p>
        </w:tc>
        <w:tc>
          <w:tcPr>
            <w:tcW w:w="993" w:type="dxa"/>
            <w:gridSpan w:val="2"/>
          </w:tcPr>
          <w:p w14:paraId="1D4343C9" w14:textId="77777777" w:rsidR="001A46C2" w:rsidRPr="00B92096" w:rsidRDefault="001A46C2" w:rsidP="001A46C2">
            <w:r w:rsidRPr="00B92096">
              <w:t>=</w:t>
            </w:r>
          </w:p>
        </w:tc>
        <w:tc>
          <w:tcPr>
            <w:tcW w:w="1135" w:type="dxa"/>
          </w:tcPr>
          <w:p w14:paraId="388C4572" w14:textId="77777777" w:rsidR="001A46C2" w:rsidRPr="00B92096" w:rsidRDefault="001A46C2" w:rsidP="001A46C2">
            <w:r w:rsidRPr="00B92096">
              <w:t xml:space="preserve">0503779 </w:t>
            </w:r>
          </w:p>
        </w:tc>
        <w:tc>
          <w:tcPr>
            <w:tcW w:w="2409" w:type="dxa"/>
          </w:tcPr>
          <w:p w14:paraId="7850EE91" w14:textId="77777777" w:rsidR="001A46C2" w:rsidRPr="00B92096" w:rsidRDefault="001A46C2" w:rsidP="001A46C2"/>
        </w:tc>
        <w:tc>
          <w:tcPr>
            <w:tcW w:w="1559" w:type="dxa"/>
          </w:tcPr>
          <w:p w14:paraId="53DD2DCE" w14:textId="77777777" w:rsidR="001A46C2" w:rsidRPr="00B92096" w:rsidRDefault="001A46C2" w:rsidP="001A46C2">
            <w:pPr>
              <w:ind w:left="-108" w:right="-109"/>
            </w:pPr>
            <w:r w:rsidRPr="00B92096">
              <w:t>5 201 21 000,</w:t>
            </w:r>
          </w:p>
          <w:p w14:paraId="67331EDC" w14:textId="5AACE360" w:rsidR="001A46C2" w:rsidRPr="00B92096" w:rsidRDefault="001A46C2" w:rsidP="001A46C2">
            <w:pPr>
              <w:ind w:left="-108" w:right="-109"/>
            </w:pPr>
            <w:r w:rsidRPr="00B92096">
              <w:t>5 201 22 000, 5 201 23 000,</w:t>
            </w:r>
          </w:p>
          <w:p w14:paraId="2F33D4C2" w14:textId="577DF233" w:rsidR="001A46C2" w:rsidRPr="00B92096" w:rsidRDefault="001A46C2" w:rsidP="001A46C2">
            <w:pPr>
              <w:ind w:left="-108" w:right="-109"/>
            </w:pPr>
            <w:r w:rsidRPr="00B92096">
              <w:t xml:space="preserve">5 201 26 000, 5 201 27 000, </w:t>
            </w:r>
          </w:p>
          <w:p w14:paraId="7275F376" w14:textId="77777777" w:rsidR="001A46C2" w:rsidRPr="00B92096" w:rsidRDefault="001A46C2" w:rsidP="001A46C2">
            <w:pPr>
              <w:ind w:left="-108" w:right="-109"/>
            </w:pPr>
            <w:r w:rsidRPr="00B92096">
              <w:t>5 210 03 000</w:t>
            </w:r>
          </w:p>
        </w:tc>
        <w:tc>
          <w:tcPr>
            <w:tcW w:w="852" w:type="dxa"/>
          </w:tcPr>
          <w:p w14:paraId="3209DFAB" w14:textId="39A3FAB6" w:rsidR="001A46C2" w:rsidRPr="00B92096" w:rsidRDefault="001A46C2" w:rsidP="001A46C2">
            <w:r w:rsidRPr="00B92096">
              <w:t xml:space="preserve">(3 + 4) </w:t>
            </w:r>
            <w:r w:rsidR="00020AC5">
              <w:t>–</w:t>
            </w:r>
            <w:r w:rsidRPr="00B92096">
              <w:t xml:space="preserve"> (5 + 6)</w:t>
            </w:r>
          </w:p>
        </w:tc>
        <w:tc>
          <w:tcPr>
            <w:tcW w:w="2317" w:type="dxa"/>
          </w:tcPr>
          <w:p w14:paraId="3FD668E1" w14:textId="6A15E274" w:rsidR="001A46C2" w:rsidRPr="00B92096" w:rsidRDefault="001A46C2" w:rsidP="001A46C2">
            <w:r w:rsidRPr="00B92096">
              <w:t>Сумма изменения остатков денежных средств на счетах в кредитных организациям по ф. 0503779 не соответствует идентичному показателю в Отчете 0503737 в части вида деятельности 5</w:t>
            </w:r>
            <w:r w:rsidR="00020AC5">
              <w:t xml:space="preserve"> – недопустимо</w:t>
            </w:r>
          </w:p>
        </w:tc>
        <w:tc>
          <w:tcPr>
            <w:tcW w:w="709" w:type="dxa"/>
          </w:tcPr>
          <w:p w14:paraId="1F825DB3" w14:textId="77777777" w:rsidR="001A46C2" w:rsidRPr="00B92096" w:rsidRDefault="001A46C2" w:rsidP="001A46C2">
            <w:r>
              <w:t>Б</w:t>
            </w:r>
          </w:p>
        </w:tc>
      </w:tr>
      <w:tr w:rsidR="001A46C2" w:rsidRPr="00B92096" w14:paraId="164B099A" w14:textId="77777777" w:rsidTr="003E2E85">
        <w:tc>
          <w:tcPr>
            <w:tcW w:w="670" w:type="dxa"/>
          </w:tcPr>
          <w:p w14:paraId="39DBE610" w14:textId="77777777" w:rsidR="001A46C2" w:rsidRPr="00B92096" w:rsidRDefault="001A46C2" w:rsidP="001A46C2">
            <w:r w:rsidRPr="00B92096">
              <w:t>204</w:t>
            </w:r>
          </w:p>
        </w:tc>
        <w:tc>
          <w:tcPr>
            <w:tcW w:w="1051" w:type="dxa"/>
          </w:tcPr>
          <w:p w14:paraId="4415D6A5" w14:textId="77777777" w:rsidR="001A46C2" w:rsidRPr="00B92096" w:rsidRDefault="001A46C2" w:rsidP="001A46C2">
            <w:r w:rsidRPr="00B92096">
              <w:t>форма 0503737 (5)</w:t>
            </w:r>
          </w:p>
        </w:tc>
        <w:tc>
          <w:tcPr>
            <w:tcW w:w="1646" w:type="dxa"/>
            <w:gridSpan w:val="2"/>
          </w:tcPr>
          <w:p w14:paraId="14D841D3" w14:textId="77777777" w:rsidR="001A46C2" w:rsidRPr="00B92096" w:rsidRDefault="001A46C2" w:rsidP="001A46C2"/>
        </w:tc>
        <w:tc>
          <w:tcPr>
            <w:tcW w:w="852" w:type="dxa"/>
            <w:gridSpan w:val="2"/>
          </w:tcPr>
          <w:p w14:paraId="4761F2E0" w14:textId="77777777" w:rsidR="001A46C2" w:rsidRPr="00B92096" w:rsidRDefault="001A46C2" w:rsidP="001A46C2">
            <w:r w:rsidRPr="00B92096">
              <w:t>700</w:t>
            </w:r>
          </w:p>
        </w:tc>
        <w:tc>
          <w:tcPr>
            <w:tcW w:w="567" w:type="dxa"/>
          </w:tcPr>
          <w:p w14:paraId="13AF5032" w14:textId="77777777" w:rsidR="001A46C2" w:rsidRPr="00B92096" w:rsidRDefault="001A46C2" w:rsidP="001A46C2">
            <w:r w:rsidRPr="00B92096">
              <w:t>7</w:t>
            </w:r>
          </w:p>
        </w:tc>
        <w:tc>
          <w:tcPr>
            <w:tcW w:w="993" w:type="dxa"/>
            <w:gridSpan w:val="2"/>
          </w:tcPr>
          <w:p w14:paraId="47A45951" w14:textId="77777777" w:rsidR="001A46C2" w:rsidRPr="00B92096" w:rsidRDefault="001A46C2" w:rsidP="001A46C2">
            <w:r w:rsidRPr="00B92096">
              <w:t>=</w:t>
            </w:r>
          </w:p>
        </w:tc>
        <w:tc>
          <w:tcPr>
            <w:tcW w:w="1135" w:type="dxa"/>
          </w:tcPr>
          <w:p w14:paraId="07035963" w14:textId="77777777" w:rsidR="001A46C2" w:rsidRPr="00B92096" w:rsidRDefault="001A46C2" w:rsidP="001A46C2">
            <w:r w:rsidRPr="00B92096">
              <w:t xml:space="preserve">0503779 </w:t>
            </w:r>
          </w:p>
        </w:tc>
        <w:tc>
          <w:tcPr>
            <w:tcW w:w="2409" w:type="dxa"/>
          </w:tcPr>
          <w:p w14:paraId="2688E017" w14:textId="77777777" w:rsidR="001A46C2" w:rsidRPr="00B92096" w:rsidRDefault="001A46C2" w:rsidP="001A46C2">
            <w:r w:rsidRPr="00B92096">
              <w:rPr>
                <w:color w:val="000000"/>
              </w:rPr>
              <w:t>раздел 3 «Средства в кассе учреждения»</w:t>
            </w:r>
          </w:p>
        </w:tc>
        <w:tc>
          <w:tcPr>
            <w:tcW w:w="1559" w:type="dxa"/>
          </w:tcPr>
          <w:p w14:paraId="6C09A3E0" w14:textId="77777777" w:rsidR="001A46C2" w:rsidRPr="00B92096" w:rsidRDefault="001A46C2" w:rsidP="001A46C2">
            <w:r w:rsidRPr="00B92096">
              <w:t>5 201 34 000</w:t>
            </w:r>
          </w:p>
        </w:tc>
        <w:tc>
          <w:tcPr>
            <w:tcW w:w="852" w:type="dxa"/>
          </w:tcPr>
          <w:p w14:paraId="48E0BA31" w14:textId="0C46E772" w:rsidR="001A46C2" w:rsidRPr="00B92096" w:rsidRDefault="001A46C2" w:rsidP="001A46C2">
            <w:r w:rsidRPr="00B92096">
              <w:t xml:space="preserve">(3 + 4) </w:t>
            </w:r>
            <w:r w:rsidR="00020AC5">
              <w:t>–</w:t>
            </w:r>
            <w:r w:rsidRPr="00B92096">
              <w:t xml:space="preserve"> (5 + 6)</w:t>
            </w:r>
          </w:p>
        </w:tc>
        <w:tc>
          <w:tcPr>
            <w:tcW w:w="2317" w:type="dxa"/>
          </w:tcPr>
          <w:p w14:paraId="7053C057" w14:textId="363F3DCB" w:rsidR="001A46C2" w:rsidRPr="00B92096" w:rsidRDefault="001A46C2" w:rsidP="001A46C2">
            <w:r w:rsidRPr="00B92096">
              <w:t xml:space="preserve">Сумма изменения остатков денежных средств в кассе по ф. 0503779 не соответствует идентичному показателю в Отчете 0503737 в части вида деятельности 5 </w:t>
            </w:r>
            <w:r w:rsidR="00020AC5">
              <w:t>– недопустимо</w:t>
            </w:r>
          </w:p>
        </w:tc>
        <w:tc>
          <w:tcPr>
            <w:tcW w:w="709" w:type="dxa"/>
          </w:tcPr>
          <w:p w14:paraId="5806C1F0" w14:textId="77777777" w:rsidR="001A46C2" w:rsidRPr="00B92096" w:rsidRDefault="001A46C2" w:rsidP="001A46C2">
            <w:r>
              <w:t>Б</w:t>
            </w:r>
          </w:p>
        </w:tc>
      </w:tr>
      <w:tr w:rsidR="001A46C2" w:rsidRPr="00B92096" w14:paraId="62A534BC" w14:textId="77777777" w:rsidTr="003E2E85">
        <w:tc>
          <w:tcPr>
            <w:tcW w:w="670" w:type="dxa"/>
          </w:tcPr>
          <w:p w14:paraId="57BC249F" w14:textId="77777777" w:rsidR="001A46C2" w:rsidRPr="00B92096" w:rsidRDefault="001A46C2" w:rsidP="001A46C2">
            <w:r w:rsidRPr="00B92096">
              <w:t>205</w:t>
            </w:r>
          </w:p>
        </w:tc>
        <w:tc>
          <w:tcPr>
            <w:tcW w:w="1051" w:type="dxa"/>
          </w:tcPr>
          <w:p w14:paraId="67D5D322" w14:textId="77777777" w:rsidR="001A46C2" w:rsidRPr="00B92096" w:rsidRDefault="001A46C2" w:rsidP="001A46C2">
            <w:r w:rsidRPr="00B92096">
              <w:t>форма 0503737 (6)</w:t>
            </w:r>
          </w:p>
        </w:tc>
        <w:tc>
          <w:tcPr>
            <w:tcW w:w="1646" w:type="dxa"/>
            <w:gridSpan w:val="2"/>
          </w:tcPr>
          <w:p w14:paraId="1111A45C" w14:textId="77777777" w:rsidR="001A46C2" w:rsidRPr="00B92096" w:rsidRDefault="001A46C2" w:rsidP="001A46C2"/>
        </w:tc>
        <w:tc>
          <w:tcPr>
            <w:tcW w:w="852" w:type="dxa"/>
            <w:gridSpan w:val="2"/>
          </w:tcPr>
          <w:p w14:paraId="6CDB0B33" w14:textId="77777777" w:rsidR="001A46C2" w:rsidRPr="00B92096" w:rsidRDefault="001A46C2" w:rsidP="001A46C2">
            <w:r w:rsidRPr="00B92096">
              <w:t>700</w:t>
            </w:r>
          </w:p>
        </w:tc>
        <w:tc>
          <w:tcPr>
            <w:tcW w:w="567" w:type="dxa"/>
          </w:tcPr>
          <w:p w14:paraId="2A49A30F" w14:textId="77777777" w:rsidR="001A46C2" w:rsidRPr="00B92096" w:rsidRDefault="001A46C2" w:rsidP="001A46C2">
            <w:r w:rsidRPr="00B92096">
              <w:t>5</w:t>
            </w:r>
          </w:p>
        </w:tc>
        <w:tc>
          <w:tcPr>
            <w:tcW w:w="993" w:type="dxa"/>
            <w:gridSpan w:val="2"/>
          </w:tcPr>
          <w:p w14:paraId="66012FEB" w14:textId="77777777" w:rsidR="001A46C2" w:rsidRPr="00B92096" w:rsidRDefault="001A46C2" w:rsidP="001A46C2">
            <w:r w:rsidRPr="00B92096">
              <w:t>=</w:t>
            </w:r>
          </w:p>
        </w:tc>
        <w:tc>
          <w:tcPr>
            <w:tcW w:w="1135" w:type="dxa"/>
          </w:tcPr>
          <w:p w14:paraId="5698306C" w14:textId="77777777" w:rsidR="001A46C2" w:rsidRPr="00B92096" w:rsidRDefault="001A46C2" w:rsidP="001A46C2">
            <w:r w:rsidRPr="00B92096">
              <w:t xml:space="preserve">0503779 </w:t>
            </w:r>
          </w:p>
        </w:tc>
        <w:tc>
          <w:tcPr>
            <w:tcW w:w="2409" w:type="dxa"/>
          </w:tcPr>
          <w:p w14:paraId="27868836" w14:textId="77777777" w:rsidR="001A46C2" w:rsidRPr="00B92096" w:rsidRDefault="001A46C2" w:rsidP="001A46C2">
            <w:r w:rsidRPr="00B92096">
              <w:rPr>
                <w:color w:val="000000"/>
              </w:rPr>
              <w:t>раздел 2 «Счета в финансовом органе»</w:t>
            </w:r>
          </w:p>
        </w:tc>
        <w:tc>
          <w:tcPr>
            <w:tcW w:w="1559" w:type="dxa"/>
          </w:tcPr>
          <w:p w14:paraId="6F244573" w14:textId="77777777" w:rsidR="001A46C2" w:rsidRPr="00B92096" w:rsidRDefault="001A46C2" w:rsidP="001A46C2">
            <w:r w:rsidRPr="00B92096">
              <w:t>6 201 11 000, 6 201 13 000</w:t>
            </w:r>
          </w:p>
        </w:tc>
        <w:tc>
          <w:tcPr>
            <w:tcW w:w="852" w:type="dxa"/>
          </w:tcPr>
          <w:p w14:paraId="5D8931B4" w14:textId="70A7E235" w:rsidR="001A46C2" w:rsidRPr="00B92096" w:rsidRDefault="001A46C2" w:rsidP="001A46C2">
            <w:r w:rsidRPr="00B92096">
              <w:t xml:space="preserve">(3 + 4) </w:t>
            </w:r>
            <w:r w:rsidR="00020AC5">
              <w:t>–</w:t>
            </w:r>
            <w:r w:rsidRPr="00B92096">
              <w:t xml:space="preserve"> (5 + 6)</w:t>
            </w:r>
          </w:p>
        </w:tc>
        <w:tc>
          <w:tcPr>
            <w:tcW w:w="2317" w:type="dxa"/>
          </w:tcPr>
          <w:p w14:paraId="7344BA01" w14:textId="3FB17705" w:rsidR="001A46C2" w:rsidRPr="00B92096" w:rsidRDefault="001A46C2" w:rsidP="00020AC5">
            <w:r w:rsidRPr="00B92096">
              <w:t xml:space="preserve">Сумма изменения остатков денежных средств на счетах в финансовом органе по ф. 0503779 не соответствует идентичному показателю в Отчете 0503737 в части вида деятельности 6 </w:t>
            </w:r>
            <w:r w:rsidR="00020AC5">
              <w:t>– недопустимо</w:t>
            </w:r>
          </w:p>
        </w:tc>
        <w:tc>
          <w:tcPr>
            <w:tcW w:w="709" w:type="dxa"/>
          </w:tcPr>
          <w:p w14:paraId="2EA09C9E" w14:textId="77777777" w:rsidR="001A46C2" w:rsidRPr="00B92096" w:rsidRDefault="001A46C2" w:rsidP="001A46C2">
            <w:r>
              <w:t>Б</w:t>
            </w:r>
          </w:p>
        </w:tc>
      </w:tr>
      <w:tr w:rsidR="001A46C2" w:rsidRPr="00B92096" w14:paraId="77440FA0" w14:textId="77777777" w:rsidTr="003E2E85">
        <w:tc>
          <w:tcPr>
            <w:tcW w:w="670" w:type="dxa"/>
          </w:tcPr>
          <w:p w14:paraId="76E4FA3E" w14:textId="77777777" w:rsidR="001A46C2" w:rsidRPr="00B92096" w:rsidRDefault="001A46C2" w:rsidP="001A46C2">
            <w:r w:rsidRPr="00B92096">
              <w:t>206</w:t>
            </w:r>
          </w:p>
        </w:tc>
        <w:tc>
          <w:tcPr>
            <w:tcW w:w="1051" w:type="dxa"/>
          </w:tcPr>
          <w:p w14:paraId="49611695" w14:textId="77777777" w:rsidR="001A46C2" w:rsidRPr="00B92096" w:rsidRDefault="001A46C2" w:rsidP="001A46C2">
            <w:r w:rsidRPr="00B92096">
              <w:t>форма 0503737 (6)</w:t>
            </w:r>
          </w:p>
        </w:tc>
        <w:tc>
          <w:tcPr>
            <w:tcW w:w="1646" w:type="dxa"/>
            <w:gridSpan w:val="2"/>
          </w:tcPr>
          <w:p w14:paraId="2CAC27EC" w14:textId="77777777" w:rsidR="001A46C2" w:rsidRPr="00B92096" w:rsidRDefault="001A46C2" w:rsidP="001A46C2"/>
        </w:tc>
        <w:tc>
          <w:tcPr>
            <w:tcW w:w="852" w:type="dxa"/>
            <w:gridSpan w:val="2"/>
          </w:tcPr>
          <w:p w14:paraId="638461BF" w14:textId="77777777" w:rsidR="001A46C2" w:rsidRPr="00B92096" w:rsidRDefault="001A46C2" w:rsidP="001A46C2">
            <w:r w:rsidRPr="00B92096">
              <w:t>700</w:t>
            </w:r>
          </w:p>
        </w:tc>
        <w:tc>
          <w:tcPr>
            <w:tcW w:w="567" w:type="dxa"/>
          </w:tcPr>
          <w:p w14:paraId="68A6D47F" w14:textId="77777777" w:rsidR="001A46C2" w:rsidRPr="00B92096" w:rsidRDefault="001A46C2" w:rsidP="001A46C2">
            <w:r w:rsidRPr="00B92096">
              <w:t>6</w:t>
            </w:r>
          </w:p>
        </w:tc>
        <w:tc>
          <w:tcPr>
            <w:tcW w:w="993" w:type="dxa"/>
            <w:gridSpan w:val="2"/>
          </w:tcPr>
          <w:p w14:paraId="6332EC7E" w14:textId="77777777" w:rsidR="001A46C2" w:rsidRPr="00B92096" w:rsidRDefault="001A46C2" w:rsidP="001A46C2">
            <w:r w:rsidRPr="00B92096">
              <w:t>=</w:t>
            </w:r>
          </w:p>
        </w:tc>
        <w:tc>
          <w:tcPr>
            <w:tcW w:w="1135" w:type="dxa"/>
          </w:tcPr>
          <w:p w14:paraId="33A78E3E" w14:textId="77777777" w:rsidR="001A46C2" w:rsidRPr="00B92096" w:rsidRDefault="001A46C2" w:rsidP="001A46C2">
            <w:r w:rsidRPr="00B92096">
              <w:t xml:space="preserve">0503779 </w:t>
            </w:r>
          </w:p>
        </w:tc>
        <w:tc>
          <w:tcPr>
            <w:tcW w:w="2409" w:type="dxa"/>
          </w:tcPr>
          <w:p w14:paraId="3E08ACA7" w14:textId="77777777" w:rsidR="001A46C2" w:rsidRPr="00B92096" w:rsidRDefault="001A46C2" w:rsidP="001A46C2"/>
        </w:tc>
        <w:tc>
          <w:tcPr>
            <w:tcW w:w="1559" w:type="dxa"/>
          </w:tcPr>
          <w:p w14:paraId="6DD44B1F" w14:textId="77777777" w:rsidR="001A46C2" w:rsidRPr="00B92096" w:rsidRDefault="001A46C2" w:rsidP="001A46C2">
            <w:r w:rsidRPr="00B92096">
              <w:t>6 201 21 000, 6 201 23 000,</w:t>
            </w:r>
          </w:p>
          <w:p w14:paraId="0452D6E8" w14:textId="6260C9BE" w:rsidR="001A46C2" w:rsidRPr="00B92096" w:rsidRDefault="001A46C2" w:rsidP="001A46C2">
            <w:r w:rsidRPr="00B92096">
              <w:t xml:space="preserve">6 201 26 000, 6 201 27 000, </w:t>
            </w:r>
          </w:p>
          <w:p w14:paraId="790B3275" w14:textId="77777777" w:rsidR="001A46C2" w:rsidRPr="00B92096" w:rsidRDefault="001A46C2" w:rsidP="001A46C2">
            <w:r w:rsidRPr="00B92096">
              <w:t>6 210 03 000</w:t>
            </w:r>
          </w:p>
        </w:tc>
        <w:tc>
          <w:tcPr>
            <w:tcW w:w="852" w:type="dxa"/>
          </w:tcPr>
          <w:p w14:paraId="3D9BAAD7" w14:textId="1AB8140D" w:rsidR="001A46C2" w:rsidRPr="00B92096" w:rsidRDefault="001A46C2" w:rsidP="001A46C2">
            <w:r w:rsidRPr="00B92096">
              <w:t xml:space="preserve">(3 + 4) </w:t>
            </w:r>
            <w:r w:rsidR="00020AC5">
              <w:t>–</w:t>
            </w:r>
            <w:r w:rsidRPr="00B92096">
              <w:t xml:space="preserve"> (5 + 6)</w:t>
            </w:r>
          </w:p>
        </w:tc>
        <w:tc>
          <w:tcPr>
            <w:tcW w:w="2317" w:type="dxa"/>
          </w:tcPr>
          <w:p w14:paraId="17F5C928" w14:textId="600BD0DD" w:rsidR="001A46C2" w:rsidRPr="00B92096" w:rsidRDefault="001A46C2" w:rsidP="001A46C2">
            <w:r w:rsidRPr="00B92096">
              <w:t xml:space="preserve">Сумма изменения остатков денежных средств на счетах в кредитных организациям по ф. 0503779 не соответствует идентичному показателю в Отчете 0503737 в части вида деятельности 6 </w:t>
            </w:r>
            <w:r w:rsidR="00020AC5">
              <w:t>– недопустимо</w:t>
            </w:r>
          </w:p>
        </w:tc>
        <w:tc>
          <w:tcPr>
            <w:tcW w:w="709" w:type="dxa"/>
          </w:tcPr>
          <w:p w14:paraId="4B32CF35" w14:textId="77777777" w:rsidR="001A46C2" w:rsidRPr="00B92096" w:rsidRDefault="001A46C2" w:rsidP="001A46C2">
            <w:r>
              <w:t>Б</w:t>
            </w:r>
          </w:p>
        </w:tc>
      </w:tr>
      <w:tr w:rsidR="001A46C2" w:rsidRPr="00B92096" w14:paraId="09B1D2E2" w14:textId="77777777" w:rsidTr="003E2E85">
        <w:tc>
          <w:tcPr>
            <w:tcW w:w="670" w:type="dxa"/>
          </w:tcPr>
          <w:p w14:paraId="09185222" w14:textId="77777777" w:rsidR="001A46C2" w:rsidRPr="00B92096" w:rsidRDefault="001A46C2" w:rsidP="001A46C2">
            <w:r w:rsidRPr="00B92096">
              <w:t>207</w:t>
            </w:r>
          </w:p>
        </w:tc>
        <w:tc>
          <w:tcPr>
            <w:tcW w:w="1051" w:type="dxa"/>
          </w:tcPr>
          <w:p w14:paraId="05139023" w14:textId="77777777" w:rsidR="001A46C2" w:rsidRPr="00B92096" w:rsidRDefault="001A46C2" w:rsidP="001A46C2">
            <w:r w:rsidRPr="00B92096">
              <w:t>форма 0503737 (6)</w:t>
            </w:r>
          </w:p>
        </w:tc>
        <w:tc>
          <w:tcPr>
            <w:tcW w:w="1646" w:type="dxa"/>
            <w:gridSpan w:val="2"/>
          </w:tcPr>
          <w:p w14:paraId="5A8D4184" w14:textId="77777777" w:rsidR="001A46C2" w:rsidRPr="00B92096" w:rsidRDefault="001A46C2" w:rsidP="001A46C2"/>
        </w:tc>
        <w:tc>
          <w:tcPr>
            <w:tcW w:w="852" w:type="dxa"/>
            <w:gridSpan w:val="2"/>
          </w:tcPr>
          <w:p w14:paraId="781744A2" w14:textId="77777777" w:rsidR="001A46C2" w:rsidRPr="00B92096" w:rsidRDefault="001A46C2" w:rsidP="001A46C2">
            <w:r w:rsidRPr="00B92096">
              <w:t>700</w:t>
            </w:r>
          </w:p>
        </w:tc>
        <w:tc>
          <w:tcPr>
            <w:tcW w:w="567" w:type="dxa"/>
          </w:tcPr>
          <w:p w14:paraId="2FB0F955" w14:textId="77777777" w:rsidR="001A46C2" w:rsidRPr="00B92096" w:rsidRDefault="001A46C2" w:rsidP="001A46C2">
            <w:r w:rsidRPr="00B92096">
              <w:t>7</w:t>
            </w:r>
          </w:p>
        </w:tc>
        <w:tc>
          <w:tcPr>
            <w:tcW w:w="993" w:type="dxa"/>
            <w:gridSpan w:val="2"/>
          </w:tcPr>
          <w:p w14:paraId="3359FCBC" w14:textId="77777777" w:rsidR="001A46C2" w:rsidRPr="00B92096" w:rsidRDefault="001A46C2" w:rsidP="001A46C2">
            <w:r w:rsidRPr="00B92096">
              <w:t>=</w:t>
            </w:r>
          </w:p>
        </w:tc>
        <w:tc>
          <w:tcPr>
            <w:tcW w:w="1135" w:type="dxa"/>
          </w:tcPr>
          <w:p w14:paraId="1E417D62" w14:textId="77777777" w:rsidR="001A46C2" w:rsidRPr="00B92096" w:rsidRDefault="001A46C2" w:rsidP="001A46C2">
            <w:r w:rsidRPr="00B92096">
              <w:t xml:space="preserve">0503779 </w:t>
            </w:r>
          </w:p>
        </w:tc>
        <w:tc>
          <w:tcPr>
            <w:tcW w:w="2409" w:type="dxa"/>
          </w:tcPr>
          <w:p w14:paraId="5173DE36" w14:textId="77777777" w:rsidR="001A46C2" w:rsidRPr="00B92096" w:rsidRDefault="001A46C2" w:rsidP="001A46C2">
            <w:r w:rsidRPr="00B92096">
              <w:rPr>
                <w:color w:val="000000"/>
              </w:rPr>
              <w:t>раздел 3 «Средства в кассе учреждения»</w:t>
            </w:r>
          </w:p>
        </w:tc>
        <w:tc>
          <w:tcPr>
            <w:tcW w:w="1559" w:type="dxa"/>
          </w:tcPr>
          <w:p w14:paraId="65208DA3" w14:textId="77777777" w:rsidR="001A46C2" w:rsidRPr="00B92096" w:rsidRDefault="001A46C2" w:rsidP="001A46C2">
            <w:r w:rsidRPr="00B92096">
              <w:t>6 201 34 000</w:t>
            </w:r>
          </w:p>
        </w:tc>
        <w:tc>
          <w:tcPr>
            <w:tcW w:w="852" w:type="dxa"/>
          </w:tcPr>
          <w:p w14:paraId="2CE6A61E" w14:textId="5754BD2E" w:rsidR="001A46C2" w:rsidRPr="00B92096" w:rsidRDefault="001A46C2" w:rsidP="001A46C2">
            <w:r w:rsidRPr="00B92096">
              <w:t xml:space="preserve">(3 + 4) </w:t>
            </w:r>
            <w:r w:rsidR="00020AC5">
              <w:t>–</w:t>
            </w:r>
            <w:r w:rsidRPr="00B92096">
              <w:t xml:space="preserve"> (5 + 6)</w:t>
            </w:r>
          </w:p>
        </w:tc>
        <w:tc>
          <w:tcPr>
            <w:tcW w:w="2317" w:type="dxa"/>
          </w:tcPr>
          <w:p w14:paraId="277FA910" w14:textId="401F5190" w:rsidR="001A46C2" w:rsidRPr="00B92096" w:rsidRDefault="001A46C2" w:rsidP="001A46C2">
            <w:r w:rsidRPr="00B92096">
              <w:t xml:space="preserve">Сумма изменения остатков денежных средств в кассе по ф. 0503779 не соответствует идентичному показателю в Отчете 0503737 в части вида деятельности 6 </w:t>
            </w:r>
            <w:r w:rsidR="00020AC5">
              <w:t>– недопустимо</w:t>
            </w:r>
          </w:p>
        </w:tc>
        <w:tc>
          <w:tcPr>
            <w:tcW w:w="709" w:type="dxa"/>
          </w:tcPr>
          <w:p w14:paraId="67858E52" w14:textId="77777777" w:rsidR="001A46C2" w:rsidRPr="00B92096" w:rsidRDefault="001A46C2" w:rsidP="001A46C2">
            <w:r>
              <w:t>Б</w:t>
            </w:r>
          </w:p>
        </w:tc>
      </w:tr>
      <w:tr w:rsidR="001A46C2" w:rsidRPr="00B92096" w14:paraId="6F6F9F68" w14:textId="77777777" w:rsidTr="003E2E85">
        <w:tc>
          <w:tcPr>
            <w:tcW w:w="670" w:type="dxa"/>
          </w:tcPr>
          <w:p w14:paraId="05F3DB95" w14:textId="77777777" w:rsidR="001A46C2" w:rsidRPr="00B92096" w:rsidRDefault="001A46C2" w:rsidP="001A46C2">
            <w:r w:rsidRPr="00B92096">
              <w:t>208</w:t>
            </w:r>
          </w:p>
        </w:tc>
        <w:tc>
          <w:tcPr>
            <w:tcW w:w="1051" w:type="dxa"/>
          </w:tcPr>
          <w:p w14:paraId="773B8E6F" w14:textId="09FC585A" w:rsidR="001A46C2" w:rsidRPr="00B92096" w:rsidRDefault="001A46C2" w:rsidP="00201988">
            <w:r w:rsidRPr="00B92096">
              <w:t>форма 0503737 (7)</w:t>
            </w:r>
          </w:p>
        </w:tc>
        <w:tc>
          <w:tcPr>
            <w:tcW w:w="1646" w:type="dxa"/>
            <w:gridSpan w:val="2"/>
          </w:tcPr>
          <w:p w14:paraId="42D43814" w14:textId="77777777" w:rsidR="001A46C2" w:rsidRPr="00B92096" w:rsidRDefault="001A46C2" w:rsidP="001A46C2"/>
        </w:tc>
        <w:tc>
          <w:tcPr>
            <w:tcW w:w="852" w:type="dxa"/>
            <w:gridSpan w:val="2"/>
          </w:tcPr>
          <w:p w14:paraId="62782590" w14:textId="77777777" w:rsidR="001A46C2" w:rsidRPr="00B92096" w:rsidRDefault="001A46C2" w:rsidP="001A46C2">
            <w:r w:rsidRPr="00B92096">
              <w:t>700</w:t>
            </w:r>
          </w:p>
        </w:tc>
        <w:tc>
          <w:tcPr>
            <w:tcW w:w="567" w:type="dxa"/>
          </w:tcPr>
          <w:p w14:paraId="3645FE66" w14:textId="77777777" w:rsidR="001A46C2" w:rsidRPr="00B92096" w:rsidRDefault="001A46C2" w:rsidP="001A46C2">
            <w:r w:rsidRPr="00B92096">
              <w:t>5</w:t>
            </w:r>
          </w:p>
        </w:tc>
        <w:tc>
          <w:tcPr>
            <w:tcW w:w="993" w:type="dxa"/>
            <w:gridSpan w:val="2"/>
          </w:tcPr>
          <w:p w14:paraId="363D56E9" w14:textId="77777777" w:rsidR="001A46C2" w:rsidRPr="00B92096" w:rsidRDefault="001A46C2" w:rsidP="001A46C2">
            <w:r w:rsidRPr="00B92096">
              <w:t>=</w:t>
            </w:r>
          </w:p>
        </w:tc>
        <w:tc>
          <w:tcPr>
            <w:tcW w:w="1135" w:type="dxa"/>
          </w:tcPr>
          <w:p w14:paraId="6A3C09E6" w14:textId="77777777" w:rsidR="001A46C2" w:rsidRPr="00B92096" w:rsidRDefault="001A46C2" w:rsidP="001A46C2">
            <w:r w:rsidRPr="00B92096">
              <w:t xml:space="preserve">0503779 </w:t>
            </w:r>
          </w:p>
        </w:tc>
        <w:tc>
          <w:tcPr>
            <w:tcW w:w="2409" w:type="dxa"/>
          </w:tcPr>
          <w:p w14:paraId="1C54B3EB" w14:textId="77777777" w:rsidR="001A46C2" w:rsidRPr="00B92096" w:rsidRDefault="001A46C2" w:rsidP="001A46C2">
            <w:r w:rsidRPr="00B92096">
              <w:rPr>
                <w:color w:val="000000"/>
              </w:rPr>
              <w:t>раздел 2 «Счета в финансовом органе»</w:t>
            </w:r>
          </w:p>
        </w:tc>
        <w:tc>
          <w:tcPr>
            <w:tcW w:w="1559" w:type="dxa"/>
          </w:tcPr>
          <w:p w14:paraId="7886FF68" w14:textId="77777777" w:rsidR="001A46C2" w:rsidRPr="00B92096" w:rsidRDefault="001A46C2" w:rsidP="001A46C2">
            <w:r w:rsidRPr="00B92096">
              <w:t>7 201 11 000, 7 201 13 000</w:t>
            </w:r>
          </w:p>
        </w:tc>
        <w:tc>
          <w:tcPr>
            <w:tcW w:w="852" w:type="dxa"/>
          </w:tcPr>
          <w:p w14:paraId="6E012C18" w14:textId="6346F2DB" w:rsidR="001A46C2" w:rsidRPr="00B92096" w:rsidRDefault="001A46C2" w:rsidP="001A46C2">
            <w:r w:rsidRPr="00B92096">
              <w:t xml:space="preserve">(3 + 4) </w:t>
            </w:r>
            <w:r w:rsidR="00020AC5">
              <w:t>–</w:t>
            </w:r>
            <w:r w:rsidRPr="00B92096">
              <w:t xml:space="preserve"> (5 + 6)</w:t>
            </w:r>
          </w:p>
        </w:tc>
        <w:tc>
          <w:tcPr>
            <w:tcW w:w="2317" w:type="dxa"/>
          </w:tcPr>
          <w:p w14:paraId="3E05838A" w14:textId="123435EC" w:rsidR="001A46C2" w:rsidRPr="00B92096" w:rsidRDefault="001A46C2" w:rsidP="001A46C2">
            <w:r w:rsidRPr="00B92096">
              <w:t xml:space="preserve">Сумма изменения остатков денежных средств на счетах в финансовом органе по ф. 0503779 не соответствует идентичному показателю в Отчете 0503737 в части вида деятельности 7 </w:t>
            </w:r>
            <w:r w:rsidR="00020AC5">
              <w:t>– недопустимо</w:t>
            </w:r>
          </w:p>
        </w:tc>
        <w:tc>
          <w:tcPr>
            <w:tcW w:w="709" w:type="dxa"/>
          </w:tcPr>
          <w:p w14:paraId="7494117B" w14:textId="77777777" w:rsidR="001A46C2" w:rsidRPr="00B92096" w:rsidRDefault="001A46C2" w:rsidP="001A46C2">
            <w:r>
              <w:t>Б</w:t>
            </w:r>
          </w:p>
        </w:tc>
      </w:tr>
      <w:tr w:rsidR="001A46C2" w:rsidRPr="00B92096" w14:paraId="760A3823" w14:textId="77777777" w:rsidTr="003E2E85">
        <w:tc>
          <w:tcPr>
            <w:tcW w:w="670" w:type="dxa"/>
          </w:tcPr>
          <w:p w14:paraId="28433F36" w14:textId="77777777" w:rsidR="001A46C2" w:rsidRPr="00B92096" w:rsidRDefault="001A46C2" w:rsidP="001A46C2">
            <w:r w:rsidRPr="00B92096">
              <w:t>209</w:t>
            </w:r>
          </w:p>
        </w:tc>
        <w:tc>
          <w:tcPr>
            <w:tcW w:w="1051" w:type="dxa"/>
          </w:tcPr>
          <w:p w14:paraId="36DCB9C8" w14:textId="77777777" w:rsidR="001A46C2" w:rsidRPr="00B92096" w:rsidRDefault="001A46C2" w:rsidP="001A46C2">
            <w:r w:rsidRPr="00B92096">
              <w:t>форма 0503737 (7)</w:t>
            </w:r>
          </w:p>
        </w:tc>
        <w:tc>
          <w:tcPr>
            <w:tcW w:w="1646" w:type="dxa"/>
            <w:gridSpan w:val="2"/>
          </w:tcPr>
          <w:p w14:paraId="4CD00C37" w14:textId="77777777" w:rsidR="001A46C2" w:rsidRPr="00B92096" w:rsidRDefault="001A46C2" w:rsidP="001A46C2"/>
        </w:tc>
        <w:tc>
          <w:tcPr>
            <w:tcW w:w="852" w:type="dxa"/>
            <w:gridSpan w:val="2"/>
          </w:tcPr>
          <w:p w14:paraId="64717CA9" w14:textId="77777777" w:rsidR="001A46C2" w:rsidRPr="00B92096" w:rsidRDefault="001A46C2" w:rsidP="001A46C2">
            <w:r w:rsidRPr="00B92096">
              <w:t>700</w:t>
            </w:r>
          </w:p>
        </w:tc>
        <w:tc>
          <w:tcPr>
            <w:tcW w:w="567" w:type="dxa"/>
          </w:tcPr>
          <w:p w14:paraId="70C841B3" w14:textId="77777777" w:rsidR="001A46C2" w:rsidRPr="00B92096" w:rsidRDefault="001A46C2" w:rsidP="001A46C2">
            <w:r w:rsidRPr="00B92096">
              <w:t>6</w:t>
            </w:r>
          </w:p>
        </w:tc>
        <w:tc>
          <w:tcPr>
            <w:tcW w:w="993" w:type="dxa"/>
            <w:gridSpan w:val="2"/>
          </w:tcPr>
          <w:p w14:paraId="4D8D55DB" w14:textId="77777777" w:rsidR="001A46C2" w:rsidRPr="00B92096" w:rsidRDefault="001A46C2" w:rsidP="001A46C2">
            <w:r w:rsidRPr="00B92096">
              <w:t>=</w:t>
            </w:r>
          </w:p>
        </w:tc>
        <w:tc>
          <w:tcPr>
            <w:tcW w:w="1135" w:type="dxa"/>
          </w:tcPr>
          <w:p w14:paraId="422386B4" w14:textId="77777777" w:rsidR="001A46C2" w:rsidRPr="00B92096" w:rsidRDefault="001A46C2" w:rsidP="001A46C2">
            <w:r w:rsidRPr="00B92096">
              <w:t xml:space="preserve">0503779 </w:t>
            </w:r>
          </w:p>
        </w:tc>
        <w:tc>
          <w:tcPr>
            <w:tcW w:w="2409" w:type="dxa"/>
          </w:tcPr>
          <w:p w14:paraId="67F3808E" w14:textId="77777777" w:rsidR="001A46C2" w:rsidRPr="00B92096" w:rsidRDefault="001A46C2" w:rsidP="001A46C2"/>
        </w:tc>
        <w:tc>
          <w:tcPr>
            <w:tcW w:w="1559" w:type="dxa"/>
          </w:tcPr>
          <w:p w14:paraId="0397A746" w14:textId="77777777" w:rsidR="001A46C2" w:rsidRPr="00B92096" w:rsidRDefault="001A46C2" w:rsidP="001A46C2">
            <w:r w:rsidRPr="00B92096">
              <w:t>7 201 21 000, 7 201 23 000,</w:t>
            </w:r>
          </w:p>
          <w:p w14:paraId="6BF8DA2E" w14:textId="5168B206" w:rsidR="001A46C2" w:rsidRPr="00B92096" w:rsidRDefault="001A46C2" w:rsidP="001A46C2">
            <w:r w:rsidRPr="00B92096">
              <w:t xml:space="preserve">7 201 26 000, 7 201 27 000, </w:t>
            </w:r>
          </w:p>
          <w:p w14:paraId="44D707ED" w14:textId="77777777" w:rsidR="001A46C2" w:rsidRPr="00B92096" w:rsidRDefault="001A46C2" w:rsidP="001A46C2">
            <w:r w:rsidRPr="00B92096">
              <w:t>7 210 03 000</w:t>
            </w:r>
          </w:p>
        </w:tc>
        <w:tc>
          <w:tcPr>
            <w:tcW w:w="852" w:type="dxa"/>
          </w:tcPr>
          <w:p w14:paraId="0857FAA0" w14:textId="7842D44E" w:rsidR="001A46C2" w:rsidRPr="00B92096" w:rsidRDefault="001A46C2" w:rsidP="001A46C2">
            <w:r w:rsidRPr="00B92096">
              <w:t xml:space="preserve">(3 + 4) </w:t>
            </w:r>
            <w:r w:rsidR="00020AC5">
              <w:t>–</w:t>
            </w:r>
            <w:r w:rsidRPr="00B92096">
              <w:t xml:space="preserve"> (5 + 6)</w:t>
            </w:r>
          </w:p>
        </w:tc>
        <w:tc>
          <w:tcPr>
            <w:tcW w:w="2317" w:type="dxa"/>
          </w:tcPr>
          <w:p w14:paraId="32367257" w14:textId="41EB94F1" w:rsidR="001A46C2" w:rsidRPr="00B92096" w:rsidRDefault="001A46C2" w:rsidP="001A46C2">
            <w:r w:rsidRPr="00B92096">
              <w:t>Сумма изменения остатков денежных средств на счетах в кредитных организациям по ф. 0503779 не соответствует идентичному показателю в Отчете 0503737 в части вида деятельности 7</w:t>
            </w:r>
            <w:r w:rsidR="00020AC5">
              <w:t xml:space="preserve"> – недопустимо</w:t>
            </w:r>
          </w:p>
        </w:tc>
        <w:tc>
          <w:tcPr>
            <w:tcW w:w="709" w:type="dxa"/>
          </w:tcPr>
          <w:p w14:paraId="6DCD3F81" w14:textId="77777777" w:rsidR="001A46C2" w:rsidRPr="00B92096" w:rsidRDefault="001A46C2" w:rsidP="001A46C2">
            <w:r>
              <w:t>Б</w:t>
            </w:r>
          </w:p>
        </w:tc>
      </w:tr>
      <w:tr w:rsidR="001A46C2" w:rsidRPr="00B92096" w14:paraId="3F51C6A9" w14:textId="77777777" w:rsidTr="003E2E85">
        <w:tc>
          <w:tcPr>
            <w:tcW w:w="670" w:type="dxa"/>
          </w:tcPr>
          <w:p w14:paraId="011895B9" w14:textId="77777777" w:rsidR="001A46C2" w:rsidRPr="00B92096" w:rsidRDefault="001A46C2" w:rsidP="001A46C2">
            <w:r w:rsidRPr="00B92096">
              <w:t>210</w:t>
            </w:r>
          </w:p>
        </w:tc>
        <w:tc>
          <w:tcPr>
            <w:tcW w:w="1051" w:type="dxa"/>
          </w:tcPr>
          <w:p w14:paraId="27348930" w14:textId="77777777" w:rsidR="001A46C2" w:rsidRPr="00B92096" w:rsidRDefault="001A46C2" w:rsidP="001A46C2">
            <w:r w:rsidRPr="00B92096">
              <w:t>форма 0503737 (7)</w:t>
            </w:r>
          </w:p>
        </w:tc>
        <w:tc>
          <w:tcPr>
            <w:tcW w:w="1646" w:type="dxa"/>
            <w:gridSpan w:val="2"/>
          </w:tcPr>
          <w:p w14:paraId="257FCC02" w14:textId="77777777" w:rsidR="001A46C2" w:rsidRPr="00B92096" w:rsidRDefault="001A46C2" w:rsidP="001A46C2"/>
        </w:tc>
        <w:tc>
          <w:tcPr>
            <w:tcW w:w="852" w:type="dxa"/>
            <w:gridSpan w:val="2"/>
          </w:tcPr>
          <w:p w14:paraId="32C23857" w14:textId="77777777" w:rsidR="001A46C2" w:rsidRPr="00B92096" w:rsidRDefault="001A46C2" w:rsidP="001A46C2">
            <w:r w:rsidRPr="00B92096">
              <w:t>700</w:t>
            </w:r>
          </w:p>
        </w:tc>
        <w:tc>
          <w:tcPr>
            <w:tcW w:w="567" w:type="dxa"/>
          </w:tcPr>
          <w:p w14:paraId="5FF82800" w14:textId="77777777" w:rsidR="001A46C2" w:rsidRPr="00B92096" w:rsidRDefault="001A46C2" w:rsidP="001A46C2">
            <w:r w:rsidRPr="00B92096">
              <w:t>7</w:t>
            </w:r>
          </w:p>
        </w:tc>
        <w:tc>
          <w:tcPr>
            <w:tcW w:w="993" w:type="dxa"/>
            <w:gridSpan w:val="2"/>
          </w:tcPr>
          <w:p w14:paraId="4E2367A5" w14:textId="77777777" w:rsidR="001A46C2" w:rsidRPr="00B92096" w:rsidRDefault="001A46C2" w:rsidP="001A46C2">
            <w:r w:rsidRPr="00B92096">
              <w:t>=</w:t>
            </w:r>
          </w:p>
        </w:tc>
        <w:tc>
          <w:tcPr>
            <w:tcW w:w="1135" w:type="dxa"/>
          </w:tcPr>
          <w:p w14:paraId="3F4C0CCB" w14:textId="77777777" w:rsidR="001A46C2" w:rsidRPr="00B92096" w:rsidRDefault="001A46C2" w:rsidP="001A46C2">
            <w:r w:rsidRPr="00B92096">
              <w:t>0503779</w:t>
            </w:r>
          </w:p>
        </w:tc>
        <w:tc>
          <w:tcPr>
            <w:tcW w:w="2409" w:type="dxa"/>
          </w:tcPr>
          <w:p w14:paraId="63939824" w14:textId="77777777" w:rsidR="001A46C2" w:rsidRPr="00B92096" w:rsidRDefault="001A46C2" w:rsidP="001A46C2">
            <w:r w:rsidRPr="00B92096">
              <w:rPr>
                <w:color w:val="000000"/>
              </w:rPr>
              <w:t>раздел 3 «Средства в кассе учреждения»</w:t>
            </w:r>
          </w:p>
        </w:tc>
        <w:tc>
          <w:tcPr>
            <w:tcW w:w="1559" w:type="dxa"/>
          </w:tcPr>
          <w:p w14:paraId="30409976" w14:textId="77777777" w:rsidR="001A46C2" w:rsidRPr="00B92096" w:rsidRDefault="001A46C2" w:rsidP="001A46C2">
            <w:r w:rsidRPr="00B92096">
              <w:t>7 201 34 000</w:t>
            </w:r>
          </w:p>
        </w:tc>
        <w:tc>
          <w:tcPr>
            <w:tcW w:w="852" w:type="dxa"/>
          </w:tcPr>
          <w:p w14:paraId="394C0B6D" w14:textId="4660E69F" w:rsidR="001A46C2" w:rsidRPr="00B92096" w:rsidRDefault="001A46C2" w:rsidP="001A46C2">
            <w:r w:rsidRPr="00B92096">
              <w:t xml:space="preserve">(3 + 4) </w:t>
            </w:r>
            <w:r w:rsidR="00020AC5">
              <w:t>–</w:t>
            </w:r>
            <w:r w:rsidRPr="00B92096">
              <w:t xml:space="preserve"> (5 + 6)</w:t>
            </w:r>
          </w:p>
        </w:tc>
        <w:tc>
          <w:tcPr>
            <w:tcW w:w="2317" w:type="dxa"/>
          </w:tcPr>
          <w:p w14:paraId="355F19FB" w14:textId="6DB84ACA" w:rsidR="001A46C2" w:rsidRPr="00B92096" w:rsidRDefault="001A46C2" w:rsidP="001A46C2">
            <w:r w:rsidRPr="00B92096">
              <w:t>Сумма изменения остатков денежных средств в кассе по ф. 0503779 не соответствует идентичному показателю в Отчете 0503737 в части вида деятельности 7</w:t>
            </w:r>
            <w:r w:rsidR="00020AC5">
              <w:t xml:space="preserve"> – недопустимо</w:t>
            </w:r>
          </w:p>
        </w:tc>
        <w:tc>
          <w:tcPr>
            <w:tcW w:w="709" w:type="dxa"/>
          </w:tcPr>
          <w:p w14:paraId="1C7493AB" w14:textId="77777777" w:rsidR="001A46C2" w:rsidRPr="00B92096" w:rsidRDefault="001A46C2" w:rsidP="001A46C2">
            <w:r>
              <w:t>Б</w:t>
            </w:r>
          </w:p>
        </w:tc>
      </w:tr>
      <w:tr w:rsidR="001A46C2" w:rsidRPr="00B92096" w14:paraId="7E54D5EF" w14:textId="77777777" w:rsidTr="003E2E85">
        <w:tc>
          <w:tcPr>
            <w:tcW w:w="670" w:type="dxa"/>
          </w:tcPr>
          <w:p w14:paraId="3F3F1C6F" w14:textId="77777777" w:rsidR="001A46C2" w:rsidRPr="00B92096" w:rsidRDefault="001A46C2" w:rsidP="001A46C2">
            <w:r>
              <w:t>211</w:t>
            </w:r>
          </w:p>
        </w:tc>
        <w:tc>
          <w:tcPr>
            <w:tcW w:w="1051" w:type="dxa"/>
          </w:tcPr>
          <w:p w14:paraId="73329C66" w14:textId="77777777" w:rsidR="001A46C2" w:rsidRPr="00B92096" w:rsidRDefault="001A46C2" w:rsidP="001A46C2">
            <w:r>
              <w:t>0503730</w:t>
            </w:r>
          </w:p>
        </w:tc>
        <w:tc>
          <w:tcPr>
            <w:tcW w:w="1646" w:type="dxa"/>
            <w:gridSpan w:val="2"/>
          </w:tcPr>
          <w:p w14:paraId="77A6D93B" w14:textId="77777777" w:rsidR="001A46C2" w:rsidRPr="00B92096" w:rsidRDefault="001A46C2" w:rsidP="001A46C2"/>
        </w:tc>
        <w:tc>
          <w:tcPr>
            <w:tcW w:w="852" w:type="dxa"/>
            <w:gridSpan w:val="2"/>
          </w:tcPr>
          <w:p w14:paraId="56E8A717" w14:textId="77777777" w:rsidR="001A46C2" w:rsidRPr="00B92096" w:rsidRDefault="001A46C2" w:rsidP="001A46C2">
            <w:r>
              <w:t>270</w:t>
            </w:r>
          </w:p>
        </w:tc>
        <w:tc>
          <w:tcPr>
            <w:tcW w:w="567" w:type="dxa"/>
          </w:tcPr>
          <w:p w14:paraId="365F0488" w14:textId="77777777" w:rsidR="001A46C2" w:rsidRPr="00B92096" w:rsidRDefault="001A46C2" w:rsidP="001A46C2">
            <w:r>
              <w:t>3</w:t>
            </w:r>
          </w:p>
        </w:tc>
        <w:tc>
          <w:tcPr>
            <w:tcW w:w="993" w:type="dxa"/>
            <w:gridSpan w:val="2"/>
          </w:tcPr>
          <w:p w14:paraId="763DB3D0" w14:textId="77777777" w:rsidR="001A46C2" w:rsidRPr="00B92096" w:rsidRDefault="001A46C2" w:rsidP="001A46C2">
            <w:r>
              <w:t>=</w:t>
            </w:r>
          </w:p>
        </w:tc>
        <w:tc>
          <w:tcPr>
            <w:tcW w:w="1135" w:type="dxa"/>
          </w:tcPr>
          <w:p w14:paraId="38282DAC" w14:textId="77777777" w:rsidR="001A46C2" w:rsidRPr="00B92096" w:rsidRDefault="001A46C2" w:rsidP="001A46C2">
            <w:r>
              <w:t>0503772</w:t>
            </w:r>
          </w:p>
        </w:tc>
        <w:tc>
          <w:tcPr>
            <w:tcW w:w="2409" w:type="dxa"/>
          </w:tcPr>
          <w:p w14:paraId="786CE3BE" w14:textId="77777777" w:rsidR="001A46C2" w:rsidRPr="00B92096" w:rsidRDefault="001A46C2" w:rsidP="001A46C2">
            <w:r w:rsidRPr="00651D83">
              <w:rPr>
                <w:color w:val="000000"/>
              </w:rPr>
              <w:t>(Раздел 1, Гр. 2, сумма по счету 5</w:t>
            </w:r>
            <w:r>
              <w:rPr>
                <w:color w:val="000000"/>
                <w:lang w:val="en-US"/>
              </w:rPr>
              <w:t> </w:t>
            </w:r>
            <w:r w:rsidRPr="00651D83">
              <w:rPr>
                <w:color w:val="000000"/>
              </w:rPr>
              <w:t xml:space="preserve">207 </w:t>
            </w:r>
            <w:r>
              <w:rPr>
                <w:color w:val="000000"/>
              </w:rPr>
              <w:t>хх 000) + (Раздел 1, Гр. 2, итого по счету 6 207 хх 000)</w:t>
            </w:r>
          </w:p>
        </w:tc>
        <w:tc>
          <w:tcPr>
            <w:tcW w:w="1559" w:type="dxa"/>
          </w:tcPr>
          <w:p w14:paraId="0469DC13" w14:textId="77777777" w:rsidR="001A46C2" w:rsidRPr="00B92096" w:rsidRDefault="001A46C2" w:rsidP="001A46C2"/>
        </w:tc>
        <w:tc>
          <w:tcPr>
            <w:tcW w:w="852" w:type="dxa"/>
          </w:tcPr>
          <w:p w14:paraId="6C2C75AE" w14:textId="77777777" w:rsidR="001A46C2" w:rsidRPr="00B92096" w:rsidRDefault="001A46C2" w:rsidP="001A46C2"/>
        </w:tc>
        <w:tc>
          <w:tcPr>
            <w:tcW w:w="2317" w:type="dxa"/>
          </w:tcPr>
          <w:p w14:paraId="00AB7792" w14:textId="4CCA1942" w:rsidR="001A46C2" w:rsidRPr="00B92096" w:rsidRDefault="001A46C2" w:rsidP="001A46C2">
            <w:r>
              <w:t>Сумма расчетов по займам (счет 0 207 %0 000) на начало года отраженная в ф.0503772 не соответствует идентичному показателю в балансе</w:t>
            </w:r>
            <w:r w:rsidR="00020AC5">
              <w:t xml:space="preserve"> – недопустимо</w:t>
            </w:r>
          </w:p>
        </w:tc>
        <w:tc>
          <w:tcPr>
            <w:tcW w:w="709" w:type="dxa"/>
          </w:tcPr>
          <w:p w14:paraId="4D16CA1F" w14:textId="77777777" w:rsidR="001A46C2" w:rsidRDefault="001A46C2" w:rsidP="001A46C2">
            <w:r w:rsidRPr="00A972CF">
              <w:rPr>
                <w:color w:val="000000"/>
              </w:rPr>
              <w:t>Б</w:t>
            </w:r>
          </w:p>
        </w:tc>
      </w:tr>
      <w:tr w:rsidR="001A46C2" w:rsidRPr="00B92096" w14:paraId="17788557" w14:textId="77777777" w:rsidTr="003E2E85">
        <w:tc>
          <w:tcPr>
            <w:tcW w:w="670" w:type="dxa"/>
          </w:tcPr>
          <w:p w14:paraId="17A032DB" w14:textId="77777777" w:rsidR="001A46C2" w:rsidRPr="00B92096" w:rsidRDefault="001A46C2" w:rsidP="001A46C2">
            <w:r>
              <w:t>212</w:t>
            </w:r>
          </w:p>
        </w:tc>
        <w:tc>
          <w:tcPr>
            <w:tcW w:w="1051" w:type="dxa"/>
          </w:tcPr>
          <w:p w14:paraId="77CBA6F0" w14:textId="77777777" w:rsidR="001A46C2" w:rsidRPr="00B92096" w:rsidRDefault="001A46C2" w:rsidP="001A46C2">
            <w:r>
              <w:t>0503730</w:t>
            </w:r>
          </w:p>
        </w:tc>
        <w:tc>
          <w:tcPr>
            <w:tcW w:w="1646" w:type="dxa"/>
            <w:gridSpan w:val="2"/>
          </w:tcPr>
          <w:p w14:paraId="5AD04BE8" w14:textId="77777777" w:rsidR="001A46C2" w:rsidRPr="00B92096" w:rsidRDefault="001A46C2" w:rsidP="001A46C2"/>
        </w:tc>
        <w:tc>
          <w:tcPr>
            <w:tcW w:w="852" w:type="dxa"/>
            <w:gridSpan w:val="2"/>
          </w:tcPr>
          <w:p w14:paraId="03FCF3E7" w14:textId="77777777" w:rsidR="001A46C2" w:rsidRPr="00B92096" w:rsidRDefault="001A46C2" w:rsidP="001A46C2">
            <w:r>
              <w:t>270</w:t>
            </w:r>
          </w:p>
        </w:tc>
        <w:tc>
          <w:tcPr>
            <w:tcW w:w="567" w:type="dxa"/>
          </w:tcPr>
          <w:p w14:paraId="1A25989F" w14:textId="77777777" w:rsidR="001A46C2" w:rsidRPr="00B92096" w:rsidRDefault="001A46C2" w:rsidP="001A46C2">
            <w:r>
              <w:t>7</w:t>
            </w:r>
          </w:p>
        </w:tc>
        <w:tc>
          <w:tcPr>
            <w:tcW w:w="993" w:type="dxa"/>
            <w:gridSpan w:val="2"/>
          </w:tcPr>
          <w:p w14:paraId="2F5CCBFA" w14:textId="77777777" w:rsidR="001A46C2" w:rsidRPr="00B92096" w:rsidRDefault="001A46C2" w:rsidP="001A46C2">
            <w:r>
              <w:t>=</w:t>
            </w:r>
          </w:p>
        </w:tc>
        <w:tc>
          <w:tcPr>
            <w:tcW w:w="1135" w:type="dxa"/>
          </w:tcPr>
          <w:p w14:paraId="160A02D9" w14:textId="77777777" w:rsidR="001A46C2" w:rsidRPr="00B92096" w:rsidRDefault="001A46C2" w:rsidP="001A46C2">
            <w:r>
              <w:t>0503772</w:t>
            </w:r>
          </w:p>
        </w:tc>
        <w:tc>
          <w:tcPr>
            <w:tcW w:w="2409" w:type="dxa"/>
          </w:tcPr>
          <w:p w14:paraId="191C0E2F" w14:textId="77777777" w:rsidR="001A46C2" w:rsidRPr="00B92096" w:rsidRDefault="001A46C2" w:rsidP="001A46C2">
            <w:r w:rsidRPr="00C41100">
              <w:rPr>
                <w:color w:val="000000"/>
              </w:rPr>
              <w:t xml:space="preserve">(Раздел 1, Гр. </w:t>
            </w:r>
            <w:r>
              <w:rPr>
                <w:color w:val="000000"/>
              </w:rPr>
              <w:t>3</w:t>
            </w:r>
            <w:r w:rsidRPr="00C41100">
              <w:rPr>
                <w:color w:val="000000"/>
              </w:rPr>
              <w:t>, сумма по счету 5</w:t>
            </w:r>
            <w:r>
              <w:rPr>
                <w:color w:val="000000"/>
                <w:lang w:val="en-US"/>
              </w:rPr>
              <w:t> </w:t>
            </w:r>
            <w:r w:rsidRPr="00C41100">
              <w:rPr>
                <w:color w:val="000000"/>
              </w:rPr>
              <w:t xml:space="preserve">207 </w:t>
            </w:r>
            <w:r>
              <w:rPr>
                <w:color w:val="000000"/>
              </w:rPr>
              <w:t>хх 000) + (Раздел 1, Гр. 3, итого по счету 6 207 хх 000)</w:t>
            </w:r>
          </w:p>
        </w:tc>
        <w:tc>
          <w:tcPr>
            <w:tcW w:w="1559" w:type="dxa"/>
          </w:tcPr>
          <w:p w14:paraId="6458E243" w14:textId="77777777" w:rsidR="001A46C2" w:rsidRPr="00B92096" w:rsidRDefault="001A46C2" w:rsidP="001A46C2"/>
        </w:tc>
        <w:tc>
          <w:tcPr>
            <w:tcW w:w="852" w:type="dxa"/>
          </w:tcPr>
          <w:p w14:paraId="40ECFF3A" w14:textId="77777777" w:rsidR="001A46C2" w:rsidRPr="00B92096" w:rsidRDefault="001A46C2" w:rsidP="001A46C2"/>
        </w:tc>
        <w:tc>
          <w:tcPr>
            <w:tcW w:w="2317" w:type="dxa"/>
          </w:tcPr>
          <w:p w14:paraId="5F083A92" w14:textId="51BEAA3E" w:rsidR="001A46C2" w:rsidRPr="00B92096" w:rsidRDefault="001A46C2" w:rsidP="001A46C2">
            <w:r>
              <w:t>Сумма расчетов по займам (счет 0 207 %0 000) на конец года отраженная в ф.0503772 не соответствует идентичному показателю в балансе</w:t>
            </w:r>
            <w:r w:rsidR="00020AC5">
              <w:t xml:space="preserve"> – недопустимо</w:t>
            </w:r>
          </w:p>
        </w:tc>
        <w:tc>
          <w:tcPr>
            <w:tcW w:w="709" w:type="dxa"/>
          </w:tcPr>
          <w:p w14:paraId="59BBDF76" w14:textId="77777777" w:rsidR="001A46C2" w:rsidRDefault="001A46C2" w:rsidP="001A46C2">
            <w:r w:rsidRPr="00A972CF">
              <w:rPr>
                <w:color w:val="000000"/>
              </w:rPr>
              <w:t>Б</w:t>
            </w:r>
          </w:p>
        </w:tc>
      </w:tr>
      <w:tr w:rsidR="001A46C2" w:rsidRPr="00B92096" w14:paraId="6A4A648E" w14:textId="77777777" w:rsidTr="003E2E85">
        <w:tc>
          <w:tcPr>
            <w:tcW w:w="670" w:type="dxa"/>
          </w:tcPr>
          <w:p w14:paraId="05A01B6C" w14:textId="77777777" w:rsidR="001A46C2" w:rsidRPr="00B92096" w:rsidRDefault="001A46C2" w:rsidP="001A46C2">
            <w:r>
              <w:t>213</w:t>
            </w:r>
          </w:p>
        </w:tc>
        <w:tc>
          <w:tcPr>
            <w:tcW w:w="1051" w:type="dxa"/>
          </w:tcPr>
          <w:p w14:paraId="6A48B647" w14:textId="77777777" w:rsidR="001A46C2" w:rsidRPr="00B92096" w:rsidRDefault="001A46C2" w:rsidP="001A46C2">
            <w:r>
              <w:t>0503730</w:t>
            </w:r>
          </w:p>
        </w:tc>
        <w:tc>
          <w:tcPr>
            <w:tcW w:w="1646" w:type="dxa"/>
            <w:gridSpan w:val="2"/>
          </w:tcPr>
          <w:p w14:paraId="0285BCE7" w14:textId="77777777" w:rsidR="001A46C2" w:rsidRPr="00B92096" w:rsidRDefault="001A46C2" w:rsidP="001A46C2"/>
        </w:tc>
        <w:tc>
          <w:tcPr>
            <w:tcW w:w="852" w:type="dxa"/>
            <w:gridSpan w:val="2"/>
          </w:tcPr>
          <w:p w14:paraId="5FACAE1A" w14:textId="77777777" w:rsidR="001A46C2" w:rsidRPr="00B92096" w:rsidRDefault="001A46C2" w:rsidP="001A46C2">
            <w:r>
              <w:t>270</w:t>
            </w:r>
          </w:p>
        </w:tc>
        <w:tc>
          <w:tcPr>
            <w:tcW w:w="567" w:type="dxa"/>
          </w:tcPr>
          <w:p w14:paraId="7EA00086" w14:textId="77777777" w:rsidR="001A46C2" w:rsidRPr="00B92096" w:rsidRDefault="001A46C2" w:rsidP="001A46C2">
            <w:r>
              <w:t>4</w:t>
            </w:r>
          </w:p>
        </w:tc>
        <w:tc>
          <w:tcPr>
            <w:tcW w:w="993" w:type="dxa"/>
            <w:gridSpan w:val="2"/>
          </w:tcPr>
          <w:p w14:paraId="5B4106CB" w14:textId="77777777" w:rsidR="001A46C2" w:rsidRPr="00B92096" w:rsidRDefault="001A46C2" w:rsidP="001A46C2">
            <w:r>
              <w:t>=</w:t>
            </w:r>
          </w:p>
        </w:tc>
        <w:tc>
          <w:tcPr>
            <w:tcW w:w="1135" w:type="dxa"/>
          </w:tcPr>
          <w:p w14:paraId="68AE8C29" w14:textId="77777777" w:rsidR="001A46C2" w:rsidRPr="00B92096" w:rsidRDefault="001A46C2" w:rsidP="001A46C2">
            <w:r>
              <w:t>0503772</w:t>
            </w:r>
          </w:p>
        </w:tc>
        <w:tc>
          <w:tcPr>
            <w:tcW w:w="2409" w:type="dxa"/>
          </w:tcPr>
          <w:p w14:paraId="0B43E8C0" w14:textId="77777777" w:rsidR="001A46C2" w:rsidRPr="00B92096" w:rsidRDefault="001A46C2" w:rsidP="001A46C2">
            <w:r w:rsidRPr="00C41100">
              <w:rPr>
                <w:color w:val="000000"/>
              </w:rPr>
              <w:t xml:space="preserve">(Раздел 1, Гр. </w:t>
            </w:r>
            <w:r>
              <w:rPr>
                <w:color w:val="000000"/>
              </w:rPr>
              <w:t>2</w:t>
            </w:r>
            <w:r w:rsidRPr="00C41100">
              <w:rPr>
                <w:color w:val="000000"/>
              </w:rPr>
              <w:t xml:space="preserve">, </w:t>
            </w:r>
            <w:r>
              <w:rPr>
                <w:color w:val="000000"/>
              </w:rPr>
              <w:t>итого по счету 4 207 хх 000)</w:t>
            </w:r>
          </w:p>
        </w:tc>
        <w:tc>
          <w:tcPr>
            <w:tcW w:w="1559" w:type="dxa"/>
          </w:tcPr>
          <w:p w14:paraId="4744B7C9" w14:textId="77777777" w:rsidR="001A46C2" w:rsidRPr="00B92096" w:rsidRDefault="001A46C2" w:rsidP="001A46C2"/>
        </w:tc>
        <w:tc>
          <w:tcPr>
            <w:tcW w:w="852" w:type="dxa"/>
          </w:tcPr>
          <w:p w14:paraId="324B700A" w14:textId="77777777" w:rsidR="001A46C2" w:rsidRPr="00B92096" w:rsidRDefault="001A46C2" w:rsidP="001A46C2"/>
        </w:tc>
        <w:tc>
          <w:tcPr>
            <w:tcW w:w="2317" w:type="dxa"/>
          </w:tcPr>
          <w:p w14:paraId="1315F731" w14:textId="304065A8" w:rsidR="001A46C2" w:rsidRPr="00B92096" w:rsidRDefault="001A46C2" w:rsidP="001A46C2">
            <w:r>
              <w:t>Сумма расчетов по займам (счет 0 207 %0 000) на начало года отраженная в ф.0503772 не соответствует идентичному показателю в балансе</w:t>
            </w:r>
            <w:r w:rsidR="00020AC5">
              <w:t xml:space="preserve"> – недопустимо</w:t>
            </w:r>
          </w:p>
        </w:tc>
        <w:tc>
          <w:tcPr>
            <w:tcW w:w="709" w:type="dxa"/>
          </w:tcPr>
          <w:p w14:paraId="4CB8D82F" w14:textId="77777777" w:rsidR="001A46C2" w:rsidRPr="00E34F66" w:rsidRDefault="001A46C2" w:rsidP="001A46C2">
            <w:pPr>
              <w:rPr>
                <w:b/>
              </w:rPr>
            </w:pPr>
            <w:r>
              <w:rPr>
                <w:color w:val="000000"/>
              </w:rPr>
              <w:t>Б</w:t>
            </w:r>
          </w:p>
        </w:tc>
      </w:tr>
      <w:tr w:rsidR="001A46C2" w:rsidRPr="00B92096" w14:paraId="64FF2BAD" w14:textId="77777777" w:rsidTr="003E2E85">
        <w:tc>
          <w:tcPr>
            <w:tcW w:w="670" w:type="dxa"/>
          </w:tcPr>
          <w:p w14:paraId="4300817D" w14:textId="77777777" w:rsidR="001A46C2" w:rsidRPr="00B92096" w:rsidRDefault="001A46C2" w:rsidP="001A46C2">
            <w:r>
              <w:t>214</w:t>
            </w:r>
          </w:p>
        </w:tc>
        <w:tc>
          <w:tcPr>
            <w:tcW w:w="1051" w:type="dxa"/>
          </w:tcPr>
          <w:p w14:paraId="05747374" w14:textId="77777777" w:rsidR="001A46C2" w:rsidRPr="00B92096" w:rsidRDefault="001A46C2" w:rsidP="001A46C2">
            <w:r>
              <w:t>0503730</w:t>
            </w:r>
          </w:p>
        </w:tc>
        <w:tc>
          <w:tcPr>
            <w:tcW w:w="1646" w:type="dxa"/>
            <w:gridSpan w:val="2"/>
          </w:tcPr>
          <w:p w14:paraId="5F7DD0DA" w14:textId="77777777" w:rsidR="001A46C2" w:rsidRPr="00B92096" w:rsidRDefault="001A46C2" w:rsidP="001A46C2"/>
        </w:tc>
        <w:tc>
          <w:tcPr>
            <w:tcW w:w="852" w:type="dxa"/>
            <w:gridSpan w:val="2"/>
          </w:tcPr>
          <w:p w14:paraId="78C21F5F" w14:textId="77777777" w:rsidR="001A46C2" w:rsidRPr="00B92096" w:rsidRDefault="001A46C2" w:rsidP="001A46C2">
            <w:r>
              <w:t>270</w:t>
            </w:r>
          </w:p>
        </w:tc>
        <w:tc>
          <w:tcPr>
            <w:tcW w:w="567" w:type="dxa"/>
          </w:tcPr>
          <w:p w14:paraId="4A3A7A18" w14:textId="77777777" w:rsidR="001A46C2" w:rsidRPr="00B92096" w:rsidRDefault="001A46C2" w:rsidP="001A46C2">
            <w:r>
              <w:t>8</w:t>
            </w:r>
          </w:p>
        </w:tc>
        <w:tc>
          <w:tcPr>
            <w:tcW w:w="993" w:type="dxa"/>
            <w:gridSpan w:val="2"/>
          </w:tcPr>
          <w:p w14:paraId="406ACADA" w14:textId="77777777" w:rsidR="001A46C2" w:rsidRPr="00B92096" w:rsidRDefault="001A46C2" w:rsidP="001A46C2">
            <w:r>
              <w:t>=</w:t>
            </w:r>
          </w:p>
        </w:tc>
        <w:tc>
          <w:tcPr>
            <w:tcW w:w="1135" w:type="dxa"/>
          </w:tcPr>
          <w:p w14:paraId="5BF4E8C2" w14:textId="77777777" w:rsidR="001A46C2" w:rsidRPr="00B92096" w:rsidRDefault="001A46C2" w:rsidP="001A46C2">
            <w:r>
              <w:t>0503772</w:t>
            </w:r>
          </w:p>
        </w:tc>
        <w:tc>
          <w:tcPr>
            <w:tcW w:w="2409" w:type="dxa"/>
          </w:tcPr>
          <w:p w14:paraId="5D9232F7" w14:textId="77777777" w:rsidR="001A46C2" w:rsidRPr="00B92096" w:rsidRDefault="001A46C2" w:rsidP="001A46C2">
            <w:r w:rsidRPr="00C41100">
              <w:rPr>
                <w:color w:val="000000"/>
              </w:rPr>
              <w:t xml:space="preserve">(Раздел 1, Гр. </w:t>
            </w:r>
            <w:r>
              <w:rPr>
                <w:color w:val="000000"/>
              </w:rPr>
              <w:t>3</w:t>
            </w:r>
            <w:r w:rsidRPr="00C41100">
              <w:rPr>
                <w:color w:val="000000"/>
              </w:rPr>
              <w:t xml:space="preserve">, </w:t>
            </w:r>
            <w:r>
              <w:rPr>
                <w:color w:val="000000"/>
              </w:rPr>
              <w:t>итого по счету 4 207 хх 000)</w:t>
            </w:r>
          </w:p>
        </w:tc>
        <w:tc>
          <w:tcPr>
            <w:tcW w:w="1559" w:type="dxa"/>
          </w:tcPr>
          <w:p w14:paraId="4CBA1B6D" w14:textId="77777777" w:rsidR="001A46C2" w:rsidRPr="00B92096" w:rsidRDefault="001A46C2" w:rsidP="001A46C2"/>
        </w:tc>
        <w:tc>
          <w:tcPr>
            <w:tcW w:w="852" w:type="dxa"/>
          </w:tcPr>
          <w:p w14:paraId="1ABAFB71" w14:textId="77777777" w:rsidR="001A46C2" w:rsidRPr="00B92096" w:rsidRDefault="001A46C2" w:rsidP="001A46C2"/>
        </w:tc>
        <w:tc>
          <w:tcPr>
            <w:tcW w:w="2317" w:type="dxa"/>
          </w:tcPr>
          <w:p w14:paraId="124CE589" w14:textId="1B1788D7" w:rsidR="001A46C2" w:rsidRPr="00B92096" w:rsidRDefault="001A46C2" w:rsidP="001A46C2">
            <w:r>
              <w:t>Сумма расчетов по займам (счет 0 207 %0 000) на конец года отраженная в ф.0503772 не соответствует идентичному показателю в балансе</w:t>
            </w:r>
            <w:r w:rsidR="00020AC5">
              <w:t xml:space="preserve"> – недопустимо</w:t>
            </w:r>
          </w:p>
        </w:tc>
        <w:tc>
          <w:tcPr>
            <w:tcW w:w="709" w:type="dxa"/>
          </w:tcPr>
          <w:p w14:paraId="2B0E7730" w14:textId="77777777" w:rsidR="001A46C2" w:rsidRPr="00E34F66" w:rsidRDefault="001A46C2" w:rsidP="001A46C2">
            <w:pPr>
              <w:rPr>
                <w:b/>
              </w:rPr>
            </w:pPr>
            <w:r>
              <w:rPr>
                <w:color w:val="000000"/>
              </w:rPr>
              <w:t>Б</w:t>
            </w:r>
          </w:p>
        </w:tc>
      </w:tr>
      <w:tr w:rsidR="001A46C2" w:rsidRPr="00B92096" w14:paraId="19DFF4EF" w14:textId="77777777" w:rsidTr="003E2E85">
        <w:tc>
          <w:tcPr>
            <w:tcW w:w="670" w:type="dxa"/>
          </w:tcPr>
          <w:p w14:paraId="2C3B7161" w14:textId="77777777" w:rsidR="001A46C2" w:rsidRPr="00B92096" w:rsidRDefault="001A46C2" w:rsidP="001A46C2">
            <w:r>
              <w:t>215</w:t>
            </w:r>
          </w:p>
        </w:tc>
        <w:tc>
          <w:tcPr>
            <w:tcW w:w="1051" w:type="dxa"/>
          </w:tcPr>
          <w:p w14:paraId="7F794E6E" w14:textId="77777777" w:rsidR="001A46C2" w:rsidRPr="00B92096" w:rsidRDefault="001A46C2" w:rsidP="001A46C2">
            <w:r>
              <w:t>0503730</w:t>
            </w:r>
          </w:p>
        </w:tc>
        <w:tc>
          <w:tcPr>
            <w:tcW w:w="1646" w:type="dxa"/>
            <w:gridSpan w:val="2"/>
          </w:tcPr>
          <w:p w14:paraId="6BC2DB01" w14:textId="77777777" w:rsidR="001A46C2" w:rsidRPr="00B92096" w:rsidRDefault="001A46C2" w:rsidP="001A46C2"/>
        </w:tc>
        <w:tc>
          <w:tcPr>
            <w:tcW w:w="852" w:type="dxa"/>
            <w:gridSpan w:val="2"/>
          </w:tcPr>
          <w:p w14:paraId="2D5897BF" w14:textId="77777777" w:rsidR="001A46C2" w:rsidRPr="00B92096" w:rsidRDefault="001A46C2" w:rsidP="001A46C2">
            <w:r>
              <w:t>400</w:t>
            </w:r>
          </w:p>
        </w:tc>
        <w:tc>
          <w:tcPr>
            <w:tcW w:w="567" w:type="dxa"/>
          </w:tcPr>
          <w:p w14:paraId="3AC240E5" w14:textId="77777777" w:rsidR="001A46C2" w:rsidRPr="00B92096" w:rsidRDefault="001A46C2" w:rsidP="001A46C2">
            <w:r>
              <w:t>3</w:t>
            </w:r>
          </w:p>
        </w:tc>
        <w:tc>
          <w:tcPr>
            <w:tcW w:w="993" w:type="dxa"/>
            <w:gridSpan w:val="2"/>
          </w:tcPr>
          <w:p w14:paraId="4940681C" w14:textId="77777777" w:rsidR="001A46C2" w:rsidRPr="00B92096" w:rsidRDefault="001A46C2" w:rsidP="001A46C2">
            <w:r>
              <w:t>=</w:t>
            </w:r>
          </w:p>
        </w:tc>
        <w:tc>
          <w:tcPr>
            <w:tcW w:w="1135" w:type="dxa"/>
          </w:tcPr>
          <w:p w14:paraId="46E6C89F" w14:textId="77777777" w:rsidR="001A46C2" w:rsidRPr="00B92096" w:rsidRDefault="001A46C2" w:rsidP="001A46C2">
            <w:r>
              <w:t>0503772</w:t>
            </w:r>
          </w:p>
        </w:tc>
        <w:tc>
          <w:tcPr>
            <w:tcW w:w="2409" w:type="dxa"/>
          </w:tcPr>
          <w:p w14:paraId="1EAB5C6C" w14:textId="77777777" w:rsidR="001A46C2" w:rsidRPr="00B92096" w:rsidRDefault="001A46C2" w:rsidP="001A46C2">
            <w:r w:rsidRPr="00C41100">
              <w:rPr>
                <w:color w:val="000000"/>
              </w:rPr>
              <w:t xml:space="preserve">(Раздел </w:t>
            </w:r>
            <w:r>
              <w:rPr>
                <w:color w:val="000000"/>
              </w:rPr>
              <w:t>2</w:t>
            </w:r>
            <w:r w:rsidRPr="00C41100">
              <w:rPr>
                <w:color w:val="000000"/>
              </w:rPr>
              <w:t>, Гр. 2, сумма по счету 5</w:t>
            </w:r>
            <w:r>
              <w:rPr>
                <w:color w:val="000000"/>
                <w:lang w:val="en-US"/>
              </w:rPr>
              <w:t> </w:t>
            </w:r>
            <w:r>
              <w:rPr>
                <w:color w:val="000000"/>
              </w:rPr>
              <w:t>301</w:t>
            </w:r>
            <w:r w:rsidRPr="00C41100">
              <w:rPr>
                <w:color w:val="000000"/>
              </w:rPr>
              <w:t xml:space="preserve"> </w:t>
            </w:r>
            <w:r>
              <w:rPr>
                <w:color w:val="000000"/>
              </w:rPr>
              <w:t>хх 000) + (Раздел 2, Гр. 2, итого по счету 6 301 хх 000)</w:t>
            </w:r>
          </w:p>
        </w:tc>
        <w:tc>
          <w:tcPr>
            <w:tcW w:w="1559" w:type="dxa"/>
          </w:tcPr>
          <w:p w14:paraId="2F055ADA" w14:textId="77777777" w:rsidR="001A46C2" w:rsidRPr="00B92096" w:rsidRDefault="001A46C2" w:rsidP="001A46C2"/>
        </w:tc>
        <w:tc>
          <w:tcPr>
            <w:tcW w:w="852" w:type="dxa"/>
          </w:tcPr>
          <w:p w14:paraId="7B7B18D6" w14:textId="77777777" w:rsidR="001A46C2" w:rsidRPr="00B92096" w:rsidRDefault="001A46C2" w:rsidP="001A46C2"/>
        </w:tc>
        <w:tc>
          <w:tcPr>
            <w:tcW w:w="2317" w:type="dxa"/>
          </w:tcPr>
          <w:p w14:paraId="3C74BA0F" w14:textId="31F592DB" w:rsidR="001A46C2" w:rsidRPr="00B92096" w:rsidRDefault="001A46C2" w:rsidP="001A46C2">
            <w:r>
              <w:t>Сумма расчетов по кредитам (счет 0 301 %0 000) на начало года отраженная в ф.0503772 не соответствует идентичному показателю в балансе</w:t>
            </w:r>
            <w:r w:rsidR="00020AC5">
              <w:t xml:space="preserve"> – недопустимо</w:t>
            </w:r>
          </w:p>
        </w:tc>
        <w:tc>
          <w:tcPr>
            <w:tcW w:w="709" w:type="dxa"/>
          </w:tcPr>
          <w:p w14:paraId="6512B613" w14:textId="77777777" w:rsidR="001A46C2" w:rsidRPr="00E34F66" w:rsidRDefault="001A46C2" w:rsidP="001A46C2">
            <w:pPr>
              <w:rPr>
                <w:b/>
              </w:rPr>
            </w:pPr>
            <w:r>
              <w:rPr>
                <w:color w:val="000000"/>
              </w:rPr>
              <w:t>Б</w:t>
            </w:r>
          </w:p>
        </w:tc>
      </w:tr>
      <w:tr w:rsidR="001A46C2" w:rsidRPr="00B92096" w14:paraId="64148505" w14:textId="77777777" w:rsidTr="003E2E85">
        <w:tc>
          <w:tcPr>
            <w:tcW w:w="670" w:type="dxa"/>
          </w:tcPr>
          <w:p w14:paraId="3FC43C3B" w14:textId="77777777" w:rsidR="001A46C2" w:rsidRPr="00B92096" w:rsidRDefault="001A46C2" w:rsidP="001A46C2">
            <w:r>
              <w:t>216</w:t>
            </w:r>
          </w:p>
        </w:tc>
        <w:tc>
          <w:tcPr>
            <w:tcW w:w="1051" w:type="dxa"/>
          </w:tcPr>
          <w:p w14:paraId="6647813E" w14:textId="77777777" w:rsidR="001A46C2" w:rsidRPr="00B92096" w:rsidRDefault="001A46C2" w:rsidP="001A46C2">
            <w:r>
              <w:t>0503730</w:t>
            </w:r>
          </w:p>
        </w:tc>
        <w:tc>
          <w:tcPr>
            <w:tcW w:w="1646" w:type="dxa"/>
            <w:gridSpan w:val="2"/>
          </w:tcPr>
          <w:p w14:paraId="6036113F" w14:textId="77777777" w:rsidR="001A46C2" w:rsidRPr="00B92096" w:rsidRDefault="001A46C2" w:rsidP="001A46C2"/>
        </w:tc>
        <w:tc>
          <w:tcPr>
            <w:tcW w:w="852" w:type="dxa"/>
            <w:gridSpan w:val="2"/>
          </w:tcPr>
          <w:p w14:paraId="1540830B" w14:textId="77777777" w:rsidR="001A46C2" w:rsidRPr="00B92096" w:rsidRDefault="001A46C2" w:rsidP="001A46C2">
            <w:r>
              <w:t>400</w:t>
            </w:r>
          </w:p>
        </w:tc>
        <w:tc>
          <w:tcPr>
            <w:tcW w:w="567" w:type="dxa"/>
          </w:tcPr>
          <w:p w14:paraId="66EFF8B6" w14:textId="77777777" w:rsidR="001A46C2" w:rsidRPr="00B92096" w:rsidRDefault="001A46C2" w:rsidP="001A46C2">
            <w:r>
              <w:t>7</w:t>
            </w:r>
          </w:p>
        </w:tc>
        <w:tc>
          <w:tcPr>
            <w:tcW w:w="993" w:type="dxa"/>
            <w:gridSpan w:val="2"/>
          </w:tcPr>
          <w:p w14:paraId="1F255568" w14:textId="77777777" w:rsidR="001A46C2" w:rsidRPr="00B92096" w:rsidRDefault="001A46C2" w:rsidP="001A46C2">
            <w:r>
              <w:t>=</w:t>
            </w:r>
          </w:p>
        </w:tc>
        <w:tc>
          <w:tcPr>
            <w:tcW w:w="1135" w:type="dxa"/>
          </w:tcPr>
          <w:p w14:paraId="764A30D9" w14:textId="77777777" w:rsidR="001A46C2" w:rsidRPr="00B92096" w:rsidRDefault="001A46C2" w:rsidP="001A46C2">
            <w:r>
              <w:t>0503772</w:t>
            </w:r>
          </w:p>
        </w:tc>
        <w:tc>
          <w:tcPr>
            <w:tcW w:w="2409" w:type="dxa"/>
          </w:tcPr>
          <w:p w14:paraId="1740EC45" w14:textId="77777777" w:rsidR="001A46C2" w:rsidRPr="00B92096" w:rsidRDefault="001A46C2" w:rsidP="001A46C2">
            <w:r w:rsidRPr="00C41100">
              <w:rPr>
                <w:color w:val="000000"/>
              </w:rPr>
              <w:t xml:space="preserve">(Раздел </w:t>
            </w:r>
            <w:r>
              <w:rPr>
                <w:color w:val="000000"/>
              </w:rPr>
              <w:t>2</w:t>
            </w:r>
            <w:r w:rsidRPr="00C41100">
              <w:rPr>
                <w:color w:val="000000"/>
              </w:rPr>
              <w:t xml:space="preserve">, Гр. </w:t>
            </w:r>
            <w:r>
              <w:rPr>
                <w:color w:val="000000"/>
              </w:rPr>
              <w:t>3</w:t>
            </w:r>
            <w:r w:rsidRPr="00C41100">
              <w:rPr>
                <w:color w:val="000000"/>
              </w:rPr>
              <w:t>, сумма по счету 5</w:t>
            </w:r>
            <w:r>
              <w:rPr>
                <w:color w:val="000000"/>
                <w:lang w:val="en-US"/>
              </w:rPr>
              <w:t> </w:t>
            </w:r>
            <w:r>
              <w:rPr>
                <w:color w:val="000000"/>
              </w:rPr>
              <w:t>301</w:t>
            </w:r>
            <w:r w:rsidRPr="00C41100">
              <w:rPr>
                <w:color w:val="000000"/>
              </w:rPr>
              <w:t xml:space="preserve"> </w:t>
            </w:r>
            <w:r>
              <w:rPr>
                <w:color w:val="000000"/>
              </w:rPr>
              <w:t>хх 000) + (Раздел 2, Гр. 3, итого по счету 6 301 хх 000)</w:t>
            </w:r>
          </w:p>
        </w:tc>
        <w:tc>
          <w:tcPr>
            <w:tcW w:w="1559" w:type="dxa"/>
          </w:tcPr>
          <w:p w14:paraId="30B4DB39" w14:textId="77777777" w:rsidR="001A46C2" w:rsidRPr="00B92096" w:rsidRDefault="001A46C2" w:rsidP="001A46C2"/>
        </w:tc>
        <w:tc>
          <w:tcPr>
            <w:tcW w:w="852" w:type="dxa"/>
          </w:tcPr>
          <w:p w14:paraId="254AF07A" w14:textId="77777777" w:rsidR="001A46C2" w:rsidRPr="00B92096" w:rsidRDefault="001A46C2" w:rsidP="001A46C2"/>
        </w:tc>
        <w:tc>
          <w:tcPr>
            <w:tcW w:w="2317" w:type="dxa"/>
          </w:tcPr>
          <w:p w14:paraId="46F838D5" w14:textId="629D997C" w:rsidR="001A46C2" w:rsidRPr="00B92096" w:rsidRDefault="001A46C2" w:rsidP="001A46C2">
            <w:r>
              <w:t>Сумма расчетов по кредитам (счет 0 301 %0 000) на конец года отраженная в ф.0503772 не соответствует идентичному показателю в балансе</w:t>
            </w:r>
            <w:r w:rsidR="00020AC5">
              <w:t xml:space="preserve"> – недопустимо</w:t>
            </w:r>
          </w:p>
        </w:tc>
        <w:tc>
          <w:tcPr>
            <w:tcW w:w="709" w:type="dxa"/>
          </w:tcPr>
          <w:p w14:paraId="3BA92C47" w14:textId="77777777" w:rsidR="001A46C2" w:rsidRPr="00E34F66" w:rsidRDefault="001A46C2" w:rsidP="001A46C2">
            <w:pPr>
              <w:rPr>
                <w:b/>
              </w:rPr>
            </w:pPr>
            <w:r w:rsidRPr="00143F69">
              <w:rPr>
                <w:color w:val="000000"/>
              </w:rPr>
              <w:t>Б</w:t>
            </w:r>
          </w:p>
        </w:tc>
      </w:tr>
      <w:tr w:rsidR="001A46C2" w:rsidRPr="00B92096" w14:paraId="10AB790C" w14:textId="77777777" w:rsidTr="003E2E85">
        <w:tc>
          <w:tcPr>
            <w:tcW w:w="670" w:type="dxa"/>
          </w:tcPr>
          <w:p w14:paraId="023FF9DF" w14:textId="77777777" w:rsidR="001A46C2" w:rsidRPr="00B92096" w:rsidRDefault="001A46C2" w:rsidP="001A46C2">
            <w:r>
              <w:t>217</w:t>
            </w:r>
          </w:p>
        </w:tc>
        <w:tc>
          <w:tcPr>
            <w:tcW w:w="1051" w:type="dxa"/>
          </w:tcPr>
          <w:p w14:paraId="6B618673" w14:textId="77777777" w:rsidR="001A46C2" w:rsidRPr="00B92096" w:rsidRDefault="001A46C2" w:rsidP="001A46C2">
            <w:r>
              <w:t>0503730</w:t>
            </w:r>
          </w:p>
        </w:tc>
        <w:tc>
          <w:tcPr>
            <w:tcW w:w="1646" w:type="dxa"/>
            <w:gridSpan w:val="2"/>
          </w:tcPr>
          <w:p w14:paraId="176FCA97" w14:textId="77777777" w:rsidR="001A46C2" w:rsidRPr="00B92096" w:rsidRDefault="001A46C2" w:rsidP="001A46C2"/>
        </w:tc>
        <w:tc>
          <w:tcPr>
            <w:tcW w:w="852" w:type="dxa"/>
            <w:gridSpan w:val="2"/>
          </w:tcPr>
          <w:p w14:paraId="36BBC11F" w14:textId="77777777" w:rsidR="001A46C2" w:rsidRPr="00B92096" w:rsidRDefault="001A46C2" w:rsidP="001A46C2">
            <w:r>
              <w:t>400</w:t>
            </w:r>
          </w:p>
        </w:tc>
        <w:tc>
          <w:tcPr>
            <w:tcW w:w="567" w:type="dxa"/>
          </w:tcPr>
          <w:p w14:paraId="5BEC99ED" w14:textId="77777777" w:rsidR="001A46C2" w:rsidRPr="00B92096" w:rsidRDefault="001A46C2" w:rsidP="001A46C2">
            <w:r>
              <w:t>4</w:t>
            </w:r>
          </w:p>
        </w:tc>
        <w:tc>
          <w:tcPr>
            <w:tcW w:w="993" w:type="dxa"/>
            <w:gridSpan w:val="2"/>
          </w:tcPr>
          <w:p w14:paraId="1EDA06DF" w14:textId="77777777" w:rsidR="001A46C2" w:rsidRPr="00B92096" w:rsidRDefault="001A46C2" w:rsidP="001A46C2">
            <w:r>
              <w:t>=</w:t>
            </w:r>
          </w:p>
        </w:tc>
        <w:tc>
          <w:tcPr>
            <w:tcW w:w="1135" w:type="dxa"/>
          </w:tcPr>
          <w:p w14:paraId="2D465076" w14:textId="77777777" w:rsidR="001A46C2" w:rsidRPr="00B92096" w:rsidRDefault="001A46C2" w:rsidP="001A46C2">
            <w:r>
              <w:t>0503772</w:t>
            </w:r>
          </w:p>
        </w:tc>
        <w:tc>
          <w:tcPr>
            <w:tcW w:w="2409" w:type="dxa"/>
          </w:tcPr>
          <w:p w14:paraId="7D898239" w14:textId="77777777" w:rsidR="001A46C2" w:rsidRPr="00B92096" w:rsidRDefault="001A46C2" w:rsidP="001A46C2">
            <w:r w:rsidRPr="00C41100">
              <w:rPr>
                <w:color w:val="000000"/>
              </w:rPr>
              <w:t xml:space="preserve">(Раздел </w:t>
            </w:r>
            <w:r>
              <w:rPr>
                <w:color w:val="000000"/>
              </w:rPr>
              <w:t>2</w:t>
            </w:r>
            <w:r w:rsidRPr="00C41100">
              <w:rPr>
                <w:color w:val="000000"/>
              </w:rPr>
              <w:t xml:space="preserve">, Гр. </w:t>
            </w:r>
            <w:r>
              <w:rPr>
                <w:color w:val="000000"/>
              </w:rPr>
              <w:t>2</w:t>
            </w:r>
            <w:r w:rsidRPr="00C41100">
              <w:rPr>
                <w:color w:val="000000"/>
              </w:rPr>
              <w:t xml:space="preserve">, </w:t>
            </w:r>
            <w:r>
              <w:rPr>
                <w:color w:val="000000"/>
              </w:rPr>
              <w:t>итого по счету 4 301 хх 000)</w:t>
            </w:r>
          </w:p>
        </w:tc>
        <w:tc>
          <w:tcPr>
            <w:tcW w:w="1559" w:type="dxa"/>
          </w:tcPr>
          <w:p w14:paraId="1F55D03A" w14:textId="77777777" w:rsidR="001A46C2" w:rsidRPr="00B92096" w:rsidRDefault="001A46C2" w:rsidP="001A46C2"/>
        </w:tc>
        <w:tc>
          <w:tcPr>
            <w:tcW w:w="852" w:type="dxa"/>
          </w:tcPr>
          <w:p w14:paraId="3A21FCF0" w14:textId="77777777" w:rsidR="001A46C2" w:rsidRPr="00B92096" w:rsidRDefault="001A46C2" w:rsidP="001A46C2"/>
        </w:tc>
        <w:tc>
          <w:tcPr>
            <w:tcW w:w="2317" w:type="dxa"/>
          </w:tcPr>
          <w:p w14:paraId="44F1620C" w14:textId="34639123" w:rsidR="001A46C2" w:rsidRPr="00B92096" w:rsidRDefault="001A46C2" w:rsidP="001A46C2">
            <w:r>
              <w:t>Сумма расчетов по кредитам (счет 0 301 %0 000) на начало года отраженная в ф.0503772 не соответствует идентичному показателю в балансе</w:t>
            </w:r>
            <w:r w:rsidR="00020AC5">
              <w:t xml:space="preserve"> – недопустимо</w:t>
            </w:r>
          </w:p>
        </w:tc>
        <w:tc>
          <w:tcPr>
            <w:tcW w:w="709" w:type="dxa"/>
          </w:tcPr>
          <w:p w14:paraId="7B4B3E8C" w14:textId="77777777" w:rsidR="001A46C2" w:rsidRDefault="001A46C2" w:rsidP="001A46C2">
            <w:r w:rsidRPr="00143F69">
              <w:rPr>
                <w:color w:val="000000"/>
              </w:rPr>
              <w:t>Б</w:t>
            </w:r>
          </w:p>
        </w:tc>
      </w:tr>
      <w:tr w:rsidR="001A46C2" w:rsidRPr="00B92096" w14:paraId="35BE2B71" w14:textId="77777777" w:rsidTr="003E2E85">
        <w:tc>
          <w:tcPr>
            <w:tcW w:w="670" w:type="dxa"/>
          </w:tcPr>
          <w:p w14:paraId="1D4F8253" w14:textId="77777777" w:rsidR="001A46C2" w:rsidRPr="00B92096" w:rsidRDefault="001A46C2" w:rsidP="001A46C2">
            <w:r>
              <w:t>218</w:t>
            </w:r>
          </w:p>
        </w:tc>
        <w:tc>
          <w:tcPr>
            <w:tcW w:w="1051" w:type="dxa"/>
          </w:tcPr>
          <w:p w14:paraId="0E477024" w14:textId="77777777" w:rsidR="001A46C2" w:rsidRPr="00B92096" w:rsidRDefault="001A46C2" w:rsidP="001A46C2">
            <w:r>
              <w:t>0503730</w:t>
            </w:r>
          </w:p>
        </w:tc>
        <w:tc>
          <w:tcPr>
            <w:tcW w:w="1646" w:type="dxa"/>
            <w:gridSpan w:val="2"/>
          </w:tcPr>
          <w:p w14:paraId="65A5BB37" w14:textId="77777777" w:rsidR="001A46C2" w:rsidRPr="00B92096" w:rsidRDefault="001A46C2" w:rsidP="001A46C2"/>
        </w:tc>
        <w:tc>
          <w:tcPr>
            <w:tcW w:w="852" w:type="dxa"/>
            <w:gridSpan w:val="2"/>
          </w:tcPr>
          <w:p w14:paraId="220C1848" w14:textId="77777777" w:rsidR="001A46C2" w:rsidRPr="00B92096" w:rsidRDefault="001A46C2" w:rsidP="001A46C2">
            <w:r>
              <w:t>400</w:t>
            </w:r>
          </w:p>
        </w:tc>
        <w:tc>
          <w:tcPr>
            <w:tcW w:w="567" w:type="dxa"/>
          </w:tcPr>
          <w:p w14:paraId="450C39D4" w14:textId="77777777" w:rsidR="001A46C2" w:rsidRPr="00B92096" w:rsidRDefault="001A46C2" w:rsidP="001A46C2">
            <w:r>
              <w:t>8</w:t>
            </w:r>
          </w:p>
        </w:tc>
        <w:tc>
          <w:tcPr>
            <w:tcW w:w="993" w:type="dxa"/>
            <w:gridSpan w:val="2"/>
          </w:tcPr>
          <w:p w14:paraId="01135249" w14:textId="77777777" w:rsidR="001A46C2" w:rsidRPr="00B92096" w:rsidRDefault="001A46C2" w:rsidP="001A46C2">
            <w:r>
              <w:t>=</w:t>
            </w:r>
          </w:p>
        </w:tc>
        <w:tc>
          <w:tcPr>
            <w:tcW w:w="1135" w:type="dxa"/>
          </w:tcPr>
          <w:p w14:paraId="5D486CF2" w14:textId="77777777" w:rsidR="001A46C2" w:rsidRPr="00B92096" w:rsidRDefault="001A46C2" w:rsidP="001A46C2">
            <w:r>
              <w:t>0503772</w:t>
            </w:r>
          </w:p>
        </w:tc>
        <w:tc>
          <w:tcPr>
            <w:tcW w:w="2409" w:type="dxa"/>
          </w:tcPr>
          <w:p w14:paraId="3E88631F" w14:textId="77777777" w:rsidR="001A46C2" w:rsidRPr="00B92096" w:rsidRDefault="001A46C2" w:rsidP="001A46C2">
            <w:r w:rsidRPr="00C41100">
              <w:rPr>
                <w:color w:val="000000"/>
              </w:rPr>
              <w:t xml:space="preserve">(Раздел </w:t>
            </w:r>
            <w:r>
              <w:rPr>
                <w:color w:val="000000"/>
              </w:rPr>
              <w:t>2</w:t>
            </w:r>
            <w:r w:rsidRPr="00C41100">
              <w:rPr>
                <w:color w:val="000000"/>
              </w:rPr>
              <w:t xml:space="preserve">, Гр. </w:t>
            </w:r>
            <w:r>
              <w:rPr>
                <w:color w:val="000000"/>
              </w:rPr>
              <w:t>3</w:t>
            </w:r>
            <w:r w:rsidRPr="00C41100">
              <w:rPr>
                <w:color w:val="000000"/>
              </w:rPr>
              <w:t xml:space="preserve">, </w:t>
            </w:r>
            <w:r>
              <w:rPr>
                <w:color w:val="000000"/>
              </w:rPr>
              <w:t>итого по счету 4 301 хх 000)</w:t>
            </w:r>
          </w:p>
        </w:tc>
        <w:tc>
          <w:tcPr>
            <w:tcW w:w="1559" w:type="dxa"/>
          </w:tcPr>
          <w:p w14:paraId="114F6E16" w14:textId="77777777" w:rsidR="001A46C2" w:rsidRPr="00B92096" w:rsidRDefault="001A46C2" w:rsidP="001A46C2"/>
        </w:tc>
        <w:tc>
          <w:tcPr>
            <w:tcW w:w="852" w:type="dxa"/>
          </w:tcPr>
          <w:p w14:paraId="2F3F02F5" w14:textId="77777777" w:rsidR="001A46C2" w:rsidRPr="00B92096" w:rsidRDefault="001A46C2" w:rsidP="001A46C2"/>
        </w:tc>
        <w:tc>
          <w:tcPr>
            <w:tcW w:w="2317" w:type="dxa"/>
          </w:tcPr>
          <w:p w14:paraId="1F6136FD" w14:textId="11C8E518" w:rsidR="001A46C2" w:rsidRPr="00B92096" w:rsidRDefault="001A46C2" w:rsidP="001A46C2">
            <w:r>
              <w:t>Сумма расчетов по кредитам (счет 0 301 %0 000) на конец года отраженная в ф.0503772 не соответствует идентичному показателю в балансе</w:t>
            </w:r>
            <w:r w:rsidR="00020AC5">
              <w:t xml:space="preserve"> – недопустимо</w:t>
            </w:r>
          </w:p>
        </w:tc>
        <w:tc>
          <w:tcPr>
            <w:tcW w:w="709" w:type="dxa"/>
          </w:tcPr>
          <w:p w14:paraId="6F875469" w14:textId="77777777" w:rsidR="001A46C2" w:rsidRDefault="001A46C2" w:rsidP="001A46C2">
            <w:r w:rsidRPr="00616680">
              <w:rPr>
                <w:color w:val="000000"/>
              </w:rPr>
              <w:t>Б</w:t>
            </w:r>
          </w:p>
        </w:tc>
      </w:tr>
      <w:tr w:rsidR="001A46C2" w:rsidRPr="00B92096" w14:paraId="7A7B8A78" w14:textId="77777777" w:rsidTr="003E2E85">
        <w:tc>
          <w:tcPr>
            <w:tcW w:w="670" w:type="dxa"/>
          </w:tcPr>
          <w:p w14:paraId="5B956C16" w14:textId="77777777" w:rsidR="001A46C2" w:rsidRPr="00B92096" w:rsidRDefault="001A46C2" w:rsidP="001A46C2">
            <w:r w:rsidRPr="00B92096">
              <w:t>282</w:t>
            </w:r>
          </w:p>
        </w:tc>
        <w:tc>
          <w:tcPr>
            <w:tcW w:w="1051" w:type="dxa"/>
          </w:tcPr>
          <w:p w14:paraId="0E606043" w14:textId="77777777" w:rsidR="001A46C2" w:rsidRPr="00B92096" w:rsidRDefault="001A46C2" w:rsidP="001A46C2">
            <w:r w:rsidRPr="00B92096">
              <w:t>0503737 (2</w:t>
            </w:r>
            <w:r w:rsidRPr="00B92096">
              <w:rPr>
                <w:lang w:val="en-US"/>
              </w:rPr>
              <w:t>+</w:t>
            </w:r>
            <w:r w:rsidRPr="00B92096">
              <w:t xml:space="preserve"> 4</w:t>
            </w:r>
            <w:r w:rsidRPr="00B92096">
              <w:rPr>
                <w:lang w:val="en-US"/>
              </w:rPr>
              <w:t>+</w:t>
            </w:r>
            <w:r w:rsidRPr="00B92096">
              <w:t xml:space="preserve"> 5</w:t>
            </w:r>
            <w:r w:rsidRPr="00B92096">
              <w:rPr>
                <w:lang w:val="en-US"/>
              </w:rPr>
              <w:t>+</w:t>
            </w:r>
            <w:r w:rsidRPr="00B92096">
              <w:t xml:space="preserve"> 6</w:t>
            </w:r>
            <w:r w:rsidRPr="00B92096">
              <w:rPr>
                <w:lang w:val="en-US"/>
              </w:rPr>
              <w:t>+</w:t>
            </w:r>
            <w:r w:rsidRPr="00B92096">
              <w:t xml:space="preserve"> 7)</w:t>
            </w:r>
          </w:p>
        </w:tc>
        <w:tc>
          <w:tcPr>
            <w:tcW w:w="1646" w:type="dxa"/>
            <w:gridSpan w:val="2"/>
          </w:tcPr>
          <w:p w14:paraId="22599CC5" w14:textId="77777777" w:rsidR="001A46C2" w:rsidRPr="00B92096" w:rsidRDefault="001A46C2" w:rsidP="001A46C2">
            <w:r w:rsidRPr="00B92096">
              <w:t>Сумма строк 830 по графе 9 Отчетов 0503737 по всем КВФО (2+4+5+6+7)</w:t>
            </w:r>
          </w:p>
        </w:tc>
        <w:tc>
          <w:tcPr>
            <w:tcW w:w="852" w:type="dxa"/>
            <w:gridSpan w:val="2"/>
          </w:tcPr>
          <w:p w14:paraId="62DFEE68" w14:textId="77777777" w:rsidR="001A46C2" w:rsidRPr="00B92096" w:rsidRDefault="001A46C2" w:rsidP="001A46C2"/>
        </w:tc>
        <w:tc>
          <w:tcPr>
            <w:tcW w:w="567" w:type="dxa"/>
          </w:tcPr>
          <w:p w14:paraId="43C9F881" w14:textId="77777777" w:rsidR="001A46C2" w:rsidRPr="00B92096" w:rsidRDefault="001A46C2" w:rsidP="001A46C2"/>
        </w:tc>
        <w:tc>
          <w:tcPr>
            <w:tcW w:w="993" w:type="dxa"/>
            <w:gridSpan w:val="2"/>
          </w:tcPr>
          <w:p w14:paraId="364F35D8" w14:textId="3541DFF1" w:rsidR="001A46C2" w:rsidRPr="00B92096" w:rsidRDefault="001A46C2" w:rsidP="001A46C2">
            <w:r w:rsidRPr="00B92096">
              <w:t>=</w:t>
            </w:r>
            <w:r w:rsidR="00F109B0">
              <w:t>0</w:t>
            </w:r>
          </w:p>
        </w:tc>
        <w:tc>
          <w:tcPr>
            <w:tcW w:w="1135" w:type="dxa"/>
          </w:tcPr>
          <w:p w14:paraId="17D1762A" w14:textId="235F2D6C" w:rsidR="001A46C2" w:rsidRPr="00B92096" w:rsidRDefault="001A46C2" w:rsidP="001A46C2"/>
        </w:tc>
        <w:tc>
          <w:tcPr>
            <w:tcW w:w="2409" w:type="dxa"/>
          </w:tcPr>
          <w:p w14:paraId="59AEE2CD" w14:textId="77777777" w:rsidR="001A46C2" w:rsidRPr="00B92096" w:rsidRDefault="001A46C2" w:rsidP="001A46C2"/>
        </w:tc>
        <w:tc>
          <w:tcPr>
            <w:tcW w:w="1559" w:type="dxa"/>
          </w:tcPr>
          <w:p w14:paraId="253FBF7F" w14:textId="77777777" w:rsidR="001A46C2" w:rsidRPr="00B92096" w:rsidRDefault="001A46C2" w:rsidP="001A46C2"/>
        </w:tc>
        <w:tc>
          <w:tcPr>
            <w:tcW w:w="852" w:type="dxa"/>
          </w:tcPr>
          <w:p w14:paraId="19A229A1" w14:textId="77777777" w:rsidR="001A46C2" w:rsidRPr="00B92096" w:rsidRDefault="001A46C2" w:rsidP="001A46C2"/>
        </w:tc>
        <w:tc>
          <w:tcPr>
            <w:tcW w:w="2317" w:type="dxa"/>
          </w:tcPr>
          <w:p w14:paraId="7D23CBB1" w14:textId="77777777" w:rsidR="001A46C2" w:rsidRPr="00B92096" w:rsidRDefault="001A46C2" w:rsidP="001A46C2">
            <w:r w:rsidRPr="00B92096">
              <w:t>Сумма показателей строки 830 гр.9 Отчетов 0503737 по всем видам финансового обеспечения не равна нулю –</w:t>
            </w:r>
            <w:r>
              <w:t>т</w:t>
            </w:r>
            <w:r w:rsidRPr="00B92096">
              <w:t>ребуется пояснение.</w:t>
            </w:r>
          </w:p>
        </w:tc>
        <w:tc>
          <w:tcPr>
            <w:tcW w:w="709" w:type="dxa"/>
          </w:tcPr>
          <w:p w14:paraId="614A4D12" w14:textId="77777777" w:rsidR="001A46C2" w:rsidRPr="00B92096" w:rsidRDefault="001A46C2" w:rsidP="001A46C2">
            <w:r>
              <w:rPr>
                <w:color w:val="000000"/>
              </w:rPr>
              <w:t>П</w:t>
            </w:r>
          </w:p>
        </w:tc>
      </w:tr>
      <w:tr w:rsidR="001A46C2" w14:paraId="548BD358" w14:textId="77777777" w:rsidTr="003E2E85">
        <w:tc>
          <w:tcPr>
            <w:tcW w:w="670" w:type="dxa"/>
          </w:tcPr>
          <w:p w14:paraId="707C231D" w14:textId="77777777" w:rsidR="001A46C2" w:rsidRPr="00B561CB" w:rsidDel="00F408F4" w:rsidRDefault="001A46C2" w:rsidP="001A46C2">
            <w:r>
              <w:t>299</w:t>
            </w:r>
          </w:p>
        </w:tc>
        <w:tc>
          <w:tcPr>
            <w:tcW w:w="1051" w:type="dxa"/>
          </w:tcPr>
          <w:p w14:paraId="655C03BF" w14:textId="77777777" w:rsidR="001A46C2" w:rsidRDefault="001A46C2" w:rsidP="001A46C2">
            <w:r>
              <w:t>0503730</w:t>
            </w:r>
          </w:p>
        </w:tc>
        <w:tc>
          <w:tcPr>
            <w:tcW w:w="1646" w:type="dxa"/>
            <w:gridSpan w:val="2"/>
          </w:tcPr>
          <w:p w14:paraId="1608AC1A" w14:textId="77777777" w:rsidR="001A46C2" w:rsidRPr="00B561CB" w:rsidDel="00F408F4" w:rsidRDefault="001A46C2" w:rsidP="001A46C2"/>
        </w:tc>
        <w:tc>
          <w:tcPr>
            <w:tcW w:w="852" w:type="dxa"/>
            <w:gridSpan w:val="2"/>
          </w:tcPr>
          <w:p w14:paraId="65BF22A2" w14:textId="77777777" w:rsidR="001A46C2" w:rsidRDefault="001A46C2" w:rsidP="001A46C2">
            <w:r>
              <w:t>270</w:t>
            </w:r>
          </w:p>
        </w:tc>
        <w:tc>
          <w:tcPr>
            <w:tcW w:w="567" w:type="dxa"/>
          </w:tcPr>
          <w:p w14:paraId="70A07BBD" w14:textId="77777777" w:rsidR="001A46C2" w:rsidRDefault="001A46C2" w:rsidP="001A46C2">
            <w:r>
              <w:t>5</w:t>
            </w:r>
          </w:p>
        </w:tc>
        <w:tc>
          <w:tcPr>
            <w:tcW w:w="993" w:type="dxa"/>
            <w:gridSpan w:val="2"/>
          </w:tcPr>
          <w:p w14:paraId="57B7E829" w14:textId="77777777" w:rsidR="001A46C2" w:rsidRDefault="001A46C2" w:rsidP="001A46C2">
            <w:r>
              <w:t>=</w:t>
            </w:r>
          </w:p>
        </w:tc>
        <w:tc>
          <w:tcPr>
            <w:tcW w:w="1135" w:type="dxa"/>
          </w:tcPr>
          <w:p w14:paraId="45525951" w14:textId="77777777" w:rsidR="001A46C2" w:rsidRDefault="001A46C2" w:rsidP="001A46C2">
            <w:r>
              <w:t>0503772</w:t>
            </w:r>
          </w:p>
        </w:tc>
        <w:tc>
          <w:tcPr>
            <w:tcW w:w="2409" w:type="dxa"/>
          </w:tcPr>
          <w:p w14:paraId="03394BE6" w14:textId="77777777" w:rsidR="001A46C2" w:rsidRDefault="001A46C2" w:rsidP="001A46C2">
            <w:r>
              <w:rPr>
                <w:color w:val="000000"/>
              </w:rPr>
              <w:t>(Раздел 1, Гр.2, итого по счету 2 207 хх 000)</w:t>
            </w:r>
          </w:p>
        </w:tc>
        <w:tc>
          <w:tcPr>
            <w:tcW w:w="1559" w:type="dxa"/>
          </w:tcPr>
          <w:p w14:paraId="4821775E" w14:textId="77777777" w:rsidR="001A46C2" w:rsidRPr="00B561CB" w:rsidDel="00F408F4" w:rsidRDefault="001A46C2" w:rsidP="001A46C2"/>
        </w:tc>
        <w:tc>
          <w:tcPr>
            <w:tcW w:w="852" w:type="dxa"/>
          </w:tcPr>
          <w:p w14:paraId="46ED2F8F" w14:textId="77777777" w:rsidR="001A46C2" w:rsidRDefault="001A46C2" w:rsidP="001A46C2"/>
        </w:tc>
        <w:tc>
          <w:tcPr>
            <w:tcW w:w="2317" w:type="dxa"/>
          </w:tcPr>
          <w:p w14:paraId="14466CB3" w14:textId="6001420F" w:rsidR="001A46C2" w:rsidRDefault="001A46C2" w:rsidP="001A46C2">
            <w:r>
              <w:t>Сумма расчетов по займам (счет 0 207 хх 000) на начало года отраженная в ф. 0503772 не соответствует идентичному показателю в балансе</w:t>
            </w:r>
            <w:r w:rsidR="00020AC5">
              <w:t xml:space="preserve"> – недопустимо</w:t>
            </w:r>
          </w:p>
        </w:tc>
        <w:tc>
          <w:tcPr>
            <w:tcW w:w="709" w:type="dxa"/>
          </w:tcPr>
          <w:p w14:paraId="6CC4CA25" w14:textId="77777777" w:rsidR="001A46C2" w:rsidRDefault="001A46C2" w:rsidP="001A46C2">
            <w:r>
              <w:rPr>
                <w:color w:val="000000"/>
              </w:rPr>
              <w:t>Б</w:t>
            </w:r>
          </w:p>
        </w:tc>
      </w:tr>
      <w:tr w:rsidR="001A46C2" w14:paraId="10FE8C81" w14:textId="77777777" w:rsidTr="003E2E85">
        <w:tc>
          <w:tcPr>
            <w:tcW w:w="670" w:type="dxa"/>
          </w:tcPr>
          <w:p w14:paraId="1337B202" w14:textId="77777777" w:rsidR="001A46C2" w:rsidRPr="00B561CB" w:rsidDel="00F408F4" w:rsidRDefault="001A46C2" w:rsidP="001A46C2">
            <w:r>
              <w:t>300</w:t>
            </w:r>
          </w:p>
        </w:tc>
        <w:tc>
          <w:tcPr>
            <w:tcW w:w="1051" w:type="dxa"/>
          </w:tcPr>
          <w:p w14:paraId="5AB4C4CD" w14:textId="77777777" w:rsidR="001A46C2" w:rsidRPr="00B561CB" w:rsidRDefault="001A46C2" w:rsidP="001A46C2">
            <w:r>
              <w:t>0503730</w:t>
            </w:r>
          </w:p>
        </w:tc>
        <w:tc>
          <w:tcPr>
            <w:tcW w:w="1646" w:type="dxa"/>
            <w:gridSpan w:val="2"/>
          </w:tcPr>
          <w:p w14:paraId="63EED0A6" w14:textId="77777777" w:rsidR="001A46C2" w:rsidRPr="00B561CB" w:rsidDel="00F408F4" w:rsidRDefault="001A46C2" w:rsidP="001A46C2"/>
        </w:tc>
        <w:tc>
          <w:tcPr>
            <w:tcW w:w="852" w:type="dxa"/>
            <w:gridSpan w:val="2"/>
          </w:tcPr>
          <w:p w14:paraId="5BC76AE3" w14:textId="77777777" w:rsidR="001A46C2" w:rsidRDefault="001A46C2" w:rsidP="001A46C2">
            <w:r>
              <w:t>270</w:t>
            </w:r>
          </w:p>
        </w:tc>
        <w:tc>
          <w:tcPr>
            <w:tcW w:w="567" w:type="dxa"/>
          </w:tcPr>
          <w:p w14:paraId="0C5C669A" w14:textId="77777777" w:rsidR="001A46C2" w:rsidRDefault="001A46C2" w:rsidP="001A46C2">
            <w:r>
              <w:t>9</w:t>
            </w:r>
          </w:p>
        </w:tc>
        <w:tc>
          <w:tcPr>
            <w:tcW w:w="993" w:type="dxa"/>
            <w:gridSpan w:val="2"/>
          </w:tcPr>
          <w:p w14:paraId="4FD8D725" w14:textId="77777777" w:rsidR="001A46C2" w:rsidRDefault="001A46C2" w:rsidP="001A46C2">
            <w:r>
              <w:t>=</w:t>
            </w:r>
          </w:p>
        </w:tc>
        <w:tc>
          <w:tcPr>
            <w:tcW w:w="1135" w:type="dxa"/>
          </w:tcPr>
          <w:p w14:paraId="4CC27EEE" w14:textId="77777777" w:rsidR="001A46C2" w:rsidRDefault="001A46C2" w:rsidP="001A46C2">
            <w:r>
              <w:t>0503772</w:t>
            </w:r>
          </w:p>
        </w:tc>
        <w:tc>
          <w:tcPr>
            <w:tcW w:w="2409" w:type="dxa"/>
          </w:tcPr>
          <w:p w14:paraId="5C8C5E28" w14:textId="77777777" w:rsidR="001A46C2" w:rsidRDefault="001A46C2" w:rsidP="001A46C2">
            <w:r>
              <w:rPr>
                <w:color w:val="000000"/>
              </w:rPr>
              <w:t>(Раздел 1, Гр.3, итого по счету 2 207 хх 000)</w:t>
            </w:r>
          </w:p>
        </w:tc>
        <w:tc>
          <w:tcPr>
            <w:tcW w:w="1559" w:type="dxa"/>
          </w:tcPr>
          <w:p w14:paraId="1004FB60" w14:textId="77777777" w:rsidR="001A46C2" w:rsidRPr="00B561CB" w:rsidDel="00F408F4" w:rsidRDefault="001A46C2" w:rsidP="001A46C2"/>
        </w:tc>
        <w:tc>
          <w:tcPr>
            <w:tcW w:w="852" w:type="dxa"/>
          </w:tcPr>
          <w:p w14:paraId="2A2C595C" w14:textId="77777777" w:rsidR="001A46C2" w:rsidRDefault="001A46C2" w:rsidP="001A46C2"/>
        </w:tc>
        <w:tc>
          <w:tcPr>
            <w:tcW w:w="2317" w:type="dxa"/>
          </w:tcPr>
          <w:p w14:paraId="026CDCD7" w14:textId="5CE0F653" w:rsidR="001A46C2" w:rsidRDefault="001A46C2" w:rsidP="001A46C2">
            <w:r>
              <w:t>Сумма расчетов по займам (счет 0 207 хх 000) на конец года отраженная в ф. 0503772 не соответствует идентичному показателю в балансе</w:t>
            </w:r>
            <w:r w:rsidR="00020AC5">
              <w:t xml:space="preserve"> – недопустимо</w:t>
            </w:r>
          </w:p>
        </w:tc>
        <w:tc>
          <w:tcPr>
            <w:tcW w:w="709" w:type="dxa"/>
          </w:tcPr>
          <w:p w14:paraId="2560E359" w14:textId="77777777" w:rsidR="001A46C2" w:rsidRDefault="001A46C2" w:rsidP="001A46C2">
            <w:r w:rsidRPr="008C70CC">
              <w:rPr>
                <w:color w:val="000000"/>
              </w:rPr>
              <w:t>Б</w:t>
            </w:r>
          </w:p>
        </w:tc>
      </w:tr>
      <w:tr w:rsidR="001A46C2" w14:paraId="6CEE4AF5" w14:textId="77777777" w:rsidTr="003E2E85">
        <w:tc>
          <w:tcPr>
            <w:tcW w:w="670" w:type="dxa"/>
          </w:tcPr>
          <w:p w14:paraId="1060D9B4" w14:textId="77777777" w:rsidR="001A46C2" w:rsidRPr="00B561CB" w:rsidDel="00F408F4" w:rsidRDefault="001A46C2" w:rsidP="001A46C2">
            <w:r>
              <w:t>301</w:t>
            </w:r>
          </w:p>
        </w:tc>
        <w:tc>
          <w:tcPr>
            <w:tcW w:w="1051" w:type="dxa"/>
          </w:tcPr>
          <w:p w14:paraId="6E8C81A4" w14:textId="77777777" w:rsidR="001A46C2" w:rsidRPr="00B561CB" w:rsidRDefault="001A46C2" w:rsidP="001A46C2">
            <w:r>
              <w:t>0503730</w:t>
            </w:r>
          </w:p>
        </w:tc>
        <w:tc>
          <w:tcPr>
            <w:tcW w:w="1646" w:type="dxa"/>
            <w:gridSpan w:val="2"/>
          </w:tcPr>
          <w:p w14:paraId="1F5653B6" w14:textId="77777777" w:rsidR="001A46C2" w:rsidRPr="00B561CB" w:rsidDel="00F408F4" w:rsidRDefault="001A46C2" w:rsidP="001A46C2"/>
        </w:tc>
        <w:tc>
          <w:tcPr>
            <w:tcW w:w="852" w:type="dxa"/>
            <w:gridSpan w:val="2"/>
          </w:tcPr>
          <w:p w14:paraId="4DD62C95" w14:textId="77777777" w:rsidR="001A46C2" w:rsidRDefault="001A46C2" w:rsidP="001A46C2">
            <w:r>
              <w:t>400</w:t>
            </w:r>
          </w:p>
        </w:tc>
        <w:tc>
          <w:tcPr>
            <w:tcW w:w="567" w:type="dxa"/>
          </w:tcPr>
          <w:p w14:paraId="2C792433" w14:textId="77777777" w:rsidR="001A46C2" w:rsidRDefault="001A46C2" w:rsidP="001A46C2">
            <w:r>
              <w:t>5</w:t>
            </w:r>
          </w:p>
        </w:tc>
        <w:tc>
          <w:tcPr>
            <w:tcW w:w="993" w:type="dxa"/>
            <w:gridSpan w:val="2"/>
          </w:tcPr>
          <w:p w14:paraId="3E6E8AB9" w14:textId="77777777" w:rsidR="001A46C2" w:rsidRDefault="001A46C2" w:rsidP="001A46C2">
            <w:r>
              <w:t>=</w:t>
            </w:r>
          </w:p>
        </w:tc>
        <w:tc>
          <w:tcPr>
            <w:tcW w:w="1135" w:type="dxa"/>
          </w:tcPr>
          <w:p w14:paraId="31CCBF03" w14:textId="77777777" w:rsidR="001A46C2" w:rsidRDefault="001A46C2" w:rsidP="001A46C2">
            <w:r>
              <w:t>0503772</w:t>
            </w:r>
          </w:p>
        </w:tc>
        <w:tc>
          <w:tcPr>
            <w:tcW w:w="2409" w:type="dxa"/>
          </w:tcPr>
          <w:p w14:paraId="16C8ADD5" w14:textId="77777777" w:rsidR="001A46C2" w:rsidRDefault="001A46C2" w:rsidP="001A46C2">
            <w:r>
              <w:rPr>
                <w:color w:val="000000"/>
              </w:rPr>
              <w:t>(Раздел 2, Гр.2, итого по счету 2 301 хх 000)</w:t>
            </w:r>
          </w:p>
        </w:tc>
        <w:tc>
          <w:tcPr>
            <w:tcW w:w="1559" w:type="dxa"/>
          </w:tcPr>
          <w:p w14:paraId="2BC192C1" w14:textId="77777777" w:rsidR="001A46C2" w:rsidRPr="00B561CB" w:rsidDel="00F408F4" w:rsidRDefault="001A46C2" w:rsidP="001A46C2"/>
        </w:tc>
        <w:tc>
          <w:tcPr>
            <w:tcW w:w="852" w:type="dxa"/>
          </w:tcPr>
          <w:p w14:paraId="3C27CFCE" w14:textId="77777777" w:rsidR="001A46C2" w:rsidRDefault="001A46C2" w:rsidP="001A46C2"/>
        </w:tc>
        <w:tc>
          <w:tcPr>
            <w:tcW w:w="2317" w:type="dxa"/>
          </w:tcPr>
          <w:p w14:paraId="5E5BD592" w14:textId="4C9A265E" w:rsidR="001A46C2" w:rsidRDefault="001A46C2" w:rsidP="001A46C2">
            <w:r>
              <w:t>Сумма расчетов по кредитам (счет 0 301 хх 000) на начало года отраженная в ф. 0503772 не соответствует идентичному показателю в балансе</w:t>
            </w:r>
            <w:r w:rsidR="00020AC5">
              <w:t xml:space="preserve"> – недопустимо</w:t>
            </w:r>
          </w:p>
        </w:tc>
        <w:tc>
          <w:tcPr>
            <w:tcW w:w="709" w:type="dxa"/>
          </w:tcPr>
          <w:p w14:paraId="041D23AD" w14:textId="77777777" w:rsidR="001A46C2" w:rsidRDefault="001A46C2" w:rsidP="001A46C2">
            <w:r w:rsidRPr="008C70CC">
              <w:rPr>
                <w:color w:val="000000"/>
              </w:rPr>
              <w:t>Б</w:t>
            </w:r>
          </w:p>
        </w:tc>
      </w:tr>
      <w:tr w:rsidR="001A46C2" w:rsidRPr="00B45B71" w14:paraId="2055667E" w14:textId="77777777" w:rsidTr="003E2E85">
        <w:tc>
          <w:tcPr>
            <w:tcW w:w="670" w:type="dxa"/>
          </w:tcPr>
          <w:p w14:paraId="0CBE922B" w14:textId="77777777" w:rsidR="001A46C2" w:rsidRPr="00B561CB" w:rsidDel="00F408F4" w:rsidRDefault="001A46C2" w:rsidP="001A46C2">
            <w:r>
              <w:t>302</w:t>
            </w:r>
          </w:p>
        </w:tc>
        <w:tc>
          <w:tcPr>
            <w:tcW w:w="1051" w:type="dxa"/>
          </w:tcPr>
          <w:p w14:paraId="05FA2429" w14:textId="77777777" w:rsidR="001A46C2" w:rsidRDefault="001A46C2" w:rsidP="001A46C2">
            <w:r>
              <w:t>0503730</w:t>
            </w:r>
          </w:p>
        </w:tc>
        <w:tc>
          <w:tcPr>
            <w:tcW w:w="1646" w:type="dxa"/>
            <w:gridSpan w:val="2"/>
          </w:tcPr>
          <w:p w14:paraId="6849F6A2" w14:textId="77777777" w:rsidR="001A46C2" w:rsidRPr="00B561CB" w:rsidDel="00F408F4" w:rsidRDefault="001A46C2" w:rsidP="001A46C2"/>
        </w:tc>
        <w:tc>
          <w:tcPr>
            <w:tcW w:w="852" w:type="dxa"/>
            <w:gridSpan w:val="2"/>
          </w:tcPr>
          <w:p w14:paraId="78879876" w14:textId="77777777" w:rsidR="001A46C2" w:rsidRDefault="001A46C2" w:rsidP="001A46C2">
            <w:r>
              <w:t>400</w:t>
            </w:r>
          </w:p>
        </w:tc>
        <w:tc>
          <w:tcPr>
            <w:tcW w:w="567" w:type="dxa"/>
          </w:tcPr>
          <w:p w14:paraId="04F0F17D" w14:textId="77777777" w:rsidR="001A46C2" w:rsidRDefault="001A46C2" w:rsidP="001A46C2">
            <w:r>
              <w:t>9</w:t>
            </w:r>
          </w:p>
        </w:tc>
        <w:tc>
          <w:tcPr>
            <w:tcW w:w="993" w:type="dxa"/>
            <w:gridSpan w:val="2"/>
          </w:tcPr>
          <w:p w14:paraId="2A6CFD63" w14:textId="77777777" w:rsidR="001A46C2" w:rsidRDefault="001A46C2" w:rsidP="001A46C2">
            <w:r>
              <w:t>=</w:t>
            </w:r>
          </w:p>
        </w:tc>
        <w:tc>
          <w:tcPr>
            <w:tcW w:w="1135" w:type="dxa"/>
          </w:tcPr>
          <w:p w14:paraId="3241828D" w14:textId="77777777" w:rsidR="001A46C2" w:rsidRDefault="001A46C2" w:rsidP="001A46C2">
            <w:r>
              <w:t>0503772</w:t>
            </w:r>
          </w:p>
        </w:tc>
        <w:tc>
          <w:tcPr>
            <w:tcW w:w="2409" w:type="dxa"/>
          </w:tcPr>
          <w:p w14:paraId="163A2EEC" w14:textId="77777777" w:rsidR="001A46C2" w:rsidRPr="003302F5" w:rsidRDefault="001A46C2" w:rsidP="001A46C2">
            <w:r>
              <w:rPr>
                <w:color w:val="000000"/>
              </w:rPr>
              <w:t>(Раздел 2, Гр.3, итого по счету 2 301 хх 000)</w:t>
            </w:r>
          </w:p>
        </w:tc>
        <w:tc>
          <w:tcPr>
            <w:tcW w:w="1559" w:type="dxa"/>
          </w:tcPr>
          <w:p w14:paraId="5126C317" w14:textId="77777777" w:rsidR="001A46C2" w:rsidRPr="00B561CB" w:rsidDel="00F408F4" w:rsidRDefault="001A46C2" w:rsidP="001A46C2"/>
        </w:tc>
        <w:tc>
          <w:tcPr>
            <w:tcW w:w="852" w:type="dxa"/>
          </w:tcPr>
          <w:p w14:paraId="57171B67" w14:textId="77777777" w:rsidR="001A46C2" w:rsidRDefault="001A46C2" w:rsidP="001A46C2"/>
        </w:tc>
        <w:tc>
          <w:tcPr>
            <w:tcW w:w="2317" w:type="dxa"/>
          </w:tcPr>
          <w:p w14:paraId="2C83144A" w14:textId="26FFE21F" w:rsidR="001A46C2" w:rsidRPr="00B45B71" w:rsidRDefault="001A46C2" w:rsidP="001A46C2">
            <w:r>
              <w:t>Сумма расчетов по кредитам (счет 0 301 хх 000) на конец года отраженная в ф. 0503772 не соответствует идентичному показателю в балансе</w:t>
            </w:r>
            <w:r w:rsidR="00020AC5">
              <w:t xml:space="preserve"> – недопустимо</w:t>
            </w:r>
          </w:p>
        </w:tc>
        <w:tc>
          <w:tcPr>
            <w:tcW w:w="709" w:type="dxa"/>
          </w:tcPr>
          <w:p w14:paraId="3BAE1481" w14:textId="77777777" w:rsidR="001A46C2" w:rsidRDefault="001A46C2" w:rsidP="001A46C2">
            <w:r w:rsidRPr="008C70CC">
              <w:rPr>
                <w:color w:val="000000"/>
              </w:rPr>
              <w:t>Б</w:t>
            </w:r>
          </w:p>
        </w:tc>
      </w:tr>
      <w:tr w:rsidR="00E16181" w:rsidRPr="00B45B71" w14:paraId="1DC1F6C6" w14:textId="77777777" w:rsidTr="00E16181">
        <w:tc>
          <w:tcPr>
            <w:tcW w:w="670" w:type="dxa"/>
            <w:tcBorders>
              <w:top w:val="single" w:sz="4" w:space="0" w:color="auto"/>
              <w:left w:val="single" w:sz="4" w:space="0" w:color="auto"/>
              <w:bottom w:val="single" w:sz="4" w:space="0" w:color="auto"/>
              <w:right w:val="single" w:sz="4" w:space="0" w:color="auto"/>
            </w:tcBorders>
          </w:tcPr>
          <w:p w14:paraId="33AC7A86" w14:textId="09AD6310" w:rsidR="00E16181" w:rsidRPr="00B561CB" w:rsidDel="00F408F4" w:rsidRDefault="00E16181" w:rsidP="00E16181">
            <w:r w:rsidRPr="00B92096">
              <w:t>30</w:t>
            </w:r>
            <w:r>
              <w:t>6</w:t>
            </w:r>
          </w:p>
        </w:tc>
        <w:tc>
          <w:tcPr>
            <w:tcW w:w="1051" w:type="dxa"/>
            <w:tcBorders>
              <w:top w:val="single" w:sz="4" w:space="0" w:color="auto"/>
              <w:left w:val="single" w:sz="4" w:space="0" w:color="auto"/>
              <w:bottom w:val="single" w:sz="4" w:space="0" w:color="auto"/>
              <w:right w:val="single" w:sz="4" w:space="0" w:color="auto"/>
            </w:tcBorders>
          </w:tcPr>
          <w:p w14:paraId="7AE53D25" w14:textId="77777777" w:rsidR="00E16181" w:rsidRDefault="00E16181" w:rsidP="00E16181">
            <w:r w:rsidRPr="00B92096">
              <w:t>0503737 (2+4+5+6+7)</w:t>
            </w:r>
          </w:p>
        </w:tc>
        <w:tc>
          <w:tcPr>
            <w:tcW w:w="1646" w:type="dxa"/>
            <w:gridSpan w:val="2"/>
            <w:tcBorders>
              <w:top w:val="single" w:sz="4" w:space="0" w:color="auto"/>
              <w:left w:val="single" w:sz="4" w:space="0" w:color="auto"/>
              <w:bottom w:val="single" w:sz="4" w:space="0" w:color="auto"/>
              <w:right w:val="single" w:sz="4" w:space="0" w:color="auto"/>
            </w:tcBorders>
          </w:tcPr>
          <w:p w14:paraId="4767A5CF" w14:textId="77777777" w:rsidR="00E16181" w:rsidRPr="00B561CB" w:rsidDel="00F408F4" w:rsidRDefault="00E16181" w:rsidP="00E16181"/>
        </w:tc>
        <w:tc>
          <w:tcPr>
            <w:tcW w:w="852" w:type="dxa"/>
            <w:gridSpan w:val="2"/>
            <w:tcBorders>
              <w:top w:val="single" w:sz="4" w:space="0" w:color="auto"/>
              <w:left w:val="single" w:sz="4" w:space="0" w:color="auto"/>
              <w:bottom w:val="single" w:sz="4" w:space="0" w:color="auto"/>
              <w:right w:val="single" w:sz="4" w:space="0" w:color="auto"/>
            </w:tcBorders>
          </w:tcPr>
          <w:p w14:paraId="6E50C94B" w14:textId="7EBAF21A" w:rsidR="00E16181" w:rsidRDefault="00E16181" w:rsidP="00E16181">
            <w:r>
              <w:t>710</w:t>
            </w:r>
          </w:p>
        </w:tc>
        <w:tc>
          <w:tcPr>
            <w:tcW w:w="567" w:type="dxa"/>
            <w:tcBorders>
              <w:top w:val="single" w:sz="4" w:space="0" w:color="auto"/>
              <w:left w:val="single" w:sz="4" w:space="0" w:color="auto"/>
              <w:bottom w:val="single" w:sz="4" w:space="0" w:color="auto"/>
              <w:right w:val="single" w:sz="4" w:space="0" w:color="auto"/>
            </w:tcBorders>
          </w:tcPr>
          <w:p w14:paraId="2C472CF2" w14:textId="6F5E6248" w:rsidR="00E16181" w:rsidRDefault="008D4AA8" w:rsidP="00E16181">
            <w:r>
              <w:t>9</w:t>
            </w:r>
          </w:p>
        </w:tc>
        <w:tc>
          <w:tcPr>
            <w:tcW w:w="993" w:type="dxa"/>
            <w:gridSpan w:val="2"/>
            <w:tcBorders>
              <w:top w:val="single" w:sz="4" w:space="0" w:color="auto"/>
              <w:left w:val="single" w:sz="4" w:space="0" w:color="auto"/>
              <w:bottom w:val="single" w:sz="4" w:space="0" w:color="auto"/>
              <w:right w:val="single" w:sz="4" w:space="0" w:color="auto"/>
            </w:tcBorders>
          </w:tcPr>
          <w:p w14:paraId="41940C91" w14:textId="77777777" w:rsidR="00E16181" w:rsidRDefault="00E16181" w:rsidP="00E16181">
            <w:r w:rsidRPr="00B92096">
              <w:t>=</w:t>
            </w:r>
          </w:p>
        </w:tc>
        <w:tc>
          <w:tcPr>
            <w:tcW w:w="1135" w:type="dxa"/>
            <w:tcBorders>
              <w:top w:val="single" w:sz="4" w:space="0" w:color="auto"/>
              <w:left w:val="single" w:sz="4" w:space="0" w:color="auto"/>
              <w:bottom w:val="single" w:sz="4" w:space="0" w:color="auto"/>
              <w:right w:val="single" w:sz="4" w:space="0" w:color="auto"/>
            </w:tcBorders>
          </w:tcPr>
          <w:p w14:paraId="67B2E98B" w14:textId="77777777" w:rsidR="00E16181" w:rsidRDefault="00E16181" w:rsidP="00E16181">
            <w:r w:rsidRPr="00B92096">
              <w:t>0503723</w:t>
            </w:r>
          </w:p>
        </w:tc>
        <w:tc>
          <w:tcPr>
            <w:tcW w:w="2409" w:type="dxa"/>
            <w:tcBorders>
              <w:top w:val="single" w:sz="4" w:space="0" w:color="auto"/>
              <w:left w:val="single" w:sz="4" w:space="0" w:color="auto"/>
              <w:bottom w:val="single" w:sz="4" w:space="0" w:color="auto"/>
              <w:right w:val="single" w:sz="4" w:space="0" w:color="auto"/>
            </w:tcBorders>
          </w:tcPr>
          <w:p w14:paraId="55B675A7" w14:textId="0DD1CB78" w:rsidR="00E16181" w:rsidRPr="00E16181" w:rsidRDefault="00E16181" w:rsidP="00E16181">
            <w:pPr>
              <w:rPr>
                <w:color w:val="000000"/>
              </w:rPr>
            </w:pPr>
            <w:r w:rsidRPr="00B92096">
              <w:rPr>
                <w:color w:val="000000"/>
              </w:rPr>
              <w:t>Раздел 3</w:t>
            </w:r>
          </w:p>
        </w:tc>
        <w:tc>
          <w:tcPr>
            <w:tcW w:w="1559" w:type="dxa"/>
            <w:tcBorders>
              <w:top w:val="single" w:sz="4" w:space="0" w:color="auto"/>
              <w:left w:val="single" w:sz="4" w:space="0" w:color="auto"/>
              <w:bottom w:val="single" w:sz="4" w:space="0" w:color="auto"/>
              <w:right w:val="single" w:sz="4" w:space="0" w:color="auto"/>
            </w:tcBorders>
          </w:tcPr>
          <w:p w14:paraId="53CC60AF" w14:textId="35F154B0" w:rsidR="00E16181" w:rsidRPr="00B561CB" w:rsidDel="00F408F4" w:rsidRDefault="00E16181" w:rsidP="00787718">
            <w:r>
              <w:t>5010</w:t>
            </w:r>
            <w:r w:rsidR="00787718">
              <w:t>-</w:t>
            </w:r>
            <w:r>
              <w:t>4410</w:t>
            </w:r>
            <w:r w:rsidR="00D565A6">
              <w:t>-4910</w:t>
            </w:r>
          </w:p>
        </w:tc>
        <w:tc>
          <w:tcPr>
            <w:tcW w:w="852" w:type="dxa"/>
            <w:tcBorders>
              <w:top w:val="single" w:sz="4" w:space="0" w:color="auto"/>
              <w:left w:val="single" w:sz="4" w:space="0" w:color="auto"/>
              <w:bottom w:val="single" w:sz="4" w:space="0" w:color="auto"/>
              <w:right w:val="single" w:sz="4" w:space="0" w:color="auto"/>
            </w:tcBorders>
          </w:tcPr>
          <w:p w14:paraId="62A5EB52" w14:textId="3D2571EF" w:rsidR="00E16181" w:rsidRDefault="00E16181" w:rsidP="00E16181">
            <w:r>
              <w:t>4</w:t>
            </w:r>
          </w:p>
        </w:tc>
        <w:tc>
          <w:tcPr>
            <w:tcW w:w="2317" w:type="dxa"/>
            <w:tcBorders>
              <w:top w:val="single" w:sz="4" w:space="0" w:color="auto"/>
              <w:left w:val="single" w:sz="4" w:space="0" w:color="auto"/>
              <w:bottom w:val="single" w:sz="4" w:space="0" w:color="auto"/>
              <w:right w:val="single" w:sz="4" w:space="0" w:color="auto"/>
            </w:tcBorders>
          </w:tcPr>
          <w:p w14:paraId="12418926" w14:textId="615D92F3" w:rsidR="00E16181" w:rsidRPr="00B45B71" w:rsidRDefault="00E16181" w:rsidP="00E16181">
            <w:r w:rsidRPr="00B92096">
              <w:t xml:space="preserve">Показатель </w:t>
            </w:r>
            <w:r>
              <w:t>увеличения</w:t>
            </w:r>
            <w:r w:rsidRPr="00B92096">
              <w:t xml:space="preserve"> остатков денежных средств в Отчете ф. 0503737 не соответствует </w:t>
            </w:r>
            <w:r w:rsidR="00330D00">
              <w:t>аналогичному показателю</w:t>
            </w:r>
            <w:r w:rsidRPr="00B92096">
              <w:t xml:space="preserve"> в Отчете ф. 0503723</w:t>
            </w:r>
          </w:p>
        </w:tc>
        <w:tc>
          <w:tcPr>
            <w:tcW w:w="709" w:type="dxa"/>
            <w:tcBorders>
              <w:top w:val="single" w:sz="4" w:space="0" w:color="auto"/>
              <w:left w:val="single" w:sz="4" w:space="0" w:color="auto"/>
              <w:bottom w:val="single" w:sz="4" w:space="0" w:color="auto"/>
              <w:right w:val="single" w:sz="4" w:space="0" w:color="auto"/>
            </w:tcBorders>
          </w:tcPr>
          <w:p w14:paraId="773740E8" w14:textId="3A437D96" w:rsidR="00E16181" w:rsidRPr="00E16181" w:rsidRDefault="00E16181" w:rsidP="00E16181">
            <w:pPr>
              <w:rPr>
                <w:color w:val="000000"/>
              </w:rPr>
            </w:pPr>
            <w:r>
              <w:rPr>
                <w:color w:val="000000"/>
              </w:rPr>
              <w:t>Б</w:t>
            </w:r>
          </w:p>
        </w:tc>
      </w:tr>
      <w:tr w:rsidR="00E16181" w:rsidRPr="00B45B71" w14:paraId="1BFE0698" w14:textId="77777777" w:rsidTr="00E16181">
        <w:tc>
          <w:tcPr>
            <w:tcW w:w="670" w:type="dxa"/>
            <w:tcBorders>
              <w:top w:val="single" w:sz="4" w:space="0" w:color="auto"/>
              <w:left w:val="single" w:sz="4" w:space="0" w:color="auto"/>
              <w:bottom w:val="single" w:sz="4" w:space="0" w:color="auto"/>
              <w:right w:val="single" w:sz="4" w:space="0" w:color="auto"/>
            </w:tcBorders>
          </w:tcPr>
          <w:p w14:paraId="1C7EA80C" w14:textId="39EAC7A1" w:rsidR="00E16181" w:rsidRPr="00B561CB" w:rsidDel="00F408F4" w:rsidRDefault="00E16181" w:rsidP="00E16181">
            <w:r w:rsidRPr="00B92096">
              <w:t>30</w:t>
            </w:r>
            <w:r>
              <w:t>7</w:t>
            </w:r>
          </w:p>
        </w:tc>
        <w:tc>
          <w:tcPr>
            <w:tcW w:w="1051" w:type="dxa"/>
            <w:tcBorders>
              <w:top w:val="single" w:sz="4" w:space="0" w:color="auto"/>
              <w:left w:val="single" w:sz="4" w:space="0" w:color="auto"/>
              <w:bottom w:val="single" w:sz="4" w:space="0" w:color="auto"/>
              <w:right w:val="single" w:sz="4" w:space="0" w:color="auto"/>
            </w:tcBorders>
          </w:tcPr>
          <w:p w14:paraId="4201958C" w14:textId="77777777" w:rsidR="00E16181" w:rsidRDefault="00E16181" w:rsidP="00E16181">
            <w:r w:rsidRPr="00B92096">
              <w:t>0503737 (2+4+5+6+7)</w:t>
            </w:r>
          </w:p>
        </w:tc>
        <w:tc>
          <w:tcPr>
            <w:tcW w:w="1646" w:type="dxa"/>
            <w:gridSpan w:val="2"/>
            <w:tcBorders>
              <w:top w:val="single" w:sz="4" w:space="0" w:color="auto"/>
              <w:left w:val="single" w:sz="4" w:space="0" w:color="auto"/>
              <w:bottom w:val="single" w:sz="4" w:space="0" w:color="auto"/>
              <w:right w:val="single" w:sz="4" w:space="0" w:color="auto"/>
            </w:tcBorders>
          </w:tcPr>
          <w:p w14:paraId="51D2F6BF" w14:textId="77777777" w:rsidR="00E16181" w:rsidRPr="00B561CB" w:rsidDel="00F408F4" w:rsidRDefault="00E16181" w:rsidP="00E16181"/>
        </w:tc>
        <w:tc>
          <w:tcPr>
            <w:tcW w:w="852" w:type="dxa"/>
            <w:gridSpan w:val="2"/>
            <w:tcBorders>
              <w:top w:val="single" w:sz="4" w:space="0" w:color="auto"/>
              <w:left w:val="single" w:sz="4" w:space="0" w:color="auto"/>
              <w:bottom w:val="single" w:sz="4" w:space="0" w:color="auto"/>
              <w:right w:val="single" w:sz="4" w:space="0" w:color="auto"/>
            </w:tcBorders>
          </w:tcPr>
          <w:p w14:paraId="2550E3E4" w14:textId="204F7977" w:rsidR="00E16181" w:rsidRDefault="00E16181" w:rsidP="00371B6F">
            <w:r>
              <w:t>720</w:t>
            </w:r>
          </w:p>
        </w:tc>
        <w:tc>
          <w:tcPr>
            <w:tcW w:w="567" w:type="dxa"/>
            <w:tcBorders>
              <w:top w:val="single" w:sz="4" w:space="0" w:color="auto"/>
              <w:left w:val="single" w:sz="4" w:space="0" w:color="auto"/>
              <w:bottom w:val="single" w:sz="4" w:space="0" w:color="auto"/>
              <w:right w:val="single" w:sz="4" w:space="0" w:color="auto"/>
            </w:tcBorders>
          </w:tcPr>
          <w:p w14:paraId="2B4367E3" w14:textId="369D8146" w:rsidR="00E16181" w:rsidRDefault="008D4AA8" w:rsidP="00E16181">
            <w:r>
              <w:t>9</w:t>
            </w:r>
          </w:p>
        </w:tc>
        <w:tc>
          <w:tcPr>
            <w:tcW w:w="993" w:type="dxa"/>
            <w:gridSpan w:val="2"/>
            <w:tcBorders>
              <w:top w:val="single" w:sz="4" w:space="0" w:color="auto"/>
              <w:left w:val="single" w:sz="4" w:space="0" w:color="auto"/>
              <w:bottom w:val="single" w:sz="4" w:space="0" w:color="auto"/>
              <w:right w:val="single" w:sz="4" w:space="0" w:color="auto"/>
            </w:tcBorders>
          </w:tcPr>
          <w:p w14:paraId="53F542EF" w14:textId="77777777" w:rsidR="00E16181" w:rsidRDefault="00E16181" w:rsidP="00E16181">
            <w:r w:rsidRPr="00B92096">
              <w:t>=</w:t>
            </w:r>
          </w:p>
        </w:tc>
        <w:tc>
          <w:tcPr>
            <w:tcW w:w="1135" w:type="dxa"/>
            <w:tcBorders>
              <w:top w:val="single" w:sz="4" w:space="0" w:color="auto"/>
              <w:left w:val="single" w:sz="4" w:space="0" w:color="auto"/>
              <w:bottom w:val="single" w:sz="4" w:space="0" w:color="auto"/>
              <w:right w:val="single" w:sz="4" w:space="0" w:color="auto"/>
            </w:tcBorders>
          </w:tcPr>
          <w:p w14:paraId="0315B201" w14:textId="77777777" w:rsidR="00E16181" w:rsidRDefault="00E16181" w:rsidP="00E16181">
            <w:r w:rsidRPr="00B92096">
              <w:t>0503723</w:t>
            </w:r>
          </w:p>
        </w:tc>
        <w:tc>
          <w:tcPr>
            <w:tcW w:w="2409" w:type="dxa"/>
            <w:tcBorders>
              <w:top w:val="single" w:sz="4" w:space="0" w:color="auto"/>
              <w:left w:val="single" w:sz="4" w:space="0" w:color="auto"/>
              <w:bottom w:val="single" w:sz="4" w:space="0" w:color="auto"/>
              <w:right w:val="single" w:sz="4" w:space="0" w:color="auto"/>
            </w:tcBorders>
          </w:tcPr>
          <w:p w14:paraId="725A8868" w14:textId="77777777" w:rsidR="00E16181" w:rsidRPr="00E16181" w:rsidRDefault="00E16181" w:rsidP="00E16181">
            <w:pPr>
              <w:rPr>
                <w:color w:val="000000"/>
              </w:rPr>
            </w:pPr>
            <w:r w:rsidRPr="00B92096">
              <w:rPr>
                <w:color w:val="000000"/>
              </w:rPr>
              <w:t>Раздел 3</w:t>
            </w:r>
          </w:p>
        </w:tc>
        <w:tc>
          <w:tcPr>
            <w:tcW w:w="1559" w:type="dxa"/>
            <w:tcBorders>
              <w:top w:val="single" w:sz="4" w:space="0" w:color="auto"/>
              <w:left w:val="single" w:sz="4" w:space="0" w:color="auto"/>
              <w:bottom w:val="single" w:sz="4" w:space="0" w:color="auto"/>
              <w:right w:val="single" w:sz="4" w:space="0" w:color="auto"/>
            </w:tcBorders>
          </w:tcPr>
          <w:p w14:paraId="162FF8E5" w14:textId="7E8B5B4C" w:rsidR="00E16181" w:rsidRPr="00B561CB" w:rsidDel="00F408F4" w:rsidRDefault="00E16181" w:rsidP="00371B6F">
            <w:r>
              <w:t>50</w:t>
            </w:r>
            <w:r w:rsidR="00330D00">
              <w:t>2</w:t>
            </w:r>
            <w:r>
              <w:t>0</w:t>
            </w:r>
            <w:r w:rsidR="00787718">
              <w:t>-</w:t>
            </w:r>
            <w:r>
              <w:t>44</w:t>
            </w:r>
            <w:r w:rsidR="00330D00">
              <w:t>2</w:t>
            </w:r>
            <w:r>
              <w:t>0</w:t>
            </w:r>
            <w:r w:rsidR="00D565A6">
              <w:t>-4920</w:t>
            </w:r>
          </w:p>
        </w:tc>
        <w:tc>
          <w:tcPr>
            <w:tcW w:w="852" w:type="dxa"/>
            <w:tcBorders>
              <w:top w:val="single" w:sz="4" w:space="0" w:color="auto"/>
              <w:left w:val="single" w:sz="4" w:space="0" w:color="auto"/>
              <w:bottom w:val="single" w:sz="4" w:space="0" w:color="auto"/>
              <w:right w:val="single" w:sz="4" w:space="0" w:color="auto"/>
            </w:tcBorders>
          </w:tcPr>
          <w:p w14:paraId="496C1E04" w14:textId="77777777" w:rsidR="00E16181" w:rsidRDefault="00E16181" w:rsidP="00E16181">
            <w:r>
              <w:t>4</w:t>
            </w:r>
          </w:p>
        </w:tc>
        <w:tc>
          <w:tcPr>
            <w:tcW w:w="2317" w:type="dxa"/>
            <w:tcBorders>
              <w:top w:val="single" w:sz="4" w:space="0" w:color="auto"/>
              <w:left w:val="single" w:sz="4" w:space="0" w:color="auto"/>
              <w:bottom w:val="single" w:sz="4" w:space="0" w:color="auto"/>
              <w:right w:val="single" w:sz="4" w:space="0" w:color="auto"/>
            </w:tcBorders>
          </w:tcPr>
          <w:p w14:paraId="53C85B77" w14:textId="5F10BF2A" w:rsidR="00E16181" w:rsidRPr="00B45B71" w:rsidRDefault="00E16181" w:rsidP="00330D00">
            <w:r w:rsidRPr="00B92096">
              <w:t xml:space="preserve">Показатель </w:t>
            </w:r>
            <w:r>
              <w:t>у</w:t>
            </w:r>
            <w:r w:rsidR="00330D00">
              <w:t>меньшения</w:t>
            </w:r>
            <w:r w:rsidRPr="00B92096">
              <w:t xml:space="preserve"> остатков денежных средств в Отчете ф. 0503737 не соответствует </w:t>
            </w:r>
            <w:r w:rsidR="00330D00">
              <w:t>аналогичному показателю</w:t>
            </w:r>
            <w:r w:rsidRPr="00B92096">
              <w:t xml:space="preserve"> в Отчете ф. 0503723</w:t>
            </w:r>
          </w:p>
        </w:tc>
        <w:tc>
          <w:tcPr>
            <w:tcW w:w="709" w:type="dxa"/>
            <w:tcBorders>
              <w:top w:val="single" w:sz="4" w:space="0" w:color="auto"/>
              <w:left w:val="single" w:sz="4" w:space="0" w:color="auto"/>
              <w:bottom w:val="single" w:sz="4" w:space="0" w:color="auto"/>
              <w:right w:val="single" w:sz="4" w:space="0" w:color="auto"/>
            </w:tcBorders>
          </w:tcPr>
          <w:p w14:paraId="4869C02B" w14:textId="77777777" w:rsidR="00E16181" w:rsidRPr="00E16181" w:rsidRDefault="00E16181" w:rsidP="00E16181">
            <w:pPr>
              <w:rPr>
                <w:color w:val="000000"/>
              </w:rPr>
            </w:pPr>
            <w:r>
              <w:rPr>
                <w:color w:val="000000"/>
              </w:rPr>
              <w:t>Б</w:t>
            </w:r>
          </w:p>
        </w:tc>
      </w:tr>
      <w:tr w:rsidR="001A46C2" w:rsidRPr="00B45B71" w14:paraId="6B0C7637" w14:textId="77777777" w:rsidTr="003E2E85">
        <w:tc>
          <w:tcPr>
            <w:tcW w:w="670" w:type="dxa"/>
          </w:tcPr>
          <w:p w14:paraId="0749AA25" w14:textId="77777777" w:rsidR="001A46C2" w:rsidRPr="00B561CB" w:rsidDel="00F408F4" w:rsidRDefault="001A46C2" w:rsidP="001A46C2">
            <w:r w:rsidRPr="00B92096">
              <w:t>308*</w:t>
            </w:r>
          </w:p>
        </w:tc>
        <w:tc>
          <w:tcPr>
            <w:tcW w:w="1051" w:type="dxa"/>
          </w:tcPr>
          <w:p w14:paraId="30111406" w14:textId="77777777" w:rsidR="001A46C2" w:rsidRDefault="001A46C2" w:rsidP="001A46C2">
            <w:r w:rsidRPr="00B92096">
              <w:t>0503737 (2+4+5+6+7)</w:t>
            </w:r>
          </w:p>
        </w:tc>
        <w:tc>
          <w:tcPr>
            <w:tcW w:w="1646" w:type="dxa"/>
            <w:gridSpan w:val="2"/>
          </w:tcPr>
          <w:p w14:paraId="1A3A0811" w14:textId="77777777" w:rsidR="001A46C2" w:rsidRPr="00B561CB" w:rsidDel="00F408F4" w:rsidRDefault="001A46C2" w:rsidP="001A46C2"/>
        </w:tc>
        <w:tc>
          <w:tcPr>
            <w:tcW w:w="852" w:type="dxa"/>
            <w:gridSpan w:val="2"/>
          </w:tcPr>
          <w:p w14:paraId="3F543E81" w14:textId="77777777" w:rsidR="001A46C2" w:rsidRDefault="001A46C2" w:rsidP="001A46C2">
            <w:r w:rsidRPr="00B92096">
              <w:t>700</w:t>
            </w:r>
            <w:r>
              <w:t xml:space="preserve"> + 830</w:t>
            </w:r>
          </w:p>
        </w:tc>
        <w:tc>
          <w:tcPr>
            <w:tcW w:w="567" w:type="dxa"/>
          </w:tcPr>
          <w:p w14:paraId="1DEEBBE6" w14:textId="77777777" w:rsidR="001A46C2" w:rsidRDefault="001A46C2" w:rsidP="001A46C2">
            <w:r w:rsidRPr="00B92096">
              <w:t>5+6+7</w:t>
            </w:r>
          </w:p>
        </w:tc>
        <w:tc>
          <w:tcPr>
            <w:tcW w:w="993" w:type="dxa"/>
            <w:gridSpan w:val="2"/>
          </w:tcPr>
          <w:p w14:paraId="6AAB22A5" w14:textId="77777777" w:rsidR="001A46C2" w:rsidRDefault="001A46C2" w:rsidP="001A46C2">
            <w:r w:rsidRPr="00B92096">
              <w:t>=</w:t>
            </w:r>
          </w:p>
        </w:tc>
        <w:tc>
          <w:tcPr>
            <w:tcW w:w="1135" w:type="dxa"/>
          </w:tcPr>
          <w:p w14:paraId="425D07B5" w14:textId="77777777" w:rsidR="001A46C2" w:rsidRDefault="001A46C2" w:rsidP="001A46C2">
            <w:r w:rsidRPr="00B92096">
              <w:t>0503723</w:t>
            </w:r>
          </w:p>
        </w:tc>
        <w:tc>
          <w:tcPr>
            <w:tcW w:w="2409" w:type="dxa"/>
          </w:tcPr>
          <w:p w14:paraId="05FD7696" w14:textId="4041654B" w:rsidR="001A46C2" w:rsidRPr="003302F5" w:rsidRDefault="001A46C2" w:rsidP="00E36784">
            <w:r w:rsidRPr="00B92096">
              <w:rPr>
                <w:color w:val="000000"/>
              </w:rPr>
              <w:t>Раздел 3, гр 4, строка 501</w:t>
            </w:r>
            <w:r>
              <w:rPr>
                <w:color w:val="000000"/>
              </w:rPr>
              <w:t>0</w:t>
            </w:r>
            <w:r w:rsidRPr="00B92096">
              <w:rPr>
                <w:color w:val="000000"/>
              </w:rPr>
              <w:t>+502</w:t>
            </w:r>
            <w:r>
              <w:rPr>
                <w:color w:val="000000"/>
              </w:rPr>
              <w:t xml:space="preserve">0 </w:t>
            </w:r>
            <w:r w:rsidR="00020AC5">
              <w:t>–</w:t>
            </w:r>
            <w:r>
              <w:rPr>
                <w:color w:val="000000"/>
              </w:rPr>
              <w:t xml:space="preserve"> (</w:t>
            </w:r>
            <w:r w:rsidR="00E36784">
              <w:rPr>
                <w:color w:val="000000"/>
              </w:rPr>
              <w:t>4910</w:t>
            </w:r>
            <w:r>
              <w:rPr>
                <w:color w:val="000000"/>
              </w:rPr>
              <w:t xml:space="preserve">+ </w:t>
            </w:r>
            <w:r w:rsidR="00E36784">
              <w:rPr>
                <w:color w:val="000000"/>
              </w:rPr>
              <w:t>4920</w:t>
            </w:r>
            <w:r>
              <w:rPr>
                <w:color w:val="000000"/>
              </w:rPr>
              <w:t xml:space="preserve">) </w:t>
            </w:r>
            <w:r w:rsidR="00020AC5">
              <w:t>–</w:t>
            </w:r>
            <w:r>
              <w:rPr>
                <w:color w:val="000000"/>
              </w:rPr>
              <w:t xml:space="preserve"> </w:t>
            </w:r>
            <w:r w:rsidRPr="00B92096">
              <w:rPr>
                <w:color w:val="000000"/>
              </w:rPr>
              <w:t>440</w:t>
            </w:r>
            <w:r>
              <w:rPr>
                <w:color w:val="000000"/>
              </w:rPr>
              <w:t>0</w:t>
            </w:r>
          </w:p>
        </w:tc>
        <w:tc>
          <w:tcPr>
            <w:tcW w:w="1559" w:type="dxa"/>
          </w:tcPr>
          <w:p w14:paraId="67BB0513" w14:textId="77777777" w:rsidR="001A46C2" w:rsidRPr="00B561CB" w:rsidDel="00F408F4" w:rsidRDefault="001A46C2" w:rsidP="001A46C2"/>
        </w:tc>
        <w:tc>
          <w:tcPr>
            <w:tcW w:w="852" w:type="dxa"/>
          </w:tcPr>
          <w:p w14:paraId="0CBE86AB" w14:textId="77777777" w:rsidR="001A46C2" w:rsidRDefault="001A46C2" w:rsidP="001A46C2"/>
        </w:tc>
        <w:tc>
          <w:tcPr>
            <w:tcW w:w="2317" w:type="dxa"/>
          </w:tcPr>
          <w:p w14:paraId="0440FCA8" w14:textId="70066E58" w:rsidR="001A46C2" w:rsidRPr="00B45B71" w:rsidRDefault="001A46C2" w:rsidP="00F109B0">
            <w:r w:rsidRPr="00B92096">
              <w:t>Показатель изменения остатков денежных средств в Отчете ф. 0503737 не соответствует изменению остатков в Отчете ф. 0503723</w:t>
            </w:r>
          </w:p>
        </w:tc>
        <w:tc>
          <w:tcPr>
            <w:tcW w:w="709" w:type="dxa"/>
          </w:tcPr>
          <w:p w14:paraId="4C2964CA" w14:textId="77777777" w:rsidR="001A46C2" w:rsidRPr="00B92096" w:rsidRDefault="001A46C2" w:rsidP="001A46C2">
            <w:r>
              <w:t>П</w:t>
            </w:r>
          </w:p>
        </w:tc>
      </w:tr>
      <w:tr w:rsidR="001A46C2" w:rsidRPr="00B45B71" w14:paraId="0482A4C8" w14:textId="77777777" w:rsidTr="003E2E85">
        <w:tc>
          <w:tcPr>
            <w:tcW w:w="670" w:type="dxa"/>
          </w:tcPr>
          <w:p w14:paraId="58201E34" w14:textId="77777777" w:rsidR="001A46C2" w:rsidRPr="00B561CB" w:rsidDel="00F408F4" w:rsidRDefault="001A46C2" w:rsidP="001A46C2">
            <w:r w:rsidRPr="00B92096">
              <w:t>309*</w:t>
            </w:r>
          </w:p>
        </w:tc>
        <w:tc>
          <w:tcPr>
            <w:tcW w:w="1051" w:type="dxa"/>
          </w:tcPr>
          <w:p w14:paraId="6333A567" w14:textId="77777777" w:rsidR="001A46C2" w:rsidRDefault="001A46C2" w:rsidP="001A46C2">
            <w:r w:rsidRPr="00B92096">
              <w:t>0503737 (2+4+5+6+7)</w:t>
            </w:r>
          </w:p>
        </w:tc>
        <w:tc>
          <w:tcPr>
            <w:tcW w:w="1646" w:type="dxa"/>
            <w:gridSpan w:val="2"/>
          </w:tcPr>
          <w:p w14:paraId="4F5D4B91" w14:textId="77777777" w:rsidR="001A46C2" w:rsidRPr="00B561CB" w:rsidDel="00F408F4" w:rsidRDefault="001A46C2" w:rsidP="001A46C2">
            <w:r w:rsidRPr="00B92096">
              <w:t>Доходы всего</w:t>
            </w:r>
          </w:p>
        </w:tc>
        <w:tc>
          <w:tcPr>
            <w:tcW w:w="852" w:type="dxa"/>
            <w:gridSpan w:val="2"/>
          </w:tcPr>
          <w:p w14:paraId="4928C9C6" w14:textId="77777777" w:rsidR="001A46C2" w:rsidRDefault="001A46C2" w:rsidP="001A46C2">
            <w:r w:rsidRPr="00B92096">
              <w:t>010</w:t>
            </w:r>
          </w:p>
        </w:tc>
        <w:tc>
          <w:tcPr>
            <w:tcW w:w="567" w:type="dxa"/>
          </w:tcPr>
          <w:p w14:paraId="3CD19170" w14:textId="77777777" w:rsidR="001A46C2" w:rsidRDefault="001A46C2" w:rsidP="001A46C2">
            <w:r w:rsidRPr="00B92096">
              <w:t>5+6+7</w:t>
            </w:r>
          </w:p>
        </w:tc>
        <w:tc>
          <w:tcPr>
            <w:tcW w:w="993" w:type="dxa"/>
            <w:gridSpan w:val="2"/>
          </w:tcPr>
          <w:p w14:paraId="4EC54DBA" w14:textId="77777777" w:rsidR="001A46C2" w:rsidRDefault="001A46C2" w:rsidP="001A46C2">
            <w:r w:rsidRPr="00B92096">
              <w:t>=</w:t>
            </w:r>
          </w:p>
        </w:tc>
        <w:tc>
          <w:tcPr>
            <w:tcW w:w="1135" w:type="dxa"/>
          </w:tcPr>
          <w:p w14:paraId="0243C2D3" w14:textId="77777777" w:rsidR="001A46C2" w:rsidRDefault="001A46C2" w:rsidP="001A46C2">
            <w:r w:rsidRPr="00B92096">
              <w:t>0503723</w:t>
            </w:r>
          </w:p>
        </w:tc>
        <w:tc>
          <w:tcPr>
            <w:tcW w:w="2409" w:type="dxa"/>
          </w:tcPr>
          <w:p w14:paraId="7C95BB7E" w14:textId="77777777" w:rsidR="001A46C2" w:rsidRPr="003302F5" w:rsidRDefault="001A46C2" w:rsidP="001A46C2">
            <w:r w:rsidRPr="00B92096">
              <w:rPr>
                <w:color w:val="000000"/>
              </w:rPr>
              <w:t xml:space="preserve"> </w:t>
            </w:r>
          </w:p>
        </w:tc>
        <w:tc>
          <w:tcPr>
            <w:tcW w:w="1559" w:type="dxa"/>
          </w:tcPr>
          <w:p w14:paraId="1746BC60" w14:textId="77777777" w:rsidR="001A46C2" w:rsidRPr="00B561CB" w:rsidDel="00F408F4" w:rsidRDefault="001A46C2" w:rsidP="001A46C2">
            <w:r w:rsidRPr="00B92096">
              <w:rPr>
                <w:color w:val="000000"/>
              </w:rPr>
              <w:t>020</w:t>
            </w:r>
            <w:r>
              <w:rPr>
                <w:color w:val="000000"/>
              </w:rPr>
              <w:t>0</w:t>
            </w:r>
            <w:r w:rsidRPr="00B92096">
              <w:rPr>
                <w:color w:val="000000"/>
              </w:rPr>
              <w:t>+1</w:t>
            </w:r>
            <w:r>
              <w:rPr>
                <w:color w:val="000000"/>
              </w:rPr>
              <w:t>4</w:t>
            </w:r>
            <w:r w:rsidRPr="00B92096">
              <w:rPr>
                <w:color w:val="000000"/>
              </w:rPr>
              <w:t>0</w:t>
            </w:r>
            <w:r>
              <w:rPr>
                <w:color w:val="000000"/>
              </w:rPr>
              <w:t>0</w:t>
            </w:r>
          </w:p>
        </w:tc>
        <w:tc>
          <w:tcPr>
            <w:tcW w:w="852" w:type="dxa"/>
          </w:tcPr>
          <w:p w14:paraId="0FB57323" w14:textId="77777777" w:rsidR="001A46C2" w:rsidRDefault="001A46C2" w:rsidP="001A46C2">
            <w:r w:rsidRPr="00B92096">
              <w:t>4</w:t>
            </w:r>
          </w:p>
        </w:tc>
        <w:tc>
          <w:tcPr>
            <w:tcW w:w="2317" w:type="dxa"/>
          </w:tcPr>
          <w:p w14:paraId="3F0ECB66" w14:textId="4693E6B5" w:rsidR="001A46C2" w:rsidRPr="00B45B71" w:rsidRDefault="001A46C2" w:rsidP="00F109B0">
            <w:r w:rsidRPr="00B92096">
              <w:t>Сумма показателей по строке 010 в ф. 0503737 не соответствует сумме строк 020</w:t>
            </w:r>
            <w:r>
              <w:t>0</w:t>
            </w:r>
            <w:r w:rsidRPr="00B92096">
              <w:t xml:space="preserve"> и 1</w:t>
            </w:r>
            <w:r>
              <w:t>4</w:t>
            </w:r>
            <w:r w:rsidRPr="00B92096">
              <w:t>0</w:t>
            </w:r>
            <w:r>
              <w:t>0</w:t>
            </w:r>
            <w:r w:rsidRPr="00B92096">
              <w:t xml:space="preserve"> ф.</w:t>
            </w:r>
            <w:r>
              <w:t> </w:t>
            </w:r>
            <w:r w:rsidRPr="00B92096">
              <w:t>0503723</w:t>
            </w:r>
          </w:p>
        </w:tc>
        <w:tc>
          <w:tcPr>
            <w:tcW w:w="709" w:type="dxa"/>
          </w:tcPr>
          <w:p w14:paraId="359DDF0C" w14:textId="77777777" w:rsidR="001A46C2" w:rsidRPr="00B92096" w:rsidRDefault="001A46C2" w:rsidP="001A46C2">
            <w:r>
              <w:t>Б</w:t>
            </w:r>
          </w:p>
        </w:tc>
      </w:tr>
      <w:tr w:rsidR="001A46C2" w14:paraId="47DDB924" w14:textId="77777777" w:rsidTr="003E2E85">
        <w:tc>
          <w:tcPr>
            <w:tcW w:w="670" w:type="dxa"/>
          </w:tcPr>
          <w:p w14:paraId="22F842D5" w14:textId="77777777" w:rsidR="001A46C2" w:rsidRPr="00B561CB" w:rsidDel="00F408F4" w:rsidRDefault="001A46C2" w:rsidP="001A46C2">
            <w:r w:rsidRPr="00B92096">
              <w:t>310*</w:t>
            </w:r>
          </w:p>
        </w:tc>
        <w:tc>
          <w:tcPr>
            <w:tcW w:w="1051" w:type="dxa"/>
          </w:tcPr>
          <w:p w14:paraId="2928A55F" w14:textId="77777777" w:rsidR="001A46C2" w:rsidRPr="00B561CB" w:rsidRDefault="001A46C2" w:rsidP="001A46C2">
            <w:r w:rsidRPr="00B92096">
              <w:t>0503737 (2+4+5+6+7)</w:t>
            </w:r>
          </w:p>
        </w:tc>
        <w:tc>
          <w:tcPr>
            <w:tcW w:w="1646" w:type="dxa"/>
            <w:gridSpan w:val="2"/>
          </w:tcPr>
          <w:p w14:paraId="175CE5A3" w14:textId="77777777" w:rsidR="001A46C2" w:rsidRPr="00B561CB" w:rsidDel="00F408F4" w:rsidRDefault="001A46C2" w:rsidP="001A46C2">
            <w:r w:rsidRPr="00B92096">
              <w:t xml:space="preserve">Расходы всего </w:t>
            </w:r>
          </w:p>
        </w:tc>
        <w:tc>
          <w:tcPr>
            <w:tcW w:w="852" w:type="dxa"/>
            <w:gridSpan w:val="2"/>
          </w:tcPr>
          <w:p w14:paraId="61E25390" w14:textId="77777777" w:rsidR="001A46C2" w:rsidRDefault="001A46C2" w:rsidP="001A46C2">
            <w:r w:rsidRPr="00B92096">
              <w:t>200</w:t>
            </w:r>
          </w:p>
        </w:tc>
        <w:tc>
          <w:tcPr>
            <w:tcW w:w="567" w:type="dxa"/>
          </w:tcPr>
          <w:p w14:paraId="42ACA1BD" w14:textId="77777777" w:rsidR="001A46C2" w:rsidRDefault="001A46C2" w:rsidP="001A46C2">
            <w:r w:rsidRPr="00B92096">
              <w:t>5+6+7</w:t>
            </w:r>
          </w:p>
        </w:tc>
        <w:tc>
          <w:tcPr>
            <w:tcW w:w="993" w:type="dxa"/>
            <w:gridSpan w:val="2"/>
          </w:tcPr>
          <w:p w14:paraId="73C5B51C" w14:textId="77777777" w:rsidR="001A46C2" w:rsidRDefault="001A46C2" w:rsidP="001A46C2">
            <w:r w:rsidRPr="00B92096">
              <w:t>=</w:t>
            </w:r>
          </w:p>
        </w:tc>
        <w:tc>
          <w:tcPr>
            <w:tcW w:w="1135" w:type="dxa"/>
          </w:tcPr>
          <w:p w14:paraId="02C1F121" w14:textId="77777777" w:rsidR="001A46C2" w:rsidRDefault="001A46C2" w:rsidP="001A46C2">
            <w:r w:rsidRPr="00B92096">
              <w:t>0503723</w:t>
            </w:r>
          </w:p>
        </w:tc>
        <w:tc>
          <w:tcPr>
            <w:tcW w:w="2409" w:type="dxa"/>
          </w:tcPr>
          <w:p w14:paraId="654C3F80" w14:textId="77777777" w:rsidR="001A46C2" w:rsidRDefault="001A46C2" w:rsidP="001A46C2">
            <w:r w:rsidRPr="00B92096">
              <w:rPr>
                <w:color w:val="000000"/>
              </w:rPr>
              <w:t xml:space="preserve"> </w:t>
            </w:r>
          </w:p>
        </w:tc>
        <w:tc>
          <w:tcPr>
            <w:tcW w:w="1559" w:type="dxa"/>
          </w:tcPr>
          <w:p w14:paraId="392CFA67" w14:textId="77777777" w:rsidR="001A46C2" w:rsidRPr="00B561CB" w:rsidDel="00F408F4" w:rsidRDefault="001A46C2" w:rsidP="001A46C2">
            <w:r w:rsidRPr="00B92096">
              <w:t>900</w:t>
            </w:r>
            <w:r>
              <w:t>0</w:t>
            </w:r>
            <w:r w:rsidRPr="00B92096">
              <w:t xml:space="preserve"> (</w:t>
            </w:r>
            <w:r>
              <w:t>Расходы, всего</w:t>
            </w:r>
            <w:r w:rsidRPr="00B92096">
              <w:t xml:space="preserve">) </w:t>
            </w:r>
          </w:p>
        </w:tc>
        <w:tc>
          <w:tcPr>
            <w:tcW w:w="852" w:type="dxa"/>
          </w:tcPr>
          <w:p w14:paraId="0D8F174A" w14:textId="77777777" w:rsidR="001A46C2" w:rsidRDefault="001A46C2" w:rsidP="001A46C2">
            <w:r w:rsidRPr="00B92096">
              <w:t>7</w:t>
            </w:r>
          </w:p>
        </w:tc>
        <w:tc>
          <w:tcPr>
            <w:tcW w:w="2317" w:type="dxa"/>
          </w:tcPr>
          <w:p w14:paraId="457D2B81" w14:textId="14C15B9F" w:rsidR="001A46C2" w:rsidRDefault="001A46C2" w:rsidP="00F109B0">
            <w:r w:rsidRPr="00B92096">
              <w:t>Сумма показателей по строке 200 в ф. 0503737 не соответствует показателю по строке 900</w:t>
            </w:r>
            <w:r>
              <w:t>0</w:t>
            </w:r>
            <w:r w:rsidRPr="00B92096">
              <w:t xml:space="preserve"> в ф. 0503723</w:t>
            </w:r>
          </w:p>
        </w:tc>
        <w:tc>
          <w:tcPr>
            <w:tcW w:w="709" w:type="dxa"/>
          </w:tcPr>
          <w:p w14:paraId="6DFAC17D" w14:textId="77777777" w:rsidR="001A46C2" w:rsidRPr="00B92096" w:rsidRDefault="001A46C2" w:rsidP="001A46C2">
            <w:r>
              <w:t>Б</w:t>
            </w:r>
          </w:p>
        </w:tc>
      </w:tr>
      <w:tr w:rsidR="001A46C2" w14:paraId="1F158E78" w14:textId="77777777" w:rsidTr="003E2E85">
        <w:tc>
          <w:tcPr>
            <w:tcW w:w="670" w:type="dxa"/>
          </w:tcPr>
          <w:p w14:paraId="2014871A" w14:textId="77777777" w:rsidR="001A46C2" w:rsidRPr="00B561CB" w:rsidDel="00F408F4" w:rsidRDefault="001A46C2" w:rsidP="001A46C2">
            <w:r w:rsidRPr="00B92096">
              <w:t>311*</w:t>
            </w:r>
          </w:p>
        </w:tc>
        <w:tc>
          <w:tcPr>
            <w:tcW w:w="1051" w:type="dxa"/>
          </w:tcPr>
          <w:p w14:paraId="4E8FAEEF" w14:textId="77777777" w:rsidR="001A46C2" w:rsidRPr="00B561CB" w:rsidRDefault="001A46C2" w:rsidP="001A46C2">
            <w:r w:rsidRPr="00B92096">
              <w:t>0503737 (2+4+5+6+7)</w:t>
            </w:r>
          </w:p>
        </w:tc>
        <w:tc>
          <w:tcPr>
            <w:tcW w:w="1646" w:type="dxa"/>
            <w:gridSpan w:val="2"/>
          </w:tcPr>
          <w:p w14:paraId="7936F364" w14:textId="77777777" w:rsidR="001A46C2" w:rsidRPr="00B561CB" w:rsidDel="00F408F4" w:rsidRDefault="001A46C2" w:rsidP="001A46C2">
            <w:r w:rsidRPr="00B92096">
              <w:t xml:space="preserve">По соответствующему </w:t>
            </w:r>
            <w:r>
              <w:t xml:space="preserve">детализированному </w:t>
            </w:r>
            <w:r w:rsidRPr="00B92096">
              <w:t>КВР</w:t>
            </w:r>
          </w:p>
        </w:tc>
        <w:tc>
          <w:tcPr>
            <w:tcW w:w="852" w:type="dxa"/>
            <w:gridSpan w:val="2"/>
          </w:tcPr>
          <w:p w14:paraId="4C244B19" w14:textId="77777777" w:rsidR="001A46C2" w:rsidRDefault="001A46C2" w:rsidP="001A46C2">
            <w:r w:rsidRPr="00B92096">
              <w:t>200</w:t>
            </w:r>
          </w:p>
        </w:tc>
        <w:tc>
          <w:tcPr>
            <w:tcW w:w="567" w:type="dxa"/>
          </w:tcPr>
          <w:p w14:paraId="2761DD05" w14:textId="77777777" w:rsidR="001A46C2" w:rsidRDefault="001A46C2" w:rsidP="001A46C2">
            <w:r w:rsidRPr="00B92096">
              <w:t>5+6+7</w:t>
            </w:r>
          </w:p>
        </w:tc>
        <w:tc>
          <w:tcPr>
            <w:tcW w:w="993" w:type="dxa"/>
            <w:gridSpan w:val="2"/>
          </w:tcPr>
          <w:p w14:paraId="7068C19C" w14:textId="77777777" w:rsidR="001A46C2" w:rsidRDefault="001A46C2" w:rsidP="001A46C2">
            <w:r w:rsidRPr="00B92096">
              <w:t>=</w:t>
            </w:r>
          </w:p>
        </w:tc>
        <w:tc>
          <w:tcPr>
            <w:tcW w:w="1135" w:type="dxa"/>
          </w:tcPr>
          <w:p w14:paraId="7DD871BB" w14:textId="77777777" w:rsidR="001A46C2" w:rsidRDefault="001A46C2" w:rsidP="001A46C2">
            <w:r w:rsidRPr="00B92096">
              <w:t>0503723</w:t>
            </w:r>
          </w:p>
        </w:tc>
        <w:tc>
          <w:tcPr>
            <w:tcW w:w="2409" w:type="dxa"/>
          </w:tcPr>
          <w:p w14:paraId="73902112" w14:textId="77777777" w:rsidR="001A46C2" w:rsidRDefault="001A46C2" w:rsidP="001A46C2">
            <w:r w:rsidRPr="00B92096">
              <w:rPr>
                <w:color w:val="000000"/>
              </w:rPr>
              <w:t xml:space="preserve">По соответствующему </w:t>
            </w:r>
            <w:r>
              <w:rPr>
                <w:color w:val="000000"/>
              </w:rPr>
              <w:t xml:space="preserve">детализированному </w:t>
            </w:r>
            <w:r w:rsidRPr="00B92096">
              <w:rPr>
                <w:color w:val="000000"/>
              </w:rPr>
              <w:t>КВР</w:t>
            </w:r>
          </w:p>
        </w:tc>
        <w:tc>
          <w:tcPr>
            <w:tcW w:w="1559" w:type="dxa"/>
          </w:tcPr>
          <w:p w14:paraId="7B519F67" w14:textId="77777777" w:rsidR="001A46C2" w:rsidRPr="00B561CB" w:rsidDel="00F408F4" w:rsidRDefault="001A46C2" w:rsidP="001A46C2">
            <w:r w:rsidRPr="00B92096">
              <w:t>900</w:t>
            </w:r>
            <w:r>
              <w:t>0</w:t>
            </w:r>
            <w:r w:rsidRPr="00B92096">
              <w:t xml:space="preserve"> </w:t>
            </w:r>
          </w:p>
        </w:tc>
        <w:tc>
          <w:tcPr>
            <w:tcW w:w="852" w:type="dxa"/>
          </w:tcPr>
          <w:p w14:paraId="055D39F8" w14:textId="77777777" w:rsidR="001A46C2" w:rsidRDefault="001A46C2" w:rsidP="001A46C2">
            <w:r w:rsidRPr="00B92096">
              <w:t>7</w:t>
            </w:r>
          </w:p>
        </w:tc>
        <w:tc>
          <w:tcPr>
            <w:tcW w:w="2317" w:type="dxa"/>
          </w:tcPr>
          <w:p w14:paraId="648582D5" w14:textId="77777777" w:rsidR="001A46C2" w:rsidRDefault="001A46C2" w:rsidP="001A46C2">
            <w:r w:rsidRPr="00B92096">
              <w:t>Сумма показателей по строке 200 в ф. 0503737 не соответствует показателю по строке 900</w:t>
            </w:r>
            <w:r>
              <w:t>0</w:t>
            </w:r>
            <w:r w:rsidRPr="00B92096">
              <w:t xml:space="preserve"> в ф. 0503723 </w:t>
            </w:r>
          </w:p>
        </w:tc>
        <w:tc>
          <w:tcPr>
            <w:tcW w:w="709" w:type="dxa"/>
          </w:tcPr>
          <w:p w14:paraId="70F917DE" w14:textId="77777777" w:rsidR="001A46C2" w:rsidRPr="00B92096" w:rsidRDefault="001A46C2" w:rsidP="001A46C2">
            <w:r>
              <w:t>Б</w:t>
            </w:r>
          </w:p>
        </w:tc>
      </w:tr>
      <w:tr w:rsidR="001A46C2" w14:paraId="69317614" w14:textId="77777777" w:rsidTr="003E2E85">
        <w:tc>
          <w:tcPr>
            <w:tcW w:w="670" w:type="dxa"/>
          </w:tcPr>
          <w:p w14:paraId="19075DF3" w14:textId="77777777" w:rsidR="001A46C2" w:rsidRPr="00B561CB" w:rsidDel="00F408F4" w:rsidRDefault="001A46C2" w:rsidP="001A46C2">
            <w:r w:rsidRPr="00B92096">
              <w:t>312</w:t>
            </w:r>
          </w:p>
        </w:tc>
        <w:tc>
          <w:tcPr>
            <w:tcW w:w="1051" w:type="dxa"/>
          </w:tcPr>
          <w:p w14:paraId="4AABEA46" w14:textId="77777777" w:rsidR="001A46C2" w:rsidRPr="00B561CB" w:rsidRDefault="001A46C2" w:rsidP="001A46C2">
            <w:r w:rsidRPr="00B92096">
              <w:t xml:space="preserve">0503790 </w:t>
            </w:r>
          </w:p>
        </w:tc>
        <w:tc>
          <w:tcPr>
            <w:tcW w:w="1646" w:type="dxa"/>
            <w:gridSpan w:val="2"/>
          </w:tcPr>
          <w:p w14:paraId="404765B5" w14:textId="77777777" w:rsidR="001A46C2" w:rsidRPr="00B561CB" w:rsidDel="00F408F4" w:rsidRDefault="001A46C2" w:rsidP="001A46C2"/>
        </w:tc>
        <w:tc>
          <w:tcPr>
            <w:tcW w:w="852" w:type="dxa"/>
            <w:gridSpan w:val="2"/>
          </w:tcPr>
          <w:p w14:paraId="0E15A846" w14:textId="77777777" w:rsidR="001A46C2" w:rsidRDefault="001A46C2" w:rsidP="001A46C2"/>
          <w:p w14:paraId="6FE53EE6" w14:textId="77777777" w:rsidR="001A46C2" w:rsidRDefault="001A46C2" w:rsidP="001A46C2">
            <w:r>
              <w:t xml:space="preserve"> Итого</w:t>
            </w:r>
          </w:p>
        </w:tc>
        <w:tc>
          <w:tcPr>
            <w:tcW w:w="567" w:type="dxa"/>
          </w:tcPr>
          <w:p w14:paraId="48AAE39B" w14:textId="77777777" w:rsidR="001A46C2" w:rsidRDefault="001A46C2" w:rsidP="001A46C2">
            <w:r>
              <w:t>17</w:t>
            </w:r>
          </w:p>
        </w:tc>
        <w:tc>
          <w:tcPr>
            <w:tcW w:w="993" w:type="dxa"/>
            <w:gridSpan w:val="2"/>
          </w:tcPr>
          <w:p w14:paraId="5EEA9A6E" w14:textId="77777777" w:rsidR="001A46C2" w:rsidRDefault="001A46C2" w:rsidP="001A46C2">
            <w:r w:rsidRPr="00B92096">
              <w:t>=</w:t>
            </w:r>
          </w:p>
        </w:tc>
        <w:tc>
          <w:tcPr>
            <w:tcW w:w="1135" w:type="dxa"/>
          </w:tcPr>
          <w:p w14:paraId="69336818" w14:textId="77777777" w:rsidR="001A46C2" w:rsidRDefault="001A46C2" w:rsidP="001A46C2">
            <w:r w:rsidRPr="00B92096">
              <w:t>0503768 (КВД 2, 4, 5, 6)</w:t>
            </w:r>
          </w:p>
        </w:tc>
        <w:tc>
          <w:tcPr>
            <w:tcW w:w="2409" w:type="dxa"/>
          </w:tcPr>
          <w:p w14:paraId="742D3D67" w14:textId="77777777" w:rsidR="001A46C2" w:rsidRPr="00B92096" w:rsidRDefault="001A46C2" w:rsidP="001A46C2">
            <w:pPr>
              <w:rPr>
                <w:color w:val="000000"/>
              </w:rPr>
            </w:pPr>
          </w:p>
          <w:p w14:paraId="06998CB6" w14:textId="77777777" w:rsidR="001A46C2" w:rsidRDefault="001A46C2" w:rsidP="001A46C2"/>
        </w:tc>
        <w:tc>
          <w:tcPr>
            <w:tcW w:w="1559" w:type="dxa"/>
          </w:tcPr>
          <w:p w14:paraId="4BB7D1FF" w14:textId="77777777" w:rsidR="001A46C2" w:rsidRPr="001445C9" w:rsidDel="00F408F4" w:rsidRDefault="001A46C2" w:rsidP="001A46C2">
            <w:r>
              <w:rPr>
                <w:lang w:val="en-US"/>
              </w:rPr>
              <w:t>071</w:t>
            </w:r>
            <w:r>
              <w:t>+075</w:t>
            </w:r>
          </w:p>
        </w:tc>
        <w:tc>
          <w:tcPr>
            <w:tcW w:w="852" w:type="dxa"/>
          </w:tcPr>
          <w:p w14:paraId="66000019" w14:textId="77777777" w:rsidR="001A46C2" w:rsidRDefault="001A46C2" w:rsidP="001A46C2">
            <w:r w:rsidRPr="00B92096">
              <w:t>4</w:t>
            </w:r>
          </w:p>
        </w:tc>
        <w:tc>
          <w:tcPr>
            <w:tcW w:w="2317" w:type="dxa"/>
          </w:tcPr>
          <w:p w14:paraId="29109E78" w14:textId="30016A32" w:rsidR="001A46C2" w:rsidRDefault="001A46C2" w:rsidP="00201988">
            <w:r w:rsidRPr="00B92096">
              <w:t>Показатель по счету 0106</w:t>
            </w:r>
            <w:r>
              <w:t>Х</w:t>
            </w:r>
            <w:r w:rsidRPr="00B92096">
              <w:t xml:space="preserve">1000 на начало года в Сведениях ф. 0503790 не соответствует данным </w:t>
            </w:r>
            <w:r>
              <w:t>Сведений</w:t>
            </w:r>
            <w:r w:rsidRPr="00B92096">
              <w:t xml:space="preserve"> ф. 05037</w:t>
            </w:r>
            <w:r>
              <w:t>68</w:t>
            </w:r>
            <w:r w:rsidRPr="00B92096">
              <w:t xml:space="preserve"> - недопустимо</w:t>
            </w:r>
          </w:p>
        </w:tc>
        <w:tc>
          <w:tcPr>
            <w:tcW w:w="709" w:type="dxa"/>
          </w:tcPr>
          <w:p w14:paraId="7D9C1DD5" w14:textId="77777777" w:rsidR="001A46C2" w:rsidRPr="00B92096" w:rsidRDefault="001A46C2" w:rsidP="001A46C2">
            <w:r>
              <w:rPr>
                <w:color w:val="000000"/>
              </w:rPr>
              <w:t>Б</w:t>
            </w:r>
          </w:p>
        </w:tc>
      </w:tr>
      <w:tr w:rsidR="001A46C2" w14:paraId="0ADB88FB" w14:textId="77777777" w:rsidTr="003E2E85">
        <w:tc>
          <w:tcPr>
            <w:tcW w:w="670" w:type="dxa"/>
          </w:tcPr>
          <w:p w14:paraId="298BC74A" w14:textId="77777777" w:rsidR="001A46C2" w:rsidRPr="00B561CB" w:rsidDel="00F408F4" w:rsidRDefault="001A46C2" w:rsidP="001A46C2">
            <w:r w:rsidRPr="00B92096">
              <w:t>313</w:t>
            </w:r>
          </w:p>
        </w:tc>
        <w:tc>
          <w:tcPr>
            <w:tcW w:w="1051" w:type="dxa"/>
          </w:tcPr>
          <w:p w14:paraId="72693C8B" w14:textId="77777777" w:rsidR="001A46C2" w:rsidRPr="00B561CB" w:rsidRDefault="001A46C2" w:rsidP="001A46C2">
            <w:r w:rsidRPr="00B92096">
              <w:t xml:space="preserve">0503790 </w:t>
            </w:r>
          </w:p>
        </w:tc>
        <w:tc>
          <w:tcPr>
            <w:tcW w:w="1646" w:type="dxa"/>
            <w:gridSpan w:val="2"/>
          </w:tcPr>
          <w:p w14:paraId="4A449875" w14:textId="77777777" w:rsidR="001A46C2" w:rsidRPr="00B561CB" w:rsidDel="00F408F4" w:rsidRDefault="001A46C2" w:rsidP="001A46C2"/>
        </w:tc>
        <w:tc>
          <w:tcPr>
            <w:tcW w:w="852" w:type="dxa"/>
            <w:gridSpan w:val="2"/>
          </w:tcPr>
          <w:p w14:paraId="44999300" w14:textId="77777777" w:rsidR="001A46C2" w:rsidRDefault="001A46C2" w:rsidP="001A46C2"/>
          <w:p w14:paraId="52A94050" w14:textId="77777777" w:rsidR="001A46C2" w:rsidRDefault="001A46C2" w:rsidP="001A46C2">
            <w:r>
              <w:t xml:space="preserve"> Итого</w:t>
            </w:r>
          </w:p>
        </w:tc>
        <w:tc>
          <w:tcPr>
            <w:tcW w:w="567" w:type="dxa"/>
          </w:tcPr>
          <w:p w14:paraId="42152AAF" w14:textId="77777777" w:rsidR="001A46C2" w:rsidRDefault="001A46C2" w:rsidP="001A46C2">
            <w:r>
              <w:t>20</w:t>
            </w:r>
          </w:p>
        </w:tc>
        <w:tc>
          <w:tcPr>
            <w:tcW w:w="993" w:type="dxa"/>
            <w:gridSpan w:val="2"/>
          </w:tcPr>
          <w:p w14:paraId="41134B73" w14:textId="77777777" w:rsidR="001A46C2" w:rsidRDefault="001A46C2" w:rsidP="001A46C2">
            <w:r w:rsidRPr="00B92096">
              <w:t>=</w:t>
            </w:r>
          </w:p>
        </w:tc>
        <w:tc>
          <w:tcPr>
            <w:tcW w:w="1135" w:type="dxa"/>
          </w:tcPr>
          <w:p w14:paraId="1C424662" w14:textId="77777777" w:rsidR="001A46C2" w:rsidRDefault="001A46C2" w:rsidP="001A46C2">
            <w:r w:rsidRPr="00B92096">
              <w:t>0503768 (КВД 2, 4, 5, 6)</w:t>
            </w:r>
          </w:p>
        </w:tc>
        <w:tc>
          <w:tcPr>
            <w:tcW w:w="2409" w:type="dxa"/>
          </w:tcPr>
          <w:p w14:paraId="3592DBA5" w14:textId="77777777" w:rsidR="001A46C2" w:rsidRPr="00B92096" w:rsidRDefault="001A46C2" w:rsidP="001A46C2">
            <w:pPr>
              <w:rPr>
                <w:color w:val="000000"/>
              </w:rPr>
            </w:pPr>
          </w:p>
          <w:p w14:paraId="5E010BB3" w14:textId="77777777" w:rsidR="001A46C2" w:rsidRDefault="001A46C2" w:rsidP="001A46C2"/>
        </w:tc>
        <w:tc>
          <w:tcPr>
            <w:tcW w:w="1559" w:type="dxa"/>
          </w:tcPr>
          <w:p w14:paraId="692ACC29" w14:textId="77777777" w:rsidR="001A46C2" w:rsidRPr="001445C9" w:rsidDel="00F408F4" w:rsidRDefault="001A46C2" w:rsidP="001A46C2">
            <w:r>
              <w:rPr>
                <w:lang w:val="en-US"/>
              </w:rPr>
              <w:t>071</w:t>
            </w:r>
            <w:r>
              <w:t>+075</w:t>
            </w:r>
          </w:p>
        </w:tc>
        <w:tc>
          <w:tcPr>
            <w:tcW w:w="852" w:type="dxa"/>
          </w:tcPr>
          <w:p w14:paraId="29E71D95" w14:textId="77777777" w:rsidR="001A46C2" w:rsidRDefault="001A46C2" w:rsidP="001A46C2">
            <w:r w:rsidRPr="00B92096">
              <w:t>11</w:t>
            </w:r>
          </w:p>
        </w:tc>
        <w:tc>
          <w:tcPr>
            <w:tcW w:w="2317" w:type="dxa"/>
          </w:tcPr>
          <w:p w14:paraId="2266AB0E" w14:textId="77777777" w:rsidR="001A46C2" w:rsidRDefault="001A46C2" w:rsidP="001A46C2">
            <w:r w:rsidRPr="00B92096">
              <w:t>Показатель по счету 0106</w:t>
            </w:r>
            <w:r>
              <w:t>Х</w:t>
            </w:r>
            <w:r w:rsidRPr="00B92096">
              <w:t xml:space="preserve">1000 на конец года в Сведениях ф. 0503790 не соответствует данным </w:t>
            </w:r>
            <w:r>
              <w:t>Сведений</w:t>
            </w:r>
            <w:r w:rsidRPr="00B92096">
              <w:t xml:space="preserve"> ф. 05037</w:t>
            </w:r>
            <w:r>
              <w:t>68</w:t>
            </w:r>
            <w:r w:rsidRPr="00B92096">
              <w:t xml:space="preserve"> - недопустимо</w:t>
            </w:r>
          </w:p>
        </w:tc>
        <w:tc>
          <w:tcPr>
            <w:tcW w:w="709" w:type="dxa"/>
          </w:tcPr>
          <w:p w14:paraId="57BD0E54" w14:textId="77777777" w:rsidR="001A46C2" w:rsidRPr="00B92096" w:rsidRDefault="001A46C2" w:rsidP="001A46C2">
            <w:r>
              <w:rPr>
                <w:color w:val="000000"/>
              </w:rPr>
              <w:t>Б</w:t>
            </w:r>
          </w:p>
        </w:tc>
      </w:tr>
      <w:tr w:rsidR="0018459D" w:rsidRPr="00A1781D" w14:paraId="502B2F11" w14:textId="77777777" w:rsidTr="0018459D">
        <w:tc>
          <w:tcPr>
            <w:tcW w:w="670" w:type="dxa"/>
            <w:tcBorders>
              <w:top w:val="single" w:sz="4" w:space="0" w:color="auto"/>
              <w:left w:val="single" w:sz="4" w:space="0" w:color="auto"/>
              <w:bottom w:val="single" w:sz="4" w:space="0" w:color="auto"/>
              <w:right w:val="single" w:sz="4" w:space="0" w:color="auto"/>
            </w:tcBorders>
            <w:shd w:val="clear" w:color="auto" w:fill="auto"/>
          </w:tcPr>
          <w:p w14:paraId="2322BE35" w14:textId="77777777" w:rsidR="0018459D" w:rsidRPr="0018459D" w:rsidRDefault="0018459D" w:rsidP="0018459D">
            <w:r w:rsidRPr="0018459D">
              <w:t>487</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06E7B380" w14:textId="77777777" w:rsidR="0018459D" w:rsidRPr="0018459D" w:rsidRDefault="0018459D" w:rsidP="00EA3BFF">
            <w:r w:rsidRPr="0018459D">
              <w:t>0503</w:t>
            </w:r>
            <w:r>
              <w:t>7</w:t>
            </w:r>
            <w:r w:rsidRPr="0018459D">
              <w:t>90</w:t>
            </w:r>
          </w:p>
        </w:tc>
        <w:tc>
          <w:tcPr>
            <w:tcW w:w="1646" w:type="dxa"/>
            <w:gridSpan w:val="2"/>
            <w:tcBorders>
              <w:top w:val="single" w:sz="4" w:space="0" w:color="auto"/>
              <w:left w:val="single" w:sz="4" w:space="0" w:color="auto"/>
              <w:bottom w:val="single" w:sz="4" w:space="0" w:color="auto"/>
              <w:right w:val="single" w:sz="4" w:space="0" w:color="auto"/>
            </w:tcBorders>
          </w:tcPr>
          <w:p w14:paraId="01DDEA7A" w14:textId="328B73CF" w:rsidR="0018459D" w:rsidRPr="0018459D" w:rsidRDefault="0018459D" w:rsidP="0018459D">
            <w:r w:rsidRPr="0018459D">
              <w:t>Объект текущего отчетного периода:</w:t>
            </w:r>
          </w:p>
          <w:p w14:paraId="39790DE8" w14:textId="056FC0CE" w:rsidR="0018459D" w:rsidRPr="0018459D" w:rsidRDefault="0018459D" w:rsidP="00A7516D">
            <w:r w:rsidRPr="0018459D">
              <w:t>ИНН гр.2, Учетный номер гр.5, 6</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3D8A738B" w14:textId="77777777" w:rsidR="0018459D" w:rsidRPr="0018459D" w:rsidRDefault="0018459D" w:rsidP="0018459D"/>
        </w:tc>
        <w:tc>
          <w:tcPr>
            <w:tcW w:w="567" w:type="dxa"/>
            <w:tcBorders>
              <w:top w:val="single" w:sz="4" w:space="0" w:color="auto"/>
              <w:left w:val="single" w:sz="4" w:space="0" w:color="auto"/>
              <w:bottom w:val="single" w:sz="4" w:space="0" w:color="auto"/>
              <w:right w:val="single" w:sz="4" w:space="0" w:color="auto"/>
            </w:tcBorders>
            <w:shd w:val="clear" w:color="auto" w:fill="auto"/>
          </w:tcPr>
          <w:p w14:paraId="037F648E" w14:textId="77777777" w:rsidR="0018459D" w:rsidRPr="0018459D" w:rsidRDefault="0018459D" w:rsidP="0018459D">
            <w:r w:rsidRPr="0018459D">
              <w:t>17</w:t>
            </w:r>
          </w:p>
        </w:tc>
        <w:tc>
          <w:tcPr>
            <w:tcW w:w="993" w:type="dxa"/>
            <w:gridSpan w:val="2"/>
            <w:tcBorders>
              <w:top w:val="single" w:sz="4" w:space="0" w:color="auto"/>
              <w:left w:val="single" w:sz="4" w:space="0" w:color="auto"/>
              <w:bottom w:val="single" w:sz="4" w:space="0" w:color="auto"/>
              <w:right w:val="single" w:sz="4" w:space="0" w:color="auto"/>
            </w:tcBorders>
          </w:tcPr>
          <w:p w14:paraId="494152E2" w14:textId="77777777" w:rsidR="0018459D" w:rsidRPr="0018459D" w:rsidRDefault="0018459D" w:rsidP="0018459D">
            <w:r w:rsidRPr="0018459D">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6A1583E3" w14:textId="6B071BA0" w:rsidR="0018459D" w:rsidRPr="0018459D" w:rsidRDefault="0018459D" w:rsidP="00EA3BFF">
            <w:r w:rsidRPr="0018459D">
              <w:t>0503</w:t>
            </w:r>
            <w:r>
              <w:t>7</w:t>
            </w:r>
            <w:r w:rsidRPr="0018459D">
              <w:t>90 (прошлого года</w:t>
            </w:r>
            <w:r w:rsidR="00C123A2">
              <w:t xml:space="preserve"> при заполненном ИНН гр. 2</w:t>
            </w:r>
            <w:r w:rsidRPr="0018459D">
              <w:t>)**</w:t>
            </w:r>
          </w:p>
        </w:tc>
        <w:tc>
          <w:tcPr>
            <w:tcW w:w="2409" w:type="dxa"/>
            <w:tcBorders>
              <w:top w:val="single" w:sz="4" w:space="0" w:color="auto"/>
              <w:left w:val="single" w:sz="4" w:space="0" w:color="auto"/>
              <w:bottom w:val="single" w:sz="4" w:space="0" w:color="auto"/>
              <w:right w:val="single" w:sz="4" w:space="0" w:color="auto"/>
            </w:tcBorders>
          </w:tcPr>
          <w:p w14:paraId="567188DC" w14:textId="77777777" w:rsidR="0018459D" w:rsidRPr="0018459D" w:rsidRDefault="0018459D" w:rsidP="0018459D">
            <w:pPr>
              <w:rPr>
                <w:color w:val="000000"/>
              </w:rPr>
            </w:pPr>
            <w:r w:rsidRPr="0018459D">
              <w:rPr>
                <w:color w:val="000000"/>
              </w:rPr>
              <w:t>Объект прошлого отчетного периода:</w:t>
            </w:r>
          </w:p>
          <w:p w14:paraId="5C9C4141" w14:textId="624892A9" w:rsidR="0018459D" w:rsidRPr="0018459D" w:rsidRDefault="0018459D" w:rsidP="00F609DC">
            <w:pPr>
              <w:rPr>
                <w:color w:val="000000"/>
              </w:rPr>
            </w:pPr>
            <w:r w:rsidRPr="0018459D">
              <w:rPr>
                <w:color w:val="000000"/>
              </w:rPr>
              <w:t>ИНН гр.</w:t>
            </w:r>
            <w:r w:rsidR="00F609DC">
              <w:rPr>
                <w:color w:val="000000"/>
              </w:rPr>
              <w:t>2</w:t>
            </w:r>
            <w:r w:rsidRPr="0018459D">
              <w:rPr>
                <w:color w:val="000000"/>
              </w:rPr>
              <w:t>, Учетный номер гр.</w:t>
            </w:r>
            <w:r w:rsidR="00F609DC">
              <w:rPr>
                <w:color w:val="000000"/>
              </w:rPr>
              <w:t xml:space="preserve">5, </w:t>
            </w:r>
            <w:r w:rsidRPr="0018459D">
              <w:rPr>
                <w:color w:val="000000"/>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1803294" w14:textId="77777777" w:rsidR="0018459D" w:rsidRPr="002F29BC" w:rsidRDefault="0018459D" w:rsidP="0018459D"/>
        </w:tc>
        <w:tc>
          <w:tcPr>
            <w:tcW w:w="852" w:type="dxa"/>
            <w:tcBorders>
              <w:top w:val="single" w:sz="4" w:space="0" w:color="auto"/>
              <w:left w:val="single" w:sz="4" w:space="0" w:color="auto"/>
              <w:bottom w:val="single" w:sz="4" w:space="0" w:color="auto"/>
              <w:right w:val="single" w:sz="4" w:space="0" w:color="auto"/>
            </w:tcBorders>
            <w:shd w:val="clear" w:color="auto" w:fill="auto"/>
          </w:tcPr>
          <w:p w14:paraId="5E213B0B" w14:textId="77777777" w:rsidR="0018459D" w:rsidRPr="0018459D" w:rsidRDefault="0018459D" w:rsidP="0018459D">
            <w:r w:rsidRPr="0018459D">
              <w:t>20</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3BE308C3" w14:textId="397DC28A" w:rsidR="0018459D" w:rsidRPr="0018459D" w:rsidRDefault="0018459D" w:rsidP="00BD6C67">
            <w:r w:rsidRPr="0018459D">
              <w:t>Сумма фактических расходов (в связке ИНН гр.2, учетный номер гр.5, 6) на начало года не соответствует показателю предыдущего годового отчета (в связке ИНН гр.</w:t>
            </w:r>
            <w:r w:rsidR="00F609DC">
              <w:t>2</w:t>
            </w:r>
            <w:r w:rsidRPr="0018459D">
              <w:t>, учетный номер гр.</w:t>
            </w:r>
            <w:r w:rsidR="00F609DC">
              <w:t>5</w:t>
            </w:r>
            <w:r w:rsidRPr="0018459D">
              <w:t xml:space="preserve">, </w:t>
            </w:r>
            <w:r w:rsidR="00F609DC">
              <w:t>6</w:t>
            </w:r>
            <w:r w:rsidRPr="0018459D">
              <w:t>)</w:t>
            </w:r>
            <w:r w:rsidR="00D05AAD">
              <w:t xml:space="preserve"> </w:t>
            </w:r>
            <w:r w:rsidRPr="0018459D">
              <w:t>– требует пояснения</w:t>
            </w:r>
          </w:p>
        </w:tc>
        <w:tc>
          <w:tcPr>
            <w:tcW w:w="709" w:type="dxa"/>
            <w:tcBorders>
              <w:top w:val="single" w:sz="4" w:space="0" w:color="auto"/>
              <w:left w:val="single" w:sz="4" w:space="0" w:color="auto"/>
              <w:bottom w:val="single" w:sz="4" w:space="0" w:color="auto"/>
              <w:right w:val="single" w:sz="4" w:space="0" w:color="auto"/>
            </w:tcBorders>
          </w:tcPr>
          <w:p w14:paraId="0FD3ECAC" w14:textId="0172C862" w:rsidR="0018459D" w:rsidRPr="0018459D" w:rsidRDefault="0018459D" w:rsidP="00D05AAD">
            <w:pPr>
              <w:rPr>
                <w:color w:val="000000"/>
              </w:rPr>
            </w:pPr>
            <w:r w:rsidRPr="0018459D">
              <w:rPr>
                <w:color w:val="000000"/>
              </w:rPr>
              <w:t>П</w:t>
            </w:r>
          </w:p>
        </w:tc>
      </w:tr>
      <w:tr w:rsidR="00BD6C67" w:rsidRPr="00A1781D" w14:paraId="2CC34551" w14:textId="77777777" w:rsidTr="00BD6C67">
        <w:tc>
          <w:tcPr>
            <w:tcW w:w="670" w:type="dxa"/>
            <w:tcBorders>
              <w:top w:val="single" w:sz="4" w:space="0" w:color="auto"/>
              <w:left w:val="single" w:sz="4" w:space="0" w:color="auto"/>
              <w:bottom w:val="single" w:sz="4" w:space="0" w:color="auto"/>
              <w:right w:val="single" w:sz="4" w:space="0" w:color="auto"/>
            </w:tcBorders>
            <w:shd w:val="clear" w:color="auto" w:fill="auto"/>
          </w:tcPr>
          <w:p w14:paraId="6BC7C5A8" w14:textId="5A47056C" w:rsidR="00BD6C67" w:rsidRPr="0018459D" w:rsidRDefault="00BD6C67" w:rsidP="00BD6C67">
            <w:r w:rsidRPr="0018459D">
              <w:t>487</w:t>
            </w:r>
            <w:r>
              <w:t>.1</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69F6BDDB" w14:textId="77777777" w:rsidR="00BD6C67" w:rsidRPr="0018459D" w:rsidRDefault="00BD6C67" w:rsidP="00BD6C67">
            <w:r w:rsidRPr="0018459D">
              <w:t>0503</w:t>
            </w:r>
            <w:r>
              <w:t>7</w:t>
            </w:r>
            <w:r w:rsidRPr="0018459D">
              <w:t>90</w:t>
            </w:r>
          </w:p>
        </w:tc>
        <w:tc>
          <w:tcPr>
            <w:tcW w:w="1646" w:type="dxa"/>
            <w:gridSpan w:val="2"/>
            <w:tcBorders>
              <w:top w:val="single" w:sz="4" w:space="0" w:color="auto"/>
              <w:left w:val="single" w:sz="4" w:space="0" w:color="auto"/>
              <w:bottom w:val="single" w:sz="4" w:space="0" w:color="auto"/>
              <w:right w:val="single" w:sz="4" w:space="0" w:color="auto"/>
            </w:tcBorders>
          </w:tcPr>
          <w:p w14:paraId="39DE7644" w14:textId="3EF99C77" w:rsidR="00BD6C67" w:rsidRPr="0018459D" w:rsidRDefault="00BD6C67" w:rsidP="00BD6C67">
            <w:r w:rsidRPr="0018459D">
              <w:t>Объект текущего отчетного периода:</w:t>
            </w:r>
          </w:p>
          <w:p w14:paraId="266BE446" w14:textId="77777777" w:rsidR="00BD6C67" w:rsidRPr="0018459D" w:rsidRDefault="00BD6C67" w:rsidP="00BD6C67">
            <w:r w:rsidRPr="0018459D">
              <w:t>Учетный номер гр.5, 6</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54442D3E" w14:textId="77777777" w:rsidR="00BD6C67" w:rsidRPr="0018459D" w:rsidRDefault="00BD6C67" w:rsidP="00BD6C67"/>
        </w:tc>
        <w:tc>
          <w:tcPr>
            <w:tcW w:w="567" w:type="dxa"/>
            <w:tcBorders>
              <w:top w:val="single" w:sz="4" w:space="0" w:color="auto"/>
              <w:left w:val="single" w:sz="4" w:space="0" w:color="auto"/>
              <w:bottom w:val="single" w:sz="4" w:space="0" w:color="auto"/>
              <w:right w:val="single" w:sz="4" w:space="0" w:color="auto"/>
            </w:tcBorders>
            <w:shd w:val="clear" w:color="auto" w:fill="auto"/>
          </w:tcPr>
          <w:p w14:paraId="568882C2" w14:textId="77777777" w:rsidR="00BD6C67" w:rsidRPr="0018459D" w:rsidRDefault="00BD6C67" w:rsidP="00BD6C67">
            <w:r w:rsidRPr="0018459D">
              <w:t>17</w:t>
            </w:r>
          </w:p>
        </w:tc>
        <w:tc>
          <w:tcPr>
            <w:tcW w:w="993" w:type="dxa"/>
            <w:gridSpan w:val="2"/>
            <w:tcBorders>
              <w:top w:val="single" w:sz="4" w:space="0" w:color="auto"/>
              <w:left w:val="single" w:sz="4" w:space="0" w:color="auto"/>
              <w:bottom w:val="single" w:sz="4" w:space="0" w:color="auto"/>
              <w:right w:val="single" w:sz="4" w:space="0" w:color="auto"/>
            </w:tcBorders>
          </w:tcPr>
          <w:p w14:paraId="4E0D2125" w14:textId="77777777" w:rsidR="00BD6C67" w:rsidRPr="0018459D" w:rsidRDefault="00BD6C67" w:rsidP="00BD6C67">
            <w:r w:rsidRPr="0018459D">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68BD6C05" w14:textId="21C98E0A" w:rsidR="00BD6C67" w:rsidRPr="0018459D" w:rsidRDefault="00BD6C67" w:rsidP="00BD6C67">
            <w:r w:rsidRPr="0018459D">
              <w:t>0503</w:t>
            </w:r>
            <w:r>
              <w:t>7</w:t>
            </w:r>
            <w:r w:rsidRPr="0018459D">
              <w:t>90 (прошлого года</w:t>
            </w:r>
            <w:r w:rsidR="00C123A2">
              <w:t xml:space="preserve"> при незаполненном ИНН гр. 2</w:t>
            </w:r>
            <w:r w:rsidRPr="0018459D">
              <w:t>)**</w:t>
            </w:r>
          </w:p>
        </w:tc>
        <w:tc>
          <w:tcPr>
            <w:tcW w:w="2409" w:type="dxa"/>
            <w:tcBorders>
              <w:top w:val="single" w:sz="4" w:space="0" w:color="auto"/>
              <w:left w:val="single" w:sz="4" w:space="0" w:color="auto"/>
              <w:bottom w:val="single" w:sz="4" w:space="0" w:color="auto"/>
              <w:right w:val="single" w:sz="4" w:space="0" w:color="auto"/>
            </w:tcBorders>
          </w:tcPr>
          <w:p w14:paraId="45E5E504" w14:textId="77777777" w:rsidR="00BD6C67" w:rsidRPr="0018459D" w:rsidRDefault="00BD6C67" w:rsidP="00BD6C67">
            <w:pPr>
              <w:rPr>
                <w:color w:val="000000"/>
              </w:rPr>
            </w:pPr>
            <w:r w:rsidRPr="0018459D">
              <w:rPr>
                <w:color w:val="000000"/>
              </w:rPr>
              <w:t>Объект прошлого отчетного периода:</w:t>
            </w:r>
          </w:p>
          <w:p w14:paraId="1F8FA532" w14:textId="77777777" w:rsidR="00BD6C67" w:rsidRPr="0018459D" w:rsidRDefault="00BD6C67" w:rsidP="00BD6C67">
            <w:pPr>
              <w:rPr>
                <w:color w:val="000000"/>
              </w:rPr>
            </w:pPr>
            <w:r w:rsidRPr="0018459D">
              <w:rPr>
                <w:color w:val="000000"/>
              </w:rPr>
              <w:t>Учетный номер гр.</w:t>
            </w:r>
            <w:r>
              <w:rPr>
                <w:color w:val="000000"/>
              </w:rPr>
              <w:t xml:space="preserve">5, </w:t>
            </w:r>
            <w:r w:rsidRPr="0018459D">
              <w:rPr>
                <w:color w:val="000000"/>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C1215D" w14:textId="77777777" w:rsidR="00BD6C67" w:rsidRPr="002F29BC" w:rsidRDefault="00BD6C67" w:rsidP="00BD6C67"/>
        </w:tc>
        <w:tc>
          <w:tcPr>
            <w:tcW w:w="852" w:type="dxa"/>
            <w:tcBorders>
              <w:top w:val="single" w:sz="4" w:space="0" w:color="auto"/>
              <w:left w:val="single" w:sz="4" w:space="0" w:color="auto"/>
              <w:bottom w:val="single" w:sz="4" w:space="0" w:color="auto"/>
              <w:right w:val="single" w:sz="4" w:space="0" w:color="auto"/>
            </w:tcBorders>
            <w:shd w:val="clear" w:color="auto" w:fill="auto"/>
          </w:tcPr>
          <w:p w14:paraId="6029E172" w14:textId="77777777" w:rsidR="00BD6C67" w:rsidRPr="0018459D" w:rsidRDefault="00BD6C67" w:rsidP="00BD6C67">
            <w:r w:rsidRPr="0018459D">
              <w:t>20</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41BACB80" w14:textId="77777777" w:rsidR="00BD6C67" w:rsidRPr="0018459D" w:rsidRDefault="00BD6C67" w:rsidP="00BD6C67">
            <w:r w:rsidRPr="0018459D">
              <w:t>Сумма фактических расходов (в связке учетный номер гр.5, 6) на начало года не соответствует показателю предыдущего годового отчета (в связке учетный номер гр.</w:t>
            </w:r>
            <w:r>
              <w:t>5</w:t>
            </w:r>
            <w:r w:rsidRPr="0018459D">
              <w:t xml:space="preserve">, </w:t>
            </w:r>
            <w:r>
              <w:t>6</w:t>
            </w:r>
            <w:r w:rsidRPr="0018459D">
              <w:t>)</w:t>
            </w:r>
            <w:r>
              <w:t xml:space="preserve"> </w:t>
            </w:r>
            <w:r w:rsidRPr="0018459D">
              <w:t>– требует пояснения</w:t>
            </w:r>
          </w:p>
        </w:tc>
        <w:tc>
          <w:tcPr>
            <w:tcW w:w="709" w:type="dxa"/>
            <w:tcBorders>
              <w:top w:val="single" w:sz="4" w:space="0" w:color="auto"/>
              <w:left w:val="single" w:sz="4" w:space="0" w:color="auto"/>
              <w:bottom w:val="single" w:sz="4" w:space="0" w:color="auto"/>
              <w:right w:val="single" w:sz="4" w:space="0" w:color="auto"/>
            </w:tcBorders>
          </w:tcPr>
          <w:p w14:paraId="361DB55B" w14:textId="77777777" w:rsidR="00BD6C67" w:rsidRPr="0018459D" w:rsidRDefault="00BD6C67" w:rsidP="00BD6C67">
            <w:pPr>
              <w:rPr>
                <w:color w:val="000000"/>
              </w:rPr>
            </w:pPr>
            <w:r w:rsidRPr="0018459D">
              <w:rPr>
                <w:color w:val="000000"/>
              </w:rPr>
              <w:t>П</w:t>
            </w:r>
          </w:p>
        </w:tc>
      </w:tr>
      <w:tr w:rsidR="0018459D" w:rsidRPr="00A1781D" w14:paraId="58DA61BB" w14:textId="77777777" w:rsidTr="0018459D">
        <w:tc>
          <w:tcPr>
            <w:tcW w:w="670" w:type="dxa"/>
            <w:tcBorders>
              <w:top w:val="single" w:sz="4" w:space="0" w:color="auto"/>
              <w:left w:val="single" w:sz="4" w:space="0" w:color="auto"/>
              <w:bottom w:val="single" w:sz="4" w:space="0" w:color="auto"/>
              <w:right w:val="single" w:sz="4" w:space="0" w:color="auto"/>
            </w:tcBorders>
            <w:shd w:val="clear" w:color="auto" w:fill="auto"/>
          </w:tcPr>
          <w:p w14:paraId="23B97BF0" w14:textId="77777777" w:rsidR="0018459D" w:rsidRPr="0018459D" w:rsidRDefault="0018459D" w:rsidP="0018459D">
            <w:r w:rsidRPr="0018459D">
              <w:t>488</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1DD47B15" w14:textId="77777777" w:rsidR="0018459D" w:rsidRPr="0018459D" w:rsidRDefault="0018459D" w:rsidP="00EA3BFF">
            <w:r w:rsidRPr="0018459D">
              <w:t>0503</w:t>
            </w:r>
            <w:r>
              <w:t>7</w:t>
            </w:r>
            <w:r w:rsidRPr="0018459D">
              <w:t>90</w:t>
            </w:r>
          </w:p>
        </w:tc>
        <w:tc>
          <w:tcPr>
            <w:tcW w:w="1646" w:type="dxa"/>
            <w:gridSpan w:val="2"/>
            <w:tcBorders>
              <w:top w:val="single" w:sz="4" w:space="0" w:color="auto"/>
              <w:left w:val="single" w:sz="4" w:space="0" w:color="auto"/>
              <w:bottom w:val="single" w:sz="4" w:space="0" w:color="auto"/>
              <w:right w:val="single" w:sz="4" w:space="0" w:color="auto"/>
            </w:tcBorders>
          </w:tcPr>
          <w:p w14:paraId="7B82A6BF" w14:textId="3714C9B4" w:rsidR="0018459D" w:rsidRPr="0018459D" w:rsidRDefault="0018459D" w:rsidP="0018459D">
            <w:r w:rsidRPr="0018459D">
              <w:t>Объект текущего отчетного периода:</w:t>
            </w:r>
          </w:p>
          <w:p w14:paraId="5E43F096" w14:textId="48561C4C" w:rsidR="0018459D" w:rsidRPr="0018459D" w:rsidRDefault="00A7516D" w:rsidP="0018459D">
            <w:r w:rsidRPr="0018459D">
              <w:t>ИНН гр.2, Учетный номер гр.5, 6</w:t>
            </w:r>
            <w:r>
              <w:t xml:space="preserve">, </w:t>
            </w:r>
            <w:r w:rsidR="0018459D" w:rsidRPr="0018459D">
              <w:t>Статус объекта на начало гр. 7</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713EFEED" w14:textId="77777777" w:rsidR="0018459D" w:rsidRPr="0018459D" w:rsidRDefault="0018459D" w:rsidP="0018459D"/>
        </w:tc>
        <w:tc>
          <w:tcPr>
            <w:tcW w:w="567" w:type="dxa"/>
            <w:tcBorders>
              <w:top w:val="single" w:sz="4" w:space="0" w:color="auto"/>
              <w:left w:val="single" w:sz="4" w:space="0" w:color="auto"/>
              <w:bottom w:val="single" w:sz="4" w:space="0" w:color="auto"/>
              <w:right w:val="single" w:sz="4" w:space="0" w:color="auto"/>
            </w:tcBorders>
            <w:shd w:val="clear" w:color="auto" w:fill="auto"/>
          </w:tcPr>
          <w:p w14:paraId="18C6C9B4" w14:textId="77777777" w:rsidR="0018459D" w:rsidRPr="0018459D" w:rsidRDefault="0018459D" w:rsidP="0018459D">
            <w:r w:rsidRPr="0018459D">
              <w:t>7</w:t>
            </w:r>
          </w:p>
        </w:tc>
        <w:tc>
          <w:tcPr>
            <w:tcW w:w="993" w:type="dxa"/>
            <w:gridSpan w:val="2"/>
            <w:tcBorders>
              <w:top w:val="single" w:sz="4" w:space="0" w:color="auto"/>
              <w:left w:val="single" w:sz="4" w:space="0" w:color="auto"/>
              <w:bottom w:val="single" w:sz="4" w:space="0" w:color="auto"/>
              <w:right w:val="single" w:sz="4" w:space="0" w:color="auto"/>
            </w:tcBorders>
          </w:tcPr>
          <w:p w14:paraId="1D34BEC2" w14:textId="77777777" w:rsidR="0018459D" w:rsidRPr="0018459D" w:rsidRDefault="0018459D" w:rsidP="0018459D">
            <w:r w:rsidRPr="0018459D">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B86CD14" w14:textId="72146FE7" w:rsidR="0018459D" w:rsidRPr="0018459D" w:rsidRDefault="0018459D" w:rsidP="00EA3BFF">
            <w:r w:rsidRPr="0018459D">
              <w:t>0503</w:t>
            </w:r>
            <w:r>
              <w:t>7</w:t>
            </w:r>
            <w:r w:rsidRPr="0018459D">
              <w:t>90 (прошлого года</w:t>
            </w:r>
            <w:r w:rsidR="00503239">
              <w:t xml:space="preserve"> при заполненном ИНН гр. 2</w:t>
            </w:r>
            <w:r w:rsidRPr="0018459D">
              <w:t>)**</w:t>
            </w:r>
          </w:p>
        </w:tc>
        <w:tc>
          <w:tcPr>
            <w:tcW w:w="2409" w:type="dxa"/>
            <w:tcBorders>
              <w:top w:val="single" w:sz="4" w:space="0" w:color="auto"/>
              <w:left w:val="single" w:sz="4" w:space="0" w:color="auto"/>
              <w:bottom w:val="single" w:sz="4" w:space="0" w:color="auto"/>
              <w:right w:val="single" w:sz="4" w:space="0" w:color="auto"/>
            </w:tcBorders>
          </w:tcPr>
          <w:p w14:paraId="4D763F5F" w14:textId="77777777" w:rsidR="0018459D" w:rsidRPr="0018459D" w:rsidRDefault="0018459D" w:rsidP="0018459D">
            <w:pPr>
              <w:rPr>
                <w:color w:val="000000"/>
              </w:rPr>
            </w:pPr>
            <w:r w:rsidRPr="0018459D">
              <w:rPr>
                <w:color w:val="000000"/>
              </w:rPr>
              <w:t>Объект прошлого отчетного периода:</w:t>
            </w:r>
          </w:p>
          <w:p w14:paraId="4C6A07D0" w14:textId="4D8A3ABA" w:rsidR="0018459D" w:rsidRPr="0018459D" w:rsidRDefault="00A7516D" w:rsidP="0018459D">
            <w:pPr>
              <w:rPr>
                <w:color w:val="000000"/>
              </w:rPr>
            </w:pPr>
            <w:r w:rsidRPr="0018459D">
              <w:t>ИНН гр.2, Учетный номер гр.5, 6</w:t>
            </w:r>
            <w:r>
              <w:t xml:space="preserve">, </w:t>
            </w:r>
            <w:r w:rsidR="0018459D" w:rsidRPr="0018459D">
              <w:rPr>
                <w:color w:val="000000"/>
              </w:rPr>
              <w:t>Статус объекта на начало гр. 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ABA8A69" w14:textId="77777777" w:rsidR="0018459D" w:rsidRPr="002F29BC" w:rsidRDefault="0018459D" w:rsidP="0018459D"/>
        </w:tc>
        <w:tc>
          <w:tcPr>
            <w:tcW w:w="852" w:type="dxa"/>
            <w:tcBorders>
              <w:top w:val="single" w:sz="4" w:space="0" w:color="auto"/>
              <w:left w:val="single" w:sz="4" w:space="0" w:color="auto"/>
              <w:bottom w:val="single" w:sz="4" w:space="0" w:color="auto"/>
              <w:right w:val="single" w:sz="4" w:space="0" w:color="auto"/>
            </w:tcBorders>
            <w:shd w:val="clear" w:color="auto" w:fill="auto"/>
          </w:tcPr>
          <w:p w14:paraId="015C9B71" w14:textId="77777777" w:rsidR="0018459D" w:rsidRPr="0018459D" w:rsidRDefault="0018459D" w:rsidP="0018459D">
            <w:r w:rsidRPr="0018459D">
              <w:t>8</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58C3E17E" w14:textId="2078C59F" w:rsidR="0018459D" w:rsidRPr="0018459D" w:rsidRDefault="0018459D" w:rsidP="00BD6C67">
            <w:r w:rsidRPr="0018459D">
              <w:t>Код статуса объекта на начало года не соответствует коду статуса объекта предыдущего годового отчета (в связке ИНН гр.</w:t>
            </w:r>
            <w:r w:rsidR="00F609DC">
              <w:t>2</w:t>
            </w:r>
            <w:r w:rsidRPr="0018459D">
              <w:t>, учетный номер гр.</w:t>
            </w:r>
            <w:r w:rsidR="00F609DC">
              <w:t>5</w:t>
            </w:r>
            <w:r w:rsidRPr="0018459D">
              <w:t xml:space="preserve">, </w:t>
            </w:r>
            <w:r w:rsidR="00F609DC">
              <w:t>6</w:t>
            </w:r>
            <w:r w:rsidRPr="0018459D">
              <w:t>)</w:t>
            </w:r>
            <w:r w:rsidR="00D05AAD">
              <w:t xml:space="preserve"> </w:t>
            </w:r>
            <w:r w:rsidRPr="0018459D">
              <w:t>– требует пояснения</w:t>
            </w:r>
          </w:p>
        </w:tc>
        <w:tc>
          <w:tcPr>
            <w:tcW w:w="709" w:type="dxa"/>
            <w:tcBorders>
              <w:top w:val="single" w:sz="4" w:space="0" w:color="auto"/>
              <w:left w:val="single" w:sz="4" w:space="0" w:color="auto"/>
              <w:bottom w:val="single" w:sz="4" w:space="0" w:color="auto"/>
              <w:right w:val="single" w:sz="4" w:space="0" w:color="auto"/>
            </w:tcBorders>
          </w:tcPr>
          <w:p w14:paraId="6DAE7564" w14:textId="004DE428" w:rsidR="0018459D" w:rsidRPr="0018459D" w:rsidRDefault="0018459D" w:rsidP="00D05AAD">
            <w:pPr>
              <w:rPr>
                <w:color w:val="000000"/>
              </w:rPr>
            </w:pPr>
            <w:r w:rsidRPr="0018459D">
              <w:rPr>
                <w:color w:val="000000"/>
              </w:rPr>
              <w:t>П</w:t>
            </w:r>
          </w:p>
        </w:tc>
      </w:tr>
      <w:tr w:rsidR="00A7516D" w:rsidRPr="00A1781D" w14:paraId="1AEA71B6" w14:textId="77777777" w:rsidTr="00A7516D">
        <w:tc>
          <w:tcPr>
            <w:tcW w:w="670" w:type="dxa"/>
            <w:tcBorders>
              <w:top w:val="single" w:sz="4" w:space="0" w:color="auto"/>
              <w:left w:val="single" w:sz="4" w:space="0" w:color="auto"/>
              <w:bottom w:val="single" w:sz="4" w:space="0" w:color="auto"/>
              <w:right w:val="single" w:sz="4" w:space="0" w:color="auto"/>
            </w:tcBorders>
            <w:shd w:val="clear" w:color="auto" w:fill="auto"/>
          </w:tcPr>
          <w:p w14:paraId="61DD7E8C" w14:textId="5061BA97" w:rsidR="00A7516D" w:rsidRPr="0018459D" w:rsidRDefault="00A7516D" w:rsidP="00F77D42">
            <w:r w:rsidRPr="0018459D">
              <w:t>488</w:t>
            </w:r>
            <w:r>
              <w:t>.1</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094CA0B2" w14:textId="77777777" w:rsidR="00A7516D" w:rsidRPr="0018459D" w:rsidRDefault="00A7516D" w:rsidP="00F77D42">
            <w:r w:rsidRPr="0018459D">
              <w:t>0503</w:t>
            </w:r>
            <w:r>
              <w:t>7</w:t>
            </w:r>
            <w:r w:rsidRPr="0018459D">
              <w:t>90</w:t>
            </w:r>
          </w:p>
        </w:tc>
        <w:tc>
          <w:tcPr>
            <w:tcW w:w="1646" w:type="dxa"/>
            <w:gridSpan w:val="2"/>
            <w:tcBorders>
              <w:top w:val="single" w:sz="4" w:space="0" w:color="auto"/>
              <w:left w:val="single" w:sz="4" w:space="0" w:color="auto"/>
              <w:bottom w:val="single" w:sz="4" w:space="0" w:color="auto"/>
              <w:right w:val="single" w:sz="4" w:space="0" w:color="auto"/>
            </w:tcBorders>
          </w:tcPr>
          <w:p w14:paraId="5BBD8C5A" w14:textId="68A7BEC4" w:rsidR="00A7516D" w:rsidRPr="0018459D" w:rsidRDefault="00A7516D" w:rsidP="00F77D42">
            <w:r w:rsidRPr="0018459D">
              <w:t>Объект текущего отчетного периода:</w:t>
            </w:r>
          </w:p>
          <w:p w14:paraId="11BE41AC" w14:textId="43C9D2F8" w:rsidR="00A7516D" w:rsidRPr="0018459D" w:rsidRDefault="00A7516D" w:rsidP="00F77D42">
            <w:r w:rsidRPr="0018459D">
              <w:t>Учетный номер гр.5, 6</w:t>
            </w:r>
            <w:r>
              <w:t xml:space="preserve">, </w:t>
            </w:r>
            <w:r w:rsidRPr="0018459D">
              <w:t>Статус объекта на начало гр. 7</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143FED5B" w14:textId="77777777" w:rsidR="00A7516D" w:rsidRPr="0018459D" w:rsidRDefault="00A7516D" w:rsidP="00F77D42"/>
        </w:tc>
        <w:tc>
          <w:tcPr>
            <w:tcW w:w="567" w:type="dxa"/>
            <w:tcBorders>
              <w:top w:val="single" w:sz="4" w:space="0" w:color="auto"/>
              <w:left w:val="single" w:sz="4" w:space="0" w:color="auto"/>
              <w:bottom w:val="single" w:sz="4" w:space="0" w:color="auto"/>
              <w:right w:val="single" w:sz="4" w:space="0" w:color="auto"/>
            </w:tcBorders>
            <w:shd w:val="clear" w:color="auto" w:fill="auto"/>
          </w:tcPr>
          <w:p w14:paraId="7381893B" w14:textId="77777777" w:rsidR="00A7516D" w:rsidRPr="0018459D" w:rsidRDefault="00A7516D" w:rsidP="00F77D42">
            <w:r w:rsidRPr="0018459D">
              <w:t>7</w:t>
            </w:r>
          </w:p>
        </w:tc>
        <w:tc>
          <w:tcPr>
            <w:tcW w:w="993" w:type="dxa"/>
            <w:gridSpan w:val="2"/>
            <w:tcBorders>
              <w:top w:val="single" w:sz="4" w:space="0" w:color="auto"/>
              <w:left w:val="single" w:sz="4" w:space="0" w:color="auto"/>
              <w:bottom w:val="single" w:sz="4" w:space="0" w:color="auto"/>
              <w:right w:val="single" w:sz="4" w:space="0" w:color="auto"/>
            </w:tcBorders>
          </w:tcPr>
          <w:p w14:paraId="4B7AA015" w14:textId="77777777" w:rsidR="00A7516D" w:rsidRPr="0018459D" w:rsidRDefault="00A7516D" w:rsidP="00F77D42">
            <w:r w:rsidRPr="0018459D">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3A5C2503" w14:textId="056A7CED" w:rsidR="00A7516D" w:rsidRPr="0018459D" w:rsidRDefault="00A7516D" w:rsidP="00F77D42">
            <w:r w:rsidRPr="0018459D">
              <w:t>0503</w:t>
            </w:r>
            <w:r>
              <w:t>7</w:t>
            </w:r>
            <w:r w:rsidRPr="0018459D">
              <w:t>90 (прошлого года</w:t>
            </w:r>
            <w:r w:rsidR="00503239">
              <w:t xml:space="preserve"> при незаполненном ИНН гр. 2</w:t>
            </w:r>
            <w:r w:rsidRPr="0018459D">
              <w:t>)**</w:t>
            </w:r>
          </w:p>
        </w:tc>
        <w:tc>
          <w:tcPr>
            <w:tcW w:w="2409" w:type="dxa"/>
            <w:tcBorders>
              <w:top w:val="single" w:sz="4" w:space="0" w:color="auto"/>
              <w:left w:val="single" w:sz="4" w:space="0" w:color="auto"/>
              <w:bottom w:val="single" w:sz="4" w:space="0" w:color="auto"/>
              <w:right w:val="single" w:sz="4" w:space="0" w:color="auto"/>
            </w:tcBorders>
          </w:tcPr>
          <w:p w14:paraId="7C04C6B1" w14:textId="77777777" w:rsidR="00A7516D" w:rsidRPr="0018459D" w:rsidRDefault="00A7516D" w:rsidP="00F77D42">
            <w:pPr>
              <w:rPr>
                <w:color w:val="000000"/>
              </w:rPr>
            </w:pPr>
            <w:r w:rsidRPr="0018459D">
              <w:rPr>
                <w:color w:val="000000"/>
              </w:rPr>
              <w:t>Объект прошлого отчетного периода:</w:t>
            </w:r>
          </w:p>
          <w:p w14:paraId="5E477600" w14:textId="30AF4E75" w:rsidR="00A7516D" w:rsidRPr="0018459D" w:rsidRDefault="00A7516D" w:rsidP="00F77D42">
            <w:pPr>
              <w:rPr>
                <w:color w:val="000000"/>
              </w:rPr>
            </w:pPr>
            <w:r w:rsidRPr="0018459D">
              <w:t>Учетный номер гр.5, 6</w:t>
            </w:r>
            <w:r>
              <w:t xml:space="preserve">, </w:t>
            </w:r>
            <w:r w:rsidRPr="0018459D">
              <w:rPr>
                <w:color w:val="000000"/>
              </w:rPr>
              <w:t>Статус объекта на начало гр. 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686C805" w14:textId="77777777" w:rsidR="00A7516D" w:rsidRPr="002F29BC" w:rsidRDefault="00A7516D" w:rsidP="00F77D42"/>
        </w:tc>
        <w:tc>
          <w:tcPr>
            <w:tcW w:w="852" w:type="dxa"/>
            <w:tcBorders>
              <w:top w:val="single" w:sz="4" w:space="0" w:color="auto"/>
              <w:left w:val="single" w:sz="4" w:space="0" w:color="auto"/>
              <w:bottom w:val="single" w:sz="4" w:space="0" w:color="auto"/>
              <w:right w:val="single" w:sz="4" w:space="0" w:color="auto"/>
            </w:tcBorders>
            <w:shd w:val="clear" w:color="auto" w:fill="auto"/>
          </w:tcPr>
          <w:p w14:paraId="2BB468D8" w14:textId="77777777" w:rsidR="00A7516D" w:rsidRPr="0018459D" w:rsidRDefault="00A7516D" w:rsidP="00F77D42">
            <w:r w:rsidRPr="0018459D">
              <w:t>8</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4326F837" w14:textId="77777777" w:rsidR="00A7516D" w:rsidRPr="0018459D" w:rsidRDefault="00A7516D" w:rsidP="00F77D42">
            <w:r w:rsidRPr="0018459D">
              <w:t>Код статуса объекта на начало года не соответствует коду статуса объекта предыдущего годового отчета (в связке учетный номер гр.</w:t>
            </w:r>
            <w:r>
              <w:t>5</w:t>
            </w:r>
            <w:r w:rsidRPr="0018459D">
              <w:t xml:space="preserve">, </w:t>
            </w:r>
            <w:r>
              <w:t>6</w:t>
            </w:r>
            <w:r w:rsidRPr="0018459D">
              <w:t>)</w:t>
            </w:r>
            <w:r>
              <w:t xml:space="preserve"> </w:t>
            </w:r>
            <w:r w:rsidRPr="0018459D">
              <w:t>– требует пояснения</w:t>
            </w:r>
          </w:p>
        </w:tc>
        <w:tc>
          <w:tcPr>
            <w:tcW w:w="709" w:type="dxa"/>
            <w:tcBorders>
              <w:top w:val="single" w:sz="4" w:space="0" w:color="auto"/>
              <w:left w:val="single" w:sz="4" w:space="0" w:color="auto"/>
              <w:bottom w:val="single" w:sz="4" w:space="0" w:color="auto"/>
              <w:right w:val="single" w:sz="4" w:space="0" w:color="auto"/>
            </w:tcBorders>
          </w:tcPr>
          <w:p w14:paraId="490D3657" w14:textId="77777777" w:rsidR="00A7516D" w:rsidRPr="0018459D" w:rsidRDefault="00A7516D" w:rsidP="00F77D42">
            <w:pPr>
              <w:rPr>
                <w:color w:val="000000"/>
              </w:rPr>
            </w:pPr>
            <w:r w:rsidRPr="0018459D">
              <w:rPr>
                <w:color w:val="000000"/>
              </w:rPr>
              <w:t>П</w:t>
            </w:r>
          </w:p>
        </w:tc>
      </w:tr>
      <w:tr w:rsidR="001A46C2" w14:paraId="4B18A708" w14:textId="77777777" w:rsidTr="003E2E85">
        <w:tc>
          <w:tcPr>
            <w:tcW w:w="670" w:type="dxa"/>
          </w:tcPr>
          <w:p w14:paraId="4CE42C0F" w14:textId="77777777" w:rsidR="001A46C2" w:rsidRPr="00B561CB" w:rsidDel="00F408F4" w:rsidRDefault="001A46C2" w:rsidP="001A46C2">
            <w:r w:rsidRPr="00B92096">
              <w:t>314</w:t>
            </w:r>
          </w:p>
        </w:tc>
        <w:tc>
          <w:tcPr>
            <w:tcW w:w="1051" w:type="dxa"/>
          </w:tcPr>
          <w:p w14:paraId="687B0F38" w14:textId="77777777" w:rsidR="001A46C2" w:rsidRPr="00B561CB" w:rsidRDefault="001A46C2" w:rsidP="001A46C2">
            <w:r w:rsidRPr="00B92096">
              <w:t>0503730</w:t>
            </w:r>
          </w:p>
        </w:tc>
        <w:tc>
          <w:tcPr>
            <w:tcW w:w="1646" w:type="dxa"/>
            <w:gridSpan w:val="2"/>
          </w:tcPr>
          <w:p w14:paraId="5403B407" w14:textId="77777777" w:rsidR="001A46C2" w:rsidRPr="00B561CB" w:rsidDel="00F408F4" w:rsidRDefault="001A46C2" w:rsidP="001A46C2"/>
        </w:tc>
        <w:tc>
          <w:tcPr>
            <w:tcW w:w="852" w:type="dxa"/>
            <w:gridSpan w:val="2"/>
          </w:tcPr>
          <w:p w14:paraId="2D1E64D5" w14:textId="77777777" w:rsidR="001A46C2" w:rsidRDefault="001A46C2" w:rsidP="001A46C2">
            <w:r>
              <w:t>570</w:t>
            </w:r>
          </w:p>
        </w:tc>
        <w:tc>
          <w:tcPr>
            <w:tcW w:w="567" w:type="dxa"/>
          </w:tcPr>
          <w:p w14:paraId="020F15A0" w14:textId="77777777" w:rsidR="001A46C2" w:rsidRDefault="001A46C2" w:rsidP="001A46C2">
            <w:r w:rsidRPr="00B92096">
              <w:t>10-6</w:t>
            </w:r>
          </w:p>
        </w:tc>
        <w:tc>
          <w:tcPr>
            <w:tcW w:w="993" w:type="dxa"/>
            <w:gridSpan w:val="2"/>
          </w:tcPr>
          <w:p w14:paraId="17BD513A" w14:textId="77777777" w:rsidR="001A46C2" w:rsidRDefault="001A46C2" w:rsidP="001A46C2">
            <w:r w:rsidRPr="00B92096">
              <w:t>=</w:t>
            </w:r>
          </w:p>
        </w:tc>
        <w:tc>
          <w:tcPr>
            <w:tcW w:w="1135" w:type="dxa"/>
          </w:tcPr>
          <w:p w14:paraId="54E1D718" w14:textId="77777777" w:rsidR="001A46C2" w:rsidRDefault="001A46C2" w:rsidP="001A46C2">
            <w:r w:rsidRPr="00B92096">
              <w:t>0503710</w:t>
            </w:r>
          </w:p>
        </w:tc>
        <w:tc>
          <w:tcPr>
            <w:tcW w:w="2409" w:type="dxa"/>
          </w:tcPr>
          <w:p w14:paraId="770586F6" w14:textId="77777777" w:rsidR="001A46C2" w:rsidRDefault="001A46C2" w:rsidP="001A46C2"/>
        </w:tc>
        <w:tc>
          <w:tcPr>
            <w:tcW w:w="1559" w:type="dxa"/>
          </w:tcPr>
          <w:p w14:paraId="2A178401" w14:textId="77777777" w:rsidR="001A46C2" w:rsidRPr="00B561CB" w:rsidDel="00F408F4" w:rsidRDefault="001A46C2" w:rsidP="001A46C2">
            <w:r w:rsidRPr="00B92096">
              <w:t>Итого</w:t>
            </w:r>
          </w:p>
        </w:tc>
        <w:tc>
          <w:tcPr>
            <w:tcW w:w="852" w:type="dxa"/>
          </w:tcPr>
          <w:p w14:paraId="632FDEEC" w14:textId="77777777" w:rsidR="001A46C2" w:rsidRDefault="001A46C2" w:rsidP="001A46C2">
            <w:r w:rsidRPr="00B92096">
              <w:t>(3-2) + (5-4)</w:t>
            </w:r>
          </w:p>
        </w:tc>
        <w:tc>
          <w:tcPr>
            <w:tcW w:w="2317" w:type="dxa"/>
          </w:tcPr>
          <w:p w14:paraId="3E87E54B" w14:textId="77777777" w:rsidR="001A46C2" w:rsidRDefault="001A46C2" w:rsidP="001A46C2">
            <w:r w:rsidRPr="00B92096">
              <w:t>Финансовый результат в Справке ф. 0503710 не соответствует данным Баланса ф. 0503730</w:t>
            </w:r>
          </w:p>
        </w:tc>
        <w:tc>
          <w:tcPr>
            <w:tcW w:w="709" w:type="dxa"/>
          </w:tcPr>
          <w:p w14:paraId="7E7434C0" w14:textId="60724DDC" w:rsidR="001A46C2" w:rsidRPr="00B92096" w:rsidRDefault="00C55E3B" w:rsidP="001A46C2">
            <w:r>
              <w:t>Б</w:t>
            </w:r>
          </w:p>
        </w:tc>
      </w:tr>
      <w:tr w:rsidR="001A46C2" w14:paraId="251AD4D7" w14:textId="77777777" w:rsidTr="003E2E85">
        <w:tc>
          <w:tcPr>
            <w:tcW w:w="670" w:type="dxa"/>
          </w:tcPr>
          <w:p w14:paraId="0BCCAC5C" w14:textId="77777777" w:rsidR="001A46C2" w:rsidRDefault="001A46C2" w:rsidP="001A46C2">
            <w:r>
              <w:t>320</w:t>
            </w:r>
          </w:p>
        </w:tc>
        <w:tc>
          <w:tcPr>
            <w:tcW w:w="1051" w:type="dxa"/>
          </w:tcPr>
          <w:p w14:paraId="45FCFFB7" w14:textId="77777777" w:rsidR="001A46C2" w:rsidRDefault="001A46C2" w:rsidP="001A46C2">
            <w:r>
              <w:t>0503738</w:t>
            </w:r>
          </w:p>
          <w:p w14:paraId="15EAF576" w14:textId="77777777" w:rsidR="001A46C2" w:rsidRDefault="001A46C2" w:rsidP="001A46C2">
            <w:r>
              <w:t xml:space="preserve">(КВФО 2 + 4 + 5 + 6 + 7) </w:t>
            </w:r>
          </w:p>
        </w:tc>
        <w:tc>
          <w:tcPr>
            <w:tcW w:w="1646" w:type="dxa"/>
            <w:gridSpan w:val="2"/>
          </w:tcPr>
          <w:p w14:paraId="71D76B82" w14:textId="77777777" w:rsidR="001A46C2" w:rsidRDefault="001A46C2" w:rsidP="001A46C2"/>
        </w:tc>
        <w:tc>
          <w:tcPr>
            <w:tcW w:w="852" w:type="dxa"/>
            <w:gridSpan w:val="2"/>
          </w:tcPr>
          <w:p w14:paraId="70444A8B" w14:textId="77777777" w:rsidR="001A46C2" w:rsidRDefault="001A46C2" w:rsidP="001A46C2">
            <w:r>
              <w:t>200 + 510</w:t>
            </w:r>
          </w:p>
        </w:tc>
        <w:tc>
          <w:tcPr>
            <w:tcW w:w="567" w:type="dxa"/>
          </w:tcPr>
          <w:p w14:paraId="06EC9B21" w14:textId="77777777" w:rsidR="001A46C2" w:rsidRPr="00733D8A" w:rsidRDefault="001A46C2" w:rsidP="001A46C2">
            <w:r>
              <w:t>11</w:t>
            </w:r>
          </w:p>
        </w:tc>
        <w:tc>
          <w:tcPr>
            <w:tcW w:w="993" w:type="dxa"/>
            <w:gridSpan w:val="2"/>
          </w:tcPr>
          <w:p w14:paraId="3E07F25E" w14:textId="77777777" w:rsidR="001A46C2" w:rsidRDefault="001A46C2" w:rsidP="001A46C2">
            <w:r>
              <w:rPr>
                <w:lang w:val="en-US"/>
              </w:rPr>
              <w:t>&gt;</w:t>
            </w:r>
            <w:r>
              <w:t>=</w:t>
            </w:r>
          </w:p>
        </w:tc>
        <w:tc>
          <w:tcPr>
            <w:tcW w:w="1135" w:type="dxa"/>
          </w:tcPr>
          <w:p w14:paraId="51E9CE86" w14:textId="77777777" w:rsidR="001A46C2" w:rsidRDefault="001A46C2" w:rsidP="001A46C2">
            <w:r>
              <w:t>0503775</w:t>
            </w:r>
          </w:p>
        </w:tc>
        <w:tc>
          <w:tcPr>
            <w:tcW w:w="2409" w:type="dxa"/>
          </w:tcPr>
          <w:p w14:paraId="11A4C45F" w14:textId="77777777" w:rsidR="001A46C2" w:rsidRDefault="001A46C2" w:rsidP="001A46C2">
            <w:pPr>
              <w:rPr>
                <w:sz w:val="18"/>
                <w:szCs w:val="18"/>
              </w:rPr>
            </w:pPr>
            <w:r>
              <w:rPr>
                <w:sz w:val="18"/>
                <w:szCs w:val="18"/>
              </w:rPr>
              <w:t>Р</w:t>
            </w:r>
            <w:r w:rsidRPr="00175081">
              <w:rPr>
                <w:sz w:val="18"/>
                <w:szCs w:val="18"/>
              </w:rPr>
              <w:t>аздел 2</w:t>
            </w:r>
          </w:p>
          <w:p w14:paraId="790E343E" w14:textId="77777777" w:rsidR="001A46C2" w:rsidRDefault="001A46C2" w:rsidP="001A46C2"/>
        </w:tc>
        <w:tc>
          <w:tcPr>
            <w:tcW w:w="1559" w:type="dxa"/>
          </w:tcPr>
          <w:p w14:paraId="30F73685" w14:textId="77777777" w:rsidR="001A46C2" w:rsidRDefault="001A46C2" w:rsidP="001A46C2">
            <w:pPr>
              <w:rPr>
                <w:sz w:val="18"/>
                <w:szCs w:val="18"/>
              </w:rPr>
            </w:pPr>
            <w:r>
              <w:rPr>
                <w:sz w:val="18"/>
                <w:szCs w:val="18"/>
              </w:rPr>
              <w:t xml:space="preserve"> «</w:t>
            </w:r>
            <w:r w:rsidRPr="00175081">
              <w:rPr>
                <w:sz w:val="18"/>
                <w:szCs w:val="18"/>
              </w:rPr>
              <w:t>Всего</w:t>
            </w:r>
            <w:r>
              <w:rPr>
                <w:sz w:val="18"/>
                <w:szCs w:val="18"/>
              </w:rPr>
              <w:t>»</w:t>
            </w:r>
            <w:r w:rsidRPr="00175081">
              <w:rPr>
                <w:sz w:val="18"/>
                <w:szCs w:val="18"/>
              </w:rPr>
              <w:t xml:space="preserve">, </w:t>
            </w:r>
          </w:p>
          <w:p w14:paraId="16F359DF" w14:textId="77777777" w:rsidR="001A46C2" w:rsidRDefault="001A46C2" w:rsidP="001A46C2">
            <w:r>
              <w:rPr>
                <w:sz w:val="18"/>
                <w:szCs w:val="18"/>
              </w:rPr>
              <w:t xml:space="preserve"> </w:t>
            </w:r>
          </w:p>
        </w:tc>
        <w:tc>
          <w:tcPr>
            <w:tcW w:w="852" w:type="dxa"/>
          </w:tcPr>
          <w:p w14:paraId="10CB736A" w14:textId="77777777" w:rsidR="001A46C2" w:rsidRPr="00733D8A" w:rsidRDefault="001A46C2" w:rsidP="001A46C2">
            <w:r>
              <w:t>2</w:t>
            </w:r>
          </w:p>
        </w:tc>
        <w:tc>
          <w:tcPr>
            <w:tcW w:w="2317" w:type="dxa"/>
          </w:tcPr>
          <w:p w14:paraId="68177436" w14:textId="77777777" w:rsidR="001A46C2" w:rsidRDefault="001A46C2" w:rsidP="001A46C2">
            <w:r>
              <w:t>Показатель неисполненных денежных обязательств по (КВФО 2 + 4 + 5 + 6 + 7) в отчете ф. 0503738 меньше данных Сведений ф. 0503775 – требуются пояснения</w:t>
            </w:r>
          </w:p>
        </w:tc>
        <w:tc>
          <w:tcPr>
            <w:tcW w:w="709" w:type="dxa"/>
          </w:tcPr>
          <w:p w14:paraId="66D21920" w14:textId="77777777" w:rsidR="001A46C2" w:rsidRDefault="001A46C2" w:rsidP="001A46C2">
            <w:r>
              <w:rPr>
                <w:color w:val="000000"/>
              </w:rPr>
              <w:t>П</w:t>
            </w:r>
          </w:p>
        </w:tc>
      </w:tr>
      <w:tr w:rsidR="001A46C2" w14:paraId="7BD0C7CC" w14:textId="77777777" w:rsidTr="003E2E85">
        <w:tc>
          <w:tcPr>
            <w:tcW w:w="670" w:type="dxa"/>
          </w:tcPr>
          <w:p w14:paraId="11640B62" w14:textId="77777777" w:rsidR="001A46C2" w:rsidRDefault="001A46C2" w:rsidP="001A46C2">
            <w:r>
              <w:t>320.6</w:t>
            </w:r>
          </w:p>
        </w:tc>
        <w:tc>
          <w:tcPr>
            <w:tcW w:w="1051" w:type="dxa"/>
          </w:tcPr>
          <w:p w14:paraId="461568D2" w14:textId="77777777" w:rsidR="001A46C2" w:rsidRDefault="001A46C2" w:rsidP="001A46C2">
            <w:r>
              <w:t>0503738 КВФО 2</w:t>
            </w:r>
          </w:p>
        </w:tc>
        <w:tc>
          <w:tcPr>
            <w:tcW w:w="1646" w:type="dxa"/>
            <w:gridSpan w:val="2"/>
          </w:tcPr>
          <w:p w14:paraId="3E631F4C" w14:textId="77777777" w:rsidR="001A46C2" w:rsidRDefault="001A46C2" w:rsidP="001A46C2"/>
        </w:tc>
        <w:tc>
          <w:tcPr>
            <w:tcW w:w="852" w:type="dxa"/>
            <w:gridSpan w:val="2"/>
          </w:tcPr>
          <w:p w14:paraId="7BB48CBC" w14:textId="77777777" w:rsidR="001A46C2" w:rsidRDefault="001A46C2" w:rsidP="001A46C2">
            <w:r>
              <w:t>200 + 510</w:t>
            </w:r>
          </w:p>
        </w:tc>
        <w:tc>
          <w:tcPr>
            <w:tcW w:w="567" w:type="dxa"/>
          </w:tcPr>
          <w:p w14:paraId="5887F83D" w14:textId="77777777" w:rsidR="001A46C2" w:rsidRDefault="001A46C2" w:rsidP="001A46C2">
            <w:r>
              <w:t>11</w:t>
            </w:r>
          </w:p>
        </w:tc>
        <w:tc>
          <w:tcPr>
            <w:tcW w:w="993" w:type="dxa"/>
            <w:gridSpan w:val="2"/>
          </w:tcPr>
          <w:p w14:paraId="734B2462" w14:textId="77777777" w:rsidR="001A46C2" w:rsidRDefault="001A46C2" w:rsidP="001A46C2">
            <w:r>
              <w:rPr>
                <w:lang w:val="en-US"/>
              </w:rPr>
              <w:t>&gt;</w:t>
            </w:r>
            <w:r>
              <w:t>=</w:t>
            </w:r>
          </w:p>
        </w:tc>
        <w:tc>
          <w:tcPr>
            <w:tcW w:w="1135" w:type="dxa"/>
          </w:tcPr>
          <w:p w14:paraId="24BFB6D8" w14:textId="77777777" w:rsidR="001A46C2" w:rsidRDefault="001A46C2" w:rsidP="001A46C2">
            <w:r>
              <w:t>0503775</w:t>
            </w:r>
          </w:p>
        </w:tc>
        <w:tc>
          <w:tcPr>
            <w:tcW w:w="2409" w:type="dxa"/>
          </w:tcPr>
          <w:p w14:paraId="69D63E07" w14:textId="77777777" w:rsidR="001A46C2" w:rsidRDefault="001A46C2" w:rsidP="001A46C2">
            <w:pPr>
              <w:rPr>
                <w:sz w:val="18"/>
                <w:szCs w:val="18"/>
              </w:rPr>
            </w:pPr>
            <w:r>
              <w:rPr>
                <w:sz w:val="18"/>
                <w:szCs w:val="18"/>
              </w:rPr>
              <w:t>Р</w:t>
            </w:r>
            <w:r w:rsidRPr="00175081">
              <w:rPr>
                <w:sz w:val="18"/>
                <w:szCs w:val="18"/>
              </w:rPr>
              <w:t>аздел 2</w:t>
            </w:r>
          </w:p>
          <w:p w14:paraId="5B169045" w14:textId="77777777" w:rsidR="001A46C2" w:rsidRDefault="001A46C2" w:rsidP="001A46C2"/>
        </w:tc>
        <w:tc>
          <w:tcPr>
            <w:tcW w:w="1559" w:type="dxa"/>
          </w:tcPr>
          <w:p w14:paraId="0BA99F54" w14:textId="77777777" w:rsidR="001A46C2" w:rsidRDefault="001A46C2" w:rsidP="001A46C2">
            <w:pPr>
              <w:rPr>
                <w:sz w:val="18"/>
                <w:szCs w:val="18"/>
              </w:rPr>
            </w:pPr>
            <w:r>
              <w:rPr>
                <w:sz w:val="18"/>
                <w:szCs w:val="18"/>
              </w:rPr>
              <w:t>Сумма строк «Итого по коду счета»</w:t>
            </w:r>
            <w:r w:rsidRPr="00175081">
              <w:rPr>
                <w:sz w:val="18"/>
                <w:szCs w:val="18"/>
              </w:rPr>
              <w:t xml:space="preserve">, </w:t>
            </w:r>
          </w:p>
          <w:p w14:paraId="05522173" w14:textId="77777777" w:rsidR="001A46C2" w:rsidRDefault="001A46C2" w:rsidP="001A46C2">
            <w:pPr>
              <w:rPr>
                <w:sz w:val="18"/>
                <w:szCs w:val="18"/>
              </w:rPr>
            </w:pPr>
            <w:r>
              <w:rPr>
                <w:sz w:val="18"/>
                <w:szCs w:val="18"/>
              </w:rPr>
              <w:t xml:space="preserve"> (</w:t>
            </w:r>
            <w:r>
              <w:t>КВФО 2)</w:t>
            </w:r>
          </w:p>
        </w:tc>
        <w:tc>
          <w:tcPr>
            <w:tcW w:w="852" w:type="dxa"/>
          </w:tcPr>
          <w:p w14:paraId="3AD9FAA4" w14:textId="77777777" w:rsidR="001A46C2" w:rsidRDefault="001A46C2" w:rsidP="001A46C2">
            <w:r>
              <w:t>2</w:t>
            </w:r>
          </w:p>
        </w:tc>
        <w:tc>
          <w:tcPr>
            <w:tcW w:w="2317" w:type="dxa"/>
          </w:tcPr>
          <w:p w14:paraId="57713274" w14:textId="77777777" w:rsidR="001A46C2" w:rsidRDefault="001A46C2" w:rsidP="001A46C2">
            <w:r>
              <w:t xml:space="preserve">Показатель неисполненных денежных обязательств по КВФО 2 в отчете ф. 0503738 меньше данных Сведений ф. 0503775 – </w:t>
            </w:r>
            <w:r w:rsidRPr="002B6185">
              <w:t>требуются пояснения</w:t>
            </w:r>
          </w:p>
        </w:tc>
        <w:tc>
          <w:tcPr>
            <w:tcW w:w="709" w:type="dxa"/>
          </w:tcPr>
          <w:p w14:paraId="2CA973EB" w14:textId="77777777" w:rsidR="001A46C2" w:rsidRDefault="001A46C2" w:rsidP="001A46C2">
            <w:r>
              <w:rPr>
                <w:color w:val="000000"/>
              </w:rPr>
              <w:t>П</w:t>
            </w:r>
          </w:p>
        </w:tc>
      </w:tr>
      <w:tr w:rsidR="001A46C2" w14:paraId="4667AE3C" w14:textId="77777777" w:rsidTr="003E2E85">
        <w:tc>
          <w:tcPr>
            <w:tcW w:w="670" w:type="dxa"/>
          </w:tcPr>
          <w:p w14:paraId="138DDD9D" w14:textId="77777777" w:rsidR="001A46C2" w:rsidRPr="00C27B9D" w:rsidRDefault="001A46C2" w:rsidP="001A46C2">
            <w:pPr>
              <w:rPr>
                <w:lang w:val="en-US"/>
              </w:rPr>
            </w:pPr>
            <w:r>
              <w:t>320.</w:t>
            </w:r>
            <w:r>
              <w:rPr>
                <w:lang w:val="en-US"/>
              </w:rPr>
              <w:t>10</w:t>
            </w:r>
          </w:p>
        </w:tc>
        <w:tc>
          <w:tcPr>
            <w:tcW w:w="1051" w:type="dxa"/>
          </w:tcPr>
          <w:p w14:paraId="447B974B" w14:textId="77777777" w:rsidR="001A46C2" w:rsidRDefault="001A46C2" w:rsidP="001A46C2">
            <w:r>
              <w:t>0503738 КВФО 4</w:t>
            </w:r>
          </w:p>
        </w:tc>
        <w:tc>
          <w:tcPr>
            <w:tcW w:w="1646" w:type="dxa"/>
            <w:gridSpan w:val="2"/>
          </w:tcPr>
          <w:p w14:paraId="5467E81E" w14:textId="77777777" w:rsidR="001A46C2" w:rsidRDefault="001A46C2" w:rsidP="001A46C2"/>
        </w:tc>
        <w:tc>
          <w:tcPr>
            <w:tcW w:w="852" w:type="dxa"/>
            <w:gridSpan w:val="2"/>
          </w:tcPr>
          <w:p w14:paraId="3140B8DE" w14:textId="77777777" w:rsidR="001A46C2" w:rsidRDefault="001A46C2" w:rsidP="001A46C2">
            <w:r>
              <w:t>200 + 510</w:t>
            </w:r>
          </w:p>
        </w:tc>
        <w:tc>
          <w:tcPr>
            <w:tcW w:w="567" w:type="dxa"/>
          </w:tcPr>
          <w:p w14:paraId="1B00DAB1" w14:textId="77777777" w:rsidR="001A46C2" w:rsidRDefault="001A46C2" w:rsidP="001A46C2">
            <w:r>
              <w:t>11</w:t>
            </w:r>
          </w:p>
        </w:tc>
        <w:tc>
          <w:tcPr>
            <w:tcW w:w="993" w:type="dxa"/>
            <w:gridSpan w:val="2"/>
          </w:tcPr>
          <w:p w14:paraId="0AD27B11" w14:textId="77777777" w:rsidR="001A46C2" w:rsidRDefault="001A46C2" w:rsidP="001A46C2">
            <w:r>
              <w:rPr>
                <w:lang w:val="en-US"/>
              </w:rPr>
              <w:t>&gt;</w:t>
            </w:r>
            <w:r>
              <w:t>=</w:t>
            </w:r>
          </w:p>
        </w:tc>
        <w:tc>
          <w:tcPr>
            <w:tcW w:w="1135" w:type="dxa"/>
          </w:tcPr>
          <w:p w14:paraId="47C7E895" w14:textId="77777777" w:rsidR="001A46C2" w:rsidRDefault="001A46C2" w:rsidP="001A46C2">
            <w:r>
              <w:t>0503775</w:t>
            </w:r>
          </w:p>
        </w:tc>
        <w:tc>
          <w:tcPr>
            <w:tcW w:w="2409" w:type="dxa"/>
          </w:tcPr>
          <w:p w14:paraId="5B3278D0" w14:textId="77777777" w:rsidR="001A46C2" w:rsidRDefault="001A46C2" w:rsidP="001A46C2">
            <w:pPr>
              <w:rPr>
                <w:sz w:val="18"/>
                <w:szCs w:val="18"/>
              </w:rPr>
            </w:pPr>
            <w:r>
              <w:rPr>
                <w:sz w:val="18"/>
                <w:szCs w:val="18"/>
              </w:rPr>
              <w:t>Р</w:t>
            </w:r>
            <w:r w:rsidRPr="00175081">
              <w:rPr>
                <w:sz w:val="18"/>
                <w:szCs w:val="18"/>
              </w:rPr>
              <w:t>аздел 2</w:t>
            </w:r>
          </w:p>
          <w:p w14:paraId="3A51B7DA" w14:textId="77777777" w:rsidR="001A46C2" w:rsidRDefault="001A46C2" w:rsidP="001A46C2"/>
        </w:tc>
        <w:tc>
          <w:tcPr>
            <w:tcW w:w="1559" w:type="dxa"/>
          </w:tcPr>
          <w:p w14:paraId="6C06FC6F" w14:textId="77777777" w:rsidR="001A46C2" w:rsidRDefault="001A46C2" w:rsidP="001A46C2">
            <w:pPr>
              <w:rPr>
                <w:sz w:val="18"/>
                <w:szCs w:val="18"/>
              </w:rPr>
            </w:pPr>
            <w:r>
              <w:rPr>
                <w:sz w:val="18"/>
                <w:szCs w:val="18"/>
              </w:rPr>
              <w:t>Сумма строк «Итого по коду счета»</w:t>
            </w:r>
            <w:r w:rsidRPr="00175081">
              <w:rPr>
                <w:sz w:val="18"/>
                <w:szCs w:val="18"/>
              </w:rPr>
              <w:t xml:space="preserve">, </w:t>
            </w:r>
          </w:p>
          <w:p w14:paraId="630F3126" w14:textId="77777777" w:rsidR="001A46C2" w:rsidRDefault="001A46C2" w:rsidP="001A46C2">
            <w:pPr>
              <w:rPr>
                <w:sz w:val="18"/>
                <w:szCs w:val="18"/>
              </w:rPr>
            </w:pPr>
            <w:r>
              <w:rPr>
                <w:sz w:val="18"/>
                <w:szCs w:val="18"/>
              </w:rPr>
              <w:t xml:space="preserve"> (</w:t>
            </w:r>
            <w:r>
              <w:t>КВФО 4)</w:t>
            </w:r>
          </w:p>
        </w:tc>
        <w:tc>
          <w:tcPr>
            <w:tcW w:w="852" w:type="dxa"/>
          </w:tcPr>
          <w:p w14:paraId="58DD5E56" w14:textId="77777777" w:rsidR="001A46C2" w:rsidRDefault="001A46C2" w:rsidP="001A46C2">
            <w:r>
              <w:t>2</w:t>
            </w:r>
          </w:p>
        </w:tc>
        <w:tc>
          <w:tcPr>
            <w:tcW w:w="2317" w:type="dxa"/>
          </w:tcPr>
          <w:p w14:paraId="3F78F9C9" w14:textId="77777777" w:rsidR="001A46C2" w:rsidRDefault="001A46C2" w:rsidP="001A46C2">
            <w:r>
              <w:t xml:space="preserve">Показатель неисполненных денежных обязательств по КВФО 4 в отчете ф. 0503738 меньше данных Сведений ф. 0503775 – </w:t>
            </w:r>
            <w:r w:rsidRPr="002B6185">
              <w:t>требуются пояснения</w:t>
            </w:r>
          </w:p>
        </w:tc>
        <w:tc>
          <w:tcPr>
            <w:tcW w:w="709" w:type="dxa"/>
          </w:tcPr>
          <w:p w14:paraId="1F13671E" w14:textId="77777777" w:rsidR="001A46C2" w:rsidRDefault="001A46C2" w:rsidP="001A46C2">
            <w:r>
              <w:rPr>
                <w:color w:val="000000"/>
              </w:rPr>
              <w:t>П</w:t>
            </w:r>
          </w:p>
        </w:tc>
      </w:tr>
      <w:tr w:rsidR="001A46C2" w14:paraId="70AD9534" w14:textId="77777777" w:rsidTr="003E2E85">
        <w:tc>
          <w:tcPr>
            <w:tcW w:w="670" w:type="dxa"/>
          </w:tcPr>
          <w:p w14:paraId="12940074" w14:textId="77777777" w:rsidR="001A46C2" w:rsidRDefault="001A46C2" w:rsidP="001A46C2">
            <w:r>
              <w:t>320.7</w:t>
            </w:r>
          </w:p>
        </w:tc>
        <w:tc>
          <w:tcPr>
            <w:tcW w:w="1051" w:type="dxa"/>
          </w:tcPr>
          <w:p w14:paraId="52E20EA6" w14:textId="77777777" w:rsidR="001A46C2" w:rsidRDefault="001A46C2" w:rsidP="001A46C2">
            <w:r>
              <w:t>0503738 КВФО 5</w:t>
            </w:r>
          </w:p>
        </w:tc>
        <w:tc>
          <w:tcPr>
            <w:tcW w:w="1646" w:type="dxa"/>
            <w:gridSpan w:val="2"/>
          </w:tcPr>
          <w:p w14:paraId="4558CC19" w14:textId="77777777" w:rsidR="001A46C2" w:rsidRDefault="001A46C2" w:rsidP="001A46C2"/>
        </w:tc>
        <w:tc>
          <w:tcPr>
            <w:tcW w:w="852" w:type="dxa"/>
            <w:gridSpan w:val="2"/>
          </w:tcPr>
          <w:p w14:paraId="7A9AB418" w14:textId="77777777" w:rsidR="001A46C2" w:rsidRDefault="001A46C2" w:rsidP="001A46C2">
            <w:r>
              <w:t>200 + 510</w:t>
            </w:r>
          </w:p>
        </w:tc>
        <w:tc>
          <w:tcPr>
            <w:tcW w:w="567" w:type="dxa"/>
          </w:tcPr>
          <w:p w14:paraId="1BFBF4D5" w14:textId="77777777" w:rsidR="001A46C2" w:rsidRDefault="001A46C2" w:rsidP="001A46C2">
            <w:r>
              <w:t>11</w:t>
            </w:r>
          </w:p>
        </w:tc>
        <w:tc>
          <w:tcPr>
            <w:tcW w:w="993" w:type="dxa"/>
            <w:gridSpan w:val="2"/>
          </w:tcPr>
          <w:p w14:paraId="2BEC4973" w14:textId="77777777" w:rsidR="001A46C2" w:rsidRDefault="001A46C2" w:rsidP="001A46C2">
            <w:r>
              <w:rPr>
                <w:lang w:val="en-US"/>
              </w:rPr>
              <w:t>&gt;</w:t>
            </w:r>
            <w:r>
              <w:t>=</w:t>
            </w:r>
          </w:p>
        </w:tc>
        <w:tc>
          <w:tcPr>
            <w:tcW w:w="1135" w:type="dxa"/>
          </w:tcPr>
          <w:p w14:paraId="22CA91DA" w14:textId="77777777" w:rsidR="001A46C2" w:rsidRDefault="001A46C2" w:rsidP="001A46C2">
            <w:r>
              <w:t>0503775</w:t>
            </w:r>
          </w:p>
        </w:tc>
        <w:tc>
          <w:tcPr>
            <w:tcW w:w="2409" w:type="dxa"/>
          </w:tcPr>
          <w:p w14:paraId="504A2033" w14:textId="77777777" w:rsidR="001A46C2" w:rsidRDefault="001A46C2" w:rsidP="001A46C2">
            <w:pPr>
              <w:rPr>
                <w:sz w:val="18"/>
                <w:szCs w:val="18"/>
              </w:rPr>
            </w:pPr>
            <w:r>
              <w:rPr>
                <w:sz w:val="18"/>
                <w:szCs w:val="18"/>
              </w:rPr>
              <w:t>Р</w:t>
            </w:r>
            <w:r w:rsidRPr="00175081">
              <w:rPr>
                <w:sz w:val="18"/>
                <w:szCs w:val="18"/>
              </w:rPr>
              <w:t>аздел 2</w:t>
            </w:r>
          </w:p>
          <w:p w14:paraId="46C233B9" w14:textId="77777777" w:rsidR="001A46C2" w:rsidRDefault="001A46C2" w:rsidP="001A46C2"/>
        </w:tc>
        <w:tc>
          <w:tcPr>
            <w:tcW w:w="1559" w:type="dxa"/>
          </w:tcPr>
          <w:p w14:paraId="234708F7" w14:textId="77777777" w:rsidR="001A46C2" w:rsidRDefault="001A46C2" w:rsidP="001A46C2">
            <w:pPr>
              <w:rPr>
                <w:sz w:val="18"/>
                <w:szCs w:val="18"/>
              </w:rPr>
            </w:pPr>
            <w:r>
              <w:rPr>
                <w:sz w:val="18"/>
                <w:szCs w:val="18"/>
              </w:rPr>
              <w:t>Сумма строк «Итого по коду счета»</w:t>
            </w:r>
            <w:r w:rsidRPr="00175081">
              <w:rPr>
                <w:sz w:val="18"/>
                <w:szCs w:val="18"/>
              </w:rPr>
              <w:t xml:space="preserve">, </w:t>
            </w:r>
          </w:p>
          <w:p w14:paraId="772FAD84" w14:textId="77777777" w:rsidR="001A46C2" w:rsidRDefault="001A46C2" w:rsidP="001A46C2">
            <w:pPr>
              <w:rPr>
                <w:sz w:val="18"/>
                <w:szCs w:val="18"/>
              </w:rPr>
            </w:pPr>
            <w:r>
              <w:rPr>
                <w:sz w:val="18"/>
                <w:szCs w:val="18"/>
              </w:rPr>
              <w:t xml:space="preserve"> (</w:t>
            </w:r>
            <w:r>
              <w:t>КВФО 5)</w:t>
            </w:r>
          </w:p>
        </w:tc>
        <w:tc>
          <w:tcPr>
            <w:tcW w:w="852" w:type="dxa"/>
          </w:tcPr>
          <w:p w14:paraId="7B208D39" w14:textId="77777777" w:rsidR="001A46C2" w:rsidRDefault="001A46C2" w:rsidP="001A46C2">
            <w:r>
              <w:t>2</w:t>
            </w:r>
          </w:p>
        </w:tc>
        <w:tc>
          <w:tcPr>
            <w:tcW w:w="2317" w:type="dxa"/>
          </w:tcPr>
          <w:p w14:paraId="2AD6AFAE" w14:textId="77777777" w:rsidR="001A46C2" w:rsidRDefault="001A46C2" w:rsidP="001A46C2">
            <w:r>
              <w:t xml:space="preserve">Показатель неисполненных денежных обязательств по КВФО 5 в отчете ф. 0503738 меньше данных Сведений ф. 0503775 – </w:t>
            </w:r>
            <w:r w:rsidRPr="002B6185">
              <w:t>требуются пояснения</w:t>
            </w:r>
          </w:p>
        </w:tc>
        <w:tc>
          <w:tcPr>
            <w:tcW w:w="709" w:type="dxa"/>
          </w:tcPr>
          <w:p w14:paraId="091E7650" w14:textId="77777777" w:rsidR="001A46C2" w:rsidRDefault="001A46C2" w:rsidP="001A46C2">
            <w:r>
              <w:rPr>
                <w:color w:val="000000"/>
              </w:rPr>
              <w:t>П</w:t>
            </w:r>
          </w:p>
        </w:tc>
      </w:tr>
      <w:tr w:rsidR="001A46C2" w14:paraId="35C89E01" w14:textId="77777777" w:rsidTr="003E2E85">
        <w:tc>
          <w:tcPr>
            <w:tcW w:w="670" w:type="dxa"/>
          </w:tcPr>
          <w:p w14:paraId="4E41EA4B" w14:textId="77777777" w:rsidR="001A46C2" w:rsidRDefault="001A46C2" w:rsidP="001A46C2">
            <w:r>
              <w:t>320.8</w:t>
            </w:r>
          </w:p>
        </w:tc>
        <w:tc>
          <w:tcPr>
            <w:tcW w:w="1051" w:type="dxa"/>
          </w:tcPr>
          <w:p w14:paraId="51C62992" w14:textId="77777777" w:rsidR="001A46C2" w:rsidRDefault="001A46C2" w:rsidP="001A46C2">
            <w:r>
              <w:t>0503738 КВФО 6</w:t>
            </w:r>
          </w:p>
        </w:tc>
        <w:tc>
          <w:tcPr>
            <w:tcW w:w="1646" w:type="dxa"/>
            <w:gridSpan w:val="2"/>
          </w:tcPr>
          <w:p w14:paraId="3A359637" w14:textId="77777777" w:rsidR="001A46C2" w:rsidRDefault="001A46C2" w:rsidP="001A46C2"/>
        </w:tc>
        <w:tc>
          <w:tcPr>
            <w:tcW w:w="852" w:type="dxa"/>
            <w:gridSpan w:val="2"/>
          </w:tcPr>
          <w:p w14:paraId="34D07D18" w14:textId="77777777" w:rsidR="001A46C2" w:rsidRDefault="001A46C2" w:rsidP="001A46C2">
            <w:r>
              <w:t>200 + 510</w:t>
            </w:r>
          </w:p>
        </w:tc>
        <w:tc>
          <w:tcPr>
            <w:tcW w:w="567" w:type="dxa"/>
          </w:tcPr>
          <w:p w14:paraId="3D5BD5A4" w14:textId="77777777" w:rsidR="001A46C2" w:rsidRDefault="001A46C2" w:rsidP="001A46C2">
            <w:r>
              <w:t>11</w:t>
            </w:r>
          </w:p>
        </w:tc>
        <w:tc>
          <w:tcPr>
            <w:tcW w:w="993" w:type="dxa"/>
            <w:gridSpan w:val="2"/>
          </w:tcPr>
          <w:p w14:paraId="071FB8D7" w14:textId="77777777" w:rsidR="001A46C2" w:rsidRDefault="001A46C2" w:rsidP="001A46C2">
            <w:r>
              <w:rPr>
                <w:lang w:val="en-US"/>
              </w:rPr>
              <w:t>&gt;</w:t>
            </w:r>
            <w:r>
              <w:t>=</w:t>
            </w:r>
          </w:p>
        </w:tc>
        <w:tc>
          <w:tcPr>
            <w:tcW w:w="1135" w:type="dxa"/>
          </w:tcPr>
          <w:p w14:paraId="6702D5C9" w14:textId="77777777" w:rsidR="001A46C2" w:rsidRDefault="001A46C2" w:rsidP="001A46C2">
            <w:r>
              <w:t>0503775</w:t>
            </w:r>
          </w:p>
        </w:tc>
        <w:tc>
          <w:tcPr>
            <w:tcW w:w="2409" w:type="dxa"/>
          </w:tcPr>
          <w:p w14:paraId="72D07D5F" w14:textId="77777777" w:rsidR="001A46C2" w:rsidRDefault="001A46C2" w:rsidP="001A46C2">
            <w:pPr>
              <w:rPr>
                <w:sz w:val="18"/>
                <w:szCs w:val="18"/>
              </w:rPr>
            </w:pPr>
            <w:r>
              <w:rPr>
                <w:sz w:val="18"/>
                <w:szCs w:val="18"/>
              </w:rPr>
              <w:t>Р</w:t>
            </w:r>
            <w:r w:rsidRPr="00175081">
              <w:rPr>
                <w:sz w:val="18"/>
                <w:szCs w:val="18"/>
              </w:rPr>
              <w:t>аздел 2</w:t>
            </w:r>
          </w:p>
          <w:p w14:paraId="4366A14B" w14:textId="77777777" w:rsidR="001A46C2" w:rsidRDefault="001A46C2" w:rsidP="001A46C2"/>
        </w:tc>
        <w:tc>
          <w:tcPr>
            <w:tcW w:w="1559" w:type="dxa"/>
          </w:tcPr>
          <w:p w14:paraId="534696C8" w14:textId="77777777" w:rsidR="001A46C2" w:rsidRDefault="001A46C2" w:rsidP="001A46C2">
            <w:pPr>
              <w:rPr>
                <w:sz w:val="18"/>
                <w:szCs w:val="18"/>
              </w:rPr>
            </w:pPr>
            <w:r>
              <w:rPr>
                <w:sz w:val="18"/>
                <w:szCs w:val="18"/>
              </w:rPr>
              <w:t>Сумма строк «Итого по коду счета»</w:t>
            </w:r>
            <w:r w:rsidRPr="00175081">
              <w:rPr>
                <w:sz w:val="18"/>
                <w:szCs w:val="18"/>
              </w:rPr>
              <w:t xml:space="preserve">, </w:t>
            </w:r>
          </w:p>
          <w:p w14:paraId="56135D02" w14:textId="77777777" w:rsidR="001A46C2" w:rsidRDefault="001A46C2" w:rsidP="001A46C2">
            <w:pPr>
              <w:rPr>
                <w:sz w:val="18"/>
                <w:szCs w:val="18"/>
              </w:rPr>
            </w:pPr>
            <w:r>
              <w:rPr>
                <w:sz w:val="18"/>
                <w:szCs w:val="18"/>
              </w:rPr>
              <w:t xml:space="preserve"> (</w:t>
            </w:r>
            <w:r>
              <w:t>КВФО 6)</w:t>
            </w:r>
          </w:p>
        </w:tc>
        <w:tc>
          <w:tcPr>
            <w:tcW w:w="852" w:type="dxa"/>
          </w:tcPr>
          <w:p w14:paraId="3FE3F436" w14:textId="77777777" w:rsidR="001A46C2" w:rsidRDefault="001A46C2" w:rsidP="001A46C2">
            <w:r>
              <w:t>2</w:t>
            </w:r>
          </w:p>
        </w:tc>
        <w:tc>
          <w:tcPr>
            <w:tcW w:w="2317" w:type="dxa"/>
          </w:tcPr>
          <w:p w14:paraId="271C9755" w14:textId="77777777" w:rsidR="001A46C2" w:rsidRDefault="001A46C2" w:rsidP="001A46C2">
            <w:r>
              <w:t xml:space="preserve">Показатель неисполненных денежных обязательств по КВФО 6 в отчете ф. 0503738 меньше данных Сведений ф. 0503775 – </w:t>
            </w:r>
            <w:r w:rsidRPr="002B6185">
              <w:t>требуются пояснения</w:t>
            </w:r>
          </w:p>
        </w:tc>
        <w:tc>
          <w:tcPr>
            <w:tcW w:w="709" w:type="dxa"/>
          </w:tcPr>
          <w:p w14:paraId="0EE657F2" w14:textId="77777777" w:rsidR="001A46C2" w:rsidRDefault="001A46C2" w:rsidP="001A46C2">
            <w:r>
              <w:rPr>
                <w:color w:val="000000"/>
              </w:rPr>
              <w:t>П</w:t>
            </w:r>
          </w:p>
        </w:tc>
      </w:tr>
      <w:tr w:rsidR="001A46C2" w14:paraId="19F7183B" w14:textId="77777777" w:rsidTr="003E2E85">
        <w:tc>
          <w:tcPr>
            <w:tcW w:w="670" w:type="dxa"/>
          </w:tcPr>
          <w:p w14:paraId="6C6263F4" w14:textId="77777777" w:rsidR="001A46C2" w:rsidRDefault="001A46C2" w:rsidP="001A46C2">
            <w:r>
              <w:t>320.9</w:t>
            </w:r>
          </w:p>
        </w:tc>
        <w:tc>
          <w:tcPr>
            <w:tcW w:w="1051" w:type="dxa"/>
          </w:tcPr>
          <w:p w14:paraId="15A16E72" w14:textId="77777777" w:rsidR="001A46C2" w:rsidRDefault="001A46C2" w:rsidP="001A46C2">
            <w:r>
              <w:t>0503738 КВФО 7</w:t>
            </w:r>
          </w:p>
        </w:tc>
        <w:tc>
          <w:tcPr>
            <w:tcW w:w="1646" w:type="dxa"/>
            <w:gridSpan w:val="2"/>
          </w:tcPr>
          <w:p w14:paraId="6D16C6FB" w14:textId="77777777" w:rsidR="001A46C2" w:rsidRDefault="001A46C2" w:rsidP="001A46C2"/>
        </w:tc>
        <w:tc>
          <w:tcPr>
            <w:tcW w:w="852" w:type="dxa"/>
            <w:gridSpan w:val="2"/>
          </w:tcPr>
          <w:p w14:paraId="1DDC7489" w14:textId="77777777" w:rsidR="001A46C2" w:rsidRDefault="001A46C2" w:rsidP="001A46C2">
            <w:r>
              <w:t>200 + 510</w:t>
            </w:r>
          </w:p>
        </w:tc>
        <w:tc>
          <w:tcPr>
            <w:tcW w:w="567" w:type="dxa"/>
          </w:tcPr>
          <w:p w14:paraId="2D6F6E3B" w14:textId="77777777" w:rsidR="001A46C2" w:rsidRDefault="001A46C2" w:rsidP="001A46C2">
            <w:r>
              <w:t>11</w:t>
            </w:r>
          </w:p>
        </w:tc>
        <w:tc>
          <w:tcPr>
            <w:tcW w:w="993" w:type="dxa"/>
            <w:gridSpan w:val="2"/>
          </w:tcPr>
          <w:p w14:paraId="26E4ABB2" w14:textId="77777777" w:rsidR="001A46C2" w:rsidRDefault="001A46C2" w:rsidP="001A46C2">
            <w:r>
              <w:rPr>
                <w:lang w:val="en-US"/>
              </w:rPr>
              <w:t>&gt;</w:t>
            </w:r>
            <w:r>
              <w:t>=</w:t>
            </w:r>
          </w:p>
        </w:tc>
        <w:tc>
          <w:tcPr>
            <w:tcW w:w="1135" w:type="dxa"/>
          </w:tcPr>
          <w:p w14:paraId="2D9B9279" w14:textId="77777777" w:rsidR="001A46C2" w:rsidRDefault="001A46C2" w:rsidP="001A46C2">
            <w:r>
              <w:t>0503775</w:t>
            </w:r>
          </w:p>
        </w:tc>
        <w:tc>
          <w:tcPr>
            <w:tcW w:w="2409" w:type="dxa"/>
          </w:tcPr>
          <w:p w14:paraId="444EF862" w14:textId="77777777" w:rsidR="001A46C2" w:rsidRDefault="001A46C2" w:rsidP="001A46C2">
            <w:pPr>
              <w:rPr>
                <w:sz w:val="18"/>
                <w:szCs w:val="18"/>
              </w:rPr>
            </w:pPr>
            <w:r>
              <w:rPr>
                <w:sz w:val="18"/>
                <w:szCs w:val="18"/>
              </w:rPr>
              <w:t>Р</w:t>
            </w:r>
            <w:r w:rsidRPr="00175081">
              <w:rPr>
                <w:sz w:val="18"/>
                <w:szCs w:val="18"/>
              </w:rPr>
              <w:t>аздел 2</w:t>
            </w:r>
          </w:p>
          <w:p w14:paraId="249BABEF" w14:textId="77777777" w:rsidR="001A46C2" w:rsidRDefault="001A46C2" w:rsidP="001A46C2"/>
        </w:tc>
        <w:tc>
          <w:tcPr>
            <w:tcW w:w="1559" w:type="dxa"/>
          </w:tcPr>
          <w:p w14:paraId="031FAB9F" w14:textId="77777777" w:rsidR="001A46C2" w:rsidRDefault="001A46C2" w:rsidP="001A46C2">
            <w:pPr>
              <w:rPr>
                <w:sz w:val="18"/>
                <w:szCs w:val="18"/>
              </w:rPr>
            </w:pPr>
            <w:r>
              <w:rPr>
                <w:sz w:val="18"/>
                <w:szCs w:val="18"/>
              </w:rPr>
              <w:t>Сумма строк «Итого по коду счета»</w:t>
            </w:r>
            <w:r w:rsidRPr="00175081">
              <w:rPr>
                <w:sz w:val="18"/>
                <w:szCs w:val="18"/>
              </w:rPr>
              <w:t xml:space="preserve">, </w:t>
            </w:r>
          </w:p>
          <w:p w14:paraId="7107A449" w14:textId="77777777" w:rsidR="001A46C2" w:rsidRDefault="001A46C2" w:rsidP="001A46C2">
            <w:pPr>
              <w:rPr>
                <w:sz w:val="18"/>
                <w:szCs w:val="18"/>
              </w:rPr>
            </w:pPr>
            <w:r>
              <w:rPr>
                <w:sz w:val="18"/>
                <w:szCs w:val="18"/>
              </w:rPr>
              <w:t xml:space="preserve"> (</w:t>
            </w:r>
            <w:r>
              <w:t>КВФО 7)</w:t>
            </w:r>
          </w:p>
        </w:tc>
        <w:tc>
          <w:tcPr>
            <w:tcW w:w="852" w:type="dxa"/>
          </w:tcPr>
          <w:p w14:paraId="4D368732" w14:textId="77777777" w:rsidR="001A46C2" w:rsidRDefault="001A46C2" w:rsidP="001A46C2">
            <w:r>
              <w:t>2</w:t>
            </w:r>
          </w:p>
        </w:tc>
        <w:tc>
          <w:tcPr>
            <w:tcW w:w="2317" w:type="dxa"/>
          </w:tcPr>
          <w:p w14:paraId="3FED71B0" w14:textId="77777777" w:rsidR="001A46C2" w:rsidRDefault="001A46C2" w:rsidP="001A46C2">
            <w:r>
              <w:t xml:space="preserve">Показатель неисполненных денежных обязательств по КВФО 7 в отчете ф. 0503738 меньше данных Сведений ф. 0503775 – </w:t>
            </w:r>
            <w:r w:rsidRPr="002B6185">
              <w:t>требуются пояснения</w:t>
            </w:r>
          </w:p>
        </w:tc>
        <w:tc>
          <w:tcPr>
            <w:tcW w:w="709" w:type="dxa"/>
          </w:tcPr>
          <w:p w14:paraId="132F55B1" w14:textId="77777777" w:rsidR="001A46C2" w:rsidRDefault="001A46C2" w:rsidP="001A46C2">
            <w:r>
              <w:rPr>
                <w:color w:val="000000"/>
              </w:rPr>
              <w:t>П</w:t>
            </w:r>
          </w:p>
        </w:tc>
      </w:tr>
      <w:tr w:rsidR="001A46C2" w14:paraId="2A3A5C53" w14:textId="77777777" w:rsidTr="003E2E85">
        <w:tc>
          <w:tcPr>
            <w:tcW w:w="670" w:type="dxa"/>
          </w:tcPr>
          <w:p w14:paraId="37695A5D" w14:textId="77777777" w:rsidR="001A46C2" w:rsidRDefault="001A46C2" w:rsidP="001A46C2">
            <w:r>
              <w:t>321.1</w:t>
            </w:r>
          </w:p>
        </w:tc>
        <w:tc>
          <w:tcPr>
            <w:tcW w:w="1051" w:type="dxa"/>
          </w:tcPr>
          <w:p w14:paraId="5FBC6DD6" w14:textId="77777777" w:rsidR="001A46C2" w:rsidRDefault="001A46C2" w:rsidP="001A46C2">
            <w:r>
              <w:t>0503738 КВФО 2</w:t>
            </w:r>
          </w:p>
        </w:tc>
        <w:tc>
          <w:tcPr>
            <w:tcW w:w="1646" w:type="dxa"/>
            <w:gridSpan w:val="2"/>
          </w:tcPr>
          <w:p w14:paraId="5ACE9297" w14:textId="77777777" w:rsidR="001A46C2" w:rsidRDefault="001A46C2" w:rsidP="001A46C2"/>
        </w:tc>
        <w:tc>
          <w:tcPr>
            <w:tcW w:w="852" w:type="dxa"/>
            <w:gridSpan w:val="2"/>
          </w:tcPr>
          <w:p w14:paraId="41DAA19E" w14:textId="77777777" w:rsidR="001A46C2" w:rsidRDefault="001A46C2" w:rsidP="001A46C2">
            <w:r>
              <w:t>999</w:t>
            </w:r>
          </w:p>
        </w:tc>
        <w:tc>
          <w:tcPr>
            <w:tcW w:w="567" w:type="dxa"/>
          </w:tcPr>
          <w:p w14:paraId="7B77006A" w14:textId="77777777" w:rsidR="001A46C2" w:rsidRDefault="001A46C2" w:rsidP="001A46C2">
            <w:r>
              <w:t>7</w:t>
            </w:r>
          </w:p>
        </w:tc>
        <w:tc>
          <w:tcPr>
            <w:tcW w:w="993" w:type="dxa"/>
            <w:gridSpan w:val="2"/>
          </w:tcPr>
          <w:p w14:paraId="1F57D06E" w14:textId="77777777" w:rsidR="001A46C2" w:rsidRDefault="001A46C2" w:rsidP="001A46C2">
            <w:r>
              <w:t>=</w:t>
            </w:r>
          </w:p>
        </w:tc>
        <w:tc>
          <w:tcPr>
            <w:tcW w:w="1135" w:type="dxa"/>
          </w:tcPr>
          <w:p w14:paraId="06E3D16C" w14:textId="77777777" w:rsidR="001A46C2" w:rsidRDefault="001A46C2" w:rsidP="001A46C2">
            <w:r>
              <w:t>0503775</w:t>
            </w:r>
          </w:p>
        </w:tc>
        <w:tc>
          <w:tcPr>
            <w:tcW w:w="2409" w:type="dxa"/>
          </w:tcPr>
          <w:p w14:paraId="6CE5DE52" w14:textId="77777777" w:rsidR="001A46C2" w:rsidRDefault="001A46C2" w:rsidP="001A46C2">
            <w:pPr>
              <w:rPr>
                <w:sz w:val="18"/>
                <w:szCs w:val="18"/>
              </w:rPr>
            </w:pPr>
            <w:r>
              <w:rPr>
                <w:sz w:val="18"/>
                <w:szCs w:val="18"/>
              </w:rPr>
              <w:t>Раздел 4</w:t>
            </w:r>
          </w:p>
          <w:p w14:paraId="498ED192" w14:textId="77777777" w:rsidR="001A46C2" w:rsidRDefault="001A46C2" w:rsidP="001A46C2"/>
        </w:tc>
        <w:tc>
          <w:tcPr>
            <w:tcW w:w="1559" w:type="dxa"/>
          </w:tcPr>
          <w:p w14:paraId="070AA988" w14:textId="77777777" w:rsidR="001A46C2" w:rsidRDefault="001A46C2" w:rsidP="001A46C2">
            <w:pPr>
              <w:rPr>
                <w:sz w:val="18"/>
                <w:szCs w:val="18"/>
              </w:rPr>
            </w:pPr>
            <w:r>
              <w:rPr>
                <w:sz w:val="18"/>
                <w:szCs w:val="18"/>
              </w:rPr>
              <w:t>Сумма строк «Итого по коду счета»</w:t>
            </w:r>
            <w:r w:rsidRPr="00175081">
              <w:rPr>
                <w:sz w:val="18"/>
                <w:szCs w:val="18"/>
              </w:rPr>
              <w:t xml:space="preserve">, </w:t>
            </w:r>
          </w:p>
          <w:p w14:paraId="3F167191" w14:textId="77777777" w:rsidR="001A46C2" w:rsidRDefault="001A46C2" w:rsidP="001A46C2">
            <w:pPr>
              <w:rPr>
                <w:sz w:val="18"/>
                <w:szCs w:val="18"/>
              </w:rPr>
            </w:pPr>
            <w:r>
              <w:rPr>
                <w:sz w:val="18"/>
                <w:szCs w:val="18"/>
              </w:rPr>
              <w:t xml:space="preserve"> (</w:t>
            </w:r>
            <w:r>
              <w:t>КВФО 2)</w:t>
            </w:r>
          </w:p>
        </w:tc>
        <w:tc>
          <w:tcPr>
            <w:tcW w:w="852" w:type="dxa"/>
          </w:tcPr>
          <w:p w14:paraId="5B0F9321" w14:textId="77777777" w:rsidR="001A46C2" w:rsidRDefault="001A46C2" w:rsidP="001A46C2">
            <w:r>
              <w:t>3</w:t>
            </w:r>
          </w:p>
        </w:tc>
        <w:tc>
          <w:tcPr>
            <w:tcW w:w="2317" w:type="dxa"/>
          </w:tcPr>
          <w:p w14:paraId="7F8C2F74" w14:textId="77777777" w:rsidR="001A46C2" w:rsidRDefault="001A46C2" w:rsidP="001A46C2">
            <w:r w:rsidRPr="005C73BA">
              <w:t xml:space="preserve">Показатель принятых бюджетных обязательств </w:t>
            </w:r>
            <w:r w:rsidRPr="007D4357">
              <w:t>с применением кон</w:t>
            </w:r>
            <w:r>
              <w:t xml:space="preserve">курентных способов </w:t>
            </w:r>
            <w:r w:rsidRPr="005C73BA">
              <w:t>по КВФО 2 в ф. 0503738 не соответствует данным Сведений ф. 0503775 – недопустимо</w:t>
            </w:r>
          </w:p>
        </w:tc>
        <w:tc>
          <w:tcPr>
            <w:tcW w:w="709" w:type="dxa"/>
          </w:tcPr>
          <w:p w14:paraId="40056682" w14:textId="77777777" w:rsidR="001A46C2" w:rsidRPr="005C73BA" w:rsidRDefault="001A46C2" w:rsidP="001A46C2">
            <w:r>
              <w:rPr>
                <w:color w:val="000000"/>
              </w:rPr>
              <w:t>Б</w:t>
            </w:r>
          </w:p>
        </w:tc>
      </w:tr>
      <w:tr w:rsidR="001A46C2" w14:paraId="2422D263" w14:textId="77777777" w:rsidTr="003E2E85">
        <w:tc>
          <w:tcPr>
            <w:tcW w:w="670" w:type="dxa"/>
          </w:tcPr>
          <w:p w14:paraId="1BF4A07D" w14:textId="77777777" w:rsidR="001A46C2" w:rsidRDefault="001A46C2" w:rsidP="001A46C2">
            <w:r>
              <w:t>321.2</w:t>
            </w:r>
          </w:p>
        </w:tc>
        <w:tc>
          <w:tcPr>
            <w:tcW w:w="1051" w:type="dxa"/>
          </w:tcPr>
          <w:p w14:paraId="12BDA811" w14:textId="77777777" w:rsidR="001A46C2" w:rsidRDefault="001A46C2" w:rsidP="001A46C2">
            <w:r>
              <w:t>0503738 КВФО 4</w:t>
            </w:r>
          </w:p>
        </w:tc>
        <w:tc>
          <w:tcPr>
            <w:tcW w:w="1646" w:type="dxa"/>
            <w:gridSpan w:val="2"/>
          </w:tcPr>
          <w:p w14:paraId="10E540B0" w14:textId="77777777" w:rsidR="001A46C2" w:rsidRDefault="001A46C2" w:rsidP="001A46C2"/>
        </w:tc>
        <w:tc>
          <w:tcPr>
            <w:tcW w:w="852" w:type="dxa"/>
            <w:gridSpan w:val="2"/>
          </w:tcPr>
          <w:p w14:paraId="45EF4F5E" w14:textId="77777777" w:rsidR="001A46C2" w:rsidRDefault="001A46C2" w:rsidP="001A46C2">
            <w:r>
              <w:t>999</w:t>
            </w:r>
          </w:p>
        </w:tc>
        <w:tc>
          <w:tcPr>
            <w:tcW w:w="567" w:type="dxa"/>
          </w:tcPr>
          <w:p w14:paraId="08C4A22B" w14:textId="77777777" w:rsidR="001A46C2" w:rsidRDefault="001A46C2" w:rsidP="001A46C2">
            <w:r>
              <w:t>7</w:t>
            </w:r>
          </w:p>
        </w:tc>
        <w:tc>
          <w:tcPr>
            <w:tcW w:w="993" w:type="dxa"/>
            <w:gridSpan w:val="2"/>
          </w:tcPr>
          <w:p w14:paraId="7A8DF700" w14:textId="77777777" w:rsidR="001A46C2" w:rsidRDefault="001A46C2" w:rsidP="001A46C2">
            <w:r>
              <w:t>=</w:t>
            </w:r>
          </w:p>
        </w:tc>
        <w:tc>
          <w:tcPr>
            <w:tcW w:w="1135" w:type="dxa"/>
          </w:tcPr>
          <w:p w14:paraId="3349C1B9" w14:textId="77777777" w:rsidR="001A46C2" w:rsidRDefault="001A46C2" w:rsidP="001A46C2">
            <w:r>
              <w:t>0503775</w:t>
            </w:r>
          </w:p>
        </w:tc>
        <w:tc>
          <w:tcPr>
            <w:tcW w:w="2409" w:type="dxa"/>
          </w:tcPr>
          <w:p w14:paraId="2F99A076" w14:textId="77777777" w:rsidR="001A46C2" w:rsidRDefault="001A46C2" w:rsidP="001A46C2">
            <w:pPr>
              <w:rPr>
                <w:sz w:val="18"/>
                <w:szCs w:val="18"/>
              </w:rPr>
            </w:pPr>
            <w:r>
              <w:rPr>
                <w:sz w:val="18"/>
                <w:szCs w:val="18"/>
              </w:rPr>
              <w:t>Раздел 4</w:t>
            </w:r>
          </w:p>
          <w:p w14:paraId="33ADA8EF" w14:textId="77777777" w:rsidR="001A46C2" w:rsidRDefault="001A46C2" w:rsidP="001A46C2"/>
        </w:tc>
        <w:tc>
          <w:tcPr>
            <w:tcW w:w="1559" w:type="dxa"/>
          </w:tcPr>
          <w:p w14:paraId="2836990A" w14:textId="77777777" w:rsidR="001A46C2" w:rsidRDefault="001A46C2" w:rsidP="001A46C2">
            <w:pPr>
              <w:rPr>
                <w:sz w:val="18"/>
                <w:szCs w:val="18"/>
              </w:rPr>
            </w:pPr>
            <w:r>
              <w:rPr>
                <w:sz w:val="18"/>
                <w:szCs w:val="18"/>
              </w:rPr>
              <w:t>Сумма строк «Итого по коду счета»</w:t>
            </w:r>
            <w:r w:rsidRPr="00175081">
              <w:rPr>
                <w:sz w:val="18"/>
                <w:szCs w:val="18"/>
              </w:rPr>
              <w:t xml:space="preserve">, </w:t>
            </w:r>
          </w:p>
          <w:p w14:paraId="5199E1A9" w14:textId="77777777" w:rsidR="001A46C2" w:rsidRDefault="001A46C2" w:rsidP="001A46C2">
            <w:pPr>
              <w:rPr>
                <w:sz w:val="18"/>
                <w:szCs w:val="18"/>
              </w:rPr>
            </w:pPr>
            <w:r>
              <w:rPr>
                <w:sz w:val="18"/>
                <w:szCs w:val="18"/>
              </w:rPr>
              <w:t xml:space="preserve"> (</w:t>
            </w:r>
            <w:r>
              <w:t>КВФО 4)</w:t>
            </w:r>
          </w:p>
        </w:tc>
        <w:tc>
          <w:tcPr>
            <w:tcW w:w="852" w:type="dxa"/>
          </w:tcPr>
          <w:p w14:paraId="1772DFBF" w14:textId="77777777" w:rsidR="001A46C2" w:rsidRDefault="001A46C2" w:rsidP="001A46C2">
            <w:r>
              <w:t>3</w:t>
            </w:r>
          </w:p>
        </w:tc>
        <w:tc>
          <w:tcPr>
            <w:tcW w:w="2317" w:type="dxa"/>
          </w:tcPr>
          <w:p w14:paraId="2CFE6393" w14:textId="77777777" w:rsidR="001A46C2" w:rsidRDefault="001A46C2" w:rsidP="001A46C2">
            <w:r w:rsidRPr="005C73BA">
              <w:t xml:space="preserve">Показатель принятых бюджетных обязательств </w:t>
            </w:r>
            <w:r w:rsidRPr="007D4357">
              <w:t>с применением кон</w:t>
            </w:r>
            <w:r>
              <w:t>курентных способов</w:t>
            </w:r>
            <w:r w:rsidRPr="005C73BA">
              <w:t xml:space="preserve"> по КВФО </w:t>
            </w:r>
            <w:r>
              <w:t>4</w:t>
            </w:r>
            <w:r w:rsidRPr="005C73BA">
              <w:t xml:space="preserve"> в ф. 0503738 не соответствует данным Сведений ф. 0503775 – недопустимо</w:t>
            </w:r>
          </w:p>
        </w:tc>
        <w:tc>
          <w:tcPr>
            <w:tcW w:w="709" w:type="dxa"/>
          </w:tcPr>
          <w:p w14:paraId="363ED94B" w14:textId="77777777" w:rsidR="001A46C2" w:rsidRPr="005C73BA" w:rsidRDefault="001A46C2" w:rsidP="001A46C2">
            <w:r w:rsidRPr="00CE1611">
              <w:rPr>
                <w:color w:val="000000"/>
              </w:rPr>
              <w:t>Б</w:t>
            </w:r>
          </w:p>
        </w:tc>
      </w:tr>
      <w:tr w:rsidR="001A46C2" w14:paraId="78015276" w14:textId="77777777" w:rsidTr="003E2E85">
        <w:tc>
          <w:tcPr>
            <w:tcW w:w="670" w:type="dxa"/>
          </w:tcPr>
          <w:p w14:paraId="66EDE605" w14:textId="77777777" w:rsidR="001A46C2" w:rsidRDefault="001A46C2" w:rsidP="001A46C2">
            <w:r>
              <w:t>321.3</w:t>
            </w:r>
          </w:p>
        </w:tc>
        <w:tc>
          <w:tcPr>
            <w:tcW w:w="1051" w:type="dxa"/>
          </w:tcPr>
          <w:p w14:paraId="4F9E47A6" w14:textId="77777777" w:rsidR="001A46C2" w:rsidRDefault="001A46C2" w:rsidP="001A46C2">
            <w:r>
              <w:t>0503738 КВФО 5</w:t>
            </w:r>
          </w:p>
        </w:tc>
        <w:tc>
          <w:tcPr>
            <w:tcW w:w="1646" w:type="dxa"/>
            <w:gridSpan w:val="2"/>
          </w:tcPr>
          <w:p w14:paraId="062F927C" w14:textId="77777777" w:rsidR="001A46C2" w:rsidRDefault="001A46C2" w:rsidP="001A46C2"/>
        </w:tc>
        <w:tc>
          <w:tcPr>
            <w:tcW w:w="852" w:type="dxa"/>
            <w:gridSpan w:val="2"/>
          </w:tcPr>
          <w:p w14:paraId="6A135717" w14:textId="77777777" w:rsidR="001A46C2" w:rsidRDefault="001A46C2" w:rsidP="001A46C2">
            <w:r>
              <w:t>999</w:t>
            </w:r>
          </w:p>
        </w:tc>
        <w:tc>
          <w:tcPr>
            <w:tcW w:w="567" w:type="dxa"/>
          </w:tcPr>
          <w:p w14:paraId="03010877" w14:textId="77777777" w:rsidR="001A46C2" w:rsidRDefault="001A46C2" w:rsidP="001A46C2">
            <w:r>
              <w:t>7</w:t>
            </w:r>
          </w:p>
        </w:tc>
        <w:tc>
          <w:tcPr>
            <w:tcW w:w="993" w:type="dxa"/>
            <w:gridSpan w:val="2"/>
          </w:tcPr>
          <w:p w14:paraId="59AE816A" w14:textId="77777777" w:rsidR="001A46C2" w:rsidRDefault="001A46C2" w:rsidP="001A46C2">
            <w:r>
              <w:t>=</w:t>
            </w:r>
          </w:p>
        </w:tc>
        <w:tc>
          <w:tcPr>
            <w:tcW w:w="1135" w:type="dxa"/>
          </w:tcPr>
          <w:p w14:paraId="16A7A497" w14:textId="77777777" w:rsidR="001A46C2" w:rsidRDefault="001A46C2" w:rsidP="001A46C2">
            <w:r>
              <w:t>0503775</w:t>
            </w:r>
          </w:p>
        </w:tc>
        <w:tc>
          <w:tcPr>
            <w:tcW w:w="2409" w:type="dxa"/>
          </w:tcPr>
          <w:p w14:paraId="3862009C" w14:textId="77777777" w:rsidR="001A46C2" w:rsidRDefault="001A46C2" w:rsidP="001A46C2">
            <w:pPr>
              <w:rPr>
                <w:sz w:val="18"/>
                <w:szCs w:val="18"/>
              </w:rPr>
            </w:pPr>
            <w:r>
              <w:rPr>
                <w:sz w:val="18"/>
                <w:szCs w:val="18"/>
              </w:rPr>
              <w:t>Раздел 4</w:t>
            </w:r>
          </w:p>
          <w:p w14:paraId="22BE2CA7" w14:textId="77777777" w:rsidR="001A46C2" w:rsidRDefault="001A46C2" w:rsidP="001A46C2"/>
        </w:tc>
        <w:tc>
          <w:tcPr>
            <w:tcW w:w="1559" w:type="dxa"/>
          </w:tcPr>
          <w:p w14:paraId="74C3BD2F" w14:textId="77777777" w:rsidR="001A46C2" w:rsidRDefault="001A46C2" w:rsidP="001A46C2">
            <w:pPr>
              <w:rPr>
                <w:sz w:val="18"/>
                <w:szCs w:val="18"/>
              </w:rPr>
            </w:pPr>
            <w:r>
              <w:rPr>
                <w:sz w:val="18"/>
                <w:szCs w:val="18"/>
              </w:rPr>
              <w:t>Сумма строк «Итого по коду счета»</w:t>
            </w:r>
            <w:r w:rsidRPr="00175081">
              <w:rPr>
                <w:sz w:val="18"/>
                <w:szCs w:val="18"/>
              </w:rPr>
              <w:t xml:space="preserve">, </w:t>
            </w:r>
          </w:p>
          <w:p w14:paraId="143DAEF6" w14:textId="77777777" w:rsidR="001A46C2" w:rsidRDefault="001A46C2" w:rsidP="001A46C2">
            <w:pPr>
              <w:rPr>
                <w:sz w:val="18"/>
                <w:szCs w:val="18"/>
              </w:rPr>
            </w:pPr>
            <w:r>
              <w:rPr>
                <w:sz w:val="18"/>
                <w:szCs w:val="18"/>
              </w:rPr>
              <w:t xml:space="preserve"> (</w:t>
            </w:r>
            <w:r>
              <w:t>КВФО 5)</w:t>
            </w:r>
          </w:p>
        </w:tc>
        <w:tc>
          <w:tcPr>
            <w:tcW w:w="852" w:type="dxa"/>
          </w:tcPr>
          <w:p w14:paraId="1D6DC2A6" w14:textId="77777777" w:rsidR="001A46C2" w:rsidRDefault="001A46C2" w:rsidP="001A46C2">
            <w:r>
              <w:t>3</w:t>
            </w:r>
          </w:p>
        </w:tc>
        <w:tc>
          <w:tcPr>
            <w:tcW w:w="2317" w:type="dxa"/>
          </w:tcPr>
          <w:p w14:paraId="16D12563" w14:textId="77777777" w:rsidR="001A46C2" w:rsidRPr="005C73BA" w:rsidRDefault="001A46C2" w:rsidP="001A46C2">
            <w:r w:rsidRPr="005C73BA">
              <w:t xml:space="preserve">Показатель принятых бюджетных обязательств </w:t>
            </w:r>
            <w:r w:rsidRPr="007D4357">
              <w:t>с применением кон</w:t>
            </w:r>
            <w:r>
              <w:t>курентных способов</w:t>
            </w:r>
            <w:r w:rsidRPr="005C73BA">
              <w:t xml:space="preserve"> по КВФО </w:t>
            </w:r>
            <w:r>
              <w:t>5</w:t>
            </w:r>
            <w:r w:rsidRPr="005C73BA">
              <w:t xml:space="preserve"> в ф. 0503738 не соответствует данным Сведений ф. 0503775 – недопустимо</w:t>
            </w:r>
          </w:p>
        </w:tc>
        <w:tc>
          <w:tcPr>
            <w:tcW w:w="709" w:type="dxa"/>
          </w:tcPr>
          <w:p w14:paraId="7093FA96" w14:textId="77777777" w:rsidR="001A46C2" w:rsidRPr="005C73BA" w:rsidRDefault="001A46C2" w:rsidP="001A46C2">
            <w:r w:rsidRPr="00CE1611">
              <w:rPr>
                <w:color w:val="000000"/>
              </w:rPr>
              <w:t>Б</w:t>
            </w:r>
          </w:p>
        </w:tc>
      </w:tr>
      <w:tr w:rsidR="001A46C2" w14:paraId="23A7EFF0" w14:textId="77777777" w:rsidTr="003E2E85">
        <w:tc>
          <w:tcPr>
            <w:tcW w:w="670" w:type="dxa"/>
          </w:tcPr>
          <w:p w14:paraId="65C57060" w14:textId="77777777" w:rsidR="001A46C2" w:rsidRDefault="001A46C2" w:rsidP="001A46C2">
            <w:r>
              <w:t>321.4</w:t>
            </w:r>
          </w:p>
        </w:tc>
        <w:tc>
          <w:tcPr>
            <w:tcW w:w="1051" w:type="dxa"/>
          </w:tcPr>
          <w:p w14:paraId="62750849" w14:textId="77777777" w:rsidR="001A46C2" w:rsidRDefault="001A46C2" w:rsidP="001A46C2">
            <w:r>
              <w:t>0503738 КВФО 6</w:t>
            </w:r>
          </w:p>
        </w:tc>
        <w:tc>
          <w:tcPr>
            <w:tcW w:w="1646" w:type="dxa"/>
            <w:gridSpan w:val="2"/>
          </w:tcPr>
          <w:p w14:paraId="3ECBCA90" w14:textId="77777777" w:rsidR="001A46C2" w:rsidRDefault="001A46C2" w:rsidP="001A46C2"/>
        </w:tc>
        <w:tc>
          <w:tcPr>
            <w:tcW w:w="852" w:type="dxa"/>
            <w:gridSpan w:val="2"/>
          </w:tcPr>
          <w:p w14:paraId="2B26BB53" w14:textId="77777777" w:rsidR="001A46C2" w:rsidRDefault="001A46C2" w:rsidP="001A46C2">
            <w:r>
              <w:t>999</w:t>
            </w:r>
          </w:p>
        </w:tc>
        <w:tc>
          <w:tcPr>
            <w:tcW w:w="567" w:type="dxa"/>
          </w:tcPr>
          <w:p w14:paraId="07ED1DCC" w14:textId="77777777" w:rsidR="001A46C2" w:rsidRDefault="001A46C2" w:rsidP="001A46C2">
            <w:r>
              <w:t>7</w:t>
            </w:r>
          </w:p>
        </w:tc>
        <w:tc>
          <w:tcPr>
            <w:tcW w:w="993" w:type="dxa"/>
            <w:gridSpan w:val="2"/>
          </w:tcPr>
          <w:p w14:paraId="2E9CC8E4" w14:textId="77777777" w:rsidR="001A46C2" w:rsidRDefault="001A46C2" w:rsidP="001A46C2">
            <w:r>
              <w:t>=</w:t>
            </w:r>
          </w:p>
        </w:tc>
        <w:tc>
          <w:tcPr>
            <w:tcW w:w="1135" w:type="dxa"/>
          </w:tcPr>
          <w:p w14:paraId="4FD3ABFE" w14:textId="77777777" w:rsidR="001A46C2" w:rsidRDefault="001A46C2" w:rsidP="001A46C2">
            <w:r>
              <w:t>0503775</w:t>
            </w:r>
          </w:p>
        </w:tc>
        <w:tc>
          <w:tcPr>
            <w:tcW w:w="2409" w:type="dxa"/>
          </w:tcPr>
          <w:p w14:paraId="067A0EF6" w14:textId="77777777" w:rsidR="001A46C2" w:rsidRDefault="001A46C2" w:rsidP="001A46C2">
            <w:pPr>
              <w:rPr>
                <w:sz w:val="18"/>
                <w:szCs w:val="18"/>
              </w:rPr>
            </w:pPr>
            <w:r>
              <w:rPr>
                <w:sz w:val="18"/>
                <w:szCs w:val="18"/>
              </w:rPr>
              <w:t>Раздел 4</w:t>
            </w:r>
          </w:p>
          <w:p w14:paraId="139CA51F" w14:textId="77777777" w:rsidR="001A46C2" w:rsidRDefault="001A46C2" w:rsidP="001A46C2"/>
        </w:tc>
        <w:tc>
          <w:tcPr>
            <w:tcW w:w="1559" w:type="dxa"/>
          </w:tcPr>
          <w:p w14:paraId="7B77611D" w14:textId="77777777" w:rsidR="001A46C2" w:rsidRDefault="001A46C2" w:rsidP="001A46C2">
            <w:pPr>
              <w:rPr>
                <w:sz w:val="18"/>
                <w:szCs w:val="18"/>
              </w:rPr>
            </w:pPr>
            <w:r>
              <w:rPr>
                <w:sz w:val="18"/>
                <w:szCs w:val="18"/>
              </w:rPr>
              <w:t>Сумма строк «Итого по коду счета»</w:t>
            </w:r>
            <w:r w:rsidRPr="00175081">
              <w:rPr>
                <w:sz w:val="18"/>
                <w:szCs w:val="18"/>
              </w:rPr>
              <w:t xml:space="preserve">, </w:t>
            </w:r>
          </w:p>
          <w:p w14:paraId="2DD580FC" w14:textId="77777777" w:rsidR="001A46C2" w:rsidRDefault="001A46C2" w:rsidP="001A46C2">
            <w:pPr>
              <w:rPr>
                <w:sz w:val="18"/>
                <w:szCs w:val="18"/>
              </w:rPr>
            </w:pPr>
            <w:r>
              <w:rPr>
                <w:sz w:val="18"/>
                <w:szCs w:val="18"/>
              </w:rPr>
              <w:t xml:space="preserve"> (</w:t>
            </w:r>
            <w:r>
              <w:t>КВФО 6)</w:t>
            </w:r>
          </w:p>
        </w:tc>
        <w:tc>
          <w:tcPr>
            <w:tcW w:w="852" w:type="dxa"/>
          </w:tcPr>
          <w:p w14:paraId="72C2094D" w14:textId="77777777" w:rsidR="001A46C2" w:rsidRDefault="001A46C2" w:rsidP="001A46C2">
            <w:r>
              <w:t>3</w:t>
            </w:r>
          </w:p>
        </w:tc>
        <w:tc>
          <w:tcPr>
            <w:tcW w:w="2317" w:type="dxa"/>
          </w:tcPr>
          <w:p w14:paraId="18EBD34C" w14:textId="77777777" w:rsidR="001A46C2" w:rsidRPr="005C73BA" w:rsidRDefault="001A46C2" w:rsidP="001A46C2">
            <w:r w:rsidRPr="005C73BA">
              <w:t xml:space="preserve">Показатель принятых бюджетных обязательств </w:t>
            </w:r>
            <w:r w:rsidRPr="007D4357">
              <w:t>с применением кон</w:t>
            </w:r>
            <w:r>
              <w:t>курентных способов</w:t>
            </w:r>
            <w:r w:rsidRPr="005C73BA">
              <w:t xml:space="preserve"> по КВФО </w:t>
            </w:r>
            <w:r>
              <w:t>6</w:t>
            </w:r>
            <w:r w:rsidRPr="005C73BA">
              <w:t xml:space="preserve"> в ф. 0503738 не соответствует данным Сведений ф. 0503775 – недопустимо</w:t>
            </w:r>
          </w:p>
        </w:tc>
        <w:tc>
          <w:tcPr>
            <w:tcW w:w="709" w:type="dxa"/>
          </w:tcPr>
          <w:p w14:paraId="2A15DC0F" w14:textId="77777777" w:rsidR="001A46C2" w:rsidRPr="005C73BA" w:rsidRDefault="001A46C2" w:rsidP="001A46C2">
            <w:r w:rsidRPr="00CE1611">
              <w:rPr>
                <w:color w:val="000000"/>
              </w:rPr>
              <w:t>Б</w:t>
            </w:r>
          </w:p>
        </w:tc>
      </w:tr>
      <w:tr w:rsidR="001A46C2" w14:paraId="3AB05C28" w14:textId="77777777" w:rsidTr="003E2E85">
        <w:tc>
          <w:tcPr>
            <w:tcW w:w="670" w:type="dxa"/>
          </w:tcPr>
          <w:p w14:paraId="7CAC7E69" w14:textId="77777777" w:rsidR="001A46C2" w:rsidRDefault="001A46C2" w:rsidP="001A46C2">
            <w:r>
              <w:t>321.5</w:t>
            </w:r>
          </w:p>
        </w:tc>
        <w:tc>
          <w:tcPr>
            <w:tcW w:w="1051" w:type="dxa"/>
          </w:tcPr>
          <w:p w14:paraId="007A7324" w14:textId="77777777" w:rsidR="001A46C2" w:rsidRDefault="001A46C2" w:rsidP="001A46C2">
            <w:r>
              <w:t>0503738 КВФО 7</w:t>
            </w:r>
          </w:p>
        </w:tc>
        <w:tc>
          <w:tcPr>
            <w:tcW w:w="1646" w:type="dxa"/>
            <w:gridSpan w:val="2"/>
          </w:tcPr>
          <w:p w14:paraId="749FDC41" w14:textId="77777777" w:rsidR="001A46C2" w:rsidRDefault="001A46C2" w:rsidP="001A46C2"/>
        </w:tc>
        <w:tc>
          <w:tcPr>
            <w:tcW w:w="852" w:type="dxa"/>
            <w:gridSpan w:val="2"/>
          </w:tcPr>
          <w:p w14:paraId="33D1A1F3" w14:textId="77777777" w:rsidR="001A46C2" w:rsidRDefault="001A46C2" w:rsidP="001A46C2">
            <w:r>
              <w:t>999</w:t>
            </w:r>
          </w:p>
        </w:tc>
        <w:tc>
          <w:tcPr>
            <w:tcW w:w="567" w:type="dxa"/>
          </w:tcPr>
          <w:p w14:paraId="0C3EC1B8" w14:textId="77777777" w:rsidR="001A46C2" w:rsidRDefault="001A46C2" w:rsidP="001A46C2">
            <w:r>
              <w:t>7</w:t>
            </w:r>
          </w:p>
        </w:tc>
        <w:tc>
          <w:tcPr>
            <w:tcW w:w="993" w:type="dxa"/>
            <w:gridSpan w:val="2"/>
          </w:tcPr>
          <w:p w14:paraId="5E9A6C89" w14:textId="77777777" w:rsidR="001A46C2" w:rsidRDefault="001A46C2" w:rsidP="001A46C2">
            <w:r>
              <w:t>=</w:t>
            </w:r>
          </w:p>
        </w:tc>
        <w:tc>
          <w:tcPr>
            <w:tcW w:w="1135" w:type="dxa"/>
          </w:tcPr>
          <w:p w14:paraId="6542A28D" w14:textId="77777777" w:rsidR="001A46C2" w:rsidRDefault="001A46C2" w:rsidP="001A46C2">
            <w:r>
              <w:t>0503775</w:t>
            </w:r>
          </w:p>
        </w:tc>
        <w:tc>
          <w:tcPr>
            <w:tcW w:w="2409" w:type="dxa"/>
          </w:tcPr>
          <w:p w14:paraId="4862F2CF" w14:textId="77777777" w:rsidR="001A46C2" w:rsidRDefault="001A46C2" w:rsidP="001A46C2">
            <w:pPr>
              <w:rPr>
                <w:sz w:val="18"/>
                <w:szCs w:val="18"/>
              </w:rPr>
            </w:pPr>
            <w:r>
              <w:rPr>
                <w:sz w:val="18"/>
                <w:szCs w:val="18"/>
              </w:rPr>
              <w:t>Раздел 4</w:t>
            </w:r>
          </w:p>
          <w:p w14:paraId="1709C525" w14:textId="77777777" w:rsidR="001A46C2" w:rsidRDefault="001A46C2" w:rsidP="001A46C2"/>
        </w:tc>
        <w:tc>
          <w:tcPr>
            <w:tcW w:w="1559" w:type="dxa"/>
          </w:tcPr>
          <w:p w14:paraId="6CDCDD07" w14:textId="77777777" w:rsidR="001A46C2" w:rsidRDefault="001A46C2" w:rsidP="001A46C2">
            <w:pPr>
              <w:rPr>
                <w:sz w:val="18"/>
                <w:szCs w:val="18"/>
              </w:rPr>
            </w:pPr>
            <w:r>
              <w:rPr>
                <w:sz w:val="18"/>
                <w:szCs w:val="18"/>
              </w:rPr>
              <w:t>Сумма строк «Итого по коду счета»</w:t>
            </w:r>
            <w:r w:rsidRPr="00175081">
              <w:rPr>
                <w:sz w:val="18"/>
                <w:szCs w:val="18"/>
              </w:rPr>
              <w:t xml:space="preserve">, </w:t>
            </w:r>
          </w:p>
          <w:p w14:paraId="70184569" w14:textId="77777777" w:rsidR="001A46C2" w:rsidRDefault="001A46C2" w:rsidP="001A46C2">
            <w:pPr>
              <w:rPr>
                <w:sz w:val="18"/>
                <w:szCs w:val="18"/>
              </w:rPr>
            </w:pPr>
            <w:r>
              <w:rPr>
                <w:sz w:val="18"/>
                <w:szCs w:val="18"/>
              </w:rPr>
              <w:t xml:space="preserve"> (</w:t>
            </w:r>
            <w:r>
              <w:t>КВФО 7)</w:t>
            </w:r>
          </w:p>
        </w:tc>
        <w:tc>
          <w:tcPr>
            <w:tcW w:w="852" w:type="dxa"/>
          </w:tcPr>
          <w:p w14:paraId="6E2BAE53" w14:textId="77777777" w:rsidR="001A46C2" w:rsidRDefault="001A46C2" w:rsidP="001A46C2">
            <w:r>
              <w:t>3</w:t>
            </w:r>
          </w:p>
        </w:tc>
        <w:tc>
          <w:tcPr>
            <w:tcW w:w="2317" w:type="dxa"/>
          </w:tcPr>
          <w:p w14:paraId="1CCB969F" w14:textId="77777777" w:rsidR="001A46C2" w:rsidRPr="005C73BA" w:rsidRDefault="001A46C2" w:rsidP="001A46C2">
            <w:r w:rsidRPr="005C73BA">
              <w:t xml:space="preserve">Показатель принятых бюджетных обязательств </w:t>
            </w:r>
            <w:r w:rsidRPr="007D4357">
              <w:t>с применением кон</w:t>
            </w:r>
            <w:r>
              <w:t>курентных способов</w:t>
            </w:r>
            <w:r w:rsidRPr="005C73BA">
              <w:t xml:space="preserve"> по КВФО </w:t>
            </w:r>
            <w:r>
              <w:t>7</w:t>
            </w:r>
            <w:r w:rsidRPr="005C73BA">
              <w:t xml:space="preserve"> в ф. 0503738 не соответствует данным Сведений ф. 0503775 – недопустимо</w:t>
            </w:r>
          </w:p>
        </w:tc>
        <w:tc>
          <w:tcPr>
            <w:tcW w:w="709" w:type="dxa"/>
          </w:tcPr>
          <w:p w14:paraId="495E1DF7" w14:textId="77777777" w:rsidR="001A46C2" w:rsidRPr="005C73BA" w:rsidRDefault="001A46C2" w:rsidP="001A46C2">
            <w:r>
              <w:rPr>
                <w:color w:val="000000"/>
              </w:rPr>
              <w:t>Б</w:t>
            </w:r>
          </w:p>
        </w:tc>
      </w:tr>
      <w:tr w:rsidR="001A46C2" w14:paraId="015981F4" w14:textId="77777777" w:rsidTr="003E2E85">
        <w:tc>
          <w:tcPr>
            <w:tcW w:w="670" w:type="dxa"/>
          </w:tcPr>
          <w:p w14:paraId="1ACC32B1" w14:textId="77777777" w:rsidR="001A46C2" w:rsidRDefault="001A46C2" w:rsidP="001A46C2">
            <w:r>
              <w:t>321</w:t>
            </w:r>
          </w:p>
        </w:tc>
        <w:tc>
          <w:tcPr>
            <w:tcW w:w="1051" w:type="dxa"/>
          </w:tcPr>
          <w:p w14:paraId="26C160B5" w14:textId="77777777" w:rsidR="001A46C2" w:rsidRDefault="001A46C2" w:rsidP="001A46C2">
            <w:r>
              <w:t>0503738 (КВФО 2 + 4 + 5 + 6 + 7)</w:t>
            </w:r>
          </w:p>
        </w:tc>
        <w:tc>
          <w:tcPr>
            <w:tcW w:w="1646" w:type="dxa"/>
            <w:gridSpan w:val="2"/>
          </w:tcPr>
          <w:p w14:paraId="63A7C044" w14:textId="77777777" w:rsidR="001A46C2" w:rsidRDefault="001A46C2" w:rsidP="001A46C2"/>
        </w:tc>
        <w:tc>
          <w:tcPr>
            <w:tcW w:w="852" w:type="dxa"/>
            <w:gridSpan w:val="2"/>
          </w:tcPr>
          <w:p w14:paraId="3587D99B" w14:textId="77777777" w:rsidR="001A46C2" w:rsidRDefault="001A46C2" w:rsidP="001A46C2">
            <w:r>
              <w:t>999</w:t>
            </w:r>
          </w:p>
        </w:tc>
        <w:tc>
          <w:tcPr>
            <w:tcW w:w="567" w:type="dxa"/>
          </w:tcPr>
          <w:p w14:paraId="37B3CE2D" w14:textId="77777777" w:rsidR="001A46C2" w:rsidRDefault="001A46C2" w:rsidP="001A46C2">
            <w:r>
              <w:t>7</w:t>
            </w:r>
          </w:p>
        </w:tc>
        <w:tc>
          <w:tcPr>
            <w:tcW w:w="993" w:type="dxa"/>
            <w:gridSpan w:val="2"/>
          </w:tcPr>
          <w:p w14:paraId="07F9570A" w14:textId="77777777" w:rsidR="001A46C2" w:rsidRDefault="001A46C2" w:rsidP="001A46C2">
            <w:r>
              <w:t>=</w:t>
            </w:r>
          </w:p>
        </w:tc>
        <w:tc>
          <w:tcPr>
            <w:tcW w:w="1135" w:type="dxa"/>
          </w:tcPr>
          <w:p w14:paraId="038CC113" w14:textId="77777777" w:rsidR="001A46C2" w:rsidRDefault="001A46C2" w:rsidP="001A46C2">
            <w:r>
              <w:t>0503775</w:t>
            </w:r>
          </w:p>
        </w:tc>
        <w:tc>
          <w:tcPr>
            <w:tcW w:w="2409" w:type="dxa"/>
          </w:tcPr>
          <w:p w14:paraId="49D7B059" w14:textId="77777777" w:rsidR="001A46C2" w:rsidRDefault="001A46C2" w:rsidP="001A46C2">
            <w:pPr>
              <w:rPr>
                <w:sz w:val="18"/>
                <w:szCs w:val="18"/>
              </w:rPr>
            </w:pPr>
            <w:r>
              <w:rPr>
                <w:sz w:val="18"/>
                <w:szCs w:val="18"/>
              </w:rPr>
              <w:t>Раздел 4</w:t>
            </w:r>
          </w:p>
          <w:p w14:paraId="729513E1" w14:textId="77777777" w:rsidR="001A46C2" w:rsidRDefault="001A46C2" w:rsidP="001A46C2"/>
        </w:tc>
        <w:tc>
          <w:tcPr>
            <w:tcW w:w="1559" w:type="dxa"/>
          </w:tcPr>
          <w:p w14:paraId="5C289EDD" w14:textId="77777777" w:rsidR="001A46C2" w:rsidRDefault="001A46C2" w:rsidP="001A46C2">
            <w:pPr>
              <w:rPr>
                <w:sz w:val="18"/>
                <w:szCs w:val="18"/>
              </w:rPr>
            </w:pPr>
            <w:r>
              <w:rPr>
                <w:sz w:val="18"/>
                <w:szCs w:val="18"/>
              </w:rPr>
              <w:t>Сумма строк «Всего»</w:t>
            </w:r>
            <w:r w:rsidRPr="00175081">
              <w:rPr>
                <w:sz w:val="18"/>
                <w:szCs w:val="18"/>
              </w:rPr>
              <w:t xml:space="preserve">, </w:t>
            </w:r>
          </w:p>
          <w:p w14:paraId="1D637581" w14:textId="77777777" w:rsidR="001A46C2" w:rsidRDefault="001A46C2" w:rsidP="001A46C2">
            <w:pPr>
              <w:rPr>
                <w:sz w:val="18"/>
                <w:szCs w:val="18"/>
              </w:rPr>
            </w:pPr>
          </w:p>
        </w:tc>
        <w:tc>
          <w:tcPr>
            <w:tcW w:w="852" w:type="dxa"/>
          </w:tcPr>
          <w:p w14:paraId="0B9F9AF3" w14:textId="77777777" w:rsidR="001A46C2" w:rsidRDefault="001A46C2" w:rsidP="001A46C2">
            <w:r>
              <w:t>3</w:t>
            </w:r>
          </w:p>
        </w:tc>
        <w:tc>
          <w:tcPr>
            <w:tcW w:w="2317" w:type="dxa"/>
          </w:tcPr>
          <w:p w14:paraId="050821E4" w14:textId="77777777" w:rsidR="001A46C2" w:rsidRPr="005C73BA" w:rsidRDefault="001A46C2" w:rsidP="001A46C2">
            <w:r w:rsidRPr="005C73BA">
              <w:t xml:space="preserve">Показатель принятых бюджетных обязательств </w:t>
            </w:r>
            <w:r w:rsidRPr="007D4357">
              <w:t>с применением кон</w:t>
            </w:r>
            <w:r>
              <w:t>курентных способов</w:t>
            </w:r>
            <w:r w:rsidRPr="005C73BA">
              <w:t xml:space="preserve"> по </w:t>
            </w:r>
            <w:r>
              <w:t xml:space="preserve">(КВФО 2 + 4 + 5 + 6 + 7) </w:t>
            </w:r>
            <w:r w:rsidRPr="005C73BA">
              <w:t>в ф. 0503738 не соответствует данным Сведений ф. 0503775 – недопустимо</w:t>
            </w:r>
          </w:p>
        </w:tc>
        <w:tc>
          <w:tcPr>
            <w:tcW w:w="709" w:type="dxa"/>
          </w:tcPr>
          <w:p w14:paraId="2408D17E" w14:textId="77777777" w:rsidR="001A46C2" w:rsidRPr="005C73BA" w:rsidRDefault="001A46C2" w:rsidP="001A46C2">
            <w:r>
              <w:rPr>
                <w:color w:val="000000"/>
              </w:rPr>
              <w:t>Б</w:t>
            </w:r>
          </w:p>
        </w:tc>
      </w:tr>
      <w:tr w:rsidR="001A46C2" w:rsidRPr="00B92096" w14:paraId="225104B3" w14:textId="77777777" w:rsidTr="003E2E85">
        <w:tc>
          <w:tcPr>
            <w:tcW w:w="670" w:type="dxa"/>
          </w:tcPr>
          <w:p w14:paraId="61DB2370" w14:textId="77777777" w:rsidR="001A46C2" w:rsidRPr="00B92096" w:rsidRDefault="001A46C2" w:rsidP="001A46C2">
            <w:r>
              <w:t>322</w:t>
            </w:r>
          </w:p>
        </w:tc>
        <w:tc>
          <w:tcPr>
            <w:tcW w:w="1051" w:type="dxa"/>
          </w:tcPr>
          <w:p w14:paraId="2EEB6990" w14:textId="77777777" w:rsidR="001A46C2" w:rsidRPr="00B92096" w:rsidRDefault="001A46C2" w:rsidP="001A46C2">
            <w:r>
              <w:t>0503779</w:t>
            </w:r>
          </w:p>
        </w:tc>
        <w:tc>
          <w:tcPr>
            <w:tcW w:w="1634" w:type="dxa"/>
          </w:tcPr>
          <w:p w14:paraId="183D9181" w14:textId="39D011F0" w:rsidR="001A46C2" w:rsidRPr="00B92096" w:rsidRDefault="001A46C2" w:rsidP="009F00A4">
            <w:r>
              <w:t xml:space="preserve">1 раздел, сумма показателей по счету </w:t>
            </w:r>
            <w:r w:rsidR="009F00A4">
              <w:t>2</w:t>
            </w:r>
            <w:r>
              <w:t>20122000</w:t>
            </w:r>
          </w:p>
        </w:tc>
        <w:tc>
          <w:tcPr>
            <w:tcW w:w="850" w:type="dxa"/>
            <w:gridSpan w:val="2"/>
          </w:tcPr>
          <w:p w14:paraId="0D03D3B0" w14:textId="77777777" w:rsidR="001A46C2" w:rsidRPr="00B92096" w:rsidRDefault="001A46C2" w:rsidP="001A46C2"/>
        </w:tc>
        <w:tc>
          <w:tcPr>
            <w:tcW w:w="611" w:type="dxa"/>
            <w:gridSpan w:val="3"/>
          </w:tcPr>
          <w:p w14:paraId="66DCC7E6" w14:textId="77777777" w:rsidR="001A46C2" w:rsidRPr="00B92096" w:rsidRDefault="001A46C2" w:rsidP="001A46C2">
            <w:r>
              <w:t>5-3</w:t>
            </w:r>
          </w:p>
        </w:tc>
        <w:tc>
          <w:tcPr>
            <w:tcW w:w="963" w:type="dxa"/>
          </w:tcPr>
          <w:p w14:paraId="3EEDAEE7" w14:textId="77777777" w:rsidR="001A46C2" w:rsidRPr="00B92096" w:rsidRDefault="001A46C2" w:rsidP="001A46C2">
            <w:r>
              <w:t>=</w:t>
            </w:r>
          </w:p>
        </w:tc>
        <w:tc>
          <w:tcPr>
            <w:tcW w:w="1135" w:type="dxa"/>
          </w:tcPr>
          <w:p w14:paraId="3F5BA06C" w14:textId="77777777" w:rsidR="001A46C2" w:rsidRPr="00B92096" w:rsidRDefault="001A46C2" w:rsidP="001A46C2">
            <w:r>
              <w:t>0503723</w:t>
            </w:r>
          </w:p>
        </w:tc>
        <w:tc>
          <w:tcPr>
            <w:tcW w:w="2409" w:type="dxa"/>
          </w:tcPr>
          <w:p w14:paraId="3926142B" w14:textId="77777777" w:rsidR="001A46C2" w:rsidRPr="00B92096" w:rsidRDefault="001A46C2" w:rsidP="001A46C2">
            <w:pPr>
              <w:rPr>
                <w:color w:val="000000"/>
              </w:rPr>
            </w:pPr>
          </w:p>
        </w:tc>
        <w:tc>
          <w:tcPr>
            <w:tcW w:w="1559" w:type="dxa"/>
          </w:tcPr>
          <w:p w14:paraId="04E093A9" w14:textId="1C1B260E" w:rsidR="001A46C2" w:rsidRPr="00B92096" w:rsidRDefault="00E36784" w:rsidP="00E36784">
            <w:r>
              <w:t>4910</w:t>
            </w:r>
            <w:r w:rsidR="001A46C2">
              <w:t>+</w:t>
            </w:r>
            <w:r>
              <w:t>4920</w:t>
            </w:r>
          </w:p>
        </w:tc>
        <w:tc>
          <w:tcPr>
            <w:tcW w:w="852" w:type="dxa"/>
          </w:tcPr>
          <w:p w14:paraId="368D6C4C" w14:textId="77777777" w:rsidR="001A46C2" w:rsidRPr="00B92096" w:rsidRDefault="001A46C2" w:rsidP="001A46C2">
            <w:r>
              <w:t>4</w:t>
            </w:r>
          </w:p>
        </w:tc>
        <w:tc>
          <w:tcPr>
            <w:tcW w:w="2317" w:type="dxa"/>
          </w:tcPr>
          <w:p w14:paraId="6A807866" w14:textId="77777777" w:rsidR="001A46C2" w:rsidRPr="00B92096" w:rsidRDefault="001A46C2" w:rsidP="001A46C2">
            <w:r>
              <w:t>Изменение остатков средств на депозитных счетах в ф.0503779 не соответствует изменениям остатков средств на депозитных счетах в ф.0503723*</w:t>
            </w:r>
          </w:p>
        </w:tc>
        <w:tc>
          <w:tcPr>
            <w:tcW w:w="709" w:type="dxa"/>
          </w:tcPr>
          <w:p w14:paraId="5D97C442" w14:textId="77777777" w:rsidR="001A46C2" w:rsidRDefault="001A46C2" w:rsidP="001A46C2">
            <w:r>
              <w:t>Б</w:t>
            </w:r>
          </w:p>
        </w:tc>
      </w:tr>
      <w:tr w:rsidR="001A46C2" w14:paraId="63E1ABD4" w14:textId="77777777" w:rsidTr="003E2E85">
        <w:tc>
          <w:tcPr>
            <w:tcW w:w="670" w:type="dxa"/>
            <w:tcBorders>
              <w:top w:val="single" w:sz="4" w:space="0" w:color="auto"/>
              <w:left w:val="single" w:sz="4" w:space="0" w:color="auto"/>
              <w:bottom w:val="single" w:sz="4" w:space="0" w:color="auto"/>
              <w:right w:val="single" w:sz="4" w:space="0" w:color="auto"/>
            </w:tcBorders>
          </w:tcPr>
          <w:p w14:paraId="192E1003" w14:textId="77777777" w:rsidR="001A46C2" w:rsidRPr="00B561CB" w:rsidDel="00F408F4" w:rsidRDefault="001A46C2" w:rsidP="001A46C2">
            <w:r>
              <w:t>322.1</w:t>
            </w:r>
          </w:p>
        </w:tc>
        <w:tc>
          <w:tcPr>
            <w:tcW w:w="1051" w:type="dxa"/>
            <w:tcBorders>
              <w:top w:val="single" w:sz="4" w:space="0" w:color="auto"/>
              <w:left w:val="single" w:sz="4" w:space="0" w:color="auto"/>
              <w:bottom w:val="single" w:sz="4" w:space="0" w:color="auto"/>
              <w:right w:val="single" w:sz="4" w:space="0" w:color="auto"/>
            </w:tcBorders>
          </w:tcPr>
          <w:p w14:paraId="1728F36C" w14:textId="77777777" w:rsidR="001A46C2" w:rsidRPr="00B92096" w:rsidRDefault="001A46C2" w:rsidP="001A46C2">
            <w:r>
              <w:t>0503779 (3)</w:t>
            </w:r>
          </w:p>
        </w:tc>
        <w:tc>
          <w:tcPr>
            <w:tcW w:w="1634" w:type="dxa"/>
            <w:tcBorders>
              <w:top w:val="single" w:sz="4" w:space="0" w:color="auto"/>
              <w:left w:val="single" w:sz="4" w:space="0" w:color="auto"/>
              <w:bottom w:val="single" w:sz="4" w:space="0" w:color="auto"/>
              <w:right w:val="single" w:sz="4" w:space="0" w:color="auto"/>
            </w:tcBorders>
          </w:tcPr>
          <w:p w14:paraId="190F2FC8" w14:textId="77777777" w:rsidR="001A46C2" w:rsidRPr="00B561CB" w:rsidDel="00F408F4" w:rsidRDefault="001A46C2" w:rsidP="001A46C2">
            <w:r>
              <w:t>всего</w:t>
            </w:r>
          </w:p>
        </w:tc>
        <w:tc>
          <w:tcPr>
            <w:tcW w:w="850" w:type="dxa"/>
            <w:gridSpan w:val="2"/>
            <w:tcBorders>
              <w:top w:val="single" w:sz="4" w:space="0" w:color="auto"/>
              <w:left w:val="single" w:sz="4" w:space="0" w:color="auto"/>
              <w:bottom w:val="single" w:sz="4" w:space="0" w:color="auto"/>
              <w:right w:val="single" w:sz="4" w:space="0" w:color="auto"/>
            </w:tcBorders>
          </w:tcPr>
          <w:p w14:paraId="76A8D250" w14:textId="77777777" w:rsidR="001A46C2" w:rsidRDefault="001A46C2" w:rsidP="001A46C2"/>
        </w:tc>
        <w:tc>
          <w:tcPr>
            <w:tcW w:w="611" w:type="dxa"/>
            <w:gridSpan w:val="3"/>
            <w:tcBorders>
              <w:top w:val="single" w:sz="4" w:space="0" w:color="auto"/>
              <w:left w:val="single" w:sz="4" w:space="0" w:color="auto"/>
              <w:bottom w:val="single" w:sz="4" w:space="0" w:color="auto"/>
              <w:right w:val="single" w:sz="4" w:space="0" w:color="auto"/>
            </w:tcBorders>
          </w:tcPr>
          <w:p w14:paraId="45992BEA" w14:textId="77777777" w:rsidR="001A46C2" w:rsidRPr="00B92096" w:rsidRDefault="001A46C2" w:rsidP="001A46C2">
            <w:r>
              <w:t>5+6-3-4</w:t>
            </w:r>
          </w:p>
        </w:tc>
        <w:tc>
          <w:tcPr>
            <w:tcW w:w="963" w:type="dxa"/>
            <w:tcBorders>
              <w:top w:val="single" w:sz="4" w:space="0" w:color="auto"/>
              <w:left w:val="single" w:sz="4" w:space="0" w:color="auto"/>
              <w:bottom w:val="single" w:sz="4" w:space="0" w:color="auto"/>
              <w:right w:val="single" w:sz="4" w:space="0" w:color="auto"/>
            </w:tcBorders>
          </w:tcPr>
          <w:p w14:paraId="20369CBB" w14:textId="77777777" w:rsidR="001A46C2" w:rsidRDefault="001A46C2" w:rsidP="001A46C2">
            <w:r w:rsidRPr="00B92096">
              <w:t>=</w:t>
            </w:r>
            <w:r>
              <w:t>-</w:t>
            </w:r>
          </w:p>
        </w:tc>
        <w:tc>
          <w:tcPr>
            <w:tcW w:w="1135" w:type="dxa"/>
            <w:tcBorders>
              <w:top w:val="single" w:sz="4" w:space="0" w:color="auto"/>
              <w:left w:val="single" w:sz="4" w:space="0" w:color="auto"/>
              <w:bottom w:val="single" w:sz="4" w:space="0" w:color="auto"/>
              <w:right w:val="single" w:sz="4" w:space="0" w:color="auto"/>
            </w:tcBorders>
          </w:tcPr>
          <w:p w14:paraId="6A277AE9" w14:textId="77777777" w:rsidR="001A46C2" w:rsidRDefault="001A46C2" w:rsidP="001A46C2">
            <w:r w:rsidRPr="00B92096">
              <w:t>0503723</w:t>
            </w:r>
          </w:p>
        </w:tc>
        <w:tc>
          <w:tcPr>
            <w:tcW w:w="2409" w:type="dxa"/>
            <w:tcBorders>
              <w:top w:val="single" w:sz="4" w:space="0" w:color="auto"/>
              <w:left w:val="single" w:sz="4" w:space="0" w:color="auto"/>
              <w:bottom w:val="single" w:sz="4" w:space="0" w:color="auto"/>
              <w:right w:val="single" w:sz="4" w:space="0" w:color="auto"/>
            </w:tcBorders>
          </w:tcPr>
          <w:p w14:paraId="07A339B4" w14:textId="77777777" w:rsidR="001A46C2" w:rsidRPr="00B92096" w:rsidRDefault="001A46C2" w:rsidP="001A46C2">
            <w:pPr>
              <w:rPr>
                <w:color w:val="000000"/>
              </w:rPr>
            </w:pPr>
          </w:p>
        </w:tc>
        <w:tc>
          <w:tcPr>
            <w:tcW w:w="1559" w:type="dxa"/>
            <w:tcBorders>
              <w:top w:val="single" w:sz="4" w:space="0" w:color="auto"/>
              <w:left w:val="single" w:sz="4" w:space="0" w:color="auto"/>
              <w:bottom w:val="single" w:sz="4" w:space="0" w:color="auto"/>
              <w:right w:val="single" w:sz="4" w:space="0" w:color="auto"/>
            </w:tcBorders>
          </w:tcPr>
          <w:p w14:paraId="1BE967F0" w14:textId="77777777" w:rsidR="001A46C2" w:rsidRPr="00B544C2" w:rsidRDefault="001A46C2" w:rsidP="001A46C2">
            <w:r w:rsidRPr="00B544C2">
              <w:t>4400</w:t>
            </w:r>
          </w:p>
        </w:tc>
        <w:tc>
          <w:tcPr>
            <w:tcW w:w="852" w:type="dxa"/>
            <w:tcBorders>
              <w:top w:val="single" w:sz="4" w:space="0" w:color="auto"/>
              <w:left w:val="single" w:sz="4" w:space="0" w:color="auto"/>
              <w:bottom w:val="single" w:sz="4" w:space="0" w:color="auto"/>
              <w:right w:val="single" w:sz="4" w:space="0" w:color="auto"/>
            </w:tcBorders>
          </w:tcPr>
          <w:p w14:paraId="644528D8" w14:textId="77777777" w:rsidR="001A46C2" w:rsidRPr="00B92096" w:rsidRDefault="001A46C2" w:rsidP="001A46C2">
            <w:r>
              <w:t>4</w:t>
            </w:r>
          </w:p>
        </w:tc>
        <w:tc>
          <w:tcPr>
            <w:tcW w:w="2317" w:type="dxa"/>
            <w:tcBorders>
              <w:top w:val="single" w:sz="4" w:space="0" w:color="auto"/>
              <w:left w:val="single" w:sz="4" w:space="0" w:color="auto"/>
              <w:bottom w:val="single" w:sz="4" w:space="0" w:color="auto"/>
              <w:right w:val="single" w:sz="4" w:space="0" w:color="auto"/>
            </w:tcBorders>
          </w:tcPr>
          <w:p w14:paraId="4C3CCB52" w14:textId="7E4CEA51" w:rsidR="001A46C2" w:rsidRDefault="001A46C2" w:rsidP="009F00A4">
            <w:r>
              <w:t xml:space="preserve">Изменение остатков средств во временном распоряжении в ф.0503779 не соответствует изменениям средств во временном распоряжении в ф.0503723 – </w:t>
            </w:r>
            <w:r w:rsidR="009F00A4">
              <w:t>недопустимо</w:t>
            </w:r>
          </w:p>
        </w:tc>
        <w:tc>
          <w:tcPr>
            <w:tcW w:w="709" w:type="dxa"/>
            <w:tcBorders>
              <w:top w:val="single" w:sz="4" w:space="0" w:color="auto"/>
              <w:left w:val="single" w:sz="4" w:space="0" w:color="auto"/>
              <w:bottom w:val="single" w:sz="4" w:space="0" w:color="auto"/>
              <w:right w:val="single" w:sz="4" w:space="0" w:color="auto"/>
            </w:tcBorders>
          </w:tcPr>
          <w:p w14:paraId="5350F55C" w14:textId="5D124DCC" w:rsidR="001A46C2" w:rsidRDefault="00E16181" w:rsidP="001A46C2">
            <w:r>
              <w:t>Б</w:t>
            </w:r>
          </w:p>
        </w:tc>
      </w:tr>
      <w:tr w:rsidR="001A46C2" w:rsidRPr="00B92096" w14:paraId="7794456A" w14:textId="77777777" w:rsidTr="003E2E85">
        <w:tc>
          <w:tcPr>
            <w:tcW w:w="670" w:type="dxa"/>
          </w:tcPr>
          <w:p w14:paraId="6389C2F3" w14:textId="77777777" w:rsidR="001A46C2" w:rsidDel="003D039D" w:rsidRDefault="001A46C2" w:rsidP="001A46C2">
            <w:r>
              <w:t>323</w:t>
            </w:r>
          </w:p>
        </w:tc>
        <w:tc>
          <w:tcPr>
            <w:tcW w:w="1051" w:type="dxa"/>
          </w:tcPr>
          <w:p w14:paraId="3708C370" w14:textId="77777777" w:rsidR="001A46C2" w:rsidRPr="00467E95" w:rsidDel="003D039D" w:rsidRDefault="001A46C2" w:rsidP="001A46C2">
            <w:r w:rsidRPr="00A1781D">
              <w:rPr>
                <w:sz w:val="18"/>
                <w:szCs w:val="18"/>
              </w:rPr>
              <w:t>0503</w:t>
            </w:r>
            <w:r>
              <w:rPr>
                <w:sz w:val="18"/>
                <w:szCs w:val="18"/>
              </w:rPr>
              <w:t>7</w:t>
            </w:r>
            <w:r w:rsidRPr="00A1781D">
              <w:rPr>
                <w:sz w:val="18"/>
                <w:szCs w:val="18"/>
              </w:rPr>
              <w:t>30</w:t>
            </w:r>
          </w:p>
        </w:tc>
        <w:tc>
          <w:tcPr>
            <w:tcW w:w="1634" w:type="dxa"/>
          </w:tcPr>
          <w:p w14:paraId="663E6D63" w14:textId="77777777" w:rsidR="001A46C2" w:rsidRPr="00467E95" w:rsidDel="003D039D" w:rsidRDefault="001A46C2" w:rsidP="001A46C2">
            <w:r w:rsidRPr="00A1781D">
              <w:rPr>
                <w:sz w:val="18"/>
                <w:szCs w:val="18"/>
              </w:rPr>
              <w:t>Ф. 0503</w:t>
            </w:r>
            <w:r>
              <w:rPr>
                <w:sz w:val="18"/>
                <w:szCs w:val="18"/>
              </w:rPr>
              <w:t>7</w:t>
            </w:r>
            <w:r w:rsidRPr="00A1781D">
              <w:rPr>
                <w:sz w:val="18"/>
                <w:szCs w:val="18"/>
              </w:rPr>
              <w:t>30 (текущий год) Гр.3 – ф. 0503</w:t>
            </w:r>
            <w:r>
              <w:rPr>
                <w:sz w:val="18"/>
                <w:szCs w:val="18"/>
              </w:rPr>
              <w:t>7</w:t>
            </w:r>
            <w:r w:rsidRPr="00A1781D">
              <w:rPr>
                <w:sz w:val="18"/>
                <w:szCs w:val="18"/>
              </w:rPr>
              <w:t xml:space="preserve">30 (предыдущий год) Гр. </w:t>
            </w:r>
            <w:r>
              <w:rPr>
                <w:sz w:val="18"/>
                <w:szCs w:val="18"/>
              </w:rPr>
              <w:t>7</w:t>
            </w:r>
          </w:p>
        </w:tc>
        <w:tc>
          <w:tcPr>
            <w:tcW w:w="850" w:type="dxa"/>
            <w:gridSpan w:val="2"/>
          </w:tcPr>
          <w:p w14:paraId="03F756AB" w14:textId="77777777" w:rsidR="001A46C2" w:rsidRPr="00467E95" w:rsidDel="003D039D" w:rsidRDefault="001A46C2" w:rsidP="001A46C2">
            <w:r>
              <w:t>*</w:t>
            </w:r>
          </w:p>
        </w:tc>
        <w:tc>
          <w:tcPr>
            <w:tcW w:w="611" w:type="dxa"/>
            <w:gridSpan w:val="3"/>
          </w:tcPr>
          <w:p w14:paraId="42C4A095" w14:textId="77777777" w:rsidR="001A46C2" w:rsidRPr="00467E95" w:rsidDel="003D039D" w:rsidRDefault="001A46C2" w:rsidP="001A46C2"/>
        </w:tc>
        <w:tc>
          <w:tcPr>
            <w:tcW w:w="963" w:type="dxa"/>
          </w:tcPr>
          <w:p w14:paraId="0C515264" w14:textId="77777777" w:rsidR="001A46C2" w:rsidRPr="00467E95" w:rsidDel="003D039D" w:rsidRDefault="001A46C2" w:rsidP="001A46C2">
            <w:pPr>
              <w:rPr>
                <w:lang w:val="en-US"/>
              </w:rPr>
            </w:pPr>
            <w:r w:rsidRPr="00A1781D">
              <w:rPr>
                <w:sz w:val="18"/>
                <w:szCs w:val="18"/>
              </w:rPr>
              <w:t>=</w:t>
            </w:r>
          </w:p>
        </w:tc>
        <w:tc>
          <w:tcPr>
            <w:tcW w:w="1135" w:type="dxa"/>
          </w:tcPr>
          <w:p w14:paraId="26D28D23" w14:textId="77777777" w:rsidR="001A46C2" w:rsidRPr="00467E95" w:rsidDel="003D039D" w:rsidRDefault="001A46C2" w:rsidP="001A46C2">
            <w:r w:rsidRPr="00A1781D">
              <w:rPr>
                <w:bCs/>
                <w:sz w:val="18"/>
                <w:szCs w:val="18"/>
              </w:rPr>
              <w:t>0503</w:t>
            </w:r>
            <w:r>
              <w:rPr>
                <w:bCs/>
                <w:sz w:val="18"/>
                <w:szCs w:val="18"/>
              </w:rPr>
              <w:t>7</w:t>
            </w:r>
            <w:r w:rsidRPr="00A1781D">
              <w:rPr>
                <w:bCs/>
                <w:sz w:val="18"/>
                <w:szCs w:val="18"/>
              </w:rPr>
              <w:t xml:space="preserve">73 </w:t>
            </w:r>
            <w:r>
              <w:rPr>
                <w:bCs/>
                <w:sz w:val="18"/>
                <w:szCs w:val="18"/>
              </w:rPr>
              <w:t>деятельность с целевыми средствами</w:t>
            </w:r>
          </w:p>
        </w:tc>
        <w:tc>
          <w:tcPr>
            <w:tcW w:w="2409" w:type="dxa"/>
          </w:tcPr>
          <w:p w14:paraId="767D4424" w14:textId="77777777" w:rsidR="001A46C2" w:rsidRPr="00467E95" w:rsidDel="003D039D" w:rsidRDefault="001A46C2" w:rsidP="001A46C2">
            <w:pPr>
              <w:rPr>
                <w:color w:val="000000"/>
              </w:rPr>
            </w:pPr>
            <w:r w:rsidRPr="00A1781D">
              <w:rPr>
                <w:bCs/>
                <w:sz w:val="18"/>
                <w:szCs w:val="18"/>
              </w:rPr>
              <w:t>Раздел 1</w:t>
            </w:r>
          </w:p>
        </w:tc>
        <w:tc>
          <w:tcPr>
            <w:tcW w:w="1559" w:type="dxa"/>
          </w:tcPr>
          <w:p w14:paraId="3EABFD68" w14:textId="77777777" w:rsidR="001A46C2" w:rsidRPr="00B92096" w:rsidRDefault="001A46C2" w:rsidP="001A46C2">
            <w:r>
              <w:rPr>
                <w:sz w:val="18"/>
                <w:szCs w:val="18"/>
              </w:rPr>
              <w:t>*</w:t>
            </w:r>
          </w:p>
        </w:tc>
        <w:tc>
          <w:tcPr>
            <w:tcW w:w="852" w:type="dxa"/>
          </w:tcPr>
          <w:p w14:paraId="67256103" w14:textId="77777777" w:rsidR="001A46C2" w:rsidDel="003D039D" w:rsidRDefault="001A46C2" w:rsidP="001A46C2">
            <w:r>
              <w:rPr>
                <w:sz w:val="18"/>
                <w:szCs w:val="18"/>
              </w:rPr>
              <w:t>3</w:t>
            </w:r>
          </w:p>
        </w:tc>
        <w:tc>
          <w:tcPr>
            <w:tcW w:w="2317" w:type="dxa"/>
          </w:tcPr>
          <w:p w14:paraId="20078EF4" w14:textId="7E83F2D1" w:rsidR="001A46C2" w:rsidRPr="00467E95" w:rsidDel="003D039D" w:rsidRDefault="001A46C2" w:rsidP="001A46C2">
            <w:r>
              <w:rPr>
                <w:sz w:val="18"/>
                <w:szCs w:val="18"/>
              </w:rPr>
              <w:t>Разница</w:t>
            </w:r>
            <w:r w:rsidRPr="00A1781D">
              <w:rPr>
                <w:sz w:val="18"/>
                <w:szCs w:val="18"/>
              </w:rPr>
              <w:t xml:space="preserve"> </w:t>
            </w:r>
            <w:r>
              <w:rPr>
                <w:sz w:val="18"/>
                <w:szCs w:val="18"/>
              </w:rPr>
              <w:t>входящих остатков баланса за отчетный год</w:t>
            </w:r>
            <w:r w:rsidRPr="00A1781D">
              <w:rPr>
                <w:sz w:val="18"/>
                <w:szCs w:val="18"/>
              </w:rPr>
              <w:t xml:space="preserve"> </w:t>
            </w:r>
            <w:r>
              <w:rPr>
                <w:sz w:val="18"/>
                <w:szCs w:val="18"/>
              </w:rPr>
              <w:t xml:space="preserve">и </w:t>
            </w:r>
            <w:r w:rsidRPr="00A1781D">
              <w:rPr>
                <w:sz w:val="18"/>
                <w:szCs w:val="18"/>
              </w:rPr>
              <w:t>исходящих остатков баланс</w:t>
            </w:r>
            <w:r>
              <w:rPr>
                <w:sz w:val="18"/>
                <w:szCs w:val="18"/>
              </w:rPr>
              <w:t>а</w:t>
            </w:r>
            <w:r w:rsidRPr="00A1781D">
              <w:rPr>
                <w:sz w:val="18"/>
                <w:szCs w:val="18"/>
              </w:rPr>
              <w:t xml:space="preserve"> за предыдущий отчетный финансовый год </w:t>
            </w:r>
            <w:r>
              <w:rPr>
                <w:sz w:val="18"/>
                <w:szCs w:val="18"/>
              </w:rPr>
              <w:t xml:space="preserve">и </w:t>
            </w:r>
            <w:r w:rsidRPr="00A1781D">
              <w:rPr>
                <w:sz w:val="18"/>
                <w:szCs w:val="18"/>
              </w:rPr>
              <w:t>не соответствует показателю в ф. 0503</w:t>
            </w:r>
            <w:r>
              <w:rPr>
                <w:sz w:val="18"/>
                <w:szCs w:val="18"/>
              </w:rPr>
              <w:t>7</w:t>
            </w:r>
            <w:r w:rsidRPr="00A1781D">
              <w:rPr>
                <w:sz w:val="18"/>
                <w:szCs w:val="18"/>
              </w:rPr>
              <w:t xml:space="preserve">73 </w:t>
            </w:r>
            <w:r w:rsidR="009F00A4">
              <w:rPr>
                <w:sz w:val="18"/>
                <w:szCs w:val="18"/>
              </w:rPr>
              <w:t xml:space="preserve">– </w:t>
            </w:r>
            <w:r w:rsidRPr="00A1781D">
              <w:rPr>
                <w:sz w:val="18"/>
                <w:szCs w:val="18"/>
              </w:rPr>
              <w:t>недопустимо</w:t>
            </w:r>
          </w:p>
        </w:tc>
        <w:tc>
          <w:tcPr>
            <w:tcW w:w="709" w:type="dxa"/>
          </w:tcPr>
          <w:p w14:paraId="5D03D877" w14:textId="77777777" w:rsidR="001A46C2" w:rsidRPr="00A1781D" w:rsidRDefault="001A46C2" w:rsidP="001A46C2">
            <w:pPr>
              <w:rPr>
                <w:sz w:val="18"/>
                <w:szCs w:val="18"/>
              </w:rPr>
            </w:pPr>
            <w:r>
              <w:rPr>
                <w:color w:val="000000"/>
              </w:rPr>
              <w:t>Б</w:t>
            </w:r>
          </w:p>
        </w:tc>
      </w:tr>
      <w:tr w:rsidR="00551C40" w:rsidRPr="00B92096" w14:paraId="6F65A1F1" w14:textId="77777777" w:rsidTr="00551C40">
        <w:tc>
          <w:tcPr>
            <w:tcW w:w="670" w:type="dxa"/>
            <w:tcBorders>
              <w:top w:val="single" w:sz="4" w:space="0" w:color="auto"/>
              <w:left w:val="single" w:sz="4" w:space="0" w:color="auto"/>
              <w:bottom w:val="single" w:sz="4" w:space="0" w:color="auto"/>
              <w:right w:val="single" w:sz="4" w:space="0" w:color="auto"/>
            </w:tcBorders>
          </w:tcPr>
          <w:p w14:paraId="0FD309CE" w14:textId="44852448" w:rsidR="00551C40" w:rsidDel="003D039D" w:rsidRDefault="00551C40" w:rsidP="00FA6BCF"/>
        </w:tc>
        <w:tc>
          <w:tcPr>
            <w:tcW w:w="1051" w:type="dxa"/>
            <w:tcBorders>
              <w:top w:val="single" w:sz="4" w:space="0" w:color="auto"/>
              <w:left w:val="single" w:sz="4" w:space="0" w:color="auto"/>
              <w:bottom w:val="single" w:sz="4" w:space="0" w:color="auto"/>
              <w:right w:val="single" w:sz="4" w:space="0" w:color="auto"/>
            </w:tcBorders>
          </w:tcPr>
          <w:p w14:paraId="2E2BD0F2" w14:textId="31AFF5AD" w:rsidR="00551C40" w:rsidRPr="00551C40" w:rsidDel="003D039D" w:rsidRDefault="00551C40" w:rsidP="008D3C30">
            <w:pPr>
              <w:rPr>
                <w:sz w:val="18"/>
                <w:szCs w:val="18"/>
              </w:rPr>
            </w:pPr>
          </w:p>
        </w:tc>
        <w:tc>
          <w:tcPr>
            <w:tcW w:w="1634" w:type="dxa"/>
            <w:tcBorders>
              <w:top w:val="single" w:sz="4" w:space="0" w:color="auto"/>
              <w:left w:val="single" w:sz="4" w:space="0" w:color="auto"/>
              <w:bottom w:val="single" w:sz="4" w:space="0" w:color="auto"/>
              <w:right w:val="single" w:sz="4" w:space="0" w:color="auto"/>
            </w:tcBorders>
          </w:tcPr>
          <w:p w14:paraId="61FB94BA" w14:textId="035821FD" w:rsidR="00551C40" w:rsidRPr="00551C40" w:rsidDel="003D039D" w:rsidRDefault="00551C40" w:rsidP="00551C40">
            <w:pPr>
              <w:rPr>
                <w:sz w:val="18"/>
                <w:szCs w:val="18"/>
              </w:rPr>
            </w:pPr>
          </w:p>
        </w:tc>
        <w:tc>
          <w:tcPr>
            <w:tcW w:w="850" w:type="dxa"/>
            <w:gridSpan w:val="2"/>
            <w:tcBorders>
              <w:top w:val="single" w:sz="4" w:space="0" w:color="auto"/>
              <w:left w:val="single" w:sz="4" w:space="0" w:color="auto"/>
              <w:bottom w:val="single" w:sz="4" w:space="0" w:color="auto"/>
              <w:right w:val="single" w:sz="4" w:space="0" w:color="auto"/>
            </w:tcBorders>
          </w:tcPr>
          <w:p w14:paraId="0B8581FC" w14:textId="671C95E3" w:rsidR="00551C40" w:rsidRPr="00467E95" w:rsidDel="003D039D" w:rsidRDefault="00551C40" w:rsidP="00FA6BCF"/>
        </w:tc>
        <w:tc>
          <w:tcPr>
            <w:tcW w:w="611" w:type="dxa"/>
            <w:gridSpan w:val="3"/>
            <w:tcBorders>
              <w:top w:val="single" w:sz="4" w:space="0" w:color="auto"/>
              <w:left w:val="single" w:sz="4" w:space="0" w:color="auto"/>
              <w:bottom w:val="single" w:sz="4" w:space="0" w:color="auto"/>
              <w:right w:val="single" w:sz="4" w:space="0" w:color="auto"/>
            </w:tcBorders>
          </w:tcPr>
          <w:p w14:paraId="1BD84EEE" w14:textId="4EAF2165" w:rsidR="00551C40" w:rsidRPr="00467E95" w:rsidDel="003D039D" w:rsidRDefault="00551C40" w:rsidP="00FA6BCF"/>
        </w:tc>
        <w:tc>
          <w:tcPr>
            <w:tcW w:w="963" w:type="dxa"/>
            <w:tcBorders>
              <w:top w:val="single" w:sz="4" w:space="0" w:color="auto"/>
              <w:left w:val="single" w:sz="4" w:space="0" w:color="auto"/>
              <w:bottom w:val="single" w:sz="4" w:space="0" w:color="auto"/>
              <w:right w:val="single" w:sz="4" w:space="0" w:color="auto"/>
            </w:tcBorders>
          </w:tcPr>
          <w:p w14:paraId="5458C4A5" w14:textId="08F9B463" w:rsidR="00551C40" w:rsidRPr="00551C40" w:rsidDel="003D039D" w:rsidRDefault="00551C40" w:rsidP="00904781">
            <w:pPr>
              <w:rPr>
                <w:sz w:val="18"/>
                <w:szCs w:val="18"/>
              </w:rPr>
            </w:pPr>
          </w:p>
        </w:tc>
        <w:tc>
          <w:tcPr>
            <w:tcW w:w="1135" w:type="dxa"/>
            <w:tcBorders>
              <w:top w:val="single" w:sz="4" w:space="0" w:color="auto"/>
              <w:left w:val="single" w:sz="4" w:space="0" w:color="auto"/>
              <w:bottom w:val="single" w:sz="4" w:space="0" w:color="auto"/>
              <w:right w:val="single" w:sz="4" w:space="0" w:color="auto"/>
            </w:tcBorders>
          </w:tcPr>
          <w:p w14:paraId="6C7CD304" w14:textId="5CF368AF" w:rsidR="00551C40" w:rsidRPr="00551C40" w:rsidDel="003D039D" w:rsidRDefault="00551C40" w:rsidP="00FA6BCF">
            <w:pPr>
              <w:rPr>
                <w:bCs/>
                <w:sz w:val="18"/>
                <w:szCs w:val="18"/>
              </w:rPr>
            </w:pPr>
          </w:p>
        </w:tc>
        <w:tc>
          <w:tcPr>
            <w:tcW w:w="2409" w:type="dxa"/>
            <w:tcBorders>
              <w:top w:val="single" w:sz="4" w:space="0" w:color="auto"/>
              <w:left w:val="single" w:sz="4" w:space="0" w:color="auto"/>
              <w:bottom w:val="single" w:sz="4" w:space="0" w:color="auto"/>
              <w:right w:val="single" w:sz="4" w:space="0" w:color="auto"/>
            </w:tcBorders>
          </w:tcPr>
          <w:p w14:paraId="0BB841EF" w14:textId="0103FC63" w:rsidR="00551C40" w:rsidRPr="00551C40" w:rsidDel="003D039D" w:rsidRDefault="00551C40" w:rsidP="00FA6BCF">
            <w:pPr>
              <w:rPr>
                <w:bC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6C61C81" w14:textId="10F60A48" w:rsidR="00551C40" w:rsidRPr="00551C40" w:rsidRDefault="00551C40" w:rsidP="00FA6BCF">
            <w:pPr>
              <w:rPr>
                <w:sz w:val="18"/>
                <w:szCs w:val="18"/>
              </w:rPr>
            </w:pPr>
          </w:p>
        </w:tc>
        <w:tc>
          <w:tcPr>
            <w:tcW w:w="852" w:type="dxa"/>
            <w:tcBorders>
              <w:top w:val="single" w:sz="4" w:space="0" w:color="auto"/>
              <w:left w:val="single" w:sz="4" w:space="0" w:color="auto"/>
              <w:bottom w:val="single" w:sz="4" w:space="0" w:color="auto"/>
              <w:right w:val="single" w:sz="4" w:space="0" w:color="auto"/>
            </w:tcBorders>
          </w:tcPr>
          <w:p w14:paraId="694060EB" w14:textId="49F514FE" w:rsidR="00551C40" w:rsidRPr="00551C40" w:rsidDel="003D039D" w:rsidRDefault="00551C40" w:rsidP="00FA6BCF">
            <w:pPr>
              <w:rPr>
                <w:sz w:val="18"/>
                <w:szCs w:val="18"/>
              </w:rPr>
            </w:pPr>
          </w:p>
        </w:tc>
        <w:tc>
          <w:tcPr>
            <w:tcW w:w="2317" w:type="dxa"/>
            <w:tcBorders>
              <w:top w:val="single" w:sz="4" w:space="0" w:color="auto"/>
              <w:left w:val="single" w:sz="4" w:space="0" w:color="auto"/>
              <w:bottom w:val="single" w:sz="4" w:space="0" w:color="auto"/>
              <w:right w:val="single" w:sz="4" w:space="0" w:color="auto"/>
            </w:tcBorders>
          </w:tcPr>
          <w:p w14:paraId="65D31254" w14:textId="1D99FC17" w:rsidR="00551C40" w:rsidRPr="00551C40" w:rsidDel="003D039D" w:rsidRDefault="00551C40" w:rsidP="00551C40">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6D72FD20" w14:textId="3768AFCF" w:rsidR="00551C40" w:rsidRPr="00551C40" w:rsidRDefault="00551C40" w:rsidP="00FA6BCF">
            <w:pPr>
              <w:rPr>
                <w:color w:val="000000"/>
              </w:rPr>
            </w:pPr>
          </w:p>
        </w:tc>
      </w:tr>
      <w:tr w:rsidR="001A46C2" w:rsidRPr="00467E95" w:rsidDel="003D039D" w14:paraId="4C1DBE7E" w14:textId="77777777" w:rsidTr="003E2E85">
        <w:tc>
          <w:tcPr>
            <w:tcW w:w="670" w:type="dxa"/>
          </w:tcPr>
          <w:p w14:paraId="29029B5B" w14:textId="77777777" w:rsidR="001A46C2" w:rsidDel="003D039D" w:rsidRDefault="001A46C2" w:rsidP="001A46C2">
            <w:r>
              <w:t>351</w:t>
            </w:r>
          </w:p>
        </w:tc>
        <w:tc>
          <w:tcPr>
            <w:tcW w:w="1051" w:type="dxa"/>
          </w:tcPr>
          <w:p w14:paraId="640EAED3" w14:textId="77777777" w:rsidR="001A46C2" w:rsidRPr="00467E95" w:rsidDel="003D039D" w:rsidRDefault="001A46C2" w:rsidP="001A46C2">
            <w:r w:rsidRPr="00A1781D">
              <w:rPr>
                <w:sz w:val="18"/>
                <w:szCs w:val="18"/>
              </w:rPr>
              <w:t>0503</w:t>
            </w:r>
            <w:r>
              <w:rPr>
                <w:sz w:val="18"/>
                <w:szCs w:val="18"/>
              </w:rPr>
              <w:t>7</w:t>
            </w:r>
            <w:r w:rsidRPr="00A1781D">
              <w:rPr>
                <w:sz w:val="18"/>
                <w:szCs w:val="18"/>
              </w:rPr>
              <w:t>30</w:t>
            </w:r>
          </w:p>
        </w:tc>
        <w:tc>
          <w:tcPr>
            <w:tcW w:w="1634" w:type="dxa"/>
          </w:tcPr>
          <w:p w14:paraId="2255BA68" w14:textId="77777777" w:rsidR="001A46C2" w:rsidRPr="00467E95" w:rsidDel="003D039D" w:rsidRDefault="001A46C2" w:rsidP="001A46C2">
            <w:r w:rsidRPr="00A1781D">
              <w:rPr>
                <w:sz w:val="18"/>
                <w:szCs w:val="18"/>
              </w:rPr>
              <w:t>Ф. 0503</w:t>
            </w:r>
            <w:r>
              <w:rPr>
                <w:sz w:val="18"/>
                <w:szCs w:val="18"/>
              </w:rPr>
              <w:t>7</w:t>
            </w:r>
            <w:r w:rsidRPr="00A1781D">
              <w:rPr>
                <w:sz w:val="18"/>
                <w:szCs w:val="18"/>
              </w:rPr>
              <w:t>30 (текущий год) Гр.</w:t>
            </w:r>
            <w:r>
              <w:rPr>
                <w:sz w:val="18"/>
                <w:szCs w:val="18"/>
              </w:rPr>
              <w:t>4</w:t>
            </w:r>
            <w:r w:rsidRPr="00A1781D">
              <w:rPr>
                <w:sz w:val="18"/>
                <w:szCs w:val="18"/>
              </w:rPr>
              <w:t xml:space="preserve"> – ф. 0503</w:t>
            </w:r>
            <w:r>
              <w:rPr>
                <w:sz w:val="18"/>
                <w:szCs w:val="18"/>
              </w:rPr>
              <w:t>7</w:t>
            </w:r>
            <w:r w:rsidRPr="00A1781D">
              <w:rPr>
                <w:sz w:val="18"/>
                <w:szCs w:val="18"/>
              </w:rPr>
              <w:t xml:space="preserve">30 (предыдущий год) Гр. </w:t>
            </w:r>
            <w:r>
              <w:rPr>
                <w:sz w:val="18"/>
                <w:szCs w:val="18"/>
              </w:rPr>
              <w:t>8</w:t>
            </w:r>
          </w:p>
        </w:tc>
        <w:tc>
          <w:tcPr>
            <w:tcW w:w="850" w:type="dxa"/>
            <w:gridSpan w:val="2"/>
          </w:tcPr>
          <w:p w14:paraId="4DDCF4E2" w14:textId="77777777" w:rsidR="001A46C2" w:rsidRPr="00467E95" w:rsidDel="003D039D" w:rsidRDefault="001A46C2" w:rsidP="001A46C2">
            <w:r>
              <w:t>*</w:t>
            </w:r>
          </w:p>
        </w:tc>
        <w:tc>
          <w:tcPr>
            <w:tcW w:w="611" w:type="dxa"/>
            <w:gridSpan w:val="3"/>
          </w:tcPr>
          <w:p w14:paraId="30AB586C" w14:textId="77777777" w:rsidR="001A46C2" w:rsidRPr="00467E95" w:rsidDel="003D039D" w:rsidRDefault="001A46C2" w:rsidP="001A46C2"/>
        </w:tc>
        <w:tc>
          <w:tcPr>
            <w:tcW w:w="963" w:type="dxa"/>
          </w:tcPr>
          <w:p w14:paraId="386BE44D" w14:textId="77777777" w:rsidR="001A46C2" w:rsidRPr="00AB78A0" w:rsidDel="003D039D" w:rsidRDefault="001A46C2" w:rsidP="001A46C2">
            <w:r w:rsidRPr="00A1781D">
              <w:rPr>
                <w:sz w:val="18"/>
                <w:szCs w:val="18"/>
              </w:rPr>
              <w:t>=</w:t>
            </w:r>
          </w:p>
        </w:tc>
        <w:tc>
          <w:tcPr>
            <w:tcW w:w="1135" w:type="dxa"/>
          </w:tcPr>
          <w:p w14:paraId="1E22393D" w14:textId="77777777" w:rsidR="001A46C2" w:rsidRPr="00467E95" w:rsidDel="003D039D" w:rsidRDefault="001A46C2" w:rsidP="001A46C2">
            <w:r w:rsidRPr="00A1781D">
              <w:rPr>
                <w:bCs/>
                <w:sz w:val="18"/>
                <w:szCs w:val="18"/>
              </w:rPr>
              <w:t>0503</w:t>
            </w:r>
            <w:r>
              <w:rPr>
                <w:bCs/>
                <w:sz w:val="18"/>
                <w:szCs w:val="18"/>
              </w:rPr>
              <w:t>7</w:t>
            </w:r>
            <w:r w:rsidRPr="00A1781D">
              <w:rPr>
                <w:bCs/>
                <w:sz w:val="18"/>
                <w:szCs w:val="18"/>
              </w:rPr>
              <w:t xml:space="preserve">73 </w:t>
            </w:r>
            <w:r>
              <w:rPr>
                <w:bCs/>
                <w:sz w:val="18"/>
                <w:szCs w:val="18"/>
              </w:rPr>
              <w:t>деятельность по государственному заданию</w:t>
            </w:r>
          </w:p>
        </w:tc>
        <w:tc>
          <w:tcPr>
            <w:tcW w:w="2409" w:type="dxa"/>
          </w:tcPr>
          <w:p w14:paraId="21FA95C8" w14:textId="77777777" w:rsidR="001A46C2" w:rsidRPr="00467E95" w:rsidDel="003D039D" w:rsidRDefault="001A46C2" w:rsidP="001A46C2">
            <w:pPr>
              <w:rPr>
                <w:color w:val="000000"/>
              </w:rPr>
            </w:pPr>
            <w:r w:rsidRPr="00A1781D">
              <w:rPr>
                <w:bCs/>
                <w:sz w:val="18"/>
                <w:szCs w:val="18"/>
              </w:rPr>
              <w:t>Раздел 1</w:t>
            </w:r>
          </w:p>
        </w:tc>
        <w:tc>
          <w:tcPr>
            <w:tcW w:w="1559" w:type="dxa"/>
          </w:tcPr>
          <w:p w14:paraId="2550CB1C" w14:textId="77777777" w:rsidR="001A46C2" w:rsidRPr="00B92096" w:rsidRDefault="001A46C2" w:rsidP="001A46C2">
            <w:r>
              <w:rPr>
                <w:sz w:val="18"/>
                <w:szCs w:val="18"/>
              </w:rPr>
              <w:t>*</w:t>
            </w:r>
          </w:p>
        </w:tc>
        <w:tc>
          <w:tcPr>
            <w:tcW w:w="852" w:type="dxa"/>
          </w:tcPr>
          <w:p w14:paraId="278CC684" w14:textId="77777777" w:rsidR="001A46C2" w:rsidDel="003D039D" w:rsidRDefault="001A46C2" w:rsidP="001A46C2">
            <w:r>
              <w:rPr>
                <w:sz w:val="18"/>
                <w:szCs w:val="18"/>
              </w:rPr>
              <w:t>3</w:t>
            </w:r>
          </w:p>
        </w:tc>
        <w:tc>
          <w:tcPr>
            <w:tcW w:w="2317" w:type="dxa"/>
          </w:tcPr>
          <w:p w14:paraId="5EA88B85" w14:textId="77777777" w:rsidR="001A46C2" w:rsidRPr="00467E95" w:rsidDel="003D039D" w:rsidRDefault="001A46C2" w:rsidP="001A46C2">
            <w:r>
              <w:rPr>
                <w:sz w:val="18"/>
                <w:szCs w:val="18"/>
              </w:rPr>
              <w:t>Разница</w:t>
            </w:r>
            <w:r w:rsidRPr="00A1781D">
              <w:rPr>
                <w:sz w:val="18"/>
                <w:szCs w:val="18"/>
              </w:rPr>
              <w:t xml:space="preserve"> </w:t>
            </w:r>
            <w:r>
              <w:rPr>
                <w:sz w:val="18"/>
                <w:szCs w:val="18"/>
              </w:rPr>
              <w:t>входящих остатков баланса за отчетный год</w:t>
            </w:r>
            <w:r w:rsidRPr="00A1781D">
              <w:rPr>
                <w:sz w:val="18"/>
                <w:szCs w:val="18"/>
              </w:rPr>
              <w:t xml:space="preserve"> </w:t>
            </w:r>
            <w:r>
              <w:rPr>
                <w:sz w:val="18"/>
                <w:szCs w:val="18"/>
              </w:rPr>
              <w:t xml:space="preserve">и </w:t>
            </w:r>
            <w:r w:rsidRPr="00A1781D">
              <w:rPr>
                <w:sz w:val="18"/>
                <w:szCs w:val="18"/>
              </w:rPr>
              <w:t>исходящих остатков баланс</w:t>
            </w:r>
            <w:r>
              <w:rPr>
                <w:sz w:val="18"/>
                <w:szCs w:val="18"/>
              </w:rPr>
              <w:t>а</w:t>
            </w:r>
            <w:r w:rsidRPr="00A1781D">
              <w:rPr>
                <w:sz w:val="18"/>
                <w:szCs w:val="18"/>
              </w:rPr>
              <w:t xml:space="preserve"> за предыдущий отчетный финансовый год </w:t>
            </w:r>
            <w:r>
              <w:rPr>
                <w:sz w:val="18"/>
                <w:szCs w:val="18"/>
              </w:rPr>
              <w:t xml:space="preserve">и </w:t>
            </w:r>
            <w:r w:rsidRPr="00A1781D">
              <w:rPr>
                <w:sz w:val="18"/>
                <w:szCs w:val="18"/>
              </w:rPr>
              <w:t>не соответствует показателю в ф. 0503</w:t>
            </w:r>
            <w:r>
              <w:rPr>
                <w:sz w:val="18"/>
                <w:szCs w:val="18"/>
              </w:rPr>
              <w:t>7</w:t>
            </w:r>
            <w:r w:rsidRPr="00A1781D">
              <w:rPr>
                <w:sz w:val="18"/>
                <w:szCs w:val="18"/>
              </w:rPr>
              <w:t>73 недопустимо</w:t>
            </w:r>
          </w:p>
        </w:tc>
        <w:tc>
          <w:tcPr>
            <w:tcW w:w="709" w:type="dxa"/>
          </w:tcPr>
          <w:p w14:paraId="02FD57CB" w14:textId="77777777" w:rsidR="001A46C2" w:rsidRPr="00A1781D" w:rsidRDefault="001A46C2" w:rsidP="001A46C2">
            <w:pPr>
              <w:rPr>
                <w:sz w:val="18"/>
                <w:szCs w:val="18"/>
              </w:rPr>
            </w:pPr>
          </w:p>
        </w:tc>
      </w:tr>
      <w:tr w:rsidR="00551C40" w:rsidRPr="00B92096" w14:paraId="401048C8" w14:textId="77777777" w:rsidTr="00551C40">
        <w:tc>
          <w:tcPr>
            <w:tcW w:w="670" w:type="dxa"/>
            <w:tcBorders>
              <w:top w:val="single" w:sz="4" w:space="0" w:color="auto"/>
              <w:left w:val="single" w:sz="4" w:space="0" w:color="auto"/>
              <w:bottom w:val="single" w:sz="4" w:space="0" w:color="auto"/>
              <w:right w:val="single" w:sz="4" w:space="0" w:color="auto"/>
            </w:tcBorders>
          </w:tcPr>
          <w:p w14:paraId="26DC8366" w14:textId="57D04310" w:rsidR="00551C40" w:rsidDel="003D039D" w:rsidRDefault="00551C40" w:rsidP="00FA6BCF"/>
        </w:tc>
        <w:tc>
          <w:tcPr>
            <w:tcW w:w="1051" w:type="dxa"/>
            <w:tcBorders>
              <w:top w:val="single" w:sz="4" w:space="0" w:color="auto"/>
              <w:left w:val="single" w:sz="4" w:space="0" w:color="auto"/>
              <w:bottom w:val="single" w:sz="4" w:space="0" w:color="auto"/>
              <w:right w:val="single" w:sz="4" w:space="0" w:color="auto"/>
            </w:tcBorders>
          </w:tcPr>
          <w:p w14:paraId="74A9BA91" w14:textId="5CDDF4B9" w:rsidR="00551C40" w:rsidRPr="00551C40" w:rsidDel="003D039D" w:rsidRDefault="00551C40" w:rsidP="00FA6BCF">
            <w:pPr>
              <w:rPr>
                <w:sz w:val="18"/>
                <w:szCs w:val="18"/>
              </w:rPr>
            </w:pPr>
          </w:p>
        </w:tc>
        <w:tc>
          <w:tcPr>
            <w:tcW w:w="1634" w:type="dxa"/>
            <w:tcBorders>
              <w:top w:val="single" w:sz="4" w:space="0" w:color="auto"/>
              <w:left w:val="single" w:sz="4" w:space="0" w:color="auto"/>
              <w:bottom w:val="single" w:sz="4" w:space="0" w:color="auto"/>
              <w:right w:val="single" w:sz="4" w:space="0" w:color="auto"/>
            </w:tcBorders>
          </w:tcPr>
          <w:p w14:paraId="2E6736B3" w14:textId="292F16D7" w:rsidR="00551C40" w:rsidRPr="00551C40" w:rsidDel="003D039D" w:rsidRDefault="00551C40" w:rsidP="00551C40">
            <w:pPr>
              <w:rPr>
                <w:sz w:val="18"/>
                <w:szCs w:val="18"/>
              </w:rPr>
            </w:pPr>
          </w:p>
        </w:tc>
        <w:tc>
          <w:tcPr>
            <w:tcW w:w="850" w:type="dxa"/>
            <w:gridSpan w:val="2"/>
            <w:tcBorders>
              <w:top w:val="single" w:sz="4" w:space="0" w:color="auto"/>
              <w:left w:val="single" w:sz="4" w:space="0" w:color="auto"/>
              <w:bottom w:val="single" w:sz="4" w:space="0" w:color="auto"/>
              <w:right w:val="single" w:sz="4" w:space="0" w:color="auto"/>
            </w:tcBorders>
          </w:tcPr>
          <w:p w14:paraId="48AA4BC4" w14:textId="0E8C10D9" w:rsidR="00551C40" w:rsidRPr="00467E95" w:rsidDel="003D039D" w:rsidRDefault="00551C40" w:rsidP="00FA6BCF"/>
        </w:tc>
        <w:tc>
          <w:tcPr>
            <w:tcW w:w="611" w:type="dxa"/>
            <w:gridSpan w:val="3"/>
            <w:tcBorders>
              <w:top w:val="single" w:sz="4" w:space="0" w:color="auto"/>
              <w:left w:val="single" w:sz="4" w:space="0" w:color="auto"/>
              <w:bottom w:val="single" w:sz="4" w:space="0" w:color="auto"/>
              <w:right w:val="single" w:sz="4" w:space="0" w:color="auto"/>
            </w:tcBorders>
          </w:tcPr>
          <w:p w14:paraId="482976C5" w14:textId="2E6F0709" w:rsidR="00551C40" w:rsidRPr="00467E95" w:rsidDel="003D039D" w:rsidRDefault="00551C40" w:rsidP="00FA6BCF"/>
        </w:tc>
        <w:tc>
          <w:tcPr>
            <w:tcW w:w="963" w:type="dxa"/>
            <w:tcBorders>
              <w:top w:val="single" w:sz="4" w:space="0" w:color="auto"/>
              <w:left w:val="single" w:sz="4" w:space="0" w:color="auto"/>
              <w:bottom w:val="single" w:sz="4" w:space="0" w:color="auto"/>
              <w:right w:val="single" w:sz="4" w:space="0" w:color="auto"/>
            </w:tcBorders>
          </w:tcPr>
          <w:p w14:paraId="79BE31DD" w14:textId="51E1C9B2" w:rsidR="00551C40" w:rsidRPr="00551C40" w:rsidDel="003D039D" w:rsidRDefault="00551C40" w:rsidP="00904781">
            <w:pPr>
              <w:rPr>
                <w:sz w:val="18"/>
                <w:szCs w:val="18"/>
              </w:rPr>
            </w:pPr>
          </w:p>
        </w:tc>
        <w:tc>
          <w:tcPr>
            <w:tcW w:w="1135" w:type="dxa"/>
            <w:tcBorders>
              <w:top w:val="single" w:sz="4" w:space="0" w:color="auto"/>
              <w:left w:val="single" w:sz="4" w:space="0" w:color="auto"/>
              <w:bottom w:val="single" w:sz="4" w:space="0" w:color="auto"/>
              <w:right w:val="single" w:sz="4" w:space="0" w:color="auto"/>
            </w:tcBorders>
          </w:tcPr>
          <w:p w14:paraId="108BE45F" w14:textId="3F11C132" w:rsidR="00551C40" w:rsidRPr="00551C40" w:rsidDel="003D039D" w:rsidRDefault="00551C40" w:rsidP="00FA6BCF">
            <w:pPr>
              <w:rPr>
                <w:bCs/>
                <w:sz w:val="18"/>
                <w:szCs w:val="18"/>
              </w:rPr>
            </w:pPr>
          </w:p>
        </w:tc>
        <w:tc>
          <w:tcPr>
            <w:tcW w:w="2409" w:type="dxa"/>
            <w:tcBorders>
              <w:top w:val="single" w:sz="4" w:space="0" w:color="auto"/>
              <w:left w:val="single" w:sz="4" w:space="0" w:color="auto"/>
              <w:bottom w:val="single" w:sz="4" w:space="0" w:color="auto"/>
              <w:right w:val="single" w:sz="4" w:space="0" w:color="auto"/>
            </w:tcBorders>
          </w:tcPr>
          <w:p w14:paraId="61C4D85E" w14:textId="272D638C" w:rsidR="00551C40" w:rsidRPr="00551C40" w:rsidDel="003D039D" w:rsidRDefault="00551C40" w:rsidP="00FA6BCF">
            <w:pPr>
              <w:rPr>
                <w:bC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7AD6F67" w14:textId="1350B72C" w:rsidR="00551C40" w:rsidRPr="00551C40" w:rsidRDefault="00551C40" w:rsidP="00FA6BCF">
            <w:pPr>
              <w:rPr>
                <w:sz w:val="18"/>
                <w:szCs w:val="18"/>
              </w:rPr>
            </w:pPr>
          </w:p>
        </w:tc>
        <w:tc>
          <w:tcPr>
            <w:tcW w:w="852" w:type="dxa"/>
            <w:tcBorders>
              <w:top w:val="single" w:sz="4" w:space="0" w:color="auto"/>
              <w:left w:val="single" w:sz="4" w:space="0" w:color="auto"/>
              <w:bottom w:val="single" w:sz="4" w:space="0" w:color="auto"/>
              <w:right w:val="single" w:sz="4" w:space="0" w:color="auto"/>
            </w:tcBorders>
          </w:tcPr>
          <w:p w14:paraId="3397B9C8" w14:textId="1A8FC723" w:rsidR="00551C40" w:rsidRPr="00551C40" w:rsidDel="003D039D" w:rsidRDefault="00551C40" w:rsidP="00FA6BCF">
            <w:pPr>
              <w:rPr>
                <w:sz w:val="18"/>
                <w:szCs w:val="18"/>
              </w:rPr>
            </w:pPr>
          </w:p>
        </w:tc>
        <w:tc>
          <w:tcPr>
            <w:tcW w:w="2317" w:type="dxa"/>
            <w:tcBorders>
              <w:top w:val="single" w:sz="4" w:space="0" w:color="auto"/>
              <w:left w:val="single" w:sz="4" w:space="0" w:color="auto"/>
              <w:bottom w:val="single" w:sz="4" w:space="0" w:color="auto"/>
              <w:right w:val="single" w:sz="4" w:space="0" w:color="auto"/>
            </w:tcBorders>
          </w:tcPr>
          <w:p w14:paraId="5EBEEEB1" w14:textId="1A731A8A" w:rsidR="00551C40" w:rsidRPr="00551C40" w:rsidDel="003D039D" w:rsidRDefault="00551C40" w:rsidP="00FA6BC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5DD7EF9D" w14:textId="4CCDDE06" w:rsidR="00551C40" w:rsidRPr="00551C40" w:rsidRDefault="00551C40" w:rsidP="00FA6BCF">
            <w:pPr>
              <w:rPr>
                <w:sz w:val="18"/>
                <w:szCs w:val="18"/>
              </w:rPr>
            </w:pPr>
          </w:p>
        </w:tc>
      </w:tr>
      <w:tr w:rsidR="001A46C2" w:rsidRPr="00467E95" w:rsidDel="003D039D" w14:paraId="7769C074" w14:textId="77777777" w:rsidTr="003E2E85">
        <w:tc>
          <w:tcPr>
            <w:tcW w:w="670" w:type="dxa"/>
          </w:tcPr>
          <w:p w14:paraId="4BC4E5F7" w14:textId="77777777" w:rsidR="001A46C2" w:rsidDel="003D039D" w:rsidRDefault="001A46C2" w:rsidP="001A46C2">
            <w:r>
              <w:t>381</w:t>
            </w:r>
          </w:p>
        </w:tc>
        <w:tc>
          <w:tcPr>
            <w:tcW w:w="1051" w:type="dxa"/>
          </w:tcPr>
          <w:p w14:paraId="5BB70F3E" w14:textId="77777777" w:rsidR="001A46C2" w:rsidRPr="00467E95" w:rsidDel="003D039D" w:rsidRDefault="001A46C2" w:rsidP="001A46C2">
            <w:r w:rsidRPr="00A1781D">
              <w:rPr>
                <w:sz w:val="18"/>
                <w:szCs w:val="18"/>
              </w:rPr>
              <w:t>0503</w:t>
            </w:r>
            <w:r>
              <w:rPr>
                <w:sz w:val="18"/>
                <w:szCs w:val="18"/>
              </w:rPr>
              <w:t>7</w:t>
            </w:r>
            <w:r w:rsidRPr="00A1781D">
              <w:rPr>
                <w:sz w:val="18"/>
                <w:szCs w:val="18"/>
              </w:rPr>
              <w:t>30</w:t>
            </w:r>
          </w:p>
        </w:tc>
        <w:tc>
          <w:tcPr>
            <w:tcW w:w="1634" w:type="dxa"/>
          </w:tcPr>
          <w:p w14:paraId="18D0A78D" w14:textId="77777777" w:rsidR="001A46C2" w:rsidRPr="00467E95" w:rsidDel="003D039D" w:rsidRDefault="001A46C2" w:rsidP="001A46C2">
            <w:r w:rsidRPr="00A1781D">
              <w:rPr>
                <w:sz w:val="18"/>
                <w:szCs w:val="18"/>
              </w:rPr>
              <w:t>Ф. 0503</w:t>
            </w:r>
            <w:r>
              <w:rPr>
                <w:sz w:val="18"/>
                <w:szCs w:val="18"/>
              </w:rPr>
              <w:t>7</w:t>
            </w:r>
            <w:r w:rsidRPr="00A1781D">
              <w:rPr>
                <w:sz w:val="18"/>
                <w:szCs w:val="18"/>
              </w:rPr>
              <w:t>30 (текущий год) Гр.</w:t>
            </w:r>
            <w:r>
              <w:rPr>
                <w:sz w:val="18"/>
                <w:szCs w:val="18"/>
              </w:rPr>
              <w:t>5</w:t>
            </w:r>
            <w:r w:rsidRPr="00A1781D">
              <w:rPr>
                <w:sz w:val="18"/>
                <w:szCs w:val="18"/>
              </w:rPr>
              <w:t xml:space="preserve"> – ф. 0503</w:t>
            </w:r>
            <w:r>
              <w:rPr>
                <w:sz w:val="18"/>
                <w:szCs w:val="18"/>
              </w:rPr>
              <w:t>7</w:t>
            </w:r>
            <w:r w:rsidRPr="00A1781D">
              <w:rPr>
                <w:sz w:val="18"/>
                <w:szCs w:val="18"/>
              </w:rPr>
              <w:t xml:space="preserve">30 (предыдущий год) Гр. </w:t>
            </w:r>
            <w:r>
              <w:rPr>
                <w:sz w:val="18"/>
                <w:szCs w:val="18"/>
              </w:rPr>
              <w:t>9</w:t>
            </w:r>
          </w:p>
        </w:tc>
        <w:tc>
          <w:tcPr>
            <w:tcW w:w="850" w:type="dxa"/>
            <w:gridSpan w:val="2"/>
          </w:tcPr>
          <w:p w14:paraId="17B88087" w14:textId="77777777" w:rsidR="001A46C2" w:rsidRPr="00467E95" w:rsidDel="003D039D" w:rsidRDefault="001A46C2" w:rsidP="001A46C2">
            <w:r>
              <w:t>*</w:t>
            </w:r>
          </w:p>
        </w:tc>
        <w:tc>
          <w:tcPr>
            <w:tcW w:w="611" w:type="dxa"/>
            <w:gridSpan w:val="3"/>
          </w:tcPr>
          <w:p w14:paraId="1C276647" w14:textId="77777777" w:rsidR="001A46C2" w:rsidRPr="00467E95" w:rsidDel="003D039D" w:rsidRDefault="001A46C2" w:rsidP="001A46C2"/>
        </w:tc>
        <w:tc>
          <w:tcPr>
            <w:tcW w:w="963" w:type="dxa"/>
          </w:tcPr>
          <w:p w14:paraId="2E8B8437" w14:textId="77777777" w:rsidR="001A46C2" w:rsidRPr="00AB78A0" w:rsidDel="003D039D" w:rsidRDefault="001A46C2" w:rsidP="001A46C2">
            <w:r w:rsidRPr="00A1781D">
              <w:rPr>
                <w:sz w:val="18"/>
                <w:szCs w:val="18"/>
              </w:rPr>
              <w:t>=</w:t>
            </w:r>
          </w:p>
        </w:tc>
        <w:tc>
          <w:tcPr>
            <w:tcW w:w="1135" w:type="dxa"/>
          </w:tcPr>
          <w:p w14:paraId="395C0454" w14:textId="77777777" w:rsidR="001A46C2" w:rsidRPr="00467E95" w:rsidDel="003D039D" w:rsidRDefault="001A46C2" w:rsidP="001A46C2">
            <w:r w:rsidRPr="00A1781D">
              <w:rPr>
                <w:bCs/>
                <w:sz w:val="18"/>
                <w:szCs w:val="18"/>
              </w:rPr>
              <w:t>0503</w:t>
            </w:r>
            <w:r>
              <w:rPr>
                <w:bCs/>
                <w:sz w:val="18"/>
                <w:szCs w:val="18"/>
              </w:rPr>
              <w:t>773 приносящая доход деятельность</w:t>
            </w:r>
          </w:p>
        </w:tc>
        <w:tc>
          <w:tcPr>
            <w:tcW w:w="2409" w:type="dxa"/>
          </w:tcPr>
          <w:p w14:paraId="1A1ED5E5" w14:textId="77777777" w:rsidR="001A46C2" w:rsidRPr="00467E95" w:rsidDel="003D039D" w:rsidRDefault="001A46C2" w:rsidP="001A46C2">
            <w:pPr>
              <w:rPr>
                <w:color w:val="000000"/>
              </w:rPr>
            </w:pPr>
            <w:r w:rsidRPr="00A1781D">
              <w:rPr>
                <w:bCs/>
                <w:sz w:val="18"/>
                <w:szCs w:val="18"/>
              </w:rPr>
              <w:t>Раздел 1</w:t>
            </w:r>
          </w:p>
        </w:tc>
        <w:tc>
          <w:tcPr>
            <w:tcW w:w="1559" w:type="dxa"/>
          </w:tcPr>
          <w:p w14:paraId="2C0081B1" w14:textId="77777777" w:rsidR="001A46C2" w:rsidRPr="00B92096" w:rsidRDefault="001A46C2" w:rsidP="001A46C2">
            <w:r>
              <w:rPr>
                <w:sz w:val="18"/>
                <w:szCs w:val="18"/>
              </w:rPr>
              <w:t>*</w:t>
            </w:r>
          </w:p>
        </w:tc>
        <w:tc>
          <w:tcPr>
            <w:tcW w:w="852" w:type="dxa"/>
          </w:tcPr>
          <w:p w14:paraId="2A7C326D" w14:textId="77777777" w:rsidR="001A46C2" w:rsidDel="003D039D" w:rsidRDefault="001A46C2" w:rsidP="001A46C2">
            <w:r>
              <w:rPr>
                <w:sz w:val="18"/>
                <w:szCs w:val="18"/>
              </w:rPr>
              <w:t>3</w:t>
            </w:r>
          </w:p>
        </w:tc>
        <w:tc>
          <w:tcPr>
            <w:tcW w:w="2317" w:type="dxa"/>
          </w:tcPr>
          <w:p w14:paraId="79A7523E" w14:textId="77777777" w:rsidR="001A46C2" w:rsidRPr="00467E95" w:rsidDel="003D039D" w:rsidRDefault="001A46C2" w:rsidP="001A46C2">
            <w:r>
              <w:rPr>
                <w:sz w:val="18"/>
                <w:szCs w:val="18"/>
              </w:rPr>
              <w:t>Разница</w:t>
            </w:r>
            <w:r w:rsidRPr="00A1781D">
              <w:rPr>
                <w:sz w:val="18"/>
                <w:szCs w:val="18"/>
              </w:rPr>
              <w:t xml:space="preserve"> </w:t>
            </w:r>
            <w:r>
              <w:rPr>
                <w:sz w:val="18"/>
                <w:szCs w:val="18"/>
              </w:rPr>
              <w:t>входящих остатков баланса за отчетный год</w:t>
            </w:r>
            <w:r w:rsidRPr="00A1781D">
              <w:rPr>
                <w:sz w:val="18"/>
                <w:szCs w:val="18"/>
              </w:rPr>
              <w:t xml:space="preserve"> </w:t>
            </w:r>
            <w:r>
              <w:rPr>
                <w:sz w:val="18"/>
                <w:szCs w:val="18"/>
              </w:rPr>
              <w:t xml:space="preserve">и </w:t>
            </w:r>
            <w:r w:rsidRPr="00A1781D">
              <w:rPr>
                <w:sz w:val="18"/>
                <w:szCs w:val="18"/>
              </w:rPr>
              <w:t>исходящих остатков баланс</w:t>
            </w:r>
            <w:r>
              <w:rPr>
                <w:sz w:val="18"/>
                <w:szCs w:val="18"/>
              </w:rPr>
              <w:t>а</w:t>
            </w:r>
            <w:r w:rsidRPr="00A1781D">
              <w:rPr>
                <w:sz w:val="18"/>
                <w:szCs w:val="18"/>
              </w:rPr>
              <w:t xml:space="preserve"> за предыдущий отчетный финансовый год </w:t>
            </w:r>
            <w:r>
              <w:rPr>
                <w:sz w:val="18"/>
                <w:szCs w:val="18"/>
              </w:rPr>
              <w:t xml:space="preserve">и </w:t>
            </w:r>
            <w:r w:rsidRPr="00A1781D">
              <w:rPr>
                <w:sz w:val="18"/>
                <w:szCs w:val="18"/>
              </w:rPr>
              <w:t>не соответствует показателю в ф. 0503</w:t>
            </w:r>
            <w:r>
              <w:rPr>
                <w:sz w:val="18"/>
                <w:szCs w:val="18"/>
              </w:rPr>
              <w:t>7</w:t>
            </w:r>
            <w:r w:rsidRPr="00A1781D">
              <w:rPr>
                <w:sz w:val="18"/>
                <w:szCs w:val="18"/>
              </w:rPr>
              <w:t>73 недопустимо</w:t>
            </w:r>
          </w:p>
        </w:tc>
        <w:tc>
          <w:tcPr>
            <w:tcW w:w="709" w:type="dxa"/>
          </w:tcPr>
          <w:p w14:paraId="230AFBC7" w14:textId="77777777" w:rsidR="001A46C2" w:rsidRPr="00A1781D" w:rsidRDefault="001A46C2" w:rsidP="001A46C2">
            <w:pPr>
              <w:rPr>
                <w:sz w:val="18"/>
                <w:szCs w:val="18"/>
              </w:rPr>
            </w:pPr>
          </w:p>
        </w:tc>
      </w:tr>
      <w:tr w:rsidR="00551C40" w:rsidRPr="00B92096" w14:paraId="4BF6F743" w14:textId="77777777" w:rsidTr="00551C40">
        <w:tc>
          <w:tcPr>
            <w:tcW w:w="670" w:type="dxa"/>
            <w:tcBorders>
              <w:top w:val="single" w:sz="4" w:space="0" w:color="auto"/>
              <w:left w:val="single" w:sz="4" w:space="0" w:color="auto"/>
              <w:bottom w:val="single" w:sz="4" w:space="0" w:color="auto"/>
              <w:right w:val="single" w:sz="4" w:space="0" w:color="auto"/>
            </w:tcBorders>
          </w:tcPr>
          <w:p w14:paraId="0D2C73A5" w14:textId="66495D29" w:rsidR="00551C40" w:rsidDel="003D039D" w:rsidRDefault="00551C40" w:rsidP="00FA6BCF"/>
        </w:tc>
        <w:tc>
          <w:tcPr>
            <w:tcW w:w="1051" w:type="dxa"/>
            <w:tcBorders>
              <w:top w:val="single" w:sz="4" w:space="0" w:color="auto"/>
              <w:left w:val="single" w:sz="4" w:space="0" w:color="auto"/>
              <w:bottom w:val="single" w:sz="4" w:space="0" w:color="auto"/>
              <w:right w:val="single" w:sz="4" w:space="0" w:color="auto"/>
            </w:tcBorders>
          </w:tcPr>
          <w:p w14:paraId="7D5D4AD1" w14:textId="5EDDC06C" w:rsidR="00551C40" w:rsidRPr="00551C40" w:rsidDel="003D039D" w:rsidRDefault="00551C40" w:rsidP="00FA6BCF">
            <w:pPr>
              <w:rPr>
                <w:sz w:val="18"/>
                <w:szCs w:val="18"/>
              </w:rPr>
            </w:pPr>
          </w:p>
        </w:tc>
        <w:tc>
          <w:tcPr>
            <w:tcW w:w="1634" w:type="dxa"/>
            <w:tcBorders>
              <w:top w:val="single" w:sz="4" w:space="0" w:color="auto"/>
              <w:left w:val="single" w:sz="4" w:space="0" w:color="auto"/>
              <w:bottom w:val="single" w:sz="4" w:space="0" w:color="auto"/>
              <w:right w:val="single" w:sz="4" w:space="0" w:color="auto"/>
            </w:tcBorders>
          </w:tcPr>
          <w:p w14:paraId="7F0C37DF" w14:textId="15B53F82" w:rsidR="00551C40" w:rsidRPr="00551C40" w:rsidDel="003D039D" w:rsidRDefault="00551C40" w:rsidP="00FA6BCF">
            <w:pPr>
              <w:rPr>
                <w:sz w:val="18"/>
                <w:szCs w:val="18"/>
              </w:rPr>
            </w:pPr>
          </w:p>
        </w:tc>
        <w:tc>
          <w:tcPr>
            <w:tcW w:w="850" w:type="dxa"/>
            <w:gridSpan w:val="2"/>
            <w:tcBorders>
              <w:top w:val="single" w:sz="4" w:space="0" w:color="auto"/>
              <w:left w:val="single" w:sz="4" w:space="0" w:color="auto"/>
              <w:bottom w:val="single" w:sz="4" w:space="0" w:color="auto"/>
              <w:right w:val="single" w:sz="4" w:space="0" w:color="auto"/>
            </w:tcBorders>
          </w:tcPr>
          <w:p w14:paraId="12C86146" w14:textId="65522DCC" w:rsidR="00551C40" w:rsidRPr="00467E95" w:rsidDel="003D039D" w:rsidRDefault="00551C40" w:rsidP="00FA6BCF"/>
        </w:tc>
        <w:tc>
          <w:tcPr>
            <w:tcW w:w="611" w:type="dxa"/>
            <w:gridSpan w:val="3"/>
            <w:tcBorders>
              <w:top w:val="single" w:sz="4" w:space="0" w:color="auto"/>
              <w:left w:val="single" w:sz="4" w:space="0" w:color="auto"/>
              <w:bottom w:val="single" w:sz="4" w:space="0" w:color="auto"/>
              <w:right w:val="single" w:sz="4" w:space="0" w:color="auto"/>
            </w:tcBorders>
          </w:tcPr>
          <w:p w14:paraId="2C486644" w14:textId="1CB3E791" w:rsidR="00551C40" w:rsidRPr="00467E95" w:rsidDel="003D039D" w:rsidRDefault="00551C40" w:rsidP="00FA6BCF"/>
        </w:tc>
        <w:tc>
          <w:tcPr>
            <w:tcW w:w="963" w:type="dxa"/>
            <w:tcBorders>
              <w:top w:val="single" w:sz="4" w:space="0" w:color="auto"/>
              <w:left w:val="single" w:sz="4" w:space="0" w:color="auto"/>
              <w:bottom w:val="single" w:sz="4" w:space="0" w:color="auto"/>
              <w:right w:val="single" w:sz="4" w:space="0" w:color="auto"/>
            </w:tcBorders>
          </w:tcPr>
          <w:p w14:paraId="7087FC24" w14:textId="038FAA07" w:rsidR="00551C40" w:rsidRPr="00551C40" w:rsidDel="003D039D" w:rsidRDefault="00551C40" w:rsidP="00904781">
            <w:pPr>
              <w:rPr>
                <w:sz w:val="18"/>
                <w:szCs w:val="18"/>
              </w:rPr>
            </w:pPr>
          </w:p>
        </w:tc>
        <w:tc>
          <w:tcPr>
            <w:tcW w:w="1135" w:type="dxa"/>
            <w:tcBorders>
              <w:top w:val="single" w:sz="4" w:space="0" w:color="auto"/>
              <w:left w:val="single" w:sz="4" w:space="0" w:color="auto"/>
              <w:bottom w:val="single" w:sz="4" w:space="0" w:color="auto"/>
              <w:right w:val="single" w:sz="4" w:space="0" w:color="auto"/>
            </w:tcBorders>
          </w:tcPr>
          <w:p w14:paraId="2BE0EF2F" w14:textId="094064D1" w:rsidR="00551C40" w:rsidRPr="00551C40" w:rsidDel="003D039D" w:rsidRDefault="00551C40" w:rsidP="00FA6BCF">
            <w:pPr>
              <w:rPr>
                <w:bCs/>
                <w:sz w:val="18"/>
                <w:szCs w:val="18"/>
              </w:rPr>
            </w:pPr>
          </w:p>
        </w:tc>
        <w:tc>
          <w:tcPr>
            <w:tcW w:w="2409" w:type="dxa"/>
            <w:tcBorders>
              <w:top w:val="single" w:sz="4" w:space="0" w:color="auto"/>
              <w:left w:val="single" w:sz="4" w:space="0" w:color="auto"/>
              <w:bottom w:val="single" w:sz="4" w:space="0" w:color="auto"/>
              <w:right w:val="single" w:sz="4" w:space="0" w:color="auto"/>
            </w:tcBorders>
          </w:tcPr>
          <w:p w14:paraId="6F44AC86" w14:textId="06685FD9" w:rsidR="00551C40" w:rsidRPr="00551C40" w:rsidDel="003D039D" w:rsidRDefault="00551C40" w:rsidP="00FA6BCF">
            <w:pPr>
              <w:rPr>
                <w:bCs/>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89B7157" w14:textId="6D31CAF7" w:rsidR="00551C40" w:rsidRPr="00551C40" w:rsidRDefault="00551C40" w:rsidP="00FA6BCF">
            <w:pPr>
              <w:rPr>
                <w:sz w:val="18"/>
                <w:szCs w:val="18"/>
              </w:rPr>
            </w:pPr>
          </w:p>
        </w:tc>
        <w:tc>
          <w:tcPr>
            <w:tcW w:w="852" w:type="dxa"/>
            <w:tcBorders>
              <w:top w:val="single" w:sz="4" w:space="0" w:color="auto"/>
              <w:left w:val="single" w:sz="4" w:space="0" w:color="auto"/>
              <w:bottom w:val="single" w:sz="4" w:space="0" w:color="auto"/>
              <w:right w:val="single" w:sz="4" w:space="0" w:color="auto"/>
            </w:tcBorders>
          </w:tcPr>
          <w:p w14:paraId="3E57D65F" w14:textId="2A445C58" w:rsidR="00551C40" w:rsidRPr="00551C40" w:rsidDel="003D039D" w:rsidRDefault="00551C40" w:rsidP="00FA6BCF">
            <w:pPr>
              <w:rPr>
                <w:sz w:val="18"/>
                <w:szCs w:val="18"/>
              </w:rPr>
            </w:pPr>
          </w:p>
        </w:tc>
        <w:tc>
          <w:tcPr>
            <w:tcW w:w="2317" w:type="dxa"/>
            <w:tcBorders>
              <w:top w:val="single" w:sz="4" w:space="0" w:color="auto"/>
              <w:left w:val="single" w:sz="4" w:space="0" w:color="auto"/>
              <w:bottom w:val="single" w:sz="4" w:space="0" w:color="auto"/>
              <w:right w:val="single" w:sz="4" w:space="0" w:color="auto"/>
            </w:tcBorders>
          </w:tcPr>
          <w:p w14:paraId="4AC7C417" w14:textId="038E4F33" w:rsidR="00551C40" w:rsidRPr="00551C40" w:rsidDel="003D039D" w:rsidRDefault="00551C40" w:rsidP="00FA6BC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6CBA8E6E" w14:textId="0581108D" w:rsidR="00551C40" w:rsidRPr="00551C40" w:rsidRDefault="00551C40" w:rsidP="00FA6BCF">
            <w:pPr>
              <w:rPr>
                <w:sz w:val="18"/>
                <w:szCs w:val="18"/>
              </w:rPr>
            </w:pPr>
          </w:p>
        </w:tc>
      </w:tr>
      <w:tr w:rsidR="001A46C2" w:rsidRPr="00B92096" w14:paraId="0DAD4F68" w14:textId="77777777" w:rsidTr="003E2E85">
        <w:trPr>
          <w:trHeight w:val="1046"/>
        </w:trPr>
        <w:tc>
          <w:tcPr>
            <w:tcW w:w="670" w:type="dxa"/>
            <w:tcBorders>
              <w:top w:val="single" w:sz="4" w:space="0" w:color="auto"/>
              <w:left w:val="single" w:sz="4" w:space="0" w:color="auto"/>
              <w:bottom w:val="single" w:sz="4" w:space="0" w:color="auto"/>
              <w:right w:val="single" w:sz="4" w:space="0" w:color="auto"/>
            </w:tcBorders>
          </w:tcPr>
          <w:p w14:paraId="5C78B55B" w14:textId="77777777" w:rsidR="001A46C2" w:rsidRPr="00B92096" w:rsidRDefault="001A46C2" w:rsidP="001A46C2">
            <w:r>
              <w:t>410</w:t>
            </w:r>
          </w:p>
        </w:tc>
        <w:tc>
          <w:tcPr>
            <w:tcW w:w="1051" w:type="dxa"/>
            <w:tcBorders>
              <w:top w:val="single" w:sz="4" w:space="0" w:color="auto"/>
              <w:left w:val="single" w:sz="4" w:space="0" w:color="auto"/>
              <w:bottom w:val="single" w:sz="4" w:space="0" w:color="auto"/>
              <w:right w:val="single" w:sz="4" w:space="0" w:color="auto"/>
            </w:tcBorders>
          </w:tcPr>
          <w:p w14:paraId="1DD2531B"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8CAEDA1"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0C0B0385" w14:textId="77777777" w:rsidR="001A46C2" w:rsidRPr="00B92096" w:rsidRDefault="001A46C2" w:rsidP="001A46C2">
            <w:r>
              <w:t>250</w:t>
            </w:r>
          </w:p>
        </w:tc>
        <w:tc>
          <w:tcPr>
            <w:tcW w:w="567" w:type="dxa"/>
            <w:tcBorders>
              <w:top w:val="single" w:sz="4" w:space="0" w:color="auto"/>
              <w:left w:val="single" w:sz="4" w:space="0" w:color="auto"/>
              <w:bottom w:val="single" w:sz="4" w:space="0" w:color="auto"/>
              <w:right w:val="single" w:sz="4" w:space="0" w:color="auto"/>
            </w:tcBorders>
          </w:tcPr>
          <w:p w14:paraId="1D92CA7A"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236E76E6"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5FD42175" w14:textId="77777777" w:rsidR="001A46C2" w:rsidRPr="00B92096" w:rsidRDefault="001A46C2" w:rsidP="001A46C2">
            <w:r w:rsidRPr="00B45B71">
              <w:t>0503769 (5+6)/</w:t>
            </w:r>
            <w:r>
              <w:t>дебиторка</w:t>
            </w:r>
          </w:p>
        </w:tc>
        <w:tc>
          <w:tcPr>
            <w:tcW w:w="2409" w:type="dxa"/>
            <w:tcBorders>
              <w:top w:val="single" w:sz="4" w:space="0" w:color="auto"/>
              <w:left w:val="single" w:sz="4" w:space="0" w:color="auto"/>
              <w:bottom w:val="single" w:sz="4" w:space="0" w:color="auto"/>
              <w:right w:val="single" w:sz="4" w:space="0" w:color="auto"/>
            </w:tcBorders>
          </w:tcPr>
          <w:p w14:paraId="68145F6A" w14:textId="77777777" w:rsidR="001A46C2" w:rsidRDefault="001A46C2" w:rsidP="001A46C2">
            <w:r w:rsidRPr="00B45B71">
              <w:t xml:space="preserve">Раздел 1, </w:t>
            </w:r>
            <w:r>
              <w:t>итого</w:t>
            </w:r>
            <w:r w:rsidRPr="00B45B71">
              <w:t xml:space="preserve"> по счетам</w:t>
            </w:r>
            <w:r>
              <w:t xml:space="preserve"> 0 205</w:t>
            </w:r>
            <w:r w:rsidRPr="00B45B71">
              <w:t xml:space="preserve"> 00 000, </w:t>
            </w:r>
          </w:p>
          <w:p w14:paraId="709D6482" w14:textId="77777777" w:rsidR="001A46C2" w:rsidRPr="00B92096" w:rsidRDefault="001A46C2" w:rsidP="001A46C2">
            <w:r w:rsidRPr="00B45B71">
              <w:t>0 2</w:t>
            </w:r>
            <w:r>
              <w:t>09</w:t>
            </w:r>
            <w:r w:rsidRPr="00B45B71">
              <w:t xml:space="preserve"> 00 000</w:t>
            </w:r>
          </w:p>
        </w:tc>
        <w:tc>
          <w:tcPr>
            <w:tcW w:w="1559" w:type="dxa"/>
            <w:tcBorders>
              <w:top w:val="single" w:sz="4" w:space="0" w:color="auto"/>
              <w:left w:val="single" w:sz="4" w:space="0" w:color="auto"/>
              <w:bottom w:val="single" w:sz="4" w:space="0" w:color="auto"/>
              <w:right w:val="single" w:sz="4" w:space="0" w:color="auto"/>
            </w:tcBorders>
          </w:tcPr>
          <w:p w14:paraId="6125CADB"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01E428AD"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28F924A7" w14:textId="77777777" w:rsidR="001A46C2" w:rsidRPr="00B92096" w:rsidRDefault="001A46C2" w:rsidP="001A46C2">
            <w:r w:rsidRPr="00B45B71">
              <w:t>Остаток по счетам 0 205 00 000, 0 209 00 000 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78FFF029" w14:textId="77777777" w:rsidR="001A46C2" w:rsidRPr="00B45B71" w:rsidRDefault="001A46C2" w:rsidP="001A46C2">
            <w:r>
              <w:t>Б</w:t>
            </w:r>
          </w:p>
        </w:tc>
      </w:tr>
      <w:tr w:rsidR="001A46C2" w:rsidRPr="00B92096" w14:paraId="5B489B09" w14:textId="77777777" w:rsidTr="003E2E85">
        <w:tc>
          <w:tcPr>
            <w:tcW w:w="670" w:type="dxa"/>
            <w:tcBorders>
              <w:top w:val="single" w:sz="4" w:space="0" w:color="auto"/>
              <w:left w:val="single" w:sz="4" w:space="0" w:color="auto"/>
              <w:bottom w:val="single" w:sz="4" w:space="0" w:color="auto"/>
              <w:right w:val="single" w:sz="4" w:space="0" w:color="auto"/>
            </w:tcBorders>
          </w:tcPr>
          <w:p w14:paraId="4CCBFBA8" w14:textId="77777777" w:rsidR="001A46C2" w:rsidRPr="00B92096" w:rsidRDefault="001A46C2" w:rsidP="001A46C2">
            <w:r>
              <w:t>411</w:t>
            </w:r>
          </w:p>
        </w:tc>
        <w:tc>
          <w:tcPr>
            <w:tcW w:w="1051" w:type="dxa"/>
            <w:tcBorders>
              <w:top w:val="single" w:sz="4" w:space="0" w:color="auto"/>
              <w:left w:val="single" w:sz="4" w:space="0" w:color="auto"/>
              <w:bottom w:val="single" w:sz="4" w:space="0" w:color="auto"/>
              <w:right w:val="single" w:sz="4" w:space="0" w:color="auto"/>
            </w:tcBorders>
          </w:tcPr>
          <w:p w14:paraId="488242AF"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48450792"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B403745" w14:textId="77777777" w:rsidR="001A46C2" w:rsidRPr="00B92096" w:rsidRDefault="001A46C2" w:rsidP="001A46C2">
            <w:r>
              <w:t>251</w:t>
            </w:r>
          </w:p>
        </w:tc>
        <w:tc>
          <w:tcPr>
            <w:tcW w:w="567" w:type="dxa"/>
            <w:tcBorders>
              <w:top w:val="single" w:sz="4" w:space="0" w:color="auto"/>
              <w:left w:val="single" w:sz="4" w:space="0" w:color="auto"/>
              <w:bottom w:val="single" w:sz="4" w:space="0" w:color="auto"/>
              <w:right w:val="single" w:sz="4" w:space="0" w:color="auto"/>
            </w:tcBorders>
          </w:tcPr>
          <w:p w14:paraId="099513A2"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371EDEDB"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36584975" w14:textId="77777777" w:rsidR="001A46C2" w:rsidRPr="00B92096" w:rsidRDefault="001A46C2" w:rsidP="001A46C2">
            <w:r w:rsidRPr="00B45B71">
              <w:t>0503769 (5+6)/</w:t>
            </w:r>
            <w:r>
              <w:t>дебиторка</w:t>
            </w:r>
          </w:p>
        </w:tc>
        <w:tc>
          <w:tcPr>
            <w:tcW w:w="2409" w:type="dxa"/>
            <w:tcBorders>
              <w:top w:val="single" w:sz="4" w:space="0" w:color="auto"/>
              <w:left w:val="single" w:sz="4" w:space="0" w:color="auto"/>
              <w:bottom w:val="single" w:sz="4" w:space="0" w:color="auto"/>
              <w:right w:val="single" w:sz="4" w:space="0" w:color="auto"/>
            </w:tcBorders>
          </w:tcPr>
          <w:p w14:paraId="7406D56F" w14:textId="1258258C" w:rsidR="001A46C2" w:rsidRPr="00B92096" w:rsidRDefault="001A46C2" w:rsidP="00D05AAD">
            <w:r w:rsidRPr="00B45B71">
              <w:t xml:space="preserve">Раздел 1, </w:t>
            </w:r>
            <w:r>
              <w:t xml:space="preserve">итого </w:t>
            </w:r>
            <w:r w:rsidRPr="00B45B71">
              <w:t>по счетам</w:t>
            </w:r>
            <w:r>
              <w:t xml:space="preserve"> 0 205</w:t>
            </w:r>
            <w:r w:rsidRPr="00B45B71">
              <w:t xml:space="preserve"> 00 000, 0 2</w:t>
            </w:r>
            <w:r>
              <w:t>09</w:t>
            </w:r>
            <w:r w:rsidRPr="00B45B71">
              <w:t xml:space="preserve"> 00 000</w:t>
            </w:r>
          </w:p>
        </w:tc>
        <w:tc>
          <w:tcPr>
            <w:tcW w:w="1559" w:type="dxa"/>
            <w:tcBorders>
              <w:top w:val="single" w:sz="4" w:space="0" w:color="auto"/>
              <w:left w:val="single" w:sz="4" w:space="0" w:color="auto"/>
              <w:bottom w:val="single" w:sz="4" w:space="0" w:color="auto"/>
              <w:right w:val="single" w:sz="4" w:space="0" w:color="auto"/>
            </w:tcBorders>
          </w:tcPr>
          <w:p w14:paraId="4536EB8D"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66F74D2C" w14:textId="77777777" w:rsidR="001A46C2" w:rsidRPr="00B92096"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38587FBB" w14:textId="77777777" w:rsidR="001A46C2" w:rsidRPr="00B92096" w:rsidRDefault="001A46C2" w:rsidP="001A46C2">
            <w:r w:rsidRPr="00B45B71">
              <w:t>Остаток по счетам 0 205 00 000, 0 209 00 000 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3628EE3E" w14:textId="77777777" w:rsidR="001A46C2" w:rsidRPr="00B45B71" w:rsidRDefault="001A46C2" w:rsidP="001A46C2">
            <w:r w:rsidRPr="00BA44E7">
              <w:t>Б</w:t>
            </w:r>
          </w:p>
        </w:tc>
      </w:tr>
      <w:tr w:rsidR="001A46C2" w:rsidRPr="00B92096" w14:paraId="589DBFDD" w14:textId="77777777" w:rsidTr="003E2E85">
        <w:tc>
          <w:tcPr>
            <w:tcW w:w="670" w:type="dxa"/>
            <w:tcBorders>
              <w:top w:val="single" w:sz="4" w:space="0" w:color="auto"/>
              <w:left w:val="single" w:sz="4" w:space="0" w:color="auto"/>
              <w:bottom w:val="single" w:sz="4" w:space="0" w:color="auto"/>
              <w:right w:val="single" w:sz="4" w:space="0" w:color="auto"/>
            </w:tcBorders>
          </w:tcPr>
          <w:p w14:paraId="0B70924C" w14:textId="77777777" w:rsidR="001A46C2" w:rsidRPr="00B92096" w:rsidRDefault="001A46C2" w:rsidP="001A46C2">
            <w:r>
              <w:t>412</w:t>
            </w:r>
          </w:p>
        </w:tc>
        <w:tc>
          <w:tcPr>
            <w:tcW w:w="1051" w:type="dxa"/>
            <w:tcBorders>
              <w:top w:val="single" w:sz="4" w:space="0" w:color="auto"/>
              <w:left w:val="single" w:sz="4" w:space="0" w:color="auto"/>
              <w:bottom w:val="single" w:sz="4" w:space="0" w:color="auto"/>
              <w:right w:val="single" w:sz="4" w:space="0" w:color="auto"/>
            </w:tcBorders>
          </w:tcPr>
          <w:p w14:paraId="78A921E8"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0B86B93F"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A7D5205" w14:textId="77777777" w:rsidR="001A46C2" w:rsidRPr="00B92096" w:rsidRDefault="001A46C2" w:rsidP="001A46C2">
            <w:r>
              <w:t>260</w:t>
            </w:r>
          </w:p>
        </w:tc>
        <w:tc>
          <w:tcPr>
            <w:tcW w:w="567" w:type="dxa"/>
            <w:tcBorders>
              <w:top w:val="single" w:sz="4" w:space="0" w:color="auto"/>
              <w:left w:val="single" w:sz="4" w:space="0" w:color="auto"/>
              <w:bottom w:val="single" w:sz="4" w:space="0" w:color="auto"/>
              <w:right w:val="single" w:sz="4" w:space="0" w:color="auto"/>
            </w:tcBorders>
          </w:tcPr>
          <w:p w14:paraId="44C06322"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23A7D69C"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78E0EE8B" w14:textId="77777777" w:rsidR="001A46C2" w:rsidRPr="00B92096" w:rsidRDefault="001A46C2" w:rsidP="001A46C2">
            <w:r w:rsidRPr="00B45B71">
              <w:t>0503769 (5+6)/</w:t>
            </w:r>
            <w:r>
              <w:t>дебиторка</w:t>
            </w:r>
          </w:p>
        </w:tc>
        <w:tc>
          <w:tcPr>
            <w:tcW w:w="2409" w:type="dxa"/>
            <w:tcBorders>
              <w:top w:val="single" w:sz="4" w:space="0" w:color="auto"/>
              <w:left w:val="single" w:sz="4" w:space="0" w:color="auto"/>
              <w:bottom w:val="single" w:sz="4" w:space="0" w:color="auto"/>
              <w:right w:val="single" w:sz="4" w:space="0" w:color="auto"/>
            </w:tcBorders>
          </w:tcPr>
          <w:p w14:paraId="682C3C76" w14:textId="0F89EB8F" w:rsidR="001A46C2" w:rsidRPr="00B92096" w:rsidRDefault="001A46C2" w:rsidP="00D05AAD">
            <w:r w:rsidRPr="00B45B71">
              <w:t xml:space="preserve">Раздел 1, </w:t>
            </w:r>
            <w:r>
              <w:t xml:space="preserve">итого </w:t>
            </w:r>
            <w:r w:rsidRPr="00B45B71">
              <w:t>по счетам</w:t>
            </w:r>
            <w:r>
              <w:t xml:space="preserve"> 0 206</w:t>
            </w:r>
            <w:r w:rsidRPr="00B45B71">
              <w:t xml:space="preserve"> 00 000, 0 2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04185F5A"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360EA310"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6A926C76" w14:textId="77777777" w:rsidR="001A46C2" w:rsidRPr="00B92096" w:rsidRDefault="001A46C2" w:rsidP="001A46C2">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0E57C7EE" w14:textId="77777777" w:rsidR="001A46C2" w:rsidRPr="00B45B71" w:rsidRDefault="001A46C2" w:rsidP="001A46C2">
            <w:r w:rsidRPr="00BA44E7">
              <w:t>Б</w:t>
            </w:r>
          </w:p>
        </w:tc>
      </w:tr>
      <w:tr w:rsidR="001A46C2" w:rsidRPr="00B92096" w14:paraId="215B4ED7" w14:textId="77777777" w:rsidTr="003E2E85">
        <w:tc>
          <w:tcPr>
            <w:tcW w:w="670" w:type="dxa"/>
            <w:tcBorders>
              <w:top w:val="single" w:sz="4" w:space="0" w:color="auto"/>
              <w:left w:val="single" w:sz="4" w:space="0" w:color="auto"/>
              <w:bottom w:val="single" w:sz="4" w:space="0" w:color="auto"/>
              <w:right w:val="single" w:sz="4" w:space="0" w:color="auto"/>
            </w:tcBorders>
          </w:tcPr>
          <w:p w14:paraId="36D66949" w14:textId="77777777" w:rsidR="001A46C2" w:rsidRPr="00B92096" w:rsidRDefault="001A46C2" w:rsidP="001A46C2">
            <w:r>
              <w:t>413</w:t>
            </w:r>
          </w:p>
        </w:tc>
        <w:tc>
          <w:tcPr>
            <w:tcW w:w="1051" w:type="dxa"/>
            <w:tcBorders>
              <w:top w:val="single" w:sz="4" w:space="0" w:color="auto"/>
              <w:left w:val="single" w:sz="4" w:space="0" w:color="auto"/>
              <w:bottom w:val="single" w:sz="4" w:space="0" w:color="auto"/>
              <w:right w:val="single" w:sz="4" w:space="0" w:color="auto"/>
            </w:tcBorders>
          </w:tcPr>
          <w:p w14:paraId="5A91F3DA"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C44E656"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6A45398C" w14:textId="77777777" w:rsidR="001A46C2" w:rsidRPr="00B92096" w:rsidRDefault="001A46C2" w:rsidP="001A46C2">
            <w:r>
              <w:t>261</w:t>
            </w:r>
          </w:p>
        </w:tc>
        <w:tc>
          <w:tcPr>
            <w:tcW w:w="567" w:type="dxa"/>
            <w:tcBorders>
              <w:top w:val="single" w:sz="4" w:space="0" w:color="auto"/>
              <w:left w:val="single" w:sz="4" w:space="0" w:color="auto"/>
              <w:bottom w:val="single" w:sz="4" w:space="0" w:color="auto"/>
              <w:right w:val="single" w:sz="4" w:space="0" w:color="auto"/>
            </w:tcBorders>
          </w:tcPr>
          <w:p w14:paraId="7CBD948F"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0FF936F3"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6BDCBA3" w14:textId="77777777" w:rsidR="001A46C2" w:rsidRPr="00B92096" w:rsidRDefault="001A46C2" w:rsidP="001A46C2">
            <w:r w:rsidRPr="00B45B71">
              <w:t>0503769 (5+6)/</w:t>
            </w:r>
            <w:r>
              <w:t>дебиторка</w:t>
            </w:r>
          </w:p>
        </w:tc>
        <w:tc>
          <w:tcPr>
            <w:tcW w:w="2409" w:type="dxa"/>
            <w:tcBorders>
              <w:top w:val="single" w:sz="4" w:space="0" w:color="auto"/>
              <w:left w:val="single" w:sz="4" w:space="0" w:color="auto"/>
              <w:bottom w:val="single" w:sz="4" w:space="0" w:color="auto"/>
              <w:right w:val="single" w:sz="4" w:space="0" w:color="auto"/>
            </w:tcBorders>
          </w:tcPr>
          <w:p w14:paraId="1A3A115F" w14:textId="63037DD4" w:rsidR="001A46C2" w:rsidRPr="00B92096" w:rsidRDefault="001A46C2" w:rsidP="00D05AAD">
            <w:r w:rsidRPr="00B45B71">
              <w:t>Раздел 1</w:t>
            </w:r>
            <w:r>
              <w:t>, итого</w:t>
            </w:r>
            <w:r w:rsidRPr="00B45B71">
              <w:t xml:space="preserve"> по счетам</w:t>
            </w:r>
            <w:r>
              <w:t xml:space="preserve"> 0 206</w:t>
            </w:r>
            <w:r w:rsidRPr="00B45B71">
              <w:t xml:space="preserve"> 00 000, 0 2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40B9253B"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19D6195C" w14:textId="77777777" w:rsidR="001A46C2" w:rsidRPr="00B92096"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4597987E" w14:textId="77777777" w:rsidR="001A46C2" w:rsidRPr="00B92096" w:rsidRDefault="001A46C2" w:rsidP="001A46C2">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63C1EAD8" w14:textId="77777777" w:rsidR="001A46C2" w:rsidRPr="00B45B71" w:rsidRDefault="001A46C2" w:rsidP="001A46C2">
            <w:r w:rsidRPr="00BA44E7">
              <w:t>Б</w:t>
            </w:r>
          </w:p>
        </w:tc>
      </w:tr>
      <w:tr w:rsidR="001A46C2" w:rsidRPr="00B92096" w14:paraId="15DCB066" w14:textId="77777777" w:rsidTr="003E2E85">
        <w:tc>
          <w:tcPr>
            <w:tcW w:w="670" w:type="dxa"/>
            <w:tcBorders>
              <w:top w:val="single" w:sz="4" w:space="0" w:color="auto"/>
              <w:left w:val="single" w:sz="4" w:space="0" w:color="auto"/>
              <w:bottom w:val="single" w:sz="4" w:space="0" w:color="auto"/>
              <w:right w:val="single" w:sz="4" w:space="0" w:color="auto"/>
            </w:tcBorders>
          </w:tcPr>
          <w:p w14:paraId="46EC56F0" w14:textId="77777777" w:rsidR="001A46C2" w:rsidRPr="00B92096" w:rsidRDefault="001A46C2" w:rsidP="001A46C2">
            <w:r>
              <w:t>414</w:t>
            </w:r>
          </w:p>
        </w:tc>
        <w:tc>
          <w:tcPr>
            <w:tcW w:w="1051" w:type="dxa"/>
            <w:tcBorders>
              <w:top w:val="single" w:sz="4" w:space="0" w:color="auto"/>
              <w:left w:val="single" w:sz="4" w:space="0" w:color="auto"/>
              <w:bottom w:val="single" w:sz="4" w:space="0" w:color="auto"/>
              <w:right w:val="single" w:sz="4" w:space="0" w:color="auto"/>
            </w:tcBorders>
          </w:tcPr>
          <w:p w14:paraId="73CFFDF1"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0D4DEEB4"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01CB3574" w14:textId="77777777" w:rsidR="001A46C2" w:rsidRPr="00B92096" w:rsidRDefault="001A46C2" w:rsidP="001A46C2">
            <w:r>
              <w:t>282</w:t>
            </w:r>
          </w:p>
        </w:tc>
        <w:tc>
          <w:tcPr>
            <w:tcW w:w="567" w:type="dxa"/>
            <w:tcBorders>
              <w:top w:val="single" w:sz="4" w:space="0" w:color="auto"/>
              <w:left w:val="single" w:sz="4" w:space="0" w:color="auto"/>
              <w:bottom w:val="single" w:sz="4" w:space="0" w:color="auto"/>
              <w:right w:val="single" w:sz="4" w:space="0" w:color="auto"/>
            </w:tcBorders>
          </w:tcPr>
          <w:p w14:paraId="6BCE503F"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64E96810"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94A2339" w14:textId="77777777" w:rsidR="001A46C2" w:rsidRPr="00B92096" w:rsidRDefault="001A46C2" w:rsidP="001A46C2">
            <w:r w:rsidRPr="00B45B71">
              <w:t>0503769 (5+6)/</w:t>
            </w:r>
            <w:r>
              <w:t>дебиторка</w:t>
            </w:r>
          </w:p>
        </w:tc>
        <w:tc>
          <w:tcPr>
            <w:tcW w:w="2409" w:type="dxa"/>
            <w:tcBorders>
              <w:top w:val="single" w:sz="4" w:space="0" w:color="auto"/>
              <w:left w:val="single" w:sz="4" w:space="0" w:color="auto"/>
              <w:bottom w:val="single" w:sz="4" w:space="0" w:color="auto"/>
              <w:right w:val="single" w:sz="4" w:space="0" w:color="auto"/>
            </w:tcBorders>
          </w:tcPr>
          <w:p w14:paraId="5C3633BF" w14:textId="77777777" w:rsidR="001A46C2" w:rsidRPr="00B92096" w:rsidRDefault="001A46C2" w:rsidP="001A46C2">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266C11C3"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1AF2247C"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566E56D4" w14:textId="17FF0D7A" w:rsidR="001A46C2" w:rsidRPr="00B92096" w:rsidRDefault="001A46C2" w:rsidP="00D05AAD">
            <w:r w:rsidRPr="00B45B71">
              <w:t xml:space="preserve">Остаток по </w:t>
            </w:r>
            <w:r>
              <w:t xml:space="preserve">счету 0 210 1% 000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6205DC2E" w14:textId="77777777" w:rsidR="001A46C2" w:rsidRPr="00B45B71" w:rsidRDefault="001A46C2" w:rsidP="001A46C2">
            <w:r w:rsidRPr="002C6B26">
              <w:t>Б</w:t>
            </w:r>
          </w:p>
        </w:tc>
      </w:tr>
      <w:tr w:rsidR="001A46C2" w:rsidRPr="00B92096" w14:paraId="6E925F3B" w14:textId="77777777" w:rsidTr="003E2E85">
        <w:tc>
          <w:tcPr>
            <w:tcW w:w="670" w:type="dxa"/>
            <w:tcBorders>
              <w:top w:val="single" w:sz="4" w:space="0" w:color="auto"/>
              <w:left w:val="single" w:sz="4" w:space="0" w:color="auto"/>
              <w:bottom w:val="single" w:sz="4" w:space="0" w:color="auto"/>
              <w:right w:val="single" w:sz="4" w:space="0" w:color="auto"/>
            </w:tcBorders>
          </w:tcPr>
          <w:p w14:paraId="4E67EACE" w14:textId="77777777" w:rsidR="001A46C2" w:rsidRPr="00B92096" w:rsidRDefault="001A46C2" w:rsidP="001A46C2">
            <w:r>
              <w:t>415</w:t>
            </w:r>
          </w:p>
        </w:tc>
        <w:tc>
          <w:tcPr>
            <w:tcW w:w="1051" w:type="dxa"/>
            <w:tcBorders>
              <w:top w:val="single" w:sz="4" w:space="0" w:color="auto"/>
              <w:left w:val="single" w:sz="4" w:space="0" w:color="auto"/>
              <w:bottom w:val="single" w:sz="4" w:space="0" w:color="auto"/>
              <w:right w:val="single" w:sz="4" w:space="0" w:color="auto"/>
            </w:tcBorders>
          </w:tcPr>
          <w:p w14:paraId="03A7D20E"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5832282B"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73BE598" w14:textId="77777777" w:rsidR="001A46C2" w:rsidRPr="00B92096" w:rsidRDefault="001A46C2" w:rsidP="001A46C2">
            <w:r>
              <w:t>420</w:t>
            </w:r>
          </w:p>
        </w:tc>
        <w:tc>
          <w:tcPr>
            <w:tcW w:w="567" w:type="dxa"/>
            <w:tcBorders>
              <w:top w:val="single" w:sz="4" w:space="0" w:color="auto"/>
              <w:left w:val="single" w:sz="4" w:space="0" w:color="auto"/>
              <w:bottom w:val="single" w:sz="4" w:space="0" w:color="auto"/>
              <w:right w:val="single" w:sz="4" w:space="0" w:color="auto"/>
            </w:tcBorders>
          </w:tcPr>
          <w:p w14:paraId="6FE3C83D"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1085CC11"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77F25E0C" w14:textId="77777777" w:rsidR="001A46C2" w:rsidRPr="00B92096" w:rsidRDefault="001A46C2" w:rsidP="001A46C2">
            <w:r w:rsidRPr="00B45B71">
              <w:t>0503769 (5+6)/</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280EE334" w14:textId="77777777" w:rsidR="001A46C2" w:rsidRPr="00B92096" w:rsidRDefault="001A46C2" w:rsidP="001A46C2">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
          <w:p w14:paraId="5E2F0AA5"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4DB84417"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311912A1" w14:textId="77777777" w:rsidR="001A46C2" w:rsidRPr="00B92096" w:rsidRDefault="001A46C2" w:rsidP="001A46C2">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29EC7006" w14:textId="77777777" w:rsidR="001A46C2" w:rsidRPr="00B45B71" w:rsidRDefault="001A46C2" w:rsidP="001A46C2">
            <w:r w:rsidRPr="002C6B26">
              <w:t>Б</w:t>
            </w:r>
          </w:p>
        </w:tc>
      </w:tr>
      <w:tr w:rsidR="001A46C2" w:rsidRPr="00B92096" w14:paraId="5C8CDE9E" w14:textId="77777777" w:rsidTr="003E2E85">
        <w:tc>
          <w:tcPr>
            <w:tcW w:w="670" w:type="dxa"/>
            <w:tcBorders>
              <w:top w:val="single" w:sz="4" w:space="0" w:color="auto"/>
              <w:left w:val="single" w:sz="4" w:space="0" w:color="auto"/>
              <w:bottom w:val="single" w:sz="4" w:space="0" w:color="auto"/>
              <w:right w:val="single" w:sz="4" w:space="0" w:color="auto"/>
            </w:tcBorders>
          </w:tcPr>
          <w:p w14:paraId="005C5E76" w14:textId="77777777" w:rsidR="001A46C2" w:rsidRPr="00B92096" w:rsidRDefault="001A46C2" w:rsidP="001A46C2">
            <w:r>
              <w:t>416</w:t>
            </w:r>
          </w:p>
        </w:tc>
        <w:tc>
          <w:tcPr>
            <w:tcW w:w="1051" w:type="dxa"/>
            <w:tcBorders>
              <w:top w:val="single" w:sz="4" w:space="0" w:color="auto"/>
              <w:left w:val="single" w:sz="4" w:space="0" w:color="auto"/>
              <w:bottom w:val="single" w:sz="4" w:space="0" w:color="auto"/>
              <w:right w:val="single" w:sz="4" w:space="0" w:color="auto"/>
            </w:tcBorders>
          </w:tcPr>
          <w:p w14:paraId="72A08A70" w14:textId="77777777" w:rsidR="001A46C2" w:rsidRPr="00B92096" w:rsidRDefault="001A46C2" w:rsidP="001A46C2">
            <w:r w:rsidRPr="00B561CB">
              <w:t>0503730</w:t>
            </w:r>
          </w:p>
        </w:tc>
        <w:tc>
          <w:tcPr>
            <w:tcW w:w="1646" w:type="dxa"/>
            <w:gridSpan w:val="2"/>
            <w:tcBorders>
              <w:top w:val="single" w:sz="4" w:space="0" w:color="auto"/>
              <w:left w:val="single" w:sz="4" w:space="0" w:color="auto"/>
              <w:bottom w:val="single" w:sz="4" w:space="0" w:color="auto"/>
              <w:right w:val="single" w:sz="4" w:space="0" w:color="auto"/>
            </w:tcBorders>
          </w:tcPr>
          <w:p w14:paraId="13EBE606"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5BE4354A" w14:textId="77777777" w:rsidR="001A46C2" w:rsidRPr="00B92096" w:rsidRDefault="001A46C2" w:rsidP="001A46C2">
            <w:r>
              <w:t>410</w:t>
            </w:r>
          </w:p>
        </w:tc>
        <w:tc>
          <w:tcPr>
            <w:tcW w:w="567" w:type="dxa"/>
            <w:tcBorders>
              <w:top w:val="single" w:sz="4" w:space="0" w:color="auto"/>
              <w:left w:val="single" w:sz="4" w:space="0" w:color="auto"/>
              <w:bottom w:val="single" w:sz="4" w:space="0" w:color="auto"/>
              <w:right w:val="single" w:sz="4" w:space="0" w:color="auto"/>
            </w:tcBorders>
          </w:tcPr>
          <w:p w14:paraId="5CDD522A"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31A5FFE2"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485646C9" w14:textId="77777777" w:rsidR="001A46C2" w:rsidRPr="00B92096" w:rsidRDefault="001A46C2" w:rsidP="001A46C2">
            <w:r>
              <w:t>0503769 (5+6)/кредиторка</w:t>
            </w:r>
          </w:p>
        </w:tc>
        <w:tc>
          <w:tcPr>
            <w:tcW w:w="2409" w:type="dxa"/>
            <w:tcBorders>
              <w:top w:val="single" w:sz="4" w:space="0" w:color="auto"/>
              <w:left w:val="single" w:sz="4" w:space="0" w:color="auto"/>
              <w:bottom w:val="single" w:sz="4" w:space="0" w:color="auto"/>
              <w:right w:val="single" w:sz="4" w:space="0" w:color="auto"/>
            </w:tcBorders>
          </w:tcPr>
          <w:p w14:paraId="30E66403" w14:textId="67E46C9F" w:rsidR="001A46C2" w:rsidRPr="00B92096"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11979C83"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005C03C4"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65093631" w14:textId="77777777" w:rsidR="001A46C2" w:rsidRPr="00B92096" w:rsidRDefault="001A46C2" w:rsidP="001A46C2">
            <w:r>
              <w:t xml:space="preserve">Остаток по счетам </w:t>
            </w:r>
            <w:r w:rsidRPr="009B7899">
              <w:t>0 302 00 000, 0 208 00 000, 0 304 02 000, 0 304 03</w:t>
            </w:r>
            <w:r>
              <w:t> </w:t>
            </w:r>
            <w:r w:rsidRPr="009B7899">
              <w:t>000</w:t>
            </w:r>
            <w:r>
              <w:t xml:space="preserve"> в ф. 0503769 </w:t>
            </w:r>
            <w:r w:rsidRPr="009B7899">
              <w:t>не соответствует иден</w:t>
            </w:r>
            <w:r>
              <w:t>тичному показателю в ба</w:t>
            </w:r>
            <w:r w:rsidRPr="009B7899">
              <w:t>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2D70D44A" w14:textId="77777777" w:rsidR="001A46C2" w:rsidRDefault="001A46C2" w:rsidP="001A46C2">
            <w:r w:rsidRPr="002C6B26">
              <w:t>Б</w:t>
            </w:r>
          </w:p>
        </w:tc>
      </w:tr>
      <w:tr w:rsidR="001A46C2" w:rsidRPr="00B92096" w14:paraId="5E414E22" w14:textId="77777777" w:rsidTr="003E2E85">
        <w:tc>
          <w:tcPr>
            <w:tcW w:w="670" w:type="dxa"/>
            <w:tcBorders>
              <w:top w:val="single" w:sz="4" w:space="0" w:color="auto"/>
              <w:left w:val="single" w:sz="4" w:space="0" w:color="auto"/>
              <w:bottom w:val="single" w:sz="4" w:space="0" w:color="auto"/>
              <w:right w:val="single" w:sz="4" w:space="0" w:color="auto"/>
            </w:tcBorders>
          </w:tcPr>
          <w:p w14:paraId="23453508" w14:textId="77777777" w:rsidR="001A46C2" w:rsidRPr="00B92096" w:rsidRDefault="001A46C2" w:rsidP="001A46C2">
            <w:r>
              <w:t>417</w:t>
            </w:r>
          </w:p>
        </w:tc>
        <w:tc>
          <w:tcPr>
            <w:tcW w:w="1051" w:type="dxa"/>
            <w:tcBorders>
              <w:top w:val="single" w:sz="4" w:space="0" w:color="auto"/>
              <w:left w:val="single" w:sz="4" w:space="0" w:color="auto"/>
              <w:bottom w:val="single" w:sz="4" w:space="0" w:color="auto"/>
              <w:right w:val="single" w:sz="4" w:space="0" w:color="auto"/>
            </w:tcBorders>
          </w:tcPr>
          <w:p w14:paraId="31104162" w14:textId="77777777" w:rsidR="001A46C2" w:rsidRPr="00B92096" w:rsidRDefault="001A46C2" w:rsidP="001A46C2">
            <w:r w:rsidRPr="00B561CB">
              <w:t>0503730</w:t>
            </w:r>
          </w:p>
        </w:tc>
        <w:tc>
          <w:tcPr>
            <w:tcW w:w="1646" w:type="dxa"/>
            <w:gridSpan w:val="2"/>
            <w:tcBorders>
              <w:top w:val="single" w:sz="4" w:space="0" w:color="auto"/>
              <w:left w:val="single" w:sz="4" w:space="0" w:color="auto"/>
              <w:bottom w:val="single" w:sz="4" w:space="0" w:color="auto"/>
              <w:right w:val="single" w:sz="4" w:space="0" w:color="auto"/>
            </w:tcBorders>
          </w:tcPr>
          <w:p w14:paraId="57A91F65"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0E265AE2" w14:textId="77777777" w:rsidR="001A46C2" w:rsidRPr="00B92096" w:rsidRDefault="001A46C2" w:rsidP="001A46C2">
            <w:r>
              <w:t>411</w:t>
            </w:r>
          </w:p>
        </w:tc>
        <w:tc>
          <w:tcPr>
            <w:tcW w:w="567" w:type="dxa"/>
            <w:tcBorders>
              <w:top w:val="single" w:sz="4" w:space="0" w:color="auto"/>
              <w:left w:val="single" w:sz="4" w:space="0" w:color="auto"/>
              <w:bottom w:val="single" w:sz="4" w:space="0" w:color="auto"/>
              <w:right w:val="single" w:sz="4" w:space="0" w:color="auto"/>
            </w:tcBorders>
          </w:tcPr>
          <w:p w14:paraId="707946DF"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77A0D0BE"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F75136A" w14:textId="77777777" w:rsidR="001A46C2" w:rsidRPr="00B92096" w:rsidRDefault="001A46C2" w:rsidP="001A46C2">
            <w:r>
              <w:t>0503769 (5+6)/кредиторка</w:t>
            </w:r>
          </w:p>
        </w:tc>
        <w:tc>
          <w:tcPr>
            <w:tcW w:w="2409" w:type="dxa"/>
            <w:tcBorders>
              <w:top w:val="single" w:sz="4" w:space="0" w:color="auto"/>
              <w:left w:val="single" w:sz="4" w:space="0" w:color="auto"/>
              <w:bottom w:val="single" w:sz="4" w:space="0" w:color="auto"/>
              <w:right w:val="single" w:sz="4" w:space="0" w:color="auto"/>
            </w:tcBorders>
          </w:tcPr>
          <w:p w14:paraId="7976B63A" w14:textId="35B1EE2B" w:rsidR="001A46C2" w:rsidRPr="00B92096"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5A39BE7D"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744D9F25" w14:textId="77777777" w:rsidR="001A46C2" w:rsidRPr="00B92096"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60DF3132" w14:textId="77777777" w:rsidR="001A46C2" w:rsidRPr="00B92096" w:rsidRDefault="001A46C2" w:rsidP="001A46C2">
            <w:r>
              <w:t xml:space="preserve">Остаток по счетам </w:t>
            </w:r>
            <w:r w:rsidRPr="009B7899">
              <w:t>0 302 00 000, 0 208 00 000, 0 304 02 000, 0 304 03</w:t>
            </w:r>
            <w:r>
              <w:t> </w:t>
            </w:r>
            <w:r w:rsidRPr="009B7899">
              <w:t>000</w:t>
            </w:r>
            <w:r>
              <w:t xml:space="preserve"> в ф. 0503769 </w:t>
            </w:r>
            <w:r w:rsidRPr="009B7899">
              <w:t>не соответствует иден</w:t>
            </w:r>
            <w:r>
              <w:t>тичному показателю в ба</w:t>
            </w:r>
            <w:r w:rsidRPr="009B7899">
              <w:t>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6D6F3496" w14:textId="77777777" w:rsidR="001A46C2" w:rsidRDefault="001A46C2" w:rsidP="001A46C2">
            <w:r w:rsidRPr="002C6B26">
              <w:t>Б</w:t>
            </w:r>
          </w:p>
        </w:tc>
      </w:tr>
      <w:tr w:rsidR="001A46C2" w:rsidRPr="00B92096" w14:paraId="5867D07E" w14:textId="77777777" w:rsidTr="003E2E85">
        <w:tc>
          <w:tcPr>
            <w:tcW w:w="670" w:type="dxa"/>
            <w:tcBorders>
              <w:top w:val="single" w:sz="4" w:space="0" w:color="auto"/>
              <w:left w:val="single" w:sz="4" w:space="0" w:color="auto"/>
              <w:bottom w:val="single" w:sz="4" w:space="0" w:color="auto"/>
              <w:right w:val="single" w:sz="4" w:space="0" w:color="auto"/>
            </w:tcBorders>
          </w:tcPr>
          <w:p w14:paraId="0A5F6112" w14:textId="77777777" w:rsidR="001A46C2" w:rsidRPr="00B92096" w:rsidRDefault="001A46C2" w:rsidP="001A46C2">
            <w:r>
              <w:t>418</w:t>
            </w:r>
          </w:p>
        </w:tc>
        <w:tc>
          <w:tcPr>
            <w:tcW w:w="1051" w:type="dxa"/>
            <w:tcBorders>
              <w:top w:val="single" w:sz="4" w:space="0" w:color="auto"/>
              <w:left w:val="single" w:sz="4" w:space="0" w:color="auto"/>
              <w:bottom w:val="single" w:sz="4" w:space="0" w:color="auto"/>
              <w:right w:val="single" w:sz="4" w:space="0" w:color="auto"/>
            </w:tcBorders>
          </w:tcPr>
          <w:p w14:paraId="081BA68A" w14:textId="77777777" w:rsidR="001A46C2" w:rsidRPr="00B92096" w:rsidRDefault="001A46C2" w:rsidP="001A46C2">
            <w:r w:rsidRPr="00B561CB">
              <w:t>0503730</w:t>
            </w:r>
          </w:p>
        </w:tc>
        <w:tc>
          <w:tcPr>
            <w:tcW w:w="1646" w:type="dxa"/>
            <w:gridSpan w:val="2"/>
            <w:tcBorders>
              <w:top w:val="single" w:sz="4" w:space="0" w:color="auto"/>
              <w:left w:val="single" w:sz="4" w:space="0" w:color="auto"/>
              <w:bottom w:val="single" w:sz="4" w:space="0" w:color="auto"/>
              <w:right w:val="single" w:sz="4" w:space="0" w:color="auto"/>
            </w:tcBorders>
          </w:tcPr>
          <w:p w14:paraId="27D0BC0C"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0DCAEFE1" w14:textId="77777777" w:rsidR="001A46C2" w:rsidRPr="00B92096" w:rsidRDefault="001A46C2" w:rsidP="001A46C2">
            <w:r>
              <w:t>470</w:t>
            </w:r>
          </w:p>
        </w:tc>
        <w:tc>
          <w:tcPr>
            <w:tcW w:w="567" w:type="dxa"/>
            <w:tcBorders>
              <w:top w:val="single" w:sz="4" w:space="0" w:color="auto"/>
              <w:left w:val="single" w:sz="4" w:space="0" w:color="auto"/>
              <w:bottom w:val="single" w:sz="4" w:space="0" w:color="auto"/>
              <w:right w:val="single" w:sz="4" w:space="0" w:color="auto"/>
            </w:tcBorders>
          </w:tcPr>
          <w:p w14:paraId="3D614435"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57828B4E"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4627184F" w14:textId="77777777" w:rsidR="001A46C2" w:rsidRPr="00B92096" w:rsidRDefault="001A46C2" w:rsidP="001A46C2">
            <w:r>
              <w:t>0503769 (5+6)/кредиторка</w:t>
            </w:r>
          </w:p>
        </w:tc>
        <w:tc>
          <w:tcPr>
            <w:tcW w:w="2409" w:type="dxa"/>
            <w:tcBorders>
              <w:top w:val="single" w:sz="4" w:space="0" w:color="auto"/>
              <w:left w:val="single" w:sz="4" w:space="0" w:color="auto"/>
              <w:bottom w:val="single" w:sz="4" w:space="0" w:color="auto"/>
              <w:right w:val="single" w:sz="4" w:space="0" w:color="auto"/>
            </w:tcBorders>
          </w:tcPr>
          <w:p w14:paraId="64DC7AE5" w14:textId="61F80837" w:rsidR="001A46C2" w:rsidRPr="00B92096"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7963881E"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7A69DA6F"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49EDD81F" w14:textId="77777777" w:rsidR="001A46C2" w:rsidRPr="00B92096" w:rsidRDefault="001A46C2" w:rsidP="001A46C2">
            <w:r>
              <w:t xml:space="preserve">Остаток по счетам 0 205 00 000, 0 209 00 000 в ф. 0503769 </w:t>
            </w:r>
            <w:r w:rsidRPr="009B7899">
              <w:t>не соответствует иден</w:t>
            </w:r>
            <w:r>
              <w:t>тичному показателю в ба</w:t>
            </w:r>
            <w:r w:rsidRPr="009B7899">
              <w:t>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44890A95" w14:textId="77777777" w:rsidR="001A46C2" w:rsidRDefault="001A46C2" w:rsidP="001A46C2">
            <w:r w:rsidRPr="002C6B26">
              <w:t>Б</w:t>
            </w:r>
          </w:p>
        </w:tc>
      </w:tr>
      <w:tr w:rsidR="001A46C2" w:rsidRPr="00B92096" w14:paraId="2A20C6D9" w14:textId="77777777" w:rsidTr="003E2E85">
        <w:tc>
          <w:tcPr>
            <w:tcW w:w="670" w:type="dxa"/>
            <w:tcBorders>
              <w:top w:val="single" w:sz="4" w:space="0" w:color="auto"/>
              <w:left w:val="single" w:sz="4" w:space="0" w:color="auto"/>
              <w:bottom w:val="single" w:sz="4" w:space="0" w:color="auto"/>
              <w:right w:val="single" w:sz="4" w:space="0" w:color="auto"/>
            </w:tcBorders>
          </w:tcPr>
          <w:p w14:paraId="21B64DDD" w14:textId="77777777" w:rsidR="001A46C2" w:rsidRPr="00B92096" w:rsidRDefault="001A46C2" w:rsidP="001A46C2">
            <w:r>
              <w:t>419</w:t>
            </w:r>
          </w:p>
        </w:tc>
        <w:tc>
          <w:tcPr>
            <w:tcW w:w="1051" w:type="dxa"/>
            <w:tcBorders>
              <w:top w:val="single" w:sz="4" w:space="0" w:color="auto"/>
              <w:left w:val="single" w:sz="4" w:space="0" w:color="auto"/>
              <w:bottom w:val="single" w:sz="4" w:space="0" w:color="auto"/>
              <w:right w:val="single" w:sz="4" w:space="0" w:color="auto"/>
            </w:tcBorders>
          </w:tcPr>
          <w:p w14:paraId="69D5D3D3" w14:textId="77777777" w:rsidR="001A46C2" w:rsidRPr="00B92096" w:rsidRDefault="001A46C2" w:rsidP="001A46C2">
            <w:r w:rsidRPr="00B561CB">
              <w:t>0503730</w:t>
            </w:r>
          </w:p>
        </w:tc>
        <w:tc>
          <w:tcPr>
            <w:tcW w:w="1646" w:type="dxa"/>
            <w:gridSpan w:val="2"/>
            <w:tcBorders>
              <w:top w:val="single" w:sz="4" w:space="0" w:color="auto"/>
              <w:left w:val="single" w:sz="4" w:space="0" w:color="auto"/>
              <w:bottom w:val="single" w:sz="4" w:space="0" w:color="auto"/>
              <w:right w:val="single" w:sz="4" w:space="0" w:color="auto"/>
            </w:tcBorders>
          </w:tcPr>
          <w:p w14:paraId="4B2C3CDD"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7B27C3BF" w14:textId="77777777" w:rsidR="001A46C2" w:rsidRPr="00B92096" w:rsidRDefault="001A46C2" w:rsidP="001A46C2">
            <w:r>
              <w:t>471</w:t>
            </w:r>
          </w:p>
        </w:tc>
        <w:tc>
          <w:tcPr>
            <w:tcW w:w="567" w:type="dxa"/>
            <w:tcBorders>
              <w:top w:val="single" w:sz="4" w:space="0" w:color="auto"/>
              <w:left w:val="single" w:sz="4" w:space="0" w:color="auto"/>
              <w:bottom w:val="single" w:sz="4" w:space="0" w:color="auto"/>
              <w:right w:val="single" w:sz="4" w:space="0" w:color="auto"/>
            </w:tcBorders>
          </w:tcPr>
          <w:p w14:paraId="3F8D71F2"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3059189F"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5125F14" w14:textId="77777777" w:rsidR="001A46C2" w:rsidRPr="00B92096" w:rsidRDefault="001A46C2" w:rsidP="001A46C2">
            <w:r>
              <w:t>0503769 (5+6)/кредиторка</w:t>
            </w:r>
          </w:p>
        </w:tc>
        <w:tc>
          <w:tcPr>
            <w:tcW w:w="2409" w:type="dxa"/>
            <w:tcBorders>
              <w:top w:val="single" w:sz="4" w:space="0" w:color="auto"/>
              <w:left w:val="single" w:sz="4" w:space="0" w:color="auto"/>
              <w:bottom w:val="single" w:sz="4" w:space="0" w:color="auto"/>
              <w:right w:val="single" w:sz="4" w:space="0" w:color="auto"/>
            </w:tcBorders>
          </w:tcPr>
          <w:p w14:paraId="0CD681DF" w14:textId="1769CFFF" w:rsidR="001A46C2" w:rsidRPr="00B92096"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1C41084D"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05E845F9" w14:textId="77777777" w:rsidR="001A46C2" w:rsidRPr="00B92096"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3AD10653" w14:textId="77777777" w:rsidR="001A46C2" w:rsidRPr="00B92096" w:rsidRDefault="001A46C2" w:rsidP="001A46C2">
            <w:r>
              <w:t xml:space="preserve">Остаток по счетам 0 205 00 000, 0 209 00 000 в ф. 0503769 </w:t>
            </w:r>
            <w:r w:rsidRPr="009B7899">
              <w:t>не соответствует иден</w:t>
            </w:r>
            <w:r>
              <w:t>тичному показателю в ба</w:t>
            </w:r>
            <w:r w:rsidRPr="009B7899">
              <w:t>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7FEC5FB6" w14:textId="77777777" w:rsidR="001A46C2" w:rsidRDefault="001A46C2" w:rsidP="001A46C2">
            <w:r>
              <w:t>Б</w:t>
            </w:r>
          </w:p>
        </w:tc>
      </w:tr>
      <w:tr w:rsidR="001A46C2" w:rsidRPr="00B92096" w14:paraId="4FB7176E" w14:textId="77777777" w:rsidTr="003E2E85">
        <w:tc>
          <w:tcPr>
            <w:tcW w:w="670" w:type="dxa"/>
            <w:tcBorders>
              <w:top w:val="single" w:sz="4" w:space="0" w:color="auto"/>
              <w:left w:val="single" w:sz="4" w:space="0" w:color="auto"/>
              <w:bottom w:val="single" w:sz="4" w:space="0" w:color="auto"/>
              <w:right w:val="single" w:sz="4" w:space="0" w:color="auto"/>
            </w:tcBorders>
          </w:tcPr>
          <w:p w14:paraId="467944E1" w14:textId="77777777" w:rsidR="001A46C2" w:rsidRPr="00B92096" w:rsidRDefault="001A46C2" w:rsidP="001A46C2">
            <w:r>
              <w:t>420</w:t>
            </w:r>
          </w:p>
        </w:tc>
        <w:tc>
          <w:tcPr>
            <w:tcW w:w="1051" w:type="dxa"/>
            <w:tcBorders>
              <w:top w:val="single" w:sz="4" w:space="0" w:color="auto"/>
              <w:left w:val="single" w:sz="4" w:space="0" w:color="auto"/>
              <w:bottom w:val="single" w:sz="4" w:space="0" w:color="auto"/>
              <w:right w:val="single" w:sz="4" w:space="0" w:color="auto"/>
            </w:tcBorders>
          </w:tcPr>
          <w:p w14:paraId="3554419B"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7C65B74A"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653585DF" w14:textId="77777777" w:rsidR="001A46C2" w:rsidRPr="00B92096" w:rsidRDefault="001A46C2" w:rsidP="001A46C2">
            <w:r>
              <w:t>433</w:t>
            </w:r>
          </w:p>
        </w:tc>
        <w:tc>
          <w:tcPr>
            <w:tcW w:w="567" w:type="dxa"/>
            <w:tcBorders>
              <w:top w:val="single" w:sz="4" w:space="0" w:color="auto"/>
              <w:left w:val="single" w:sz="4" w:space="0" w:color="auto"/>
              <w:bottom w:val="single" w:sz="4" w:space="0" w:color="auto"/>
              <w:right w:val="single" w:sz="4" w:space="0" w:color="auto"/>
            </w:tcBorders>
          </w:tcPr>
          <w:p w14:paraId="515D9CBE"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0F5311F9"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0E534FC" w14:textId="77777777" w:rsidR="001A46C2" w:rsidRPr="00B92096" w:rsidRDefault="001A46C2" w:rsidP="001A46C2">
            <w:r w:rsidRPr="00B45B71">
              <w:t>0503769 (5+6)/</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742E4B82" w14:textId="77777777" w:rsidR="001A46C2" w:rsidRPr="00B92096" w:rsidRDefault="001A46C2" w:rsidP="001A46C2">
            <w:r w:rsidRPr="00B45B71">
              <w:t xml:space="preserve">Раздел 1, </w:t>
            </w:r>
            <w:r>
              <w:t>итого по счету 0 304 06 000</w:t>
            </w:r>
          </w:p>
        </w:tc>
        <w:tc>
          <w:tcPr>
            <w:tcW w:w="1559" w:type="dxa"/>
            <w:tcBorders>
              <w:top w:val="single" w:sz="4" w:space="0" w:color="auto"/>
              <w:left w:val="single" w:sz="4" w:space="0" w:color="auto"/>
              <w:bottom w:val="single" w:sz="4" w:space="0" w:color="auto"/>
              <w:right w:val="single" w:sz="4" w:space="0" w:color="auto"/>
            </w:tcBorders>
          </w:tcPr>
          <w:p w14:paraId="2F13C1A0"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23F7DED5"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772C64B2" w14:textId="77777777" w:rsidR="001A46C2" w:rsidRPr="00B92096" w:rsidRDefault="001A46C2" w:rsidP="001A46C2">
            <w:r w:rsidRPr="00B45B71">
              <w:t xml:space="preserve">Остаток по </w:t>
            </w:r>
            <w:r>
              <w:t>счету 0 304 06 </w:t>
            </w:r>
            <w:r w:rsidRPr="00594D17">
              <w:t>000</w:t>
            </w:r>
            <w:r>
              <w:t xml:space="preserve">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7D200043" w14:textId="77777777" w:rsidR="001A46C2" w:rsidRPr="00B45B71" w:rsidRDefault="001A46C2" w:rsidP="001A46C2">
            <w:r w:rsidRPr="000555FF">
              <w:t>Б</w:t>
            </w:r>
          </w:p>
        </w:tc>
      </w:tr>
      <w:tr w:rsidR="001A46C2" w:rsidRPr="00B92096" w14:paraId="52F1B447" w14:textId="77777777" w:rsidTr="003E2E85">
        <w:tc>
          <w:tcPr>
            <w:tcW w:w="670" w:type="dxa"/>
            <w:tcBorders>
              <w:top w:val="single" w:sz="4" w:space="0" w:color="auto"/>
              <w:left w:val="single" w:sz="4" w:space="0" w:color="auto"/>
              <w:bottom w:val="single" w:sz="4" w:space="0" w:color="auto"/>
              <w:right w:val="single" w:sz="4" w:space="0" w:color="auto"/>
            </w:tcBorders>
          </w:tcPr>
          <w:p w14:paraId="3E0AB200" w14:textId="77777777" w:rsidR="001A46C2" w:rsidRPr="00B92096" w:rsidRDefault="001A46C2" w:rsidP="001A46C2">
            <w:r>
              <w:t>421</w:t>
            </w:r>
          </w:p>
        </w:tc>
        <w:tc>
          <w:tcPr>
            <w:tcW w:w="1051" w:type="dxa"/>
            <w:tcBorders>
              <w:top w:val="single" w:sz="4" w:space="0" w:color="auto"/>
              <w:left w:val="single" w:sz="4" w:space="0" w:color="auto"/>
              <w:bottom w:val="single" w:sz="4" w:space="0" w:color="auto"/>
              <w:right w:val="single" w:sz="4" w:space="0" w:color="auto"/>
            </w:tcBorders>
          </w:tcPr>
          <w:p w14:paraId="3B5B7813"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3F1A5515"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703EDAD8" w14:textId="77777777" w:rsidR="001A46C2" w:rsidRPr="00B92096" w:rsidRDefault="001A46C2" w:rsidP="001A46C2">
            <w:r>
              <w:t>434</w:t>
            </w:r>
          </w:p>
        </w:tc>
        <w:tc>
          <w:tcPr>
            <w:tcW w:w="567" w:type="dxa"/>
            <w:tcBorders>
              <w:top w:val="single" w:sz="4" w:space="0" w:color="auto"/>
              <w:left w:val="single" w:sz="4" w:space="0" w:color="auto"/>
              <w:bottom w:val="single" w:sz="4" w:space="0" w:color="auto"/>
              <w:right w:val="single" w:sz="4" w:space="0" w:color="auto"/>
            </w:tcBorders>
          </w:tcPr>
          <w:p w14:paraId="365E96F7"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65D25D5E"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5254BE9B" w14:textId="77777777" w:rsidR="001A46C2" w:rsidRPr="00B92096" w:rsidRDefault="001A46C2" w:rsidP="001A46C2">
            <w:r>
              <w:t>0503769 (5+6)/кредиторка</w:t>
            </w:r>
          </w:p>
        </w:tc>
        <w:tc>
          <w:tcPr>
            <w:tcW w:w="2409" w:type="dxa"/>
            <w:tcBorders>
              <w:top w:val="single" w:sz="4" w:space="0" w:color="auto"/>
              <w:left w:val="single" w:sz="4" w:space="0" w:color="auto"/>
              <w:bottom w:val="single" w:sz="4" w:space="0" w:color="auto"/>
              <w:right w:val="single" w:sz="4" w:space="0" w:color="auto"/>
            </w:tcBorders>
          </w:tcPr>
          <w:p w14:paraId="182129E3" w14:textId="77777777" w:rsidR="001A46C2" w:rsidRPr="00B92096" w:rsidRDefault="001A46C2" w:rsidP="001A46C2">
            <w:r>
              <w:t xml:space="preserve">Раздел 1, </w:t>
            </w:r>
            <w:r w:rsidRPr="00C4486E">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4B509A51"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6E3CFFBF"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352C38ED" w14:textId="515D1A44" w:rsidR="001A46C2" w:rsidRPr="00B92096" w:rsidRDefault="001A46C2" w:rsidP="00D05AAD">
            <w:r w:rsidRPr="00C4486E">
              <w:t>Остаток по счету 0 210 1% 000 в ф. 0503769 не соответствует идентичному показателю в б</w:t>
            </w:r>
            <w:r>
              <w:t>а</w:t>
            </w:r>
            <w:r w:rsidRPr="00C4486E">
              <w:t>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7C909D5B" w14:textId="77777777" w:rsidR="001A46C2" w:rsidRPr="00C4486E" w:rsidRDefault="001A46C2" w:rsidP="001A46C2">
            <w:r w:rsidRPr="000555FF">
              <w:t>Б</w:t>
            </w:r>
          </w:p>
        </w:tc>
      </w:tr>
      <w:tr w:rsidR="001A46C2" w:rsidRPr="00B92096" w14:paraId="763658E6" w14:textId="77777777" w:rsidTr="003E2E85">
        <w:tc>
          <w:tcPr>
            <w:tcW w:w="670" w:type="dxa"/>
            <w:tcBorders>
              <w:top w:val="single" w:sz="4" w:space="0" w:color="auto"/>
              <w:left w:val="single" w:sz="4" w:space="0" w:color="auto"/>
              <w:bottom w:val="single" w:sz="4" w:space="0" w:color="auto"/>
              <w:right w:val="single" w:sz="4" w:space="0" w:color="auto"/>
            </w:tcBorders>
          </w:tcPr>
          <w:p w14:paraId="1D9DEA53" w14:textId="77777777" w:rsidR="001A46C2" w:rsidRPr="00B92096" w:rsidRDefault="001A46C2" w:rsidP="001A46C2">
            <w:r>
              <w:t>422</w:t>
            </w:r>
          </w:p>
        </w:tc>
        <w:tc>
          <w:tcPr>
            <w:tcW w:w="1051" w:type="dxa"/>
            <w:tcBorders>
              <w:top w:val="single" w:sz="4" w:space="0" w:color="auto"/>
              <w:left w:val="single" w:sz="4" w:space="0" w:color="auto"/>
              <w:bottom w:val="single" w:sz="4" w:space="0" w:color="auto"/>
              <w:right w:val="single" w:sz="4" w:space="0" w:color="auto"/>
            </w:tcBorders>
          </w:tcPr>
          <w:p w14:paraId="4E334685"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0254A63"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51A38B49" w14:textId="77777777" w:rsidR="001A46C2" w:rsidRPr="00B92096" w:rsidRDefault="001A46C2" w:rsidP="001A46C2">
            <w:r>
              <w:t>510</w:t>
            </w:r>
          </w:p>
        </w:tc>
        <w:tc>
          <w:tcPr>
            <w:tcW w:w="567" w:type="dxa"/>
            <w:tcBorders>
              <w:top w:val="single" w:sz="4" w:space="0" w:color="auto"/>
              <w:left w:val="single" w:sz="4" w:space="0" w:color="auto"/>
              <w:bottom w:val="single" w:sz="4" w:space="0" w:color="auto"/>
              <w:right w:val="single" w:sz="4" w:space="0" w:color="auto"/>
            </w:tcBorders>
          </w:tcPr>
          <w:p w14:paraId="0A2348C3"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06AB2122"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E22C2FB" w14:textId="77777777" w:rsidR="001A46C2" w:rsidRPr="00B92096" w:rsidRDefault="001A46C2" w:rsidP="001A46C2">
            <w:r w:rsidRPr="00B45B71">
              <w:t>0503769 (5+6)/</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469F08C6" w14:textId="77777777" w:rsidR="001A46C2" w:rsidRPr="00B92096" w:rsidRDefault="001A46C2" w:rsidP="001A46C2">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
          <w:p w14:paraId="5E207BDB"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1F3C57ED"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6905F0FE" w14:textId="77777777" w:rsidR="001A46C2" w:rsidRPr="00B92096" w:rsidRDefault="001A46C2" w:rsidP="001A46C2">
            <w:r w:rsidRPr="00B45B71">
              <w:t xml:space="preserve">Остаток по </w:t>
            </w:r>
            <w:r>
              <w:t>счету 0 401 4</w:t>
            </w:r>
            <w:r w:rsidRPr="00594D17">
              <w:t>0</w:t>
            </w:r>
            <w:r>
              <w:t> </w:t>
            </w:r>
            <w:r w:rsidRPr="00594D17">
              <w:t>000</w:t>
            </w:r>
            <w:r>
              <w:t xml:space="preserve">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23FB2E92" w14:textId="77777777" w:rsidR="001A46C2" w:rsidRPr="00B45B71" w:rsidRDefault="001A46C2" w:rsidP="001A46C2">
            <w:r w:rsidRPr="000555FF">
              <w:t>Б</w:t>
            </w:r>
          </w:p>
        </w:tc>
      </w:tr>
      <w:tr w:rsidR="001A46C2" w:rsidRPr="00B92096" w14:paraId="606B9DAD" w14:textId="77777777" w:rsidTr="003E2E85">
        <w:tc>
          <w:tcPr>
            <w:tcW w:w="670" w:type="dxa"/>
            <w:tcBorders>
              <w:top w:val="single" w:sz="4" w:space="0" w:color="auto"/>
              <w:left w:val="single" w:sz="4" w:space="0" w:color="auto"/>
              <w:bottom w:val="single" w:sz="4" w:space="0" w:color="auto"/>
              <w:right w:val="single" w:sz="4" w:space="0" w:color="auto"/>
            </w:tcBorders>
          </w:tcPr>
          <w:p w14:paraId="1DFD62CC" w14:textId="77777777" w:rsidR="001A46C2" w:rsidRPr="00B92096" w:rsidRDefault="001A46C2" w:rsidP="001A46C2">
            <w:r>
              <w:t>423</w:t>
            </w:r>
          </w:p>
        </w:tc>
        <w:tc>
          <w:tcPr>
            <w:tcW w:w="1051" w:type="dxa"/>
            <w:tcBorders>
              <w:top w:val="single" w:sz="4" w:space="0" w:color="auto"/>
              <w:left w:val="single" w:sz="4" w:space="0" w:color="auto"/>
              <w:bottom w:val="single" w:sz="4" w:space="0" w:color="auto"/>
              <w:right w:val="single" w:sz="4" w:space="0" w:color="auto"/>
            </w:tcBorders>
          </w:tcPr>
          <w:p w14:paraId="1CC3EDAD"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381B6DA"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2509B18" w14:textId="77777777" w:rsidR="001A46C2" w:rsidRPr="00B92096" w:rsidRDefault="001A46C2" w:rsidP="001A46C2">
            <w:r>
              <w:t>520</w:t>
            </w:r>
          </w:p>
        </w:tc>
        <w:tc>
          <w:tcPr>
            <w:tcW w:w="567" w:type="dxa"/>
            <w:tcBorders>
              <w:top w:val="single" w:sz="4" w:space="0" w:color="auto"/>
              <w:left w:val="single" w:sz="4" w:space="0" w:color="auto"/>
              <w:bottom w:val="single" w:sz="4" w:space="0" w:color="auto"/>
              <w:right w:val="single" w:sz="4" w:space="0" w:color="auto"/>
            </w:tcBorders>
          </w:tcPr>
          <w:p w14:paraId="295AAFA7" w14:textId="77777777" w:rsidR="001A46C2" w:rsidRPr="00B92096" w:rsidRDefault="001A46C2" w:rsidP="001A46C2">
            <w:r>
              <w:t>7</w:t>
            </w:r>
          </w:p>
        </w:tc>
        <w:tc>
          <w:tcPr>
            <w:tcW w:w="993" w:type="dxa"/>
            <w:gridSpan w:val="2"/>
            <w:tcBorders>
              <w:top w:val="single" w:sz="4" w:space="0" w:color="auto"/>
              <w:left w:val="single" w:sz="4" w:space="0" w:color="auto"/>
              <w:bottom w:val="single" w:sz="4" w:space="0" w:color="auto"/>
              <w:right w:val="single" w:sz="4" w:space="0" w:color="auto"/>
            </w:tcBorders>
          </w:tcPr>
          <w:p w14:paraId="17115B88"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FF13D49" w14:textId="77777777" w:rsidR="001A46C2" w:rsidRPr="00B92096" w:rsidRDefault="001A46C2" w:rsidP="001A46C2">
            <w:r w:rsidRPr="00B45B71">
              <w:t>0503769 (5+6)/</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34C8DAEF" w14:textId="77777777" w:rsidR="001A46C2" w:rsidRPr="00B92096" w:rsidRDefault="001A46C2" w:rsidP="001A46C2">
            <w:r w:rsidRPr="00B45B71">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
          <w:p w14:paraId="1883CC42"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133FB3C1"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0DDFBA4C" w14:textId="77777777" w:rsidR="001A46C2" w:rsidRPr="00B92096" w:rsidRDefault="001A46C2" w:rsidP="001A46C2">
            <w:r w:rsidRPr="00B45B71">
              <w:t xml:space="preserve">Остаток по </w:t>
            </w:r>
            <w:r>
              <w:t>счету 0 401 6</w:t>
            </w:r>
            <w:r w:rsidRPr="00594D17">
              <w:t>0</w:t>
            </w:r>
            <w:r>
              <w:t> </w:t>
            </w:r>
            <w:r w:rsidRPr="00594D17">
              <w:t>000</w:t>
            </w:r>
            <w:r>
              <w:t xml:space="preserve">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5AFABE83" w14:textId="77777777" w:rsidR="001A46C2" w:rsidRPr="00B45B71" w:rsidRDefault="001A46C2" w:rsidP="001A46C2">
            <w:r w:rsidRPr="000555FF">
              <w:t>Б</w:t>
            </w:r>
          </w:p>
        </w:tc>
      </w:tr>
      <w:tr w:rsidR="001A46C2" w:rsidRPr="00B92096" w14:paraId="1BB78B24" w14:textId="77777777" w:rsidTr="003E2E85">
        <w:tc>
          <w:tcPr>
            <w:tcW w:w="670" w:type="dxa"/>
            <w:tcBorders>
              <w:top w:val="single" w:sz="4" w:space="0" w:color="auto"/>
              <w:left w:val="single" w:sz="4" w:space="0" w:color="auto"/>
              <w:bottom w:val="single" w:sz="4" w:space="0" w:color="auto"/>
              <w:right w:val="single" w:sz="4" w:space="0" w:color="auto"/>
            </w:tcBorders>
          </w:tcPr>
          <w:p w14:paraId="1B8CD9E1" w14:textId="77777777" w:rsidR="001A46C2" w:rsidRPr="00B92096" w:rsidRDefault="001A46C2" w:rsidP="001A46C2">
            <w:r>
              <w:t>424</w:t>
            </w:r>
          </w:p>
        </w:tc>
        <w:tc>
          <w:tcPr>
            <w:tcW w:w="1051" w:type="dxa"/>
            <w:tcBorders>
              <w:top w:val="single" w:sz="4" w:space="0" w:color="auto"/>
              <w:left w:val="single" w:sz="4" w:space="0" w:color="auto"/>
              <w:bottom w:val="single" w:sz="4" w:space="0" w:color="auto"/>
              <w:right w:val="single" w:sz="4" w:space="0" w:color="auto"/>
            </w:tcBorders>
          </w:tcPr>
          <w:p w14:paraId="058F5306"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6670CF31"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0C9659E" w14:textId="77777777" w:rsidR="001A46C2" w:rsidRPr="00B92096" w:rsidRDefault="001A46C2" w:rsidP="001A46C2">
            <w:r>
              <w:t>250</w:t>
            </w:r>
          </w:p>
        </w:tc>
        <w:tc>
          <w:tcPr>
            <w:tcW w:w="567" w:type="dxa"/>
            <w:tcBorders>
              <w:top w:val="single" w:sz="4" w:space="0" w:color="auto"/>
              <w:left w:val="single" w:sz="4" w:space="0" w:color="auto"/>
              <w:bottom w:val="single" w:sz="4" w:space="0" w:color="auto"/>
              <w:right w:val="single" w:sz="4" w:space="0" w:color="auto"/>
            </w:tcBorders>
          </w:tcPr>
          <w:p w14:paraId="194C1792"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17310639"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4EC86570" w14:textId="77777777" w:rsidR="001A46C2" w:rsidRPr="00B92096" w:rsidRDefault="001A46C2" w:rsidP="001A46C2">
            <w:r>
              <w:t>0503769 (4</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78E86462" w14:textId="7BC5781E" w:rsidR="001A46C2" w:rsidRPr="00B92096" w:rsidRDefault="001A46C2" w:rsidP="00D05AAD">
            <w:r w:rsidRPr="003302F5">
              <w:t xml:space="preserve">Раздел 1, </w:t>
            </w:r>
            <w:r>
              <w:t xml:space="preserve">итого </w:t>
            </w:r>
            <w:r w:rsidRPr="003302F5">
              <w:t>по счетам</w:t>
            </w:r>
            <w:r>
              <w:t xml:space="preserve"> </w:t>
            </w:r>
            <w:r w:rsidRPr="003302F5">
              <w:t>0 205 00 000, 0 209 00 000</w:t>
            </w:r>
          </w:p>
        </w:tc>
        <w:tc>
          <w:tcPr>
            <w:tcW w:w="1559" w:type="dxa"/>
            <w:tcBorders>
              <w:top w:val="single" w:sz="4" w:space="0" w:color="auto"/>
              <w:left w:val="single" w:sz="4" w:space="0" w:color="auto"/>
              <w:bottom w:val="single" w:sz="4" w:space="0" w:color="auto"/>
              <w:right w:val="single" w:sz="4" w:space="0" w:color="auto"/>
            </w:tcBorders>
          </w:tcPr>
          <w:p w14:paraId="065FF69F"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2A84DE58"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4652B2BB" w14:textId="77777777" w:rsidR="001A46C2" w:rsidRPr="00B92096" w:rsidRDefault="001A46C2" w:rsidP="001A46C2">
            <w:r w:rsidRPr="00B45B71">
              <w:t xml:space="preserve">Остаток по </w:t>
            </w:r>
            <w:r w:rsidRPr="003302F5">
              <w:t>сче</w:t>
            </w:r>
            <w:r>
              <w:t xml:space="preserve">там 0 205 00 000, 0 209 00 000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6D9F84D3" w14:textId="77777777" w:rsidR="001A46C2" w:rsidRPr="00B45B71" w:rsidRDefault="001A46C2" w:rsidP="001A46C2">
            <w:r w:rsidRPr="000555FF">
              <w:t>Б</w:t>
            </w:r>
          </w:p>
        </w:tc>
      </w:tr>
      <w:tr w:rsidR="001A46C2" w:rsidRPr="00B92096" w14:paraId="79C34C3D" w14:textId="77777777" w:rsidTr="003E2E85">
        <w:tc>
          <w:tcPr>
            <w:tcW w:w="670" w:type="dxa"/>
            <w:tcBorders>
              <w:top w:val="single" w:sz="4" w:space="0" w:color="auto"/>
              <w:left w:val="single" w:sz="4" w:space="0" w:color="auto"/>
              <w:bottom w:val="single" w:sz="4" w:space="0" w:color="auto"/>
              <w:right w:val="single" w:sz="4" w:space="0" w:color="auto"/>
            </w:tcBorders>
          </w:tcPr>
          <w:p w14:paraId="6B619A8C" w14:textId="77777777" w:rsidR="001A46C2" w:rsidRPr="00B92096" w:rsidRDefault="001A46C2" w:rsidP="001A46C2">
            <w:r>
              <w:t>425</w:t>
            </w:r>
          </w:p>
        </w:tc>
        <w:tc>
          <w:tcPr>
            <w:tcW w:w="1051" w:type="dxa"/>
            <w:tcBorders>
              <w:top w:val="single" w:sz="4" w:space="0" w:color="auto"/>
              <w:left w:val="single" w:sz="4" w:space="0" w:color="auto"/>
              <w:bottom w:val="single" w:sz="4" w:space="0" w:color="auto"/>
              <w:right w:val="single" w:sz="4" w:space="0" w:color="auto"/>
            </w:tcBorders>
          </w:tcPr>
          <w:p w14:paraId="1A72EF16"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464AED24"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378693A" w14:textId="77777777" w:rsidR="001A46C2" w:rsidRPr="00B92096" w:rsidRDefault="001A46C2" w:rsidP="001A46C2">
            <w:r>
              <w:t>251</w:t>
            </w:r>
          </w:p>
        </w:tc>
        <w:tc>
          <w:tcPr>
            <w:tcW w:w="567" w:type="dxa"/>
            <w:tcBorders>
              <w:top w:val="single" w:sz="4" w:space="0" w:color="auto"/>
              <w:left w:val="single" w:sz="4" w:space="0" w:color="auto"/>
              <w:bottom w:val="single" w:sz="4" w:space="0" w:color="auto"/>
              <w:right w:val="single" w:sz="4" w:space="0" w:color="auto"/>
            </w:tcBorders>
          </w:tcPr>
          <w:p w14:paraId="7D69A62A"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5918A021"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20C3EA08" w14:textId="77777777" w:rsidR="001A46C2" w:rsidRPr="00B92096" w:rsidRDefault="001A46C2" w:rsidP="001A46C2">
            <w:r>
              <w:t>0503769 (4</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16F5F8CB" w14:textId="585F8FF2" w:rsidR="001A46C2" w:rsidRPr="00B92096" w:rsidRDefault="001A46C2" w:rsidP="00D05AAD">
            <w:r w:rsidRPr="003302F5">
              <w:t xml:space="preserve">Раздел 1, </w:t>
            </w:r>
            <w:r>
              <w:t xml:space="preserve">итого </w:t>
            </w:r>
            <w:r w:rsidRPr="003302F5">
              <w:t>по счетам</w:t>
            </w:r>
            <w:r>
              <w:t xml:space="preserve"> </w:t>
            </w:r>
            <w:r w:rsidRPr="003302F5">
              <w:t>0 205 00 000, 0 209 00 000</w:t>
            </w:r>
          </w:p>
        </w:tc>
        <w:tc>
          <w:tcPr>
            <w:tcW w:w="1559" w:type="dxa"/>
            <w:tcBorders>
              <w:top w:val="single" w:sz="4" w:space="0" w:color="auto"/>
              <w:left w:val="single" w:sz="4" w:space="0" w:color="auto"/>
              <w:bottom w:val="single" w:sz="4" w:space="0" w:color="auto"/>
              <w:right w:val="single" w:sz="4" w:space="0" w:color="auto"/>
            </w:tcBorders>
          </w:tcPr>
          <w:p w14:paraId="75564CF3"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0AD2F1E1" w14:textId="77777777" w:rsidR="001A46C2" w:rsidRPr="00B92096"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5995F1EB" w14:textId="77777777" w:rsidR="001A46C2" w:rsidRPr="00B92096" w:rsidRDefault="001A46C2" w:rsidP="001A46C2">
            <w:r w:rsidRPr="00B45B71">
              <w:t xml:space="preserve">Остаток по </w:t>
            </w:r>
            <w:r w:rsidRPr="003302F5">
              <w:t>сче</w:t>
            </w:r>
            <w:r>
              <w:t xml:space="preserve">там 0 205 00 000, 0 209 00 000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686EB283" w14:textId="77777777" w:rsidR="001A46C2" w:rsidRPr="00B45B71" w:rsidRDefault="001A46C2" w:rsidP="001A46C2">
            <w:r w:rsidRPr="000555FF">
              <w:t>Б</w:t>
            </w:r>
          </w:p>
        </w:tc>
      </w:tr>
      <w:tr w:rsidR="001A46C2" w:rsidRPr="00B92096" w14:paraId="0EDE57A8" w14:textId="77777777" w:rsidTr="003E2E85">
        <w:tc>
          <w:tcPr>
            <w:tcW w:w="670" w:type="dxa"/>
            <w:tcBorders>
              <w:top w:val="single" w:sz="4" w:space="0" w:color="auto"/>
              <w:left w:val="single" w:sz="4" w:space="0" w:color="auto"/>
              <w:bottom w:val="single" w:sz="4" w:space="0" w:color="auto"/>
              <w:right w:val="single" w:sz="4" w:space="0" w:color="auto"/>
            </w:tcBorders>
          </w:tcPr>
          <w:p w14:paraId="5450BBA4" w14:textId="77777777" w:rsidR="001A46C2" w:rsidRPr="00B92096" w:rsidRDefault="001A46C2" w:rsidP="001A46C2">
            <w:r>
              <w:t>426</w:t>
            </w:r>
          </w:p>
        </w:tc>
        <w:tc>
          <w:tcPr>
            <w:tcW w:w="1051" w:type="dxa"/>
            <w:tcBorders>
              <w:top w:val="single" w:sz="4" w:space="0" w:color="auto"/>
              <w:left w:val="single" w:sz="4" w:space="0" w:color="auto"/>
              <w:bottom w:val="single" w:sz="4" w:space="0" w:color="auto"/>
              <w:right w:val="single" w:sz="4" w:space="0" w:color="auto"/>
            </w:tcBorders>
          </w:tcPr>
          <w:p w14:paraId="383B699B" w14:textId="77777777" w:rsidR="001A46C2" w:rsidRPr="00B92096" w:rsidRDefault="001A46C2" w:rsidP="001A46C2">
            <w:pPr>
              <w:rPr>
                <w:highlight w:val="yellow"/>
              </w:rPr>
            </w:pPr>
            <w:r>
              <w:t>0503730</w:t>
            </w:r>
          </w:p>
        </w:tc>
        <w:tc>
          <w:tcPr>
            <w:tcW w:w="1646" w:type="dxa"/>
            <w:gridSpan w:val="2"/>
            <w:tcBorders>
              <w:top w:val="single" w:sz="4" w:space="0" w:color="auto"/>
              <w:left w:val="single" w:sz="4" w:space="0" w:color="auto"/>
              <w:bottom w:val="single" w:sz="4" w:space="0" w:color="auto"/>
              <w:right w:val="single" w:sz="4" w:space="0" w:color="auto"/>
            </w:tcBorders>
          </w:tcPr>
          <w:p w14:paraId="5A4F2FC8"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AE8E8A5" w14:textId="77777777" w:rsidR="001A46C2" w:rsidRPr="00B92096" w:rsidRDefault="001A46C2" w:rsidP="001A46C2">
            <w:r>
              <w:t>260</w:t>
            </w:r>
          </w:p>
        </w:tc>
        <w:tc>
          <w:tcPr>
            <w:tcW w:w="567" w:type="dxa"/>
            <w:tcBorders>
              <w:top w:val="single" w:sz="4" w:space="0" w:color="auto"/>
              <w:left w:val="single" w:sz="4" w:space="0" w:color="auto"/>
              <w:bottom w:val="single" w:sz="4" w:space="0" w:color="auto"/>
              <w:right w:val="single" w:sz="4" w:space="0" w:color="auto"/>
            </w:tcBorders>
          </w:tcPr>
          <w:p w14:paraId="4431C560" w14:textId="77777777" w:rsidR="001A46C2" w:rsidRPr="00B92096" w:rsidRDefault="001A46C2" w:rsidP="001A46C2">
            <w:pPr>
              <w:rPr>
                <w:lang w:val="en-US"/>
              </w:rPr>
            </w:pPr>
            <w:r>
              <w:t>8</w:t>
            </w:r>
          </w:p>
        </w:tc>
        <w:tc>
          <w:tcPr>
            <w:tcW w:w="993" w:type="dxa"/>
            <w:gridSpan w:val="2"/>
            <w:tcBorders>
              <w:top w:val="single" w:sz="4" w:space="0" w:color="auto"/>
              <w:left w:val="single" w:sz="4" w:space="0" w:color="auto"/>
              <w:bottom w:val="single" w:sz="4" w:space="0" w:color="auto"/>
              <w:right w:val="single" w:sz="4" w:space="0" w:color="auto"/>
            </w:tcBorders>
          </w:tcPr>
          <w:p w14:paraId="446DDFFF"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46371799" w14:textId="77777777" w:rsidR="001A46C2" w:rsidRPr="00B92096" w:rsidRDefault="001A46C2" w:rsidP="001A46C2">
            <w:r>
              <w:t>0503769 (4</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4A9119E1" w14:textId="689E7A20" w:rsidR="001A46C2" w:rsidRPr="00B92096" w:rsidRDefault="001A46C2" w:rsidP="00D05AAD">
            <w:r w:rsidRPr="003302F5">
              <w:t xml:space="preserve">Раздел 1, </w:t>
            </w:r>
            <w:r>
              <w:t xml:space="preserve">итого </w:t>
            </w:r>
            <w:r w:rsidRPr="003302F5">
              <w:t>по счетам</w:t>
            </w:r>
            <w:r>
              <w:t xml:space="preserve"> 0 206</w:t>
            </w:r>
            <w:r w:rsidRPr="003302F5">
              <w:t xml:space="preserve"> 00 000, 0 2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3B9AA9A6"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376B2823"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24EF9099" w14:textId="77777777" w:rsidR="001A46C2" w:rsidRPr="00B92096" w:rsidRDefault="001A46C2" w:rsidP="001A46C2">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158AF4CF" w14:textId="77777777" w:rsidR="001A46C2" w:rsidRPr="00B45B71" w:rsidRDefault="001A46C2" w:rsidP="001A46C2">
            <w:r w:rsidRPr="000555FF">
              <w:t>Б</w:t>
            </w:r>
          </w:p>
        </w:tc>
      </w:tr>
      <w:tr w:rsidR="001A46C2" w:rsidRPr="00B92096" w14:paraId="64C266D7" w14:textId="77777777" w:rsidTr="003E2E85">
        <w:tc>
          <w:tcPr>
            <w:tcW w:w="670" w:type="dxa"/>
            <w:tcBorders>
              <w:top w:val="single" w:sz="4" w:space="0" w:color="auto"/>
              <w:left w:val="single" w:sz="4" w:space="0" w:color="auto"/>
              <w:bottom w:val="single" w:sz="4" w:space="0" w:color="auto"/>
              <w:right w:val="single" w:sz="4" w:space="0" w:color="auto"/>
            </w:tcBorders>
          </w:tcPr>
          <w:p w14:paraId="02D59330" w14:textId="77777777" w:rsidR="001A46C2" w:rsidRPr="00B92096" w:rsidRDefault="001A46C2" w:rsidP="001A46C2">
            <w:pPr>
              <w:ind w:left="-70" w:right="-108"/>
            </w:pPr>
            <w:r>
              <w:t>427</w:t>
            </w:r>
          </w:p>
        </w:tc>
        <w:tc>
          <w:tcPr>
            <w:tcW w:w="1051" w:type="dxa"/>
            <w:tcBorders>
              <w:top w:val="single" w:sz="4" w:space="0" w:color="auto"/>
              <w:left w:val="single" w:sz="4" w:space="0" w:color="auto"/>
              <w:bottom w:val="single" w:sz="4" w:space="0" w:color="auto"/>
              <w:right w:val="single" w:sz="4" w:space="0" w:color="auto"/>
            </w:tcBorders>
          </w:tcPr>
          <w:p w14:paraId="567C5308"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7A8A3565"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32F4C38" w14:textId="77777777" w:rsidR="001A46C2" w:rsidRPr="00B92096" w:rsidRDefault="001A46C2" w:rsidP="001A46C2">
            <w:r>
              <w:t>261</w:t>
            </w:r>
          </w:p>
        </w:tc>
        <w:tc>
          <w:tcPr>
            <w:tcW w:w="567" w:type="dxa"/>
            <w:tcBorders>
              <w:top w:val="single" w:sz="4" w:space="0" w:color="auto"/>
              <w:left w:val="single" w:sz="4" w:space="0" w:color="auto"/>
              <w:bottom w:val="single" w:sz="4" w:space="0" w:color="auto"/>
              <w:right w:val="single" w:sz="4" w:space="0" w:color="auto"/>
            </w:tcBorders>
          </w:tcPr>
          <w:p w14:paraId="688BC2CE"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54BD3718"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79F780E3" w14:textId="77777777" w:rsidR="001A46C2" w:rsidRPr="00B92096" w:rsidRDefault="001A46C2" w:rsidP="001A46C2">
            <w:r>
              <w:t>0503769 (4)</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27187742" w14:textId="22C010CB" w:rsidR="001A46C2" w:rsidRPr="00B92096" w:rsidRDefault="001A46C2" w:rsidP="00D05AAD">
            <w:r w:rsidRPr="00B45B71">
              <w:t>Раздел 1</w:t>
            </w:r>
            <w:r>
              <w:t xml:space="preserve">, итого </w:t>
            </w:r>
            <w:r w:rsidRPr="00B45B71">
              <w:t>по счетам</w:t>
            </w:r>
            <w:r>
              <w:t xml:space="preserve"> 0 206</w:t>
            </w:r>
            <w:r w:rsidRPr="00B45B71">
              <w:t xml:space="preserve"> 00 000, 0 2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70A3DCF1"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595FEBB5" w14:textId="77777777" w:rsidR="001A46C2" w:rsidRPr="00B92096"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4FE256CB" w14:textId="77777777" w:rsidR="001A46C2" w:rsidRPr="00B92096" w:rsidRDefault="001A46C2" w:rsidP="001A46C2">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392893FF" w14:textId="77777777" w:rsidR="001A46C2" w:rsidRPr="00B45B71" w:rsidRDefault="001A46C2" w:rsidP="001A46C2">
            <w:r w:rsidRPr="000555FF">
              <w:t>Б</w:t>
            </w:r>
          </w:p>
        </w:tc>
      </w:tr>
      <w:tr w:rsidR="001A46C2" w:rsidRPr="00B92096" w14:paraId="4715BE0B" w14:textId="77777777" w:rsidTr="003E2E85">
        <w:tc>
          <w:tcPr>
            <w:tcW w:w="670" w:type="dxa"/>
            <w:tcBorders>
              <w:top w:val="single" w:sz="4" w:space="0" w:color="auto"/>
              <w:left w:val="single" w:sz="4" w:space="0" w:color="auto"/>
              <w:bottom w:val="single" w:sz="4" w:space="0" w:color="auto"/>
              <w:right w:val="single" w:sz="4" w:space="0" w:color="auto"/>
            </w:tcBorders>
          </w:tcPr>
          <w:p w14:paraId="10F031B5" w14:textId="77777777" w:rsidR="001A46C2" w:rsidRPr="00B92096" w:rsidRDefault="001A46C2" w:rsidP="001A46C2">
            <w:r>
              <w:t>428</w:t>
            </w:r>
          </w:p>
        </w:tc>
        <w:tc>
          <w:tcPr>
            <w:tcW w:w="1051" w:type="dxa"/>
            <w:tcBorders>
              <w:top w:val="single" w:sz="4" w:space="0" w:color="auto"/>
              <w:left w:val="single" w:sz="4" w:space="0" w:color="auto"/>
              <w:bottom w:val="single" w:sz="4" w:space="0" w:color="auto"/>
              <w:right w:val="single" w:sz="4" w:space="0" w:color="auto"/>
            </w:tcBorders>
          </w:tcPr>
          <w:p w14:paraId="69AF99EF"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0B153F9"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7DEF2B61" w14:textId="77777777" w:rsidR="001A46C2" w:rsidRPr="00B92096" w:rsidRDefault="001A46C2" w:rsidP="001A46C2">
            <w:r>
              <w:t>282</w:t>
            </w:r>
          </w:p>
        </w:tc>
        <w:tc>
          <w:tcPr>
            <w:tcW w:w="567" w:type="dxa"/>
            <w:tcBorders>
              <w:top w:val="single" w:sz="4" w:space="0" w:color="auto"/>
              <w:left w:val="single" w:sz="4" w:space="0" w:color="auto"/>
              <w:bottom w:val="single" w:sz="4" w:space="0" w:color="auto"/>
              <w:right w:val="single" w:sz="4" w:space="0" w:color="auto"/>
            </w:tcBorders>
          </w:tcPr>
          <w:p w14:paraId="5B6023B8"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124730E0"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502AAB7C" w14:textId="77777777" w:rsidR="001A46C2" w:rsidRPr="00B92096" w:rsidRDefault="001A46C2" w:rsidP="001A46C2">
            <w:r>
              <w:t>0503769 (4</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10019109" w14:textId="77777777" w:rsidR="001A46C2" w:rsidRPr="00B92096" w:rsidRDefault="001A46C2" w:rsidP="001A46C2">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2725C9B5"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6FB7EA82"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7DAC818C" w14:textId="03B5C88E" w:rsidR="001A46C2" w:rsidRPr="00B92096" w:rsidRDefault="001A46C2" w:rsidP="00D05AAD">
            <w:r w:rsidRPr="00B45B71">
              <w:t xml:space="preserve">Остаток по </w:t>
            </w:r>
            <w:r>
              <w:t xml:space="preserve">счету 0 210 1% 000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5DF2CFAB" w14:textId="77777777" w:rsidR="001A46C2" w:rsidRPr="00B45B71" w:rsidRDefault="001A46C2" w:rsidP="001A46C2">
            <w:r w:rsidRPr="000555FF">
              <w:t>Б</w:t>
            </w:r>
          </w:p>
        </w:tc>
      </w:tr>
      <w:tr w:rsidR="001A46C2" w:rsidRPr="00B92096" w14:paraId="198B1219" w14:textId="77777777" w:rsidTr="003E2E85">
        <w:tc>
          <w:tcPr>
            <w:tcW w:w="670" w:type="dxa"/>
            <w:tcBorders>
              <w:top w:val="single" w:sz="4" w:space="0" w:color="auto"/>
              <w:left w:val="single" w:sz="4" w:space="0" w:color="auto"/>
              <w:bottom w:val="single" w:sz="4" w:space="0" w:color="auto"/>
              <w:right w:val="single" w:sz="4" w:space="0" w:color="auto"/>
            </w:tcBorders>
          </w:tcPr>
          <w:p w14:paraId="28288D8E" w14:textId="77777777" w:rsidR="001A46C2" w:rsidRPr="00B92096" w:rsidRDefault="001A46C2" w:rsidP="001A46C2">
            <w:r>
              <w:t>429</w:t>
            </w:r>
          </w:p>
        </w:tc>
        <w:tc>
          <w:tcPr>
            <w:tcW w:w="1051" w:type="dxa"/>
            <w:tcBorders>
              <w:top w:val="single" w:sz="4" w:space="0" w:color="auto"/>
              <w:left w:val="single" w:sz="4" w:space="0" w:color="auto"/>
              <w:bottom w:val="single" w:sz="4" w:space="0" w:color="auto"/>
              <w:right w:val="single" w:sz="4" w:space="0" w:color="auto"/>
            </w:tcBorders>
          </w:tcPr>
          <w:p w14:paraId="36CB4718"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F733AA3"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729D4DA9" w14:textId="77777777" w:rsidR="001A46C2" w:rsidRPr="00B92096" w:rsidRDefault="001A46C2" w:rsidP="001A46C2">
            <w:r>
              <w:t>410</w:t>
            </w:r>
          </w:p>
        </w:tc>
        <w:tc>
          <w:tcPr>
            <w:tcW w:w="567" w:type="dxa"/>
            <w:tcBorders>
              <w:top w:val="single" w:sz="4" w:space="0" w:color="auto"/>
              <w:left w:val="single" w:sz="4" w:space="0" w:color="auto"/>
              <w:bottom w:val="single" w:sz="4" w:space="0" w:color="auto"/>
              <w:right w:val="single" w:sz="4" w:space="0" w:color="auto"/>
            </w:tcBorders>
          </w:tcPr>
          <w:p w14:paraId="17B9536B"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3BC1EFA3"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1A1309CC" w14:textId="77777777" w:rsidR="001A46C2" w:rsidRPr="00B92096" w:rsidRDefault="001A46C2" w:rsidP="001A46C2">
            <w:r w:rsidRPr="00456EA7">
              <w:t>0503769 (4)/</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676B98D2" w14:textId="6FDB9712" w:rsidR="001A46C2" w:rsidRPr="00B92096"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25D29598"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1AC1B1E0"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13D1A70F" w14:textId="77777777" w:rsidR="001A46C2" w:rsidRPr="00B92096" w:rsidRDefault="001A46C2" w:rsidP="001A46C2">
            <w:r w:rsidRPr="00456EA7">
              <w:t>Остаток по счетам 0 302 00 000, 0 208 00 000, 0 304 02 000, 0 304 03 000 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6D02A544" w14:textId="77777777" w:rsidR="001A46C2" w:rsidRPr="00456EA7" w:rsidRDefault="001A46C2" w:rsidP="001A46C2">
            <w:r w:rsidRPr="000555FF">
              <w:t>Б</w:t>
            </w:r>
          </w:p>
        </w:tc>
      </w:tr>
      <w:tr w:rsidR="001A46C2" w:rsidRPr="00B92096" w14:paraId="70BC4DB6" w14:textId="77777777" w:rsidTr="003E2E85">
        <w:tc>
          <w:tcPr>
            <w:tcW w:w="670" w:type="dxa"/>
            <w:tcBorders>
              <w:top w:val="single" w:sz="4" w:space="0" w:color="auto"/>
              <w:left w:val="single" w:sz="4" w:space="0" w:color="auto"/>
              <w:bottom w:val="single" w:sz="4" w:space="0" w:color="auto"/>
              <w:right w:val="single" w:sz="4" w:space="0" w:color="auto"/>
            </w:tcBorders>
          </w:tcPr>
          <w:p w14:paraId="07420E3F" w14:textId="77777777" w:rsidR="001A46C2" w:rsidRPr="00B92096" w:rsidRDefault="001A46C2" w:rsidP="001A46C2">
            <w:r>
              <w:t>430</w:t>
            </w:r>
          </w:p>
        </w:tc>
        <w:tc>
          <w:tcPr>
            <w:tcW w:w="1051" w:type="dxa"/>
            <w:tcBorders>
              <w:top w:val="single" w:sz="4" w:space="0" w:color="auto"/>
              <w:left w:val="single" w:sz="4" w:space="0" w:color="auto"/>
              <w:bottom w:val="single" w:sz="4" w:space="0" w:color="auto"/>
              <w:right w:val="single" w:sz="4" w:space="0" w:color="auto"/>
            </w:tcBorders>
          </w:tcPr>
          <w:p w14:paraId="0C292D1B"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2B40A5A"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6FFDD23E" w14:textId="77777777" w:rsidR="001A46C2" w:rsidRPr="00B92096" w:rsidRDefault="001A46C2" w:rsidP="001A46C2">
            <w:r>
              <w:t>411</w:t>
            </w:r>
          </w:p>
        </w:tc>
        <w:tc>
          <w:tcPr>
            <w:tcW w:w="567" w:type="dxa"/>
            <w:tcBorders>
              <w:top w:val="single" w:sz="4" w:space="0" w:color="auto"/>
              <w:left w:val="single" w:sz="4" w:space="0" w:color="auto"/>
              <w:bottom w:val="single" w:sz="4" w:space="0" w:color="auto"/>
              <w:right w:val="single" w:sz="4" w:space="0" w:color="auto"/>
            </w:tcBorders>
          </w:tcPr>
          <w:p w14:paraId="77779386"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41637763"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1FE7E69C" w14:textId="77777777" w:rsidR="001A46C2" w:rsidRPr="00B92096" w:rsidRDefault="001A46C2" w:rsidP="001A46C2">
            <w:r w:rsidRPr="00456EA7">
              <w:t>0503769 (4)/</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1E86B9C1" w14:textId="5D983614" w:rsidR="001A46C2" w:rsidRPr="00B92096"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3190D4BD"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1C3E3645" w14:textId="77777777" w:rsidR="001A46C2" w:rsidRPr="00B92096"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19B4C637" w14:textId="77777777" w:rsidR="001A46C2" w:rsidRPr="00B92096" w:rsidRDefault="001A46C2" w:rsidP="001A46C2">
            <w:r w:rsidRPr="00456EA7">
              <w:t>Остаток по счетам 0 302 00 000, 0 208 00 000, 0 304 02 000, 0 304 03 000 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4724FAF4" w14:textId="77777777" w:rsidR="001A46C2" w:rsidRPr="00456EA7" w:rsidRDefault="001A46C2" w:rsidP="001A46C2">
            <w:r w:rsidRPr="000555FF">
              <w:t>Б</w:t>
            </w:r>
          </w:p>
        </w:tc>
      </w:tr>
      <w:tr w:rsidR="001A46C2" w:rsidRPr="00B92096" w14:paraId="61DEDF65" w14:textId="77777777" w:rsidTr="003E2E85">
        <w:tc>
          <w:tcPr>
            <w:tcW w:w="670" w:type="dxa"/>
            <w:tcBorders>
              <w:top w:val="single" w:sz="4" w:space="0" w:color="auto"/>
              <w:left w:val="single" w:sz="4" w:space="0" w:color="auto"/>
              <w:bottom w:val="single" w:sz="4" w:space="0" w:color="auto"/>
              <w:right w:val="single" w:sz="4" w:space="0" w:color="auto"/>
            </w:tcBorders>
          </w:tcPr>
          <w:p w14:paraId="02FE2E9D" w14:textId="77777777" w:rsidR="001A46C2" w:rsidRPr="00B92096" w:rsidRDefault="001A46C2" w:rsidP="001A46C2">
            <w:r>
              <w:t>431</w:t>
            </w:r>
          </w:p>
        </w:tc>
        <w:tc>
          <w:tcPr>
            <w:tcW w:w="1051" w:type="dxa"/>
            <w:tcBorders>
              <w:top w:val="single" w:sz="4" w:space="0" w:color="auto"/>
              <w:left w:val="single" w:sz="4" w:space="0" w:color="auto"/>
              <w:bottom w:val="single" w:sz="4" w:space="0" w:color="auto"/>
              <w:right w:val="single" w:sz="4" w:space="0" w:color="auto"/>
            </w:tcBorders>
          </w:tcPr>
          <w:p w14:paraId="6C4EFB4C"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D0B90A5"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FB8C210" w14:textId="77777777" w:rsidR="001A46C2" w:rsidRPr="00B92096" w:rsidRDefault="001A46C2" w:rsidP="001A46C2">
            <w:r>
              <w:t>420</w:t>
            </w:r>
          </w:p>
        </w:tc>
        <w:tc>
          <w:tcPr>
            <w:tcW w:w="567" w:type="dxa"/>
            <w:tcBorders>
              <w:top w:val="single" w:sz="4" w:space="0" w:color="auto"/>
              <w:left w:val="single" w:sz="4" w:space="0" w:color="auto"/>
              <w:bottom w:val="single" w:sz="4" w:space="0" w:color="auto"/>
              <w:right w:val="single" w:sz="4" w:space="0" w:color="auto"/>
            </w:tcBorders>
          </w:tcPr>
          <w:p w14:paraId="5DF9BB86"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509BEA1B"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870F344" w14:textId="77777777" w:rsidR="001A46C2" w:rsidRPr="00B92096" w:rsidRDefault="001A46C2" w:rsidP="001A46C2">
            <w:r>
              <w:t>0503769 (4</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703128EE" w14:textId="77777777" w:rsidR="001A46C2" w:rsidRPr="00B92096" w:rsidRDefault="001A46C2" w:rsidP="001A46C2">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
          <w:p w14:paraId="28FC1944"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6A620145"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4CD79D6A" w14:textId="77777777" w:rsidR="001A46C2" w:rsidRPr="00B92096" w:rsidRDefault="001A46C2" w:rsidP="001A46C2">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06BED430" w14:textId="77777777" w:rsidR="001A46C2" w:rsidRPr="00B45B71" w:rsidRDefault="001A46C2" w:rsidP="001A46C2">
            <w:r w:rsidRPr="000555FF">
              <w:t>Б</w:t>
            </w:r>
          </w:p>
        </w:tc>
      </w:tr>
      <w:tr w:rsidR="001A46C2" w:rsidRPr="00B92096" w14:paraId="36980575" w14:textId="77777777" w:rsidTr="003E2E85">
        <w:tc>
          <w:tcPr>
            <w:tcW w:w="670" w:type="dxa"/>
            <w:tcBorders>
              <w:top w:val="single" w:sz="4" w:space="0" w:color="auto"/>
              <w:left w:val="single" w:sz="4" w:space="0" w:color="auto"/>
              <w:bottom w:val="single" w:sz="4" w:space="0" w:color="auto"/>
              <w:right w:val="single" w:sz="4" w:space="0" w:color="auto"/>
            </w:tcBorders>
          </w:tcPr>
          <w:p w14:paraId="3E2D1B1B" w14:textId="77777777" w:rsidR="001A46C2" w:rsidRPr="00B92096" w:rsidRDefault="001A46C2" w:rsidP="001A46C2">
            <w:r>
              <w:t>432</w:t>
            </w:r>
          </w:p>
        </w:tc>
        <w:tc>
          <w:tcPr>
            <w:tcW w:w="1051" w:type="dxa"/>
            <w:tcBorders>
              <w:top w:val="single" w:sz="4" w:space="0" w:color="auto"/>
              <w:left w:val="single" w:sz="4" w:space="0" w:color="auto"/>
              <w:bottom w:val="single" w:sz="4" w:space="0" w:color="auto"/>
              <w:right w:val="single" w:sz="4" w:space="0" w:color="auto"/>
            </w:tcBorders>
          </w:tcPr>
          <w:p w14:paraId="6375A67C"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3380CE6C"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6F7BC3DF" w14:textId="77777777" w:rsidR="001A46C2" w:rsidRPr="00B92096" w:rsidRDefault="001A46C2" w:rsidP="001A46C2">
            <w:r>
              <w:t>433</w:t>
            </w:r>
          </w:p>
        </w:tc>
        <w:tc>
          <w:tcPr>
            <w:tcW w:w="567" w:type="dxa"/>
            <w:tcBorders>
              <w:top w:val="single" w:sz="4" w:space="0" w:color="auto"/>
              <w:left w:val="single" w:sz="4" w:space="0" w:color="auto"/>
              <w:bottom w:val="single" w:sz="4" w:space="0" w:color="auto"/>
              <w:right w:val="single" w:sz="4" w:space="0" w:color="auto"/>
            </w:tcBorders>
          </w:tcPr>
          <w:p w14:paraId="7A163C84"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421C938E"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5D559550" w14:textId="77777777" w:rsidR="001A46C2" w:rsidRPr="00B92096" w:rsidRDefault="001A46C2" w:rsidP="001A46C2">
            <w:r>
              <w:t>0503769 (4</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374DF907" w14:textId="77777777" w:rsidR="001A46C2" w:rsidRPr="00B92096" w:rsidRDefault="001A46C2" w:rsidP="001A46C2">
            <w:r w:rsidRPr="00B45B71">
              <w:t xml:space="preserve">Раздел 1, </w:t>
            </w:r>
            <w:r>
              <w:t>итого по счету 0 304 06 000</w:t>
            </w:r>
          </w:p>
        </w:tc>
        <w:tc>
          <w:tcPr>
            <w:tcW w:w="1559" w:type="dxa"/>
            <w:tcBorders>
              <w:top w:val="single" w:sz="4" w:space="0" w:color="auto"/>
              <w:left w:val="single" w:sz="4" w:space="0" w:color="auto"/>
              <w:bottom w:val="single" w:sz="4" w:space="0" w:color="auto"/>
              <w:right w:val="single" w:sz="4" w:space="0" w:color="auto"/>
            </w:tcBorders>
          </w:tcPr>
          <w:p w14:paraId="455748A6"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408AF09B"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2D3D3E28" w14:textId="77777777" w:rsidR="001A46C2" w:rsidRPr="00B92096" w:rsidRDefault="001A46C2" w:rsidP="001A46C2">
            <w:r w:rsidRPr="00B45B71">
              <w:t xml:space="preserve">Остаток по </w:t>
            </w:r>
            <w:r>
              <w:t>счету 0 304 06 </w:t>
            </w:r>
            <w:r w:rsidRPr="00594D17">
              <w:t>000</w:t>
            </w:r>
            <w:r>
              <w:t xml:space="preserve"> </w:t>
            </w:r>
            <w:r w:rsidRPr="00B45B71">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218641D3" w14:textId="77777777" w:rsidR="001A46C2" w:rsidRPr="00B45B71" w:rsidRDefault="001A46C2" w:rsidP="001A46C2">
            <w:r w:rsidRPr="000555FF">
              <w:t>Б</w:t>
            </w:r>
          </w:p>
        </w:tc>
      </w:tr>
      <w:tr w:rsidR="001A46C2" w:rsidRPr="00B92096" w14:paraId="52B9150A" w14:textId="77777777" w:rsidTr="003E2E85">
        <w:tc>
          <w:tcPr>
            <w:tcW w:w="670" w:type="dxa"/>
            <w:tcBorders>
              <w:top w:val="single" w:sz="4" w:space="0" w:color="auto"/>
              <w:left w:val="single" w:sz="4" w:space="0" w:color="auto"/>
              <w:bottom w:val="single" w:sz="4" w:space="0" w:color="auto"/>
              <w:right w:val="single" w:sz="4" w:space="0" w:color="auto"/>
            </w:tcBorders>
          </w:tcPr>
          <w:p w14:paraId="01163020" w14:textId="77777777" w:rsidR="001A46C2" w:rsidRPr="00B92096" w:rsidRDefault="001A46C2" w:rsidP="001A46C2">
            <w:r>
              <w:t>433</w:t>
            </w:r>
          </w:p>
        </w:tc>
        <w:tc>
          <w:tcPr>
            <w:tcW w:w="1051" w:type="dxa"/>
            <w:tcBorders>
              <w:top w:val="single" w:sz="4" w:space="0" w:color="auto"/>
              <w:left w:val="single" w:sz="4" w:space="0" w:color="auto"/>
              <w:bottom w:val="single" w:sz="4" w:space="0" w:color="auto"/>
              <w:right w:val="single" w:sz="4" w:space="0" w:color="auto"/>
            </w:tcBorders>
          </w:tcPr>
          <w:p w14:paraId="4B40EE34"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4FF0BAC"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76F8F11" w14:textId="77777777" w:rsidR="001A46C2" w:rsidRPr="00B92096" w:rsidRDefault="001A46C2" w:rsidP="001A46C2">
            <w:r>
              <w:t>434</w:t>
            </w:r>
          </w:p>
        </w:tc>
        <w:tc>
          <w:tcPr>
            <w:tcW w:w="567" w:type="dxa"/>
            <w:tcBorders>
              <w:top w:val="single" w:sz="4" w:space="0" w:color="auto"/>
              <w:left w:val="single" w:sz="4" w:space="0" w:color="auto"/>
              <w:bottom w:val="single" w:sz="4" w:space="0" w:color="auto"/>
              <w:right w:val="single" w:sz="4" w:space="0" w:color="auto"/>
            </w:tcBorders>
          </w:tcPr>
          <w:p w14:paraId="2DD040E4"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295629C5"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98D3438" w14:textId="77777777" w:rsidR="001A46C2" w:rsidRPr="00B92096" w:rsidRDefault="001A46C2" w:rsidP="001A46C2">
            <w:r>
              <w:t>0503769 (4)/кредиторка</w:t>
            </w:r>
          </w:p>
        </w:tc>
        <w:tc>
          <w:tcPr>
            <w:tcW w:w="2409" w:type="dxa"/>
            <w:tcBorders>
              <w:top w:val="single" w:sz="4" w:space="0" w:color="auto"/>
              <w:left w:val="single" w:sz="4" w:space="0" w:color="auto"/>
              <w:bottom w:val="single" w:sz="4" w:space="0" w:color="auto"/>
              <w:right w:val="single" w:sz="4" w:space="0" w:color="auto"/>
            </w:tcBorders>
          </w:tcPr>
          <w:p w14:paraId="69193763" w14:textId="77777777" w:rsidR="001A46C2" w:rsidRPr="00B92096" w:rsidRDefault="001A46C2" w:rsidP="001A46C2">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076EB227"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3CB525D6"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0C7947E8" w14:textId="335F8A36" w:rsidR="001A46C2" w:rsidRPr="00B92096" w:rsidRDefault="001A46C2" w:rsidP="00D05AAD">
            <w:r w:rsidRPr="00B45B71">
              <w:t xml:space="preserve">Остаток по </w:t>
            </w:r>
            <w:r>
              <w:t xml:space="preserve">счету 0 210 1% 000 </w:t>
            </w:r>
            <w:r w:rsidRPr="00B45B71">
              <w:t>в ф. 0503769 не соответствует идентичному показателю в балансе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23C8357F" w14:textId="77777777" w:rsidR="001A46C2" w:rsidRPr="00B45B71" w:rsidRDefault="001A46C2" w:rsidP="001A46C2">
            <w:r w:rsidRPr="00F06136">
              <w:t>Б</w:t>
            </w:r>
          </w:p>
        </w:tc>
      </w:tr>
      <w:tr w:rsidR="001A46C2" w:rsidRPr="00B92096" w14:paraId="1B03EF26" w14:textId="77777777" w:rsidTr="003E2E85">
        <w:tc>
          <w:tcPr>
            <w:tcW w:w="670" w:type="dxa"/>
            <w:tcBorders>
              <w:top w:val="single" w:sz="4" w:space="0" w:color="auto"/>
              <w:left w:val="single" w:sz="4" w:space="0" w:color="auto"/>
              <w:bottom w:val="single" w:sz="4" w:space="0" w:color="auto"/>
              <w:right w:val="single" w:sz="4" w:space="0" w:color="auto"/>
            </w:tcBorders>
          </w:tcPr>
          <w:p w14:paraId="2168FA8D" w14:textId="77777777" w:rsidR="001A46C2" w:rsidRPr="00B92096" w:rsidRDefault="001A46C2" w:rsidP="001A46C2">
            <w:r>
              <w:t>434</w:t>
            </w:r>
          </w:p>
        </w:tc>
        <w:tc>
          <w:tcPr>
            <w:tcW w:w="1051" w:type="dxa"/>
            <w:tcBorders>
              <w:top w:val="single" w:sz="4" w:space="0" w:color="auto"/>
              <w:left w:val="single" w:sz="4" w:space="0" w:color="auto"/>
              <w:bottom w:val="single" w:sz="4" w:space="0" w:color="auto"/>
              <w:right w:val="single" w:sz="4" w:space="0" w:color="auto"/>
            </w:tcBorders>
          </w:tcPr>
          <w:p w14:paraId="5360A580"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3DB9F4C5"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1EFF82B" w14:textId="77777777" w:rsidR="001A46C2" w:rsidRPr="00B92096" w:rsidRDefault="001A46C2" w:rsidP="001A46C2">
            <w:r>
              <w:t>470</w:t>
            </w:r>
          </w:p>
        </w:tc>
        <w:tc>
          <w:tcPr>
            <w:tcW w:w="567" w:type="dxa"/>
            <w:tcBorders>
              <w:top w:val="single" w:sz="4" w:space="0" w:color="auto"/>
              <w:left w:val="single" w:sz="4" w:space="0" w:color="auto"/>
              <w:bottom w:val="single" w:sz="4" w:space="0" w:color="auto"/>
              <w:right w:val="single" w:sz="4" w:space="0" w:color="auto"/>
            </w:tcBorders>
          </w:tcPr>
          <w:p w14:paraId="0E1051DB"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2320F5EF"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42878E37" w14:textId="77777777" w:rsidR="001A46C2" w:rsidRPr="00B92096" w:rsidRDefault="001A46C2" w:rsidP="001A46C2">
            <w:r w:rsidRPr="00456EA7">
              <w:t>0503769 (4)/</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6567BD41" w14:textId="245C8AD6" w:rsidR="001A46C2" w:rsidRPr="00B92096"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57D44852"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05E7463D"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147E3A79" w14:textId="73461780" w:rsidR="001A46C2" w:rsidRPr="00B92096" w:rsidRDefault="001A46C2" w:rsidP="00D05AAD">
            <w:r w:rsidRPr="00456EA7">
              <w:t xml:space="preserve">Остаток по счетам </w:t>
            </w:r>
            <w:r w:rsidRPr="005D3C16">
              <w:t>0 205 00 000, 0 209 00</w:t>
            </w:r>
            <w:r>
              <w:t> </w:t>
            </w:r>
            <w:r w:rsidRPr="005D3C16">
              <w:t>000</w:t>
            </w:r>
            <w:r>
              <w:t xml:space="preserve"> </w:t>
            </w:r>
            <w:r w:rsidRPr="00456EA7">
              <w:t>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49960328" w14:textId="77777777" w:rsidR="001A46C2" w:rsidRPr="00456EA7" w:rsidRDefault="001A46C2" w:rsidP="001A46C2">
            <w:r w:rsidRPr="00F06136">
              <w:t>Б</w:t>
            </w:r>
          </w:p>
        </w:tc>
      </w:tr>
      <w:tr w:rsidR="001A46C2" w:rsidRPr="00B92096" w14:paraId="765F901A" w14:textId="77777777" w:rsidTr="003E2E85">
        <w:tc>
          <w:tcPr>
            <w:tcW w:w="670" w:type="dxa"/>
            <w:tcBorders>
              <w:top w:val="single" w:sz="4" w:space="0" w:color="auto"/>
              <w:left w:val="single" w:sz="4" w:space="0" w:color="auto"/>
              <w:bottom w:val="single" w:sz="4" w:space="0" w:color="auto"/>
              <w:right w:val="single" w:sz="4" w:space="0" w:color="auto"/>
            </w:tcBorders>
          </w:tcPr>
          <w:p w14:paraId="00FA4193" w14:textId="77777777" w:rsidR="001A46C2" w:rsidRPr="00B92096" w:rsidRDefault="001A46C2" w:rsidP="001A46C2">
            <w:r>
              <w:t>435</w:t>
            </w:r>
          </w:p>
        </w:tc>
        <w:tc>
          <w:tcPr>
            <w:tcW w:w="1051" w:type="dxa"/>
            <w:tcBorders>
              <w:top w:val="single" w:sz="4" w:space="0" w:color="auto"/>
              <w:left w:val="single" w:sz="4" w:space="0" w:color="auto"/>
              <w:bottom w:val="single" w:sz="4" w:space="0" w:color="auto"/>
              <w:right w:val="single" w:sz="4" w:space="0" w:color="auto"/>
            </w:tcBorders>
          </w:tcPr>
          <w:p w14:paraId="1BB263CB"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5AB2FDA"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335779A7" w14:textId="77777777" w:rsidR="001A46C2" w:rsidRPr="00B92096" w:rsidRDefault="001A46C2" w:rsidP="001A46C2">
            <w:r>
              <w:t>471</w:t>
            </w:r>
          </w:p>
        </w:tc>
        <w:tc>
          <w:tcPr>
            <w:tcW w:w="567" w:type="dxa"/>
            <w:tcBorders>
              <w:top w:val="single" w:sz="4" w:space="0" w:color="auto"/>
              <w:left w:val="single" w:sz="4" w:space="0" w:color="auto"/>
              <w:bottom w:val="single" w:sz="4" w:space="0" w:color="auto"/>
              <w:right w:val="single" w:sz="4" w:space="0" w:color="auto"/>
            </w:tcBorders>
          </w:tcPr>
          <w:p w14:paraId="3DE2C762"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4007D647"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7B43185" w14:textId="77777777" w:rsidR="001A46C2" w:rsidRPr="00B92096" w:rsidRDefault="001A46C2" w:rsidP="001A46C2">
            <w:r w:rsidRPr="00456EA7">
              <w:t>0503769 (4)/</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26DC78FC" w14:textId="756BB224" w:rsidR="001A46C2" w:rsidRPr="00B92096"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731A21D4"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4C90AA64" w14:textId="77777777" w:rsidR="001A46C2" w:rsidRPr="00B92096"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64E59937" w14:textId="3F9E0145" w:rsidR="001A46C2" w:rsidRPr="00B92096" w:rsidRDefault="001A46C2" w:rsidP="00D05AAD">
            <w:r w:rsidRPr="00456EA7">
              <w:t xml:space="preserve">Остаток по счетам </w:t>
            </w:r>
            <w:r w:rsidRPr="005D3C16">
              <w:t>0 205 00 000, 0 209 00</w:t>
            </w:r>
            <w:r>
              <w:t> </w:t>
            </w:r>
            <w:r w:rsidRPr="005D3C16">
              <w:t>000</w:t>
            </w:r>
            <w:r w:rsidRPr="00456EA7">
              <w:t xml:space="preserve"> 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5733B97B" w14:textId="77777777" w:rsidR="001A46C2" w:rsidRPr="00456EA7" w:rsidRDefault="001A46C2" w:rsidP="001A46C2">
            <w:r w:rsidRPr="00F06136">
              <w:t>Б</w:t>
            </w:r>
          </w:p>
        </w:tc>
      </w:tr>
      <w:tr w:rsidR="001A46C2" w:rsidRPr="00B92096" w14:paraId="3B41CDE0" w14:textId="77777777" w:rsidTr="003E2E85">
        <w:tc>
          <w:tcPr>
            <w:tcW w:w="670" w:type="dxa"/>
            <w:tcBorders>
              <w:top w:val="single" w:sz="4" w:space="0" w:color="auto"/>
              <w:left w:val="single" w:sz="4" w:space="0" w:color="auto"/>
              <w:bottom w:val="single" w:sz="4" w:space="0" w:color="auto"/>
              <w:right w:val="single" w:sz="4" w:space="0" w:color="auto"/>
            </w:tcBorders>
          </w:tcPr>
          <w:p w14:paraId="4B282F47" w14:textId="77777777" w:rsidR="001A46C2" w:rsidRPr="00B92096" w:rsidRDefault="001A46C2" w:rsidP="001A46C2">
            <w:r>
              <w:t>436</w:t>
            </w:r>
          </w:p>
        </w:tc>
        <w:tc>
          <w:tcPr>
            <w:tcW w:w="1051" w:type="dxa"/>
            <w:tcBorders>
              <w:top w:val="single" w:sz="4" w:space="0" w:color="auto"/>
              <w:left w:val="single" w:sz="4" w:space="0" w:color="auto"/>
              <w:bottom w:val="single" w:sz="4" w:space="0" w:color="auto"/>
              <w:right w:val="single" w:sz="4" w:space="0" w:color="auto"/>
            </w:tcBorders>
          </w:tcPr>
          <w:p w14:paraId="5FAA9E1E"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F80D13F"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7BE82A63" w14:textId="77777777" w:rsidR="001A46C2" w:rsidRPr="00B92096" w:rsidRDefault="001A46C2" w:rsidP="001A46C2">
            <w:r>
              <w:t>510</w:t>
            </w:r>
          </w:p>
        </w:tc>
        <w:tc>
          <w:tcPr>
            <w:tcW w:w="567" w:type="dxa"/>
            <w:tcBorders>
              <w:top w:val="single" w:sz="4" w:space="0" w:color="auto"/>
              <w:left w:val="single" w:sz="4" w:space="0" w:color="auto"/>
              <w:bottom w:val="single" w:sz="4" w:space="0" w:color="auto"/>
              <w:right w:val="single" w:sz="4" w:space="0" w:color="auto"/>
            </w:tcBorders>
          </w:tcPr>
          <w:p w14:paraId="14AF0344"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191CFF61"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87DDE25" w14:textId="77777777" w:rsidR="001A46C2" w:rsidRPr="00B92096" w:rsidRDefault="001A46C2" w:rsidP="001A46C2">
            <w:r w:rsidRPr="00456EA7">
              <w:t>0503769 (4)/</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5FBFE3DE" w14:textId="77777777" w:rsidR="001A46C2" w:rsidRPr="00B92096" w:rsidRDefault="001A46C2" w:rsidP="001A46C2">
            <w:r>
              <w:t>Раздел 1, итого по счету 0 401 40 000</w:t>
            </w:r>
          </w:p>
        </w:tc>
        <w:tc>
          <w:tcPr>
            <w:tcW w:w="1559" w:type="dxa"/>
            <w:tcBorders>
              <w:top w:val="single" w:sz="4" w:space="0" w:color="auto"/>
              <w:left w:val="single" w:sz="4" w:space="0" w:color="auto"/>
              <w:bottom w:val="single" w:sz="4" w:space="0" w:color="auto"/>
              <w:right w:val="single" w:sz="4" w:space="0" w:color="auto"/>
            </w:tcBorders>
          </w:tcPr>
          <w:p w14:paraId="5F959EDA"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09FBFDEB"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2348E95A" w14:textId="2BA38703" w:rsidR="001A46C2" w:rsidRPr="00B92096" w:rsidRDefault="001A46C2" w:rsidP="00D05AAD">
            <w:r w:rsidRPr="00456EA7">
              <w:t>Остаток по</w:t>
            </w:r>
            <w:r>
              <w:t xml:space="preserve"> счету 0 401 40 000</w:t>
            </w:r>
            <w:r w:rsidRPr="00456EA7">
              <w:t xml:space="preserve"> 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3F2CF863" w14:textId="77777777" w:rsidR="001A46C2" w:rsidRPr="00456EA7" w:rsidRDefault="001A46C2" w:rsidP="001A46C2">
            <w:r w:rsidRPr="00F06136">
              <w:t>Б</w:t>
            </w:r>
          </w:p>
        </w:tc>
      </w:tr>
      <w:tr w:rsidR="001A46C2" w:rsidRPr="00B92096" w14:paraId="49229A98" w14:textId="77777777" w:rsidTr="003E2E85">
        <w:tc>
          <w:tcPr>
            <w:tcW w:w="670" w:type="dxa"/>
            <w:tcBorders>
              <w:top w:val="single" w:sz="4" w:space="0" w:color="auto"/>
              <w:left w:val="single" w:sz="4" w:space="0" w:color="auto"/>
              <w:bottom w:val="single" w:sz="4" w:space="0" w:color="auto"/>
              <w:right w:val="single" w:sz="4" w:space="0" w:color="auto"/>
            </w:tcBorders>
          </w:tcPr>
          <w:p w14:paraId="6683D108" w14:textId="77777777" w:rsidR="001A46C2" w:rsidRPr="00B92096" w:rsidRDefault="001A46C2" w:rsidP="001A46C2">
            <w:r>
              <w:t>437</w:t>
            </w:r>
          </w:p>
        </w:tc>
        <w:tc>
          <w:tcPr>
            <w:tcW w:w="1051" w:type="dxa"/>
            <w:tcBorders>
              <w:top w:val="single" w:sz="4" w:space="0" w:color="auto"/>
              <w:left w:val="single" w:sz="4" w:space="0" w:color="auto"/>
              <w:bottom w:val="single" w:sz="4" w:space="0" w:color="auto"/>
              <w:right w:val="single" w:sz="4" w:space="0" w:color="auto"/>
            </w:tcBorders>
          </w:tcPr>
          <w:p w14:paraId="69F704C2"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447E730C"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21074C4" w14:textId="77777777" w:rsidR="001A46C2" w:rsidRPr="00B92096" w:rsidRDefault="001A46C2" w:rsidP="001A46C2">
            <w:r>
              <w:t>520</w:t>
            </w:r>
          </w:p>
        </w:tc>
        <w:tc>
          <w:tcPr>
            <w:tcW w:w="567" w:type="dxa"/>
            <w:tcBorders>
              <w:top w:val="single" w:sz="4" w:space="0" w:color="auto"/>
              <w:left w:val="single" w:sz="4" w:space="0" w:color="auto"/>
              <w:bottom w:val="single" w:sz="4" w:space="0" w:color="auto"/>
              <w:right w:val="single" w:sz="4" w:space="0" w:color="auto"/>
            </w:tcBorders>
          </w:tcPr>
          <w:p w14:paraId="0C5C6224" w14:textId="77777777" w:rsidR="001A46C2" w:rsidRPr="00B92096" w:rsidRDefault="001A46C2" w:rsidP="001A46C2">
            <w:r>
              <w:t>8</w:t>
            </w:r>
          </w:p>
        </w:tc>
        <w:tc>
          <w:tcPr>
            <w:tcW w:w="993" w:type="dxa"/>
            <w:gridSpan w:val="2"/>
            <w:tcBorders>
              <w:top w:val="single" w:sz="4" w:space="0" w:color="auto"/>
              <w:left w:val="single" w:sz="4" w:space="0" w:color="auto"/>
              <w:bottom w:val="single" w:sz="4" w:space="0" w:color="auto"/>
              <w:right w:val="single" w:sz="4" w:space="0" w:color="auto"/>
            </w:tcBorders>
          </w:tcPr>
          <w:p w14:paraId="4F2DB7E0"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27F3DA14" w14:textId="77777777" w:rsidR="001A46C2" w:rsidRPr="00B92096" w:rsidRDefault="001A46C2" w:rsidP="001A46C2">
            <w:r w:rsidRPr="00456EA7">
              <w:t>0503769 (4)/</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5101F29A" w14:textId="77777777" w:rsidR="001A46C2" w:rsidRPr="00B92096" w:rsidRDefault="001A46C2" w:rsidP="001A46C2">
            <w:r>
              <w:t>Раздел 1, итого по счету 0 401 60 000</w:t>
            </w:r>
          </w:p>
        </w:tc>
        <w:tc>
          <w:tcPr>
            <w:tcW w:w="1559" w:type="dxa"/>
            <w:tcBorders>
              <w:top w:val="single" w:sz="4" w:space="0" w:color="auto"/>
              <w:left w:val="single" w:sz="4" w:space="0" w:color="auto"/>
              <w:bottom w:val="single" w:sz="4" w:space="0" w:color="auto"/>
              <w:right w:val="single" w:sz="4" w:space="0" w:color="auto"/>
            </w:tcBorders>
          </w:tcPr>
          <w:p w14:paraId="52C4E6C5"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66D5F1D3" w14:textId="77777777" w:rsidR="001A46C2" w:rsidRPr="00B92096"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38AB18D3" w14:textId="3B7F5ADA" w:rsidR="001A46C2" w:rsidRPr="00B92096" w:rsidRDefault="001A46C2" w:rsidP="00D05AAD">
            <w:r w:rsidRPr="00456EA7">
              <w:t>Остаток по</w:t>
            </w:r>
            <w:r>
              <w:t xml:space="preserve"> счету 0 401 60 000</w:t>
            </w:r>
            <w:r w:rsidRPr="00456EA7">
              <w:t xml:space="preserve"> в ф. 0503769 не соответствует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
          <w:p w14:paraId="16E42315" w14:textId="77777777" w:rsidR="001A46C2" w:rsidRPr="00456EA7" w:rsidRDefault="001A46C2" w:rsidP="001A46C2">
            <w:r w:rsidRPr="00F06136">
              <w:t>Б</w:t>
            </w:r>
          </w:p>
        </w:tc>
      </w:tr>
      <w:tr w:rsidR="001A46C2" w:rsidRPr="00B92096" w14:paraId="64F998C4" w14:textId="77777777" w:rsidTr="003E2E85">
        <w:tc>
          <w:tcPr>
            <w:tcW w:w="670" w:type="dxa"/>
            <w:tcBorders>
              <w:top w:val="single" w:sz="4" w:space="0" w:color="auto"/>
              <w:left w:val="single" w:sz="4" w:space="0" w:color="auto"/>
              <w:bottom w:val="single" w:sz="4" w:space="0" w:color="auto"/>
              <w:right w:val="single" w:sz="4" w:space="0" w:color="auto"/>
            </w:tcBorders>
          </w:tcPr>
          <w:p w14:paraId="4F919B60" w14:textId="77777777" w:rsidR="001A46C2" w:rsidRPr="00B92096" w:rsidRDefault="001A46C2" w:rsidP="001A46C2">
            <w:r>
              <w:t>438</w:t>
            </w:r>
          </w:p>
        </w:tc>
        <w:tc>
          <w:tcPr>
            <w:tcW w:w="1051" w:type="dxa"/>
            <w:tcBorders>
              <w:top w:val="single" w:sz="4" w:space="0" w:color="auto"/>
              <w:left w:val="single" w:sz="4" w:space="0" w:color="auto"/>
              <w:bottom w:val="single" w:sz="4" w:space="0" w:color="auto"/>
              <w:right w:val="single" w:sz="4" w:space="0" w:color="auto"/>
            </w:tcBorders>
          </w:tcPr>
          <w:p w14:paraId="200289C5" w14:textId="77777777" w:rsidR="001A46C2" w:rsidRPr="00B92096"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C6C0084" w14:textId="77777777" w:rsidR="001A46C2" w:rsidRPr="00B92096"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765C9966" w14:textId="77777777" w:rsidR="001A46C2" w:rsidRPr="00B92096" w:rsidRDefault="001A46C2" w:rsidP="001A46C2">
            <w:r>
              <w:t>250</w:t>
            </w:r>
          </w:p>
        </w:tc>
        <w:tc>
          <w:tcPr>
            <w:tcW w:w="567" w:type="dxa"/>
            <w:tcBorders>
              <w:top w:val="single" w:sz="4" w:space="0" w:color="auto"/>
              <w:left w:val="single" w:sz="4" w:space="0" w:color="auto"/>
              <w:bottom w:val="single" w:sz="4" w:space="0" w:color="auto"/>
              <w:right w:val="single" w:sz="4" w:space="0" w:color="auto"/>
            </w:tcBorders>
          </w:tcPr>
          <w:p w14:paraId="5975C8E7" w14:textId="77777777" w:rsidR="001A46C2" w:rsidRPr="00B92096"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16A920A9" w14:textId="77777777" w:rsidR="001A46C2" w:rsidRPr="00B92096"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7156A598" w14:textId="77777777" w:rsidR="001A46C2" w:rsidRPr="00B92096" w:rsidRDefault="001A46C2" w:rsidP="001A46C2">
            <w:r>
              <w:t>0503769 (5+6</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241BACE2" w14:textId="1E076E7B" w:rsidR="001A46C2" w:rsidRPr="00B92096" w:rsidRDefault="001A46C2" w:rsidP="00D05AAD">
            <w:r w:rsidRPr="003302F5">
              <w:t xml:space="preserve">Раздел 1, </w:t>
            </w:r>
            <w:r>
              <w:t>итого</w:t>
            </w:r>
            <w:r w:rsidRPr="003302F5">
              <w:t xml:space="preserve"> по счетам</w:t>
            </w:r>
            <w:r>
              <w:t xml:space="preserve"> </w:t>
            </w:r>
            <w:r w:rsidRPr="003302F5">
              <w:t>0 205 00 000, 0 209 00 000</w:t>
            </w:r>
          </w:p>
        </w:tc>
        <w:tc>
          <w:tcPr>
            <w:tcW w:w="1559" w:type="dxa"/>
            <w:tcBorders>
              <w:top w:val="single" w:sz="4" w:space="0" w:color="auto"/>
              <w:left w:val="single" w:sz="4" w:space="0" w:color="auto"/>
              <w:bottom w:val="single" w:sz="4" w:space="0" w:color="auto"/>
              <w:right w:val="single" w:sz="4" w:space="0" w:color="auto"/>
            </w:tcBorders>
          </w:tcPr>
          <w:p w14:paraId="54C42CE5" w14:textId="77777777" w:rsidR="001A46C2" w:rsidRPr="00B92096" w:rsidRDefault="001A46C2" w:rsidP="001A46C2"/>
        </w:tc>
        <w:tc>
          <w:tcPr>
            <w:tcW w:w="852" w:type="dxa"/>
            <w:tcBorders>
              <w:top w:val="single" w:sz="4" w:space="0" w:color="auto"/>
              <w:left w:val="single" w:sz="4" w:space="0" w:color="auto"/>
              <w:bottom w:val="single" w:sz="4" w:space="0" w:color="auto"/>
              <w:right w:val="single" w:sz="4" w:space="0" w:color="auto"/>
            </w:tcBorders>
          </w:tcPr>
          <w:p w14:paraId="04FB4262" w14:textId="77777777" w:rsidR="001A46C2" w:rsidRPr="00B92096"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362E6060" w14:textId="77777777" w:rsidR="001A46C2" w:rsidRPr="00B92096" w:rsidRDefault="001A46C2" w:rsidP="001A46C2">
            <w:r w:rsidRPr="00B45B71">
              <w:t xml:space="preserve">Остаток по </w:t>
            </w:r>
            <w:r w:rsidRPr="003302F5">
              <w:t>сче</w:t>
            </w:r>
            <w:r>
              <w:t xml:space="preserve">там 0 205 00 000, 0 209 00 000 </w:t>
            </w:r>
            <w:r w:rsidRPr="00B45B71">
              <w:t xml:space="preserve">в ф. 0503769 не соответствует идентичному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2C341440" w14:textId="77777777" w:rsidR="001A46C2" w:rsidRPr="00B45B71" w:rsidRDefault="001A46C2" w:rsidP="001A46C2">
            <w:r w:rsidRPr="00F06136">
              <w:t>Б</w:t>
            </w:r>
          </w:p>
        </w:tc>
      </w:tr>
      <w:tr w:rsidR="001A46C2" w14:paraId="4D47E2CC" w14:textId="77777777" w:rsidTr="003E2E85">
        <w:tc>
          <w:tcPr>
            <w:tcW w:w="670" w:type="dxa"/>
            <w:tcBorders>
              <w:top w:val="single" w:sz="4" w:space="0" w:color="auto"/>
              <w:left w:val="single" w:sz="4" w:space="0" w:color="auto"/>
              <w:bottom w:val="single" w:sz="4" w:space="0" w:color="auto"/>
              <w:right w:val="single" w:sz="4" w:space="0" w:color="auto"/>
            </w:tcBorders>
          </w:tcPr>
          <w:p w14:paraId="566675E9" w14:textId="77777777" w:rsidR="001A46C2" w:rsidRPr="00B561CB" w:rsidDel="00F408F4" w:rsidRDefault="001A46C2" w:rsidP="001A46C2">
            <w:r>
              <w:t>439**</w:t>
            </w:r>
          </w:p>
        </w:tc>
        <w:tc>
          <w:tcPr>
            <w:tcW w:w="1051" w:type="dxa"/>
            <w:tcBorders>
              <w:top w:val="single" w:sz="4" w:space="0" w:color="auto"/>
              <w:left w:val="single" w:sz="4" w:space="0" w:color="auto"/>
              <w:bottom w:val="single" w:sz="4" w:space="0" w:color="auto"/>
              <w:right w:val="single" w:sz="4" w:space="0" w:color="auto"/>
            </w:tcBorders>
          </w:tcPr>
          <w:p w14:paraId="33C65C43"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5BCE5067"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4EF65FF" w14:textId="77777777" w:rsidR="001A46C2" w:rsidRDefault="001A46C2" w:rsidP="001A46C2">
            <w:r>
              <w:t>251</w:t>
            </w:r>
          </w:p>
        </w:tc>
        <w:tc>
          <w:tcPr>
            <w:tcW w:w="567" w:type="dxa"/>
            <w:tcBorders>
              <w:top w:val="single" w:sz="4" w:space="0" w:color="auto"/>
              <w:left w:val="single" w:sz="4" w:space="0" w:color="auto"/>
              <w:bottom w:val="single" w:sz="4" w:space="0" w:color="auto"/>
              <w:right w:val="single" w:sz="4" w:space="0" w:color="auto"/>
            </w:tcBorders>
          </w:tcPr>
          <w:p w14:paraId="3F28B4AA"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17A7AD1C"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16A8CC5D" w14:textId="77777777" w:rsidR="001A46C2" w:rsidRDefault="001A46C2" w:rsidP="001A46C2">
            <w:r>
              <w:t>0503769 (5+6</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64B4C04F" w14:textId="36ECA965" w:rsidR="001A46C2" w:rsidRDefault="001A46C2" w:rsidP="00D05AAD">
            <w:r w:rsidRPr="003302F5">
              <w:t xml:space="preserve">Раздел 1, </w:t>
            </w:r>
            <w:r>
              <w:t>итого</w:t>
            </w:r>
            <w:r w:rsidRPr="003302F5">
              <w:t xml:space="preserve"> по счетам</w:t>
            </w:r>
            <w:r>
              <w:t xml:space="preserve"> </w:t>
            </w:r>
            <w:r w:rsidRPr="003302F5">
              <w:t>0 205 00 000, 0 209 00 000</w:t>
            </w:r>
          </w:p>
        </w:tc>
        <w:tc>
          <w:tcPr>
            <w:tcW w:w="1559" w:type="dxa"/>
            <w:tcBorders>
              <w:top w:val="single" w:sz="4" w:space="0" w:color="auto"/>
              <w:left w:val="single" w:sz="4" w:space="0" w:color="auto"/>
              <w:bottom w:val="single" w:sz="4" w:space="0" w:color="auto"/>
              <w:right w:val="single" w:sz="4" w:space="0" w:color="auto"/>
            </w:tcBorders>
          </w:tcPr>
          <w:p w14:paraId="05427D34"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2C9F9F2"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7986B2BF" w14:textId="77777777" w:rsidR="001A46C2" w:rsidRDefault="001A46C2" w:rsidP="001A46C2">
            <w:r w:rsidRPr="00B45B71">
              <w:t xml:space="preserve">Остаток по </w:t>
            </w:r>
            <w:r w:rsidRPr="003302F5">
              <w:t>сче</w:t>
            </w:r>
            <w:r>
              <w:t xml:space="preserve">там 0 205 00 000, 0 209 00 000 </w:t>
            </w:r>
            <w:r w:rsidRPr="00B45B71">
              <w:t>в ф. 0503769 не соответствует идентичному показателю в балансе (на</w:t>
            </w:r>
            <w:r>
              <w:t xml:space="preserve"> 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3F843090" w14:textId="77777777" w:rsidR="001A46C2" w:rsidRPr="00B45B71" w:rsidRDefault="001A46C2" w:rsidP="001A46C2">
            <w:r w:rsidRPr="00F06136">
              <w:t>Б</w:t>
            </w:r>
          </w:p>
        </w:tc>
      </w:tr>
      <w:tr w:rsidR="001A46C2" w14:paraId="3670096C" w14:textId="77777777" w:rsidTr="003E2E85">
        <w:tc>
          <w:tcPr>
            <w:tcW w:w="670" w:type="dxa"/>
            <w:tcBorders>
              <w:top w:val="single" w:sz="4" w:space="0" w:color="auto"/>
              <w:left w:val="single" w:sz="4" w:space="0" w:color="auto"/>
              <w:bottom w:val="single" w:sz="4" w:space="0" w:color="auto"/>
              <w:right w:val="single" w:sz="4" w:space="0" w:color="auto"/>
            </w:tcBorders>
          </w:tcPr>
          <w:p w14:paraId="59D487D2" w14:textId="77777777" w:rsidR="001A46C2" w:rsidRPr="00B561CB" w:rsidDel="00F408F4" w:rsidRDefault="001A46C2" w:rsidP="001A46C2">
            <w:r>
              <w:t>440</w:t>
            </w:r>
          </w:p>
        </w:tc>
        <w:tc>
          <w:tcPr>
            <w:tcW w:w="1051" w:type="dxa"/>
            <w:tcBorders>
              <w:top w:val="single" w:sz="4" w:space="0" w:color="auto"/>
              <w:left w:val="single" w:sz="4" w:space="0" w:color="auto"/>
              <w:bottom w:val="single" w:sz="4" w:space="0" w:color="auto"/>
              <w:right w:val="single" w:sz="4" w:space="0" w:color="auto"/>
            </w:tcBorders>
          </w:tcPr>
          <w:p w14:paraId="496B69B7"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38C376EF"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3DB6866A" w14:textId="77777777" w:rsidR="001A46C2" w:rsidRDefault="001A46C2" w:rsidP="001A46C2">
            <w:r>
              <w:t>260</w:t>
            </w:r>
          </w:p>
        </w:tc>
        <w:tc>
          <w:tcPr>
            <w:tcW w:w="567" w:type="dxa"/>
            <w:tcBorders>
              <w:top w:val="single" w:sz="4" w:space="0" w:color="auto"/>
              <w:left w:val="single" w:sz="4" w:space="0" w:color="auto"/>
              <w:bottom w:val="single" w:sz="4" w:space="0" w:color="auto"/>
              <w:right w:val="single" w:sz="4" w:space="0" w:color="auto"/>
            </w:tcBorders>
          </w:tcPr>
          <w:p w14:paraId="1E4F7750"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69A0F3A1"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5EAF50D6" w14:textId="77777777" w:rsidR="001A46C2" w:rsidRDefault="001A46C2" w:rsidP="001A46C2">
            <w:r>
              <w:t>0503769 (5+6</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06BD0A6C" w14:textId="09834484" w:rsidR="001A46C2" w:rsidRDefault="001A46C2" w:rsidP="00D05AAD">
            <w:r w:rsidRPr="003302F5">
              <w:t xml:space="preserve">Раздел 1, </w:t>
            </w:r>
            <w:r>
              <w:t>итого</w:t>
            </w:r>
            <w:r w:rsidRPr="003302F5">
              <w:t xml:space="preserve"> по счетам</w:t>
            </w:r>
            <w:r>
              <w:t xml:space="preserve"> 0 206</w:t>
            </w:r>
            <w:r w:rsidRPr="003302F5">
              <w:t xml:space="preserve"> 00 000, 0 2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1D457B32"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0D93FC38"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013F95AA" w14:textId="77777777" w:rsidR="001A46C2" w:rsidRDefault="001A46C2" w:rsidP="001A46C2">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 xml:space="preserve">в ф. 0503769 не соответствует идентичному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7F5D3966" w14:textId="77777777" w:rsidR="001A46C2" w:rsidRPr="00B45B71" w:rsidRDefault="001A46C2" w:rsidP="001A46C2">
            <w:r w:rsidRPr="00F06136">
              <w:t>Б</w:t>
            </w:r>
          </w:p>
        </w:tc>
      </w:tr>
      <w:tr w:rsidR="001A46C2" w14:paraId="3A9226B3" w14:textId="77777777" w:rsidTr="003E2E85">
        <w:tc>
          <w:tcPr>
            <w:tcW w:w="670" w:type="dxa"/>
            <w:tcBorders>
              <w:top w:val="single" w:sz="4" w:space="0" w:color="auto"/>
              <w:left w:val="single" w:sz="4" w:space="0" w:color="auto"/>
              <w:bottom w:val="single" w:sz="4" w:space="0" w:color="auto"/>
              <w:right w:val="single" w:sz="4" w:space="0" w:color="auto"/>
            </w:tcBorders>
          </w:tcPr>
          <w:p w14:paraId="032653EC" w14:textId="77777777" w:rsidR="001A46C2" w:rsidRPr="00B561CB" w:rsidDel="00F408F4" w:rsidRDefault="001A46C2" w:rsidP="001A46C2">
            <w:r>
              <w:t>441**</w:t>
            </w:r>
          </w:p>
        </w:tc>
        <w:tc>
          <w:tcPr>
            <w:tcW w:w="1051" w:type="dxa"/>
            <w:tcBorders>
              <w:top w:val="single" w:sz="4" w:space="0" w:color="auto"/>
              <w:left w:val="single" w:sz="4" w:space="0" w:color="auto"/>
              <w:bottom w:val="single" w:sz="4" w:space="0" w:color="auto"/>
              <w:right w:val="single" w:sz="4" w:space="0" w:color="auto"/>
            </w:tcBorders>
          </w:tcPr>
          <w:p w14:paraId="706E367C"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4F2D2444"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1D520CB" w14:textId="77777777" w:rsidR="001A46C2" w:rsidRDefault="001A46C2" w:rsidP="001A46C2">
            <w:r>
              <w:t>261</w:t>
            </w:r>
          </w:p>
        </w:tc>
        <w:tc>
          <w:tcPr>
            <w:tcW w:w="567" w:type="dxa"/>
            <w:tcBorders>
              <w:top w:val="single" w:sz="4" w:space="0" w:color="auto"/>
              <w:left w:val="single" w:sz="4" w:space="0" w:color="auto"/>
              <w:bottom w:val="single" w:sz="4" w:space="0" w:color="auto"/>
              <w:right w:val="single" w:sz="4" w:space="0" w:color="auto"/>
            </w:tcBorders>
          </w:tcPr>
          <w:p w14:paraId="3857C84A"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1AAB8FBC"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42B5D266" w14:textId="77777777" w:rsidR="001A46C2" w:rsidRDefault="001A46C2" w:rsidP="001A46C2">
            <w:r>
              <w:t>0503769 (5+6)</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5455683F" w14:textId="6536E338" w:rsidR="001A46C2" w:rsidRDefault="001A46C2" w:rsidP="00D05AAD">
            <w:r w:rsidRPr="00B45B71">
              <w:t xml:space="preserve">Раздел 1, </w:t>
            </w:r>
            <w:r>
              <w:t xml:space="preserve">итого </w:t>
            </w:r>
            <w:r w:rsidRPr="00B45B71">
              <w:t>по счетам</w:t>
            </w:r>
            <w:r>
              <w:t xml:space="preserve"> 0 206</w:t>
            </w:r>
            <w:r w:rsidRPr="00B45B71">
              <w:t xml:space="preserve"> 00 000, 0 2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6B8D26E1"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21197875"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692ED793" w14:textId="77777777" w:rsidR="001A46C2" w:rsidRDefault="001A46C2" w:rsidP="001A46C2">
            <w:r w:rsidRPr="00B45B71">
              <w:t xml:space="preserve">Остаток по счетам </w:t>
            </w:r>
            <w:r w:rsidRPr="002250EB">
              <w:t>0 206 00 000, 0 208 00 000, 0 303 00</w:t>
            </w:r>
            <w:r>
              <w:t> </w:t>
            </w:r>
            <w:r w:rsidRPr="002250EB">
              <w:t>000</w:t>
            </w:r>
            <w:r>
              <w:t xml:space="preserve"> </w:t>
            </w:r>
            <w:r w:rsidRPr="00B45B71">
              <w:t xml:space="preserve">в ф. 0503769 не соответствует идентичному показателю в балансе (на </w:t>
            </w:r>
            <w:r>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45110FA6" w14:textId="77777777" w:rsidR="001A46C2" w:rsidRPr="00B45B71" w:rsidRDefault="001A46C2" w:rsidP="001A46C2">
            <w:r w:rsidRPr="00F06136">
              <w:t>Б</w:t>
            </w:r>
          </w:p>
        </w:tc>
      </w:tr>
      <w:tr w:rsidR="001A46C2" w14:paraId="01F3B0B7" w14:textId="77777777" w:rsidTr="003E2E85">
        <w:tc>
          <w:tcPr>
            <w:tcW w:w="670" w:type="dxa"/>
            <w:tcBorders>
              <w:top w:val="single" w:sz="4" w:space="0" w:color="auto"/>
              <w:left w:val="single" w:sz="4" w:space="0" w:color="auto"/>
              <w:bottom w:val="single" w:sz="4" w:space="0" w:color="auto"/>
              <w:right w:val="single" w:sz="4" w:space="0" w:color="auto"/>
            </w:tcBorders>
          </w:tcPr>
          <w:p w14:paraId="13E3813D" w14:textId="77777777" w:rsidR="001A46C2" w:rsidRPr="00B561CB" w:rsidDel="00F408F4" w:rsidRDefault="001A46C2" w:rsidP="001A46C2">
            <w:r>
              <w:t>442</w:t>
            </w:r>
          </w:p>
        </w:tc>
        <w:tc>
          <w:tcPr>
            <w:tcW w:w="1051" w:type="dxa"/>
            <w:tcBorders>
              <w:top w:val="single" w:sz="4" w:space="0" w:color="auto"/>
              <w:left w:val="single" w:sz="4" w:space="0" w:color="auto"/>
              <w:bottom w:val="single" w:sz="4" w:space="0" w:color="auto"/>
              <w:right w:val="single" w:sz="4" w:space="0" w:color="auto"/>
            </w:tcBorders>
          </w:tcPr>
          <w:p w14:paraId="19E1BD55"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042913E4"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36ECB32C" w14:textId="77777777" w:rsidR="001A46C2" w:rsidRDefault="001A46C2" w:rsidP="001A46C2">
            <w:r>
              <w:t>282</w:t>
            </w:r>
          </w:p>
        </w:tc>
        <w:tc>
          <w:tcPr>
            <w:tcW w:w="567" w:type="dxa"/>
            <w:tcBorders>
              <w:top w:val="single" w:sz="4" w:space="0" w:color="auto"/>
              <w:left w:val="single" w:sz="4" w:space="0" w:color="auto"/>
              <w:bottom w:val="single" w:sz="4" w:space="0" w:color="auto"/>
              <w:right w:val="single" w:sz="4" w:space="0" w:color="auto"/>
            </w:tcBorders>
          </w:tcPr>
          <w:p w14:paraId="31A2724E"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4007F393"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C18350F" w14:textId="77777777" w:rsidR="001A46C2" w:rsidRDefault="001A46C2" w:rsidP="001A46C2">
            <w:r>
              <w:t>0503769 (5+6</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17B82E15" w14:textId="77777777" w:rsidR="001A46C2" w:rsidRDefault="001A46C2" w:rsidP="001A46C2">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0FCCA6DC"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392A077C"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1C6DF76A" w14:textId="34277620" w:rsidR="001A46C2" w:rsidRDefault="001A46C2" w:rsidP="00D05AAD">
            <w:r w:rsidRPr="00B45B71">
              <w:t xml:space="preserve">Остаток по </w:t>
            </w:r>
            <w:r>
              <w:t xml:space="preserve">счету 0 210 1% 000 </w:t>
            </w:r>
            <w:r w:rsidRPr="00B45B71">
              <w:t>в ф. 0503769 не соответствует идентичному показателю в балансе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41B96F68" w14:textId="77777777" w:rsidR="001A46C2" w:rsidRPr="00B45B71" w:rsidRDefault="001A46C2" w:rsidP="001A46C2">
            <w:r w:rsidRPr="00F06136">
              <w:t>Б</w:t>
            </w:r>
          </w:p>
        </w:tc>
      </w:tr>
      <w:tr w:rsidR="001A46C2" w14:paraId="06EA2B88" w14:textId="77777777" w:rsidTr="003E2E85">
        <w:tc>
          <w:tcPr>
            <w:tcW w:w="670" w:type="dxa"/>
            <w:tcBorders>
              <w:top w:val="single" w:sz="4" w:space="0" w:color="auto"/>
              <w:left w:val="single" w:sz="4" w:space="0" w:color="auto"/>
              <w:bottom w:val="single" w:sz="4" w:space="0" w:color="auto"/>
              <w:right w:val="single" w:sz="4" w:space="0" w:color="auto"/>
            </w:tcBorders>
          </w:tcPr>
          <w:p w14:paraId="7CCF1E57" w14:textId="77777777" w:rsidR="001A46C2" w:rsidRPr="00B561CB" w:rsidDel="00F408F4" w:rsidRDefault="001A46C2" w:rsidP="001A46C2">
            <w:r>
              <w:t>443</w:t>
            </w:r>
          </w:p>
        </w:tc>
        <w:tc>
          <w:tcPr>
            <w:tcW w:w="1051" w:type="dxa"/>
            <w:tcBorders>
              <w:top w:val="single" w:sz="4" w:space="0" w:color="auto"/>
              <w:left w:val="single" w:sz="4" w:space="0" w:color="auto"/>
              <w:bottom w:val="single" w:sz="4" w:space="0" w:color="auto"/>
              <w:right w:val="single" w:sz="4" w:space="0" w:color="auto"/>
            </w:tcBorders>
          </w:tcPr>
          <w:p w14:paraId="30CBE2D9"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8CA7753"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A50727C" w14:textId="77777777" w:rsidR="001A46C2" w:rsidRDefault="001A46C2" w:rsidP="001A46C2">
            <w:r>
              <w:t>410</w:t>
            </w:r>
          </w:p>
        </w:tc>
        <w:tc>
          <w:tcPr>
            <w:tcW w:w="567" w:type="dxa"/>
            <w:tcBorders>
              <w:top w:val="single" w:sz="4" w:space="0" w:color="auto"/>
              <w:left w:val="single" w:sz="4" w:space="0" w:color="auto"/>
              <w:bottom w:val="single" w:sz="4" w:space="0" w:color="auto"/>
              <w:right w:val="single" w:sz="4" w:space="0" w:color="auto"/>
            </w:tcBorders>
          </w:tcPr>
          <w:p w14:paraId="6B44D5E3"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4ACE534F"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85EE2A0" w14:textId="77777777" w:rsidR="001A46C2" w:rsidRDefault="001A46C2" w:rsidP="001A46C2">
            <w:r>
              <w:t>0503769 (5+6</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1B2907AB" w14:textId="7477D4B1" w:rsidR="001A46C2"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1017E20C"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7F479F4D"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79B74EF8" w14:textId="77777777" w:rsidR="001A46C2" w:rsidRDefault="001A46C2" w:rsidP="001A46C2">
            <w:r w:rsidRPr="00456EA7">
              <w:t xml:space="preserve">Остаток по счетам 0 302 00 000, 0 208 00 000, 0 304 02 000, 0 304 03 000 в ф. 0503769 не соответствует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
          <w:p w14:paraId="085D85FF" w14:textId="77777777" w:rsidR="001A46C2" w:rsidRPr="00456EA7" w:rsidRDefault="001A46C2" w:rsidP="001A46C2">
            <w:r w:rsidRPr="00F06136">
              <w:t>Б</w:t>
            </w:r>
          </w:p>
        </w:tc>
      </w:tr>
      <w:tr w:rsidR="001A46C2" w14:paraId="7F37AD27" w14:textId="77777777" w:rsidTr="003E2E85">
        <w:tc>
          <w:tcPr>
            <w:tcW w:w="670" w:type="dxa"/>
            <w:tcBorders>
              <w:top w:val="single" w:sz="4" w:space="0" w:color="auto"/>
              <w:left w:val="single" w:sz="4" w:space="0" w:color="auto"/>
              <w:bottom w:val="single" w:sz="4" w:space="0" w:color="auto"/>
              <w:right w:val="single" w:sz="4" w:space="0" w:color="auto"/>
            </w:tcBorders>
          </w:tcPr>
          <w:p w14:paraId="6094B41B" w14:textId="77777777" w:rsidR="001A46C2" w:rsidRPr="00B561CB" w:rsidDel="00F408F4" w:rsidRDefault="001A46C2" w:rsidP="001A46C2">
            <w:r>
              <w:t>444 **</w:t>
            </w:r>
          </w:p>
        </w:tc>
        <w:tc>
          <w:tcPr>
            <w:tcW w:w="1051" w:type="dxa"/>
            <w:tcBorders>
              <w:top w:val="single" w:sz="4" w:space="0" w:color="auto"/>
              <w:left w:val="single" w:sz="4" w:space="0" w:color="auto"/>
              <w:bottom w:val="single" w:sz="4" w:space="0" w:color="auto"/>
              <w:right w:val="single" w:sz="4" w:space="0" w:color="auto"/>
            </w:tcBorders>
          </w:tcPr>
          <w:p w14:paraId="43CE5663"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5DD4E0FD"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AC83F9F" w14:textId="77777777" w:rsidR="001A46C2" w:rsidRDefault="001A46C2" w:rsidP="001A46C2">
            <w:r>
              <w:t>411</w:t>
            </w:r>
          </w:p>
        </w:tc>
        <w:tc>
          <w:tcPr>
            <w:tcW w:w="567" w:type="dxa"/>
            <w:tcBorders>
              <w:top w:val="single" w:sz="4" w:space="0" w:color="auto"/>
              <w:left w:val="single" w:sz="4" w:space="0" w:color="auto"/>
              <w:bottom w:val="single" w:sz="4" w:space="0" w:color="auto"/>
              <w:right w:val="single" w:sz="4" w:space="0" w:color="auto"/>
            </w:tcBorders>
          </w:tcPr>
          <w:p w14:paraId="7F3D9E4F"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79EF3DF3"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A2879DA" w14:textId="77777777" w:rsidR="001A46C2" w:rsidRDefault="001A46C2" w:rsidP="001A46C2">
            <w:r w:rsidRPr="00456EA7">
              <w:t>0503769 (</w:t>
            </w:r>
            <w:r>
              <w:t>5+6)/кредиторка</w:t>
            </w:r>
          </w:p>
        </w:tc>
        <w:tc>
          <w:tcPr>
            <w:tcW w:w="2409" w:type="dxa"/>
            <w:tcBorders>
              <w:top w:val="single" w:sz="4" w:space="0" w:color="auto"/>
              <w:left w:val="single" w:sz="4" w:space="0" w:color="auto"/>
              <w:bottom w:val="single" w:sz="4" w:space="0" w:color="auto"/>
              <w:right w:val="single" w:sz="4" w:space="0" w:color="auto"/>
            </w:tcBorders>
          </w:tcPr>
          <w:p w14:paraId="2DD793A9" w14:textId="2A92E6C5" w:rsidR="001A46C2"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424890B6"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74E4798B"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7C17CB1E" w14:textId="77777777" w:rsidR="001A46C2" w:rsidRDefault="001A46C2" w:rsidP="001A46C2">
            <w:r w:rsidRPr="00456EA7">
              <w:t>Остаток по счетам 0 302 00 000, 0 208 00 000, 0 30</w:t>
            </w:r>
            <w:r>
              <w:t xml:space="preserve"> </w:t>
            </w:r>
            <w:r w:rsidRPr="00456EA7">
              <w:t xml:space="preserve">4 02 000, 0 304 03 000 в ф. 0503769 не соответствует идентичному показателю в балансе (на </w:t>
            </w:r>
            <w:r w:rsidRPr="00AA21FE">
              <w:t>начало</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
          <w:p w14:paraId="37D84765" w14:textId="77777777" w:rsidR="001A46C2" w:rsidRPr="00456EA7" w:rsidRDefault="001A46C2" w:rsidP="001A46C2">
            <w:r w:rsidRPr="00F06136">
              <w:t>Б</w:t>
            </w:r>
          </w:p>
        </w:tc>
      </w:tr>
      <w:tr w:rsidR="001A46C2" w:rsidRPr="00456EA7" w14:paraId="068C036B" w14:textId="77777777" w:rsidTr="003E2E85">
        <w:tc>
          <w:tcPr>
            <w:tcW w:w="670" w:type="dxa"/>
            <w:tcBorders>
              <w:top w:val="single" w:sz="4" w:space="0" w:color="auto"/>
              <w:left w:val="single" w:sz="4" w:space="0" w:color="auto"/>
              <w:bottom w:val="single" w:sz="4" w:space="0" w:color="auto"/>
              <w:right w:val="single" w:sz="4" w:space="0" w:color="auto"/>
            </w:tcBorders>
          </w:tcPr>
          <w:p w14:paraId="15FAAB9B" w14:textId="77777777" w:rsidR="001A46C2" w:rsidRPr="00B561CB" w:rsidDel="00F408F4" w:rsidRDefault="001A46C2" w:rsidP="001A46C2">
            <w:r>
              <w:t>445</w:t>
            </w:r>
          </w:p>
        </w:tc>
        <w:tc>
          <w:tcPr>
            <w:tcW w:w="1051" w:type="dxa"/>
            <w:tcBorders>
              <w:top w:val="single" w:sz="4" w:space="0" w:color="auto"/>
              <w:left w:val="single" w:sz="4" w:space="0" w:color="auto"/>
              <w:bottom w:val="single" w:sz="4" w:space="0" w:color="auto"/>
              <w:right w:val="single" w:sz="4" w:space="0" w:color="auto"/>
            </w:tcBorders>
          </w:tcPr>
          <w:p w14:paraId="4C96054B"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3255D9A0"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28A9EA0" w14:textId="77777777" w:rsidR="001A46C2" w:rsidRDefault="001A46C2" w:rsidP="001A46C2">
            <w:r>
              <w:t>420</w:t>
            </w:r>
          </w:p>
        </w:tc>
        <w:tc>
          <w:tcPr>
            <w:tcW w:w="567" w:type="dxa"/>
            <w:tcBorders>
              <w:top w:val="single" w:sz="4" w:space="0" w:color="auto"/>
              <w:left w:val="single" w:sz="4" w:space="0" w:color="auto"/>
              <w:bottom w:val="single" w:sz="4" w:space="0" w:color="auto"/>
              <w:right w:val="single" w:sz="4" w:space="0" w:color="auto"/>
            </w:tcBorders>
          </w:tcPr>
          <w:p w14:paraId="3AF42F40"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44C57CE5"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7554471" w14:textId="77777777" w:rsidR="001A46C2" w:rsidRPr="00456EA7" w:rsidRDefault="001A46C2" w:rsidP="001A46C2">
            <w:r w:rsidRPr="00456EA7">
              <w:t>0503769 (</w:t>
            </w:r>
            <w:r>
              <w:t>5+6)/кредиторка</w:t>
            </w:r>
          </w:p>
        </w:tc>
        <w:tc>
          <w:tcPr>
            <w:tcW w:w="2409" w:type="dxa"/>
            <w:tcBorders>
              <w:top w:val="single" w:sz="4" w:space="0" w:color="auto"/>
              <w:left w:val="single" w:sz="4" w:space="0" w:color="auto"/>
              <w:bottom w:val="single" w:sz="4" w:space="0" w:color="auto"/>
              <w:right w:val="single" w:sz="4" w:space="0" w:color="auto"/>
            </w:tcBorders>
          </w:tcPr>
          <w:p w14:paraId="4D2F886E" w14:textId="77777777" w:rsidR="001A46C2" w:rsidRDefault="001A46C2" w:rsidP="001A46C2">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
          <w:p w14:paraId="3391B496"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77C9A30C"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0D810B48" w14:textId="77777777" w:rsidR="001A46C2" w:rsidRPr="00456EA7" w:rsidRDefault="001A46C2" w:rsidP="001A46C2">
            <w:r w:rsidRPr="00B45B71">
              <w:t xml:space="preserve">Остаток по </w:t>
            </w:r>
            <w:r>
              <w:t xml:space="preserve">счету </w:t>
            </w:r>
            <w:r w:rsidRPr="00594D17">
              <w:t>0 303 00</w:t>
            </w:r>
            <w:r>
              <w:t> </w:t>
            </w:r>
            <w:r w:rsidRPr="00594D17">
              <w:t>000</w:t>
            </w:r>
            <w:r>
              <w:t xml:space="preserve"> </w:t>
            </w:r>
            <w:r w:rsidRPr="00B45B71">
              <w:t xml:space="preserve">в ф. 0503769 не соответствует идентичному показателю в балансе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2A9A8FD1" w14:textId="77777777" w:rsidR="001A46C2" w:rsidRPr="00B45B71" w:rsidRDefault="001A46C2" w:rsidP="001A46C2">
            <w:r w:rsidRPr="00F06136">
              <w:t>Б</w:t>
            </w:r>
          </w:p>
        </w:tc>
      </w:tr>
      <w:tr w:rsidR="001A46C2" w:rsidRPr="00456EA7" w14:paraId="31BE476E" w14:textId="77777777" w:rsidTr="003E2E85">
        <w:tc>
          <w:tcPr>
            <w:tcW w:w="670" w:type="dxa"/>
            <w:tcBorders>
              <w:top w:val="single" w:sz="4" w:space="0" w:color="auto"/>
              <w:left w:val="single" w:sz="4" w:space="0" w:color="auto"/>
              <w:bottom w:val="single" w:sz="4" w:space="0" w:color="auto"/>
              <w:right w:val="single" w:sz="4" w:space="0" w:color="auto"/>
            </w:tcBorders>
          </w:tcPr>
          <w:p w14:paraId="446BE614" w14:textId="77777777" w:rsidR="001A46C2" w:rsidRDefault="001A46C2" w:rsidP="001A46C2">
            <w:r>
              <w:t>446</w:t>
            </w:r>
          </w:p>
        </w:tc>
        <w:tc>
          <w:tcPr>
            <w:tcW w:w="1051" w:type="dxa"/>
            <w:tcBorders>
              <w:top w:val="single" w:sz="4" w:space="0" w:color="auto"/>
              <w:left w:val="single" w:sz="4" w:space="0" w:color="auto"/>
              <w:bottom w:val="single" w:sz="4" w:space="0" w:color="auto"/>
              <w:right w:val="single" w:sz="4" w:space="0" w:color="auto"/>
            </w:tcBorders>
          </w:tcPr>
          <w:p w14:paraId="7A666EAB"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46B09B6B"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0047371C" w14:textId="77777777" w:rsidR="001A46C2" w:rsidRDefault="001A46C2" w:rsidP="001A46C2">
            <w:r>
              <w:t>433</w:t>
            </w:r>
          </w:p>
        </w:tc>
        <w:tc>
          <w:tcPr>
            <w:tcW w:w="567" w:type="dxa"/>
            <w:tcBorders>
              <w:top w:val="single" w:sz="4" w:space="0" w:color="auto"/>
              <w:left w:val="single" w:sz="4" w:space="0" w:color="auto"/>
              <w:bottom w:val="single" w:sz="4" w:space="0" w:color="auto"/>
              <w:right w:val="single" w:sz="4" w:space="0" w:color="auto"/>
            </w:tcBorders>
          </w:tcPr>
          <w:p w14:paraId="4719DB7A"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4605BAE7"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4E00123" w14:textId="77777777" w:rsidR="001A46C2" w:rsidRPr="00456EA7" w:rsidRDefault="001A46C2" w:rsidP="001A46C2">
            <w:r>
              <w:t>0503769 (5+6</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00989806" w14:textId="77777777" w:rsidR="001A46C2" w:rsidRPr="00B45B71" w:rsidRDefault="001A46C2" w:rsidP="001A46C2">
            <w:r w:rsidRPr="00B45B71">
              <w:t xml:space="preserve">Раздел 1, </w:t>
            </w:r>
            <w:r>
              <w:t>итого по счету 0 304 06 000</w:t>
            </w:r>
          </w:p>
        </w:tc>
        <w:tc>
          <w:tcPr>
            <w:tcW w:w="1559" w:type="dxa"/>
            <w:tcBorders>
              <w:top w:val="single" w:sz="4" w:space="0" w:color="auto"/>
              <w:left w:val="single" w:sz="4" w:space="0" w:color="auto"/>
              <w:bottom w:val="single" w:sz="4" w:space="0" w:color="auto"/>
              <w:right w:val="single" w:sz="4" w:space="0" w:color="auto"/>
            </w:tcBorders>
          </w:tcPr>
          <w:p w14:paraId="790CDEC4"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7DCAF512"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6E28A042" w14:textId="77777777" w:rsidR="001A46C2" w:rsidRPr="00B45B71" w:rsidRDefault="001A46C2" w:rsidP="001A46C2">
            <w:r w:rsidRPr="00B45B71">
              <w:t xml:space="preserve">Остаток по </w:t>
            </w:r>
            <w:r>
              <w:t>счету 0 304 06 </w:t>
            </w:r>
            <w:r w:rsidRPr="00594D17">
              <w:t>000</w:t>
            </w:r>
            <w:r>
              <w:t xml:space="preserve"> </w:t>
            </w:r>
            <w:r w:rsidRPr="00B45B71">
              <w:t xml:space="preserve">в ф. 0503769 не соответствует идентичному показателю в балансе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2798F366" w14:textId="77777777" w:rsidR="001A46C2" w:rsidRPr="00B45B71" w:rsidRDefault="001A46C2" w:rsidP="001A46C2">
            <w:r w:rsidRPr="00F06136">
              <w:t>Б</w:t>
            </w:r>
          </w:p>
        </w:tc>
      </w:tr>
      <w:tr w:rsidR="001A46C2" w:rsidRPr="00456EA7" w14:paraId="481D9B75" w14:textId="77777777" w:rsidTr="003E2E85">
        <w:tc>
          <w:tcPr>
            <w:tcW w:w="670" w:type="dxa"/>
            <w:tcBorders>
              <w:top w:val="single" w:sz="4" w:space="0" w:color="auto"/>
              <w:left w:val="single" w:sz="4" w:space="0" w:color="auto"/>
              <w:bottom w:val="single" w:sz="4" w:space="0" w:color="auto"/>
              <w:right w:val="single" w:sz="4" w:space="0" w:color="auto"/>
            </w:tcBorders>
          </w:tcPr>
          <w:p w14:paraId="6BC7035A" w14:textId="77777777" w:rsidR="001A46C2" w:rsidRDefault="001A46C2" w:rsidP="001A46C2">
            <w:r>
              <w:t>447</w:t>
            </w:r>
          </w:p>
        </w:tc>
        <w:tc>
          <w:tcPr>
            <w:tcW w:w="1051" w:type="dxa"/>
            <w:tcBorders>
              <w:top w:val="single" w:sz="4" w:space="0" w:color="auto"/>
              <w:left w:val="single" w:sz="4" w:space="0" w:color="auto"/>
              <w:bottom w:val="single" w:sz="4" w:space="0" w:color="auto"/>
              <w:right w:val="single" w:sz="4" w:space="0" w:color="auto"/>
            </w:tcBorders>
          </w:tcPr>
          <w:p w14:paraId="4CD87CF8"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83F17E0"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783C7CA" w14:textId="77777777" w:rsidR="001A46C2" w:rsidRDefault="001A46C2" w:rsidP="001A46C2">
            <w:r>
              <w:t>434</w:t>
            </w:r>
          </w:p>
        </w:tc>
        <w:tc>
          <w:tcPr>
            <w:tcW w:w="567" w:type="dxa"/>
            <w:tcBorders>
              <w:top w:val="single" w:sz="4" w:space="0" w:color="auto"/>
              <w:left w:val="single" w:sz="4" w:space="0" w:color="auto"/>
              <w:bottom w:val="single" w:sz="4" w:space="0" w:color="auto"/>
              <w:right w:val="single" w:sz="4" w:space="0" w:color="auto"/>
            </w:tcBorders>
          </w:tcPr>
          <w:p w14:paraId="35945AF0"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177178C4"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7732A6EE" w14:textId="77777777" w:rsidR="001A46C2" w:rsidRPr="00456EA7" w:rsidRDefault="001A46C2" w:rsidP="001A46C2">
            <w:r w:rsidRPr="00456EA7">
              <w:t>0503769 (</w:t>
            </w:r>
            <w:r>
              <w:t>5+6)/кредиторка</w:t>
            </w:r>
          </w:p>
        </w:tc>
        <w:tc>
          <w:tcPr>
            <w:tcW w:w="2409" w:type="dxa"/>
            <w:tcBorders>
              <w:top w:val="single" w:sz="4" w:space="0" w:color="auto"/>
              <w:left w:val="single" w:sz="4" w:space="0" w:color="auto"/>
              <w:bottom w:val="single" w:sz="4" w:space="0" w:color="auto"/>
              <w:right w:val="single" w:sz="4" w:space="0" w:color="auto"/>
            </w:tcBorders>
          </w:tcPr>
          <w:p w14:paraId="6D3AED59" w14:textId="77777777" w:rsidR="001A46C2" w:rsidRPr="00B45B71" w:rsidRDefault="001A46C2" w:rsidP="001A46C2">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08B056F6"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7004D6EF"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04B6782D" w14:textId="2E55AB40" w:rsidR="001A46C2" w:rsidRPr="00B45B71" w:rsidRDefault="001A46C2" w:rsidP="00D05AAD">
            <w:r w:rsidRPr="00B45B71">
              <w:t xml:space="preserve">Остаток по </w:t>
            </w:r>
            <w:r>
              <w:t xml:space="preserve">счету 0 210 1% 000 </w:t>
            </w:r>
            <w:r w:rsidRPr="00B45B71">
              <w:t>в ф. 0503769 не соответствует идентичному показателю в балансе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672D18CF" w14:textId="77777777" w:rsidR="001A46C2" w:rsidRPr="00B45B71" w:rsidRDefault="001A46C2" w:rsidP="001A46C2">
            <w:r w:rsidRPr="00F06136">
              <w:t>Б</w:t>
            </w:r>
          </w:p>
        </w:tc>
      </w:tr>
      <w:tr w:rsidR="001A46C2" w:rsidRPr="00456EA7" w14:paraId="138C8300" w14:textId="77777777" w:rsidTr="003E2E85">
        <w:tc>
          <w:tcPr>
            <w:tcW w:w="670" w:type="dxa"/>
            <w:tcBorders>
              <w:top w:val="single" w:sz="4" w:space="0" w:color="auto"/>
              <w:left w:val="single" w:sz="4" w:space="0" w:color="auto"/>
              <w:bottom w:val="single" w:sz="4" w:space="0" w:color="auto"/>
              <w:right w:val="single" w:sz="4" w:space="0" w:color="auto"/>
            </w:tcBorders>
          </w:tcPr>
          <w:p w14:paraId="32E1C4AD" w14:textId="77777777" w:rsidR="001A46C2" w:rsidRDefault="001A46C2" w:rsidP="001A46C2">
            <w:r>
              <w:t>448</w:t>
            </w:r>
          </w:p>
        </w:tc>
        <w:tc>
          <w:tcPr>
            <w:tcW w:w="1051" w:type="dxa"/>
            <w:tcBorders>
              <w:top w:val="single" w:sz="4" w:space="0" w:color="auto"/>
              <w:left w:val="single" w:sz="4" w:space="0" w:color="auto"/>
              <w:bottom w:val="single" w:sz="4" w:space="0" w:color="auto"/>
              <w:right w:val="single" w:sz="4" w:space="0" w:color="auto"/>
            </w:tcBorders>
          </w:tcPr>
          <w:p w14:paraId="1A42ED47"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4957AC3"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59346A2" w14:textId="77777777" w:rsidR="001A46C2" w:rsidRDefault="001A46C2" w:rsidP="001A46C2">
            <w:r>
              <w:t>470</w:t>
            </w:r>
          </w:p>
        </w:tc>
        <w:tc>
          <w:tcPr>
            <w:tcW w:w="567" w:type="dxa"/>
            <w:tcBorders>
              <w:top w:val="single" w:sz="4" w:space="0" w:color="auto"/>
              <w:left w:val="single" w:sz="4" w:space="0" w:color="auto"/>
              <w:bottom w:val="single" w:sz="4" w:space="0" w:color="auto"/>
              <w:right w:val="single" w:sz="4" w:space="0" w:color="auto"/>
            </w:tcBorders>
          </w:tcPr>
          <w:p w14:paraId="3E098CBE"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0F693157"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519681B0" w14:textId="77777777" w:rsidR="001A46C2" w:rsidRPr="00456EA7" w:rsidRDefault="001A46C2" w:rsidP="001A46C2">
            <w:r w:rsidRPr="00456EA7">
              <w:t>0503769 (</w:t>
            </w:r>
            <w:r>
              <w:t>5+6)/кредиторка</w:t>
            </w:r>
          </w:p>
        </w:tc>
        <w:tc>
          <w:tcPr>
            <w:tcW w:w="2409" w:type="dxa"/>
            <w:tcBorders>
              <w:top w:val="single" w:sz="4" w:space="0" w:color="auto"/>
              <w:left w:val="single" w:sz="4" w:space="0" w:color="auto"/>
              <w:bottom w:val="single" w:sz="4" w:space="0" w:color="auto"/>
              <w:right w:val="single" w:sz="4" w:space="0" w:color="auto"/>
            </w:tcBorders>
          </w:tcPr>
          <w:p w14:paraId="15FA27CA" w14:textId="3E5DC4DA" w:rsidR="001A46C2" w:rsidRPr="00B45B71"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38D5249C"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3EA3F4C"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2C8B4384" w14:textId="279777BD" w:rsidR="001A46C2" w:rsidRPr="00B45B71" w:rsidRDefault="001A46C2" w:rsidP="00D05AAD">
            <w:r w:rsidRPr="00456EA7">
              <w:t xml:space="preserve">Остаток по счетам </w:t>
            </w:r>
            <w:r w:rsidRPr="005D3C16">
              <w:t>0 205 00 000, 0 209 00</w:t>
            </w:r>
            <w:r>
              <w:t> </w:t>
            </w:r>
            <w:r w:rsidRPr="005D3C16">
              <w:t>000</w:t>
            </w:r>
            <w:r>
              <w:t xml:space="preserve"> </w:t>
            </w:r>
            <w:r w:rsidRPr="00456EA7">
              <w:t>в ф. 0503769 не соответствует идентичному показателю в ба</w:t>
            </w:r>
            <w:r>
              <w:t xml:space="preserve">лансе (на 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
          <w:p w14:paraId="75A9F0EC" w14:textId="77777777" w:rsidR="001A46C2" w:rsidRPr="00456EA7" w:rsidRDefault="001A46C2" w:rsidP="001A46C2">
            <w:r w:rsidRPr="00F06136">
              <w:t>Б</w:t>
            </w:r>
          </w:p>
        </w:tc>
      </w:tr>
      <w:tr w:rsidR="001A46C2" w:rsidRPr="00456EA7" w14:paraId="40F8D3D4" w14:textId="77777777" w:rsidTr="003E2E85">
        <w:tc>
          <w:tcPr>
            <w:tcW w:w="670" w:type="dxa"/>
            <w:tcBorders>
              <w:top w:val="single" w:sz="4" w:space="0" w:color="auto"/>
              <w:left w:val="single" w:sz="4" w:space="0" w:color="auto"/>
              <w:bottom w:val="single" w:sz="4" w:space="0" w:color="auto"/>
              <w:right w:val="single" w:sz="4" w:space="0" w:color="auto"/>
            </w:tcBorders>
          </w:tcPr>
          <w:p w14:paraId="108A54D2" w14:textId="77777777" w:rsidR="001A46C2" w:rsidRDefault="001A46C2" w:rsidP="001A46C2">
            <w:r>
              <w:t>449**</w:t>
            </w:r>
          </w:p>
        </w:tc>
        <w:tc>
          <w:tcPr>
            <w:tcW w:w="1051" w:type="dxa"/>
            <w:tcBorders>
              <w:top w:val="single" w:sz="4" w:space="0" w:color="auto"/>
              <w:left w:val="single" w:sz="4" w:space="0" w:color="auto"/>
              <w:bottom w:val="single" w:sz="4" w:space="0" w:color="auto"/>
              <w:right w:val="single" w:sz="4" w:space="0" w:color="auto"/>
            </w:tcBorders>
          </w:tcPr>
          <w:p w14:paraId="25E4AA26"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50602D93"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4C13BF8" w14:textId="77777777" w:rsidR="001A46C2" w:rsidRDefault="001A46C2" w:rsidP="001A46C2">
            <w:r>
              <w:t>471</w:t>
            </w:r>
          </w:p>
        </w:tc>
        <w:tc>
          <w:tcPr>
            <w:tcW w:w="567" w:type="dxa"/>
            <w:tcBorders>
              <w:top w:val="single" w:sz="4" w:space="0" w:color="auto"/>
              <w:left w:val="single" w:sz="4" w:space="0" w:color="auto"/>
              <w:bottom w:val="single" w:sz="4" w:space="0" w:color="auto"/>
              <w:right w:val="single" w:sz="4" w:space="0" w:color="auto"/>
            </w:tcBorders>
          </w:tcPr>
          <w:p w14:paraId="54264B38"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5C20910A"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8690379" w14:textId="77777777" w:rsidR="001A46C2" w:rsidRPr="00456EA7" w:rsidRDefault="001A46C2" w:rsidP="001A46C2">
            <w:r>
              <w:t>0503769 (5+6</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1FB726CE" w14:textId="45FA3B78" w:rsidR="001A46C2" w:rsidRPr="00B45B71"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50586B40"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B175BDA"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7A2B9FB8" w14:textId="2BC83227" w:rsidR="001A46C2" w:rsidRPr="00B45B71" w:rsidRDefault="001A46C2" w:rsidP="00D05AAD">
            <w:r w:rsidRPr="00456EA7">
              <w:t xml:space="preserve">Остаток по счетам </w:t>
            </w:r>
            <w:r w:rsidRPr="005D3C16">
              <w:t>0 205 00 000, 0 209 00</w:t>
            </w:r>
            <w:r>
              <w:t> </w:t>
            </w:r>
            <w:r w:rsidRPr="005D3C16">
              <w:t>000</w:t>
            </w:r>
            <w:r>
              <w:t xml:space="preserve"> </w:t>
            </w:r>
            <w:r w:rsidRPr="00456EA7">
              <w:t xml:space="preserve">в ф. 0503769 не соответствует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
          <w:p w14:paraId="769B5AD7" w14:textId="77777777" w:rsidR="001A46C2" w:rsidRPr="00456EA7" w:rsidRDefault="001A46C2" w:rsidP="001A46C2">
            <w:r w:rsidRPr="00F06136">
              <w:t>Б</w:t>
            </w:r>
          </w:p>
        </w:tc>
      </w:tr>
      <w:tr w:rsidR="001A46C2" w:rsidRPr="00C4486E" w14:paraId="52768219" w14:textId="77777777" w:rsidTr="003E2E85">
        <w:tc>
          <w:tcPr>
            <w:tcW w:w="670" w:type="dxa"/>
            <w:tcBorders>
              <w:top w:val="single" w:sz="4" w:space="0" w:color="auto"/>
              <w:left w:val="single" w:sz="4" w:space="0" w:color="auto"/>
              <w:bottom w:val="single" w:sz="4" w:space="0" w:color="auto"/>
              <w:right w:val="single" w:sz="4" w:space="0" w:color="auto"/>
            </w:tcBorders>
          </w:tcPr>
          <w:p w14:paraId="24E3513F" w14:textId="77777777" w:rsidR="001A46C2" w:rsidRPr="00B561CB" w:rsidDel="00F408F4" w:rsidRDefault="001A46C2" w:rsidP="001A46C2">
            <w:r>
              <w:t>450</w:t>
            </w:r>
          </w:p>
        </w:tc>
        <w:tc>
          <w:tcPr>
            <w:tcW w:w="1051" w:type="dxa"/>
            <w:tcBorders>
              <w:top w:val="single" w:sz="4" w:space="0" w:color="auto"/>
              <w:left w:val="single" w:sz="4" w:space="0" w:color="auto"/>
              <w:bottom w:val="single" w:sz="4" w:space="0" w:color="auto"/>
              <w:right w:val="single" w:sz="4" w:space="0" w:color="auto"/>
            </w:tcBorders>
          </w:tcPr>
          <w:p w14:paraId="3FB0A093"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760CF433"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6A014FB2" w14:textId="77777777" w:rsidR="001A46C2" w:rsidRDefault="001A46C2" w:rsidP="001A46C2">
            <w:r>
              <w:t>510</w:t>
            </w:r>
          </w:p>
        </w:tc>
        <w:tc>
          <w:tcPr>
            <w:tcW w:w="567" w:type="dxa"/>
            <w:tcBorders>
              <w:top w:val="single" w:sz="4" w:space="0" w:color="auto"/>
              <w:left w:val="single" w:sz="4" w:space="0" w:color="auto"/>
              <w:bottom w:val="single" w:sz="4" w:space="0" w:color="auto"/>
              <w:right w:val="single" w:sz="4" w:space="0" w:color="auto"/>
            </w:tcBorders>
          </w:tcPr>
          <w:p w14:paraId="4F5B5394"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7DA22E87"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51DFE21C" w14:textId="77777777" w:rsidR="001A46C2" w:rsidRDefault="001A46C2" w:rsidP="001A46C2">
            <w:r>
              <w:t>0503769 (5+6</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14F229C3" w14:textId="77777777" w:rsidR="001A46C2" w:rsidRDefault="001A46C2" w:rsidP="001A46C2">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
          <w:p w14:paraId="2938CC4C"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03024AC4"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09FAFBCD" w14:textId="3A38C78D" w:rsidR="001A46C2" w:rsidRPr="00C4486E" w:rsidRDefault="001A46C2" w:rsidP="00D05AAD">
            <w:r w:rsidRPr="00B45B71">
              <w:t xml:space="preserve">Остаток по </w:t>
            </w:r>
            <w:r>
              <w:t>счету 0 401 40 </w:t>
            </w:r>
            <w:r w:rsidRPr="00594D17">
              <w:t>000</w:t>
            </w:r>
            <w:r>
              <w:t xml:space="preserve"> </w:t>
            </w:r>
            <w:r w:rsidRPr="00B45B71">
              <w:t xml:space="preserve">в ф. 0503769 не соответствует идентичному показателю в балансе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7C9A9C99" w14:textId="77777777" w:rsidR="001A46C2" w:rsidRPr="00B45B71" w:rsidRDefault="001A46C2" w:rsidP="001A46C2">
            <w:r>
              <w:t>Б</w:t>
            </w:r>
          </w:p>
        </w:tc>
      </w:tr>
      <w:tr w:rsidR="001A46C2" w:rsidRPr="00B45B71" w14:paraId="6A55E350" w14:textId="77777777" w:rsidTr="003E2E85">
        <w:tc>
          <w:tcPr>
            <w:tcW w:w="670" w:type="dxa"/>
            <w:tcBorders>
              <w:top w:val="single" w:sz="4" w:space="0" w:color="auto"/>
              <w:left w:val="single" w:sz="4" w:space="0" w:color="auto"/>
              <w:bottom w:val="single" w:sz="4" w:space="0" w:color="auto"/>
              <w:right w:val="single" w:sz="4" w:space="0" w:color="auto"/>
            </w:tcBorders>
          </w:tcPr>
          <w:p w14:paraId="2769D2A0" w14:textId="77777777" w:rsidR="001A46C2" w:rsidRPr="00B561CB" w:rsidDel="00F408F4" w:rsidRDefault="001A46C2" w:rsidP="001A46C2">
            <w:r>
              <w:t>451</w:t>
            </w:r>
          </w:p>
        </w:tc>
        <w:tc>
          <w:tcPr>
            <w:tcW w:w="1051" w:type="dxa"/>
            <w:tcBorders>
              <w:top w:val="single" w:sz="4" w:space="0" w:color="auto"/>
              <w:left w:val="single" w:sz="4" w:space="0" w:color="auto"/>
              <w:bottom w:val="single" w:sz="4" w:space="0" w:color="auto"/>
              <w:right w:val="single" w:sz="4" w:space="0" w:color="auto"/>
            </w:tcBorders>
          </w:tcPr>
          <w:p w14:paraId="21C1F9ED"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99DBC9C"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3597967" w14:textId="77777777" w:rsidR="001A46C2" w:rsidRDefault="001A46C2" w:rsidP="001A46C2">
            <w:r>
              <w:t>520</w:t>
            </w:r>
          </w:p>
        </w:tc>
        <w:tc>
          <w:tcPr>
            <w:tcW w:w="567" w:type="dxa"/>
            <w:tcBorders>
              <w:top w:val="single" w:sz="4" w:space="0" w:color="auto"/>
              <w:left w:val="single" w:sz="4" w:space="0" w:color="auto"/>
              <w:bottom w:val="single" w:sz="4" w:space="0" w:color="auto"/>
              <w:right w:val="single" w:sz="4" w:space="0" w:color="auto"/>
            </w:tcBorders>
          </w:tcPr>
          <w:p w14:paraId="3A9317E5" w14:textId="77777777" w:rsidR="001A46C2" w:rsidRDefault="001A46C2" w:rsidP="001A46C2">
            <w:r>
              <w:t>3</w:t>
            </w:r>
          </w:p>
        </w:tc>
        <w:tc>
          <w:tcPr>
            <w:tcW w:w="993" w:type="dxa"/>
            <w:gridSpan w:val="2"/>
            <w:tcBorders>
              <w:top w:val="single" w:sz="4" w:space="0" w:color="auto"/>
              <w:left w:val="single" w:sz="4" w:space="0" w:color="auto"/>
              <w:bottom w:val="single" w:sz="4" w:space="0" w:color="auto"/>
              <w:right w:val="single" w:sz="4" w:space="0" w:color="auto"/>
            </w:tcBorders>
          </w:tcPr>
          <w:p w14:paraId="38087DDD"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38D160AD" w14:textId="77777777" w:rsidR="001A46C2" w:rsidRDefault="001A46C2" w:rsidP="001A46C2">
            <w:r>
              <w:t>0503769 (5+6</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53769B12" w14:textId="77777777" w:rsidR="001A46C2" w:rsidRPr="003302F5" w:rsidRDefault="001A46C2" w:rsidP="001A46C2">
            <w:r w:rsidRPr="00B45B71">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
          <w:p w14:paraId="0827F3A9"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7FBB4001"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4D936D9C" w14:textId="2F4C4DB5" w:rsidR="001A46C2" w:rsidRPr="00B45B71" w:rsidRDefault="001A46C2" w:rsidP="00D05AAD">
            <w:r w:rsidRPr="00B45B71">
              <w:t xml:space="preserve">Остаток по </w:t>
            </w:r>
            <w:r>
              <w:t>счету 0 401 60 </w:t>
            </w:r>
            <w:r w:rsidRPr="00594D17">
              <w:t>000</w:t>
            </w:r>
            <w:r>
              <w:t xml:space="preserve"> </w:t>
            </w:r>
            <w:r w:rsidRPr="00B45B71">
              <w:t xml:space="preserve">в ф. 0503769 не соответствует идентичному показателю в балансе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2BE0CE44" w14:textId="77777777" w:rsidR="001A46C2" w:rsidRPr="00B45B71" w:rsidRDefault="001A46C2" w:rsidP="001A46C2">
            <w:r>
              <w:t>Б</w:t>
            </w:r>
          </w:p>
        </w:tc>
      </w:tr>
      <w:tr w:rsidR="001A46C2" w14:paraId="374E6DE9" w14:textId="77777777" w:rsidTr="003E2E85">
        <w:tc>
          <w:tcPr>
            <w:tcW w:w="670" w:type="dxa"/>
            <w:tcBorders>
              <w:top w:val="single" w:sz="4" w:space="0" w:color="auto"/>
              <w:left w:val="single" w:sz="4" w:space="0" w:color="auto"/>
              <w:bottom w:val="single" w:sz="4" w:space="0" w:color="auto"/>
              <w:right w:val="single" w:sz="4" w:space="0" w:color="auto"/>
            </w:tcBorders>
          </w:tcPr>
          <w:p w14:paraId="7BFE6161" w14:textId="77777777" w:rsidR="001A46C2" w:rsidRPr="00B561CB" w:rsidDel="00F408F4" w:rsidRDefault="001A46C2" w:rsidP="001A46C2">
            <w:r>
              <w:t>455</w:t>
            </w:r>
          </w:p>
        </w:tc>
        <w:tc>
          <w:tcPr>
            <w:tcW w:w="1051" w:type="dxa"/>
            <w:tcBorders>
              <w:top w:val="single" w:sz="4" w:space="0" w:color="auto"/>
              <w:left w:val="single" w:sz="4" w:space="0" w:color="auto"/>
              <w:bottom w:val="single" w:sz="4" w:space="0" w:color="auto"/>
              <w:right w:val="single" w:sz="4" w:space="0" w:color="auto"/>
            </w:tcBorders>
          </w:tcPr>
          <w:p w14:paraId="68EAC6F7"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1DFCDF8"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51ED6D92" w14:textId="77777777" w:rsidR="001A46C2" w:rsidRDefault="001A46C2" w:rsidP="001A46C2">
            <w:r>
              <w:t>250</w:t>
            </w:r>
          </w:p>
        </w:tc>
        <w:tc>
          <w:tcPr>
            <w:tcW w:w="567" w:type="dxa"/>
            <w:tcBorders>
              <w:top w:val="single" w:sz="4" w:space="0" w:color="auto"/>
              <w:left w:val="single" w:sz="4" w:space="0" w:color="auto"/>
              <w:bottom w:val="single" w:sz="4" w:space="0" w:color="auto"/>
              <w:right w:val="single" w:sz="4" w:space="0" w:color="auto"/>
            </w:tcBorders>
          </w:tcPr>
          <w:p w14:paraId="1C916903"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11764BF2"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24C2AB5" w14:textId="77777777" w:rsidR="001A46C2" w:rsidRDefault="001A46C2" w:rsidP="001A46C2">
            <w:r>
              <w:t>0503769 (4</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3F0F002D" w14:textId="4E6F9049" w:rsidR="001A46C2" w:rsidRDefault="001A46C2" w:rsidP="00D05AAD">
            <w:r w:rsidRPr="003302F5">
              <w:t xml:space="preserve">Раздел 1, </w:t>
            </w:r>
            <w:r>
              <w:t>итого</w:t>
            </w:r>
            <w:r w:rsidRPr="003302F5">
              <w:t xml:space="preserve"> по счетам</w:t>
            </w:r>
            <w:r>
              <w:t xml:space="preserve"> </w:t>
            </w:r>
            <w:r w:rsidRPr="003302F5">
              <w:t>0 205 00 000, 0 209 00 000</w:t>
            </w:r>
          </w:p>
        </w:tc>
        <w:tc>
          <w:tcPr>
            <w:tcW w:w="1559" w:type="dxa"/>
            <w:tcBorders>
              <w:top w:val="single" w:sz="4" w:space="0" w:color="auto"/>
              <w:left w:val="single" w:sz="4" w:space="0" w:color="auto"/>
              <w:bottom w:val="single" w:sz="4" w:space="0" w:color="auto"/>
              <w:right w:val="single" w:sz="4" w:space="0" w:color="auto"/>
            </w:tcBorders>
          </w:tcPr>
          <w:p w14:paraId="3D868E73"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E13A2EC"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025E2D14" w14:textId="77777777" w:rsidR="001A46C2" w:rsidRDefault="001A46C2" w:rsidP="001A46C2">
            <w:r w:rsidRPr="00B45B71">
              <w:t xml:space="preserve">Остаток по </w:t>
            </w:r>
            <w:r w:rsidRPr="003302F5">
              <w:t>сче</w:t>
            </w:r>
            <w:r>
              <w:t xml:space="preserve">там 0 205 00 000, 0 209 00 000 </w:t>
            </w:r>
            <w:r w:rsidRPr="00B45B71">
              <w:t xml:space="preserve">в ф. 0503769 не соответствует идентичному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71F3F6C2" w14:textId="77777777" w:rsidR="001A46C2" w:rsidRPr="00B45B71" w:rsidRDefault="001A46C2" w:rsidP="001A46C2">
            <w:r w:rsidRPr="00427FBD">
              <w:t>Б</w:t>
            </w:r>
          </w:p>
        </w:tc>
      </w:tr>
      <w:tr w:rsidR="001A46C2" w14:paraId="2C2944EE" w14:textId="77777777" w:rsidTr="003E2E85">
        <w:tc>
          <w:tcPr>
            <w:tcW w:w="670" w:type="dxa"/>
            <w:tcBorders>
              <w:top w:val="single" w:sz="4" w:space="0" w:color="auto"/>
              <w:left w:val="single" w:sz="4" w:space="0" w:color="auto"/>
              <w:bottom w:val="single" w:sz="4" w:space="0" w:color="auto"/>
              <w:right w:val="single" w:sz="4" w:space="0" w:color="auto"/>
            </w:tcBorders>
          </w:tcPr>
          <w:p w14:paraId="56DB50BF" w14:textId="77777777" w:rsidR="001A46C2" w:rsidRPr="00B561CB" w:rsidDel="00F408F4" w:rsidRDefault="001A46C2" w:rsidP="001A46C2">
            <w:r>
              <w:t>456**</w:t>
            </w:r>
          </w:p>
        </w:tc>
        <w:tc>
          <w:tcPr>
            <w:tcW w:w="1051" w:type="dxa"/>
            <w:tcBorders>
              <w:top w:val="single" w:sz="4" w:space="0" w:color="auto"/>
              <w:left w:val="single" w:sz="4" w:space="0" w:color="auto"/>
              <w:bottom w:val="single" w:sz="4" w:space="0" w:color="auto"/>
              <w:right w:val="single" w:sz="4" w:space="0" w:color="auto"/>
            </w:tcBorders>
          </w:tcPr>
          <w:p w14:paraId="36B585B4"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6CD72DD1"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605AC8E" w14:textId="77777777" w:rsidR="001A46C2" w:rsidRDefault="001A46C2" w:rsidP="001A46C2">
            <w:r>
              <w:t>251</w:t>
            </w:r>
          </w:p>
        </w:tc>
        <w:tc>
          <w:tcPr>
            <w:tcW w:w="567" w:type="dxa"/>
            <w:tcBorders>
              <w:top w:val="single" w:sz="4" w:space="0" w:color="auto"/>
              <w:left w:val="single" w:sz="4" w:space="0" w:color="auto"/>
              <w:bottom w:val="single" w:sz="4" w:space="0" w:color="auto"/>
              <w:right w:val="single" w:sz="4" w:space="0" w:color="auto"/>
            </w:tcBorders>
          </w:tcPr>
          <w:p w14:paraId="72B9805A"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517DE272"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5652307" w14:textId="77777777" w:rsidR="001A46C2" w:rsidRDefault="001A46C2" w:rsidP="001A46C2">
            <w:r>
              <w:t>0503769 (4</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73FDA7CB" w14:textId="5BDFC166" w:rsidR="001A46C2" w:rsidRDefault="001A46C2" w:rsidP="00D05AAD">
            <w:r w:rsidRPr="003302F5">
              <w:t xml:space="preserve">Раздел 1, </w:t>
            </w:r>
            <w:r>
              <w:t xml:space="preserve">итого </w:t>
            </w:r>
            <w:r w:rsidRPr="003302F5">
              <w:t>по счетам</w:t>
            </w:r>
            <w:r>
              <w:t xml:space="preserve"> </w:t>
            </w:r>
            <w:r w:rsidRPr="003302F5">
              <w:t>0 205 00 000, 0 209 00 000</w:t>
            </w:r>
          </w:p>
        </w:tc>
        <w:tc>
          <w:tcPr>
            <w:tcW w:w="1559" w:type="dxa"/>
            <w:tcBorders>
              <w:top w:val="single" w:sz="4" w:space="0" w:color="auto"/>
              <w:left w:val="single" w:sz="4" w:space="0" w:color="auto"/>
              <w:bottom w:val="single" w:sz="4" w:space="0" w:color="auto"/>
              <w:right w:val="single" w:sz="4" w:space="0" w:color="auto"/>
            </w:tcBorders>
          </w:tcPr>
          <w:p w14:paraId="651B184C"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5B7FF7B2"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574E4A91" w14:textId="77777777" w:rsidR="001A46C2" w:rsidRDefault="001A46C2" w:rsidP="001A46C2">
            <w:r w:rsidRPr="00B45B71">
              <w:t xml:space="preserve">Остаток по </w:t>
            </w:r>
            <w:r w:rsidRPr="003302F5">
              <w:t>сче</w:t>
            </w:r>
            <w:r>
              <w:t xml:space="preserve">там 0 205 00 000, 0 209 00 000 </w:t>
            </w:r>
            <w:r w:rsidRPr="00B45B71">
              <w:t>в ф. 0503769 не соответствует идентичному показателю в балансе (на</w:t>
            </w:r>
            <w:r>
              <w:t xml:space="preserve"> 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718F93E2" w14:textId="77777777" w:rsidR="001A46C2" w:rsidRPr="00B45B71" w:rsidRDefault="001A46C2" w:rsidP="001A46C2">
            <w:r w:rsidRPr="00427FBD">
              <w:t>Б</w:t>
            </w:r>
          </w:p>
        </w:tc>
      </w:tr>
      <w:tr w:rsidR="001A46C2" w14:paraId="502DB345" w14:textId="77777777" w:rsidTr="003E2E85">
        <w:tc>
          <w:tcPr>
            <w:tcW w:w="670" w:type="dxa"/>
            <w:tcBorders>
              <w:top w:val="single" w:sz="4" w:space="0" w:color="auto"/>
              <w:left w:val="single" w:sz="4" w:space="0" w:color="auto"/>
              <w:bottom w:val="single" w:sz="4" w:space="0" w:color="auto"/>
              <w:right w:val="single" w:sz="4" w:space="0" w:color="auto"/>
            </w:tcBorders>
          </w:tcPr>
          <w:p w14:paraId="464633CE" w14:textId="77777777" w:rsidR="001A46C2" w:rsidRPr="00B561CB" w:rsidDel="00F408F4" w:rsidRDefault="001A46C2" w:rsidP="001A46C2">
            <w:r>
              <w:t>457</w:t>
            </w:r>
          </w:p>
        </w:tc>
        <w:tc>
          <w:tcPr>
            <w:tcW w:w="1051" w:type="dxa"/>
            <w:tcBorders>
              <w:top w:val="single" w:sz="4" w:space="0" w:color="auto"/>
              <w:left w:val="single" w:sz="4" w:space="0" w:color="auto"/>
              <w:bottom w:val="single" w:sz="4" w:space="0" w:color="auto"/>
              <w:right w:val="single" w:sz="4" w:space="0" w:color="auto"/>
            </w:tcBorders>
          </w:tcPr>
          <w:p w14:paraId="0E3E3B68"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0479C8E5"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F1CB0F0" w14:textId="77777777" w:rsidR="001A46C2" w:rsidRDefault="001A46C2" w:rsidP="001A46C2">
            <w:r>
              <w:t>260</w:t>
            </w:r>
          </w:p>
        </w:tc>
        <w:tc>
          <w:tcPr>
            <w:tcW w:w="567" w:type="dxa"/>
            <w:tcBorders>
              <w:top w:val="single" w:sz="4" w:space="0" w:color="auto"/>
              <w:left w:val="single" w:sz="4" w:space="0" w:color="auto"/>
              <w:bottom w:val="single" w:sz="4" w:space="0" w:color="auto"/>
              <w:right w:val="single" w:sz="4" w:space="0" w:color="auto"/>
            </w:tcBorders>
          </w:tcPr>
          <w:p w14:paraId="1ABCC66D"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5714F1E7"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59910E7F" w14:textId="77777777" w:rsidR="001A46C2" w:rsidRDefault="001A46C2" w:rsidP="001A46C2">
            <w:r>
              <w:t>0503769 (4</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2CE60756" w14:textId="73C76F8F" w:rsidR="001A46C2" w:rsidRDefault="001A46C2" w:rsidP="00D05AAD">
            <w:r w:rsidRPr="003302F5">
              <w:t xml:space="preserve">Раздел 1, </w:t>
            </w:r>
            <w:r>
              <w:t xml:space="preserve">итого </w:t>
            </w:r>
            <w:r w:rsidRPr="003302F5">
              <w:t>по счетам</w:t>
            </w:r>
            <w:r>
              <w:t xml:space="preserve"> 0 206</w:t>
            </w:r>
            <w:r w:rsidRPr="003302F5">
              <w:t xml:space="preserve"> 00 000, 0 2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0FB448FC"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12609DC0"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1F909D0D" w14:textId="77777777" w:rsidR="001A46C2" w:rsidRDefault="001A46C2" w:rsidP="001A46C2">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 xml:space="preserve">в ф. 0503769 не соответствует идентичному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09E5CE72" w14:textId="77777777" w:rsidR="001A46C2" w:rsidRPr="00B45B71" w:rsidRDefault="001A46C2" w:rsidP="001A46C2">
            <w:r w:rsidRPr="00427FBD">
              <w:t>Б</w:t>
            </w:r>
          </w:p>
        </w:tc>
      </w:tr>
      <w:tr w:rsidR="001A46C2" w14:paraId="5C08529F" w14:textId="77777777" w:rsidTr="003E2E85">
        <w:tc>
          <w:tcPr>
            <w:tcW w:w="670" w:type="dxa"/>
            <w:tcBorders>
              <w:top w:val="single" w:sz="4" w:space="0" w:color="auto"/>
              <w:left w:val="single" w:sz="4" w:space="0" w:color="auto"/>
              <w:bottom w:val="single" w:sz="4" w:space="0" w:color="auto"/>
              <w:right w:val="single" w:sz="4" w:space="0" w:color="auto"/>
            </w:tcBorders>
          </w:tcPr>
          <w:p w14:paraId="04433F54" w14:textId="77777777" w:rsidR="001A46C2" w:rsidRPr="00B561CB" w:rsidDel="00F408F4" w:rsidRDefault="001A46C2" w:rsidP="001A46C2">
            <w:r>
              <w:t>458**</w:t>
            </w:r>
          </w:p>
        </w:tc>
        <w:tc>
          <w:tcPr>
            <w:tcW w:w="1051" w:type="dxa"/>
            <w:tcBorders>
              <w:top w:val="single" w:sz="4" w:space="0" w:color="auto"/>
              <w:left w:val="single" w:sz="4" w:space="0" w:color="auto"/>
              <w:bottom w:val="single" w:sz="4" w:space="0" w:color="auto"/>
              <w:right w:val="single" w:sz="4" w:space="0" w:color="auto"/>
            </w:tcBorders>
          </w:tcPr>
          <w:p w14:paraId="22E12427"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3234AD35"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9E59735" w14:textId="77777777" w:rsidR="001A46C2" w:rsidRDefault="001A46C2" w:rsidP="001A46C2">
            <w:r>
              <w:t>261</w:t>
            </w:r>
          </w:p>
        </w:tc>
        <w:tc>
          <w:tcPr>
            <w:tcW w:w="567" w:type="dxa"/>
            <w:tcBorders>
              <w:top w:val="single" w:sz="4" w:space="0" w:color="auto"/>
              <w:left w:val="single" w:sz="4" w:space="0" w:color="auto"/>
              <w:bottom w:val="single" w:sz="4" w:space="0" w:color="auto"/>
              <w:right w:val="single" w:sz="4" w:space="0" w:color="auto"/>
            </w:tcBorders>
          </w:tcPr>
          <w:p w14:paraId="67E694A2"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13E0F687"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385E4D32" w14:textId="77777777" w:rsidR="001A46C2" w:rsidRDefault="001A46C2" w:rsidP="001A46C2">
            <w:r>
              <w:t>0503769 (4)</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14C43AD4" w14:textId="08B3E405" w:rsidR="001A46C2" w:rsidRDefault="001A46C2" w:rsidP="00D05AAD">
            <w:r w:rsidRPr="00B45B71">
              <w:t xml:space="preserve">Раздел 1, </w:t>
            </w:r>
            <w:r>
              <w:t>итого</w:t>
            </w:r>
            <w:r w:rsidRPr="00B45B71">
              <w:t xml:space="preserve"> по счетам</w:t>
            </w:r>
            <w:r>
              <w:t xml:space="preserve"> 0 206</w:t>
            </w:r>
            <w:r w:rsidRPr="00B45B71">
              <w:t xml:space="preserve"> 00 000, 0 2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47118B51"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071A7407"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1CE1DC9A" w14:textId="77777777" w:rsidR="001A46C2" w:rsidRDefault="001A46C2" w:rsidP="001A46C2">
            <w:r w:rsidRPr="00B45B71">
              <w:t xml:space="preserve">Остаток по счетам </w:t>
            </w:r>
            <w:r w:rsidRPr="002250EB">
              <w:t>0 206 00 000, 0 208 00 000, 0 303 00</w:t>
            </w:r>
            <w:r>
              <w:t> </w:t>
            </w:r>
            <w:r w:rsidRPr="002250EB">
              <w:t>000</w:t>
            </w:r>
            <w:r>
              <w:t xml:space="preserve"> </w:t>
            </w:r>
            <w:r w:rsidRPr="00B45B71">
              <w:t xml:space="preserve">в ф. 0503769 не соответствует идентичному показателю в балансе (на </w:t>
            </w:r>
            <w:r>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1FD8D24B" w14:textId="77777777" w:rsidR="001A46C2" w:rsidRPr="00B45B71" w:rsidRDefault="001A46C2" w:rsidP="001A46C2">
            <w:r w:rsidRPr="009145A7">
              <w:t>Б</w:t>
            </w:r>
          </w:p>
        </w:tc>
      </w:tr>
      <w:tr w:rsidR="001A46C2" w14:paraId="58E7A59D" w14:textId="77777777" w:rsidTr="003E2E85">
        <w:tc>
          <w:tcPr>
            <w:tcW w:w="670" w:type="dxa"/>
            <w:tcBorders>
              <w:top w:val="single" w:sz="4" w:space="0" w:color="auto"/>
              <w:left w:val="single" w:sz="4" w:space="0" w:color="auto"/>
              <w:bottom w:val="single" w:sz="4" w:space="0" w:color="auto"/>
              <w:right w:val="single" w:sz="4" w:space="0" w:color="auto"/>
            </w:tcBorders>
          </w:tcPr>
          <w:p w14:paraId="465693A0" w14:textId="77777777" w:rsidR="001A46C2" w:rsidRPr="00B561CB" w:rsidDel="00F408F4" w:rsidRDefault="001A46C2" w:rsidP="001A46C2">
            <w:r>
              <w:t>459</w:t>
            </w:r>
          </w:p>
        </w:tc>
        <w:tc>
          <w:tcPr>
            <w:tcW w:w="1051" w:type="dxa"/>
            <w:tcBorders>
              <w:top w:val="single" w:sz="4" w:space="0" w:color="auto"/>
              <w:left w:val="single" w:sz="4" w:space="0" w:color="auto"/>
              <w:bottom w:val="single" w:sz="4" w:space="0" w:color="auto"/>
              <w:right w:val="single" w:sz="4" w:space="0" w:color="auto"/>
            </w:tcBorders>
          </w:tcPr>
          <w:p w14:paraId="026A3041"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3EC9D9E5"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60B90D71" w14:textId="77777777" w:rsidR="001A46C2" w:rsidRDefault="001A46C2" w:rsidP="001A46C2">
            <w:r>
              <w:t>282</w:t>
            </w:r>
          </w:p>
        </w:tc>
        <w:tc>
          <w:tcPr>
            <w:tcW w:w="567" w:type="dxa"/>
            <w:tcBorders>
              <w:top w:val="single" w:sz="4" w:space="0" w:color="auto"/>
              <w:left w:val="single" w:sz="4" w:space="0" w:color="auto"/>
              <w:bottom w:val="single" w:sz="4" w:space="0" w:color="auto"/>
              <w:right w:val="single" w:sz="4" w:space="0" w:color="auto"/>
            </w:tcBorders>
          </w:tcPr>
          <w:p w14:paraId="3645A46F"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28C1FDE2"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35358C7C" w14:textId="77777777" w:rsidR="001A46C2" w:rsidRDefault="001A46C2" w:rsidP="001A46C2">
            <w:r>
              <w:t>0503769 (4</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625B5287" w14:textId="77777777" w:rsidR="001A46C2" w:rsidRDefault="001A46C2" w:rsidP="001A46C2">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6479EAF2"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343720F4"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41F7FEB7" w14:textId="783F42B8" w:rsidR="001A46C2" w:rsidRDefault="001A46C2" w:rsidP="00D05AAD">
            <w:r w:rsidRPr="00B45B71">
              <w:t xml:space="preserve">Остаток по </w:t>
            </w:r>
            <w:r>
              <w:t xml:space="preserve">счету 0 210 1% 000 </w:t>
            </w:r>
            <w:r w:rsidRPr="00B45B71">
              <w:t>в ф. 0503769 не соответствует идентичному показателю в балансе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61F396A8" w14:textId="77777777" w:rsidR="001A46C2" w:rsidRPr="00B45B71" w:rsidRDefault="001A46C2" w:rsidP="001A46C2">
            <w:r w:rsidRPr="009145A7">
              <w:t>Б</w:t>
            </w:r>
          </w:p>
        </w:tc>
      </w:tr>
      <w:tr w:rsidR="001A46C2" w14:paraId="25F753E8" w14:textId="77777777" w:rsidTr="003E2E85">
        <w:tc>
          <w:tcPr>
            <w:tcW w:w="670" w:type="dxa"/>
            <w:tcBorders>
              <w:top w:val="single" w:sz="4" w:space="0" w:color="auto"/>
              <w:left w:val="single" w:sz="4" w:space="0" w:color="auto"/>
              <w:bottom w:val="single" w:sz="4" w:space="0" w:color="auto"/>
              <w:right w:val="single" w:sz="4" w:space="0" w:color="auto"/>
            </w:tcBorders>
          </w:tcPr>
          <w:p w14:paraId="49C9582B" w14:textId="77777777" w:rsidR="001A46C2" w:rsidRPr="00B561CB" w:rsidDel="00F408F4" w:rsidRDefault="001A46C2" w:rsidP="001A46C2">
            <w:r>
              <w:t>460</w:t>
            </w:r>
          </w:p>
        </w:tc>
        <w:tc>
          <w:tcPr>
            <w:tcW w:w="1051" w:type="dxa"/>
            <w:tcBorders>
              <w:top w:val="single" w:sz="4" w:space="0" w:color="auto"/>
              <w:left w:val="single" w:sz="4" w:space="0" w:color="auto"/>
              <w:bottom w:val="single" w:sz="4" w:space="0" w:color="auto"/>
              <w:right w:val="single" w:sz="4" w:space="0" w:color="auto"/>
            </w:tcBorders>
          </w:tcPr>
          <w:p w14:paraId="4C48452F"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0B92F491"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FBD2603" w14:textId="77777777" w:rsidR="001A46C2" w:rsidRDefault="001A46C2" w:rsidP="001A46C2">
            <w:r>
              <w:t>410</w:t>
            </w:r>
          </w:p>
        </w:tc>
        <w:tc>
          <w:tcPr>
            <w:tcW w:w="567" w:type="dxa"/>
            <w:tcBorders>
              <w:top w:val="single" w:sz="4" w:space="0" w:color="auto"/>
              <w:left w:val="single" w:sz="4" w:space="0" w:color="auto"/>
              <w:bottom w:val="single" w:sz="4" w:space="0" w:color="auto"/>
              <w:right w:val="single" w:sz="4" w:space="0" w:color="auto"/>
            </w:tcBorders>
          </w:tcPr>
          <w:p w14:paraId="3667F192"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4CAB3585"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5F311418" w14:textId="77777777" w:rsidR="001A46C2" w:rsidRDefault="001A46C2" w:rsidP="001A46C2">
            <w:r>
              <w:t>0503769 (4</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78DCC252" w14:textId="5853AA81" w:rsidR="001A46C2"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4817A951"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4EC7670F"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52C99419" w14:textId="77777777" w:rsidR="001A46C2" w:rsidRDefault="001A46C2" w:rsidP="001A46C2">
            <w:r w:rsidRPr="00456EA7">
              <w:t xml:space="preserve">Остаток по счетам 0 302 00 000, 0 208 00 000, 0 304 02 000, 0 304 03 000 в ф. 0503769 не соответствует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
          <w:p w14:paraId="1A436145" w14:textId="77777777" w:rsidR="001A46C2" w:rsidRPr="00456EA7" w:rsidRDefault="001A46C2" w:rsidP="001A46C2">
            <w:r w:rsidRPr="009145A7">
              <w:t>Б</w:t>
            </w:r>
          </w:p>
        </w:tc>
      </w:tr>
      <w:tr w:rsidR="001A46C2" w14:paraId="664A86D5" w14:textId="77777777" w:rsidTr="003E2E85">
        <w:tc>
          <w:tcPr>
            <w:tcW w:w="670" w:type="dxa"/>
            <w:tcBorders>
              <w:top w:val="single" w:sz="4" w:space="0" w:color="auto"/>
              <w:left w:val="single" w:sz="4" w:space="0" w:color="auto"/>
              <w:bottom w:val="single" w:sz="4" w:space="0" w:color="auto"/>
              <w:right w:val="single" w:sz="4" w:space="0" w:color="auto"/>
            </w:tcBorders>
          </w:tcPr>
          <w:p w14:paraId="1C5ABBD5" w14:textId="77777777" w:rsidR="001A46C2" w:rsidRPr="00B561CB" w:rsidDel="00F408F4" w:rsidRDefault="001A46C2" w:rsidP="001A46C2">
            <w:r>
              <w:t>461**</w:t>
            </w:r>
          </w:p>
        </w:tc>
        <w:tc>
          <w:tcPr>
            <w:tcW w:w="1051" w:type="dxa"/>
            <w:tcBorders>
              <w:top w:val="single" w:sz="4" w:space="0" w:color="auto"/>
              <w:left w:val="single" w:sz="4" w:space="0" w:color="auto"/>
              <w:bottom w:val="single" w:sz="4" w:space="0" w:color="auto"/>
              <w:right w:val="single" w:sz="4" w:space="0" w:color="auto"/>
            </w:tcBorders>
          </w:tcPr>
          <w:p w14:paraId="5FE497F8"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5FA6EAC5"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1897411" w14:textId="77777777" w:rsidR="001A46C2" w:rsidRDefault="001A46C2" w:rsidP="001A46C2">
            <w:r>
              <w:t>411</w:t>
            </w:r>
          </w:p>
        </w:tc>
        <w:tc>
          <w:tcPr>
            <w:tcW w:w="567" w:type="dxa"/>
            <w:tcBorders>
              <w:top w:val="single" w:sz="4" w:space="0" w:color="auto"/>
              <w:left w:val="single" w:sz="4" w:space="0" w:color="auto"/>
              <w:bottom w:val="single" w:sz="4" w:space="0" w:color="auto"/>
              <w:right w:val="single" w:sz="4" w:space="0" w:color="auto"/>
            </w:tcBorders>
          </w:tcPr>
          <w:p w14:paraId="31366441"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0EB0CE4F"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2FE7651F" w14:textId="77777777" w:rsidR="001A46C2" w:rsidRDefault="001A46C2" w:rsidP="001A46C2">
            <w:r w:rsidRPr="00456EA7">
              <w:t>0503769 (</w:t>
            </w:r>
            <w:r>
              <w:t>4)/кредиторка</w:t>
            </w:r>
          </w:p>
        </w:tc>
        <w:tc>
          <w:tcPr>
            <w:tcW w:w="2409" w:type="dxa"/>
            <w:tcBorders>
              <w:top w:val="single" w:sz="4" w:space="0" w:color="auto"/>
              <w:left w:val="single" w:sz="4" w:space="0" w:color="auto"/>
              <w:bottom w:val="single" w:sz="4" w:space="0" w:color="auto"/>
              <w:right w:val="single" w:sz="4" w:space="0" w:color="auto"/>
            </w:tcBorders>
          </w:tcPr>
          <w:p w14:paraId="5B1F277C" w14:textId="327FC850" w:rsidR="001A46C2"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553A95FD"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4398F1DD"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5D8374CA" w14:textId="77777777" w:rsidR="001A46C2" w:rsidRDefault="001A46C2" w:rsidP="001A46C2">
            <w:r w:rsidRPr="00456EA7">
              <w:t xml:space="preserve">Остаток по счетам 0 302 00 000, 0 208 00 000, 0 304 02 000, 0 304 03 000 в ф. 0503769 не соответствует идентичному показателю в балансе (на </w:t>
            </w:r>
            <w:r w:rsidRPr="00AA21FE">
              <w:t>начало</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
          <w:p w14:paraId="17244A7E" w14:textId="77777777" w:rsidR="001A46C2" w:rsidRPr="00456EA7" w:rsidRDefault="001A46C2" w:rsidP="001A46C2">
            <w:r w:rsidRPr="004763E3">
              <w:t>Б</w:t>
            </w:r>
          </w:p>
        </w:tc>
      </w:tr>
      <w:tr w:rsidR="001A46C2" w14:paraId="786AB220" w14:textId="77777777" w:rsidTr="003E2E85">
        <w:tc>
          <w:tcPr>
            <w:tcW w:w="670" w:type="dxa"/>
            <w:tcBorders>
              <w:top w:val="single" w:sz="4" w:space="0" w:color="auto"/>
              <w:left w:val="single" w:sz="4" w:space="0" w:color="auto"/>
              <w:bottom w:val="single" w:sz="4" w:space="0" w:color="auto"/>
              <w:right w:val="single" w:sz="4" w:space="0" w:color="auto"/>
            </w:tcBorders>
          </w:tcPr>
          <w:p w14:paraId="54238905" w14:textId="77777777" w:rsidR="001A46C2" w:rsidRPr="00B561CB" w:rsidDel="00F408F4" w:rsidRDefault="001A46C2" w:rsidP="001A46C2">
            <w:r>
              <w:t>462</w:t>
            </w:r>
          </w:p>
        </w:tc>
        <w:tc>
          <w:tcPr>
            <w:tcW w:w="1051" w:type="dxa"/>
            <w:tcBorders>
              <w:top w:val="single" w:sz="4" w:space="0" w:color="auto"/>
              <w:left w:val="single" w:sz="4" w:space="0" w:color="auto"/>
              <w:bottom w:val="single" w:sz="4" w:space="0" w:color="auto"/>
              <w:right w:val="single" w:sz="4" w:space="0" w:color="auto"/>
            </w:tcBorders>
          </w:tcPr>
          <w:p w14:paraId="724C7761"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7A8CBA06"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03C966B4" w14:textId="77777777" w:rsidR="001A46C2" w:rsidRDefault="001A46C2" w:rsidP="001A46C2">
            <w:r>
              <w:t>420</w:t>
            </w:r>
          </w:p>
        </w:tc>
        <w:tc>
          <w:tcPr>
            <w:tcW w:w="567" w:type="dxa"/>
            <w:tcBorders>
              <w:top w:val="single" w:sz="4" w:space="0" w:color="auto"/>
              <w:left w:val="single" w:sz="4" w:space="0" w:color="auto"/>
              <w:bottom w:val="single" w:sz="4" w:space="0" w:color="auto"/>
              <w:right w:val="single" w:sz="4" w:space="0" w:color="auto"/>
            </w:tcBorders>
          </w:tcPr>
          <w:p w14:paraId="6075B7DE"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1F1BAD7F"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3DB9F8E" w14:textId="77777777" w:rsidR="001A46C2" w:rsidRDefault="001A46C2" w:rsidP="001A46C2">
            <w:r>
              <w:t>0503769 (4</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1B84C9D4" w14:textId="77777777" w:rsidR="001A46C2" w:rsidRDefault="001A46C2" w:rsidP="001A46C2">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
          <w:p w14:paraId="503F892E"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307E8846"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013EA1C0" w14:textId="77777777" w:rsidR="001A46C2" w:rsidRDefault="001A46C2" w:rsidP="001A46C2">
            <w:r w:rsidRPr="00B45B71">
              <w:t xml:space="preserve">Остаток по </w:t>
            </w:r>
            <w:r>
              <w:t xml:space="preserve">счету </w:t>
            </w:r>
            <w:r w:rsidRPr="00594D17">
              <w:t>0 303 00</w:t>
            </w:r>
            <w:r>
              <w:t> </w:t>
            </w:r>
            <w:r w:rsidRPr="00594D17">
              <w:t>000</w:t>
            </w:r>
            <w:r>
              <w:t xml:space="preserve"> </w:t>
            </w:r>
            <w:r w:rsidRPr="00B45B71">
              <w:t xml:space="preserve">в ф. 0503769 не соответствует идентичному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5ACFFEB1" w14:textId="77777777" w:rsidR="001A46C2" w:rsidRPr="00B45B71" w:rsidRDefault="001A46C2" w:rsidP="001A46C2">
            <w:r w:rsidRPr="004763E3">
              <w:t>Б</w:t>
            </w:r>
          </w:p>
        </w:tc>
      </w:tr>
      <w:tr w:rsidR="001A46C2" w14:paraId="1BDDD4BD" w14:textId="77777777" w:rsidTr="003E2E85">
        <w:tc>
          <w:tcPr>
            <w:tcW w:w="670" w:type="dxa"/>
            <w:tcBorders>
              <w:top w:val="single" w:sz="4" w:space="0" w:color="auto"/>
              <w:left w:val="single" w:sz="4" w:space="0" w:color="auto"/>
              <w:bottom w:val="single" w:sz="4" w:space="0" w:color="auto"/>
              <w:right w:val="single" w:sz="4" w:space="0" w:color="auto"/>
            </w:tcBorders>
          </w:tcPr>
          <w:p w14:paraId="30407B86" w14:textId="77777777" w:rsidR="001A46C2" w:rsidRPr="00B561CB" w:rsidDel="00F408F4" w:rsidRDefault="001A46C2" w:rsidP="001A46C2">
            <w:r>
              <w:t>463</w:t>
            </w:r>
          </w:p>
        </w:tc>
        <w:tc>
          <w:tcPr>
            <w:tcW w:w="1051" w:type="dxa"/>
            <w:tcBorders>
              <w:top w:val="single" w:sz="4" w:space="0" w:color="auto"/>
              <w:left w:val="single" w:sz="4" w:space="0" w:color="auto"/>
              <w:bottom w:val="single" w:sz="4" w:space="0" w:color="auto"/>
              <w:right w:val="single" w:sz="4" w:space="0" w:color="auto"/>
            </w:tcBorders>
          </w:tcPr>
          <w:p w14:paraId="34CF8DEF"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984E3E4"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A27620B" w14:textId="77777777" w:rsidR="001A46C2" w:rsidRDefault="001A46C2" w:rsidP="001A46C2">
            <w:r>
              <w:t>470</w:t>
            </w:r>
          </w:p>
        </w:tc>
        <w:tc>
          <w:tcPr>
            <w:tcW w:w="567" w:type="dxa"/>
            <w:tcBorders>
              <w:top w:val="single" w:sz="4" w:space="0" w:color="auto"/>
              <w:left w:val="single" w:sz="4" w:space="0" w:color="auto"/>
              <w:bottom w:val="single" w:sz="4" w:space="0" w:color="auto"/>
              <w:right w:val="single" w:sz="4" w:space="0" w:color="auto"/>
            </w:tcBorders>
          </w:tcPr>
          <w:p w14:paraId="73E90D05"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4EA56E87"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3B8E18AB" w14:textId="77777777" w:rsidR="001A46C2" w:rsidRDefault="001A46C2" w:rsidP="001A46C2">
            <w:r>
              <w:t>0503769 (4</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555539FA" w14:textId="4C4B3A3B" w:rsidR="001A46C2"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419E0E34"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793A752"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2686EB1A" w14:textId="6B346859" w:rsidR="001A46C2" w:rsidRDefault="001A46C2" w:rsidP="00D05AAD">
            <w:r w:rsidRPr="00456EA7">
              <w:t xml:space="preserve">Остаток по счетам </w:t>
            </w:r>
            <w:r w:rsidRPr="005D3C16">
              <w:t>0 205 00 000, 0 209 00</w:t>
            </w:r>
            <w:r>
              <w:t> </w:t>
            </w:r>
            <w:r w:rsidRPr="005D3C16">
              <w:t>000</w:t>
            </w:r>
            <w:r>
              <w:t xml:space="preserve"> </w:t>
            </w:r>
            <w:r w:rsidRPr="00456EA7">
              <w:t>в ф. 0503769 не соответствует идентичному показателю в ба</w:t>
            </w:r>
            <w:r>
              <w:t xml:space="preserve">лансе (на 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
          <w:p w14:paraId="20F61705" w14:textId="77777777" w:rsidR="001A46C2" w:rsidRPr="00456EA7" w:rsidRDefault="001A46C2" w:rsidP="001A46C2">
            <w:r>
              <w:t>Б</w:t>
            </w:r>
          </w:p>
        </w:tc>
      </w:tr>
      <w:tr w:rsidR="001A46C2" w14:paraId="57F77E3B" w14:textId="77777777" w:rsidTr="003E2E85">
        <w:tc>
          <w:tcPr>
            <w:tcW w:w="670" w:type="dxa"/>
            <w:tcBorders>
              <w:top w:val="single" w:sz="4" w:space="0" w:color="auto"/>
              <w:left w:val="single" w:sz="4" w:space="0" w:color="auto"/>
              <w:bottom w:val="single" w:sz="4" w:space="0" w:color="auto"/>
              <w:right w:val="single" w:sz="4" w:space="0" w:color="auto"/>
            </w:tcBorders>
          </w:tcPr>
          <w:p w14:paraId="283719CC" w14:textId="77777777" w:rsidR="001A46C2" w:rsidRPr="00B561CB" w:rsidDel="00F408F4" w:rsidRDefault="001A46C2" w:rsidP="001A46C2">
            <w:r>
              <w:t>464**</w:t>
            </w:r>
          </w:p>
        </w:tc>
        <w:tc>
          <w:tcPr>
            <w:tcW w:w="1051" w:type="dxa"/>
            <w:tcBorders>
              <w:top w:val="single" w:sz="4" w:space="0" w:color="auto"/>
              <w:left w:val="single" w:sz="4" w:space="0" w:color="auto"/>
              <w:bottom w:val="single" w:sz="4" w:space="0" w:color="auto"/>
              <w:right w:val="single" w:sz="4" w:space="0" w:color="auto"/>
            </w:tcBorders>
          </w:tcPr>
          <w:p w14:paraId="64E5775B"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5220CC81"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F5240A9" w14:textId="77777777" w:rsidR="001A46C2" w:rsidRDefault="001A46C2" w:rsidP="001A46C2">
            <w:r>
              <w:t>471</w:t>
            </w:r>
          </w:p>
        </w:tc>
        <w:tc>
          <w:tcPr>
            <w:tcW w:w="567" w:type="dxa"/>
            <w:tcBorders>
              <w:top w:val="single" w:sz="4" w:space="0" w:color="auto"/>
              <w:left w:val="single" w:sz="4" w:space="0" w:color="auto"/>
              <w:bottom w:val="single" w:sz="4" w:space="0" w:color="auto"/>
              <w:right w:val="single" w:sz="4" w:space="0" w:color="auto"/>
            </w:tcBorders>
          </w:tcPr>
          <w:p w14:paraId="21877E65"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6608AADA"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758F55F1" w14:textId="77777777" w:rsidR="001A46C2" w:rsidRDefault="001A46C2" w:rsidP="001A46C2">
            <w:r>
              <w:t>0503769 (4</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16E0FC35" w14:textId="60C80A1C" w:rsidR="001A46C2"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50384842"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1A38DF00"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12CFC05F" w14:textId="7538BA4C" w:rsidR="001A46C2" w:rsidRDefault="001A46C2" w:rsidP="00D05AAD">
            <w:r w:rsidRPr="00456EA7">
              <w:t xml:space="preserve">Остаток по счетам </w:t>
            </w:r>
            <w:r w:rsidRPr="005D3C16">
              <w:t>0 205 00 000, 0 209 00</w:t>
            </w:r>
            <w:r>
              <w:t> </w:t>
            </w:r>
            <w:r w:rsidRPr="005D3C16">
              <w:t>000</w:t>
            </w:r>
            <w:r>
              <w:t xml:space="preserve"> </w:t>
            </w:r>
            <w:r w:rsidRPr="00456EA7">
              <w:t xml:space="preserve">в ф. 0503769 не соответствует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
          <w:p w14:paraId="4713A6EC" w14:textId="77777777" w:rsidR="001A46C2" w:rsidRPr="00456EA7" w:rsidRDefault="001A46C2" w:rsidP="001A46C2">
            <w:r>
              <w:t>Б</w:t>
            </w:r>
          </w:p>
        </w:tc>
      </w:tr>
      <w:tr w:rsidR="001A46C2" w14:paraId="4BF55199" w14:textId="77777777" w:rsidTr="003E2E85">
        <w:tc>
          <w:tcPr>
            <w:tcW w:w="670" w:type="dxa"/>
            <w:tcBorders>
              <w:top w:val="single" w:sz="4" w:space="0" w:color="auto"/>
              <w:left w:val="single" w:sz="4" w:space="0" w:color="auto"/>
              <w:bottom w:val="single" w:sz="4" w:space="0" w:color="auto"/>
              <w:right w:val="single" w:sz="4" w:space="0" w:color="auto"/>
            </w:tcBorders>
          </w:tcPr>
          <w:p w14:paraId="4CB276BF" w14:textId="77777777" w:rsidR="001A46C2" w:rsidRPr="00B561CB" w:rsidDel="00F408F4" w:rsidRDefault="001A46C2" w:rsidP="001A46C2">
            <w:r>
              <w:t>465</w:t>
            </w:r>
          </w:p>
        </w:tc>
        <w:tc>
          <w:tcPr>
            <w:tcW w:w="1051" w:type="dxa"/>
            <w:tcBorders>
              <w:top w:val="single" w:sz="4" w:space="0" w:color="auto"/>
              <w:left w:val="single" w:sz="4" w:space="0" w:color="auto"/>
              <w:bottom w:val="single" w:sz="4" w:space="0" w:color="auto"/>
              <w:right w:val="single" w:sz="4" w:space="0" w:color="auto"/>
            </w:tcBorders>
          </w:tcPr>
          <w:p w14:paraId="75826B01"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74FFB9A"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2740EB3" w14:textId="77777777" w:rsidR="001A46C2" w:rsidRDefault="001A46C2" w:rsidP="001A46C2">
            <w:r>
              <w:t>433</w:t>
            </w:r>
          </w:p>
        </w:tc>
        <w:tc>
          <w:tcPr>
            <w:tcW w:w="567" w:type="dxa"/>
            <w:tcBorders>
              <w:top w:val="single" w:sz="4" w:space="0" w:color="auto"/>
              <w:left w:val="single" w:sz="4" w:space="0" w:color="auto"/>
              <w:bottom w:val="single" w:sz="4" w:space="0" w:color="auto"/>
              <w:right w:val="single" w:sz="4" w:space="0" w:color="auto"/>
            </w:tcBorders>
          </w:tcPr>
          <w:p w14:paraId="7964B500"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2780C83F"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128EED7C" w14:textId="77777777" w:rsidR="001A46C2" w:rsidRPr="00456EA7" w:rsidRDefault="001A46C2" w:rsidP="001A46C2">
            <w:r>
              <w:t>0503769 (4</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1039644C" w14:textId="77777777" w:rsidR="001A46C2" w:rsidRDefault="001A46C2" w:rsidP="001A46C2">
            <w:r w:rsidRPr="00B45B71">
              <w:t xml:space="preserve">Раздел 1, </w:t>
            </w:r>
            <w:r>
              <w:t>итого по счету 0 304 06 000</w:t>
            </w:r>
          </w:p>
        </w:tc>
        <w:tc>
          <w:tcPr>
            <w:tcW w:w="1559" w:type="dxa"/>
            <w:tcBorders>
              <w:top w:val="single" w:sz="4" w:space="0" w:color="auto"/>
              <w:left w:val="single" w:sz="4" w:space="0" w:color="auto"/>
              <w:bottom w:val="single" w:sz="4" w:space="0" w:color="auto"/>
              <w:right w:val="single" w:sz="4" w:space="0" w:color="auto"/>
            </w:tcBorders>
          </w:tcPr>
          <w:p w14:paraId="04C97E92"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41095B0A"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1EF66AB9" w14:textId="77777777" w:rsidR="001A46C2" w:rsidRDefault="001A46C2" w:rsidP="001A46C2">
            <w:r w:rsidRPr="00B45B71">
              <w:t xml:space="preserve">Остаток по </w:t>
            </w:r>
            <w:r>
              <w:t>счету 0 304 06 </w:t>
            </w:r>
            <w:r w:rsidRPr="00594D17">
              <w:t>000</w:t>
            </w:r>
            <w:r>
              <w:t xml:space="preserve"> </w:t>
            </w:r>
            <w:r w:rsidRPr="00B45B71">
              <w:t xml:space="preserve">в ф. 0503769 не соответствует идентичному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6E68F7BF" w14:textId="77777777" w:rsidR="001A46C2" w:rsidRPr="00B45B71" w:rsidRDefault="001A46C2" w:rsidP="001A46C2">
            <w:r>
              <w:t>Б</w:t>
            </w:r>
          </w:p>
        </w:tc>
      </w:tr>
      <w:tr w:rsidR="001A46C2" w14:paraId="30514376" w14:textId="77777777" w:rsidTr="003E2E85">
        <w:tc>
          <w:tcPr>
            <w:tcW w:w="670" w:type="dxa"/>
            <w:tcBorders>
              <w:top w:val="single" w:sz="4" w:space="0" w:color="auto"/>
              <w:left w:val="single" w:sz="4" w:space="0" w:color="auto"/>
              <w:bottom w:val="single" w:sz="4" w:space="0" w:color="auto"/>
              <w:right w:val="single" w:sz="4" w:space="0" w:color="auto"/>
            </w:tcBorders>
          </w:tcPr>
          <w:p w14:paraId="1D483420" w14:textId="77777777" w:rsidR="001A46C2" w:rsidRPr="00B561CB" w:rsidDel="00F408F4" w:rsidRDefault="001A46C2" w:rsidP="001A46C2">
            <w:r>
              <w:t>466</w:t>
            </w:r>
          </w:p>
        </w:tc>
        <w:tc>
          <w:tcPr>
            <w:tcW w:w="1051" w:type="dxa"/>
            <w:tcBorders>
              <w:top w:val="single" w:sz="4" w:space="0" w:color="auto"/>
              <w:left w:val="single" w:sz="4" w:space="0" w:color="auto"/>
              <w:bottom w:val="single" w:sz="4" w:space="0" w:color="auto"/>
              <w:right w:val="single" w:sz="4" w:space="0" w:color="auto"/>
            </w:tcBorders>
          </w:tcPr>
          <w:p w14:paraId="7604656C"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1B3CA1C"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095D60FA" w14:textId="77777777" w:rsidR="001A46C2" w:rsidRDefault="001A46C2" w:rsidP="001A46C2">
            <w:r>
              <w:t>434</w:t>
            </w:r>
          </w:p>
        </w:tc>
        <w:tc>
          <w:tcPr>
            <w:tcW w:w="567" w:type="dxa"/>
            <w:tcBorders>
              <w:top w:val="single" w:sz="4" w:space="0" w:color="auto"/>
              <w:left w:val="single" w:sz="4" w:space="0" w:color="auto"/>
              <w:bottom w:val="single" w:sz="4" w:space="0" w:color="auto"/>
              <w:right w:val="single" w:sz="4" w:space="0" w:color="auto"/>
            </w:tcBorders>
          </w:tcPr>
          <w:p w14:paraId="5E5E1143"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59C92B41"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158D3661" w14:textId="77777777" w:rsidR="001A46C2" w:rsidRDefault="001A46C2" w:rsidP="001A46C2">
            <w:r>
              <w:t>0503769 (4</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656BF1F1" w14:textId="77777777" w:rsidR="001A46C2" w:rsidRDefault="001A46C2" w:rsidP="001A46C2">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792D880F"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2C99BA9"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6B65981B" w14:textId="1C4FE58E" w:rsidR="001A46C2" w:rsidRDefault="001A46C2" w:rsidP="00D05AAD">
            <w:r w:rsidRPr="00B45B71">
              <w:t xml:space="preserve">Остаток по </w:t>
            </w:r>
            <w:r>
              <w:t xml:space="preserve">счету 0 210 1% 000 </w:t>
            </w:r>
            <w:r w:rsidRPr="00B45B71">
              <w:t>в ф. 0503769 не соответствует идентичному показателю в балансе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33892B5C" w14:textId="77777777" w:rsidR="001A46C2" w:rsidRPr="00B45B71" w:rsidRDefault="001A46C2" w:rsidP="001A46C2">
            <w:r>
              <w:t>Б</w:t>
            </w:r>
          </w:p>
        </w:tc>
      </w:tr>
      <w:tr w:rsidR="001A46C2" w14:paraId="41B8F0E7" w14:textId="77777777" w:rsidTr="003E2E85">
        <w:tc>
          <w:tcPr>
            <w:tcW w:w="670" w:type="dxa"/>
            <w:tcBorders>
              <w:top w:val="single" w:sz="4" w:space="0" w:color="auto"/>
              <w:left w:val="single" w:sz="4" w:space="0" w:color="auto"/>
              <w:bottom w:val="single" w:sz="4" w:space="0" w:color="auto"/>
              <w:right w:val="single" w:sz="4" w:space="0" w:color="auto"/>
            </w:tcBorders>
          </w:tcPr>
          <w:p w14:paraId="3895D3F1" w14:textId="77777777" w:rsidR="001A46C2" w:rsidRPr="00B561CB" w:rsidDel="00F408F4" w:rsidRDefault="001A46C2" w:rsidP="001A46C2">
            <w:r>
              <w:t>467</w:t>
            </w:r>
          </w:p>
        </w:tc>
        <w:tc>
          <w:tcPr>
            <w:tcW w:w="1051" w:type="dxa"/>
            <w:tcBorders>
              <w:top w:val="single" w:sz="4" w:space="0" w:color="auto"/>
              <w:left w:val="single" w:sz="4" w:space="0" w:color="auto"/>
              <w:bottom w:val="single" w:sz="4" w:space="0" w:color="auto"/>
              <w:right w:val="single" w:sz="4" w:space="0" w:color="auto"/>
            </w:tcBorders>
          </w:tcPr>
          <w:p w14:paraId="66F0A8BA"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3985E227"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6041D24D" w14:textId="77777777" w:rsidR="001A46C2" w:rsidRDefault="001A46C2" w:rsidP="001A46C2">
            <w:r>
              <w:t>510</w:t>
            </w:r>
          </w:p>
        </w:tc>
        <w:tc>
          <w:tcPr>
            <w:tcW w:w="567" w:type="dxa"/>
            <w:tcBorders>
              <w:top w:val="single" w:sz="4" w:space="0" w:color="auto"/>
              <w:left w:val="single" w:sz="4" w:space="0" w:color="auto"/>
              <w:bottom w:val="single" w:sz="4" w:space="0" w:color="auto"/>
              <w:right w:val="single" w:sz="4" w:space="0" w:color="auto"/>
            </w:tcBorders>
          </w:tcPr>
          <w:p w14:paraId="582DAF89"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6BB3F342"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718818AB" w14:textId="77777777" w:rsidR="001A46C2" w:rsidRDefault="001A46C2" w:rsidP="001A46C2">
            <w:r>
              <w:t>0503769 (4</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0D275554" w14:textId="77777777" w:rsidR="001A46C2" w:rsidRDefault="001A46C2" w:rsidP="001A46C2">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
          <w:p w14:paraId="39013F13"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7FDD8148"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6FB5AF00" w14:textId="77777777" w:rsidR="001A46C2" w:rsidRDefault="001A46C2" w:rsidP="001A46C2">
            <w:r w:rsidRPr="00B45B71">
              <w:t xml:space="preserve">Остаток по </w:t>
            </w:r>
            <w:r>
              <w:t>счету 0 401 40 </w:t>
            </w:r>
            <w:r w:rsidRPr="00594D17">
              <w:t>000</w:t>
            </w:r>
            <w:r>
              <w:t xml:space="preserve"> </w:t>
            </w:r>
            <w:r w:rsidRPr="00B45B71">
              <w:t xml:space="preserve">в ф. 0503769 не соответствует идентичному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280778FB" w14:textId="77777777" w:rsidR="001A46C2" w:rsidRPr="00B45B71" w:rsidRDefault="001A46C2" w:rsidP="001A46C2">
            <w:r w:rsidRPr="00BD0156">
              <w:t>Б</w:t>
            </w:r>
          </w:p>
        </w:tc>
      </w:tr>
      <w:tr w:rsidR="001A46C2" w14:paraId="1579DADD" w14:textId="77777777" w:rsidTr="003E2E85">
        <w:tc>
          <w:tcPr>
            <w:tcW w:w="670" w:type="dxa"/>
            <w:tcBorders>
              <w:top w:val="single" w:sz="4" w:space="0" w:color="auto"/>
              <w:left w:val="single" w:sz="4" w:space="0" w:color="auto"/>
              <w:bottom w:val="single" w:sz="4" w:space="0" w:color="auto"/>
              <w:right w:val="single" w:sz="4" w:space="0" w:color="auto"/>
            </w:tcBorders>
          </w:tcPr>
          <w:p w14:paraId="6EFE9ED7" w14:textId="77777777" w:rsidR="001A46C2" w:rsidRPr="00B561CB" w:rsidDel="00F408F4" w:rsidRDefault="001A46C2" w:rsidP="001A46C2">
            <w:r>
              <w:t>468</w:t>
            </w:r>
          </w:p>
        </w:tc>
        <w:tc>
          <w:tcPr>
            <w:tcW w:w="1051" w:type="dxa"/>
            <w:tcBorders>
              <w:top w:val="single" w:sz="4" w:space="0" w:color="auto"/>
              <w:left w:val="single" w:sz="4" w:space="0" w:color="auto"/>
              <w:bottom w:val="single" w:sz="4" w:space="0" w:color="auto"/>
              <w:right w:val="single" w:sz="4" w:space="0" w:color="auto"/>
            </w:tcBorders>
          </w:tcPr>
          <w:p w14:paraId="39207E8A"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EA34548"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8A5AA21" w14:textId="77777777" w:rsidR="001A46C2" w:rsidRDefault="001A46C2" w:rsidP="001A46C2">
            <w:r>
              <w:t>520</w:t>
            </w:r>
          </w:p>
        </w:tc>
        <w:tc>
          <w:tcPr>
            <w:tcW w:w="567" w:type="dxa"/>
            <w:tcBorders>
              <w:top w:val="single" w:sz="4" w:space="0" w:color="auto"/>
              <w:left w:val="single" w:sz="4" w:space="0" w:color="auto"/>
              <w:bottom w:val="single" w:sz="4" w:space="0" w:color="auto"/>
              <w:right w:val="single" w:sz="4" w:space="0" w:color="auto"/>
            </w:tcBorders>
          </w:tcPr>
          <w:p w14:paraId="167C9F10" w14:textId="77777777" w:rsidR="001A46C2" w:rsidRDefault="001A46C2" w:rsidP="001A46C2">
            <w:r>
              <w:t>4</w:t>
            </w:r>
          </w:p>
        </w:tc>
        <w:tc>
          <w:tcPr>
            <w:tcW w:w="993" w:type="dxa"/>
            <w:gridSpan w:val="2"/>
            <w:tcBorders>
              <w:top w:val="single" w:sz="4" w:space="0" w:color="auto"/>
              <w:left w:val="single" w:sz="4" w:space="0" w:color="auto"/>
              <w:bottom w:val="single" w:sz="4" w:space="0" w:color="auto"/>
              <w:right w:val="single" w:sz="4" w:space="0" w:color="auto"/>
            </w:tcBorders>
          </w:tcPr>
          <w:p w14:paraId="45EEF1F1"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7AC48F2D" w14:textId="77777777" w:rsidR="001A46C2" w:rsidRDefault="001A46C2" w:rsidP="001A46C2">
            <w:r>
              <w:t>0503769 (4</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61B5AF60" w14:textId="77777777" w:rsidR="001A46C2" w:rsidRDefault="001A46C2" w:rsidP="001A46C2">
            <w:r w:rsidRPr="00B45B71">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
          <w:p w14:paraId="1215E3CC"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CD0CE7E"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218E9942" w14:textId="77777777" w:rsidR="001A46C2" w:rsidRDefault="001A46C2" w:rsidP="001A46C2">
            <w:r w:rsidRPr="00B45B71">
              <w:t xml:space="preserve">Остаток по </w:t>
            </w:r>
            <w:r>
              <w:t>счету 0 401 60 </w:t>
            </w:r>
            <w:r w:rsidRPr="00594D17">
              <w:t>000</w:t>
            </w:r>
            <w:r>
              <w:t xml:space="preserve"> </w:t>
            </w:r>
            <w:r w:rsidRPr="00B45B71">
              <w:t xml:space="preserve">в ф. 0503769 не соответствует идентичному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769A3896" w14:textId="77777777" w:rsidR="001A46C2" w:rsidRPr="00B45B71" w:rsidRDefault="001A46C2" w:rsidP="001A46C2">
            <w:r w:rsidRPr="00BD0156">
              <w:t>Б</w:t>
            </w:r>
          </w:p>
        </w:tc>
      </w:tr>
      <w:tr w:rsidR="001A46C2" w14:paraId="0C802EF0" w14:textId="77777777" w:rsidTr="003E2E85">
        <w:tc>
          <w:tcPr>
            <w:tcW w:w="670" w:type="dxa"/>
            <w:tcBorders>
              <w:top w:val="single" w:sz="4" w:space="0" w:color="auto"/>
              <w:left w:val="single" w:sz="4" w:space="0" w:color="auto"/>
              <w:bottom w:val="single" w:sz="4" w:space="0" w:color="auto"/>
              <w:right w:val="single" w:sz="4" w:space="0" w:color="auto"/>
            </w:tcBorders>
          </w:tcPr>
          <w:p w14:paraId="7ECE1A3C" w14:textId="77777777" w:rsidR="001A46C2" w:rsidRPr="00B561CB" w:rsidDel="00F408F4" w:rsidRDefault="001A46C2" w:rsidP="001A46C2">
            <w:r>
              <w:t>469</w:t>
            </w:r>
          </w:p>
        </w:tc>
        <w:tc>
          <w:tcPr>
            <w:tcW w:w="1051" w:type="dxa"/>
            <w:tcBorders>
              <w:top w:val="single" w:sz="4" w:space="0" w:color="auto"/>
              <w:left w:val="single" w:sz="4" w:space="0" w:color="auto"/>
              <w:bottom w:val="single" w:sz="4" w:space="0" w:color="auto"/>
              <w:right w:val="single" w:sz="4" w:space="0" w:color="auto"/>
            </w:tcBorders>
          </w:tcPr>
          <w:p w14:paraId="43D17AB7"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565D8F54"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5E5062FA" w14:textId="77777777" w:rsidR="001A46C2" w:rsidRDefault="001A46C2" w:rsidP="001A46C2">
            <w:r>
              <w:t>250</w:t>
            </w:r>
          </w:p>
        </w:tc>
        <w:tc>
          <w:tcPr>
            <w:tcW w:w="567" w:type="dxa"/>
            <w:tcBorders>
              <w:top w:val="single" w:sz="4" w:space="0" w:color="auto"/>
              <w:left w:val="single" w:sz="4" w:space="0" w:color="auto"/>
              <w:bottom w:val="single" w:sz="4" w:space="0" w:color="auto"/>
              <w:right w:val="single" w:sz="4" w:space="0" w:color="auto"/>
            </w:tcBorders>
          </w:tcPr>
          <w:p w14:paraId="4CF20C60"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7CD1ACDE"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12E1B35E" w14:textId="77777777" w:rsidR="001A46C2" w:rsidRDefault="001A46C2" w:rsidP="001A46C2">
            <w:r>
              <w:t>0503769 (2+7</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77AAD438" w14:textId="159D1AA8" w:rsidR="001A46C2" w:rsidRDefault="001A46C2" w:rsidP="00D05AAD">
            <w:r w:rsidRPr="003302F5">
              <w:t xml:space="preserve">Раздел 1, </w:t>
            </w:r>
            <w:r>
              <w:t>итого</w:t>
            </w:r>
            <w:r w:rsidRPr="003302F5">
              <w:t xml:space="preserve"> по счетам</w:t>
            </w:r>
            <w:r>
              <w:t xml:space="preserve"> </w:t>
            </w:r>
            <w:r w:rsidRPr="003302F5">
              <w:t>0 205 00 000, 0 209 00 000</w:t>
            </w:r>
          </w:p>
        </w:tc>
        <w:tc>
          <w:tcPr>
            <w:tcW w:w="1559" w:type="dxa"/>
            <w:tcBorders>
              <w:top w:val="single" w:sz="4" w:space="0" w:color="auto"/>
              <w:left w:val="single" w:sz="4" w:space="0" w:color="auto"/>
              <w:bottom w:val="single" w:sz="4" w:space="0" w:color="auto"/>
              <w:right w:val="single" w:sz="4" w:space="0" w:color="auto"/>
            </w:tcBorders>
          </w:tcPr>
          <w:p w14:paraId="6F9C5596"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5B8C5566"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31B51847" w14:textId="77777777" w:rsidR="001A46C2" w:rsidRDefault="001A46C2" w:rsidP="001A46C2">
            <w:r w:rsidRPr="00B45B71">
              <w:t xml:space="preserve">Остаток по </w:t>
            </w:r>
            <w:r w:rsidRPr="003302F5">
              <w:t>сче</w:t>
            </w:r>
            <w:r>
              <w:t xml:space="preserve">там 0 205 00 000, 0 209 00 000 </w:t>
            </w:r>
            <w:r w:rsidRPr="00B45B71">
              <w:t xml:space="preserve">в ф. 0503769 не соответствует идентичному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0B7116B1" w14:textId="77777777" w:rsidR="001A46C2" w:rsidRPr="00B45B71" w:rsidRDefault="001A46C2" w:rsidP="001A46C2">
            <w:r w:rsidRPr="00BD0156">
              <w:t>Б</w:t>
            </w:r>
          </w:p>
        </w:tc>
      </w:tr>
      <w:tr w:rsidR="001A46C2" w14:paraId="40EF702B" w14:textId="77777777" w:rsidTr="003E2E85">
        <w:tc>
          <w:tcPr>
            <w:tcW w:w="670" w:type="dxa"/>
            <w:tcBorders>
              <w:top w:val="single" w:sz="4" w:space="0" w:color="auto"/>
              <w:left w:val="single" w:sz="4" w:space="0" w:color="auto"/>
              <w:bottom w:val="single" w:sz="4" w:space="0" w:color="auto"/>
              <w:right w:val="single" w:sz="4" w:space="0" w:color="auto"/>
            </w:tcBorders>
          </w:tcPr>
          <w:p w14:paraId="2C956E3A" w14:textId="77777777" w:rsidR="001A46C2" w:rsidRPr="00B561CB" w:rsidDel="00F408F4" w:rsidRDefault="001A46C2" w:rsidP="001A46C2">
            <w:r>
              <w:t>470**</w:t>
            </w:r>
          </w:p>
        </w:tc>
        <w:tc>
          <w:tcPr>
            <w:tcW w:w="1051" w:type="dxa"/>
            <w:tcBorders>
              <w:top w:val="single" w:sz="4" w:space="0" w:color="auto"/>
              <w:left w:val="single" w:sz="4" w:space="0" w:color="auto"/>
              <w:bottom w:val="single" w:sz="4" w:space="0" w:color="auto"/>
              <w:right w:val="single" w:sz="4" w:space="0" w:color="auto"/>
            </w:tcBorders>
          </w:tcPr>
          <w:p w14:paraId="7BB27405"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0819D290"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61AFA3C5" w14:textId="77777777" w:rsidR="001A46C2" w:rsidRDefault="001A46C2" w:rsidP="001A46C2">
            <w:r>
              <w:t>251</w:t>
            </w:r>
          </w:p>
        </w:tc>
        <w:tc>
          <w:tcPr>
            <w:tcW w:w="567" w:type="dxa"/>
            <w:tcBorders>
              <w:top w:val="single" w:sz="4" w:space="0" w:color="auto"/>
              <w:left w:val="single" w:sz="4" w:space="0" w:color="auto"/>
              <w:bottom w:val="single" w:sz="4" w:space="0" w:color="auto"/>
              <w:right w:val="single" w:sz="4" w:space="0" w:color="auto"/>
            </w:tcBorders>
          </w:tcPr>
          <w:p w14:paraId="2A2AA505"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41096C3C"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218A1536" w14:textId="77777777" w:rsidR="001A46C2" w:rsidRDefault="001A46C2" w:rsidP="001A46C2">
            <w:r>
              <w:t>0503769 (2+7</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495C832C" w14:textId="73C4BED7" w:rsidR="001A46C2" w:rsidRDefault="001A46C2" w:rsidP="00D05AAD">
            <w:r w:rsidRPr="003302F5">
              <w:t xml:space="preserve">Раздел 1, </w:t>
            </w:r>
            <w:r>
              <w:t xml:space="preserve">итого </w:t>
            </w:r>
            <w:r w:rsidRPr="003302F5">
              <w:t>по счетам</w:t>
            </w:r>
            <w:r>
              <w:t xml:space="preserve"> </w:t>
            </w:r>
            <w:r w:rsidRPr="003302F5">
              <w:t>0 205 00 000, 0 209 00 000</w:t>
            </w:r>
          </w:p>
        </w:tc>
        <w:tc>
          <w:tcPr>
            <w:tcW w:w="1559" w:type="dxa"/>
            <w:tcBorders>
              <w:top w:val="single" w:sz="4" w:space="0" w:color="auto"/>
              <w:left w:val="single" w:sz="4" w:space="0" w:color="auto"/>
              <w:bottom w:val="single" w:sz="4" w:space="0" w:color="auto"/>
              <w:right w:val="single" w:sz="4" w:space="0" w:color="auto"/>
            </w:tcBorders>
          </w:tcPr>
          <w:p w14:paraId="7D20FE8E"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75D28A0A"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29069699" w14:textId="77777777" w:rsidR="001A46C2" w:rsidRDefault="001A46C2" w:rsidP="001A46C2">
            <w:r w:rsidRPr="00B45B71">
              <w:t xml:space="preserve">Остаток по </w:t>
            </w:r>
            <w:r w:rsidRPr="003302F5">
              <w:t>сче</w:t>
            </w:r>
            <w:r>
              <w:t xml:space="preserve">там 0 205 00 000, 0 209 00 000 </w:t>
            </w:r>
            <w:r w:rsidRPr="00B45B71">
              <w:t>в ф. 0503769 не соответствует идентичному показателю в балансе (на</w:t>
            </w:r>
            <w:r>
              <w:t xml:space="preserve"> 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7CCC33E2" w14:textId="77777777" w:rsidR="001A46C2" w:rsidRPr="00B45B71" w:rsidRDefault="001A46C2" w:rsidP="001A46C2">
            <w:r>
              <w:t>Б</w:t>
            </w:r>
          </w:p>
        </w:tc>
      </w:tr>
      <w:tr w:rsidR="001A46C2" w14:paraId="3C34595F" w14:textId="77777777" w:rsidTr="003E2E85">
        <w:tc>
          <w:tcPr>
            <w:tcW w:w="670" w:type="dxa"/>
            <w:tcBorders>
              <w:top w:val="single" w:sz="4" w:space="0" w:color="auto"/>
              <w:left w:val="single" w:sz="4" w:space="0" w:color="auto"/>
              <w:bottom w:val="single" w:sz="4" w:space="0" w:color="auto"/>
              <w:right w:val="single" w:sz="4" w:space="0" w:color="auto"/>
            </w:tcBorders>
          </w:tcPr>
          <w:p w14:paraId="3CAF0042" w14:textId="77777777" w:rsidR="001A46C2" w:rsidRPr="00B561CB" w:rsidDel="00F408F4" w:rsidRDefault="001A46C2" w:rsidP="001A46C2">
            <w:r>
              <w:t>471</w:t>
            </w:r>
          </w:p>
        </w:tc>
        <w:tc>
          <w:tcPr>
            <w:tcW w:w="1051" w:type="dxa"/>
            <w:tcBorders>
              <w:top w:val="single" w:sz="4" w:space="0" w:color="auto"/>
              <w:left w:val="single" w:sz="4" w:space="0" w:color="auto"/>
              <w:bottom w:val="single" w:sz="4" w:space="0" w:color="auto"/>
              <w:right w:val="single" w:sz="4" w:space="0" w:color="auto"/>
            </w:tcBorders>
          </w:tcPr>
          <w:p w14:paraId="20A9A744"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7829387"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576261E1" w14:textId="77777777" w:rsidR="001A46C2" w:rsidRDefault="001A46C2" w:rsidP="001A46C2">
            <w:r>
              <w:t>260</w:t>
            </w:r>
          </w:p>
        </w:tc>
        <w:tc>
          <w:tcPr>
            <w:tcW w:w="567" w:type="dxa"/>
            <w:tcBorders>
              <w:top w:val="single" w:sz="4" w:space="0" w:color="auto"/>
              <w:left w:val="single" w:sz="4" w:space="0" w:color="auto"/>
              <w:bottom w:val="single" w:sz="4" w:space="0" w:color="auto"/>
              <w:right w:val="single" w:sz="4" w:space="0" w:color="auto"/>
            </w:tcBorders>
          </w:tcPr>
          <w:p w14:paraId="7451EBA6"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05CA2343"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36B780CE" w14:textId="77777777" w:rsidR="001A46C2" w:rsidRDefault="001A46C2" w:rsidP="001A46C2">
            <w:r>
              <w:t>0503769 (2+7</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38D532E8" w14:textId="18A0ADEE" w:rsidR="001A46C2" w:rsidRDefault="001A46C2" w:rsidP="00D05AAD">
            <w:r w:rsidRPr="003302F5">
              <w:t xml:space="preserve">Раздел 1, </w:t>
            </w:r>
            <w:r>
              <w:t xml:space="preserve">итого </w:t>
            </w:r>
            <w:r w:rsidRPr="003302F5">
              <w:t>по счетам</w:t>
            </w:r>
            <w:r>
              <w:t xml:space="preserve"> 0 206</w:t>
            </w:r>
            <w:r w:rsidRPr="003302F5">
              <w:t xml:space="preserve"> 00 000, 0 2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660EC07A"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5EFAEC20"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5B415F5D" w14:textId="77777777" w:rsidR="001A46C2" w:rsidRDefault="001A46C2" w:rsidP="001A46C2">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 xml:space="preserve">в ф. 0503769 не соответствует идентичному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75F46785" w14:textId="77777777" w:rsidR="001A46C2" w:rsidRPr="00B45B71" w:rsidRDefault="001A46C2" w:rsidP="001A46C2">
            <w:r>
              <w:t>Б</w:t>
            </w:r>
          </w:p>
        </w:tc>
      </w:tr>
      <w:tr w:rsidR="001A46C2" w14:paraId="566F3545" w14:textId="77777777" w:rsidTr="003E2E85">
        <w:tc>
          <w:tcPr>
            <w:tcW w:w="670" w:type="dxa"/>
            <w:tcBorders>
              <w:top w:val="single" w:sz="4" w:space="0" w:color="auto"/>
              <w:left w:val="single" w:sz="4" w:space="0" w:color="auto"/>
              <w:bottom w:val="single" w:sz="4" w:space="0" w:color="auto"/>
              <w:right w:val="single" w:sz="4" w:space="0" w:color="auto"/>
            </w:tcBorders>
          </w:tcPr>
          <w:p w14:paraId="3F555552" w14:textId="77777777" w:rsidR="001A46C2" w:rsidRPr="00B561CB" w:rsidDel="00F408F4" w:rsidRDefault="001A46C2" w:rsidP="001A46C2">
            <w:r>
              <w:t>472**</w:t>
            </w:r>
          </w:p>
        </w:tc>
        <w:tc>
          <w:tcPr>
            <w:tcW w:w="1051" w:type="dxa"/>
            <w:tcBorders>
              <w:top w:val="single" w:sz="4" w:space="0" w:color="auto"/>
              <w:left w:val="single" w:sz="4" w:space="0" w:color="auto"/>
              <w:bottom w:val="single" w:sz="4" w:space="0" w:color="auto"/>
              <w:right w:val="single" w:sz="4" w:space="0" w:color="auto"/>
            </w:tcBorders>
          </w:tcPr>
          <w:p w14:paraId="47B71364"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556FACAF"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384088BF" w14:textId="77777777" w:rsidR="001A46C2" w:rsidRDefault="001A46C2" w:rsidP="001A46C2">
            <w:r>
              <w:t>261</w:t>
            </w:r>
          </w:p>
        </w:tc>
        <w:tc>
          <w:tcPr>
            <w:tcW w:w="567" w:type="dxa"/>
            <w:tcBorders>
              <w:top w:val="single" w:sz="4" w:space="0" w:color="auto"/>
              <w:left w:val="single" w:sz="4" w:space="0" w:color="auto"/>
              <w:bottom w:val="single" w:sz="4" w:space="0" w:color="auto"/>
              <w:right w:val="single" w:sz="4" w:space="0" w:color="auto"/>
            </w:tcBorders>
          </w:tcPr>
          <w:p w14:paraId="1ECAD2B1"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660198D4"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650F69F" w14:textId="77777777" w:rsidR="001A46C2" w:rsidRDefault="001A46C2" w:rsidP="001A46C2">
            <w:r>
              <w:t>0503769 (2+7)</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4B122A65" w14:textId="36B2D5D9" w:rsidR="001A46C2" w:rsidRDefault="001A46C2" w:rsidP="00D05AAD">
            <w:r w:rsidRPr="00B45B71">
              <w:t xml:space="preserve">Раздел 1, </w:t>
            </w:r>
            <w:r>
              <w:t>итого</w:t>
            </w:r>
            <w:r w:rsidRPr="00B45B71">
              <w:t xml:space="preserve"> по счетам</w:t>
            </w:r>
            <w:r>
              <w:t xml:space="preserve"> 0 206</w:t>
            </w:r>
            <w:r w:rsidRPr="00B45B71">
              <w:t xml:space="preserve"> 00 000, 0 2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12F14F78"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4E825BDA"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7A0A88F1" w14:textId="77777777" w:rsidR="001A46C2" w:rsidRDefault="001A46C2" w:rsidP="001A46C2">
            <w:r w:rsidRPr="00B45B71">
              <w:t xml:space="preserve">Остаток по счетам </w:t>
            </w:r>
            <w:r w:rsidRPr="002250EB">
              <w:t>0 206 00 000, 0 208 00 000, 0 303 00</w:t>
            </w:r>
            <w:r>
              <w:t> </w:t>
            </w:r>
            <w:r w:rsidRPr="002250EB">
              <w:t>000</w:t>
            </w:r>
            <w:r>
              <w:t xml:space="preserve"> </w:t>
            </w:r>
            <w:r w:rsidRPr="00B45B71">
              <w:t xml:space="preserve">в ф. 0503769 не соответствует идентичному показателю в балансе (на </w:t>
            </w:r>
            <w:r>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01348216" w14:textId="77777777" w:rsidR="001A46C2" w:rsidRPr="00B45B71" w:rsidRDefault="001A46C2" w:rsidP="001A46C2">
            <w:r>
              <w:t>Б</w:t>
            </w:r>
          </w:p>
        </w:tc>
      </w:tr>
      <w:tr w:rsidR="001A46C2" w14:paraId="64052C0A" w14:textId="77777777" w:rsidTr="003E2E85">
        <w:tc>
          <w:tcPr>
            <w:tcW w:w="670" w:type="dxa"/>
            <w:tcBorders>
              <w:top w:val="single" w:sz="4" w:space="0" w:color="auto"/>
              <w:left w:val="single" w:sz="4" w:space="0" w:color="auto"/>
              <w:bottom w:val="single" w:sz="4" w:space="0" w:color="auto"/>
              <w:right w:val="single" w:sz="4" w:space="0" w:color="auto"/>
            </w:tcBorders>
          </w:tcPr>
          <w:p w14:paraId="035B8983" w14:textId="77777777" w:rsidR="001A46C2" w:rsidRPr="00B561CB" w:rsidDel="00F408F4" w:rsidRDefault="001A46C2" w:rsidP="001A46C2">
            <w:r>
              <w:t>473</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69B725AD"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322D5BCE"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127AE47" w14:textId="77777777" w:rsidR="001A46C2" w:rsidRDefault="001A46C2" w:rsidP="001A46C2">
            <w:r>
              <w:t>282</w:t>
            </w:r>
          </w:p>
        </w:tc>
        <w:tc>
          <w:tcPr>
            <w:tcW w:w="567" w:type="dxa"/>
            <w:tcBorders>
              <w:top w:val="single" w:sz="4" w:space="0" w:color="auto"/>
              <w:left w:val="single" w:sz="4" w:space="0" w:color="auto"/>
              <w:bottom w:val="single" w:sz="4" w:space="0" w:color="auto"/>
              <w:right w:val="single" w:sz="4" w:space="0" w:color="auto"/>
            </w:tcBorders>
          </w:tcPr>
          <w:p w14:paraId="3A55955D"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004FD3C6"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117C153F" w14:textId="77777777" w:rsidR="001A46C2" w:rsidRDefault="001A46C2" w:rsidP="001A46C2">
            <w:r>
              <w:t>0503769 (2+7</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6047BBD9" w14:textId="77777777" w:rsidR="001A46C2" w:rsidRDefault="001A46C2" w:rsidP="001A46C2">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3AFE5140"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497FD300"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47CE7D2B" w14:textId="3087917C" w:rsidR="001A46C2" w:rsidRDefault="001A46C2" w:rsidP="00D05AAD">
            <w:r w:rsidRPr="00B45B71">
              <w:t xml:space="preserve">Остаток по </w:t>
            </w:r>
            <w:r>
              <w:t xml:space="preserve">счету 0 210 1% 000 </w:t>
            </w:r>
            <w:r w:rsidRPr="00B45B71">
              <w:t>в ф. 0503769 не соответствует идентичному показателю в балансе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57A4B01D" w14:textId="77777777" w:rsidR="001A46C2" w:rsidRPr="00B45B71" w:rsidRDefault="001A46C2" w:rsidP="001A46C2">
            <w:r>
              <w:t>Б</w:t>
            </w:r>
          </w:p>
        </w:tc>
      </w:tr>
      <w:tr w:rsidR="001A46C2" w14:paraId="465EF3F2" w14:textId="77777777" w:rsidTr="003E2E85">
        <w:tc>
          <w:tcPr>
            <w:tcW w:w="670" w:type="dxa"/>
            <w:tcBorders>
              <w:top w:val="single" w:sz="4" w:space="0" w:color="auto"/>
              <w:left w:val="single" w:sz="4" w:space="0" w:color="auto"/>
              <w:bottom w:val="single" w:sz="4" w:space="0" w:color="auto"/>
              <w:right w:val="single" w:sz="4" w:space="0" w:color="auto"/>
            </w:tcBorders>
          </w:tcPr>
          <w:p w14:paraId="35775DDD" w14:textId="77777777" w:rsidR="001A46C2" w:rsidRPr="00B561CB" w:rsidDel="00F408F4" w:rsidRDefault="001A46C2" w:rsidP="001A46C2">
            <w:r>
              <w:t>474</w:t>
            </w:r>
          </w:p>
        </w:tc>
        <w:tc>
          <w:tcPr>
            <w:tcW w:w="1051" w:type="dxa"/>
            <w:tcBorders>
              <w:top w:val="single" w:sz="4" w:space="0" w:color="auto"/>
              <w:left w:val="single" w:sz="4" w:space="0" w:color="auto"/>
              <w:bottom w:val="single" w:sz="4" w:space="0" w:color="auto"/>
              <w:right w:val="single" w:sz="4" w:space="0" w:color="auto"/>
            </w:tcBorders>
          </w:tcPr>
          <w:p w14:paraId="3F58C625"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4BB651A2"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C6685AD" w14:textId="77777777" w:rsidR="001A46C2" w:rsidRDefault="001A46C2" w:rsidP="001A46C2">
            <w:r>
              <w:t>410</w:t>
            </w:r>
          </w:p>
        </w:tc>
        <w:tc>
          <w:tcPr>
            <w:tcW w:w="567" w:type="dxa"/>
            <w:tcBorders>
              <w:top w:val="single" w:sz="4" w:space="0" w:color="auto"/>
              <w:left w:val="single" w:sz="4" w:space="0" w:color="auto"/>
              <w:bottom w:val="single" w:sz="4" w:space="0" w:color="auto"/>
              <w:right w:val="single" w:sz="4" w:space="0" w:color="auto"/>
            </w:tcBorders>
          </w:tcPr>
          <w:p w14:paraId="7422FECF"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7D96378B"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6DDC284" w14:textId="77777777" w:rsidR="001A46C2" w:rsidRDefault="001A46C2" w:rsidP="001A46C2">
            <w:r>
              <w:t>0503769 (2+7</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047BEE8A" w14:textId="17158B24" w:rsidR="001A46C2"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217ADA88"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011E684E"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06942419" w14:textId="77777777" w:rsidR="001A46C2" w:rsidRDefault="001A46C2" w:rsidP="001A46C2">
            <w:r w:rsidRPr="00456EA7">
              <w:t xml:space="preserve">Остаток по счетам 0 302 00 000, 0 208 00 000, 0 304 02 000, 0 304 03 000 в ф. 0503769 не соответствует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
          <w:p w14:paraId="7C39898D" w14:textId="77777777" w:rsidR="001A46C2" w:rsidRPr="00456EA7" w:rsidRDefault="001A46C2" w:rsidP="001A46C2">
            <w:r w:rsidRPr="00224F67">
              <w:t>Б</w:t>
            </w:r>
          </w:p>
        </w:tc>
      </w:tr>
      <w:tr w:rsidR="001A46C2" w14:paraId="7D7EA930" w14:textId="77777777" w:rsidTr="003E2E85">
        <w:tc>
          <w:tcPr>
            <w:tcW w:w="670" w:type="dxa"/>
            <w:tcBorders>
              <w:top w:val="single" w:sz="4" w:space="0" w:color="auto"/>
              <w:left w:val="single" w:sz="4" w:space="0" w:color="auto"/>
              <w:bottom w:val="single" w:sz="4" w:space="0" w:color="auto"/>
              <w:right w:val="single" w:sz="4" w:space="0" w:color="auto"/>
            </w:tcBorders>
          </w:tcPr>
          <w:p w14:paraId="43C15FF5" w14:textId="77777777" w:rsidR="001A46C2" w:rsidRPr="00B561CB" w:rsidDel="00F408F4" w:rsidRDefault="001A46C2" w:rsidP="001A46C2">
            <w:r>
              <w:t>475**</w:t>
            </w:r>
          </w:p>
        </w:tc>
        <w:tc>
          <w:tcPr>
            <w:tcW w:w="1051" w:type="dxa"/>
            <w:tcBorders>
              <w:top w:val="single" w:sz="4" w:space="0" w:color="auto"/>
              <w:left w:val="single" w:sz="4" w:space="0" w:color="auto"/>
              <w:bottom w:val="single" w:sz="4" w:space="0" w:color="auto"/>
              <w:right w:val="single" w:sz="4" w:space="0" w:color="auto"/>
            </w:tcBorders>
          </w:tcPr>
          <w:p w14:paraId="6C8B1A0F"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F73AC68"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03A9EE79" w14:textId="77777777" w:rsidR="001A46C2" w:rsidRDefault="001A46C2" w:rsidP="001A46C2">
            <w:r>
              <w:t>411</w:t>
            </w:r>
          </w:p>
        </w:tc>
        <w:tc>
          <w:tcPr>
            <w:tcW w:w="567" w:type="dxa"/>
            <w:tcBorders>
              <w:top w:val="single" w:sz="4" w:space="0" w:color="auto"/>
              <w:left w:val="single" w:sz="4" w:space="0" w:color="auto"/>
              <w:bottom w:val="single" w:sz="4" w:space="0" w:color="auto"/>
              <w:right w:val="single" w:sz="4" w:space="0" w:color="auto"/>
            </w:tcBorders>
          </w:tcPr>
          <w:p w14:paraId="292E3F85"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6E47A78E"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4DF3F569" w14:textId="77777777" w:rsidR="001A46C2" w:rsidRDefault="001A46C2" w:rsidP="001A46C2">
            <w:r w:rsidRPr="00456EA7">
              <w:t>0503769 (</w:t>
            </w:r>
            <w:r>
              <w:t>2+7)/кредиторка</w:t>
            </w:r>
          </w:p>
        </w:tc>
        <w:tc>
          <w:tcPr>
            <w:tcW w:w="2409" w:type="dxa"/>
            <w:tcBorders>
              <w:top w:val="single" w:sz="4" w:space="0" w:color="auto"/>
              <w:left w:val="single" w:sz="4" w:space="0" w:color="auto"/>
              <w:bottom w:val="single" w:sz="4" w:space="0" w:color="auto"/>
              <w:right w:val="single" w:sz="4" w:space="0" w:color="auto"/>
            </w:tcBorders>
          </w:tcPr>
          <w:p w14:paraId="231A9CAE" w14:textId="7FD8E038" w:rsidR="001A46C2"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4EF98964"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5618946C"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0802DDF0" w14:textId="77777777" w:rsidR="001A46C2" w:rsidRDefault="001A46C2" w:rsidP="001A46C2">
            <w:r w:rsidRPr="00456EA7">
              <w:t xml:space="preserve">Остаток по счетам 0 302 00 000, 0 208 00 000, 0 304 02 000, 0 304 03 000 в ф. 0503769 не соответствует идентичному показателю в балансе (на </w:t>
            </w:r>
            <w:r w:rsidRPr="00AA21FE">
              <w:t>начало</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
          <w:p w14:paraId="7108E679" w14:textId="77777777" w:rsidR="001A46C2" w:rsidRPr="00456EA7" w:rsidRDefault="001A46C2" w:rsidP="001A46C2">
            <w:r w:rsidRPr="00224F67">
              <w:t>Б</w:t>
            </w:r>
          </w:p>
        </w:tc>
      </w:tr>
      <w:tr w:rsidR="001A46C2" w14:paraId="2E646457" w14:textId="77777777" w:rsidTr="003E2E85">
        <w:tc>
          <w:tcPr>
            <w:tcW w:w="670" w:type="dxa"/>
            <w:tcBorders>
              <w:top w:val="single" w:sz="4" w:space="0" w:color="auto"/>
              <w:left w:val="single" w:sz="4" w:space="0" w:color="auto"/>
              <w:bottom w:val="single" w:sz="4" w:space="0" w:color="auto"/>
              <w:right w:val="single" w:sz="4" w:space="0" w:color="auto"/>
            </w:tcBorders>
          </w:tcPr>
          <w:p w14:paraId="7F2D92BD" w14:textId="77777777" w:rsidR="001A46C2" w:rsidRPr="00B561CB" w:rsidDel="00F408F4" w:rsidRDefault="001A46C2" w:rsidP="001A46C2">
            <w:r>
              <w:t>477</w:t>
            </w:r>
          </w:p>
        </w:tc>
        <w:tc>
          <w:tcPr>
            <w:tcW w:w="1051" w:type="dxa"/>
            <w:tcBorders>
              <w:top w:val="single" w:sz="4" w:space="0" w:color="auto"/>
              <w:left w:val="single" w:sz="4" w:space="0" w:color="auto"/>
              <w:bottom w:val="single" w:sz="4" w:space="0" w:color="auto"/>
              <w:right w:val="single" w:sz="4" w:space="0" w:color="auto"/>
            </w:tcBorders>
          </w:tcPr>
          <w:p w14:paraId="12636A0E"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0AE84546"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0BB64C06" w14:textId="77777777" w:rsidR="001A46C2" w:rsidRDefault="001A46C2" w:rsidP="001A46C2">
            <w:r>
              <w:t>433</w:t>
            </w:r>
          </w:p>
        </w:tc>
        <w:tc>
          <w:tcPr>
            <w:tcW w:w="567" w:type="dxa"/>
            <w:tcBorders>
              <w:top w:val="single" w:sz="4" w:space="0" w:color="auto"/>
              <w:left w:val="single" w:sz="4" w:space="0" w:color="auto"/>
              <w:bottom w:val="single" w:sz="4" w:space="0" w:color="auto"/>
              <w:right w:val="single" w:sz="4" w:space="0" w:color="auto"/>
            </w:tcBorders>
          </w:tcPr>
          <w:p w14:paraId="6B8F417E"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71D06B44"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3B01081" w14:textId="77777777" w:rsidR="001A46C2" w:rsidRDefault="001A46C2" w:rsidP="001A46C2">
            <w:r>
              <w:t>0503769 (2+7</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747607FE" w14:textId="77777777" w:rsidR="001A46C2" w:rsidRDefault="001A46C2" w:rsidP="001A46C2">
            <w:r w:rsidRPr="00B45B71">
              <w:t xml:space="preserve">Раздел 1, </w:t>
            </w:r>
            <w:r>
              <w:t>итого по счету 0 304 06 000</w:t>
            </w:r>
          </w:p>
        </w:tc>
        <w:tc>
          <w:tcPr>
            <w:tcW w:w="1559" w:type="dxa"/>
            <w:tcBorders>
              <w:top w:val="single" w:sz="4" w:space="0" w:color="auto"/>
              <w:left w:val="single" w:sz="4" w:space="0" w:color="auto"/>
              <w:bottom w:val="single" w:sz="4" w:space="0" w:color="auto"/>
              <w:right w:val="single" w:sz="4" w:space="0" w:color="auto"/>
            </w:tcBorders>
          </w:tcPr>
          <w:p w14:paraId="6F1D8106"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59EBB6CB"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42D06E13" w14:textId="77777777" w:rsidR="001A46C2" w:rsidRDefault="001A46C2" w:rsidP="001A46C2">
            <w:r w:rsidRPr="00B45B71">
              <w:t xml:space="preserve">Остаток по </w:t>
            </w:r>
            <w:r>
              <w:t>счету 0 304 06 </w:t>
            </w:r>
            <w:r w:rsidRPr="00594D17">
              <w:t>000</w:t>
            </w:r>
            <w:r>
              <w:t xml:space="preserve"> </w:t>
            </w:r>
            <w:r w:rsidRPr="00B45B71">
              <w:t xml:space="preserve">в ф. 0503769 не соответствует идентичному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511BB10F" w14:textId="77777777" w:rsidR="001A46C2" w:rsidRPr="00B45B71" w:rsidRDefault="001A46C2" w:rsidP="001A46C2">
            <w:r>
              <w:t>П</w:t>
            </w:r>
          </w:p>
        </w:tc>
      </w:tr>
      <w:tr w:rsidR="001A46C2" w:rsidRPr="00B45B71" w14:paraId="6B9AD759" w14:textId="77777777" w:rsidTr="003E2E85">
        <w:tc>
          <w:tcPr>
            <w:tcW w:w="670" w:type="dxa"/>
            <w:tcBorders>
              <w:top w:val="single" w:sz="4" w:space="0" w:color="auto"/>
              <w:left w:val="single" w:sz="4" w:space="0" w:color="auto"/>
              <w:bottom w:val="single" w:sz="4" w:space="0" w:color="auto"/>
              <w:right w:val="single" w:sz="4" w:space="0" w:color="auto"/>
            </w:tcBorders>
          </w:tcPr>
          <w:p w14:paraId="5C6A39EA" w14:textId="77777777" w:rsidR="001A46C2" w:rsidRPr="00B561CB" w:rsidDel="00F408F4" w:rsidRDefault="001A46C2" w:rsidP="001A46C2">
            <w:r>
              <w:t>478</w:t>
            </w:r>
          </w:p>
        </w:tc>
        <w:tc>
          <w:tcPr>
            <w:tcW w:w="1051" w:type="dxa"/>
            <w:tcBorders>
              <w:top w:val="single" w:sz="4" w:space="0" w:color="auto"/>
              <w:left w:val="single" w:sz="4" w:space="0" w:color="auto"/>
              <w:bottom w:val="single" w:sz="4" w:space="0" w:color="auto"/>
              <w:right w:val="single" w:sz="4" w:space="0" w:color="auto"/>
            </w:tcBorders>
          </w:tcPr>
          <w:p w14:paraId="723CBDD1"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F4AE5C7"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75DB7AC" w14:textId="77777777" w:rsidR="001A46C2" w:rsidRDefault="001A46C2" w:rsidP="001A46C2">
            <w:r>
              <w:t>434</w:t>
            </w:r>
          </w:p>
        </w:tc>
        <w:tc>
          <w:tcPr>
            <w:tcW w:w="567" w:type="dxa"/>
            <w:tcBorders>
              <w:top w:val="single" w:sz="4" w:space="0" w:color="auto"/>
              <w:left w:val="single" w:sz="4" w:space="0" w:color="auto"/>
              <w:bottom w:val="single" w:sz="4" w:space="0" w:color="auto"/>
              <w:right w:val="single" w:sz="4" w:space="0" w:color="auto"/>
            </w:tcBorders>
          </w:tcPr>
          <w:p w14:paraId="015BF3B1"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3FA0753D"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9BE77E3" w14:textId="77777777" w:rsidR="001A46C2" w:rsidRDefault="001A46C2" w:rsidP="001A46C2">
            <w:r>
              <w:t>0503769 (2+7</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6B09EC6B" w14:textId="77777777" w:rsidR="001A46C2" w:rsidRPr="00B45B71" w:rsidRDefault="001A46C2" w:rsidP="001A46C2">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76BFC479"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35E13CAF"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1CE1E09D" w14:textId="3E1EC0F3" w:rsidR="001A46C2" w:rsidRPr="00B45B71" w:rsidRDefault="001A46C2" w:rsidP="00D05AAD">
            <w:r w:rsidRPr="00B45B71">
              <w:t xml:space="preserve">Остаток по </w:t>
            </w:r>
            <w:r>
              <w:t xml:space="preserve">счету 0 210 1% 000 </w:t>
            </w:r>
            <w:r w:rsidRPr="00B45B71">
              <w:t>в ф. 0503769 не соответствует идентичному показателю в балансе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2072B51D" w14:textId="77777777" w:rsidR="001A46C2" w:rsidRPr="00B45B71" w:rsidRDefault="001A46C2" w:rsidP="001A46C2">
            <w:r w:rsidRPr="00CF4D91">
              <w:t>Б</w:t>
            </w:r>
          </w:p>
        </w:tc>
      </w:tr>
      <w:tr w:rsidR="001A46C2" w14:paraId="24ACF91C" w14:textId="77777777" w:rsidTr="003E2E85">
        <w:tc>
          <w:tcPr>
            <w:tcW w:w="670" w:type="dxa"/>
            <w:tcBorders>
              <w:top w:val="single" w:sz="4" w:space="0" w:color="auto"/>
              <w:left w:val="single" w:sz="4" w:space="0" w:color="auto"/>
              <w:bottom w:val="single" w:sz="4" w:space="0" w:color="auto"/>
              <w:right w:val="single" w:sz="4" w:space="0" w:color="auto"/>
            </w:tcBorders>
          </w:tcPr>
          <w:p w14:paraId="2E446BEB" w14:textId="77777777" w:rsidR="001A46C2" w:rsidRPr="00B561CB" w:rsidDel="00F408F4" w:rsidRDefault="001A46C2" w:rsidP="001A46C2">
            <w:r>
              <w:t>479</w:t>
            </w:r>
          </w:p>
        </w:tc>
        <w:tc>
          <w:tcPr>
            <w:tcW w:w="1051" w:type="dxa"/>
            <w:tcBorders>
              <w:top w:val="single" w:sz="4" w:space="0" w:color="auto"/>
              <w:left w:val="single" w:sz="4" w:space="0" w:color="auto"/>
              <w:bottom w:val="single" w:sz="4" w:space="0" w:color="auto"/>
              <w:right w:val="single" w:sz="4" w:space="0" w:color="auto"/>
            </w:tcBorders>
          </w:tcPr>
          <w:p w14:paraId="11ECD025"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44F9D0A4"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3EC5FC12" w14:textId="77777777" w:rsidR="001A46C2" w:rsidRDefault="001A46C2" w:rsidP="001A46C2">
            <w:r>
              <w:t>470</w:t>
            </w:r>
          </w:p>
        </w:tc>
        <w:tc>
          <w:tcPr>
            <w:tcW w:w="567" w:type="dxa"/>
            <w:tcBorders>
              <w:top w:val="single" w:sz="4" w:space="0" w:color="auto"/>
              <w:left w:val="single" w:sz="4" w:space="0" w:color="auto"/>
              <w:bottom w:val="single" w:sz="4" w:space="0" w:color="auto"/>
              <w:right w:val="single" w:sz="4" w:space="0" w:color="auto"/>
            </w:tcBorders>
          </w:tcPr>
          <w:p w14:paraId="4C6405DF"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344212DB"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5DA230A" w14:textId="77777777" w:rsidR="001A46C2" w:rsidRDefault="001A46C2" w:rsidP="001A46C2">
            <w:r>
              <w:t>0503769 (2+7</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7C7F1B68" w14:textId="065B3FEB" w:rsidR="001A46C2"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334B70C0"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703134E9"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2AC7D392" w14:textId="75AFD27D" w:rsidR="001A46C2" w:rsidRDefault="001A46C2" w:rsidP="00D05AAD">
            <w:r w:rsidRPr="00456EA7">
              <w:t xml:space="preserve">Остаток по счетам </w:t>
            </w:r>
            <w:r w:rsidRPr="005D3C16">
              <w:t>0 205 00 000, 0 209 00</w:t>
            </w:r>
            <w:r>
              <w:t> </w:t>
            </w:r>
            <w:r w:rsidRPr="005D3C16">
              <w:t>000</w:t>
            </w:r>
            <w:r>
              <w:t xml:space="preserve"> </w:t>
            </w:r>
            <w:r w:rsidRPr="00456EA7">
              <w:t>в ф. 0503769 не соответствует идентичному показателю в ба</w:t>
            </w:r>
            <w:r>
              <w:t xml:space="preserve">лансе (на 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
          <w:p w14:paraId="4F0C4481" w14:textId="77777777" w:rsidR="001A46C2" w:rsidRPr="00456EA7" w:rsidRDefault="001A46C2" w:rsidP="001A46C2">
            <w:r w:rsidRPr="00CF4D91">
              <w:t>Б</w:t>
            </w:r>
          </w:p>
        </w:tc>
      </w:tr>
      <w:tr w:rsidR="001A46C2" w14:paraId="5D977790" w14:textId="77777777" w:rsidTr="003E2E85">
        <w:tc>
          <w:tcPr>
            <w:tcW w:w="670" w:type="dxa"/>
            <w:tcBorders>
              <w:top w:val="single" w:sz="4" w:space="0" w:color="auto"/>
              <w:left w:val="single" w:sz="4" w:space="0" w:color="auto"/>
              <w:bottom w:val="single" w:sz="4" w:space="0" w:color="auto"/>
              <w:right w:val="single" w:sz="4" w:space="0" w:color="auto"/>
            </w:tcBorders>
          </w:tcPr>
          <w:p w14:paraId="1ADD5E66" w14:textId="77777777" w:rsidR="001A46C2" w:rsidRPr="00B561CB" w:rsidDel="00F408F4" w:rsidRDefault="001A46C2" w:rsidP="001A46C2">
            <w:r>
              <w:t>480**</w:t>
            </w:r>
          </w:p>
        </w:tc>
        <w:tc>
          <w:tcPr>
            <w:tcW w:w="1051" w:type="dxa"/>
            <w:tcBorders>
              <w:top w:val="single" w:sz="4" w:space="0" w:color="auto"/>
              <w:left w:val="single" w:sz="4" w:space="0" w:color="auto"/>
              <w:bottom w:val="single" w:sz="4" w:space="0" w:color="auto"/>
              <w:right w:val="single" w:sz="4" w:space="0" w:color="auto"/>
            </w:tcBorders>
          </w:tcPr>
          <w:p w14:paraId="397B1D83"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4327F5BE"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6F0B5AFA" w14:textId="77777777" w:rsidR="001A46C2" w:rsidRDefault="001A46C2" w:rsidP="001A46C2">
            <w:r>
              <w:t>471</w:t>
            </w:r>
          </w:p>
        </w:tc>
        <w:tc>
          <w:tcPr>
            <w:tcW w:w="567" w:type="dxa"/>
            <w:tcBorders>
              <w:top w:val="single" w:sz="4" w:space="0" w:color="auto"/>
              <w:left w:val="single" w:sz="4" w:space="0" w:color="auto"/>
              <w:bottom w:val="single" w:sz="4" w:space="0" w:color="auto"/>
              <w:right w:val="single" w:sz="4" w:space="0" w:color="auto"/>
            </w:tcBorders>
          </w:tcPr>
          <w:p w14:paraId="21AE2AAC"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31A7DA15"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F662A0E" w14:textId="77777777" w:rsidR="001A46C2" w:rsidRDefault="001A46C2" w:rsidP="001A46C2">
            <w:r>
              <w:t>0503769 (2+7</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5D680711" w14:textId="0ECB067A" w:rsidR="001A46C2"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7AE408EA"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1936EEDF" w14:textId="77777777" w:rsidR="001A46C2" w:rsidRDefault="001A46C2" w:rsidP="001A46C2">
            <w:r>
              <w:t>3</w:t>
            </w:r>
          </w:p>
        </w:tc>
        <w:tc>
          <w:tcPr>
            <w:tcW w:w="2317" w:type="dxa"/>
            <w:tcBorders>
              <w:top w:val="single" w:sz="4" w:space="0" w:color="auto"/>
              <w:left w:val="single" w:sz="4" w:space="0" w:color="auto"/>
              <w:bottom w:val="single" w:sz="4" w:space="0" w:color="auto"/>
              <w:right w:val="single" w:sz="4" w:space="0" w:color="auto"/>
            </w:tcBorders>
          </w:tcPr>
          <w:p w14:paraId="6B76B035" w14:textId="1DC4357D" w:rsidR="001A46C2" w:rsidRDefault="001A46C2" w:rsidP="00D05AAD">
            <w:r w:rsidRPr="00456EA7">
              <w:t xml:space="preserve">Остаток по счетам </w:t>
            </w:r>
            <w:r w:rsidRPr="005D3C16">
              <w:t>0 205 00 000, 0 209 00</w:t>
            </w:r>
            <w:r>
              <w:t> </w:t>
            </w:r>
            <w:r w:rsidRPr="005D3C16">
              <w:t>000</w:t>
            </w:r>
            <w:r>
              <w:t xml:space="preserve"> </w:t>
            </w:r>
            <w:r w:rsidRPr="00456EA7">
              <w:t xml:space="preserve">в ф. 0503769 не соответствует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
          <w:p w14:paraId="4352E13B" w14:textId="77777777" w:rsidR="001A46C2" w:rsidRPr="00456EA7" w:rsidRDefault="001A46C2" w:rsidP="001A46C2">
            <w:r>
              <w:t>Б</w:t>
            </w:r>
          </w:p>
        </w:tc>
      </w:tr>
      <w:tr w:rsidR="001A46C2" w14:paraId="7A72D4E1" w14:textId="77777777" w:rsidTr="003E2E85">
        <w:tc>
          <w:tcPr>
            <w:tcW w:w="670" w:type="dxa"/>
            <w:tcBorders>
              <w:top w:val="single" w:sz="4" w:space="0" w:color="auto"/>
              <w:left w:val="single" w:sz="4" w:space="0" w:color="auto"/>
              <w:bottom w:val="single" w:sz="4" w:space="0" w:color="auto"/>
              <w:right w:val="single" w:sz="4" w:space="0" w:color="auto"/>
            </w:tcBorders>
          </w:tcPr>
          <w:p w14:paraId="16D2B511" w14:textId="77777777" w:rsidR="001A46C2" w:rsidRPr="00B561CB" w:rsidDel="00F408F4" w:rsidRDefault="001A46C2" w:rsidP="001A46C2">
            <w:r>
              <w:t>481</w:t>
            </w:r>
          </w:p>
        </w:tc>
        <w:tc>
          <w:tcPr>
            <w:tcW w:w="1051" w:type="dxa"/>
            <w:tcBorders>
              <w:top w:val="single" w:sz="4" w:space="0" w:color="auto"/>
              <w:left w:val="single" w:sz="4" w:space="0" w:color="auto"/>
              <w:bottom w:val="single" w:sz="4" w:space="0" w:color="auto"/>
              <w:right w:val="single" w:sz="4" w:space="0" w:color="auto"/>
            </w:tcBorders>
          </w:tcPr>
          <w:p w14:paraId="2C791A47"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3CF1EC1C"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7FBD19A" w14:textId="77777777" w:rsidR="001A46C2" w:rsidRDefault="001A46C2" w:rsidP="001A46C2">
            <w:r>
              <w:t>420</w:t>
            </w:r>
          </w:p>
        </w:tc>
        <w:tc>
          <w:tcPr>
            <w:tcW w:w="567" w:type="dxa"/>
            <w:tcBorders>
              <w:top w:val="single" w:sz="4" w:space="0" w:color="auto"/>
              <w:left w:val="single" w:sz="4" w:space="0" w:color="auto"/>
              <w:bottom w:val="single" w:sz="4" w:space="0" w:color="auto"/>
              <w:right w:val="single" w:sz="4" w:space="0" w:color="auto"/>
            </w:tcBorders>
          </w:tcPr>
          <w:p w14:paraId="02A4DC36"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09A0C03D"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76FB959D" w14:textId="77777777" w:rsidR="001A46C2" w:rsidRDefault="001A46C2" w:rsidP="001A46C2">
            <w:r>
              <w:t>0503769 (2+7</w:t>
            </w:r>
            <w:r w:rsidRPr="00BD7EE5">
              <w:t>)/кредиторка</w:t>
            </w:r>
          </w:p>
        </w:tc>
        <w:tc>
          <w:tcPr>
            <w:tcW w:w="2409" w:type="dxa"/>
            <w:tcBorders>
              <w:top w:val="single" w:sz="4" w:space="0" w:color="auto"/>
              <w:left w:val="single" w:sz="4" w:space="0" w:color="auto"/>
              <w:bottom w:val="single" w:sz="4" w:space="0" w:color="auto"/>
              <w:right w:val="single" w:sz="4" w:space="0" w:color="auto"/>
            </w:tcBorders>
          </w:tcPr>
          <w:p w14:paraId="2CA79460" w14:textId="77777777" w:rsidR="001A46C2" w:rsidRDefault="001A46C2" w:rsidP="001A46C2">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
          <w:p w14:paraId="33F3E43E"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2E87EF4C"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2FF4091B" w14:textId="77777777" w:rsidR="001A46C2" w:rsidRDefault="001A46C2" w:rsidP="001A46C2">
            <w:r w:rsidRPr="00BD7EE5">
              <w:t xml:space="preserve">Остаток по </w:t>
            </w:r>
            <w:r>
              <w:t>счету 0 303 00</w:t>
            </w:r>
            <w:r w:rsidRPr="00BD7EE5">
              <w:t> 000 в ф. 0503769 не соответствует идентичному показателю в балансе (на начало года)</w:t>
            </w:r>
          </w:p>
        </w:tc>
        <w:tc>
          <w:tcPr>
            <w:tcW w:w="709" w:type="dxa"/>
            <w:tcBorders>
              <w:top w:val="single" w:sz="4" w:space="0" w:color="auto"/>
              <w:left w:val="single" w:sz="4" w:space="0" w:color="auto"/>
              <w:bottom w:val="single" w:sz="4" w:space="0" w:color="auto"/>
              <w:right w:val="single" w:sz="4" w:space="0" w:color="auto"/>
            </w:tcBorders>
          </w:tcPr>
          <w:p w14:paraId="400E2A20" w14:textId="77777777" w:rsidR="001A46C2" w:rsidRPr="00BD7EE5" w:rsidRDefault="001A46C2" w:rsidP="001A46C2">
            <w:r w:rsidRPr="00CC3BB7">
              <w:t>Б</w:t>
            </w:r>
          </w:p>
        </w:tc>
      </w:tr>
      <w:tr w:rsidR="001A46C2" w14:paraId="7C927914" w14:textId="77777777" w:rsidTr="003E2E85">
        <w:tc>
          <w:tcPr>
            <w:tcW w:w="670" w:type="dxa"/>
            <w:tcBorders>
              <w:top w:val="single" w:sz="4" w:space="0" w:color="auto"/>
              <w:left w:val="single" w:sz="4" w:space="0" w:color="auto"/>
              <w:bottom w:val="single" w:sz="4" w:space="0" w:color="auto"/>
              <w:right w:val="single" w:sz="4" w:space="0" w:color="auto"/>
            </w:tcBorders>
          </w:tcPr>
          <w:p w14:paraId="225DB1FA" w14:textId="77777777" w:rsidR="001A46C2" w:rsidRPr="00B561CB" w:rsidDel="00F408F4" w:rsidRDefault="001A46C2" w:rsidP="001A46C2">
            <w:r>
              <w:t>482</w:t>
            </w:r>
          </w:p>
        </w:tc>
        <w:tc>
          <w:tcPr>
            <w:tcW w:w="1051" w:type="dxa"/>
            <w:tcBorders>
              <w:top w:val="single" w:sz="4" w:space="0" w:color="auto"/>
              <w:left w:val="single" w:sz="4" w:space="0" w:color="auto"/>
              <w:bottom w:val="single" w:sz="4" w:space="0" w:color="auto"/>
              <w:right w:val="single" w:sz="4" w:space="0" w:color="auto"/>
            </w:tcBorders>
          </w:tcPr>
          <w:p w14:paraId="7F818F92"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86DC662"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6605846" w14:textId="77777777" w:rsidR="001A46C2" w:rsidRDefault="001A46C2" w:rsidP="001A46C2">
            <w:r>
              <w:t>510</w:t>
            </w:r>
          </w:p>
        </w:tc>
        <w:tc>
          <w:tcPr>
            <w:tcW w:w="567" w:type="dxa"/>
            <w:tcBorders>
              <w:top w:val="single" w:sz="4" w:space="0" w:color="auto"/>
              <w:left w:val="single" w:sz="4" w:space="0" w:color="auto"/>
              <w:bottom w:val="single" w:sz="4" w:space="0" w:color="auto"/>
              <w:right w:val="single" w:sz="4" w:space="0" w:color="auto"/>
            </w:tcBorders>
          </w:tcPr>
          <w:p w14:paraId="09273187"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3FA3AF15"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5808476" w14:textId="77777777" w:rsidR="001A46C2" w:rsidRDefault="001A46C2" w:rsidP="001A46C2">
            <w:r>
              <w:t>0503769 (2+7</w:t>
            </w:r>
            <w:r w:rsidRPr="00BD7EE5">
              <w:t>)/кредиторка</w:t>
            </w:r>
          </w:p>
        </w:tc>
        <w:tc>
          <w:tcPr>
            <w:tcW w:w="2409" w:type="dxa"/>
            <w:tcBorders>
              <w:top w:val="single" w:sz="4" w:space="0" w:color="auto"/>
              <w:left w:val="single" w:sz="4" w:space="0" w:color="auto"/>
              <w:bottom w:val="single" w:sz="4" w:space="0" w:color="auto"/>
              <w:right w:val="single" w:sz="4" w:space="0" w:color="auto"/>
            </w:tcBorders>
          </w:tcPr>
          <w:p w14:paraId="2E664F73" w14:textId="77777777" w:rsidR="001A46C2" w:rsidRDefault="001A46C2" w:rsidP="001A46C2">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
          <w:p w14:paraId="2602CB8A"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54474207"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4CBCD8AA" w14:textId="77777777" w:rsidR="001A46C2" w:rsidRDefault="001A46C2" w:rsidP="001A46C2">
            <w:r w:rsidRPr="00BD7EE5">
              <w:t xml:space="preserve">Остаток по </w:t>
            </w:r>
            <w:r>
              <w:t>счету 0 401 40</w:t>
            </w:r>
            <w:r w:rsidRPr="00BD7EE5">
              <w:t> 000 в ф. 0503769 не соответствует идентичному показателю в балансе (на начало года)</w:t>
            </w:r>
          </w:p>
        </w:tc>
        <w:tc>
          <w:tcPr>
            <w:tcW w:w="709" w:type="dxa"/>
            <w:tcBorders>
              <w:top w:val="single" w:sz="4" w:space="0" w:color="auto"/>
              <w:left w:val="single" w:sz="4" w:space="0" w:color="auto"/>
              <w:bottom w:val="single" w:sz="4" w:space="0" w:color="auto"/>
              <w:right w:val="single" w:sz="4" w:space="0" w:color="auto"/>
            </w:tcBorders>
          </w:tcPr>
          <w:p w14:paraId="03D0CE99" w14:textId="77777777" w:rsidR="001A46C2" w:rsidRPr="00BD7EE5" w:rsidRDefault="001A46C2" w:rsidP="001A46C2">
            <w:r w:rsidRPr="00CC3BB7">
              <w:t>Б</w:t>
            </w:r>
          </w:p>
        </w:tc>
      </w:tr>
      <w:tr w:rsidR="001A46C2" w14:paraId="5E3B8216" w14:textId="77777777" w:rsidTr="003E2E85">
        <w:tc>
          <w:tcPr>
            <w:tcW w:w="670" w:type="dxa"/>
            <w:tcBorders>
              <w:top w:val="single" w:sz="4" w:space="0" w:color="auto"/>
              <w:left w:val="single" w:sz="4" w:space="0" w:color="auto"/>
              <w:bottom w:val="single" w:sz="4" w:space="0" w:color="auto"/>
              <w:right w:val="single" w:sz="4" w:space="0" w:color="auto"/>
            </w:tcBorders>
          </w:tcPr>
          <w:p w14:paraId="1A3BE8A2" w14:textId="77777777" w:rsidR="001A46C2" w:rsidRPr="00B561CB" w:rsidDel="00F408F4" w:rsidRDefault="001A46C2" w:rsidP="001A46C2">
            <w:r>
              <w:t>483</w:t>
            </w:r>
          </w:p>
        </w:tc>
        <w:tc>
          <w:tcPr>
            <w:tcW w:w="1051" w:type="dxa"/>
            <w:tcBorders>
              <w:top w:val="single" w:sz="4" w:space="0" w:color="auto"/>
              <w:left w:val="single" w:sz="4" w:space="0" w:color="auto"/>
              <w:bottom w:val="single" w:sz="4" w:space="0" w:color="auto"/>
              <w:right w:val="single" w:sz="4" w:space="0" w:color="auto"/>
            </w:tcBorders>
          </w:tcPr>
          <w:p w14:paraId="075845C7"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60799C3D"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346BABCC" w14:textId="77777777" w:rsidR="001A46C2" w:rsidRDefault="001A46C2" w:rsidP="001A46C2">
            <w:r>
              <w:t>520</w:t>
            </w:r>
          </w:p>
        </w:tc>
        <w:tc>
          <w:tcPr>
            <w:tcW w:w="567" w:type="dxa"/>
            <w:tcBorders>
              <w:top w:val="single" w:sz="4" w:space="0" w:color="auto"/>
              <w:left w:val="single" w:sz="4" w:space="0" w:color="auto"/>
              <w:bottom w:val="single" w:sz="4" w:space="0" w:color="auto"/>
              <w:right w:val="single" w:sz="4" w:space="0" w:color="auto"/>
            </w:tcBorders>
          </w:tcPr>
          <w:p w14:paraId="21AA9092" w14:textId="77777777" w:rsidR="001A46C2" w:rsidRDefault="001A46C2" w:rsidP="001A46C2">
            <w:r>
              <w:t>5</w:t>
            </w:r>
          </w:p>
        </w:tc>
        <w:tc>
          <w:tcPr>
            <w:tcW w:w="993" w:type="dxa"/>
            <w:gridSpan w:val="2"/>
            <w:tcBorders>
              <w:top w:val="single" w:sz="4" w:space="0" w:color="auto"/>
              <w:left w:val="single" w:sz="4" w:space="0" w:color="auto"/>
              <w:bottom w:val="single" w:sz="4" w:space="0" w:color="auto"/>
              <w:right w:val="single" w:sz="4" w:space="0" w:color="auto"/>
            </w:tcBorders>
          </w:tcPr>
          <w:p w14:paraId="2778F440"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63F1277" w14:textId="77777777" w:rsidR="001A46C2" w:rsidRDefault="001A46C2" w:rsidP="001A46C2">
            <w:r>
              <w:t>0503769 (2+7</w:t>
            </w:r>
            <w:r w:rsidRPr="00BD7EE5">
              <w:t>)/кредиторка</w:t>
            </w:r>
          </w:p>
        </w:tc>
        <w:tc>
          <w:tcPr>
            <w:tcW w:w="2409" w:type="dxa"/>
            <w:tcBorders>
              <w:top w:val="single" w:sz="4" w:space="0" w:color="auto"/>
              <w:left w:val="single" w:sz="4" w:space="0" w:color="auto"/>
              <w:bottom w:val="single" w:sz="4" w:space="0" w:color="auto"/>
              <w:right w:val="single" w:sz="4" w:space="0" w:color="auto"/>
            </w:tcBorders>
          </w:tcPr>
          <w:p w14:paraId="1CB4498E" w14:textId="77777777" w:rsidR="001A46C2" w:rsidRDefault="001A46C2" w:rsidP="001A46C2">
            <w:r w:rsidRPr="00B45B71">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
          <w:p w14:paraId="4B769CC2"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2068A5F4" w14:textId="77777777" w:rsidR="001A46C2" w:rsidRDefault="001A46C2" w:rsidP="001A46C2">
            <w:r>
              <w:t>2</w:t>
            </w:r>
          </w:p>
        </w:tc>
        <w:tc>
          <w:tcPr>
            <w:tcW w:w="2317" w:type="dxa"/>
            <w:tcBorders>
              <w:top w:val="single" w:sz="4" w:space="0" w:color="auto"/>
              <w:left w:val="single" w:sz="4" w:space="0" w:color="auto"/>
              <w:bottom w:val="single" w:sz="4" w:space="0" w:color="auto"/>
              <w:right w:val="single" w:sz="4" w:space="0" w:color="auto"/>
            </w:tcBorders>
          </w:tcPr>
          <w:p w14:paraId="69B3558F" w14:textId="77777777" w:rsidR="001A46C2" w:rsidRDefault="001A46C2" w:rsidP="001A46C2">
            <w:r w:rsidRPr="00BD7EE5">
              <w:t xml:space="preserve">Остаток по </w:t>
            </w:r>
            <w:r>
              <w:t>счету 0 401 60</w:t>
            </w:r>
            <w:r w:rsidRPr="00BD7EE5">
              <w:t> 000 в ф. 0503769 не соответствует идентичному показателю в балансе (на начало года)</w:t>
            </w:r>
          </w:p>
        </w:tc>
        <w:tc>
          <w:tcPr>
            <w:tcW w:w="709" w:type="dxa"/>
            <w:tcBorders>
              <w:top w:val="single" w:sz="4" w:space="0" w:color="auto"/>
              <w:left w:val="single" w:sz="4" w:space="0" w:color="auto"/>
              <w:bottom w:val="single" w:sz="4" w:space="0" w:color="auto"/>
              <w:right w:val="single" w:sz="4" w:space="0" w:color="auto"/>
            </w:tcBorders>
          </w:tcPr>
          <w:p w14:paraId="1FE63993" w14:textId="77777777" w:rsidR="001A46C2" w:rsidRPr="00BD7EE5" w:rsidRDefault="001A46C2" w:rsidP="001A46C2">
            <w:r w:rsidRPr="001D5BF6">
              <w:t>Б</w:t>
            </w:r>
          </w:p>
        </w:tc>
      </w:tr>
      <w:tr w:rsidR="001A46C2" w14:paraId="6B82332C" w14:textId="77777777" w:rsidTr="003E2E85">
        <w:tc>
          <w:tcPr>
            <w:tcW w:w="670" w:type="dxa"/>
            <w:tcBorders>
              <w:top w:val="single" w:sz="4" w:space="0" w:color="auto"/>
              <w:left w:val="single" w:sz="4" w:space="0" w:color="auto"/>
              <w:bottom w:val="single" w:sz="4" w:space="0" w:color="auto"/>
              <w:right w:val="single" w:sz="4" w:space="0" w:color="auto"/>
            </w:tcBorders>
          </w:tcPr>
          <w:p w14:paraId="2BFA5CFC" w14:textId="77777777" w:rsidR="001A46C2" w:rsidRPr="00B561CB" w:rsidDel="00F408F4" w:rsidRDefault="001A46C2" w:rsidP="001A46C2">
            <w:r>
              <w:t>484</w:t>
            </w:r>
          </w:p>
        </w:tc>
        <w:tc>
          <w:tcPr>
            <w:tcW w:w="1051" w:type="dxa"/>
            <w:tcBorders>
              <w:top w:val="single" w:sz="4" w:space="0" w:color="auto"/>
              <w:left w:val="single" w:sz="4" w:space="0" w:color="auto"/>
              <w:bottom w:val="single" w:sz="4" w:space="0" w:color="auto"/>
              <w:right w:val="single" w:sz="4" w:space="0" w:color="auto"/>
            </w:tcBorders>
          </w:tcPr>
          <w:p w14:paraId="3ECE04F7"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00A15445"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82A9B0E" w14:textId="77777777" w:rsidR="001A46C2" w:rsidRDefault="001A46C2" w:rsidP="001A46C2">
            <w:r>
              <w:t>250</w:t>
            </w:r>
          </w:p>
        </w:tc>
        <w:tc>
          <w:tcPr>
            <w:tcW w:w="567" w:type="dxa"/>
            <w:tcBorders>
              <w:top w:val="single" w:sz="4" w:space="0" w:color="auto"/>
              <w:left w:val="single" w:sz="4" w:space="0" w:color="auto"/>
              <w:bottom w:val="single" w:sz="4" w:space="0" w:color="auto"/>
              <w:right w:val="single" w:sz="4" w:space="0" w:color="auto"/>
            </w:tcBorders>
          </w:tcPr>
          <w:p w14:paraId="258B4693"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6B1F3637"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276FBA64" w14:textId="77777777" w:rsidR="001A46C2" w:rsidRDefault="001A46C2" w:rsidP="001A46C2">
            <w:r>
              <w:t>0503769 (2+7</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044E6313" w14:textId="65D180FD" w:rsidR="001A46C2" w:rsidRDefault="001A46C2" w:rsidP="00D05AAD">
            <w:r w:rsidRPr="003302F5">
              <w:t xml:space="preserve">Раздел 1, </w:t>
            </w:r>
            <w:r>
              <w:t xml:space="preserve">итого </w:t>
            </w:r>
            <w:r w:rsidRPr="003302F5">
              <w:t>по счетам</w:t>
            </w:r>
            <w:r>
              <w:t xml:space="preserve"> </w:t>
            </w:r>
            <w:r w:rsidRPr="003302F5">
              <w:t>0 205 00 000, 0 209 00 000</w:t>
            </w:r>
          </w:p>
        </w:tc>
        <w:tc>
          <w:tcPr>
            <w:tcW w:w="1559" w:type="dxa"/>
            <w:tcBorders>
              <w:top w:val="single" w:sz="4" w:space="0" w:color="auto"/>
              <w:left w:val="single" w:sz="4" w:space="0" w:color="auto"/>
              <w:bottom w:val="single" w:sz="4" w:space="0" w:color="auto"/>
              <w:right w:val="single" w:sz="4" w:space="0" w:color="auto"/>
            </w:tcBorders>
          </w:tcPr>
          <w:p w14:paraId="4E3B9416"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5EACF512" w14:textId="77777777" w:rsidR="001A46C2"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2C428EA7" w14:textId="77777777" w:rsidR="001A46C2" w:rsidRDefault="001A46C2" w:rsidP="001A46C2">
            <w:r w:rsidRPr="00B45B71">
              <w:t xml:space="preserve">Остаток по </w:t>
            </w:r>
            <w:r w:rsidRPr="003302F5">
              <w:t>сче</w:t>
            </w:r>
            <w:r>
              <w:t xml:space="preserve">там 0 205 00 000, 0 209 00 000 </w:t>
            </w:r>
            <w:r w:rsidRPr="00B45B71">
              <w:t xml:space="preserve">в ф. 0503769 не соответствует идентичному показателю в балансе (на </w:t>
            </w:r>
            <w:r>
              <w:t xml:space="preserve">конец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106771B7" w14:textId="77777777" w:rsidR="001A46C2" w:rsidRPr="00B45B71" w:rsidRDefault="001A46C2" w:rsidP="001A46C2">
            <w:r w:rsidRPr="001D5BF6">
              <w:t>Б</w:t>
            </w:r>
          </w:p>
        </w:tc>
      </w:tr>
      <w:tr w:rsidR="001A46C2" w14:paraId="1CA44116" w14:textId="77777777" w:rsidTr="003E2E85">
        <w:tc>
          <w:tcPr>
            <w:tcW w:w="670" w:type="dxa"/>
            <w:tcBorders>
              <w:top w:val="single" w:sz="4" w:space="0" w:color="auto"/>
              <w:left w:val="single" w:sz="4" w:space="0" w:color="auto"/>
              <w:bottom w:val="single" w:sz="4" w:space="0" w:color="auto"/>
              <w:right w:val="single" w:sz="4" w:space="0" w:color="auto"/>
            </w:tcBorders>
          </w:tcPr>
          <w:p w14:paraId="7CF219F0" w14:textId="77777777" w:rsidR="001A46C2" w:rsidRPr="00B561CB" w:rsidDel="00F408F4" w:rsidRDefault="001A46C2" w:rsidP="001A46C2">
            <w:r>
              <w:t>485</w:t>
            </w:r>
          </w:p>
        </w:tc>
        <w:tc>
          <w:tcPr>
            <w:tcW w:w="1051" w:type="dxa"/>
            <w:tcBorders>
              <w:top w:val="single" w:sz="4" w:space="0" w:color="auto"/>
              <w:left w:val="single" w:sz="4" w:space="0" w:color="auto"/>
              <w:bottom w:val="single" w:sz="4" w:space="0" w:color="auto"/>
              <w:right w:val="single" w:sz="4" w:space="0" w:color="auto"/>
            </w:tcBorders>
          </w:tcPr>
          <w:p w14:paraId="6EDA0F3C"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3E876529"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6B40B32E" w14:textId="77777777" w:rsidR="001A46C2" w:rsidRDefault="001A46C2" w:rsidP="001A46C2">
            <w:r>
              <w:t>251</w:t>
            </w:r>
          </w:p>
        </w:tc>
        <w:tc>
          <w:tcPr>
            <w:tcW w:w="567" w:type="dxa"/>
            <w:tcBorders>
              <w:top w:val="single" w:sz="4" w:space="0" w:color="auto"/>
              <w:left w:val="single" w:sz="4" w:space="0" w:color="auto"/>
              <w:bottom w:val="single" w:sz="4" w:space="0" w:color="auto"/>
              <w:right w:val="single" w:sz="4" w:space="0" w:color="auto"/>
            </w:tcBorders>
          </w:tcPr>
          <w:p w14:paraId="2C26CB05"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67475A74"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3765F39A" w14:textId="77777777" w:rsidR="001A46C2" w:rsidRDefault="001A46C2" w:rsidP="001A46C2">
            <w:r>
              <w:t>0503769 (2+7</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5D3F1E28" w14:textId="4E2F5077" w:rsidR="001A46C2" w:rsidRDefault="001A46C2" w:rsidP="00D05AAD">
            <w:r w:rsidRPr="003302F5">
              <w:t>Раздел 1,</w:t>
            </w:r>
            <w:r>
              <w:t xml:space="preserve"> итого </w:t>
            </w:r>
            <w:r w:rsidRPr="003302F5">
              <w:t>по счетам</w:t>
            </w:r>
            <w:r>
              <w:t xml:space="preserve"> </w:t>
            </w:r>
            <w:r w:rsidRPr="003302F5">
              <w:t>0 205 00 000, 0 209 00 000</w:t>
            </w:r>
          </w:p>
        </w:tc>
        <w:tc>
          <w:tcPr>
            <w:tcW w:w="1559" w:type="dxa"/>
            <w:tcBorders>
              <w:top w:val="single" w:sz="4" w:space="0" w:color="auto"/>
              <w:left w:val="single" w:sz="4" w:space="0" w:color="auto"/>
              <w:bottom w:val="single" w:sz="4" w:space="0" w:color="auto"/>
              <w:right w:val="single" w:sz="4" w:space="0" w:color="auto"/>
            </w:tcBorders>
          </w:tcPr>
          <w:p w14:paraId="5974BBBF"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E5378B5" w14:textId="77777777" w:rsidR="001A46C2"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134AAE4B" w14:textId="77777777" w:rsidR="001A46C2" w:rsidRDefault="001A46C2" w:rsidP="001A46C2">
            <w:r w:rsidRPr="00B45B71">
              <w:t xml:space="preserve">Остаток по </w:t>
            </w:r>
            <w:r w:rsidRPr="003302F5">
              <w:t>сче</w:t>
            </w:r>
            <w:r>
              <w:t xml:space="preserve">там 0 205 00 000, 0 209 00 000 </w:t>
            </w:r>
            <w:r w:rsidRPr="00B45B71">
              <w:t>в ф. 0503769 не соответствует идентичному показателю в балансе (на</w:t>
            </w:r>
            <w:r>
              <w:t xml:space="preserve"> конец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330D3482" w14:textId="77777777" w:rsidR="001A46C2" w:rsidRPr="00B45B71" w:rsidRDefault="001A46C2" w:rsidP="001A46C2">
            <w:r w:rsidRPr="001D5BF6">
              <w:t>Б</w:t>
            </w:r>
          </w:p>
        </w:tc>
      </w:tr>
      <w:tr w:rsidR="001A46C2" w14:paraId="65A7B9D3" w14:textId="77777777" w:rsidTr="003E2E85">
        <w:tc>
          <w:tcPr>
            <w:tcW w:w="670" w:type="dxa"/>
            <w:tcBorders>
              <w:top w:val="single" w:sz="4" w:space="0" w:color="auto"/>
              <w:left w:val="single" w:sz="4" w:space="0" w:color="auto"/>
              <w:bottom w:val="single" w:sz="4" w:space="0" w:color="auto"/>
              <w:right w:val="single" w:sz="4" w:space="0" w:color="auto"/>
            </w:tcBorders>
          </w:tcPr>
          <w:p w14:paraId="6461A502" w14:textId="77777777" w:rsidR="001A46C2" w:rsidRPr="00B561CB" w:rsidDel="00F408F4" w:rsidRDefault="001A46C2" w:rsidP="001A46C2">
            <w:r>
              <w:t>486</w:t>
            </w:r>
          </w:p>
        </w:tc>
        <w:tc>
          <w:tcPr>
            <w:tcW w:w="1051" w:type="dxa"/>
            <w:tcBorders>
              <w:top w:val="single" w:sz="4" w:space="0" w:color="auto"/>
              <w:left w:val="single" w:sz="4" w:space="0" w:color="auto"/>
              <w:bottom w:val="single" w:sz="4" w:space="0" w:color="auto"/>
              <w:right w:val="single" w:sz="4" w:space="0" w:color="auto"/>
            </w:tcBorders>
          </w:tcPr>
          <w:p w14:paraId="11042A87"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67E026A0"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D36C110" w14:textId="77777777" w:rsidR="001A46C2" w:rsidRDefault="001A46C2" w:rsidP="001A46C2">
            <w:r>
              <w:t>260</w:t>
            </w:r>
          </w:p>
        </w:tc>
        <w:tc>
          <w:tcPr>
            <w:tcW w:w="567" w:type="dxa"/>
            <w:tcBorders>
              <w:top w:val="single" w:sz="4" w:space="0" w:color="auto"/>
              <w:left w:val="single" w:sz="4" w:space="0" w:color="auto"/>
              <w:bottom w:val="single" w:sz="4" w:space="0" w:color="auto"/>
              <w:right w:val="single" w:sz="4" w:space="0" w:color="auto"/>
            </w:tcBorders>
          </w:tcPr>
          <w:p w14:paraId="58993CBB"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09BBBB70"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2126194" w14:textId="77777777" w:rsidR="001A46C2" w:rsidRDefault="001A46C2" w:rsidP="001A46C2">
            <w:r>
              <w:t>0503769 (2+7</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16360C7C" w14:textId="06D4AB27" w:rsidR="001A46C2" w:rsidRDefault="001A46C2" w:rsidP="00D05AAD">
            <w:r w:rsidRPr="003302F5">
              <w:t xml:space="preserve">Раздел 1, </w:t>
            </w:r>
            <w:r>
              <w:t xml:space="preserve">итого </w:t>
            </w:r>
            <w:r w:rsidRPr="003302F5">
              <w:t>по счетам</w:t>
            </w:r>
            <w:r>
              <w:t xml:space="preserve"> 0 206</w:t>
            </w:r>
            <w:r w:rsidRPr="003302F5">
              <w:t xml:space="preserve"> 00 000, 0 2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3289C0D9"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9B82078" w14:textId="77777777" w:rsidR="001A46C2"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57C27B0D" w14:textId="77777777" w:rsidR="001A46C2" w:rsidRDefault="001A46C2" w:rsidP="001A46C2">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 xml:space="preserve">в ф. 0503769 не соответствует идентичному показателю в балансе (на </w:t>
            </w:r>
            <w:r>
              <w:t xml:space="preserve">конец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5AF78B4C" w14:textId="77777777" w:rsidR="001A46C2" w:rsidRPr="00B45B71" w:rsidRDefault="001A46C2" w:rsidP="001A46C2">
            <w:r>
              <w:t>Б</w:t>
            </w:r>
          </w:p>
        </w:tc>
      </w:tr>
      <w:tr w:rsidR="001A46C2" w14:paraId="75E4D428" w14:textId="77777777" w:rsidTr="003E2E85">
        <w:tc>
          <w:tcPr>
            <w:tcW w:w="670" w:type="dxa"/>
            <w:tcBorders>
              <w:top w:val="single" w:sz="4" w:space="0" w:color="auto"/>
              <w:left w:val="single" w:sz="4" w:space="0" w:color="auto"/>
              <w:bottom w:val="single" w:sz="4" w:space="0" w:color="auto"/>
              <w:right w:val="single" w:sz="4" w:space="0" w:color="auto"/>
            </w:tcBorders>
          </w:tcPr>
          <w:p w14:paraId="6E90BDF9" w14:textId="77777777" w:rsidR="001A46C2" w:rsidRPr="00B561CB" w:rsidDel="00F408F4" w:rsidRDefault="001A46C2" w:rsidP="001A46C2">
            <w:r>
              <w:t>488</w:t>
            </w:r>
          </w:p>
        </w:tc>
        <w:tc>
          <w:tcPr>
            <w:tcW w:w="1051" w:type="dxa"/>
            <w:tcBorders>
              <w:top w:val="single" w:sz="4" w:space="0" w:color="auto"/>
              <w:left w:val="single" w:sz="4" w:space="0" w:color="auto"/>
              <w:bottom w:val="single" w:sz="4" w:space="0" w:color="auto"/>
              <w:right w:val="single" w:sz="4" w:space="0" w:color="auto"/>
            </w:tcBorders>
          </w:tcPr>
          <w:p w14:paraId="41D4EFFE"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107CAE7"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2FFBB69" w14:textId="77777777" w:rsidR="001A46C2" w:rsidRDefault="001A46C2" w:rsidP="001A46C2">
            <w:r>
              <w:t>261</w:t>
            </w:r>
          </w:p>
        </w:tc>
        <w:tc>
          <w:tcPr>
            <w:tcW w:w="567" w:type="dxa"/>
            <w:tcBorders>
              <w:top w:val="single" w:sz="4" w:space="0" w:color="auto"/>
              <w:left w:val="single" w:sz="4" w:space="0" w:color="auto"/>
              <w:bottom w:val="single" w:sz="4" w:space="0" w:color="auto"/>
              <w:right w:val="single" w:sz="4" w:space="0" w:color="auto"/>
            </w:tcBorders>
          </w:tcPr>
          <w:p w14:paraId="67C58D86"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20D33A7A"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2772A44" w14:textId="77777777" w:rsidR="001A46C2" w:rsidRDefault="001A46C2" w:rsidP="001A46C2">
            <w:r>
              <w:t>0503769 (2+7)</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109D6BA4" w14:textId="23E302F4" w:rsidR="001A46C2" w:rsidRDefault="001A46C2" w:rsidP="00D05AAD">
            <w:r w:rsidRPr="00B45B71">
              <w:t xml:space="preserve">Раздел 1, </w:t>
            </w:r>
            <w:r>
              <w:t>итого</w:t>
            </w:r>
            <w:r w:rsidRPr="00B45B71">
              <w:t xml:space="preserve"> по счетам</w:t>
            </w:r>
            <w:r>
              <w:t xml:space="preserve"> 0 206</w:t>
            </w:r>
            <w:r w:rsidRPr="00B45B71">
              <w:t xml:space="preserve"> 00 000, 0 2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
          <w:p w14:paraId="02372C80"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19B2EDA3" w14:textId="77777777" w:rsidR="001A46C2"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00535678" w14:textId="77777777" w:rsidR="001A46C2" w:rsidRDefault="001A46C2" w:rsidP="001A46C2">
            <w:r w:rsidRPr="00B45B71">
              <w:t xml:space="preserve">Остаток по счетам </w:t>
            </w:r>
            <w:r w:rsidRPr="002250EB">
              <w:t>0 206 00 000, 0 208 00 000, 0 303 00</w:t>
            </w:r>
            <w:r>
              <w:t> </w:t>
            </w:r>
            <w:r w:rsidRPr="002250EB">
              <w:t>000</w:t>
            </w:r>
            <w:r>
              <w:t xml:space="preserve"> </w:t>
            </w:r>
            <w:r w:rsidRPr="00B45B71">
              <w:t xml:space="preserve">в ф. 0503769 не соответствует идентичному показателю в балансе (на </w:t>
            </w:r>
            <w:r>
              <w:t xml:space="preserve">конец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1828F251" w14:textId="77777777" w:rsidR="001A46C2" w:rsidRPr="00B45B71" w:rsidRDefault="001A46C2" w:rsidP="001A46C2">
            <w:r w:rsidRPr="005A60BD">
              <w:t>Б</w:t>
            </w:r>
          </w:p>
        </w:tc>
      </w:tr>
      <w:tr w:rsidR="001A46C2" w14:paraId="3804C7D1" w14:textId="77777777" w:rsidTr="003E2E85">
        <w:tc>
          <w:tcPr>
            <w:tcW w:w="670" w:type="dxa"/>
            <w:tcBorders>
              <w:top w:val="single" w:sz="4" w:space="0" w:color="auto"/>
              <w:left w:val="single" w:sz="4" w:space="0" w:color="auto"/>
              <w:bottom w:val="single" w:sz="4" w:space="0" w:color="auto"/>
              <w:right w:val="single" w:sz="4" w:space="0" w:color="auto"/>
            </w:tcBorders>
          </w:tcPr>
          <w:p w14:paraId="66ABFCB8" w14:textId="77777777" w:rsidR="001A46C2" w:rsidRPr="00B561CB" w:rsidDel="00F408F4" w:rsidRDefault="001A46C2" w:rsidP="001A46C2">
            <w:r>
              <w:t>489</w:t>
            </w:r>
          </w:p>
        </w:tc>
        <w:tc>
          <w:tcPr>
            <w:tcW w:w="1051" w:type="dxa"/>
            <w:tcBorders>
              <w:top w:val="single" w:sz="4" w:space="0" w:color="auto"/>
              <w:left w:val="single" w:sz="4" w:space="0" w:color="auto"/>
              <w:bottom w:val="single" w:sz="4" w:space="0" w:color="auto"/>
              <w:right w:val="single" w:sz="4" w:space="0" w:color="auto"/>
            </w:tcBorders>
          </w:tcPr>
          <w:p w14:paraId="6F0B0A5D"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59984BA"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3D859F9F" w14:textId="77777777" w:rsidR="001A46C2" w:rsidRDefault="001A46C2" w:rsidP="001A46C2">
            <w:r>
              <w:t>282</w:t>
            </w:r>
          </w:p>
        </w:tc>
        <w:tc>
          <w:tcPr>
            <w:tcW w:w="567" w:type="dxa"/>
            <w:tcBorders>
              <w:top w:val="single" w:sz="4" w:space="0" w:color="auto"/>
              <w:left w:val="single" w:sz="4" w:space="0" w:color="auto"/>
              <w:bottom w:val="single" w:sz="4" w:space="0" w:color="auto"/>
              <w:right w:val="single" w:sz="4" w:space="0" w:color="auto"/>
            </w:tcBorders>
          </w:tcPr>
          <w:p w14:paraId="4A497E9D"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008B1D70"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73F50157" w14:textId="77777777" w:rsidR="001A46C2" w:rsidRDefault="001A46C2" w:rsidP="001A46C2">
            <w:r>
              <w:t>0503769 (2+7</w:t>
            </w:r>
            <w:r w:rsidRPr="00B45B71">
              <w:t>)/</w:t>
            </w:r>
            <w:r>
              <w:t>дебиторка</w:t>
            </w:r>
          </w:p>
        </w:tc>
        <w:tc>
          <w:tcPr>
            <w:tcW w:w="2409" w:type="dxa"/>
            <w:tcBorders>
              <w:top w:val="single" w:sz="4" w:space="0" w:color="auto"/>
              <w:left w:val="single" w:sz="4" w:space="0" w:color="auto"/>
              <w:bottom w:val="single" w:sz="4" w:space="0" w:color="auto"/>
              <w:right w:val="single" w:sz="4" w:space="0" w:color="auto"/>
            </w:tcBorders>
          </w:tcPr>
          <w:p w14:paraId="19415487" w14:textId="77777777" w:rsidR="001A46C2" w:rsidRDefault="001A46C2" w:rsidP="001A46C2">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7A54900A"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1926B709" w14:textId="77777777" w:rsidR="001A46C2"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7D48A138" w14:textId="64933285" w:rsidR="001A46C2" w:rsidRDefault="001A46C2" w:rsidP="00D05AAD">
            <w:r w:rsidRPr="00B45B71">
              <w:t xml:space="preserve">Остаток по </w:t>
            </w:r>
            <w:r>
              <w:t xml:space="preserve">счету 0 210 1% 000 </w:t>
            </w:r>
            <w:r w:rsidRPr="00B45B71">
              <w:t>в ф. 0503769 не соответствует идентичному показателю в балансе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665DD016" w14:textId="77777777" w:rsidR="001A46C2" w:rsidRPr="00B45B71" w:rsidRDefault="001A46C2" w:rsidP="001A46C2">
            <w:r w:rsidRPr="005A60BD">
              <w:t>Б</w:t>
            </w:r>
          </w:p>
        </w:tc>
      </w:tr>
      <w:tr w:rsidR="001A46C2" w:rsidRPr="00B45B71" w14:paraId="7003B7A9" w14:textId="77777777" w:rsidTr="003E2E85">
        <w:tc>
          <w:tcPr>
            <w:tcW w:w="670" w:type="dxa"/>
            <w:tcBorders>
              <w:top w:val="single" w:sz="4" w:space="0" w:color="auto"/>
              <w:left w:val="single" w:sz="4" w:space="0" w:color="auto"/>
              <w:bottom w:val="single" w:sz="4" w:space="0" w:color="auto"/>
              <w:right w:val="single" w:sz="4" w:space="0" w:color="auto"/>
            </w:tcBorders>
          </w:tcPr>
          <w:p w14:paraId="2A725F04" w14:textId="77777777" w:rsidR="001A46C2" w:rsidRPr="00B561CB" w:rsidDel="00F408F4" w:rsidRDefault="001A46C2" w:rsidP="001A46C2">
            <w:r>
              <w:t>450</w:t>
            </w:r>
          </w:p>
        </w:tc>
        <w:tc>
          <w:tcPr>
            <w:tcW w:w="1051" w:type="dxa"/>
            <w:tcBorders>
              <w:top w:val="single" w:sz="4" w:space="0" w:color="auto"/>
              <w:left w:val="single" w:sz="4" w:space="0" w:color="auto"/>
              <w:bottom w:val="single" w:sz="4" w:space="0" w:color="auto"/>
              <w:right w:val="single" w:sz="4" w:space="0" w:color="auto"/>
            </w:tcBorders>
          </w:tcPr>
          <w:p w14:paraId="00B3D7E0"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0E6D616D"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53F5D28" w14:textId="77777777" w:rsidR="001A46C2" w:rsidRDefault="001A46C2" w:rsidP="001A46C2">
            <w:r>
              <w:t>410</w:t>
            </w:r>
          </w:p>
        </w:tc>
        <w:tc>
          <w:tcPr>
            <w:tcW w:w="567" w:type="dxa"/>
            <w:tcBorders>
              <w:top w:val="single" w:sz="4" w:space="0" w:color="auto"/>
              <w:left w:val="single" w:sz="4" w:space="0" w:color="auto"/>
              <w:bottom w:val="single" w:sz="4" w:space="0" w:color="auto"/>
              <w:right w:val="single" w:sz="4" w:space="0" w:color="auto"/>
            </w:tcBorders>
          </w:tcPr>
          <w:p w14:paraId="3AE57C3E"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10DC3B45"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6BDA6EAD" w14:textId="77777777" w:rsidR="001A46C2" w:rsidRDefault="001A46C2" w:rsidP="001A46C2">
            <w:r w:rsidRPr="00456EA7">
              <w:t>0503769 (</w:t>
            </w:r>
            <w:r>
              <w:t>2+7)/кредиторка</w:t>
            </w:r>
          </w:p>
        </w:tc>
        <w:tc>
          <w:tcPr>
            <w:tcW w:w="2409" w:type="dxa"/>
            <w:tcBorders>
              <w:top w:val="single" w:sz="4" w:space="0" w:color="auto"/>
              <w:left w:val="single" w:sz="4" w:space="0" w:color="auto"/>
              <w:bottom w:val="single" w:sz="4" w:space="0" w:color="auto"/>
              <w:right w:val="single" w:sz="4" w:space="0" w:color="auto"/>
            </w:tcBorders>
          </w:tcPr>
          <w:p w14:paraId="35D4CDEC" w14:textId="13DEC75F" w:rsidR="001A46C2" w:rsidRPr="00B45B71"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3FEC9FF1"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73C0A5C8" w14:textId="77777777" w:rsidR="001A46C2"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40A4E391" w14:textId="77777777" w:rsidR="001A46C2" w:rsidRPr="00B45B71" w:rsidRDefault="001A46C2" w:rsidP="001A46C2">
            <w:r w:rsidRPr="00456EA7">
              <w:t xml:space="preserve">Остаток по счетам 0 302 00 000, 0 208 00 000, 0 304 02 000, 0 304 03 000 в ф. 0503769 не соответствует идентичному показателю в балансе (на </w:t>
            </w:r>
            <w:r>
              <w:t>конец</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
          <w:p w14:paraId="10BAF989" w14:textId="77777777" w:rsidR="001A46C2" w:rsidRPr="00456EA7" w:rsidRDefault="001A46C2" w:rsidP="001A46C2">
            <w:r w:rsidRPr="0005296B">
              <w:t>Б</w:t>
            </w:r>
          </w:p>
        </w:tc>
      </w:tr>
      <w:tr w:rsidR="001A46C2" w14:paraId="7B1008CD" w14:textId="77777777" w:rsidTr="003E2E85">
        <w:tc>
          <w:tcPr>
            <w:tcW w:w="670" w:type="dxa"/>
            <w:tcBorders>
              <w:top w:val="single" w:sz="4" w:space="0" w:color="auto"/>
              <w:left w:val="single" w:sz="4" w:space="0" w:color="auto"/>
              <w:bottom w:val="single" w:sz="4" w:space="0" w:color="auto"/>
              <w:right w:val="single" w:sz="4" w:space="0" w:color="auto"/>
            </w:tcBorders>
          </w:tcPr>
          <w:p w14:paraId="59A9C5C1" w14:textId="77777777" w:rsidR="001A46C2" w:rsidRPr="00B561CB" w:rsidDel="00F408F4" w:rsidRDefault="001A46C2" w:rsidP="001A46C2">
            <w:r>
              <w:t>451</w:t>
            </w:r>
          </w:p>
        </w:tc>
        <w:tc>
          <w:tcPr>
            <w:tcW w:w="1051" w:type="dxa"/>
            <w:tcBorders>
              <w:top w:val="single" w:sz="4" w:space="0" w:color="auto"/>
              <w:left w:val="single" w:sz="4" w:space="0" w:color="auto"/>
              <w:bottom w:val="single" w:sz="4" w:space="0" w:color="auto"/>
              <w:right w:val="single" w:sz="4" w:space="0" w:color="auto"/>
            </w:tcBorders>
          </w:tcPr>
          <w:p w14:paraId="61146496"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6663C8C6"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D1A3E8E" w14:textId="77777777" w:rsidR="001A46C2" w:rsidRDefault="001A46C2" w:rsidP="001A46C2">
            <w:r>
              <w:t>411</w:t>
            </w:r>
          </w:p>
        </w:tc>
        <w:tc>
          <w:tcPr>
            <w:tcW w:w="567" w:type="dxa"/>
            <w:tcBorders>
              <w:top w:val="single" w:sz="4" w:space="0" w:color="auto"/>
              <w:left w:val="single" w:sz="4" w:space="0" w:color="auto"/>
              <w:bottom w:val="single" w:sz="4" w:space="0" w:color="auto"/>
              <w:right w:val="single" w:sz="4" w:space="0" w:color="auto"/>
            </w:tcBorders>
          </w:tcPr>
          <w:p w14:paraId="12DE9346"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7FC4950E"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339735DE" w14:textId="77777777" w:rsidR="001A46C2" w:rsidRDefault="001A46C2" w:rsidP="001A46C2">
            <w:r w:rsidRPr="00456EA7">
              <w:t>0503769 (</w:t>
            </w:r>
            <w:r>
              <w:t>2+7)/кредиторка</w:t>
            </w:r>
          </w:p>
        </w:tc>
        <w:tc>
          <w:tcPr>
            <w:tcW w:w="2409" w:type="dxa"/>
            <w:tcBorders>
              <w:top w:val="single" w:sz="4" w:space="0" w:color="auto"/>
              <w:left w:val="single" w:sz="4" w:space="0" w:color="auto"/>
              <w:bottom w:val="single" w:sz="4" w:space="0" w:color="auto"/>
              <w:right w:val="single" w:sz="4" w:space="0" w:color="auto"/>
            </w:tcBorders>
          </w:tcPr>
          <w:p w14:paraId="4AFA622F" w14:textId="46A8E8E0" w:rsidR="001A46C2" w:rsidRDefault="001A46C2" w:rsidP="00D05AAD">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
          <w:p w14:paraId="02958B6E"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3E12B315" w14:textId="77777777" w:rsidR="001A46C2"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6E6D0857" w14:textId="77777777" w:rsidR="001A46C2" w:rsidRDefault="001A46C2" w:rsidP="001A46C2">
            <w:r w:rsidRPr="00456EA7">
              <w:t xml:space="preserve">Остаток по счетам 0 302 00 000, 0 208 00 000, 0 304 02 000, 0 304 03 000 в ф. 0503769 не соответствует идентичному показателю в балансе (на </w:t>
            </w:r>
            <w:r>
              <w:t>конец</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
          <w:p w14:paraId="67E5EF09" w14:textId="77777777" w:rsidR="001A46C2" w:rsidRPr="00456EA7" w:rsidRDefault="001A46C2" w:rsidP="001A46C2">
            <w:r w:rsidRPr="0005296B">
              <w:t>Б</w:t>
            </w:r>
          </w:p>
        </w:tc>
      </w:tr>
      <w:tr w:rsidR="001A46C2" w14:paraId="259F64CF" w14:textId="77777777" w:rsidTr="003E2E85">
        <w:tc>
          <w:tcPr>
            <w:tcW w:w="670" w:type="dxa"/>
            <w:tcBorders>
              <w:top w:val="single" w:sz="4" w:space="0" w:color="auto"/>
              <w:left w:val="single" w:sz="4" w:space="0" w:color="auto"/>
              <w:bottom w:val="single" w:sz="4" w:space="0" w:color="auto"/>
              <w:right w:val="single" w:sz="4" w:space="0" w:color="auto"/>
            </w:tcBorders>
          </w:tcPr>
          <w:p w14:paraId="312EAD30" w14:textId="77777777" w:rsidR="001A46C2" w:rsidRPr="00B561CB" w:rsidDel="00F408F4" w:rsidRDefault="001A46C2" w:rsidP="001A46C2">
            <w:r>
              <w:t>452</w:t>
            </w:r>
          </w:p>
        </w:tc>
        <w:tc>
          <w:tcPr>
            <w:tcW w:w="1051" w:type="dxa"/>
            <w:tcBorders>
              <w:top w:val="single" w:sz="4" w:space="0" w:color="auto"/>
              <w:left w:val="single" w:sz="4" w:space="0" w:color="auto"/>
              <w:bottom w:val="single" w:sz="4" w:space="0" w:color="auto"/>
              <w:right w:val="single" w:sz="4" w:space="0" w:color="auto"/>
            </w:tcBorders>
          </w:tcPr>
          <w:p w14:paraId="66B6E912"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2184131"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789AC9F" w14:textId="77777777" w:rsidR="001A46C2" w:rsidRDefault="001A46C2" w:rsidP="001A46C2">
            <w:r>
              <w:t>420</w:t>
            </w:r>
          </w:p>
        </w:tc>
        <w:tc>
          <w:tcPr>
            <w:tcW w:w="567" w:type="dxa"/>
            <w:tcBorders>
              <w:top w:val="single" w:sz="4" w:space="0" w:color="auto"/>
              <w:left w:val="single" w:sz="4" w:space="0" w:color="auto"/>
              <w:bottom w:val="single" w:sz="4" w:space="0" w:color="auto"/>
              <w:right w:val="single" w:sz="4" w:space="0" w:color="auto"/>
            </w:tcBorders>
          </w:tcPr>
          <w:p w14:paraId="07B035F8"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0E131548"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D2428C0" w14:textId="77777777" w:rsidR="001A46C2" w:rsidRDefault="001A46C2" w:rsidP="001A46C2">
            <w:r>
              <w:t>0503769 (2+7</w:t>
            </w:r>
            <w:r w:rsidRPr="00B45B71">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3F3C0D11" w14:textId="77777777" w:rsidR="001A46C2" w:rsidRDefault="001A46C2" w:rsidP="001A46C2">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
          <w:p w14:paraId="7DCE0B4E"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494B023" w14:textId="77777777" w:rsidR="001A46C2"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373611D9" w14:textId="77777777" w:rsidR="001A46C2" w:rsidRDefault="001A46C2" w:rsidP="001A46C2">
            <w:r w:rsidRPr="00B45B71">
              <w:t xml:space="preserve">Остаток по </w:t>
            </w:r>
            <w:r>
              <w:t xml:space="preserve">счету </w:t>
            </w:r>
            <w:r w:rsidRPr="00594D17">
              <w:t>0 303 00</w:t>
            </w:r>
            <w:r>
              <w:t> </w:t>
            </w:r>
            <w:r w:rsidRPr="00594D17">
              <w:t>000</w:t>
            </w:r>
            <w:r>
              <w:t xml:space="preserve"> </w:t>
            </w:r>
            <w:r w:rsidRPr="00B45B71">
              <w:t xml:space="preserve">в ф. 0503769 не соответствует идентичному показателю в балансе (на </w:t>
            </w:r>
            <w:r>
              <w:t>конец</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
          <w:p w14:paraId="30577139" w14:textId="77777777" w:rsidR="001A46C2" w:rsidRPr="00B45B71" w:rsidRDefault="001A46C2" w:rsidP="001A46C2">
            <w:r>
              <w:t>Б</w:t>
            </w:r>
          </w:p>
        </w:tc>
      </w:tr>
      <w:tr w:rsidR="001A46C2" w14:paraId="4BC75775" w14:textId="77777777" w:rsidTr="003E2E85">
        <w:tc>
          <w:tcPr>
            <w:tcW w:w="670" w:type="dxa"/>
            <w:tcBorders>
              <w:top w:val="single" w:sz="4" w:space="0" w:color="auto"/>
              <w:left w:val="single" w:sz="4" w:space="0" w:color="auto"/>
              <w:bottom w:val="single" w:sz="4" w:space="0" w:color="auto"/>
              <w:right w:val="single" w:sz="4" w:space="0" w:color="auto"/>
            </w:tcBorders>
          </w:tcPr>
          <w:p w14:paraId="6EEB2F84" w14:textId="77777777" w:rsidR="001A46C2" w:rsidRPr="00B561CB" w:rsidDel="00F408F4" w:rsidRDefault="001A46C2" w:rsidP="001A46C2">
            <w:r>
              <w:t>453</w:t>
            </w:r>
          </w:p>
        </w:tc>
        <w:tc>
          <w:tcPr>
            <w:tcW w:w="1051" w:type="dxa"/>
            <w:tcBorders>
              <w:top w:val="single" w:sz="4" w:space="0" w:color="auto"/>
              <w:left w:val="single" w:sz="4" w:space="0" w:color="auto"/>
              <w:bottom w:val="single" w:sz="4" w:space="0" w:color="auto"/>
              <w:right w:val="single" w:sz="4" w:space="0" w:color="auto"/>
            </w:tcBorders>
          </w:tcPr>
          <w:p w14:paraId="4F8ABE62"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8B690F1"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2EE33123" w14:textId="77777777" w:rsidR="001A46C2" w:rsidRDefault="001A46C2" w:rsidP="001A46C2">
            <w:r>
              <w:t>470</w:t>
            </w:r>
          </w:p>
        </w:tc>
        <w:tc>
          <w:tcPr>
            <w:tcW w:w="567" w:type="dxa"/>
            <w:tcBorders>
              <w:top w:val="single" w:sz="4" w:space="0" w:color="auto"/>
              <w:left w:val="single" w:sz="4" w:space="0" w:color="auto"/>
              <w:bottom w:val="single" w:sz="4" w:space="0" w:color="auto"/>
              <w:right w:val="single" w:sz="4" w:space="0" w:color="auto"/>
            </w:tcBorders>
          </w:tcPr>
          <w:p w14:paraId="5CE0DF69"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39E794DD"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0446B456" w14:textId="77777777" w:rsidR="001A46C2" w:rsidRDefault="001A46C2" w:rsidP="001A46C2">
            <w:r>
              <w:t>0503769 (2+7</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2780F6C0" w14:textId="2264318E" w:rsidR="001A46C2"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1986DD5F"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5E75323" w14:textId="77777777" w:rsidR="001A46C2"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766D4672" w14:textId="6ACCC2D9" w:rsidR="001A46C2" w:rsidRDefault="001A46C2" w:rsidP="00D05AAD">
            <w:r w:rsidRPr="00456EA7">
              <w:t xml:space="preserve">Остаток по счетам </w:t>
            </w:r>
            <w:r w:rsidRPr="005D3C16">
              <w:t>0 205 00 000, 0 209 00</w:t>
            </w:r>
            <w:r>
              <w:t> </w:t>
            </w:r>
            <w:r w:rsidRPr="005D3C16">
              <w:t>000</w:t>
            </w:r>
            <w:r>
              <w:t xml:space="preserve"> </w:t>
            </w:r>
            <w:r w:rsidRPr="00456EA7">
              <w:t>в ф. 0503769 не соответствует идентичному показателю в ба</w:t>
            </w:r>
            <w:r>
              <w:t xml:space="preserve">лансе (на конец </w:t>
            </w:r>
            <w:r w:rsidRPr="00456EA7">
              <w:t>года)</w:t>
            </w:r>
          </w:p>
        </w:tc>
        <w:tc>
          <w:tcPr>
            <w:tcW w:w="709" w:type="dxa"/>
            <w:tcBorders>
              <w:top w:val="single" w:sz="4" w:space="0" w:color="auto"/>
              <w:left w:val="single" w:sz="4" w:space="0" w:color="auto"/>
              <w:bottom w:val="single" w:sz="4" w:space="0" w:color="auto"/>
              <w:right w:val="single" w:sz="4" w:space="0" w:color="auto"/>
            </w:tcBorders>
          </w:tcPr>
          <w:p w14:paraId="5934705C" w14:textId="77777777" w:rsidR="001A46C2" w:rsidRPr="00456EA7" w:rsidRDefault="001A46C2" w:rsidP="001A46C2">
            <w:r>
              <w:t>Б</w:t>
            </w:r>
          </w:p>
        </w:tc>
      </w:tr>
      <w:tr w:rsidR="001A46C2" w14:paraId="28A107CA" w14:textId="77777777" w:rsidTr="003E2E85">
        <w:tc>
          <w:tcPr>
            <w:tcW w:w="670" w:type="dxa"/>
            <w:tcBorders>
              <w:top w:val="single" w:sz="4" w:space="0" w:color="auto"/>
              <w:left w:val="single" w:sz="4" w:space="0" w:color="auto"/>
              <w:bottom w:val="single" w:sz="4" w:space="0" w:color="auto"/>
              <w:right w:val="single" w:sz="4" w:space="0" w:color="auto"/>
            </w:tcBorders>
          </w:tcPr>
          <w:p w14:paraId="3972FBC5" w14:textId="77777777" w:rsidR="001A46C2" w:rsidRPr="00B561CB" w:rsidDel="00F408F4" w:rsidRDefault="001A46C2" w:rsidP="001A46C2">
            <w:r>
              <w:t>455</w:t>
            </w:r>
          </w:p>
        </w:tc>
        <w:tc>
          <w:tcPr>
            <w:tcW w:w="1051" w:type="dxa"/>
            <w:tcBorders>
              <w:top w:val="single" w:sz="4" w:space="0" w:color="auto"/>
              <w:left w:val="single" w:sz="4" w:space="0" w:color="auto"/>
              <w:bottom w:val="single" w:sz="4" w:space="0" w:color="auto"/>
              <w:right w:val="single" w:sz="4" w:space="0" w:color="auto"/>
            </w:tcBorders>
          </w:tcPr>
          <w:p w14:paraId="0B318D5C"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0708BF44"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759E5A0F" w14:textId="77777777" w:rsidR="001A46C2" w:rsidRDefault="001A46C2" w:rsidP="001A46C2">
            <w:r>
              <w:t>471</w:t>
            </w:r>
          </w:p>
        </w:tc>
        <w:tc>
          <w:tcPr>
            <w:tcW w:w="567" w:type="dxa"/>
            <w:tcBorders>
              <w:top w:val="single" w:sz="4" w:space="0" w:color="auto"/>
              <w:left w:val="single" w:sz="4" w:space="0" w:color="auto"/>
              <w:bottom w:val="single" w:sz="4" w:space="0" w:color="auto"/>
              <w:right w:val="single" w:sz="4" w:space="0" w:color="auto"/>
            </w:tcBorders>
          </w:tcPr>
          <w:p w14:paraId="56F1E0CB"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1849A297"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5BEF4256" w14:textId="77777777" w:rsidR="001A46C2" w:rsidRDefault="001A46C2" w:rsidP="001A46C2">
            <w:r>
              <w:t>0503769 (2+7</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04D0C206" w14:textId="0B698981" w:rsidR="001A46C2" w:rsidRDefault="001A46C2" w:rsidP="00D05AAD">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
          <w:p w14:paraId="57B01F6B"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1AB23167" w14:textId="77777777" w:rsidR="001A46C2" w:rsidRDefault="001A46C2" w:rsidP="001A46C2">
            <w:r>
              <w:t>10</w:t>
            </w:r>
          </w:p>
        </w:tc>
        <w:tc>
          <w:tcPr>
            <w:tcW w:w="2317" w:type="dxa"/>
            <w:tcBorders>
              <w:top w:val="single" w:sz="4" w:space="0" w:color="auto"/>
              <w:left w:val="single" w:sz="4" w:space="0" w:color="auto"/>
              <w:bottom w:val="single" w:sz="4" w:space="0" w:color="auto"/>
              <w:right w:val="single" w:sz="4" w:space="0" w:color="auto"/>
            </w:tcBorders>
          </w:tcPr>
          <w:p w14:paraId="411DF49D" w14:textId="4C5BE662" w:rsidR="001A46C2" w:rsidRDefault="001A46C2" w:rsidP="00D05AAD">
            <w:r w:rsidRPr="00456EA7">
              <w:t xml:space="preserve">Остаток по счетам </w:t>
            </w:r>
            <w:r w:rsidRPr="005D3C16">
              <w:t>0 205 00 000, 0 209 00</w:t>
            </w:r>
            <w:r>
              <w:t> </w:t>
            </w:r>
            <w:r w:rsidRPr="005D3C16">
              <w:t>000</w:t>
            </w:r>
            <w:r>
              <w:t xml:space="preserve"> </w:t>
            </w:r>
            <w:r w:rsidRPr="00456EA7">
              <w:t xml:space="preserve">в ф. 0503769 не соответствует идентичному показателю в балансе (на </w:t>
            </w:r>
            <w:r>
              <w:t xml:space="preserve">конец </w:t>
            </w:r>
            <w:r w:rsidRPr="00456EA7">
              <w:t>года)</w:t>
            </w:r>
          </w:p>
        </w:tc>
        <w:tc>
          <w:tcPr>
            <w:tcW w:w="709" w:type="dxa"/>
            <w:tcBorders>
              <w:top w:val="single" w:sz="4" w:space="0" w:color="auto"/>
              <w:left w:val="single" w:sz="4" w:space="0" w:color="auto"/>
              <w:bottom w:val="single" w:sz="4" w:space="0" w:color="auto"/>
              <w:right w:val="single" w:sz="4" w:space="0" w:color="auto"/>
            </w:tcBorders>
          </w:tcPr>
          <w:p w14:paraId="353E0DB7" w14:textId="77777777" w:rsidR="001A46C2" w:rsidRPr="00E34F66" w:rsidRDefault="001A46C2" w:rsidP="001A46C2">
            <w:pPr>
              <w:rPr>
                <w:b/>
              </w:rPr>
            </w:pPr>
            <w:r w:rsidRPr="00B46D3A">
              <w:t>Б</w:t>
            </w:r>
          </w:p>
        </w:tc>
      </w:tr>
      <w:tr w:rsidR="001A46C2" w14:paraId="7649EFC7" w14:textId="77777777" w:rsidTr="003E2E85">
        <w:tc>
          <w:tcPr>
            <w:tcW w:w="670" w:type="dxa"/>
            <w:tcBorders>
              <w:top w:val="single" w:sz="4" w:space="0" w:color="auto"/>
              <w:left w:val="single" w:sz="4" w:space="0" w:color="auto"/>
              <w:bottom w:val="single" w:sz="4" w:space="0" w:color="auto"/>
              <w:right w:val="single" w:sz="4" w:space="0" w:color="auto"/>
            </w:tcBorders>
          </w:tcPr>
          <w:p w14:paraId="44B48FD9" w14:textId="77777777" w:rsidR="001A46C2" w:rsidRPr="00B561CB" w:rsidDel="00F408F4" w:rsidRDefault="001A46C2" w:rsidP="001A46C2">
            <w:r>
              <w:t>456</w:t>
            </w:r>
          </w:p>
        </w:tc>
        <w:tc>
          <w:tcPr>
            <w:tcW w:w="1051" w:type="dxa"/>
            <w:tcBorders>
              <w:top w:val="single" w:sz="4" w:space="0" w:color="auto"/>
              <w:left w:val="single" w:sz="4" w:space="0" w:color="auto"/>
              <w:bottom w:val="single" w:sz="4" w:space="0" w:color="auto"/>
              <w:right w:val="single" w:sz="4" w:space="0" w:color="auto"/>
            </w:tcBorders>
          </w:tcPr>
          <w:p w14:paraId="5DFF4BE6"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260FAF1E"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42BDCF57" w14:textId="77777777" w:rsidR="001A46C2" w:rsidRDefault="001A46C2" w:rsidP="001A46C2">
            <w:r>
              <w:t>433</w:t>
            </w:r>
          </w:p>
        </w:tc>
        <w:tc>
          <w:tcPr>
            <w:tcW w:w="567" w:type="dxa"/>
            <w:tcBorders>
              <w:top w:val="single" w:sz="4" w:space="0" w:color="auto"/>
              <w:left w:val="single" w:sz="4" w:space="0" w:color="auto"/>
              <w:bottom w:val="single" w:sz="4" w:space="0" w:color="auto"/>
              <w:right w:val="single" w:sz="4" w:space="0" w:color="auto"/>
            </w:tcBorders>
          </w:tcPr>
          <w:p w14:paraId="06C8145A"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44C168B5"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4ADAC171" w14:textId="77777777" w:rsidR="001A46C2" w:rsidRDefault="001A46C2" w:rsidP="001A46C2">
            <w:r>
              <w:t>0503769 (2+7</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453BF626" w14:textId="77777777" w:rsidR="001A46C2" w:rsidRDefault="001A46C2" w:rsidP="001A46C2">
            <w:r>
              <w:t>Раздел 1, итого по счетам 0 304 06 000</w:t>
            </w:r>
          </w:p>
        </w:tc>
        <w:tc>
          <w:tcPr>
            <w:tcW w:w="1559" w:type="dxa"/>
            <w:tcBorders>
              <w:top w:val="single" w:sz="4" w:space="0" w:color="auto"/>
              <w:left w:val="single" w:sz="4" w:space="0" w:color="auto"/>
              <w:bottom w:val="single" w:sz="4" w:space="0" w:color="auto"/>
              <w:right w:val="single" w:sz="4" w:space="0" w:color="auto"/>
            </w:tcBorders>
          </w:tcPr>
          <w:p w14:paraId="285EF170"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5D612329" w14:textId="77777777" w:rsidR="001A46C2"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728ED50D" w14:textId="7CA218A3" w:rsidR="001A46C2" w:rsidRDefault="001A46C2" w:rsidP="00D05AAD">
            <w:r w:rsidRPr="00456EA7">
              <w:t xml:space="preserve">Остаток по счетам </w:t>
            </w:r>
            <w:r>
              <w:t xml:space="preserve">0 304 06 000 </w:t>
            </w:r>
            <w:r w:rsidRPr="00456EA7">
              <w:t xml:space="preserve">в ф. 0503769 не соответствует идентичному показателю в балансе (на </w:t>
            </w:r>
            <w:r>
              <w:t xml:space="preserve">конец </w:t>
            </w:r>
            <w:r w:rsidRPr="00456EA7">
              <w:t>года)</w:t>
            </w:r>
            <w:r>
              <w:t xml:space="preserve"> – допустимо в части остатка по счету 3 304 06 000</w:t>
            </w:r>
          </w:p>
        </w:tc>
        <w:tc>
          <w:tcPr>
            <w:tcW w:w="709" w:type="dxa"/>
            <w:tcBorders>
              <w:top w:val="single" w:sz="4" w:space="0" w:color="auto"/>
              <w:left w:val="single" w:sz="4" w:space="0" w:color="auto"/>
              <w:bottom w:val="single" w:sz="4" w:space="0" w:color="auto"/>
              <w:right w:val="single" w:sz="4" w:space="0" w:color="auto"/>
            </w:tcBorders>
          </w:tcPr>
          <w:p w14:paraId="6C9048E8" w14:textId="77777777" w:rsidR="001A46C2" w:rsidRPr="00324DF2" w:rsidRDefault="00FD7DA4" w:rsidP="001A46C2">
            <w:r>
              <w:t>П</w:t>
            </w:r>
          </w:p>
        </w:tc>
      </w:tr>
      <w:tr w:rsidR="001A46C2" w14:paraId="2B27930E" w14:textId="77777777" w:rsidTr="003E2E85">
        <w:tc>
          <w:tcPr>
            <w:tcW w:w="670" w:type="dxa"/>
            <w:tcBorders>
              <w:top w:val="single" w:sz="4" w:space="0" w:color="auto"/>
              <w:left w:val="single" w:sz="4" w:space="0" w:color="auto"/>
              <w:bottom w:val="single" w:sz="4" w:space="0" w:color="auto"/>
              <w:right w:val="single" w:sz="4" w:space="0" w:color="auto"/>
            </w:tcBorders>
          </w:tcPr>
          <w:p w14:paraId="0D809D1B" w14:textId="77777777" w:rsidR="001A46C2" w:rsidRPr="00B561CB" w:rsidDel="00F408F4" w:rsidRDefault="001A46C2" w:rsidP="001A46C2">
            <w:r>
              <w:t>457</w:t>
            </w:r>
          </w:p>
        </w:tc>
        <w:tc>
          <w:tcPr>
            <w:tcW w:w="1051" w:type="dxa"/>
            <w:tcBorders>
              <w:top w:val="single" w:sz="4" w:space="0" w:color="auto"/>
              <w:left w:val="single" w:sz="4" w:space="0" w:color="auto"/>
              <w:bottom w:val="single" w:sz="4" w:space="0" w:color="auto"/>
              <w:right w:val="single" w:sz="4" w:space="0" w:color="auto"/>
            </w:tcBorders>
          </w:tcPr>
          <w:p w14:paraId="1A17D95F" w14:textId="77777777" w:rsidR="001A46C2" w:rsidRPr="00B561CB"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FFACCB5"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738C0242" w14:textId="77777777" w:rsidR="001A46C2" w:rsidRDefault="001A46C2" w:rsidP="001A46C2">
            <w:r>
              <w:t>434</w:t>
            </w:r>
          </w:p>
        </w:tc>
        <w:tc>
          <w:tcPr>
            <w:tcW w:w="567" w:type="dxa"/>
            <w:tcBorders>
              <w:top w:val="single" w:sz="4" w:space="0" w:color="auto"/>
              <w:left w:val="single" w:sz="4" w:space="0" w:color="auto"/>
              <w:bottom w:val="single" w:sz="4" w:space="0" w:color="auto"/>
              <w:right w:val="single" w:sz="4" w:space="0" w:color="auto"/>
            </w:tcBorders>
          </w:tcPr>
          <w:p w14:paraId="5D3F9B41"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6C34016D"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22279342" w14:textId="77777777" w:rsidR="001A46C2" w:rsidRDefault="001A46C2" w:rsidP="001A46C2">
            <w:r>
              <w:t>0503769 (2+7</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63490ABD" w14:textId="77777777" w:rsidR="001A46C2" w:rsidRDefault="001A46C2" w:rsidP="001A46C2">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
          <w:p w14:paraId="042DE49B"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6FA7D005" w14:textId="77777777" w:rsidR="001A46C2"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13E4351F" w14:textId="719819A7" w:rsidR="001A46C2" w:rsidRDefault="001A46C2" w:rsidP="00D05AAD">
            <w:r w:rsidRPr="00B45B71">
              <w:t xml:space="preserve">Остаток по </w:t>
            </w:r>
            <w:r>
              <w:t xml:space="preserve">счету 0 210 1% 000 </w:t>
            </w:r>
            <w:r w:rsidRPr="00B45B71">
              <w:t>в ф. 0503769 не соответствует идентичному показателю в балансе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34D6AFEB" w14:textId="77777777" w:rsidR="001A46C2" w:rsidRPr="00E34F66" w:rsidRDefault="001A46C2" w:rsidP="001A46C2">
            <w:pPr>
              <w:rPr>
                <w:b/>
              </w:rPr>
            </w:pPr>
            <w:r>
              <w:t xml:space="preserve">Б </w:t>
            </w:r>
          </w:p>
        </w:tc>
      </w:tr>
      <w:tr w:rsidR="001A46C2" w14:paraId="7CA4DEE2" w14:textId="77777777" w:rsidTr="003E2E85">
        <w:tc>
          <w:tcPr>
            <w:tcW w:w="670" w:type="dxa"/>
            <w:tcBorders>
              <w:top w:val="single" w:sz="4" w:space="0" w:color="auto"/>
              <w:left w:val="single" w:sz="4" w:space="0" w:color="auto"/>
              <w:bottom w:val="single" w:sz="4" w:space="0" w:color="auto"/>
              <w:right w:val="single" w:sz="4" w:space="0" w:color="auto"/>
            </w:tcBorders>
          </w:tcPr>
          <w:p w14:paraId="28413AE8" w14:textId="77777777" w:rsidR="001A46C2" w:rsidRPr="00B561CB" w:rsidDel="00F408F4" w:rsidRDefault="001A46C2" w:rsidP="001A46C2">
            <w:r>
              <w:t>458</w:t>
            </w:r>
          </w:p>
        </w:tc>
        <w:tc>
          <w:tcPr>
            <w:tcW w:w="1051" w:type="dxa"/>
            <w:tcBorders>
              <w:top w:val="single" w:sz="4" w:space="0" w:color="auto"/>
              <w:left w:val="single" w:sz="4" w:space="0" w:color="auto"/>
              <w:bottom w:val="single" w:sz="4" w:space="0" w:color="auto"/>
              <w:right w:val="single" w:sz="4" w:space="0" w:color="auto"/>
            </w:tcBorders>
          </w:tcPr>
          <w:p w14:paraId="697DA04F"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37BE239"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2A27149" w14:textId="77777777" w:rsidR="001A46C2" w:rsidRDefault="001A46C2" w:rsidP="001A46C2">
            <w:r>
              <w:t>510</w:t>
            </w:r>
          </w:p>
        </w:tc>
        <w:tc>
          <w:tcPr>
            <w:tcW w:w="567" w:type="dxa"/>
            <w:tcBorders>
              <w:top w:val="single" w:sz="4" w:space="0" w:color="auto"/>
              <w:left w:val="single" w:sz="4" w:space="0" w:color="auto"/>
              <w:bottom w:val="single" w:sz="4" w:space="0" w:color="auto"/>
              <w:right w:val="single" w:sz="4" w:space="0" w:color="auto"/>
            </w:tcBorders>
          </w:tcPr>
          <w:p w14:paraId="7CE0C96B"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569C0E26"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3BD7A072" w14:textId="77777777" w:rsidR="001A46C2" w:rsidRDefault="001A46C2" w:rsidP="001A46C2">
            <w:r>
              <w:t>0503769 (2+7</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5A330AAE" w14:textId="77777777" w:rsidR="001A46C2" w:rsidRDefault="001A46C2" w:rsidP="001A46C2">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
          <w:p w14:paraId="732DAA2C"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39E64894" w14:textId="77777777" w:rsidR="001A46C2"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527B3380" w14:textId="731CFFFF" w:rsidR="001A46C2" w:rsidRDefault="001A46C2" w:rsidP="00D05AAD">
            <w:r w:rsidRPr="00B45B71">
              <w:t xml:space="preserve">Остаток по </w:t>
            </w:r>
            <w:r>
              <w:t xml:space="preserve">счету 0 401 40 000 </w:t>
            </w:r>
            <w:r w:rsidRPr="00B45B71">
              <w:t>в ф. 0503769 не соответствует идентичному показателю в балансе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5B739841" w14:textId="77777777" w:rsidR="001A46C2" w:rsidRPr="00B45B71" w:rsidRDefault="001A46C2" w:rsidP="001A46C2">
            <w:r>
              <w:t>Б</w:t>
            </w:r>
          </w:p>
        </w:tc>
      </w:tr>
      <w:tr w:rsidR="001A46C2" w14:paraId="306084DD" w14:textId="77777777" w:rsidTr="003E2E85">
        <w:tc>
          <w:tcPr>
            <w:tcW w:w="670" w:type="dxa"/>
            <w:tcBorders>
              <w:top w:val="single" w:sz="4" w:space="0" w:color="auto"/>
              <w:left w:val="single" w:sz="4" w:space="0" w:color="auto"/>
              <w:bottom w:val="single" w:sz="4" w:space="0" w:color="auto"/>
              <w:right w:val="single" w:sz="4" w:space="0" w:color="auto"/>
            </w:tcBorders>
          </w:tcPr>
          <w:p w14:paraId="5C078C2C" w14:textId="77777777" w:rsidR="001A46C2" w:rsidRPr="00B561CB" w:rsidDel="00F408F4" w:rsidRDefault="001A46C2" w:rsidP="001A46C2">
            <w:r>
              <w:t>459</w:t>
            </w:r>
          </w:p>
        </w:tc>
        <w:tc>
          <w:tcPr>
            <w:tcW w:w="1051" w:type="dxa"/>
            <w:tcBorders>
              <w:top w:val="single" w:sz="4" w:space="0" w:color="auto"/>
              <w:left w:val="single" w:sz="4" w:space="0" w:color="auto"/>
              <w:bottom w:val="single" w:sz="4" w:space="0" w:color="auto"/>
              <w:right w:val="single" w:sz="4" w:space="0" w:color="auto"/>
            </w:tcBorders>
          </w:tcPr>
          <w:p w14:paraId="2899486E" w14:textId="77777777" w:rsidR="001A46C2" w:rsidRDefault="001A46C2" w:rsidP="001A46C2">
            <w:r>
              <w:t>0503730</w:t>
            </w:r>
          </w:p>
        </w:tc>
        <w:tc>
          <w:tcPr>
            <w:tcW w:w="1646" w:type="dxa"/>
            <w:gridSpan w:val="2"/>
            <w:tcBorders>
              <w:top w:val="single" w:sz="4" w:space="0" w:color="auto"/>
              <w:left w:val="single" w:sz="4" w:space="0" w:color="auto"/>
              <w:bottom w:val="single" w:sz="4" w:space="0" w:color="auto"/>
              <w:right w:val="single" w:sz="4" w:space="0" w:color="auto"/>
            </w:tcBorders>
          </w:tcPr>
          <w:p w14:paraId="1B7C72A3" w14:textId="77777777" w:rsidR="001A46C2" w:rsidRPr="00B561CB" w:rsidDel="00F408F4" w:rsidRDefault="001A46C2" w:rsidP="001A46C2"/>
        </w:tc>
        <w:tc>
          <w:tcPr>
            <w:tcW w:w="852" w:type="dxa"/>
            <w:gridSpan w:val="2"/>
            <w:tcBorders>
              <w:top w:val="single" w:sz="4" w:space="0" w:color="auto"/>
              <w:left w:val="single" w:sz="4" w:space="0" w:color="auto"/>
              <w:bottom w:val="single" w:sz="4" w:space="0" w:color="auto"/>
              <w:right w:val="single" w:sz="4" w:space="0" w:color="auto"/>
            </w:tcBorders>
          </w:tcPr>
          <w:p w14:paraId="1046A66B" w14:textId="77777777" w:rsidR="001A46C2" w:rsidRDefault="001A46C2" w:rsidP="001A46C2">
            <w:r>
              <w:t>520</w:t>
            </w:r>
          </w:p>
        </w:tc>
        <w:tc>
          <w:tcPr>
            <w:tcW w:w="567" w:type="dxa"/>
            <w:tcBorders>
              <w:top w:val="single" w:sz="4" w:space="0" w:color="auto"/>
              <w:left w:val="single" w:sz="4" w:space="0" w:color="auto"/>
              <w:bottom w:val="single" w:sz="4" w:space="0" w:color="auto"/>
              <w:right w:val="single" w:sz="4" w:space="0" w:color="auto"/>
            </w:tcBorders>
          </w:tcPr>
          <w:p w14:paraId="016B0A20" w14:textId="77777777" w:rsidR="001A46C2" w:rsidRDefault="001A46C2" w:rsidP="001A46C2">
            <w:r>
              <w:t>9</w:t>
            </w:r>
          </w:p>
        </w:tc>
        <w:tc>
          <w:tcPr>
            <w:tcW w:w="993" w:type="dxa"/>
            <w:gridSpan w:val="2"/>
            <w:tcBorders>
              <w:top w:val="single" w:sz="4" w:space="0" w:color="auto"/>
              <w:left w:val="single" w:sz="4" w:space="0" w:color="auto"/>
              <w:bottom w:val="single" w:sz="4" w:space="0" w:color="auto"/>
              <w:right w:val="single" w:sz="4" w:space="0" w:color="auto"/>
            </w:tcBorders>
          </w:tcPr>
          <w:p w14:paraId="02702A65"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24172415" w14:textId="77777777" w:rsidR="001A46C2" w:rsidRDefault="001A46C2" w:rsidP="001A46C2">
            <w:r>
              <w:t>0503769 (2+7</w:t>
            </w:r>
            <w:r w:rsidRPr="00456EA7">
              <w:t>)/</w:t>
            </w:r>
            <w:r>
              <w:t>кредиторка</w:t>
            </w:r>
          </w:p>
        </w:tc>
        <w:tc>
          <w:tcPr>
            <w:tcW w:w="2409" w:type="dxa"/>
            <w:tcBorders>
              <w:top w:val="single" w:sz="4" w:space="0" w:color="auto"/>
              <w:left w:val="single" w:sz="4" w:space="0" w:color="auto"/>
              <w:bottom w:val="single" w:sz="4" w:space="0" w:color="auto"/>
              <w:right w:val="single" w:sz="4" w:space="0" w:color="auto"/>
            </w:tcBorders>
          </w:tcPr>
          <w:p w14:paraId="26D0123B" w14:textId="77777777" w:rsidR="001A46C2" w:rsidRDefault="001A46C2" w:rsidP="001A46C2">
            <w:r w:rsidRPr="00B45B71">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
          <w:p w14:paraId="17582F66"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2D1F229A" w14:textId="77777777" w:rsidR="001A46C2"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1E7F352B" w14:textId="3A95BBDE" w:rsidR="001A46C2" w:rsidRDefault="001A46C2" w:rsidP="00D05AAD">
            <w:r w:rsidRPr="00B45B71">
              <w:t xml:space="preserve">Остаток по </w:t>
            </w:r>
            <w:r>
              <w:t xml:space="preserve">счету 0 401 60 000 </w:t>
            </w:r>
            <w:r w:rsidRPr="00B45B71">
              <w:t>в ф. 0503769 не соответствует идентичному показателю в балансе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
          <w:p w14:paraId="11276BD5" w14:textId="77777777" w:rsidR="001A46C2" w:rsidRPr="00B45B71" w:rsidRDefault="001A46C2" w:rsidP="001A46C2">
            <w:r>
              <w:t>Б</w:t>
            </w:r>
          </w:p>
        </w:tc>
      </w:tr>
      <w:tr w:rsidR="001A46C2" w14:paraId="7192672E" w14:textId="77777777" w:rsidTr="003E2E85">
        <w:tc>
          <w:tcPr>
            <w:tcW w:w="670" w:type="dxa"/>
            <w:tcBorders>
              <w:top w:val="single" w:sz="4" w:space="0" w:color="auto"/>
              <w:left w:val="single" w:sz="4" w:space="0" w:color="auto"/>
              <w:bottom w:val="single" w:sz="4" w:space="0" w:color="auto"/>
              <w:right w:val="single" w:sz="4" w:space="0" w:color="auto"/>
            </w:tcBorders>
          </w:tcPr>
          <w:p w14:paraId="01D5D025" w14:textId="77777777" w:rsidR="001A46C2" w:rsidRDefault="001A46C2" w:rsidP="001A46C2">
            <w:r>
              <w:t>460</w:t>
            </w:r>
          </w:p>
        </w:tc>
        <w:tc>
          <w:tcPr>
            <w:tcW w:w="1051" w:type="dxa"/>
            <w:tcBorders>
              <w:top w:val="single" w:sz="4" w:space="0" w:color="auto"/>
              <w:left w:val="single" w:sz="4" w:space="0" w:color="auto"/>
              <w:bottom w:val="single" w:sz="4" w:space="0" w:color="auto"/>
              <w:right w:val="single" w:sz="4" w:space="0" w:color="auto"/>
            </w:tcBorders>
          </w:tcPr>
          <w:p w14:paraId="029EB99B" w14:textId="77777777" w:rsidR="001A46C2" w:rsidRDefault="001A46C2" w:rsidP="001A46C2">
            <w:r>
              <w:t>0503710</w:t>
            </w:r>
          </w:p>
        </w:tc>
        <w:tc>
          <w:tcPr>
            <w:tcW w:w="1646" w:type="dxa"/>
            <w:gridSpan w:val="2"/>
            <w:tcBorders>
              <w:top w:val="single" w:sz="4" w:space="0" w:color="auto"/>
              <w:left w:val="single" w:sz="4" w:space="0" w:color="auto"/>
              <w:bottom w:val="single" w:sz="4" w:space="0" w:color="auto"/>
              <w:right w:val="single" w:sz="4" w:space="0" w:color="auto"/>
            </w:tcBorders>
          </w:tcPr>
          <w:p w14:paraId="1E4313D7" w14:textId="588FA679" w:rsidR="001A46C2" w:rsidRPr="00B561CB" w:rsidDel="00F408F4" w:rsidRDefault="001A46C2" w:rsidP="00513112">
            <w:r>
              <w:rPr>
                <w:sz w:val="18"/>
                <w:szCs w:val="18"/>
              </w:rPr>
              <w:t>Показатель по соответствующему счету х</w:t>
            </w:r>
            <w:r w:rsidRPr="00A1781D">
              <w:rPr>
                <w:sz w:val="18"/>
                <w:szCs w:val="18"/>
              </w:rPr>
              <w:t>4011013</w:t>
            </w:r>
            <w:r>
              <w:rPr>
                <w:sz w:val="18"/>
                <w:szCs w:val="18"/>
              </w:rPr>
              <w:t xml:space="preserve">х гр. </w:t>
            </w:r>
            <w:r w:rsidRPr="00A45132">
              <w:rPr>
                <w:sz w:val="18"/>
                <w:szCs w:val="18"/>
              </w:rPr>
              <w:t>(5-4)</w:t>
            </w:r>
            <w:r>
              <w:rPr>
                <w:sz w:val="18"/>
                <w:szCs w:val="18"/>
              </w:rPr>
              <w:t xml:space="preserve"> раздел 1 + Сумма по счету</w:t>
            </w:r>
            <w:r w:rsidRPr="0029442B">
              <w:rPr>
                <w:sz w:val="18"/>
                <w:szCs w:val="18"/>
              </w:rPr>
              <w:t>х4011013х</w:t>
            </w:r>
            <w:r>
              <w:rPr>
                <w:sz w:val="18"/>
                <w:szCs w:val="18"/>
              </w:rPr>
              <w:t xml:space="preserve"> гр. (4+7</w:t>
            </w:r>
            <w:r w:rsidR="00513112">
              <w:rPr>
                <w:sz w:val="18"/>
                <w:szCs w:val="18"/>
              </w:rPr>
              <w:t>+8+9+10</w:t>
            </w:r>
            <w:r>
              <w:rPr>
                <w:sz w:val="18"/>
                <w:szCs w:val="18"/>
              </w:rPr>
              <w:t>)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0E5CEB7E"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1DC306CC" w14:textId="77777777" w:rsidR="001A46C2" w:rsidRDefault="001A46C2" w:rsidP="001A46C2"/>
        </w:tc>
        <w:tc>
          <w:tcPr>
            <w:tcW w:w="993" w:type="dxa"/>
            <w:gridSpan w:val="2"/>
            <w:tcBorders>
              <w:top w:val="single" w:sz="4" w:space="0" w:color="auto"/>
              <w:left w:val="single" w:sz="4" w:space="0" w:color="auto"/>
              <w:bottom w:val="single" w:sz="4" w:space="0" w:color="auto"/>
              <w:right w:val="single" w:sz="4" w:space="0" w:color="auto"/>
            </w:tcBorders>
          </w:tcPr>
          <w:p w14:paraId="5DE87CEA" w14:textId="77777777" w:rsidR="001A46C2" w:rsidRDefault="001A46C2" w:rsidP="001A46C2">
            <w:r>
              <w:t>=</w:t>
            </w:r>
          </w:p>
        </w:tc>
        <w:tc>
          <w:tcPr>
            <w:tcW w:w="1135" w:type="dxa"/>
            <w:tcBorders>
              <w:top w:val="single" w:sz="4" w:space="0" w:color="auto"/>
              <w:left w:val="single" w:sz="4" w:space="0" w:color="auto"/>
              <w:bottom w:val="single" w:sz="4" w:space="0" w:color="auto"/>
              <w:right w:val="single" w:sz="4" w:space="0" w:color="auto"/>
            </w:tcBorders>
          </w:tcPr>
          <w:p w14:paraId="3B0CF310" w14:textId="77777777" w:rsidR="001A46C2" w:rsidRDefault="001A46C2" w:rsidP="001A46C2">
            <w:r>
              <w:t>0503721</w:t>
            </w:r>
          </w:p>
        </w:tc>
        <w:tc>
          <w:tcPr>
            <w:tcW w:w="2409" w:type="dxa"/>
            <w:tcBorders>
              <w:top w:val="single" w:sz="4" w:space="0" w:color="auto"/>
              <w:left w:val="single" w:sz="4" w:space="0" w:color="auto"/>
              <w:bottom w:val="single" w:sz="4" w:space="0" w:color="auto"/>
              <w:right w:val="single" w:sz="4" w:space="0" w:color="auto"/>
            </w:tcBorders>
          </w:tcPr>
          <w:p w14:paraId="7AD58B12" w14:textId="77777777" w:rsidR="001A46C2" w:rsidRPr="00B45B71" w:rsidRDefault="001A46C2" w:rsidP="001A46C2">
            <w:r>
              <w:t>040</w:t>
            </w:r>
          </w:p>
        </w:tc>
        <w:tc>
          <w:tcPr>
            <w:tcW w:w="1559" w:type="dxa"/>
            <w:tcBorders>
              <w:top w:val="single" w:sz="4" w:space="0" w:color="auto"/>
              <w:left w:val="single" w:sz="4" w:space="0" w:color="auto"/>
              <w:bottom w:val="single" w:sz="4" w:space="0" w:color="auto"/>
              <w:right w:val="single" w:sz="4" w:space="0" w:color="auto"/>
            </w:tcBorders>
          </w:tcPr>
          <w:p w14:paraId="6D451EB5" w14:textId="77777777" w:rsidR="001A46C2" w:rsidRPr="00B561CB" w:rsidDel="00F408F4" w:rsidRDefault="001A46C2" w:rsidP="001A46C2">
            <w:r>
              <w:t xml:space="preserve">По соответствующему косгу </w:t>
            </w:r>
          </w:p>
        </w:tc>
        <w:tc>
          <w:tcPr>
            <w:tcW w:w="852" w:type="dxa"/>
            <w:tcBorders>
              <w:top w:val="single" w:sz="4" w:space="0" w:color="auto"/>
              <w:left w:val="single" w:sz="4" w:space="0" w:color="auto"/>
              <w:bottom w:val="single" w:sz="4" w:space="0" w:color="auto"/>
              <w:right w:val="single" w:sz="4" w:space="0" w:color="auto"/>
            </w:tcBorders>
          </w:tcPr>
          <w:p w14:paraId="0FB7F89F" w14:textId="77777777" w:rsidR="001A46C2" w:rsidRDefault="001A46C2" w:rsidP="001A46C2">
            <w:r>
              <w:t>5+6</w:t>
            </w:r>
          </w:p>
        </w:tc>
        <w:tc>
          <w:tcPr>
            <w:tcW w:w="2317" w:type="dxa"/>
            <w:tcBorders>
              <w:top w:val="single" w:sz="4" w:space="0" w:color="auto"/>
              <w:left w:val="single" w:sz="4" w:space="0" w:color="auto"/>
              <w:bottom w:val="single" w:sz="4" w:space="0" w:color="auto"/>
              <w:right w:val="single" w:sz="4" w:space="0" w:color="auto"/>
            </w:tcBorders>
          </w:tcPr>
          <w:p w14:paraId="1FC9B0C6" w14:textId="1D551296" w:rsidR="001A46C2" w:rsidRPr="00B45B71" w:rsidRDefault="001A46C2" w:rsidP="00D05AAD">
            <w:r w:rsidRPr="00A1781D">
              <w:rPr>
                <w:sz w:val="18"/>
                <w:szCs w:val="18"/>
              </w:rPr>
              <w:t>Начисленные доходы по КОСГУ 13</w:t>
            </w:r>
            <w:r>
              <w:rPr>
                <w:sz w:val="18"/>
                <w:szCs w:val="18"/>
              </w:rPr>
              <w:t>х</w:t>
            </w:r>
            <w:r w:rsidRPr="00A1781D">
              <w:rPr>
                <w:sz w:val="18"/>
                <w:szCs w:val="18"/>
              </w:rPr>
              <w:t xml:space="preserve"> в ф. 0503</w:t>
            </w:r>
            <w:r>
              <w:rPr>
                <w:sz w:val="18"/>
                <w:szCs w:val="18"/>
              </w:rPr>
              <w:t>7</w:t>
            </w:r>
            <w:r w:rsidRPr="00A1781D">
              <w:rPr>
                <w:sz w:val="18"/>
                <w:szCs w:val="18"/>
              </w:rPr>
              <w:t>10 не соответствуют начисленным доходам по КОСГУ 13</w:t>
            </w:r>
            <w:r>
              <w:rPr>
                <w:sz w:val="18"/>
                <w:szCs w:val="18"/>
              </w:rPr>
              <w:t>х</w:t>
            </w:r>
            <w:r w:rsidRPr="00A1781D">
              <w:rPr>
                <w:sz w:val="18"/>
                <w:szCs w:val="18"/>
              </w:rPr>
              <w:t xml:space="preserve"> в ф. 0503</w:t>
            </w:r>
            <w:r>
              <w:rPr>
                <w:sz w:val="18"/>
                <w:szCs w:val="18"/>
              </w:rPr>
              <w:t>7</w:t>
            </w:r>
            <w:r w:rsidRPr="00A1781D">
              <w:rPr>
                <w:sz w:val="18"/>
                <w:szCs w:val="18"/>
              </w:rPr>
              <w:t xml:space="preserve">21 </w:t>
            </w:r>
            <w:r>
              <w:rPr>
                <w:sz w:val="18"/>
                <w:szCs w:val="18"/>
              </w:rPr>
              <w:t xml:space="preserve">недопустимо </w:t>
            </w:r>
          </w:p>
        </w:tc>
        <w:tc>
          <w:tcPr>
            <w:tcW w:w="709" w:type="dxa"/>
            <w:tcBorders>
              <w:top w:val="single" w:sz="4" w:space="0" w:color="auto"/>
              <w:left w:val="single" w:sz="4" w:space="0" w:color="auto"/>
              <w:bottom w:val="single" w:sz="4" w:space="0" w:color="auto"/>
              <w:right w:val="single" w:sz="4" w:space="0" w:color="auto"/>
            </w:tcBorders>
          </w:tcPr>
          <w:p w14:paraId="178F5A93" w14:textId="77777777" w:rsidR="001A46C2" w:rsidRPr="00A1781D" w:rsidRDefault="001A46C2" w:rsidP="001A46C2">
            <w:pPr>
              <w:rPr>
                <w:sz w:val="18"/>
                <w:szCs w:val="18"/>
              </w:rPr>
            </w:pPr>
            <w:r>
              <w:rPr>
                <w:sz w:val="18"/>
                <w:szCs w:val="18"/>
              </w:rPr>
              <w:t>Б</w:t>
            </w:r>
          </w:p>
        </w:tc>
      </w:tr>
      <w:tr w:rsidR="001A46C2" w14:paraId="413094CF" w14:textId="77777777" w:rsidTr="003E2E85">
        <w:tc>
          <w:tcPr>
            <w:tcW w:w="670" w:type="dxa"/>
            <w:tcBorders>
              <w:top w:val="single" w:sz="4" w:space="0" w:color="auto"/>
              <w:left w:val="single" w:sz="4" w:space="0" w:color="auto"/>
              <w:bottom w:val="single" w:sz="4" w:space="0" w:color="auto"/>
              <w:right w:val="single" w:sz="4" w:space="0" w:color="auto"/>
            </w:tcBorders>
          </w:tcPr>
          <w:p w14:paraId="188D4F3E" w14:textId="77777777" w:rsidR="001A46C2" w:rsidRDefault="001A46C2" w:rsidP="001A46C2">
            <w:r>
              <w:rPr>
                <w:sz w:val="18"/>
                <w:szCs w:val="18"/>
              </w:rPr>
              <w:t>461</w:t>
            </w:r>
          </w:p>
        </w:tc>
        <w:tc>
          <w:tcPr>
            <w:tcW w:w="1051" w:type="dxa"/>
            <w:tcBorders>
              <w:top w:val="single" w:sz="4" w:space="0" w:color="auto"/>
              <w:left w:val="single" w:sz="4" w:space="0" w:color="auto"/>
              <w:bottom w:val="single" w:sz="4" w:space="0" w:color="auto"/>
              <w:right w:val="single" w:sz="4" w:space="0" w:color="auto"/>
            </w:tcBorders>
          </w:tcPr>
          <w:p w14:paraId="0025B6FF" w14:textId="77777777" w:rsidR="001A46C2" w:rsidRDefault="001A46C2" w:rsidP="001A46C2">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41EA1453" w14:textId="77777777" w:rsidR="001A46C2" w:rsidRPr="00B561CB" w:rsidDel="00F408F4" w:rsidRDefault="001A46C2" w:rsidP="001A46C2">
            <w:r>
              <w:rPr>
                <w:sz w:val="18"/>
                <w:szCs w:val="18"/>
              </w:rPr>
              <w:t>Показатель по соответствующему косгу счета</w:t>
            </w:r>
            <w:r w:rsidRPr="00A1781D">
              <w:rPr>
                <w:sz w:val="18"/>
                <w:szCs w:val="18"/>
              </w:rPr>
              <w:t xml:space="preserve"> </w:t>
            </w:r>
            <w:r>
              <w:rPr>
                <w:sz w:val="18"/>
                <w:szCs w:val="18"/>
              </w:rPr>
              <w:t>х</w:t>
            </w:r>
            <w:r w:rsidRPr="00A1781D">
              <w:rPr>
                <w:sz w:val="18"/>
                <w:szCs w:val="18"/>
              </w:rPr>
              <w:t>4011012</w:t>
            </w:r>
            <w:r>
              <w:rPr>
                <w:sz w:val="18"/>
                <w:szCs w:val="18"/>
              </w:rPr>
              <w:t>х</w:t>
            </w:r>
          </w:p>
        </w:tc>
        <w:tc>
          <w:tcPr>
            <w:tcW w:w="852" w:type="dxa"/>
            <w:gridSpan w:val="2"/>
            <w:tcBorders>
              <w:top w:val="single" w:sz="4" w:space="0" w:color="auto"/>
              <w:left w:val="single" w:sz="4" w:space="0" w:color="auto"/>
              <w:bottom w:val="single" w:sz="4" w:space="0" w:color="auto"/>
              <w:right w:val="single" w:sz="4" w:space="0" w:color="auto"/>
            </w:tcBorders>
          </w:tcPr>
          <w:p w14:paraId="4C1A9D21"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340ACF35" w14:textId="77777777" w:rsidR="001A46C2" w:rsidRDefault="001A46C2" w:rsidP="001A46C2">
            <w:r>
              <w:rPr>
                <w:sz w:val="18"/>
                <w:szCs w:val="18"/>
              </w:rPr>
              <w:t>(5-4)</w:t>
            </w:r>
          </w:p>
        </w:tc>
        <w:tc>
          <w:tcPr>
            <w:tcW w:w="993" w:type="dxa"/>
            <w:gridSpan w:val="2"/>
            <w:tcBorders>
              <w:top w:val="single" w:sz="4" w:space="0" w:color="auto"/>
              <w:left w:val="single" w:sz="4" w:space="0" w:color="auto"/>
              <w:bottom w:val="single" w:sz="4" w:space="0" w:color="auto"/>
              <w:right w:val="single" w:sz="4" w:space="0" w:color="auto"/>
            </w:tcBorders>
          </w:tcPr>
          <w:p w14:paraId="1DBC0464" w14:textId="77777777" w:rsidR="001A46C2" w:rsidRDefault="001A46C2" w:rsidP="001A46C2">
            <w:r w:rsidRPr="00A1781D">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1012587" w14:textId="77777777" w:rsidR="001A46C2" w:rsidRDefault="001A46C2" w:rsidP="001A46C2">
            <w:r>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34098489" w14:textId="77777777" w:rsidR="001A46C2" w:rsidRPr="00B45B71" w:rsidRDefault="001A46C2" w:rsidP="001A46C2">
            <w:r w:rsidRPr="00A1781D">
              <w:rPr>
                <w:sz w:val="18"/>
                <w:szCs w:val="18"/>
              </w:rPr>
              <w:t>030</w:t>
            </w:r>
          </w:p>
        </w:tc>
        <w:tc>
          <w:tcPr>
            <w:tcW w:w="1559" w:type="dxa"/>
            <w:tcBorders>
              <w:top w:val="single" w:sz="4" w:space="0" w:color="auto"/>
              <w:left w:val="single" w:sz="4" w:space="0" w:color="auto"/>
              <w:bottom w:val="single" w:sz="4" w:space="0" w:color="auto"/>
              <w:right w:val="single" w:sz="4" w:space="0" w:color="auto"/>
            </w:tcBorders>
          </w:tcPr>
          <w:p w14:paraId="6C2E4319" w14:textId="77777777" w:rsidR="001A46C2" w:rsidRPr="00B561CB" w:rsidDel="00F408F4" w:rsidRDefault="001A46C2" w:rsidP="001A46C2">
            <w:r>
              <w:t>По соответствующему косгу</w:t>
            </w:r>
          </w:p>
        </w:tc>
        <w:tc>
          <w:tcPr>
            <w:tcW w:w="852" w:type="dxa"/>
            <w:tcBorders>
              <w:top w:val="single" w:sz="4" w:space="0" w:color="auto"/>
              <w:left w:val="single" w:sz="4" w:space="0" w:color="auto"/>
              <w:bottom w:val="single" w:sz="4" w:space="0" w:color="auto"/>
              <w:right w:val="single" w:sz="4" w:space="0" w:color="auto"/>
            </w:tcBorders>
          </w:tcPr>
          <w:p w14:paraId="45D1134A" w14:textId="77777777" w:rsidR="001A46C2" w:rsidRDefault="001A46C2" w:rsidP="001A46C2">
            <w:r>
              <w:t>5+6</w:t>
            </w:r>
          </w:p>
        </w:tc>
        <w:tc>
          <w:tcPr>
            <w:tcW w:w="2317" w:type="dxa"/>
            <w:tcBorders>
              <w:top w:val="single" w:sz="4" w:space="0" w:color="auto"/>
              <w:left w:val="single" w:sz="4" w:space="0" w:color="auto"/>
              <w:bottom w:val="single" w:sz="4" w:space="0" w:color="auto"/>
              <w:right w:val="single" w:sz="4" w:space="0" w:color="auto"/>
            </w:tcBorders>
          </w:tcPr>
          <w:p w14:paraId="00DDC572" w14:textId="77777777" w:rsidR="001A46C2" w:rsidRPr="00B45B71" w:rsidRDefault="001A46C2" w:rsidP="001A46C2">
            <w:r w:rsidRPr="00A1781D">
              <w:rPr>
                <w:sz w:val="18"/>
                <w:szCs w:val="18"/>
              </w:rPr>
              <w:t>Начисленные доходы по КОСГУ 12</w:t>
            </w:r>
            <w:r>
              <w:rPr>
                <w:sz w:val="18"/>
                <w:szCs w:val="18"/>
              </w:rPr>
              <w:t>х</w:t>
            </w:r>
            <w:r w:rsidRPr="00A1781D">
              <w:rPr>
                <w:sz w:val="18"/>
                <w:szCs w:val="18"/>
              </w:rPr>
              <w:t xml:space="preserve"> в ф. </w:t>
            </w:r>
            <w:r>
              <w:rPr>
                <w:sz w:val="18"/>
                <w:szCs w:val="18"/>
              </w:rPr>
              <w:t>0503710</w:t>
            </w:r>
            <w:r w:rsidRPr="00A1781D">
              <w:rPr>
                <w:sz w:val="18"/>
                <w:szCs w:val="18"/>
              </w:rPr>
              <w:t xml:space="preserve"> не соответствуют начисленным доходам по КОСГУ 12</w:t>
            </w:r>
            <w:r>
              <w:rPr>
                <w:sz w:val="18"/>
                <w:szCs w:val="18"/>
              </w:rPr>
              <w:t>х</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56EC456F" w14:textId="77777777" w:rsidR="001A46C2" w:rsidRPr="00A1781D" w:rsidRDefault="001A46C2" w:rsidP="001A46C2">
            <w:pPr>
              <w:rPr>
                <w:sz w:val="18"/>
                <w:szCs w:val="18"/>
              </w:rPr>
            </w:pPr>
            <w:r>
              <w:rPr>
                <w:sz w:val="18"/>
                <w:szCs w:val="18"/>
              </w:rPr>
              <w:t>Б</w:t>
            </w:r>
          </w:p>
        </w:tc>
      </w:tr>
      <w:tr w:rsidR="001A46C2" w14:paraId="44A40824" w14:textId="77777777" w:rsidTr="003E2E85">
        <w:tc>
          <w:tcPr>
            <w:tcW w:w="670" w:type="dxa"/>
            <w:tcBorders>
              <w:top w:val="single" w:sz="4" w:space="0" w:color="auto"/>
              <w:left w:val="single" w:sz="4" w:space="0" w:color="auto"/>
              <w:bottom w:val="single" w:sz="4" w:space="0" w:color="auto"/>
              <w:right w:val="single" w:sz="4" w:space="0" w:color="auto"/>
            </w:tcBorders>
          </w:tcPr>
          <w:p w14:paraId="7FC99433" w14:textId="77777777" w:rsidR="001A46C2" w:rsidRDefault="001A46C2" w:rsidP="001A46C2">
            <w:r>
              <w:t>462</w:t>
            </w:r>
          </w:p>
          <w:p w14:paraId="734761E9" w14:textId="77777777" w:rsidR="001A46C2" w:rsidRDefault="001A46C2" w:rsidP="001A46C2"/>
        </w:tc>
        <w:tc>
          <w:tcPr>
            <w:tcW w:w="1051" w:type="dxa"/>
            <w:tcBorders>
              <w:top w:val="single" w:sz="4" w:space="0" w:color="auto"/>
              <w:left w:val="single" w:sz="4" w:space="0" w:color="auto"/>
              <w:bottom w:val="single" w:sz="4" w:space="0" w:color="auto"/>
              <w:right w:val="single" w:sz="4" w:space="0" w:color="auto"/>
            </w:tcBorders>
          </w:tcPr>
          <w:p w14:paraId="14840B61" w14:textId="77777777" w:rsidR="001A46C2" w:rsidRDefault="001A46C2" w:rsidP="001A46C2">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28B532B9" w14:textId="77777777" w:rsidR="001A46C2" w:rsidRPr="00B561CB" w:rsidDel="00F408F4" w:rsidRDefault="001A46C2" w:rsidP="001A46C2">
            <w:r>
              <w:rPr>
                <w:sz w:val="18"/>
                <w:szCs w:val="18"/>
              </w:rPr>
              <w:t>Показатель по соответствующему косгу счета</w:t>
            </w:r>
            <w:r w:rsidRPr="00A1781D">
              <w:rPr>
                <w:sz w:val="18"/>
                <w:szCs w:val="18"/>
              </w:rPr>
              <w:t xml:space="preserve"> </w:t>
            </w:r>
            <w:r>
              <w:rPr>
                <w:sz w:val="18"/>
                <w:szCs w:val="18"/>
              </w:rPr>
              <w:t>х</w:t>
            </w:r>
            <w:r w:rsidRPr="00A1781D">
              <w:rPr>
                <w:sz w:val="18"/>
                <w:szCs w:val="18"/>
              </w:rPr>
              <w:t>4011014</w:t>
            </w:r>
            <w:r>
              <w:rPr>
                <w:sz w:val="18"/>
                <w:szCs w:val="18"/>
              </w:rPr>
              <w:t>х</w:t>
            </w:r>
          </w:p>
        </w:tc>
        <w:tc>
          <w:tcPr>
            <w:tcW w:w="852" w:type="dxa"/>
            <w:gridSpan w:val="2"/>
            <w:tcBorders>
              <w:top w:val="single" w:sz="4" w:space="0" w:color="auto"/>
              <w:left w:val="single" w:sz="4" w:space="0" w:color="auto"/>
              <w:bottom w:val="single" w:sz="4" w:space="0" w:color="auto"/>
              <w:right w:val="single" w:sz="4" w:space="0" w:color="auto"/>
            </w:tcBorders>
          </w:tcPr>
          <w:p w14:paraId="4A67BCAC"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08BDE7AE" w14:textId="77777777" w:rsidR="001A46C2" w:rsidRDefault="001A46C2" w:rsidP="001A46C2">
            <w:r>
              <w:rPr>
                <w:sz w:val="18"/>
                <w:szCs w:val="18"/>
              </w:rPr>
              <w:t xml:space="preserve"> (5-4)</w:t>
            </w:r>
          </w:p>
        </w:tc>
        <w:tc>
          <w:tcPr>
            <w:tcW w:w="993" w:type="dxa"/>
            <w:gridSpan w:val="2"/>
            <w:tcBorders>
              <w:top w:val="single" w:sz="4" w:space="0" w:color="auto"/>
              <w:left w:val="single" w:sz="4" w:space="0" w:color="auto"/>
              <w:bottom w:val="single" w:sz="4" w:space="0" w:color="auto"/>
              <w:right w:val="single" w:sz="4" w:space="0" w:color="auto"/>
            </w:tcBorders>
          </w:tcPr>
          <w:p w14:paraId="786DC5D7" w14:textId="77777777" w:rsidR="001A46C2" w:rsidRDefault="001A46C2" w:rsidP="001A46C2">
            <w:r w:rsidRPr="00A1781D">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264BBBD3" w14:textId="77777777" w:rsidR="001A46C2" w:rsidRDefault="001A46C2" w:rsidP="001A46C2">
            <w:r>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427144BA" w14:textId="77777777" w:rsidR="001A46C2" w:rsidRPr="00B45B71" w:rsidRDefault="001A46C2" w:rsidP="001A46C2">
            <w:r w:rsidRPr="00A1781D">
              <w:rPr>
                <w:sz w:val="18"/>
                <w:szCs w:val="18"/>
              </w:rPr>
              <w:t>050</w:t>
            </w:r>
          </w:p>
        </w:tc>
        <w:tc>
          <w:tcPr>
            <w:tcW w:w="1559" w:type="dxa"/>
            <w:tcBorders>
              <w:top w:val="single" w:sz="4" w:space="0" w:color="auto"/>
              <w:left w:val="single" w:sz="4" w:space="0" w:color="auto"/>
              <w:bottom w:val="single" w:sz="4" w:space="0" w:color="auto"/>
              <w:right w:val="single" w:sz="4" w:space="0" w:color="auto"/>
            </w:tcBorders>
          </w:tcPr>
          <w:p w14:paraId="0E665A75" w14:textId="77777777" w:rsidR="001A46C2" w:rsidRPr="00B561CB" w:rsidDel="00F408F4" w:rsidRDefault="001A46C2" w:rsidP="001A46C2">
            <w:r>
              <w:t>По соответствующему косгу</w:t>
            </w:r>
          </w:p>
        </w:tc>
        <w:tc>
          <w:tcPr>
            <w:tcW w:w="852" w:type="dxa"/>
            <w:tcBorders>
              <w:top w:val="single" w:sz="4" w:space="0" w:color="auto"/>
              <w:left w:val="single" w:sz="4" w:space="0" w:color="auto"/>
              <w:bottom w:val="single" w:sz="4" w:space="0" w:color="auto"/>
              <w:right w:val="single" w:sz="4" w:space="0" w:color="auto"/>
            </w:tcBorders>
          </w:tcPr>
          <w:p w14:paraId="07A8E78A" w14:textId="77777777" w:rsidR="001A46C2" w:rsidRDefault="001A46C2" w:rsidP="001A46C2">
            <w:r>
              <w:t>5+6</w:t>
            </w:r>
          </w:p>
        </w:tc>
        <w:tc>
          <w:tcPr>
            <w:tcW w:w="2317" w:type="dxa"/>
            <w:tcBorders>
              <w:top w:val="single" w:sz="4" w:space="0" w:color="auto"/>
              <w:left w:val="single" w:sz="4" w:space="0" w:color="auto"/>
              <w:bottom w:val="single" w:sz="4" w:space="0" w:color="auto"/>
              <w:right w:val="single" w:sz="4" w:space="0" w:color="auto"/>
            </w:tcBorders>
          </w:tcPr>
          <w:p w14:paraId="75C752F9" w14:textId="77777777" w:rsidR="001A46C2" w:rsidRPr="00B45B71" w:rsidRDefault="001A46C2" w:rsidP="001A46C2">
            <w:r w:rsidRPr="00A1781D">
              <w:rPr>
                <w:sz w:val="18"/>
                <w:szCs w:val="18"/>
              </w:rPr>
              <w:t>Начисленные доходы по КОСГУ 1</w:t>
            </w:r>
            <w:r>
              <w:rPr>
                <w:sz w:val="18"/>
                <w:szCs w:val="18"/>
              </w:rPr>
              <w:t>4х</w:t>
            </w:r>
            <w:r w:rsidRPr="00A1781D">
              <w:rPr>
                <w:sz w:val="18"/>
                <w:szCs w:val="18"/>
              </w:rPr>
              <w:t xml:space="preserve"> в ф. </w:t>
            </w:r>
            <w:r>
              <w:rPr>
                <w:sz w:val="18"/>
                <w:szCs w:val="18"/>
              </w:rPr>
              <w:t>0503710</w:t>
            </w:r>
            <w:r w:rsidRPr="00A1781D">
              <w:rPr>
                <w:sz w:val="18"/>
                <w:szCs w:val="18"/>
              </w:rPr>
              <w:t xml:space="preserve"> не соответствуют </w:t>
            </w:r>
            <w:r>
              <w:rPr>
                <w:sz w:val="18"/>
                <w:szCs w:val="18"/>
              </w:rPr>
              <w:t>н</w:t>
            </w:r>
            <w:r w:rsidRPr="00A1781D">
              <w:rPr>
                <w:sz w:val="18"/>
                <w:szCs w:val="18"/>
              </w:rPr>
              <w:t>ачисленным доходам по КОСГУ 1</w:t>
            </w:r>
            <w:r>
              <w:rPr>
                <w:sz w:val="18"/>
                <w:szCs w:val="18"/>
              </w:rPr>
              <w:t>4х</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7AC72359" w14:textId="77777777" w:rsidR="001A46C2" w:rsidRPr="00A1781D" w:rsidRDefault="001A46C2" w:rsidP="001A46C2">
            <w:pPr>
              <w:rPr>
                <w:sz w:val="18"/>
                <w:szCs w:val="18"/>
              </w:rPr>
            </w:pPr>
            <w:r>
              <w:rPr>
                <w:sz w:val="18"/>
                <w:szCs w:val="18"/>
              </w:rPr>
              <w:t>Б</w:t>
            </w:r>
          </w:p>
        </w:tc>
      </w:tr>
      <w:tr w:rsidR="001A46C2" w14:paraId="6E927474" w14:textId="77777777" w:rsidTr="003E2E85">
        <w:tc>
          <w:tcPr>
            <w:tcW w:w="670" w:type="dxa"/>
            <w:tcBorders>
              <w:top w:val="single" w:sz="4" w:space="0" w:color="auto"/>
              <w:left w:val="single" w:sz="4" w:space="0" w:color="auto"/>
              <w:bottom w:val="single" w:sz="4" w:space="0" w:color="auto"/>
              <w:right w:val="single" w:sz="4" w:space="0" w:color="auto"/>
            </w:tcBorders>
          </w:tcPr>
          <w:p w14:paraId="63D91BD3" w14:textId="77777777" w:rsidR="001A46C2" w:rsidRDefault="001A46C2" w:rsidP="001A46C2">
            <w:r>
              <w:t>463</w:t>
            </w:r>
          </w:p>
        </w:tc>
        <w:tc>
          <w:tcPr>
            <w:tcW w:w="1051" w:type="dxa"/>
            <w:tcBorders>
              <w:top w:val="single" w:sz="4" w:space="0" w:color="auto"/>
              <w:left w:val="single" w:sz="4" w:space="0" w:color="auto"/>
              <w:bottom w:val="single" w:sz="4" w:space="0" w:color="auto"/>
              <w:right w:val="single" w:sz="4" w:space="0" w:color="auto"/>
            </w:tcBorders>
          </w:tcPr>
          <w:p w14:paraId="1B0D6A30"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6CAF6291" w14:textId="77777777" w:rsidR="001A46C2" w:rsidRPr="00A1781D" w:rsidRDefault="001A46C2" w:rsidP="001A46C2">
            <w:pPr>
              <w:rPr>
                <w:sz w:val="18"/>
                <w:szCs w:val="18"/>
              </w:rPr>
            </w:pPr>
            <w:r>
              <w:t>По соответствующему косгу</w:t>
            </w:r>
            <w:r w:rsidRPr="00A1781D" w:rsidDel="001627DA">
              <w:rPr>
                <w:sz w:val="18"/>
                <w:szCs w:val="18"/>
              </w:rPr>
              <w:t xml:space="preserve"> </w:t>
            </w:r>
            <w:r>
              <w:rPr>
                <w:sz w:val="18"/>
                <w:szCs w:val="18"/>
              </w:rPr>
              <w:t>х</w:t>
            </w:r>
            <w:r w:rsidRPr="00A1781D">
              <w:rPr>
                <w:sz w:val="18"/>
                <w:szCs w:val="18"/>
              </w:rPr>
              <w:t>401101</w:t>
            </w:r>
            <w:r>
              <w:rPr>
                <w:sz w:val="18"/>
                <w:szCs w:val="18"/>
              </w:rPr>
              <w:t xml:space="preserve">5х </w:t>
            </w:r>
          </w:p>
        </w:tc>
        <w:tc>
          <w:tcPr>
            <w:tcW w:w="852" w:type="dxa"/>
            <w:gridSpan w:val="2"/>
            <w:tcBorders>
              <w:top w:val="single" w:sz="4" w:space="0" w:color="auto"/>
              <w:left w:val="single" w:sz="4" w:space="0" w:color="auto"/>
              <w:bottom w:val="single" w:sz="4" w:space="0" w:color="auto"/>
              <w:right w:val="single" w:sz="4" w:space="0" w:color="auto"/>
            </w:tcBorders>
          </w:tcPr>
          <w:p w14:paraId="1F65382F"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09291EF2" w14:textId="77777777" w:rsidR="001A46C2" w:rsidRDefault="001A46C2" w:rsidP="001A46C2">
            <w:pPr>
              <w:rPr>
                <w:sz w:val="18"/>
                <w:szCs w:val="18"/>
              </w:rPr>
            </w:pPr>
            <w:r w:rsidRPr="0063022B">
              <w:rPr>
                <w:sz w:val="18"/>
                <w:szCs w:val="18"/>
              </w:rPr>
              <w:t xml:space="preserve"> (5-4)</w:t>
            </w:r>
          </w:p>
        </w:tc>
        <w:tc>
          <w:tcPr>
            <w:tcW w:w="993" w:type="dxa"/>
            <w:gridSpan w:val="2"/>
            <w:tcBorders>
              <w:top w:val="single" w:sz="4" w:space="0" w:color="auto"/>
              <w:left w:val="single" w:sz="4" w:space="0" w:color="auto"/>
              <w:bottom w:val="single" w:sz="4" w:space="0" w:color="auto"/>
              <w:right w:val="single" w:sz="4" w:space="0" w:color="auto"/>
            </w:tcBorders>
          </w:tcPr>
          <w:p w14:paraId="0994E26A"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2FBEAE56" w14:textId="77777777" w:rsidR="001A46C2"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4132EB10" w14:textId="77777777" w:rsidR="001A46C2" w:rsidRPr="00A1781D" w:rsidRDefault="001A46C2" w:rsidP="001A46C2">
            <w:pPr>
              <w:rPr>
                <w:sz w:val="18"/>
                <w:szCs w:val="18"/>
              </w:rPr>
            </w:pPr>
            <w:r>
              <w:rPr>
                <w:sz w:val="18"/>
                <w:szCs w:val="18"/>
              </w:rPr>
              <w:t>060</w:t>
            </w:r>
          </w:p>
        </w:tc>
        <w:tc>
          <w:tcPr>
            <w:tcW w:w="1559" w:type="dxa"/>
            <w:tcBorders>
              <w:top w:val="single" w:sz="4" w:space="0" w:color="auto"/>
              <w:left w:val="single" w:sz="4" w:space="0" w:color="auto"/>
              <w:bottom w:val="single" w:sz="4" w:space="0" w:color="auto"/>
              <w:right w:val="single" w:sz="4" w:space="0" w:color="auto"/>
            </w:tcBorders>
          </w:tcPr>
          <w:p w14:paraId="5970AC23" w14:textId="77777777" w:rsidR="001A46C2" w:rsidRPr="00B561CB" w:rsidDel="00F408F4" w:rsidRDefault="001A46C2" w:rsidP="001A46C2">
            <w:r>
              <w:t>По соответствующему косгу</w:t>
            </w:r>
          </w:p>
        </w:tc>
        <w:tc>
          <w:tcPr>
            <w:tcW w:w="852" w:type="dxa"/>
            <w:tcBorders>
              <w:top w:val="single" w:sz="4" w:space="0" w:color="auto"/>
              <w:left w:val="single" w:sz="4" w:space="0" w:color="auto"/>
              <w:bottom w:val="single" w:sz="4" w:space="0" w:color="auto"/>
              <w:right w:val="single" w:sz="4" w:space="0" w:color="auto"/>
            </w:tcBorders>
          </w:tcPr>
          <w:p w14:paraId="5288A70F" w14:textId="77777777" w:rsidR="001A46C2" w:rsidRDefault="001A46C2" w:rsidP="001A46C2">
            <w:r>
              <w:t>6</w:t>
            </w:r>
          </w:p>
        </w:tc>
        <w:tc>
          <w:tcPr>
            <w:tcW w:w="2317" w:type="dxa"/>
            <w:tcBorders>
              <w:top w:val="single" w:sz="4" w:space="0" w:color="auto"/>
              <w:left w:val="single" w:sz="4" w:space="0" w:color="auto"/>
              <w:bottom w:val="single" w:sz="4" w:space="0" w:color="auto"/>
              <w:right w:val="single" w:sz="4" w:space="0" w:color="auto"/>
            </w:tcBorders>
          </w:tcPr>
          <w:p w14:paraId="5F7DDD50" w14:textId="77777777" w:rsidR="001A46C2" w:rsidRPr="00B45B71" w:rsidRDefault="001A46C2" w:rsidP="001A46C2">
            <w:r w:rsidRPr="00A1781D">
              <w:rPr>
                <w:sz w:val="18"/>
                <w:szCs w:val="18"/>
              </w:rPr>
              <w:t>Начисленные доходы по КОСГУ 1</w:t>
            </w:r>
            <w:r>
              <w:rPr>
                <w:sz w:val="18"/>
                <w:szCs w:val="18"/>
              </w:rPr>
              <w:t>5х</w:t>
            </w:r>
            <w:r w:rsidRPr="00A1781D">
              <w:rPr>
                <w:sz w:val="18"/>
                <w:szCs w:val="18"/>
              </w:rPr>
              <w:t xml:space="preserve"> в ф. </w:t>
            </w:r>
            <w:r>
              <w:rPr>
                <w:sz w:val="18"/>
                <w:szCs w:val="18"/>
              </w:rPr>
              <w:t>0503710</w:t>
            </w:r>
            <w:r w:rsidRPr="00A1781D">
              <w:rPr>
                <w:sz w:val="18"/>
                <w:szCs w:val="18"/>
              </w:rPr>
              <w:t xml:space="preserve"> не соответствуют начисленным доходам по КОСГУ 1</w:t>
            </w:r>
            <w:r>
              <w:rPr>
                <w:sz w:val="18"/>
                <w:szCs w:val="18"/>
              </w:rPr>
              <w:t>5х</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7AA0315B" w14:textId="77777777" w:rsidR="001A46C2" w:rsidRPr="00A1781D" w:rsidRDefault="001A46C2" w:rsidP="001A46C2">
            <w:pPr>
              <w:rPr>
                <w:sz w:val="18"/>
                <w:szCs w:val="18"/>
              </w:rPr>
            </w:pPr>
            <w:r>
              <w:rPr>
                <w:sz w:val="18"/>
                <w:szCs w:val="18"/>
              </w:rPr>
              <w:t>Б</w:t>
            </w:r>
          </w:p>
        </w:tc>
      </w:tr>
      <w:tr w:rsidR="001A46C2" w14:paraId="1D50EA42" w14:textId="77777777" w:rsidTr="003E2E85">
        <w:tc>
          <w:tcPr>
            <w:tcW w:w="670" w:type="dxa"/>
            <w:tcBorders>
              <w:top w:val="single" w:sz="4" w:space="0" w:color="auto"/>
              <w:left w:val="single" w:sz="4" w:space="0" w:color="auto"/>
              <w:bottom w:val="single" w:sz="4" w:space="0" w:color="auto"/>
              <w:right w:val="single" w:sz="4" w:space="0" w:color="auto"/>
            </w:tcBorders>
          </w:tcPr>
          <w:p w14:paraId="038A84D9" w14:textId="77777777" w:rsidR="001A46C2" w:rsidRDefault="001A46C2" w:rsidP="001A46C2">
            <w:r>
              <w:t>464</w:t>
            </w:r>
          </w:p>
        </w:tc>
        <w:tc>
          <w:tcPr>
            <w:tcW w:w="1051" w:type="dxa"/>
            <w:tcBorders>
              <w:top w:val="single" w:sz="4" w:space="0" w:color="auto"/>
              <w:left w:val="single" w:sz="4" w:space="0" w:color="auto"/>
              <w:bottom w:val="single" w:sz="4" w:space="0" w:color="auto"/>
              <w:right w:val="single" w:sz="4" w:space="0" w:color="auto"/>
            </w:tcBorders>
          </w:tcPr>
          <w:p w14:paraId="7417324D"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38F19A07" w14:textId="77777777" w:rsidR="001A46C2" w:rsidRPr="00A1781D" w:rsidRDefault="001A46C2" w:rsidP="001A46C2">
            <w:pPr>
              <w:rPr>
                <w:sz w:val="18"/>
                <w:szCs w:val="18"/>
              </w:rPr>
            </w:pPr>
            <w:r>
              <w:t>По соответствующему косгу</w:t>
            </w:r>
            <w:r w:rsidRPr="00A1781D" w:rsidDel="001627DA">
              <w:rPr>
                <w:sz w:val="18"/>
                <w:szCs w:val="18"/>
              </w:rPr>
              <w:t xml:space="preserve"> </w:t>
            </w:r>
            <w:r>
              <w:rPr>
                <w:sz w:val="18"/>
                <w:szCs w:val="18"/>
              </w:rPr>
              <w:t>х</w:t>
            </w:r>
            <w:r w:rsidRPr="00A1781D">
              <w:rPr>
                <w:sz w:val="18"/>
                <w:szCs w:val="18"/>
              </w:rPr>
              <w:t>401101</w:t>
            </w:r>
            <w:r>
              <w:rPr>
                <w:sz w:val="18"/>
                <w:szCs w:val="18"/>
              </w:rPr>
              <w:t>6х</w:t>
            </w:r>
          </w:p>
        </w:tc>
        <w:tc>
          <w:tcPr>
            <w:tcW w:w="852" w:type="dxa"/>
            <w:gridSpan w:val="2"/>
            <w:tcBorders>
              <w:top w:val="single" w:sz="4" w:space="0" w:color="auto"/>
              <w:left w:val="single" w:sz="4" w:space="0" w:color="auto"/>
              <w:bottom w:val="single" w:sz="4" w:space="0" w:color="auto"/>
              <w:right w:val="single" w:sz="4" w:space="0" w:color="auto"/>
            </w:tcBorders>
          </w:tcPr>
          <w:p w14:paraId="27AEC14E"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763AA11A" w14:textId="77777777" w:rsidR="001A46C2" w:rsidRDefault="001A46C2" w:rsidP="001A46C2">
            <w:pPr>
              <w:rPr>
                <w:sz w:val="18"/>
                <w:szCs w:val="18"/>
              </w:rPr>
            </w:pPr>
            <w:r w:rsidRPr="0063022B">
              <w:rPr>
                <w:sz w:val="18"/>
                <w:szCs w:val="18"/>
              </w:rPr>
              <w:t xml:space="preserve"> (5-4)</w:t>
            </w:r>
          </w:p>
        </w:tc>
        <w:tc>
          <w:tcPr>
            <w:tcW w:w="993" w:type="dxa"/>
            <w:gridSpan w:val="2"/>
            <w:tcBorders>
              <w:top w:val="single" w:sz="4" w:space="0" w:color="auto"/>
              <w:left w:val="single" w:sz="4" w:space="0" w:color="auto"/>
              <w:bottom w:val="single" w:sz="4" w:space="0" w:color="auto"/>
              <w:right w:val="single" w:sz="4" w:space="0" w:color="auto"/>
            </w:tcBorders>
          </w:tcPr>
          <w:p w14:paraId="4243657F"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2E998723" w14:textId="77777777" w:rsidR="001A46C2"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52E226ED" w14:textId="77777777" w:rsidR="001A46C2" w:rsidRPr="00A1781D" w:rsidRDefault="001A46C2" w:rsidP="001A46C2">
            <w:pPr>
              <w:rPr>
                <w:sz w:val="18"/>
                <w:szCs w:val="18"/>
              </w:rPr>
            </w:pPr>
            <w:r>
              <w:rPr>
                <w:sz w:val="18"/>
                <w:szCs w:val="18"/>
              </w:rPr>
              <w:t xml:space="preserve"> 070</w:t>
            </w:r>
          </w:p>
        </w:tc>
        <w:tc>
          <w:tcPr>
            <w:tcW w:w="1559" w:type="dxa"/>
            <w:tcBorders>
              <w:top w:val="single" w:sz="4" w:space="0" w:color="auto"/>
              <w:left w:val="single" w:sz="4" w:space="0" w:color="auto"/>
              <w:bottom w:val="single" w:sz="4" w:space="0" w:color="auto"/>
              <w:right w:val="single" w:sz="4" w:space="0" w:color="auto"/>
            </w:tcBorders>
          </w:tcPr>
          <w:p w14:paraId="48FC2A70" w14:textId="77777777" w:rsidR="001A46C2" w:rsidRPr="00B561CB" w:rsidDel="00F408F4" w:rsidRDefault="001A46C2" w:rsidP="001A46C2">
            <w:r>
              <w:t>По соответствующему косгу</w:t>
            </w:r>
          </w:p>
        </w:tc>
        <w:tc>
          <w:tcPr>
            <w:tcW w:w="852" w:type="dxa"/>
            <w:tcBorders>
              <w:top w:val="single" w:sz="4" w:space="0" w:color="auto"/>
              <w:left w:val="single" w:sz="4" w:space="0" w:color="auto"/>
              <w:bottom w:val="single" w:sz="4" w:space="0" w:color="auto"/>
              <w:right w:val="single" w:sz="4" w:space="0" w:color="auto"/>
            </w:tcBorders>
          </w:tcPr>
          <w:p w14:paraId="0CF4EA73" w14:textId="77777777" w:rsidR="001A46C2" w:rsidRDefault="001A46C2" w:rsidP="001A46C2">
            <w:r>
              <w:t>6</w:t>
            </w:r>
          </w:p>
        </w:tc>
        <w:tc>
          <w:tcPr>
            <w:tcW w:w="2317" w:type="dxa"/>
            <w:tcBorders>
              <w:top w:val="single" w:sz="4" w:space="0" w:color="auto"/>
              <w:left w:val="single" w:sz="4" w:space="0" w:color="auto"/>
              <w:bottom w:val="single" w:sz="4" w:space="0" w:color="auto"/>
              <w:right w:val="single" w:sz="4" w:space="0" w:color="auto"/>
            </w:tcBorders>
          </w:tcPr>
          <w:p w14:paraId="2AD2F680" w14:textId="77777777" w:rsidR="001A46C2" w:rsidRPr="00B45B71" w:rsidRDefault="001A46C2" w:rsidP="001A46C2">
            <w:r w:rsidRPr="00A1781D">
              <w:rPr>
                <w:sz w:val="18"/>
                <w:szCs w:val="18"/>
              </w:rPr>
              <w:t>Начисленные доходы по КОСГУ 1</w:t>
            </w:r>
            <w:r>
              <w:rPr>
                <w:sz w:val="18"/>
                <w:szCs w:val="18"/>
              </w:rPr>
              <w:t>6х</w:t>
            </w:r>
            <w:r w:rsidRPr="00A1781D">
              <w:rPr>
                <w:sz w:val="18"/>
                <w:szCs w:val="18"/>
              </w:rPr>
              <w:t xml:space="preserve"> в ф. </w:t>
            </w:r>
            <w:r>
              <w:rPr>
                <w:sz w:val="18"/>
                <w:szCs w:val="18"/>
              </w:rPr>
              <w:t>0503710</w:t>
            </w:r>
            <w:r w:rsidRPr="00A1781D">
              <w:rPr>
                <w:sz w:val="18"/>
                <w:szCs w:val="18"/>
              </w:rPr>
              <w:t xml:space="preserve"> не соответствуют начисленным доходам по КОСГУ 1</w:t>
            </w:r>
            <w:r>
              <w:rPr>
                <w:sz w:val="18"/>
                <w:szCs w:val="18"/>
              </w:rPr>
              <w:t>6х</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7A47533B" w14:textId="77777777" w:rsidR="001A46C2" w:rsidRPr="00A1781D" w:rsidRDefault="001A46C2" w:rsidP="001A46C2">
            <w:pPr>
              <w:rPr>
                <w:sz w:val="18"/>
                <w:szCs w:val="18"/>
              </w:rPr>
            </w:pPr>
            <w:r>
              <w:rPr>
                <w:sz w:val="18"/>
                <w:szCs w:val="18"/>
              </w:rPr>
              <w:t>Б</w:t>
            </w:r>
          </w:p>
        </w:tc>
      </w:tr>
      <w:tr w:rsidR="001A46C2" w14:paraId="1B3E07E2" w14:textId="77777777" w:rsidTr="003E2E85">
        <w:tc>
          <w:tcPr>
            <w:tcW w:w="670" w:type="dxa"/>
            <w:tcBorders>
              <w:top w:val="single" w:sz="4" w:space="0" w:color="auto"/>
              <w:left w:val="single" w:sz="4" w:space="0" w:color="auto"/>
              <w:bottom w:val="single" w:sz="4" w:space="0" w:color="auto"/>
              <w:right w:val="single" w:sz="4" w:space="0" w:color="auto"/>
            </w:tcBorders>
          </w:tcPr>
          <w:p w14:paraId="4437A823" w14:textId="77777777" w:rsidR="001A46C2" w:rsidRDefault="001A46C2" w:rsidP="001A46C2">
            <w:r>
              <w:t>464.1</w:t>
            </w:r>
          </w:p>
        </w:tc>
        <w:tc>
          <w:tcPr>
            <w:tcW w:w="1051" w:type="dxa"/>
            <w:tcBorders>
              <w:top w:val="single" w:sz="4" w:space="0" w:color="auto"/>
              <w:left w:val="single" w:sz="4" w:space="0" w:color="auto"/>
              <w:bottom w:val="single" w:sz="4" w:space="0" w:color="auto"/>
              <w:right w:val="single" w:sz="4" w:space="0" w:color="auto"/>
            </w:tcBorders>
          </w:tcPr>
          <w:p w14:paraId="263A2F77"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213BBF86" w14:textId="77777777" w:rsidR="001A46C2" w:rsidRDefault="001A46C2" w:rsidP="001A46C2">
            <w:r>
              <w:t>По соответствующему косгу</w:t>
            </w:r>
            <w:r w:rsidRPr="00A1781D" w:rsidDel="001627DA">
              <w:rPr>
                <w:sz w:val="18"/>
                <w:szCs w:val="18"/>
              </w:rPr>
              <w:t xml:space="preserve"> </w:t>
            </w:r>
            <w:r>
              <w:rPr>
                <w:sz w:val="18"/>
                <w:szCs w:val="18"/>
              </w:rPr>
              <w:t>5</w:t>
            </w:r>
            <w:r w:rsidRPr="00A1781D">
              <w:rPr>
                <w:sz w:val="18"/>
                <w:szCs w:val="18"/>
              </w:rPr>
              <w:t>401101</w:t>
            </w:r>
            <w:r>
              <w:rPr>
                <w:sz w:val="18"/>
                <w:szCs w:val="18"/>
              </w:rPr>
              <w:t>52</w:t>
            </w:r>
          </w:p>
        </w:tc>
        <w:tc>
          <w:tcPr>
            <w:tcW w:w="852" w:type="dxa"/>
            <w:gridSpan w:val="2"/>
            <w:tcBorders>
              <w:top w:val="single" w:sz="4" w:space="0" w:color="auto"/>
              <w:left w:val="single" w:sz="4" w:space="0" w:color="auto"/>
              <w:bottom w:val="single" w:sz="4" w:space="0" w:color="auto"/>
              <w:right w:val="single" w:sz="4" w:space="0" w:color="auto"/>
            </w:tcBorders>
          </w:tcPr>
          <w:p w14:paraId="0C2F429D"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0C1B26BA" w14:textId="77777777" w:rsidR="001A46C2" w:rsidRPr="0063022B" w:rsidRDefault="001A46C2" w:rsidP="001A46C2">
            <w:pPr>
              <w:rPr>
                <w:sz w:val="18"/>
                <w:szCs w:val="18"/>
              </w:rPr>
            </w:pPr>
            <w:r w:rsidRPr="0063022B">
              <w:rPr>
                <w:sz w:val="18"/>
                <w:szCs w:val="18"/>
              </w:rPr>
              <w:t>(</w:t>
            </w:r>
            <w:r>
              <w:rPr>
                <w:sz w:val="18"/>
                <w:szCs w:val="18"/>
              </w:rPr>
              <w:t>3</w:t>
            </w:r>
            <w:r w:rsidRPr="0063022B">
              <w:rPr>
                <w:sz w:val="18"/>
                <w:szCs w:val="18"/>
              </w:rPr>
              <w:t>-</w:t>
            </w:r>
            <w:r>
              <w:rPr>
                <w:sz w:val="18"/>
                <w:szCs w:val="18"/>
              </w:rPr>
              <w:t>2</w:t>
            </w:r>
            <w:r w:rsidRPr="0063022B">
              <w:rPr>
                <w:sz w:val="18"/>
                <w:szCs w:val="18"/>
              </w:rPr>
              <w:t>)</w:t>
            </w:r>
          </w:p>
        </w:tc>
        <w:tc>
          <w:tcPr>
            <w:tcW w:w="993" w:type="dxa"/>
            <w:gridSpan w:val="2"/>
            <w:tcBorders>
              <w:top w:val="single" w:sz="4" w:space="0" w:color="auto"/>
              <w:left w:val="single" w:sz="4" w:space="0" w:color="auto"/>
              <w:bottom w:val="single" w:sz="4" w:space="0" w:color="auto"/>
              <w:right w:val="single" w:sz="4" w:space="0" w:color="auto"/>
            </w:tcBorders>
          </w:tcPr>
          <w:p w14:paraId="08A96F10" w14:textId="77777777" w:rsidR="001A46C2" w:rsidRPr="007E3C40"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671662D8" w14:textId="77777777" w:rsidR="001A46C2" w:rsidRPr="007657EC"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60DAF4D9" w14:textId="77777777" w:rsidR="001A46C2" w:rsidDel="001627DA" w:rsidRDefault="001A46C2" w:rsidP="001A46C2">
            <w:pPr>
              <w:rPr>
                <w:sz w:val="18"/>
                <w:szCs w:val="18"/>
              </w:rPr>
            </w:pPr>
            <w:r>
              <w:rPr>
                <w:sz w:val="18"/>
                <w:szCs w:val="18"/>
              </w:rPr>
              <w:t xml:space="preserve"> 060</w:t>
            </w:r>
          </w:p>
        </w:tc>
        <w:tc>
          <w:tcPr>
            <w:tcW w:w="1559" w:type="dxa"/>
            <w:tcBorders>
              <w:top w:val="single" w:sz="4" w:space="0" w:color="auto"/>
              <w:left w:val="single" w:sz="4" w:space="0" w:color="auto"/>
              <w:bottom w:val="single" w:sz="4" w:space="0" w:color="auto"/>
              <w:right w:val="single" w:sz="4" w:space="0" w:color="auto"/>
            </w:tcBorders>
          </w:tcPr>
          <w:p w14:paraId="4AF016C0" w14:textId="77777777" w:rsidR="001A46C2" w:rsidRDefault="001A46C2" w:rsidP="001A46C2">
            <w:r>
              <w:t>По косгу 152</w:t>
            </w:r>
          </w:p>
        </w:tc>
        <w:tc>
          <w:tcPr>
            <w:tcW w:w="852" w:type="dxa"/>
            <w:tcBorders>
              <w:top w:val="single" w:sz="4" w:space="0" w:color="auto"/>
              <w:left w:val="single" w:sz="4" w:space="0" w:color="auto"/>
              <w:bottom w:val="single" w:sz="4" w:space="0" w:color="auto"/>
              <w:right w:val="single" w:sz="4" w:space="0" w:color="auto"/>
            </w:tcBorders>
          </w:tcPr>
          <w:p w14:paraId="77A5AF7E" w14:textId="77777777" w:rsidR="001A46C2" w:rsidRDefault="001A46C2" w:rsidP="001A46C2">
            <w:r>
              <w:t>4</w:t>
            </w:r>
          </w:p>
        </w:tc>
        <w:tc>
          <w:tcPr>
            <w:tcW w:w="2317" w:type="dxa"/>
            <w:tcBorders>
              <w:top w:val="single" w:sz="4" w:space="0" w:color="auto"/>
              <w:left w:val="single" w:sz="4" w:space="0" w:color="auto"/>
              <w:bottom w:val="single" w:sz="4" w:space="0" w:color="auto"/>
              <w:right w:val="single" w:sz="4" w:space="0" w:color="auto"/>
            </w:tcBorders>
          </w:tcPr>
          <w:p w14:paraId="2A4A7C9F" w14:textId="77777777" w:rsidR="001A46C2" w:rsidRPr="00A1781D" w:rsidRDefault="001A46C2" w:rsidP="001A46C2">
            <w:pPr>
              <w:rPr>
                <w:sz w:val="18"/>
                <w:szCs w:val="18"/>
              </w:rPr>
            </w:pPr>
            <w:r w:rsidRPr="00A1781D">
              <w:rPr>
                <w:sz w:val="18"/>
                <w:szCs w:val="18"/>
              </w:rPr>
              <w:t>Начисленные доходы по КОСГУ 1</w:t>
            </w:r>
            <w:r>
              <w:rPr>
                <w:sz w:val="18"/>
                <w:szCs w:val="18"/>
              </w:rPr>
              <w:t xml:space="preserve">52 </w:t>
            </w:r>
            <w:r w:rsidRPr="00A1781D">
              <w:rPr>
                <w:sz w:val="18"/>
                <w:szCs w:val="18"/>
              </w:rPr>
              <w:t xml:space="preserve">в ф. </w:t>
            </w:r>
            <w:r>
              <w:rPr>
                <w:sz w:val="18"/>
                <w:szCs w:val="18"/>
              </w:rPr>
              <w:t>0503710</w:t>
            </w:r>
            <w:r w:rsidRPr="00A1781D">
              <w:rPr>
                <w:sz w:val="18"/>
                <w:szCs w:val="18"/>
              </w:rPr>
              <w:t xml:space="preserve"> не соответствуют начисленным доходам по КОСГУ 1</w:t>
            </w:r>
            <w:r>
              <w:rPr>
                <w:sz w:val="18"/>
                <w:szCs w:val="18"/>
              </w:rPr>
              <w:t>52</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069B9F61" w14:textId="77777777" w:rsidR="001A46C2" w:rsidRDefault="001A46C2" w:rsidP="001A46C2">
            <w:pPr>
              <w:rPr>
                <w:sz w:val="18"/>
                <w:szCs w:val="18"/>
              </w:rPr>
            </w:pPr>
            <w:r>
              <w:rPr>
                <w:sz w:val="18"/>
                <w:szCs w:val="18"/>
              </w:rPr>
              <w:t>Б</w:t>
            </w:r>
          </w:p>
        </w:tc>
      </w:tr>
      <w:tr w:rsidR="001A46C2" w14:paraId="0E9865FA" w14:textId="77777777" w:rsidTr="003E2E85">
        <w:tc>
          <w:tcPr>
            <w:tcW w:w="670" w:type="dxa"/>
            <w:tcBorders>
              <w:top w:val="single" w:sz="4" w:space="0" w:color="auto"/>
              <w:left w:val="single" w:sz="4" w:space="0" w:color="auto"/>
              <w:bottom w:val="single" w:sz="4" w:space="0" w:color="auto"/>
              <w:right w:val="single" w:sz="4" w:space="0" w:color="auto"/>
            </w:tcBorders>
          </w:tcPr>
          <w:p w14:paraId="35C1330F" w14:textId="77777777" w:rsidR="001A46C2" w:rsidRDefault="001A46C2" w:rsidP="001A46C2">
            <w:r>
              <w:t>464.2</w:t>
            </w:r>
          </w:p>
        </w:tc>
        <w:tc>
          <w:tcPr>
            <w:tcW w:w="1051" w:type="dxa"/>
            <w:tcBorders>
              <w:top w:val="single" w:sz="4" w:space="0" w:color="auto"/>
              <w:left w:val="single" w:sz="4" w:space="0" w:color="auto"/>
              <w:bottom w:val="single" w:sz="4" w:space="0" w:color="auto"/>
              <w:right w:val="single" w:sz="4" w:space="0" w:color="auto"/>
            </w:tcBorders>
          </w:tcPr>
          <w:p w14:paraId="4FD084A4"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0D7D5848" w14:textId="77777777" w:rsidR="001A46C2" w:rsidRDefault="001A46C2" w:rsidP="001A46C2">
            <w:r>
              <w:t>По соответствующему косгу</w:t>
            </w:r>
            <w:r>
              <w:rPr>
                <w:sz w:val="18"/>
                <w:szCs w:val="18"/>
              </w:rPr>
              <w:t xml:space="preserve"> 540110162, 640110162</w:t>
            </w:r>
          </w:p>
        </w:tc>
        <w:tc>
          <w:tcPr>
            <w:tcW w:w="852" w:type="dxa"/>
            <w:gridSpan w:val="2"/>
            <w:tcBorders>
              <w:top w:val="single" w:sz="4" w:space="0" w:color="auto"/>
              <w:left w:val="single" w:sz="4" w:space="0" w:color="auto"/>
              <w:bottom w:val="single" w:sz="4" w:space="0" w:color="auto"/>
              <w:right w:val="single" w:sz="4" w:space="0" w:color="auto"/>
            </w:tcBorders>
          </w:tcPr>
          <w:p w14:paraId="1CB06753"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3678923A" w14:textId="77777777" w:rsidR="001A46C2" w:rsidRPr="0063022B" w:rsidRDefault="001A46C2" w:rsidP="001A46C2">
            <w:pPr>
              <w:rPr>
                <w:sz w:val="18"/>
                <w:szCs w:val="18"/>
              </w:rPr>
            </w:pPr>
            <w:r w:rsidRPr="0063022B">
              <w:rPr>
                <w:sz w:val="18"/>
                <w:szCs w:val="18"/>
              </w:rPr>
              <w:t xml:space="preserve"> (</w:t>
            </w:r>
            <w:r>
              <w:rPr>
                <w:sz w:val="18"/>
                <w:szCs w:val="18"/>
              </w:rPr>
              <w:t>3</w:t>
            </w:r>
            <w:r w:rsidRPr="0063022B">
              <w:rPr>
                <w:sz w:val="18"/>
                <w:szCs w:val="18"/>
              </w:rPr>
              <w:t>-</w:t>
            </w:r>
            <w:r>
              <w:rPr>
                <w:sz w:val="18"/>
                <w:szCs w:val="18"/>
              </w:rPr>
              <w:t>2</w:t>
            </w:r>
            <w:r w:rsidRPr="0063022B">
              <w:rPr>
                <w:sz w:val="18"/>
                <w:szCs w:val="18"/>
              </w:rPr>
              <w:t>)</w:t>
            </w:r>
          </w:p>
        </w:tc>
        <w:tc>
          <w:tcPr>
            <w:tcW w:w="993" w:type="dxa"/>
            <w:gridSpan w:val="2"/>
            <w:tcBorders>
              <w:top w:val="single" w:sz="4" w:space="0" w:color="auto"/>
              <w:left w:val="single" w:sz="4" w:space="0" w:color="auto"/>
              <w:bottom w:val="single" w:sz="4" w:space="0" w:color="auto"/>
              <w:right w:val="single" w:sz="4" w:space="0" w:color="auto"/>
            </w:tcBorders>
          </w:tcPr>
          <w:p w14:paraId="4A8E81F4" w14:textId="77777777" w:rsidR="001A46C2" w:rsidRPr="007E3C40"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81C4109" w14:textId="77777777" w:rsidR="001A46C2" w:rsidRPr="007657EC"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4EF7D67A" w14:textId="77777777" w:rsidR="001A46C2" w:rsidRDefault="001A46C2" w:rsidP="001A46C2">
            <w:pPr>
              <w:rPr>
                <w:sz w:val="18"/>
                <w:szCs w:val="18"/>
              </w:rPr>
            </w:pPr>
            <w:r>
              <w:rPr>
                <w:sz w:val="18"/>
                <w:szCs w:val="18"/>
              </w:rPr>
              <w:t xml:space="preserve"> 070</w:t>
            </w:r>
          </w:p>
        </w:tc>
        <w:tc>
          <w:tcPr>
            <w:tcW w:w="1559" w:type="dxa"/>
            <w:tcBorders>
              <w:top w:val="single" w:sz="4" w:space="0" w:color="auto"/>
              <w:left w:val="single" w:sz="4" w:space="0" w:color="auto"/>
              <w:bottom w:val="single" w:sz="4" w:space="0" w:color="auto"/>
              <w:right w:val="single" w:sz="4" w:space="0" w:color="auto"/>
            </w:tcBorders>
          </w:tcPr>
          <w:p w14:paraId="14EBE8DB" w14:textId="77777777" w:rsidR="001A46C2" w:rsidRDefault="001A46C2" w:rsidP="001A46C2">
            <w:r>
              <w:t>По косгу 162</w:t>
            </w:r>
          </w:p>
        </w:tc>
        <w:tc>
          <w:tcPr>
            <w:tcW w:w="852" w:type="dxa"/>
            <w:tcBorders>
              <w:top w:val="single" w:sz="4" w:space="0" w:color="auto"/>
              <w:left w:val="single" w:sz="4" w:space="0" w:color="auto"/>
              <w:bottom w:val="single" w:sz="4" w:space="0" w:color="auto"/>
              <w:right w:val="single" w:sz="4" w:space="0" w:color="auto"/>
            </w:tcBorders>
          </w:tcPr>
          <w:p w14:paraId="3950C791" w14:textId="77777777" w:rsidR="001A46C2" w:rsidRDefault="001A46C2" w:rsidP="001A46C2">
            <w:r>
              <w:t>4</w:t>
            </w:r>
          </w:p>
        </w:tc>
        <w:tc>
          <w:tcPr>
            <w:tcW w:w="2317" w:type="dxa"/>
            <w:tcBorders>
              <w:top w:val="single" w:sz="4" w:space="0" w:color="auto"/>
              <w:left w:val="single" w:sz="4" w:space="0" w:color="auto"/>
              <w:bottom w:val="single" w:sz="4" w:space="0" w:color="auto"/>
              <w:right w:val="single" w:sz="4" w:space="0" w:color="auto"/>
            </w:tcBorders>
          </w:tcPr>
          <w:p w14:paraId="6B04CD61" w14:textId="77777777" w:rsidR="001A46C2" w:rsidRPr="00A1781D" w:rsidRDefault="001A46C2" w:rsidP="001A46C2">
            <w:pPr>
              <w:rPr>
                <w:sz w:val="18"/>
                <w:szCs w:val="18"/>
              </w:rPr>
            </w:pPr>
            <w:r w:rsidRPr="00A1781D">
              <w:rPr>
                <w:sz w:val="18"/>
                <w:szCs w:val="18"/>
              </w:rPr>
              <w:t>Начисленные доходы по КОСГУ 1</w:t>
            </w:r>
            <w:r>
              <w:rPr>
                <w:sz w:val="18"/>
                <w:szCs w:val="18"/>
              </w:rPr>
              <w:t xml:space="preserve">62 </w:t>
            </w:r>
            <w:r w:rsidRPr="00A1781D">
              <w:rPr>
                <w:sz w:val="18"/>
                <w:szCs w:val="18"/>
              </w:rPr>
              <w:t xml:space="preserve">в ф. </w:t>
            </w:r>
            <w:r>
              <w:rPr>
                <w:sz w:val="18"/>
                <w:szCs w:val="18"/>
              </w:rPr>
              <w:t>0503710</w:t>
            </w:r>
            <w:r w:rsidRPr="00A1781D">
              <w:rPr>
                <w:sz w:val="18"/>
                <w:szCs w:val="18"/>
              </w:rPr>
              <w:t xml:space="preserve"> не соответствуют начисленным доходам по КОСГУ 1</w:t>
            </w:r>
            <w:r>
              <w:rPr>
                <w:sz w:val="18"/>
                <w:szCs w:val="18"/>
              </w:rPr>
              <w:t>62</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3247FBEC" w14:textId="77777777" w:rsidR="001A46C2" w:rsidRDefault="001A46C2" w:rsidP="001A46C2">
            <w:pPr>
              <w:rPr>
                <w:sz w:val="18"/>
                <w:szCs w:val="18"/>
              </w:rPr>
            </w:pPr>
            <w:r>
              <w:rPr>
                <w:sz w:val="18"/>
                <w:szCs w:val="18"/>
              </w:rPr>
              <w:t>Б</w:t>
            </w:r>
          </w:p>
        </w:tc>
      </w:tr>
      <w:tr w:rsidR="001A46C2" w14:paraId="1F8E0052" w14:textId="77777777" w:rsidTr="003E2E85">
        <w:tc>
          <w:tcPr>
            <w:tcW w:w="670" w:type="dxa"/>
            <w:tcBorders>
              <w:top w:val="single" w:sz="4" w:space="0" w:color="auto"/>
              <w:left w:val="single" w:sz="4" w:space="0" w:color="auto"/>
              <w:bottom w:val="single" w:sz="4" w:space="0" w:color="auto"/>
              <w:right w:val="single" w:sz="4" w:space="0" w:color="auto"/>
            </w:tcBorders>
          </w:tcPr>
          <w:p w14:paraId="078CE81D" w14:textId="77777777" w:rsidR="001A46C2" w:rsidRDefault="001A46C2" w:rsidP="001A46C2">
            <w:r>
              <w:t>464.3</w:t>
            </w:r>
          </w:p>
        </w:tc>
        <w:tc>
          <w:tcPr>
            <w:tcW w:w="1051" w:type="dxa"/>
            <w:tcBorders>
              <w:top w:val="single" w:sz="4" w:space="0" w:color="auto"/>
              <w:left w:val="single" w:sz="4" w:space="0" w:color="auto"/>
              <w:bottom w:val="single" w:sz="4" w:space="0" w:color="auto"/>
              <w:right w:val="single" w:sz="4" w:space="0" w:color="auto"/>
            </w:tcBorders>
          </w:tcPr>
          <w:p w14:paraId="43B14E2B"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041092DA" w14:textId="77777777" w:rsidR="001A46C2" w:rsidRPr="00A1781D" w:rsidRDefault="001A46C2" w:rsidP="001A46C2">
            <w:pPr>
              <w:rPr>
                <w:sz w:val="18"/>
                <w:szCs w:val="18"/>
              </w:rPr>
            </w:pPr>
            <w:r>
              <w:t>По соответствующему косгу</w:t>
            </w:r>
            <w:r>
              <w:rPr>
                <w:sz w:val="18"/>
                <w:szCs w:val="18"/>
              </w:rPr>
              <w:t xml:space="preserve"> х</w:t>
            </w:r>
            <w:r w:rsidRPr="00A1781D">
              <w:rPr>
                <w:sz w:val="18"/>
                <w:szCs w:val="18"/>
              </w:rPr>
              <w:t>401101</w:t>
            </w:r>
            <w:r>
              <w:rPr>
                <w:sz w:val="18"/>
                <w:szCs w:val="18"/>
              </w:rPr>
              <w:t>7х</w:t>
            </w:r>
          </w:p>
        </w:tc>
        <w:tc>
          <w:tcPr>
            <w:tcW w:w="852" w:type="dxa"/>
            <w:gridSpan w:val="2"/>
            <w:tcBorders>
              <w:top w:val="single" w:sz="4" w:space="0" w:color="auto"/>
              <w:left w:val="single" w:sz="4" w:space="0" w:color="auto"/>
              <w:bottom w:val="single" w:sz="4" w:space="0" w:color="auto"/>
              <w:right w:val="single" w:sz="4" w:space="0" w:color="auto"/>
            </w:tcBorders>
          </w:tcPr>
          <w:p w14:paraId="0ADE76C3"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137EC7D9" w14:textId="77777777" w:rsidR="001A46C2" w:rsidRPr="0063022B" w:rsidRDefault="001A46C2" w:rsidP="001A46C2">
            <w:pPr>
              <w:rPr>
                <w:sz w:val="18"/>
                <w:szCs w:val="18"/>
              </w:rPr>
            </w:pPr>
            <w:r w:rsidRPr="0063022B">
              <w:rPr>
                <w:sz w:val="18"/>
                <w:szCs w:val="18"/>
              </w:rPr>
              <w:t xml:space="preserve"> (5-4)</w:t>
            </w:r>
          </w:p>
        </w:tc>
        <w:tc>
          <w:tcPr>
            <w:tcW w:w="993" w:type="dxa"/>
            <w:gridSpan w:val="2"/>
            <w:tcBorders>
              <w:top w:val="single" w:sz="4" w:space="0" w:color="auto"/>
              <w:left w:val="single" w:sz="4" w:space="0" w:color="auto"/>
              <w:bottom w:val="single" w:sz="4" w:space="0" w:color="auto"/>
              <w:right w:val="single" w:sz="4" w:space="0" w:color="auto"/>
            </w:tcBorders>
          </w:tcPr>
          <w:p w14:paraId="01C57B5F" w14:textId="77777777" w:rsidR="001A46C2" w:rsidRPr="007E3C40"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101A8D15" w14:textId="77777777" w:rsidR="001A46C2" w:rsidRPr="007657EC"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65A3207E" w14:textId="77777777" w:rsidR="001A46C2" w:rsidRDefault="001A46C2" w:rsidP="001A46C2">
            <w:pPr>
              <w:rPr>
                <w:sz w:val="18"/>
                <w:szCs w:val="18"/>
              </w:rPr>
            </w:pPr>
            <w:r>
              <w:rPr>
                <w:sz w:val="18"/>
                <w:szCs w:val="18"/>
              </w:rPr>
              <w:t xml:space="preserve"> 090</w:t>
            </w:r>
          </w:p>
        </w:tc>
        <w:tc>
          <w:tcPr>
            <w:tcW w:w="1559" w:type="dxa"/>
            <w:tcBorders>
              <w:top w:val="single" w:sz="4" w:space="0" w:color="auto"/>
              <w:left w:val="single" w:sz="4" w:space="0" w:color="auto"/>
              <w:bottom w:val="single" w:sz="4" w:space="0" w:color="auto"/>
              <w:right w:val="single" w:sz="4" w:space="0" w:color="auto"/>
            </w:tcBorders>
          </w:tcPr>
          <w:p w14:paraId="3E2265A7" w14:textId="77777777" w:rsidR="001A46C2" w:rsidRPr="00B561CB" w:rsidDel="00F408F4" w:rsidRDefault="001A46C2" w:rsidP="001A46C2">
            <w:r>
              <w:t>По соответствующему косгу</w:t>
            </w:r>
          </w:p>
        </w:tc>
        <w:tc>
          <w:tcPr>
            <w:tcW w:w="852" w:type="dxa"/>
            <w:tcBorders>
              <w:top w:val="single" w:sz="4" w:space="0" w:color="auto"/>
              <w:left w:val="single" w:sz="4" w:space="0" w:color="auto"/>
              <w:bottom w:val="single" w:sz="4" w:space="0" w:color="auto"/>
              <w:right w:val="single" w:sz="4" w:space="0" w:color="auto"/>
            </w:tcBorders>
          </w:tcPr>
          <w:p w14:paraId="48A29661" w14:textId="77777777" w:rsidR="001A46C2" w:rsidRDefault="001A46C2" w:rsidP="001A46C2">
            <w:r>
              <w:t>5+6</w:t>
            </w:r>
          </w:p>
        </w:tc>
        <w:tc>
          <w:tcPr>
            <w:tcW w:w="2317" w:type="dxa"/>
            <w:tcBorders>
              <w:top w:val="single" w:sz="4" w:space="0" w:color="auto"/>
              <w:left w:val="single" w:sz="4" w:space="0" w:color="auto"/>
              <w:bottom w:val="single" w:sz="4" w:space="0" w:color="auto"/>
              <w:right w:val="single" w:sz="4" w:space="0" w:color="auto"/>
            </w:tcBorders>
          </w:tcPr>
          <w:p w14:paraId="206FD17F" w14:textId="77777777" w:rsidR="001A46C2" w:rsidRPr="00A1781D" w:rsidRDefault="001A46C2" w:rsidP="001A46C2">
            <w:pPr>
              <w:rPr>
                <w:sz w:val="18"/>
                <w:szCs w:val="18"/>
              </w:rPr>
            </w:pPr>
            <w:r w:rsidRPr="00A1781D">
              <w:rPr>
                <w:sz w:val="18"/>
                <w:szCs w:val="18"/>
              </w:rPr>
              <w:t>Начисленные доходы по КОСГУ 1</w:t>
            </w:r>
            <w:r>
              <w:rPr>
                <w:sz w:val="18"/>
                <w:szCs w:val="18"/>
              </w:rPr>
              <w:t>7х</w:t>
            </w:r>
            <w:r w:rsidRPr="00A1781D">
              <w:rPr>
                <w:sz w:val="18"/>
                <w:szCs w:val="18"/>
              </w:rPr>
              <w:t xml:space="preserve"> в ф. </w:t>
            </w:r>
            <w:r>
              <w:rPr>
                <w:sz w:val="18"/>
                <w:szCs w:val="18"/>
              </w:rPr>
              <w:t>0503710</w:t>
            </w:r>
            <w:r w:rsidRPr="00A1781D">
              <w:rPr>
                <w:sz w:val="18"/>
                <w:szCs w:val="18"/>
              </w:rPr>
              <w:t xml:space="preserve"> не соответствуют начисленным доходам по КОСГУ 1</w:t>
            </w:r>
            <w:r>
              <w:rPr>
                <w:sz w:val="18"/>
                <w:szCs w:val="18"/>
              </w:rPr>
              <w:t>7х</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7CC4A8D5" w14:textId="77777777" w:rsidR="001A46C2" w:rsidRDefault="001A46C2" w:rsidP="001A46C2">
            <w:pPr>
              <w:rPr>
                <w:sz w:val="18"/>
                <w:szCs w:val="18"/>
              </w:rPr>
            </w:pPr>
            <w:r>
              <w:rPr>
                <w:sz w:val="18"/>
                <w:szCs w:val="18"/>
              </w:rPr>
              <w:t>Б</w:t>
            </w:r>
          </w:p>
        </w:tc>
      </w:tr>
      <w:tr w:rsidR="001A46C2" w14:paraId="23B7865F" w14:textId="77777777" w:rsidTr="003E2E85">
        <w:tc>
          <w:tcPr>
            <w:tcW w:w="670" w:type="dxa"/>
            <w:tcBorders>
              <w:top w:val="single" w:sz="4" w:space="0" w:color="auto"/>
              <w:left w:val="single" w:sz="4" w:space="0" w:color="auto"/>
              <w:bottom w:val="single" w:sz="4" w:space="0" w:color="auto"/>
              <w:right w:val="single" w:sz="4" w:space="0" w:color="auto"/>
            </w:tcBorders>
          </w:tcPr>
          <w:p w14:paraId="25AF16E4" w14:textId="77777777" w:rsidR="001A46C2" w:rsidRDefault="001A46C2" w:rsidP="001A46C2">
            <w:r>
              <w:t>469</w:t>
            </w:r>
          </w:p>
        </w:tc>
        <w:tc>
          <w:tcPr>
            <w:tcW w:w="1051" w:type="dxa"/>
            <w:tcBorders>
              <w:top w:val="single" w:sz="4" w:space="0" w:color="auto"/>
              <w:left w:val="single" w:sz="4" w:space="0" w:color="auto"/>
              <w:bottom w:val="single" w:sz="4" w:space="0" w:color="auto"/>
              <w:right w:val="single" w:sz="4" w:space="0" w:color="auto"/>
            </w:tcBorders>
          </w:tcPr>
          <w:p w14:paraId="490DFF25"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390211DF" w14:textId="77777777" w:rsidR="001A46C2" w:rsidRPr="00E34F66" w:rsidRDefault="001A46C2" w:rsidP="001A46C2">
            <w:pPr>
              <w:rPr>
                <w:sz w:val="18"/>
                <w:szCs w:val="18"/>
              </w:rPr>
            </w:pPr>
            <w:r>
              <w:t>По соответствующему косгу</w:t>
            </w:r>
            <w:r w:rsidRPr="00A1781D" w:rsidDel="008607C6">
              <w:rPr>
                <w:sz w:val="18"/>
                <w:szCs w:val="18"/>
              </w:rPr>
              <w:t xml:space="preserve"> </w:t>
            </w:r>
            <w:r>
              <w:rPr>
                <w:sz w:val="18"/>
                <w:szCs w:val="18"/>
              </w:rPr>
              <w:t>х</w:t>
            </w:r>
            <w:r w:rsidRPr="00A1781D">
              <w:rPr>
                <w:sz w:val="18"/>
                <w:szCs w:val="18"/>
              </w:rPr>
              <w:t>40110</w:t>
            </w:r>
            <w:r>
              <w:rPr>
                <w:sz w:val="18"/>
                <w:szCs w:val="18"/>
              </w:rPr>
              <w:t>18</w:t>
            </w:r>
            <w:r>
              <w:rPr>
                <w:sz w:val="18"/>
                <w:szCs w:val="18"/>
                <w:lang w:val="en-US"/>
              </w:rPr>
              <w:t>x</w:t>
            </w:r>
            <w:r>
              <w:rPr>
                <w:sz w:val="18"/>
                <w:szCs w:val="18"/>
              </w:rPr>
              <w:t>, кроме КОСГУ 189</w:t>
            </w:r>
          </w:p>
          <w:p w14:paraId="1F747347" w14:textId="77777777" w:rsidR="001A46C2" w:rsidRPr="00A1781D"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51772769"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632FBEF5" w14:textId="77777777" w:rsidR="001A46C2" w:rsidRDefault="001A46C2" w:rsidP="001A46C2">
            <w:pPr>
              <w:rPr>
                <w:sz w:val="18"/>
                <w:szCs w:val="18"/>
              </w:rPr>
            </w:pPr>
            <w:r>
              <w:rPr>
                <w:sz w:val="18"/>
                <w:szCs w:val="18"/>
              </w:rPr>
              <w:t>(5-4)</w:t>
            </w:r>
          </w:p>
        </w:tc>
        <w:tc>
          <w:tcPr>
            <w:tcW w:w="993" w:type="dxa"/>
            <w:gridSpan w:val="2"/>
            <w:tcBorders>
              <w:top w:val="single" w:sz="4" w:space="0" w:color="auto"/>
              <w:left w:val="single" w:sz="4" w:space="0" w:color="auto"/>
              <w:bottom w:val="single" w:sz="4" w:space="0" w:color="auto"/>
              <w:right w:val="single" w:sz="4" w:space="0" w:color="auto"/>
            </w:tcBorders>
          </w:tcPr>
          <w:p w14:paraId="39BDB8B6"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3E63F3B0" w14:textId="77777777" w:rsidR="001A46C2"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1B886B0D" w14:textId="77777777" w:rsidR="001A46C2" w:rsidRPr="00A1781D" w:rsidRDefault="001A46C2" w:rsidP="001A46C2">
            <w:pPr>
              <w:rPr>
                <w:sz w:val="18"/>
                <w:szCs w:val="18"/>
              </w:rPr>
            </w:pPr>
            <w:r>
              <w:rPr>
                <w:sz w:val="18"/>
                <w:szCs w:val="18"/>
              </w:rPr>
              <w:t>100</w:t>
            </w:r>
          </w:p>
        </w:tc>
        <w:tc>
          <w:tcPr>
            <w:tcW w:w="1559" w:type="dxa"/>
            <w:tcBorders>
              <w:top w:val="single" w:sz="4" w:space="0" w:color="auto"/>
              <w:left w:val="single" w:sz="4" w:space="0" w:color="auto"/>
              <w:bottom w:val="single" w:sz="4" w:space="0" w:color="auto"/>
              <w:right w:val="single" w:sz="4" w:space="0" w:color="auto"/>
            </w:tcBorders>
          </w:tcPr>
          <w:p w14:paraId="5B7F8978" w14:textId="77777777" w:rsidR="001A46C2" w:rsidRPr="00B561CB" w:rsidDel="00F408F4" w:rsidRDefault="001A46C2" w:rsidP="001A46C2">
            <w:r>
              <w:t>По соответствующему косгу, кроме КОСГУ 189</w:t>
            </w:r>
          </w:p>
        </w:tc>
        <w:tc>
          <w:tcPr>
            <w:tcW w:w="852" w:type="dxa"/>
            <w:tcBorders>
              <w:top w:val="single" w:sz="4" w:space="0" w:color="auto"/>
              <w:left w:val="single" w:sz="4" w:space="0" w:color="auto"/>
              <w:bottom w:val="single" w:sz="4" w:space="0" w:color="auto"/>
              <w:right w:val="single" w:sz="4" w:space="0" w:color="auto"/>
            </w:tcBorders>
          </w:tcPr>
          <w:p w14:paraId="46C99FD4" w14:textId="77777777" w:rsidR="001A46C2" w:rsidRDefault="001A46C2" w:rsidP="001A46C2">
            <w:r>
              <w:t xml:space="preserve">5+6 </w:t>
            </w:r>
          </w:p>
        </w:tc>
        <w:tc>
          <w:tcPr>
            <w:tcW w:w="2317" w:type="dxa"/>
            <w:tcBorders>
              <w:top w:val="single" w:sz="4" w:space="0" w:color="auto"/>
              <w:left w:val="single" w:sz="4" w:space="0" w:color="auto"/>
              <w:bottom w:val="single" w:sz="4" w:space="0" w:color="auto"/>
              <w:right w:val="single" w:sz="4" w:space="0" w:color="auto"/>
            </w:tcBorders>
          </w:tcPr>
          <w:p w14:paraId="40055CAF" w14:textId="77777777" w:rsidR="001A46C2" w:rsidRPr="00B45B71" w:rsidRDefault="001A46C2" w:rsidP="001A46C2">
            <w:r w:rsidRPr="009D40C9">
              <w:rPr>
                <w:sz w:val="18"/>
                <w:szCs w:val="18"/>
              </w:rPr>
              <w:t>Начисленные доходы по КОСГУ</w:t>
            </w:r>
            <w:r>
              <w:rPr>
                <w:sz w:val="18"/>
                <w:szCs w:val="18"/>
              </w:rPr>
              <w:t xml:space="preserve"> 18х</w:t>
            </w:r>
            <w:r w:rsidRPr="009D40C9">
              <w:rPr>
                <w:sz w:val="18"/>
                <w:szCs w:val="18"/>
              </w:rPr>
              <w:t xml:space="preserve"> в ф. 0503710 не соответствуют начисленным доходам в ф. 0503721 недопустимо</w:t>
            </w:r>
            <w:r>
              <w:rPr>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tcPr>
          <w:p w14:paraId="28C18928" w14:textId="77777777" w:rsidR="001A46C2" w:rsidRPr="009D40C9" w:rsidRDefault="001A46C2" w:rsidP="001A46C2">
            <w:pPr>
              <w:rPr>
                <w:sz w:val="18"/>
                <w:szCs w:val="18"/>
              </w:rPr>
            </w:pPr>
            <w:r>
              <w:rPr>
                <w:sz w:val="18"/>
                <w:szCs w:val="18"/>
              </w:rPr>
              <w:t>Б</w:t>
            </w:r>
          </w:p>
        </w:tc>
      </w:tr>
      <w:tr w:rsidR="001A46C2" w14:paraId="0A88C2B6" w14:textId="77777777" w:rsidTr="003E2E85">
        <w:tc>
          <w:tcPr>
            <w:tcW w:w="670" w:type="dxa"/>
            <w:tcBorders>
              <w:top w:val="single" w:sz="4" w:space="0" w:color="auto"/>
              <w:left w:val="single" w:sz="4" w:space="0" w:color="auto"/>
              <w:bottom w:val="single" w:sz="4" w:space="0" w:color="auto"/>
              <w:right w:val="single" w:sz="4" w:space="0" w:color="auto"/>
            </w:tcBorders>
          </w:tcPr>
          <w:p w14:paraId="52AA9EE3" w14:textId="77777777" w:rsidR="001A46C2" w:rsidRDefault="001A46C2" w:rsidP="001A46C2">
            <w:r>
              <w:t>469.1</w:t>
            </w:r>
          </w:p>
        </w:tc>
        <w:tc>
          <w:tcPr>
            <w:tcW w:w="1051" w:type="dxa"/>
            <w:tcBorders>
              <w:top w:val="single" w:sz="4" w:space="0" w:color="auto"/>
              <w:left w:val="single" w:sz="4" w:space="0" w:color="auto"/>
              <w:bottom w:val="single" w:sz="4" w:space="0" w:color="auto"/>
              <w:right w:val="single" w:sz="4" w:space="0" w:color="auto"/>
            </w:tcBorders>
          </w:tcPr>
          <w:p w14:paraId="769E4307"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307E5835" w14:textId="74888D95" w:rsidR="001A46C2" w:rsidRDefault="001A46C2" w:rsidP="00D05AAD">
            <w:r>
              <w:t>По счету</w:t>
            </w:r>
            <w:r w:rsidRPr="00A1781D" w:rsidDel="008607C6">
              <w:rPr>
                <w:sz w:val="18"/>
                <w:szCs w:val="18"/>
              </w:rPr>
              <w:t xml:space="preserve"> </w:t>
            </w:r>
            <w:r>
              <w:rPr>
                <w:sz w:val="18"/>
                <w:szCs w:val="18"/>
              </w:rPr>
              <w:t>х</w:t>
            </w:r>
            <w:r w:rsidRPr="00A1781D">
              <w:rPr>
                <w:sz w:val="18"/>
                <w:szCs w:val="18"/>
              </w:rPr>
              <w:t>40110</w:t>
            </w:r>
            <w:r>
              <w:rPr>
                <w:sz w:val="18"/>
                <w:szCs w:val="18"/>
              </w:rPr>
              <w:t>189</w:t>
            </w:r>
          </w:p>
        </w:tc>
        <w:tc>
          <w:tcPr>
            <w:tcW w:w="852" w:type="dxa"/>
            <w:gridSpan w:val="2"/>
            <w:tcBorders>
              <w:top w:val="single" w:sz="4" w:space="0" w:color="auto"/>
              <w:left w:val="single" w:sz="4" w:space="0" w:color="auto"/>
              <w:bottom w:val="single" w:sz="4" w:space="0" w:color="auto"/>
              <w:right w:val="single" w:sz="4" w:space="0" w:color="auto"/>
            </w:tcBorders>
          </w:tcPr>
          <w:p w14:paraId="7A0ABC0C"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08DD0D8D" w14:textId="77777777" w:rsidR="001A46C2" w:rsidDel="008607C6" w:rsidRDefault="001A46C2" w:rsidP="001A46C2">
            <w:pPr>
              <w:rPr>
                <w:sz w:val="18"/>
                <w:szCs w:val="18"/>
              </w:rPr>
            </w:pPr>
            <w:r>
              <w:rPr>
                <w:sz w:val="18"/>
                <w:szCs w:val="18"/>
              </w:rPr>
              <w:t>(5-4)</w:t>
            </w:r>
          </w:p>
        </w:tc>
        <w:tc>
          <w:tcPr>
            <w:tcW w:w="993" w:type="dxa"/>
            <w:gridSpan w:val="2"/>
            <w:tcBorders>
              <w:top w:val="single" w:sz="4" w:space="0" w:color="auto"/>
              <w:left w:val="single" w:sz="4" w:space="0" w:color="auto"/>
              <w:bottom w:val="single" w:sz="4" w:space="0" w:color="auto"/>
              <w:right w:val="single" w:sz="4" w:space="0" w:color="auto"/>
            </w:tcBorders>
          </w:tcPr>
          <w:p w14:paraId="235D90FF" w14:textId="77777777" w:rsidR="001A46C2" w:rsidRPr="007E3C40"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7905802" w14:textId="77777777" w:rsidR="001A46C2" w:rsidRPr="007657EC"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578D289B" w14:textId="77777777" w:rsidR="001A46C2" w:rsidRDefault="001A46C2" w:rsidP="001A46C2">
            <w:pPr>
              <w:rPr>
                <w:sz w:val="18"/>
                <w:szCs w:val="18"/>
              </w:rPr>
            </w:pPr>
            <w:r>
              <w:rPr>
                <w:sz w:val="18"/>
                <w:szCs w:val="18"/>
              </w:rPr>
              <w:t>100 - 302</w:t>
            </w:r>
          </w:p>
        </w:tc>
        <w:tc>
          <w:tcPr>
            <w:tcW w:w="1559" w:type="dxa"/>
            <w:tcBorders>
              <w:top w:val="single" w:sz="4" w:space="0" w:color="auto"/>
              <w:left w:val="single" w:sz="4" w:space="0" w:color="auto"/>
              <w:bottom w:val="single" w:sz="4" w:space="0" w:color="auto"/>
              <w:right w:val="single" w:sz="4" w:space="0" w:color="auto"/>
            </w:tcBorders>
          </w:tcPr>
          <w:p w14:paraId="5D5BA104" w14:textId="77777777" w:rsidR="001A46C2" w:rsidRDefault="001A46C2" w:rsidP="001A46C2">
            <w:r>
              <w:t>По КОСГУ 189</w:t>
            </w:r>
          </w:p>
        </w:tc>
        <w:tc>
          <w:tcPr>
            <w:tcW w:w="852" w:type="dxa"/>
            <w:tcBorders>
              <w:top w:val="single" w:sz="4" w:space="0" w:color="auto"/>
              <w:left w:val="single" w:sz="4" w:space="0" w:color="auto"/>
              <w:bottom w:val="single" w:sz="4" w:space="0" w:color="auto"/>
              <w:right w:val="single" w:sz="4" w:space="0" w:color="auto"/>
            </w:tcBorders>
          </w:tcPr>
          <w:p w14:paraId="1F3D0713" w14:textId="77777777" w:rsidR="001A46C2" w:rsidRDefault="001A46C2" w:rsidP="001A46C2">
            <w:r>
              <w:t xml:space="preserve">5+6 </w:t>
            </w:r>
          </w:p>
        </w:tc>
        <w:tc>
          <w:tcPr>
            <w:tcW w:w="2317" w:type="dxa"/>
            <w:tcBorders>
              <w:top w:val="single" w:sz="4" w:space="0" w:color="auto"/>
              <w:left w:val="single" w:sz="4" w:space="0" w:color="auto"/>
              <w:bottom w:val="single" w:sz="4" w:space="0" w:color="auto"/>
              <w:right w:val="single" w:sz="4" w:space="0" w:color="auto"/>
            </w:tcBorders>
          </w:tcPr>
          <w:p w14:paraId="0345179B" w14:textId="77777777" w:rsidR="001A46C2" w:rsidRPr="009D40C9" w:rsidRDefault="001A46C2" w:rsidP="001A46C2">
            <w:pPr>
              <w:rPr>
                <w:sz w:val="18"/>
                <w:szCs w:val="18"/>
              </w:rPr>
            </w:pPr>
            <w:r w:rsidRPr="009D40C9">
              <w:rPr>
                <w:sz w:val="18"/>
                <w:szCs w:val="18"/>
              </w:rPr>
              <w:t>Начисленные доходы по КОСГУ</w:t>
            </w:r>
            <w:r>
              <w:rPr>
                <w:sz w:val="18"/>
                <w:szCs w:val="18"/>
              </w:rPr>
              <w:t xml:space="preserve"> 18х</w:t>
            </w:r>
            <w:r w:rsidRPr="009D40C9">
              <w:rPr>
                <w:sz w:val="18"/>
                <w:szCs w:val="18"/>
              </w:rPr>
              <w:t xml:space="preserve"> в ф. 0503710 не соответствуют начисленным доходам в ф. 0503721 недопустимо</w:t>
            </w:r>
            <w:r>
              <w:rPr>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tcPr>
          <w:p w14:paraId="0CA75587" w14:textId="77777777" w:rsidR="001A46C2" w:rsidRDefault="001A46C2" w:rsidP="001A46C2">
            <w:pPr>
              <w:rPr>
                <w:sz w:val="18"/>
                <w:szCs w:val="18"/>
              </w:rPr>
            </w:pPr>
            <w:r>
              <w:rPr>
                <w:sz w:val="18"/>
                <w:szCs w:val="18"/>
              </w:rPr>
              <w:t>Б</w:t>
            </w:r>
          </w:p>
        </w:tc>
      </w:tr>
      <w:tr w:rsidR="001A46C2" w14:paraId="5BB75AEF" w14:textId="77777777" w:rsidTr="003E2E85">
        <w:tc>
          <w:tcPr>
            <w:tcW w:w="670" w:type="dxa"/>
            <w:tcBorders>
              <w:top w:val="single" w:sz="4" w:space="0" w:color="auto"/>
              <w:left w:val="single" w:sz="4" w:space="0" w:color="auto"/>
              <w:bottom w:val="single" w:sz="4" w:space="0" w:color="auto"/>
              <w:right w:val="single" w:sz="4" w:space="0" w:color="auto"/>
            </w:tcBorders>
          </w:tcPr>
          <w:p w14:paraId="3BA28019" w14:textId="77777777" w:rsidR="001A46C2" w:rsidDel="008607C6" w:rsidRDefault="001A46C2" w:rsidP="001A46C2">
            <w:r>
              <w:t>469.2</w:t>
            </w:r>
          </w:p>
        </w:tc>
        <w:tc>
          <w:tcPr>
            <w:tcW w:w="1051" w:type="dxa"/>
            <w:tcBorders>
              <w:top w:val="single" w:sz="4" w:space="0" w:color="auto"/>
              <w:left w:val="single" w:sz="4" w:space="0" w:color="auto"/>
              <w:bottom w:val="single" w:sz="4" w:space="0" w:color="auto"/>
              <w:right w:val="single" w:sz="4" w:space="0" w:color="auto"/>
            </w:tcBorders>
          </w:tcPr>
          <w:p w14:paraId="64190E4F" w14:textId="77777777" w:rsidR="001A46C2" w:rsidDel="008607C6"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3046CDBC" w14:textId="77777777" w:rsidR="001A46C2" w:rsidRPr="00420589" w:rsidDel="008607C6" w:rsidRDefault="001A46C2" w:rsidP="001A46C2">
            <w:pPr>
              <w:rPr>
                <w:sz w:val="18"/>
                <w:szCs w:val="18"/>
              </w:rPr>
            </w:pPr>
            <w:r>
              <w:t>По соответствующему косгу</w:t>
            </w:r>
            <w:r>
              <w:rPr>
                <w:sz w:val="18"/>
                <w:szCs w:val="18"/>
              </w:rPr>
              <w:t xml:space="preserve"> х4011019х</w:t>
            </w:r>
          </w:p>
        </w:tc>
        <w:tc>
          <w:tcPr>
            <w:tcW w:w="852" w:type="dxa"/>
            <w:gridSpan w:val="2"/>
            <w:tcBorders>
              <w:top w:val="single" w:sz="4" w:space="0" w:color="auto"/>
              <w:left w:val="single" w:sz="4" w:space="0" w:color="auto"/>
              <w:bottom w:val="single" w:sz="4" w:space="0" w:color="auto"/>
              <w:right w:val="single" w:sz="4" w:space="0" w:color="auto"/>
            </w:tcBorders>
          </w:tcPr>
          <w:p w14:paraId="274F6164"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2B5806BB" w14:textId="77777777" w:rsidR="001A46C2" w:rsidRPr="00A45132" w:rsidDel="008607C6" w:rsidRDefault="001A46C2" w:rsidP="001A46C2">
            <w:pPr>
              <w:rPr>
                <w:sz w:val="18"/>
                <w:szCs w:val="18"/>
              </w:rPr>
            </w:pPr>
            <w:r w:rsidRPr="0063022B">
              <w:rPr>
                <w:sz w:val="18"/>
                <w:szCs w:val="18"/>
              </w:rPr>
              <w:t>(</w:t>
            </w:r>
            <w:r>
              <w:rPr>
                <w:sz w:val="18"/>
                <w:szCs w:val="18"/>
              </w:rPr>
              <w:t>5</w:t>
            </w:r>
            <w:r w:rsidRPr="0063022B">
              <w:rPr>
                <w:sz w:val="18"/>
                <w:szCs w:val="18"/>
              </w:rPr>
              <w:t>-</w:t>
            </w:r>
            <w:r>
              <w:rPr>
                <w:sz w:val="18"/>
                <w:szCs w:val="18"/>
              </w:rPr>
              <w:t>4</w:t>
            </w:r>
            <w:r w:rsidRPr="0063022B">
              <w:rPr>
                <w:sz w:val="18"/>
                <w:szCs w:val="18"/>
              </w:rPr>
              <w:t>)</w:t>
            </w:r>
          </w:p>
        </w:tc>
        <w:tc>
          <w:tcPr>
            <w:tcW w:w="993" w:type="dxa"/>
            <w:gridSpan w:val="2"/>
            <w:tcBorders>
              <w:top w:val="single" w:sz="4" w:space="0" w:color="auto"/>
              <w:left w:val="single" w:sz="4" w:space="0" w:color="auto"/>
              <w:bottom w:val="single" w:sz="4" w:space="0" w:color="auto"/>
              <w:right w:val="single" w:sz="4" w:space="0" w:color="auto"/>
            </w:tcBorders>
          </w:tcPr>
          <w:p w14:paraId="6B06FFC2" w14:textId="77777777" w:rsidR="001A46C2" w:rsidRPr="007E3C40" w:rsidDel="008607C6"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068EAECA" w14:textId="77777777" w:rsidR="001A46C2" w:rsidRPr="007657EC" w:rsidDel="008607C6"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2AD431DB" w14:textId="77777777" w:rsidR="001A46C2" w:rsidDel="008607C6" w:rsidRDefault="001A46C2" w:rsidP="001A46C2">
            <w:pPr>
              <w:rPr>
                <w:sz w:val="18"/>
                <w:szCs w:val="18"/>
              </w:rPr>
            </w:pPr>
            <w:r>
              <w:rPr>
                <w:sz w:val="18"/>
                <w:szCs w:val="18"/>
              </w:rPr>
              <w:t>110</w:t>
            </w:r>
          </w:p>
        </w:tc>
        <w:tc>
          <w:tcPr>
            <w:tcW w:w="1559" w:type="dxa"/>
            <w:tcBorders>
              <w:top w:val="single" w:sz="4" w:space="0" w:color="auto"/>
              <w:left w:val="single" w:sz="4" w:space="0" w:color="auto"/>
              <w:bottom w:val="single" w:sz="4" w:space="0" w:color="auto"/>
              <w:right w:val="single" w:sz="4" w:space="0" w:color="auto"/>
            </w:tcBorders>
          </w:tcPr>
          <w:p w14:paraId="29897A6C" w14:textId="77777777" w:rsidR="001A46C2" w:rsidRPr="00B561CB" w:rsidDel="00F408F4" w:rsidRDefault="001A46C2" w:rsidP="001A46C2">
            <w:r>
              <w:t xml:space="preserve">По соответствующему косгу 19х </w:t>
            </w:r>
          </w:p>
        </w:tc>
        <w:tc>
          <w:tcPr>
            <w:tcW w:w="852" w:type="dxa"/>
            <w:tcBorders>
              <w:top w:val="single" w:sz="4" w:space="0" w:color="auto"/>
              <w:left w:val="single" w:sz="4" w:space="0" w:color="auto"/>
              <w:bottom w:val="single" w:sz="4" w:space="0" w:color="auto"/>
              <w:right w:val="single" w:sz="4" w:space="0" w:color="auto"/>
            </w:tcBorders>
          </w:tcPr>
          <w:p w14:paraId="1A2A4F3D" w14:textId="77777777" w:rsidR="001A46C2" w:rsidDel="008607C6" w:rsidRDefault="001A46C2" w:rsidP="001A46C2">
            <w:r>
              <w:t>5+6</w:t>
            </w:r>
          </w:p>
        </w:tc>
        <w:tc>
          <w:tcPr>
            <w:tcW w:w="2317" w:type="dxa"/>
            <w:tcBorders>
              <w:top w:val="single" w:sz="4" w:space="0" w:color="auto"/>
              <w:left w:val="single" w:sz="4" w:space="0" w:color="auto"/>
              <w:bottom w:val="single" w:sz="4" w:space="0" w:color="auto"/>
              <w:right w:val="single" w:sz="4" w:space="0" w:color="auto"/>
            </w:tcBorders>
          </w:tcPr>
          <w:p w14:paraId="642E8E01" w14:textId="77777777" w:rsidR="001A46C2" w:rsidRPr="009D40C9" w:rsidDel="008607C6" w:rsidRDefault="001A46C2" w:rsidP="001A46C2">
            <w:pPr>
              <w:rPr>
                <w:sz w:val="18"/>
                <w:szCs w:val="18"/>
              </w:rPr>
            </w:pPr>
            <w:r w:rsidRPr="00A1781D">
              <w:rPr>
                <w:sz w:val="18"/>
                <w:szCs w:val="18"/>
              </w:rPr>
              <w:t>Начисленные доходы по КОСГУ 1</w:t>
            </w:r>
            <w:r>
              <w:rPr>
                <w:sz w:val="18"/>
                <w:szCs w:val="18"/>
              </w:rPr>
              <w:t xml:space="preserve">9х </w:t>
            </w:r>
            <w:r w:rsidRPr="00A1781D">
              <w:rPr>
                <w:sz w:val="18"/>
                <w:szCs w:val="18"/>
              </w:rPr>
              <w:t xml:space="preserve">в ф. </w:t>
            </w:r>
            <w:r>
              <w:rPr>
                <w:sz w:val="18"/>
                <w:szCs w:val="18"/>
              </w:rPr>
              <w:t>0503710</w:t>
            </w:r>
            <w:r w:rsidRPr="00A1781D">
              <w:rPr>
                <w:sz w:val="18"/>
                <w:szCs w:val="18"/>
              </w:rPr>
              <w:t xml:space="preserve"> не соответствуют начисленным доходам по КОСГУ 1</w:t>
            </w:r>
            <w:r>
              <w:rPr>
                <w:sz w:val="18"/>
                <w:szCs w:val="18"/>
              </w:rPr>
              <w:t>9х</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690ABB11" w14:textId="77777777" w:rsidR="001A46C2" w:rsidRPr="009D40C9" w:rsidRDefault="001A46C2" w:rsidP="001A46C2">
            <w:pPr>
              <w:rPr>
                <w:sz w:val="18"/>
                <w:szCs w:val="18"/>
              </w:rPr>
            </w:pPr>
            <w:r>
              <w:rPr>
                <w:sz w:val="18"/>
                <w:szCs w:val="18"/>
              </w:rPr>
              <w:t>Б</w:t>
            </w:r>
          </w:p>
        </w:tc>
      </w:tr>
      <w:tr w:rsidR="001A46C2" w14:paraId="3370C91A" w14:textId="77777777" w:rsidTr="003E2E85">
        <w:tc>
          <w:tcPr>
            <w:tcW w:w="670" w:type="dxa"/>
            <w:tcBorders>
              <w:top w:val="single" w:sz="4" w:space="0" w:color="auto"/>
              <w:left w:val="single" w:sz="4" w:space="0" w:color="auto"/>
              <w:bottom w:val="single" w:sz="4" w:space="0" w:color="auto"/>
              <w:right w:val="single" w:sz="4" w:space="0" w:color="auto"/>
            </w:tcBorders>
          </w:tcPr>
          <w:p w14:paraId="242861E9" w14:textId="77777777" w:rsidR="001A46C2" w:rsidRDefault="001A46C2" w:rsidP="001A46C2">
            <w:r>
              <w:t>473</w:t>
            </w:r>
          </w:p>
        </w:tc>
        <w:tc>
          <w:tcPr>
            <w:tcW w:w="1051" w:type="dxa"/>
            <w:tcBorders>
              <w:top w:val="single" w:sz="4" w:space="0" w:color="auto"/>
              <w:left w:val="single" w:sz="4" w:space="0" w:color="auto"/>
              <w:bottom w:val="single" w:sz="4" w:space="0" w:color="auto"/>
              <w:right w:val="single" w:sz="4" w:space="0" w:color="auto"/>
            </w:tcBorders>
          </w:tcPr>
          <w:p w14:paraId="3C40EE61"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2205C4B3" w14:textId="77777777" w:rsidR="001A46C2" w:rsidRDefault="001A46C2" w:rsidP="001A46C2">
            <w:pPr>
              <w:rPr>
                <w:sz w:val="18"/>
                <w:szCs w:val="18"/>
              </w:rPr>
            </w:pPr>
            <w:r>
              <w:rPr>
                <w:sz w:val="18"/>
                <w:szCs w:val="18"/>
              </w:rPr>
              <w:t>Сумма по х40120233</w:t>
            </w:r>
          </w:p>
          <w:p w14:paraId="5257C91D" w14:textId="77777777" w:rsidR="001A46C2" w:rsidRPr="00420589"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0CCB3F52"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6C48E1D6" w14:textId="77777777" w:rsidR="001A46C2" w:rsidRDefault="001A46C2" w:rsidP="001A46C2">
            <w:pPr>
              <w:rPr>
                <w:sz w:val="18"/>
                <w:szCs w:val="18"/>
              </w:rPr>
            </w:pPr>
            <w:r w:rsidRPr="00A45132">
              <w:rPr>
                <w:sz w:val="18"/>
                <w:szCs w:val="18"/>
              </w:rPr>
              <w:t>(</w:t>
            </w:r>
            <w:r>
              <w:rPr>
                <w:sz w:val="18"/>
                <w:szCs w:val="18"/>
              </w:rPr>
              <w:t>2</w:t>
            </w:r>
            <w:r w:rsidRPr="00A45132">
              <w:rPr>
                <w:sz w:val="18"/>
                <w:szCs w:val="18"/>
              </w:rPr>
              <w:t>-</w:t>
            </w:r>
            <w:r>
              <w:rPr>
                <w:sz w:val="18"/>
                <w:szCs w:val="18"/>
              </w:rPr>
              <w:t>3</w:t>
            </w:r>
            <w:r w:rsidRPr="00A45132">
              <w:rPr>
                <w:sz w:val="18"/>
                <w:szCs w:val="18"/>
              </w:rPr>
              <w:t>)+(</w:t>
            </w:r>
            <w:r>
              <w:rPr>
                <w:sz w:val="18"/>
                <w:szCs w:val="18"/>
              </w:rPr>
              <w:t>4</w:t>
            </w:r>
            <w:r w:rsidRPr="00A45132">
              <w:rPr>
                <w:sz w:val="18"/>
                <w:szCs w:val="18"/>
              </w:rPr>
              <w:t>-</w:t>
            </w:r>
            <w:r>
              <w:rPr>
                <w:sz w:val="18"/>
                <w:szCs w:val="18"/>
              </w:rPr>
              <w:t>5</w:t>
            </w:r>
            <w:r w:rsidRPr="00A45132">
              <w:rPr>
                <w:sz w:val="18"/>
                <w:szCs w:val="18"/>
              </w:rPr>
              <w:t>)</w:t>
            </w:r>
          </w:p>
        </w:tc>
        <w:tc>
          <w:tcPr>
            <w:tcW w:w="993" w:type="dxa"/>
            <w:gridSpan w:val="2"/>
            <w:tcBorders>
              <w:top w:val="single" w:sz="4" w:space="0" w:color="auto"/>
              <w:left w:val="single" w:sz="4" w:space="0" w:color="auto"/>
              <w:bottom w:val="single" w:sz="4" w:space="0" w:color="auto"/>
              <w:right w:val="single" w:sz="4" w:space="0" w:color="auto"/>
            </w:tcBorders>
          </w:tcPr>
          <w:p w14:paraId="430CBFA9"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B21860B" w14:textId="77777777" w:rsidR="001A46C2" w:rsidRPr="007657EC"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3020310F" w14:textId="77777777" w:rsidR="001A46C2" w:rsidRDefault="001A46C2" w:rsidP="001A46C2">
            <w:pPr>
              <w:rPr>
                <w:sz w:val="18"/>
                <w:szCs w:val="18"/>
              </w:rPr>
            </w:pPr>
            <w:r>
              <w:rPr>
                <w:sz w:val="18"/>
                <w:szCs w:val="18"/>
              </w:rPr>
              <w:t>190</w:t>
            </w:r>
          </w:p>
        </w:tc>
        <w:tc>
          <w:tcPr>
            <w:tcW w:w="1559" w:type="dxa"/>
            <w:tcBorders>
              <w:top w:val="single" w:sz="4" w:space="0" w:color="auto"/>
              <w:left w:val="single" w:sz="4" w:space="0" w:color="auto"/>
              <w:bottom w:val="single" w:sz="4" w:space="0" w:color="auto"/>
              <w:right w:val="single" w:sz="4" w:space="0" w:color="auto"/>
            </w:tcBorders>
          </w:tcPr>
          <w:p w14:paraId="5E06D6DA" w14:textId="77777777" w:rsidR="001A46C2" w:rsidRPr="00B561CB" w:rsidDel="00F408F4" w:rsidRDefault="001A46C2" w:rsidP="001A46C2">
            <w:r>
              <w:t>КОСГУ 233</w:t>
            </w:r>
          </w:p>
        </w:tc>
        <w:tc>
          <w:tcPr>
            <w:tcW w:w="852" w:type="dxa"/>
            <w:tcBorders>
              <w:top w:val="single" w:sz="4" w:space="0" w:color="auto"/>
              <w:left w:val="single" w:sz="4" w:space="0" w:color="auto"/>
              <w:bottom w:val="single" w:sz="4" w:space="0" w:color="auto"/>
              <w:right w:val="single" w:sz="4" w:space="0" w:color="auto"/>
            </w:tcBorders>
          </w:tcPr>
          <w:p w14:paraId="476D5132" w14:textId="77777777" w:rsidR="001A46C2" w:rsidRPr="00026DF4" w:rsidRDefault="001A46C2" w:rsidP="001A46C2">
            <w:r>
              <w:t>7</w:t>
            </w:r>
          </w:p>
        </w:tc>
        <w:tc>
          <w:tcPr>
            <w:tcW w:w="2317" w:type="dxa"/>
            <w:tcBorders>
              <w:top w:val="single" w:sz="4" w:space="0" w:color="auto"/>
              <w:left w:val="single" w:sz="4" w:space="0" w:color="auto"/>
              <w:bottom w:val="single" w:sz="4" w:space="0" w:color="auto"/>
              <w:right w:val="single" w:sz="4" w:space="0" w:color="auto"/>
            </w:tcBorders>
          </w:tcPr>
          <w:p w14:paraId="47D0C980" w14:textId="77777777" w:rsidR="001A46C2" w:rsidRPr="00B45B71" w:rsidRDefault="001A46C2" w:rsidP="001A46C2">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233</w:t>
            </w:r>
            <w:r w:rsidRPr="009D40C9">
              <w:rPr>
                <w:sz w:val="18"/>
                <w:szCs w:val="18"/>
              </w:rPr>
              <w:t xml:space="preserve"> в ф. 0503710 не соответствуют начисленным </w:t>
            </w:r>
            <w:r>
              <w:rPr>
                <w:sz w:val="18"/>
                <w:szCs w:val="18"/>
              </w:rPr>
              <w:t xml:space="preserve">расходам </w:t>
            </w:r>
            <w:r w:rsidRPr="009D40C9">
              <w:rPr>
                <w:sz w:val="18"/>
                <w:szCs w:val="18"/>
              </w:rPr>
              <w:t>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2FCF0147" w14:textId="77777777" w:rsidR="001A46C2" w:rsidRPr="009D40C9" w:rsidRDefault="001A46C2" w:rsidP="001A46C2">
            <w:pPr>
              <w:rPr>
                <w:sz w:val="18"/>
                <w:szCs w:val="18"/>
              </w:rPr>
            </w:pPr>
            <w:r>
              <w:rPr>
                <w:sz w:val="18"/>
                <w:szCs w:val="18"/>
              </w:rPr>
              <w:t>Б</w:t>
            </w:r>
          </w:p>
        </w:tc>
      </w:tr>
      <w:tr w:rsidR="001A46C2" w14:paraId="1C0533C0" w14:textId="77777777" w:rsidTr="003E2E85">
        <w:tc>
          <w:tcPr>
            <w:tcW w:w="670" w:type="dxa"/>
            <w:tcBorders>
              <w:top w:val="single" w:sz="4" w:space="0" w:color="auto"/>
              <w:left w:val="single" w:sz="4" w:space="0" w:color="auto"/>
              <w:bottom w:val="single" w:sz="4" w:space="0" w:color="auto"/>
              <w:right w:val="single" w:sz="4" w:space="0" w:color="auto"/>
            </w:tcBorders>
          </w:tcPr>
          <w:p w14:paraId="08DFA8CA" w14:textId="77777777" w:rsidR="001A46C2" w:rsidRDefault="001A46C2" w:rsidP="001A46C2">
            <w:r>
              <w:t>474</w:t>
            </w:r>
          </w:p>
        </w:tc>
        <w:tc>
          <w:tcPr>
            <w:tcW w:w="1051" w:type="dxa"/>
            <w:tcBorders>
              <w:top w:val="single" w:sz="4" w:space="0" w:color="auto"/>
              <w:left w:val="single" w:sz="4" w:space="0" w:color="auto"/>
              <w:bottom w:val="single" w:sz="4" w:space="0" w:color="auto"/>
              <w:right w:val="single" w:sz="4" w:space="0" w:color="auto"/>
            </w:tcBorders>
          </w:tcPr>
          <w:p w14:paraId="075B05A8" w14:textId="77777777" w:rsidR="001A46C2" w:rsidRDefault="001A46C2" w:rsidP="001A46C2">
            <w:pPr>
              <w:rPr>
                <w:sz w:val="18"/>
                <w:szCs w:val="18"/>
              </w:rPr>
            </w:pPr>
            <w:r w:rsidRPr="001626F4">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49F4C151" w14:textId="77777777" w:rsidR="001A46C2" w:rsidRDefault="001A46C2" w:rsidP="001A46C2">
            <w:pPr>
              <w:rPr>
                <w:sz w:val="18"/>
                <w:szCs w:val="18"/>
              </w:rPr>
            </w:pPr>
            <w:r>
              <w:t>По соответствующему косгу</w:t>
            </w:r>
            <w:r>
              <w:rPr>
                <w:sz w:val="18"/>
                <w:szCs w:val="18"/>
              </w:rPr>
              <w:t xml:space="preserve"> х4012024х</w:t>
            </w:r>
          </w:p>
          <w:p w14:paraId="4DA91E9C" w14:textId="77777777" w:rsidR="001A46C2" w:rsidRPr="00420589"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6C082CDF"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10AE5DED" w14:textId="77777777" w:rsidR="001A46C2" w:rsidRDefault="001A46C2" w:rsidP="001A46C2">
            <w:pPr>
              <w:rPr>
                <w:sz w:val="18"/>
                <w:szCs w:val="18"/>
              </w:rPr>
            </w:pPr>
            <w:r w:rsidRPr="001411C1">
              <w:rPr>
                <w:sz w:val="18"/>
                <w:szCs w:val="18"/>
              </w:rPr>
              <w:t>(2-3)+(4-5)</w:t>
            </w:r>
          </w:p>
        </w:tc>
        <w:tc>
          <w:tcPr>
            <w:tcW w:w="993" w:type="dxa"/>
            <w:gridSpan w:val="2"/>
            <w:tcBorders>
              <w:top w:val="single" w:sz="4" w:space="0" w:color="auto"/>
              <w:left w:val="single" w:sz="4" w:space="0" w:color="auto"/>
              <w:bottom w:val="single" w:sz="4" w:space="0" w:color="auto"/>
              <w:right w:val="single" w:sz="4" w:space="0" w:color="auto"/>
            </w:tcBorders>
          </w:tcPr>
          <w:p w14:paraId="0C560AC4"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BE7C77C" w14:textId="77777777" w:rsidR="001A46C2" w:rsidRPr="007657EC"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65DCC86C" w14:textId="77777777" w:rsidR="001A46C2" w:rsidRDefault="001A46C2" w:rsidP="001A46C2">
            <w:pPr>
              <w:rPr>
                <w:sz w:val="18"/>
                <w:szCs w:val="18"/>
              </w:rPr>
            </w:pPr>
            <w:r>
              <w:rPr>
                <w:sz w:val="18"/>
                <w:szCs w:val="18"/>
              </w:rPr>
              <w:t>210</w:t>
            </w:r>
          </w:p>
        </w:tc>
        <w:tc>
          <w:tcPr>
            <w:tcW w:w="1559" w:type="dxa"/>
            <w:tcBorders>
              <w:top w:val="single" w:sz="4" w:space="0" w:color="auto"/>
              <w:left w:val="single" w:sz="4" w:space="0" w:color="auto"/>
              <w:bottom w:val="single" w:sz="4" w:space="0" w:color="auto"/>
              <w:right w:val="single" w:sz="4" w:space="0" w:color="auto"/>
            </w:tcBorders>
          </w:tcPr>
          <w:p w14:paraId="6201B20C" w14:textId="77777777" w:rsidR="001A46C2" w:rsidRPr="00B561CB" w:rsidDel="00F408F4" w:rsidRDefault="001A46C2" w:rsidP="001A46C2">
            <w:r>
              <w:t xml:space="preserve">По соответствующему косгу 24х </w:t>
            </w:r>
          </w:p>
        </w:tc>
        <w:tc>
          <w:tcPr>
            <w:tcW w:w="852" w:type="dxa"/>
            <w:tcBorders>
              <w:top w:val="single" w:sz="4" w:space="0" w:color="auto"/>
              <w:left w:val="single" w:sz="4" w:space="0" w:color="auto"/>
              <w:bottom w:val="single" w:sz="4" w:space="0" w:color="auto"/>
              <w:right w:val="single" w:sz="4" w:space="0" w:color="auto"/>
            </w:tcBorders>
          </w:tcPr>
          <w:p w14:paraId="761855E4" w14:textId="77777777" w:rsidR="001A46C2" w:rsidRPr="00026DF4" w:rsidRDefault="001A46C2" w:rsidP="001A46C2">
            <w:r w:rsidRPr="00461277">
              <w:t>7</w:t>
            </w:r>
          </w:p>
        </w:tc>
        <w:tc>
          <w:tcPr>
            <w:tcW w:w="2317" w:type="dxa"/>
            <w:tcBorders>
              <w:top w:val="single" w:sz="4" w:space="0" w:color="auto"/>
              <w:left w:val="single" w:sz="4" w:space="0" w:color="auto"/>
              <w:bottom w:val="single" w:sz="4" w:space="0" w:color="auto"/>
              <w:right w:val="single" w:sz="4" w:space="0" w:color="auto"/>
            </w:tcBorders>
          </w:tcPr>
          <w:p w14:paraId="1EA3FC5F" w14:textId="35AC74D5" w:rsidR="001A46C2" w:rsidRPr="00B45B71" w:rsidRDefault="001A46C2" w:rsidP="00D05AAD">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24х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14159BC3" w14:textId="77777777" w:rsidR="001A46C2" w:rsidRPr="009D40C9" w:rsidRDefault="001A46C2" w:rsidP="001A46C2">
            <w:pPr>
              <w:rPr>
                <w:sz w:val="18"/>
                <w:szCs w:val="18"/>
              </w:rPr>
            </w:pPr>
            <w:r w:rsidRPr="00493B1A">
              <w:rPr>
                <w:sz w:val="18"/>
                <w:szCs w:val="18"/>
              </w:rPr>
              <w:t>Б</w:t>
            </w:r>
          </w:p>
        </w:tc>
      </w:tr>
      <w:tr w:rsidR="001A46C2" w14:paraId="40F6B747" w14:textId="77777777" w:rsidTr="003E2E85">
        <w:tc>
          <w:tcPr>
            <w:tcW w:w="670" w:type="dxa"/>
            <w:tcBorders>
              <w:top w:val="single" w:sz="4" w:space="0" w:color="auto"/>
              <w:left w:val="single" w:sz="4" w:space="0" w:color="auto"/>
              <w:bottom w:val="single" w:sz="4" w:space="0" w:color="auto"/>
              <w:right w:val="single" w:sz="4" w:space="0" w:color="auto"/>
            </w:tcBorders>
          </w:tcPr>
          <w:p w14:paraId="0E9F112A" w14:textId="77777777" w:rsidR="001A46C2" w:rsidRDefault="001A46C2" w:rsidP="001A46C2">
            <w:r>
              <w:t>475</w:t>
            </w:r>
          </w:p>
        </w:tc>
        <w:tc>
          <w:tcPr>
            <w:tcW w:w="1051" w:type="dxa"/>
            <w:tcBorders>
              <w:top w:val="single" w:sz="4" w:space="0" w:color="auto"/>
              <w:left w:val="single" w:sz="4" w:space="0" w:color="auto"/>
              <w:bottom w:val="single" w:sz="4" w:space="0" w:color="auto"/>
              <w:right w:val="single" w:sz="4" w:space="0" w:color="auto"/>
            </w:tcBorders>
          </w:tcPr>
          <w:p w14:paraId="07622585" w14:textId="77777777" w:rsidR="001A46C2" w:rsidRDefault="001A46C2" w:rsidP="001A46C2">
            <w:pPr>
              <w:rPr>
                <w:sz w:val="18"/>
                <w:szCs w:val="18"/>
              </w:rPr>
            </w:pPr>
            <w:r w:rsidRPr="001626F4">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5B4607B4" w14:textId="77777777" w:rsidR="001A46C2" w:rsidRDefault="001A46C2" w:rsidP="001A46C2">
            <w:pPr>
              <w:rPr>
                <w:sz w:val="18"/>
                <w:szCs w:val="18"/>
              </w:rPr>
            </w:pPr>
            <w:r>
              <w:t>По соответствующему косгу</w:t>
            </w:r>
            <w:r>
              <w:rPr>
                <w:sz w:val="18"/>
                <w:szCs w:val="18"/>
              </w:rPr>
              <w:t xml:space="preserve"> х4012028х</w:t>
            </w:r>
          </w:p>
          <w:p w14:paraId="28A25A8F" w14:textId="77777777" w:rsidR="001A46C2" w:rsidRPr="00420589"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7778F570"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766CD38D" w14:textId="77777777" w:rsidR="001A46C2" w:rsidRDefault="001A46C2" w:rsidP="001A46C2">
            <w:pPr>
              <w:rPr>
                <w:sz w:val="18"/>
                <w:szCs w:val="18"/>
              </w:rPr>
            </w:pPr>
            <w:r w:rsidRPr="001411C1">
              <w:rPr>
                <w:sz w:val="18"/>
                <w:szCs w:val="18"/>
              </w:rPr>
              <w:t>(2-3)+(4-5)</w:t>
            </w:r>
          </w:p>
        </w:tc>
        <w:tc>
          <w:tcPr>
            <w:tcW w:w="993" w:type="dxa"/>
            <w:gridSpan w:val="2"/>
            <w:tcBorders>
              <w:top w:val="single" w:sz="4" w:space="0" w:color="auto"/>
              <w:left w:val="single" w:sz="4" w:space="0" w:color="auto"/>
              <w:bottom w:val="single" w:sz="4" w:space="0" w:color="auto"/>
              <w:right w:val="single" w:sz="4" w:space="0" w:color="auto"/>
            </w:tcBorders>
          </w:tcPr>
          <w:p w14:paraId="47FCD0D1"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8E3C0DC" w14:textId="77777777" w:rsidR="001A46C2" w:rsidRPr="007657EC"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646A9714" w14:textId="77777777" w:rsidR="001A46C2" w:rsidRDefault="001A46C2" w:rsidP="001A46C2">
            <w:pPr>
              <w:rPr>
                <w:sz w:val="18"/>
                <w:szCs w:val="18"/>
              </w:rPr>
            </w:pPr>
            <w:r>
              <w:rPr>
                <w:sz w:val="18"/>
                <w:szCs w:val="18"/>
              </w:rPr>
              <w:t>260</w:t>
            </w:r>
          </w:p>
        </w:tc>
        <w:tc>
          <w:tcPr>
            <w:tcW w:w="1559" w:type="dxa"/>
            <w:tcBorders>
              <w:top w:val="single" w:sz="4" w:space="0" w:color="auto"/>
              <w:left w:val="single" w:sz="4" w:space="0" w:color="auto"/>
              <w:bottom w:val="single" w:sz="4" w:space="0" w:color="auto"/>
              <w:right w:val="single" w:sz="4" w:space="0" w:color="auto"/>
            </w:tcBorders>
          </w:tcPr>
          <w:p w14:paraId="6832CE54" w14:textId="77777777" w:rsidR="001A46C2" w:rsidRPr="00B561CB" w:rsidDel="00F408F4" w:rsidRDefault="001A46C2" w:rsidP="001A46C2">
            <w:r>
              <w:t xml:space="preserve">По соответствующему косгу 28х </w:t>
            </w:r>
          </w:p>
        </w:tc>
        <w:tc>
          <w:tcPr>
            <w:tcW w:w="852" w:type="dxa"/>
            <w:tcBorders>
              <w:top w:val="single" w:sz="4" w:space="0" w:color="auto"/>
              <w:left w:val="single" w:sz="4" w:space="0" w:color="auto"/>
              <w:bottom w:val="single" w:sz="4" w:space="0" w:color="auto"/>
              <w:right w:val="single" w:sz="4" w:space="0" w:color="auto"/>
            </w:tcBorders>
          </w:tcPr>
          <w:p w14:paraId="00225438" w14:textId="77777777" w:rsidR="001A46C2" w:rsidRPr="00026DF4" w:rsidRDefault="001A46C2" w:rsidP="001A46C2">
            <w:r w:rsidRPr="00461277">
              <w:t>7</w:t>
            </w:r>
          </w:p>
        </w:tc>
        <w:tc>
          <w:tcPr>
            <w:tcW w:w="2317" w:type="dxa"/>
            <w:tcBorders>
              <w:top w:val="single" w:sz="4" w:space="0" w:color="auto"/>
              <w:left w:val="single" w:sz="4" w:space="0" w:color="auto"/>
              <w:bottom w:val="single" w:sz="4" w:space="0" w:color="auto"/>
              <w:right w:val="single" w:sz="4" w:space="0" w:color="auto"/>
            </w:tcBorders>
          </w:tcPr>
          <w:p w14:paraId="4005AACE" w14:textId="340AD1D7" w:rsidR="001A46C2" w:rsidRPr="00B45B71" w:rsidRDefault="001A46C2" w:rsidP="00D05AAD">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28х </w:t>
            </w:r>
            <w:r w:rsidRPr="009D40C9">
              <w:rPr>
                <w:sz w:val="18"/>
                <w:szCs w:val="18"/>
              </w:rPr>
              <w:t xml:space="preserve">в ф. 0503710 не соответствуют начисленным </w:t>
            </w:r>
            <w:r>
              <w:rPr>
                <w:sz w:val="18"/>
                <w:szCs w:val="18"/>
              </w:rPr>
              <w:t xml:space="preserve">расходам </w:t>
            </w:r>
            <w:r w:rsidRPr="009D40C9">
              <w:rPr>
                <w:sz w:val="18"/>
                <w:szCs w:val="18"/>
              </w:rPr>
              <w:t>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34767F19" w14:textId="77777777" w:rsidR="001A46C2" w:rsidRPr="009D40C9" w:rsidRDefault="001A46C2" w:rsidP="001A46C2">
            <w:pPr>
              <w:rPr>
                <w:sz w:val="18"/>
                <w:szCs w:val="18"/>
              </w:rPr>
            </w:pPr>
            <w:r w:rsidRPr="00493B1A">
              <w:rPr>
                <w:sz w:val="18"/>
                <w:szCs w:val="18"/>
              </w:rPr>
              <w:t>Б</w:t>
            </w:r>
          </w:p>
        </w:tc>
      </w:tr>
      <w:tr w:rsidR="001A46C2" w14:paraId="2A4BA640" w14:textId="77777777" w:rsidTr="003E2E85">
        <w:tc>
          <w:tcPr>
            <w:tcW w:w="670" w:type="dxa"/>
            <w:tcBorders>
              <w:top w:val="single" w:sz="4" w:space="0" w:color="auto"/>
              <w:left w:val="single" w:sz="4" w:space="0" w:color="auto"/>
              <w:bottom w:val="single" w:sz="4" w:space="0" w:color="auto"/>
              <w:right w:val="single" w:sz="4" w:space="0" w:color="auto"/>
            </w:tcBorders>
          </w:tcPr>
          <w:p w14:paraId="53E1E66C" w14:textId="77777777" w:rsidR="001A46C2" w:rsidRDefault="001A46C2" w:rsidP="001A46C2">
            <w:r>
              <w:t>476</w:t>
            </w:r>
          </w:p>
        </w:tc>
        <w:tc>
          <w:tcPr>
            <w:tcW w:w="1051" w:type="dxa"/>
            <w:tcBorders>
              <w:top w:val="single" w:sz="4" w:space="0" w:color="auto"/>
              <w:left w:val="single" w:sz="4" w:space="0" w:color="auto"/>
              <w:bottom w:val="single" w:sz="4" w:space="0" w:color="auto"/>
              <w:right w:val="single" w:sz="4" w:space="0" w:color="auto"/>
            </w:tcBorders>
          </w:tcPr>
          <w:p w14:paraId="1C51AFF4" w14:textId="77777777" w:rsidR="001A46C2" w:rsidRDefault="001A46C2" w:rsidP="001A46C2">
            <w:pPr>
              <w:rPr>
                <w:sz w:val="18"/>
                <w:szCs w:val="18"/>
              </w:rPr>
            </w:pPr>
            <w:r w:rsidRPr="001626F4">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04D7DAA4" w14:textId="77777777" w:rsidR="001A46C2" w:rsidRDefault="001A46C2" w:rsidP="001A46C2">
            <w:pPr>
              <w:rPr>
                <w:sz w:val="18"/>
                <w:szCs w:val="18"/>
              </w:rPr>
            </w:pPr>
            <w:r>
              <w:t>По соответствующему косгу</w:t>
            </w:r>
            <w:r>
              <w:rPr>
                <w:sz w:val="18"/>
                <w:szCs w:val="18"/>
              </w:rPr>
              <w:t xml:space="preserve"> х4012025х</w:t>
            </w:r>
          </w:p>
          <w:p w14:paraId="67EB857D" w14:textId="3ADC9123" w:rsidR="001A46C2" w:rsidRPr="00420589" w:rsidRDefault="004D64BB" w:rsidP="004D64BB">
            <w:pPr>
              <w:rPr>
                <w:sz w:val="18"/>
                <w:szCs w:val="18"/>
              </w:rPr>
            </w:pPr>
            <w:r w:rsidRPr="001411C1">
              <w:rPr>
                <w:sz w:val="18"/>
                <w:szCs w:val="18"/>
              </w:rPr>
              <w:t>(2-3)</w:t>
            </w:r>
            <w:r>
              <w:rPr>
                <w:sz w:val="18"/>
                <w:szCs w:val="18"/>
              </w:rPr>
              <w:t xml:space="preserve"> </w:t>
            </w:r>
            <w:r w:rsidRPr="001411C1">
              <w:rPr>
                <w:sz w:val="18"/>
                <w:szCs w:val="18"/>
              </w:rPr>
              <w:t>+</w:t>
            </w:r>
            <w:r>
              <w:rPr>
                <w:sz w:val="18"/>
                <w:szCs w:val="18"/>
              </w:rPr>
              <w:t xml:space="preserve"> </w:t>
            </w:r>
            <w:r w:rsidRPr="001411C1">
              <w:rPr>
                <w:sz w:val="18"/>
                <w:szCs w:val="18"/>
              </w:rPr>
              <w:t>(4-5)</w:t>
            </w:r>
            <w:r>
              <w:rPr>
                <w:sz w:val="18"/>
                <w:szCs w:val="18"/>
              </w:rPr>
              <w:t xml:space="preserve"> раздел 1 + Сумма по КОСГУ 25х гр. (4, 8, 9, 10)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516D0A4A"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5F3098B7" w14:textId="77777777" w:rsidR="001A46C2" w:rsidRDefault="001A46C2" w:rsidP="001A46C2">
            <w:pPr>
              <w:rPr>
                <w:sz w:val="18"/>
                <w:szCs w:val="18"/>
              </w:rPr>
            </w:pPr>
            <w:r w:rsidRPr="001411C1">
              <w:rPr>
                <w:sz w:val="18"/>
                <w:szCs w:val="18"/>
              </w:rPr>
              <w:t>(2-3)+(4-5)</w:t>
            </w:r>
          </w:p>
        </w:tc>
        <w:tc>
          <w:tcPr>
            <w:tcW w:w="993" w:type="dxa"/>
            <w:gridSpan w:val="2"/>
            <w:tcBorders>
              <w:top w:val="single" w:sz="4" w:space="0" w:color="auto"/>
              <w:left w:val="single" w:sz="4" w:space="0" w:color="auto"/>
              <w:bottom w:val="single" w:sz="4" w:space="0" w:color="auto"/>
              <w:right w:val="single" w:sz="4" w:space="0" w:color="auto"/>
            </w:tcBorders>
          </w:tcPr>
          <w:p w14:paraId="665F8A88"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7A526C61" w14:textId="77777777" w:rsidR="001A46C2" w:rsidRPr="007657EC"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4714B16F" w14:textId="77777777" w:rsidR="001A46C2" w:rsidRDefault="001A46C2" w:rsidP="001A46C2">
            <w:pPr>
              <w:rPr>
                <w:sz w:val="18"/>
                <w:szCs w:val="18"/>
              </w:rPr>
            </w:pPr>
            <w:r>
              <w:rPr>
                <w:sz w:val="18"/>
                <w:szCs w:val="18"/>
              </w:rPr>
              <w:t>230</w:t>
            </w:r>
          </w:p>
        </w:tc>
        <w:tc>
          <w:tcPr>
            <w:tcW w:w="1559" w:type="dxa"/>
            <w:tcBorders>
              <w:top w:val="single" w:sz="4" w:space="0" w:color="auto"/>
              <w:left w:val="single" w:sz="4" w:space="0" w:color="auto"/>
              <w:bottom w:val="single" w:sz="4" w:space="0" w:color="auto"/>
              <w:right w:val="single" w:sz="4" w:space="0" w:color="auto"/>
            </w:tcBorders>
          </w:tcPr>
          <w:p w14:paraId="7FE7D440" w14:textId="77777777" w:rsidR="001A46C2" w:rsidRPr="00B561CB" w:rsidDel="00F408F4" w:rsidRDefault="001A46C2" w:rsidP="001A46C2">
            <w:r>
              <w:t xml:space="preserve">По соответствующему косгу 25х </w:t>
            </w:r>
          </w:p>
        </w:tc>
        <w:tc>
          <w:tcPr>
            <w:tcW w:w="852" w:type="dxa"/>
            <w:tcBorders>
              <w:top w:val="single" w:sz="4" w:space="0" w:color="auto"/>
              <w:left w:val="single" w:sz="4" w:space="0" w:color="auto"/>
              <w:bottom w:val="single" w:sz="4" w:space="0" w:color="auto"/>
              <w:right w:val="single" w:sz="4" w:space="0" w:color="auto"/>
            </w:tcBorders>
          </w:tcPr>
          <w:p w14:paraId="7BC68EC9" w14:textId="77777777" w:rsidR="001A46C2" w:rsidRPr="00026DF4" w:rsidRDefault="001A46C2" w:rsidP="001A46C2">
            <w:r w:rsidRPr="00461277">
              <w:t>7</w:t>
            </w:r>
          </w:p>
        </w:tc>
        <w:tc>
          <w:tcPr>
            <w:tcW w:w="2317" w:type="dxa"/>
            <w:tcBorders>
              <w:top w:val="single" w:sz="4" w:space="0" w:color="auto"/>
              <w:left w:val="single" w:sz="4" w:space="0" w:color="auto"/>
              <w:bottom w:val="single" w:sz="4" w:space="0" w:color="auto"/>
              <w:right w:val="single" w:sz="4" w:space="0" w:color="auto"/>
            </w:tcBorders>
          </w:tcPr>
          <w:p w14:paraId="0B60B8D2" w14:textId="1E21035E" w:rsidR="001A46C2" w:rsidRPr="00B45B71" w:rsidRDefault="001A46C2" w:rsidP="00D05AAD">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25х </w:t>
            </w:r>
            <w:r w:rsidRPr="009D40C9">
              <w:rPr>
                <w:sz w:val="18"/>
                <w:szCs w:val="18"/>
              </w:rPr>
              <w:t xml:space="preserve">в ф. 0503710 не соответствуют начисленным </w:t>
            </w:r>
            <w:r>
              <w:rPr>
                <w:sz w:val="18"/>
                <w:szCs w:val="18"/>
              </w:rPr>
              <w:t xml:space="preserve">расходам </w:t>
            </w:r>
            <w:r w:rsidRPr="009D40C9">
              <w:rPr>
                <w:sz w:val="18"/>
                <w:szCs w:val="18"/>
              </w:rPr>
              <w:t>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189F1740" w14:textId="77777777" w:rsidR="001A46C2" w:rsidRPr="009D40C9" w:rsidRDefault="001A46C2" w:rsidP="001A46C2">
            <w:pPr>
              <w:rPr>
                <w:sz w:val="18"/>
                <w:szCs w:val="18"/>
              </w:rPr>
            </w:pPr>
            <w:r>
              <w:rPr>
                <w:sz w:val="18"/>
                <w:szCs w:val="18"/>
              </w:rPr>
              <w:t>Б</w:t>
            </w:r>
          </w:p>
        </w:tc>
      </w:tr>
      <w:tr w:rsidR="001A46C2" w14:paraId="7C0089AE" w14:textId="77777777" w:rsidTr="003E2E85">
        <w:tc>
          <w:tcPr>
            <w:tcW w:w="670" w:type="dxa"/>
            <w:tcBorders>
              <w:top w:val="single" w:sz="4" w:space="0" w:color="auto"/>
              <w:left w:val="single" w:sz="4" w:space="0" w:color="auto"/>
              <w:bottom w:val="single" w:sz="4" w:space="0" w:color="auto"/>
              <w:right w:val="single" w:sz="4" w:space="0" w:color="auto"/>
            </w:tcBorders>
          </w:tcPr>
          <w:p w14:paraId="3335C157" w14:textId="77777777" w:rsidR="001A46C2" w:rsidRDefault="001A46C2" w:rsidP="001A46C2">
            <w:r>
              <w:t>478</w:t>
            </w:r>
          </w:p>
        </w:tc>
        <w:tc>
          <w:tcPr>
            <w:tcW w:w="1051" w:type="dxa"/>
            <w:tcBorders>
              <w:top w:val="single" w:sz="4" w:space="0" w:color="auto"/>
              <w:left w:val="single" w:sz="4" w:space="0" w:color="auto"/>
              <w:bottom w:val="single" w:sz="4" w:space="0" w:color="auto"/>
              <w:right w:val="single" w:sz="4" w:space="0" w:color="auto"/>
            </w:tcBorders>
          </w:tcPr>
          <w:p w14:paraId="3046E326" w14:textId="77777777" w:rsidR="001A46C2" w:rsidRDefault="001A46C2" w:rsidP="001A46C2">
            <w:pPr>
              <w:rPr>
                <w:sz w:val="18"/>
                <w:szCs w:val="18"/>
              </w:rPr>
            </w:pPr>
            <w:r w:rsidRPr="001626F4">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2A84F9A7" w14:textId="19F2636D" w:rsidR="001A46C2" w:rsidRPr="00420589" w:rsidRDefault="001A46C2" w:rsidP="007F70CD">
            <w:pPr>
              <w:rPr>
                <w:sz w:val="18"/>
                <w:szCs w:val="18"/>
              </w:rPr>
            </w:pPr>
            <w:r>
              <w:t>По соответствующему косгу</w:t>
            </w:r>
            <w:r>
              <w:rPr>
                <w:sz w:val="18"/>
                <w:szCs w:val="18"/>
              </w:rPr>
              <w:t xml:space="preserve"> х4012026х </w:t>
            </w:r>
            <w:r w:rsidRPr="001411C1">
              <w:rPr>
                <w:sz w:val="18"/>
                <w:szCs w:val="18"/>
              </w:rPr>
              <w:t>(2-3)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26х гр. (4, </w:t>
            </w:r>
            <w:r w:rsidR="007F70CD">
              <w:rPr>
                <w:sz w:val="18"/>
                <w:szCs w:val="18"/>
              </w:rPr>
              <w:t>8, 9, 10</w:t>
            </w:r>
            <w:r>
              <w:rPr>
                <w:sz w:val="18"/>
                <w:szCs w:val="18"/>
              </w:rPr>
              <w:t xml:space="preserve">) раздел 2 </w:t>
            </w:r>
          </w:p>
        </w:tc>
        <w:tc>
          <w:tcPr>
            <w:tcW w:w="852" w:type="dxa"/>
            <w:gridSpan w:val="2"/>
            <w:tcBorders>
              <w:top w:val="single" w:sz="4" w:space="0" w:color="auto"/>
              <w:left w:val="single" w:sz="4" w:space="0" w:color="auto"/>
              <w:bottom w:val="single" w:sz="4" w:space="0" w:color="auto"/>
              <w:right w:val="single" w:sz="4" w:space="0" w:color="auto"/>
            </w:tcBorders>
          </w:tcPr>
          <w:p w14:paraId="4A6A5522"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6C50CE8B" w14:textId="77777777" w:rsidR="001A46C2" w:rsidRDefault="001A46C2" w:rsidP="001A46C2">
            <w:pPr>
              <w:rPr>
                <w:sz w:val="18"/>
                <w:szCs w:val="18"/>
              </w:rPr>
            </w:pPr>
            <w:r w:rsidRPr="001411C1">
              <w:rPr>
                <w:sz w:val="18"/>
                <w:szCs w:val="18"/>
              </w:rPr>
              <w:t>(2-3)+(4-5)</w:t>
            </w:r>
          </w:p>
        </w:tc>
        <w:tc>
          <w:tcPr>
            <w:tcW w:w="993" w:type="dxa"/>
            <w:gridSpan w:val="2"/>
            <w:tcBorders>
              <w:top w:val="single" w:sz="4" w:space="0" w:color="auto"/>
              <w:left w:val="single" w:sz="4" w:space="0" w:color="auto"/>
              <w:bottom w:val="single" w:sz="4" w:space="0" w:color="auto"/>
              <w:right w:val="single" w:sz="4" w:space="0" w:color="auto"/>
            </w:tcBorders>
          </w:tcPr>
          <w:p w14:paraId="7310987D"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EB6E620" w14:textId="77777777" w:rsidR="001A46C2" w:rsidRPr="007657EC" w:rsidRDefault="001A46C2" w:rsidP="001A46C2">
            <w:pPr>
              <w:rPr>
                <w:sz w:val="18"/>
                <w:szCs w:val="18"/>
              </w:rPr>
            </w:pPr>
            <w:r w:rsidRPr="008745FF">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29A73710" w14:textId="77777777" w:rsidR="001A46C2" w:rsidRDefault="001A46C2" w:rsidP="001A46C2">
            <w:pPr>
              <w:rPr>
                <w:sz w:val="18"/>
                <w:szCs w:val="18"/>
              </w:rPr>
            </w:pPr>
            <w:r>
              <w:rPr>
                <w:sz w:val="18"/>
                <w:szCs w:val="18"/>
              </w:rPr>
              <w:t>240</w:t>
            </w:r>
          </w:p>
        </w:tc>
        <w:tc>
          <w:tcPr>
            <w:tcW w:w="1559" w:type="dxa"/>
            <w:tcBorders>
              <w:top w:val="single" w:sz="4" w:space="0" w:color="auto"/>
              <w:left w:val="single" w:sz="4" w:space="0" w:color="auto"/>
              <w:bottom w:val="single" w:sz="4" w:space="0" w:color="auto"/>
              <w:right w:val="single" w:sz="4" w:space="0" w:color="auto"/>
            </w:tcBorders>
          </w:tcPr>
          <w:p w14:paraId="0EF827B3" w14:textId="77777777" w:rsidR="001A46C2" w:rsidRPr="00B561CB" w:rsidDel="00F408F4" w:rsidRDefault="001A46C2" w:rsidP="001A46C2">
            <w:r>
              <w:t xml:space="preserve">По соответствующему косгу 26х </w:t>
            </w:r>
          </w:p>
        </w:tc>
        <w:tc>
          <w:tcPr>
            <w:tcW w:w="852" w:type="dxa"/>
            <w:tcBorders>
              <w:top w:val="single" w:sz="4" w:space="0" w:color="auto"/>
              <w:left w:val="single" w:sz="4" w:space="0" w:color="auto"/>
              <w:bottom w:val="single" w:sz="4" w:space="0" w:color="auto"/>
              <w:right w:val="single" w:sz="4" w:space="0" w:color="auto"/>
            </w:tcBorders>
          </w:tcPr>
          <w:p w14:paraId="6117AB0F" w14:textId="77777777" w:rsidR="001A46C2" w:rsidRPr="00026DF4" w:rsidRDefault="001A46C2" w:rsidP="001A46C2">
            <w:r w:rsidRPr="00461277">
              <w:t>7</w:t>
            </w:r>
          </w:p>
        </w:tc>
        <w:tc>
          <w:tcPr>
            <w:tcW w:w="2317" w:type="dxa"/>
            <w:tcBorders>
              <w:top w:val="single" w:sz="4" w:space="0" w:color="auto"/>
              <w:left w:val="single" w:sz="4" w:space="0" w:color="auto"/>
              <w:bottom w:val="single" w:sz="4" w:space="0" w:color="auto"/>
              <w:right w:val="single" w:sz="4" w:space="0" w:color="auto"/>
            </w:tcBorders>
          </w:tcPr>
          <w:p w14:paraId="640A3EA8" w14:textId="34BDCA6F" w:rsidR="001A46C2" w:rsidRPr="00B45B71" w:rsidRDefault="001A46C2" w:rsidP="00D05AAD">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26х </w:t>
            </w:r>
            <w:r w:rsidRPr="009D40C9">
              <w:rPr>
                <w:sz w:val="18"/>
                <w:szCs w:val="18"/>
              </w:rPr>
              <w:t xml:space="preserve">в ф. 0503710 не соответствуют начисленным </w:t>
            </w:r>
            <w:r>
              <w:rPr>
                <w:sz w:val="18"/>
                <w:szCs w:val="18"/>
              </w:rPr>
              <w:t xml:space="preserve">расходам </w:t>
            </w:r>
            <w:r w:rsidRPr="009D40C9">
              <w:rPr>
                <w:sz w:val="18"/>
                <w:szCs w:val="18"/>
              </w:rPr>
              <w:t>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7812958F" w14:textId="77777777" w:rsidR="001A46C2" w:rsidRPr="009D40C9" w:rsidRDefault="001A46C2" w:rsidP="001A46C2">
            <w:pPr>
              <w:rPr>
                <w:sz w:val="18"/>
                <w:szCs w:val="18"/>
              </w:rPr>
            </w:pPr>
            <w:r>
              <w:rPr>
                <w:sz w:val="18"/>
                <w:szCs w:val="18"/>
              </w:rPr>
              <w:t>Б</w:t>
            </w:r>
          </w:p>
        </w:tc>
      </w:tr>
      <w:tr w:rsidR="001A46C2" w14:paraId="55CB0378" w14:textId="77777777" w:rsidTr="003E2E85">
        <w:tc>
          <w:tcPr>
            <w:tcW w:w="670" w:type="dxa"/>
            <w:tcBorders>
              <w:top w:val="single" w:sz="4" w:space="0" w:color="auto"/>
              <w:left w:val="single" w:sz="4" w:space="0" w:color="auto"/>
              <w:bottom w:val="single" w:sz="4" w:space="0" w:color="auto"/>
              <w:right w:val="single" w:sz="4" w:space="0" w:color="auto"/>
            </w:tcBorders>
          </w:tcPr>
          <w:p w14:paraId="3BAEC66E" w14:textId="77777777" w:rsidR="001A46C2" w:rsidRDefault="001A46C2" w:rsidP="001A46C2">
            <w:r>
              <w:t>480</w:t>
            </w:r>
          </w:p>
        </w:tc>
        <w:tc>
          <w:tcPr>
            <w:tcW w:w="1051" w:type="dxa"/>
            <w:tcBorders>
              <w:top w:val="single" w:sz="4" w:space="0" w:color="auto"/>
              <w:left w:val="single" w:sz="4" w:space="0" w:color="auto"/>
              <w:bottom w:val="single" w:sz="4" w:space="0" w:color="auto"/>
              <w:right w:val="single" w:sz="4" w:space="0" w:color="auto"/>
            </w:tcBorders>
          </w:tcPr>
          <w:p w14:paraId="3AFF4B4B" w14:textId="77777777" w:rsidR="001A46C2" w:rsidRDefault="001A46C2" w:rsidP="001A46C2">
            <w:pPr>
              <w:rPr>
                <w:sz w:val="18"/>
                <w:szCs w:val="18"/>
              </w:rPr>
            </w:pPr>
            <w:r w:rsidRPr="001626F4">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6EF85436" w14:textId="77777777" w:rsidR="001A46C2" w:rsidRDefault="001A46C2" w:rsidP="001A46C2">
            <w:pPr>
              <w:rPr>
                <w:sz w:val="18"/>
                <w:szCs w:val="18"/>
              </w:rPr>
            </w:pPr>
            <w:r>
              <w:rPr>
                <w:sz w:val="18"/>
                <w:szCs w:val="18"/>
              </w:rPr>
              <w:t>Сумма по х40120273</w:t>
            </w:r>
          </w:p>
          <w:p w14:paraId="47C37EE6" w14:textId="77777777" w:rsidR="001A46C2"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31E80AF5"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2DF924D5" w14:textId="77777777" w:rsidR="001A46C2" w:rsidRDefault="001A46C2" w:rsidP="001A46C2">
            <w:pPr>
              <w:rPr>
                <w:sz w:val="18"/>
                <w:szCs w:val="18"/>
              </w:rPr>
            </w:pPr>
            <w:r w:rsidRPr="001411C1">
              <w:rPr>
                <w:sz w:val="18"/>
                <w:szCs w:val="18"/>
              </w:rPr>
              <w:t>(2-3)+(4-5)</w:t>
            </w:r>
          </w:p>
        </w:tc>
        <w:tc>
          <w:tcPr>
            <w:tcW w:w="993" w:type="dxa"/>
            <w:gridSpan w:val="2"/>
            <w:tcBorders>
              <w:top w:val="single" w:sz="4" w:space="0" w:color="auto"/>
              <w:left w:val="single" w:sz="4" w:space="0" w:color="auto"/>
              <w:bottom w:val="single" w:sz="4" w:space="0" w:color="auto"/>
              <w:right w:val="single" w:sz="4" w:space="0" w:color="auto"/>
            </w:tcBorders>
          </w:tcPr>
          <w:p w14:paraId="4A06D253"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02BF96EB" w14:textId="77777777" w:rsidR="001A46C2" w:rsidRPr="007657EC" w:rsidRDefault="001A46C2" w:rsidP="001A46C2">
            <w:pPr>
              <w:rPr>
                <w:sz w:val="18"/>
                <w:szCs w:val="18"/>
              </w:rPr>
            </w:pPr>
            <w:r w:rsidRPr="008745FF">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0B0D63E8" w14:textId="77777777" w:rsidR="001A46C2" w:rsidRDefault="001A46C2" w:rsidP="001A46C2">
            <w:pPr>
              <w:rPr>
                <w:sz w:val="18"/>
                <w:szCs w:val="18"/>
              </w:rPr>
            </w:pPr>
            <w:r>
              <w:rPr>
                <w:sz w:val="18"/>
                <w:szCs w:val="18"/>
              </w:rPr>
              <w:t xml:space="preserve"> 250</w:t>
            </w:r>
          </w:p>
        </w:tc>
        <w:tc>
          <w:tcPr>
            <w:tcW w:w="1559" w:type="dxa"/>
            <w:tcBorders>
              <w:top w:val="single" w:sz="4" w:space="0" w:color="auto"/>
              <w:left w:val="single" w:sz="4" w:space="0" w:color="auto"/>
              <w:bottom w:val="single" w:sz="4" w:space="0" w:color="auto"/>
              <w:right w:val="single" w:sz="4" w:space="0" w:color="auto"/>
            </w:tcBorders>
          </w:tcPr>
          <w:p w14:paraId="1BBE670B" w14:textId="77777777" w:rsidR="001A46C2" w:rsidRPr="00B561CB" w:rsidDel="00F408F4" w:rsidRDefault="001A46C2" w:rsidP="001A46C2">
            <w:r>
              <w:t>КОСГУ 273</w:t>
            </w:r>
          </w:p>
        </w:tc>
        <w:tc>
          <w:tcPr>
            <w:tcW w:w="852" w:type="dxa"/>
            <w:tcBorders>
              <w:top w:val="single" w:sz="4" w:space="0" w:color="auto"/>
              <w:left w:val="single" w:sz="4" w:space="0" w:color="auto"/>
              <w:bottom w:val="single" w:sz="4" w:space="0" w:color="auto"/>
              <w:right w:val="single" w:sz="4" w:space="0" w:color="auto"/>
            </w:tcBorders>
          </w:tcPr>
          <w:p w14:paraId="7283DE76" w14:textId="77777777" w:rsidR="001A46C2" w:rsidRPr="00461277" w:rsidRDefault="001A46C2" w:rsidP="001A46C2">
            <w:r w:rsidRPr="00461277">
              <w:t>7</w:t>
            </w:r>
          </w:p>
        </w:tc>
        <w:tc>
          <w:tcPr>
            <w:tcW w:w="2317" w:type="dxa"/>
            <w:tcBorders>
              <w:top w:val="single" w:sz="4" w:space="0" w:color="auto"/>
              <w:left w:val="single" w:sz="4" w:space="0" w:color="auto"/>
              <w:bottom w:val="single" w:sz="4" w:space="0" w:color="auto"/>
              <w:right w:val="single" w:sz="4" w:space="0" w:color="auto"/>
            </w:tcBorders>
          </w:tcPr>
          <w:p w14:paraId="47FA3EC7" w14:textId="15B896BC" w:rsidR="001A46C2" w:rsidRPr="00B45B71" w:rsidRDefault="001A46C2" w:rsidP="00D05AAD">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273 </w:t>
            </w:r>
            <w:r w:rsidRPr="009D40C9">
              <w:rPr>
                <w:sz w:val="18"/>
                <w:szCs w:val="18"/>
              </w:rPr>
              <w:t xml:space="preserve">в ф. 0503710 не соответствуют начисленным </w:t>
            </w:r>
            <w:r>
              <w:rPr>
                <w:sz w:val="18"/>
                <w:szCs w:val="18"/>
              </w:rPr>
              <w:t xml:space="preserve">расходам </w:t>
            </w:r>
            <w:r w:rsidRPr="009D40C9">
              <w:rPr>
                <w:sz w:val="18"/>
                <w:szCs w:val="18"/>
              </w:rPr>
              <w:t>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66473BB9" w14:textId="77777777" w:rsidR="001A46C2" w:rsidRPr="009D40C9" w:rsidRDefault="001A46C2" w:rsidP="001A46C2">
            <w:pPr>
              <w:rPr>
                <w:sz w:val="18"/>
                <w:szCs w:val="18"/>
              </w:rPr>
            </w:pPr>
            <w:r w:rsidRPr="0049220A">
              <w:rPr>
                <w:sz w:val="18"/>
                <w:szCs w:val="18"/>
              </w:rPr>
              <w:t>Б</w:t>
            </w:r>
          </w:p>
        </w:tc>
      </w:tr>
      <w:tr w:rsidR="001A46C2" w14:paraId="2AAFCC9E" w14:textId="77777777" w:rsidTr="003E2E85">
        <w:tc>
          <w:tcPr>
            <w:tcW w:w="670" w:type="dxa"/>
            <w:tcBorders>
              <w:top w:val="single" w:sz="4" w:space="0" w:color="auto"/>
              <w:left w:val="single" w:sz="4" w:space="0" w:color="auto"/>
              <w:bottom w:val="single" w:sz="4" w:space="0" w:color="auto"/>
              <w:right w:val="single" w:sz="4" w:space="0" w:color="auto"/>
            </w:tcBorders>
          </w:tcPr>
          <w:p w14:paraId="6850F592" w14:textId="77777777" w:rsidR="001A46C2" w:rsidRDefault="001A46C2" w:rsidP="001A46C2">
            <w:r>
              <w:t>481</w:t>
            </w:r>
          </w:p>
        </w:tc>
        <w:tc>
          <w:tcPr>
            <w:tcW w:w="1051" w:type="dxa"/>
            <w:tcBorders>
              <w:top w:val="single" w:sz="4" w:space="0" w:color="auto"/>
              <w:left w:val="single" w:sz="4" w:space="0" w:color="auto"/>
              <w:bottom w:val="single" w:sz="4" w:space="0" w:color="auto"/>
              <w:right w:val="single" w:sz="4" w:space="0" w:color="auto"/>
            </w:tcBorders>
          </w:tcPr>
          <w:p w14:paraId="04E9E039" w14:textId="77777777" w:rsidR="001A46C2" w:rsidRPr="001626F4"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1B4B99B1" w14:textId="02DCFC8E" w:rsidR="001A46C2" w:rsidRDefault="001A46C2" w:rsidP="00D05AAD">
            <w:pPr>
              <w:rPr>
                <w:sz w:val="18"/>
                <w:szCs w:val="18"/>
              </w:rPr>
            </w:pPr>
            <w:r w:rsidRPr="00420589">
              <w:rPr>
                <w:sz w:val="18"/>
                <w:szCs w:val="18"/>
              </w:rPr>
              <w:t xml:space="preserve">Сумма по </w:t>
            </w:r>
            <w:r>
              <w:rPr>
                <w:sz w:val="18"/>
                <w:szCs w:val="18"/>
              </w:rPr>
              <w:t>х</w:t>
            </w:r>
            <w:r w:rsidRPr="00420589">
              <w:rPr>
                <w:sz w:val="18"/>
                <w:szCs w:val="18"/>
              </w:rPr>
              <w:t>401</w:t>
            </w:r>
            <w:r>
              <w:rPr>
                <w:sz w:val="18"/>
                <w:szCs w:val="18"/>
              </w:rPr>
              <w:t>2</w:t>
            </w:r>
            <w:r w:rsidRPr="00420589">
              <w:rPr>
                <w:sz w:val="18"/>
                <w:szCs w:val="18"/>
              </w:rPr>
              <w:t>0</w:t>
            </w:r>
            <w:r>
              <w:rPr>
                <w:sz w:val="18"/>
                <w:szCs w:val="18"/>
              </w:rPr>
              <w:t xml:space="preserve">211 </w:t>
            </w:r>
            <w:r w:rsidRPr="001411C1">
              <w:rPr>
                <w:sz w:val="18"/>
                <w:szCs w:val="18"/>
              </w:rPr>
              <w:t>(2-3)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211 гр. (4, </w:t>
            </w:r>
            <w:r w:rsidR="007F70CD">
              <w:rPr>
                <w:sz w:val="18"/>
                <w:szCs w:val="18"/>
              </w:rPr>
              <w:t>8, 9, 10</w:t>
            </w:r>
            <w:r>
              <w:rPr>
                <w:sz w:val="18"/>
                <w:szCs w:val="18"/>
              </w:rPr>
              <w:t xml:space="preserve">) раздел 2 </w:t>
            </w:r>
          </w:p>
        </w:tc>
        <w:tc>
          <w:tcPr>
            <w:tcW w:w="852" w:type="dxa"/>
            <w:gridSpan w:val="2"/>
            <w:tcBorders>
              <w:top w:val="single" w:sz="4" w:space="0" w:color="auto"/>
              <w:left w:val="single" w:sz="4" w:space="0" w:color="auto"/>
              <w:bottom w:val="single" w:sz="4" w:space="0" w:color="auto"/>
              <w:right w:val="single" w:sz="4" w:space="0" w:color="auto"/>
            </w:tcBorders>
          </w:tcPr>
          <w:p w14:paraId="3E53CA82"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2F8CA156" w14:textId="77777777" w:rsidR="001A46C2" w:rsidRPr="00A4513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41163E5A" w14:textId="77777777" w:rsidR="001A46C2" w:rsidRPr="007E3C40"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0D62E1EF" w14:textId="77777777" w:rsidR="001A46C2" w:rsidRPr="008745FF"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25823C22" w14:textId="77777777" w:rsidR="001A46C2" w:rsidRDefault="001A46C2" w:rsidP="001A46C2">
            <w:pPr>
              <w:rPr>
                <w:sz w:val="18"/>
                <w:szCs w:val="18"/>
              </w:rPr>
            </w:pPr>
            <w:r>
              <w:rPr>
                <w:sz w:val="18"/>
                <w:szCs w:val="18"/>
              </w:rPr>
              <w:t>160</w:t>
            </w:r>
          </w:p>
        </w:tc>
        <w:tc>
          <w:tcPr>
            <w:tcW w:w="1559" w:type="dxa"/>
            <w:tcBorders>
              <w:top w:val="single" w:sz="4" w:space="0" w:color="auto"/>
              <w:left w:val="single" w:sz="4" w:space="0" w:color="auto"/>
              <w:bottom w:val="single" w:sz="4" w:space="0" w:color="auto"/>
              <w:right w:val="single" w:sz="4" w:space="0" w:color="auto"/>
            </w:tcBorders>
          </w:tcPr>
          <w:p w14:paraId="1049A192" w14:textId="77777777" w:rsidR="001A46C2" w:rsidRPr="00B561CB" w:rsidDel="00F408F4" w:rsidRDefault="001A46C2" w:rsidP="001A46C2">
            <w:r>
              <w:t>КОСГУ 211</w:t>
            </w:r>
          </w:p>
        </w:tc>
        <w:tc>
          <w:tcPr>
            <w:tcW w:w="852" w:type="dxa"/>
            <w:tcBorders>
              <w:top w:val="single" w:sz="4" w:space="0" w:color="auto"/>
              <w:left w:val="single" w:sz="4" w:space="0" w:color="auto"/>
              <w:bottom w:val="single" w:sz="4" w:space="0" w:color="auto"/>
              <w:right w:val="single" w:sz="4" w:space="0" w:color="auto"/>
            </w:tcBorders>
          </w:tcPr>
          <w:p w14:paraId="73C820DF" w14:textId="77777777" w:rsidR="001A46C2" w:rsidRPr="00461277" w:rsidRDefault="001A46C2" w:rsidP="001A46C2">
            <w:r w:rsidRPr="00026DF4">
              <w:t>7</w:t>
            </w:r>
          </w:p>
        </w:tc>
        <w:tc>
          <w:tcPr>
            <w:tcW w:w="2317" w:type="dxa"/>
            <w:tcBorders>
              <w:top w:val="single" w:sz="4" w:space="0" w:color="auto"/>
              <w:left w:val="single" w:sz="4" w:space="0" w:color="auto"/>
              <w:bottom w:val="single" w:sz="4" w:space="0" w:color="auto"/>
              <w:right w:val="single" w:sz="4" w:space="0" w:color="auto"/>
            </w:tcBorders>
          </w:tcPr>
          <w:p w14:paraId="5FA20C1D" w14:textId="77777777" w:rsidR="001A46C2" w:rsidRPr="009D40C9" w:rsidRDefault="001A46C2" w:rsidP="001A46C2">
            <w:pPr>
              <w:rPr>
                <w:sz w:val="18"/>
                <w:szCs w:val="18"/>
              </w:rPr>
            </w:pPr>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211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66B78D2C" w14:textId="77777777" w:rsidR="001A46C2" w:rsidRPr="009D40C9" w:rsidRDefault="001A46C2" w:rsidP="001A46C2">
            <w:pPr>
              <w:rPr>
                <w:sz w:val="18"/>
                <w:szCs w:val="18"/>
              </w:rPr>
            </w:pPr>
            <w:r w:rsidRPr="0049220A">
              <w:rPr>
                <w:sz w:val="18"/>
                <w:szCs w:val="18"/>
              </w:rPr>
              <w:t>Б</w:t>
            </w:r>
          </w:p>
        </w:tc>
      </w:tr>
      <w:tr w:rsidR="001A46C2" w14:paraId="1F8EBFA7" w14:textId="77777777" w:rsidTr="003E2E85">
        <w:tc>
          <w:tcPr>
            <w:tcW w:w="670" w:type="dxa"/>
            <w:tcBorders>
              <w:top w:val="single" w:sz="4" w:space="0" w:color="auto"/>
              <w:left w:val="single" w:sz="4" w:space="0" w:color="auto"/>
              <w:bottom w:val="single" w:sz="4" w:space="0" w:color="auto"/>
              <w:right w:val="single" w:sz="4" w:space="0" w:color="auto"/>
            </w:tcBorders>
          </w:tcPr>
          <w:p w14:paraId="35499800" w14:textId="77777777" w:rsidR="001A46C2" w:rsidRDefault="001A46C2" w:rsidP="001A46C2">
            <w:r>
              <w:t>482</w:t>
            </w:r>
          </w:p>
        </w:tc>
        <w:tc>
          <w:tcPr>
            <w:tcW w:w="1051" w:type="dxa"/>
            <w:tcBorders>
              <w:top w:val="single" w:sz="4" w:space="0" w:color="auto"/>
              <w:left w:val="single" w:sz="4" w:space="0" w:color="auto"/>
              <w:bottom w:val="single" w:sz="4" w:space="0" w:color="auto"/>
              <w:right w:val="single" w:sz="4" w:space="0" w:color="auto"/>
            </w:tcBorders>
          </w:tcPr>
          <w:p w14:paraId="6359003B"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686AB52B" w14:textId="72D190A6" w:rsidR="001A46C2" w:rsidRPr="00350EE4" w:rsidRDefault="001A46C2" w:rsidP="00D05AAD">
            <w:pPr>
              <w:rPr>
                <w:sz w:val="18"/>
                <w:szCs w:val="18"/>
              </w:rPr>
            </w:pPr>
            <w:r w:rsidRPr="00D85BAD">
              <w:rPr>
                <w:sz w:val="18"/>
                <w:szCs w:val="18"/>
              </w:rPr>
              <w:t xml:space="preserve">Сумма по </w:t>
            </w:r>
            <w:r>
              <w:rPr>
                <w:sz w:val="18"/>
                <w:szCs w:val="18"/>
              </w:rPr>
              <w:t>х</w:t>
            </w:r>
            <w:r w:rsidRPr="00D85BAD">
              <w:rPr>
                <w:sz w:val="18"/>
                <w:szCs w:val="18"/>
              </w:rPr>
              <w:t>4012021</w:t>
            </w:r>
            <w:r>
              <w:rPr>
                <w:sz w:val="18"/>
                <w:szCs w:val="18"/>
              </w:rPr>
              <w:t xml:space="preserve">2 </w:t>
            </w:r>
            <w:r w:rsidRPr="001411C1">
              <w:rPr>
                <w:sz w:val="18"/>
                <w:szCs w:val="18"/>
              </w:rPr>
              <w:t>(2-3)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212 гр. (4, </w:t>
            </w:r>
            <w:r w:rsidR="007F70CD">
              <w:rPr>
                <w:sz w:val="18"/>
                <w:szCs w:val="18"/>
              </w:rPr>
              <w:t>8, 9, 10</w:t>
            </w:r>
            <w:r>
              <w:rPr>
                <w:sz w:val="18"/>
                <w:szCs w:val="18"/>
              </w:rPr>
              <w:t>)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60B51560"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1E01ED27"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4AF3AC83"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012DF20A" w14:textId="77777777" w:rsidR="001A46C2"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5AAB11F1" w14:textId="77777777" w:rsidR="001A46C2" w:rsidRPr="00A1781D" w:rsidRDefault="001A46C2" w:rsidP="001A46C2">
            <w:pPr>
              <w:rPr>
                <w:sz w:val="18"/>
                <w:szCs w:val="18"/>
              </w:rPr>
            </w:pPr>
            <w:r>
              <w:rPr>
                <w:sz w:val="18"/>
                <w:szCs w:val="18"/>
              </w:rPr>
              <w:t>160</w:t>
            </w:r>
          </w:p>
        </w:tc>
        <w:tc>
          <w:tcPr>
            <w:tcW w:w="1559" w:type="dxa"/>
            <w:tcBorders>
              <w:top w:val="single" w:sz="4" w:space="0" w:color="auto"/>
              <w:left w:val="single" w:sz="4" w:space="0" w:color="auto"/>
              <w:bottom w:val="single" w:sz="4" w:space="0" w:color="auto"/>
              <w:right w:val="single" w:sz="4" w:space="0" w:color="auto"/>
            </w:tcBorders>
          </w:tcPr>
          <w:p w14:paraId="6FDC401D" w14:textId="77777777" w:rsidR="001A46C2" w:rsidRPr="00B561CB" w:rsidDel="00F408F4" w:rsidRDefault="001A46C2" w:rsidP="001A46C2">
            <w:r>
              <w:t>КОСГУ 212</w:t>
            </w:r>
          </w:p>
        </w:tc>
        <w:tc>
          <w:tcPr>
            <w:tcW w:w="852" w:type="dxa"/>
            <w:tcBorders>
              <w:top w:val="single" w:sz="4" w:space="0" w:color="auto"/>
              <w:left w:val="single" w:sz="4" w:space="0" w:color="auto"/>
              <w:bottom w:val="single" w:sz="4" w:space="0" w:color="auto"/>
              <w:right w:val="single" w:sz="4" w:space="0" w:color="auto"/>
            </w:tcBorders>
          </w:tcPr>
          <w:p w14:paraId="6F947D9C" w14:textId="77777777" w:rsidR="001A46C2" w:rsidRDefault="001A46C2" w:rsidP="001A46C2">
            <w:r w:rsidRPr="00026DF4">
              <w:t>7</w:t>
            </w:r>
          </w:p>
        </w:tc>
        <w:tc>
          <w:tcPr>
            <w:tcW w:w="2317" w:type="dxa"/>
            <w:tcBorders>
              <w:top w:val="single" w:sz="4" w:space="0" w:color="auto"/>
              <w:left w:val="single" w:sz="4" w:space="0" w:color="auto"/>
              <w:bottom w:val="single" w:sz="4" w:space="0" w:color="auto"/>
              <w:right w:val="single" w:sz="4" w:space="0" w:color="auto"/>
            </w:tcBorders>
          </w:tcPr>
          <w:p w14:paraId="2EA3CB39" w14:textId="77777777" w:rsidR="001A46C2" w:rsidRPr="00B45B71" w:rsidRDefault="001A46C2" w:rsidP="001A46C2">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212</w:t>
            </w:r>
            <w:r w:rsidRPr="009D40C9">
              <w:rPr>
                <w:sz w:val="18"/>
                <w:szCs w:val="18"/>
              </w:rPr>
              <w:t xml:space="preserve"> 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5CB825CB" w14:textId="77777777" w:rsidR="001A46C2" w:rsidRPr="009D40C9" w:rsidRDefault="001A46C2" w:rsidP="001A46C2">
            <w:pPr>
              <w:rPr>
                <w:sz w:val="18"/>
                <w:szCs w:val="18"/>
              </w:rPr>
            </w:pPr>
            <w:r w:rsidRPr="0049220A">
              <w:rPr>
                <w:sz w:val="18"/>
                <w:szCs w:val="18"/>
              </w:rPr>
              <w:t>Б</w:t>
            </w:r>
          </w:p>
        </w:tc>
      </w:tr>
      <w:tr w:rsidR="001A46C2" w14:paraId="73720DC1" w14:textId="77777777" w:rsidTr="003E2E85">
        <w:tc>
          <w:tcPr>
            <w:tcW w:w="670" w:type="dxa"/>
            <w:tcBorders>
              <w:top w:val="single" w:sz="4" w:space="0" w:color="auto"/>
              <w:left w:val="single" w:sz="4" w:space="0" w:color="auto"/>
              <w:bottom w:val="single" w:sz="4" w:space="0" w:color="auto"/>
              <w:right w:val="single" w:sz="4" w:space="0" w:color="auto"/>
            </w:tcBorders>
          </w:tcPr>
          <w:p w14:paraId="425B3A84" w14:textId="77777777" w:rsidR="001A46C2" w:rsidRDefault="001A46C2" w:rsidP="001A46C2">
            <w:r>
              <w:t>483</w:t>
            </w:r>
          </w:p>
        </w:tc>
        <w:tc>
          <w:tcPr>
            <w:tcW w:w="1051" w:type="dxa"/>
            <w:tcBorders>
              <w:top w:val="single" w:sz="4" w:space="0" w:color="auto"/>
              <w:left w:val="single" w:sz="4" w:space="0" w:color="auto"/>
              <w:bottom w:val="single" w:sz="4" w:space="0" w:color="auto"/>
              <w:right w:val="single" w:sz="4" w:space="0" w:color="auto"/>
            </w:tcBorders>
          </w:tcPr>
          <w:p w14:paraId="40E0B36B"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074FE511" w14:textId="6CA731EE" w:rsidR="001A46C2" w:rsidRPr="00A1781D" w:rsidRDefault="001A46C2" w:rsidP="00D05AAD">
            <w:pPr>
              <w:rPr>
                <w:sz w:val="18"/>
                <w:szCs w:val="18"/>
              </w:rPr>
            </w:pPr>
            <w:r w:rsidRPr="00D85BAD">
              <w:rPr>
                <w:sz w:val="18"/>
                <w:szCs w:val="18"/>
              </w:rPr>
              <w:t xml:space="preserve">Сумма по </w:t>
            </w:r>
            <w:r>
              <w:rPr>
                <w:sz w:val="18"/>
                <w:szCs w:val="18"/>
              </w:rPr>
              <w:t>х</w:t>
            </w:r>
            <w:r w:rsidRPr="00D85BAD">
              <w:rPr>
                <w:sz w:val="18"/>
                <w:szCs w:val="18"/>
              </w:rPr>
              <w:t>4012021</w:t>
            </w:r>
            <w:r>
              <w:rPr>
                <w:sz w:val="18"/>
                <w:szCs w:val="18"/>
              </w:rPr>
              <w:t xml:space="preserve">3 гр. </w:t>
            </w:r>
            <w:r w:rsidRPr="001411C1">
              <w:rPr>
                <w:sz w:val="18"/>
                <w:szCs w:val="18"/>
              </w:rPr>
              <w:t>(2-3)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213 гр. (4, </w:t>
            </w:r>
            <w:r w:rsidR="007F70CD">
              <w:rPr>
                <w:sz w:val="18"/>
                <w:szCs w:val="18"/>
              </w:rPr>
              <w:t>8, 9, 10</w:t>
            </w:r>
            <w:r>
              <w:rPr>
                <w:sz w:val="18"/>
                <w:szCs w:val="18"/>
              </w:rPr>
              <w:t>)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1F1384CF"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4ADAC58D"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45D98F95"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6662D68" w14:textId="77777777" w:rsidR="001A46C2"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58E8C64C" w14:textId="77777777" w:rsidR="001A46C2" w:rsidRPr="00A1781D" w:rsidRDefault="001A46C2" w:rsidP="001A46C2">
            <w:pPr>
              <w:rPr>
                <w:sz w:val="18"/>
                <w:szCs w:val="18"/>
              </w:rPr>
            </w:pPr>
            <w:r>
              <w:rPr>
                <w:sz w:val="18"/>
                <w:szCs w:val="18"/>
              </w:rPr>
              <w:t>160</w:t>
            </w:r>
          </w:p>
        </w:tc>
        <w:tc>
          <w:tcPr>
            <w:tcW w:w="1559" w:type="dxa"/>
            <w:tcBorders>
              <w:top w:val="single" w:sz="4" w:space="0" w:color="auto"/>
              <w:left w:val="single" w:sz="4" w:space="0" w:color="auto"/>
              <w:bottom w:val="single" w:sz="4" w:space="0" w:color="auto"/>
              <w:right w:val="single" w:sz="4" w:space="0" w:color="auto"/>
            </w:tcBorders>
          </w:tcPr>
          <w:p w14:paraId="750C3171" w14:textId="77777777" w:rsidR="001A46C2" w:rsidRPr="00B561CB" w:rsidDel="00F408F4" w:rsidRDefault="001A46C2" w:rsidP="001A46C2">
            <w:r>
              <w:t>КОСГУ 213</w:t>
            </w:r>
          </w:p>
        </w:tc>
        <w:tc>
          <w:tcPr>
            <w:tcW w:w="852" w:type="dxa"/>
            <w:tcBorders>
              <w:top w:val="single" w:sz="4" w:space="0" w:color="auto"/>
              <w:left w:val="single" w:sz="4" w:space="0" w:color="auto"/>
              <w:bottom w:val="single" w:sz="4" w:space="0" w:color="auto"/>
              <w:right w:val="single" w:sz="4" w:space="0" w:color="auto"/>
            </w:tcBorders>
          </w:tcPr>
          <w:p w14:paraId="6FD1A21A" w14:textId="77777777" w:rsidR="001A46C2" w:rsidRDefault="001A46C2" w:rsidP="001A46C2">
            <w:r w:rsidRPr="00026DF4">
              <w:t>7</w:t>
            </w:r>
          </w:p>
        </w:tc>
        <w:tc>
          <w:tcPr>
            <w:tcW w:w="2317" w:type="dxa"/>
            <w:tcBorders>
              <w:top w:val="single" w:sz="4" w:space="0" w:color="auto"/>
              <w:left w:val="single" w:sz="4" w:space="0" w:color="auto"/>
              <w:bottom w:val="single" w:sz="4" w:space="0" w:color="auto"/>
              <w:right w:val="single" w:sz="4" w:space="0" w:color="auto"/>
            </w:tcBorders>
          </w:tcPr>
          <w:p w14:paraId="5844A892" w14:textId="77777777" w:rsidR="001A46C2" w:rsidRPr="00B45B71" w:rsidRDefault="001A46C2" w:rsidP="001A46C2">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213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5D03BCE2" w14:textId="77777777" w:rsidR="001A46C2" w:rsidRPr="009D40C9" w:rsidRDefault="001A46C2" w:rsidP="001A46C2">
            <w:pPr>
              <w:rPr>
                <w:sz w:val="18"/>
                <w:szCs w:val="18"/>
              </w:rPr>
            </w:pPr>
            <w:r w:rsidRPr="0049220A">
              <w:rPr>
                <w:sz w:val="18"/>
                <w:szCs w:val="18"/>
              </w:rPr>
              <w:t>Б</w:t>
            </w:r>
          </w:p>
        </w:tc>
      </w:tr>
      <w:tr w:rsidR="001A46C2" w14:paraId="55AAD663" w14:textId="77777777" w:rsidTr="003E2E85">
        <w:tc>
          <w:tcPr>
            <w:tcW w:w="670" w:type="dxa"/>
            <w:tcBorders>
              <w:top w:val="single" w:sz="4" w:space="0" w:color="auto"/>
              <w:left w:val="single" w:sz="4" w:space="0" w:color="auto"/>
              <w:bottom w:val="single" w:sz="4" w:space="0" w:color="auto"/>
              <w:right w:val="single" w:sz="4" w:space="0" w:color="auto"/>
            </w:tcBorders>
          </w:tcPr>
          <w:p w14:paraId="79869547" w14:textId="77777777" w:rsidR="001A46C2" w:rsidRDefault="001A46C2" w:rsidP="001A46C2">
            <w:r>
              <w:t>484</w:t>
            </w:r>
          </w:p>
        </w:tc>
        <w:tc>
          <w:tcPr>
            <w:tcW w:w="1051" w:type="dxa"/>
            <w:tcBorders>
              <w:top w:val="single" w:sz="4" w:space="0" w:color="auto"/>
              <w:left w:val="single" w:sz="4" w:space="0" w:color="auto"/>
              <w:bottom w:val="single" w:sz="4" w:space="0" w:color="auto"/>
              <w:right w:val="single" w:sz="4" w:space="0" w:color="auto"/>
            </w:tcBorders>
          </w:tcPr>
          <w:p w14:paraId="3B19C1D9"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662E81D0" w14:textId="65337184" w:rsidR="001A46C2" w:rsidRPr="00A1781D" w:rsidRDefault="001A46C2" w:rsidP="001A46C2">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21 гр. </w:t>
            </w:r>
            <w:r w:rsidRPr="001411C1">
              <w:rPr>
                <w:sz w:val="18"/>
                <w:szCs w:val="18"/>
              </w:rPr>
              <w:t>(2-3)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sidR="00D05AAD">
              <w:rPr>
                <w:sz w:val="18"/>
                <w:szCs w:val="18"/>
              </w:rPr>
              <w:t xml:space="preserve"> </w:t>
            </w:r>
            <w:r>
              <w:rPr>
                <w:sz w:val="18"/>
                <w:szCs w:val="18"/>
              </w:rPr>
              <w:t xml:space="preserve">раздел 1 + Сумма по КОСГУ 221 гр. (4, </w:t>
            </w:r>
            <w:r w:rsidR="007F70CD">
              <w:rPr>
                <w:sz w:val="18"/>
                <w:szCs w:val="18"/>
              </w:rPr>
              <w:t>8, 9, 10</w:t>
            </w:r>
            <w:r>
              <w:rPr>
                <w:sz w:val="18"/>
                <w:szCs w:val="18"/>
              </w:rPr>
              <w:t>)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2136FC8E"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55838DF4"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32E9B696"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B0E7661" w14:textId="77777777" w:rsidR="001A46C2"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04E03192" w14:textId="77777777" w:rsidR="001A46C2" w:rsidRPr="00A1781D" w:rsidRDefault="001A46C2" w:rsidP="001A46C2">
            <w:pPr>
              <w:rPr>
                <w:sz w:val="18"/>
                <w:szCs w:val="18"/>
              </w:rPr>
            </w:pPr>
            <w:r>
              <w:rPr>
                <w:sz w:val="18"/>
                <w:szCs w:val="18"/>
              </w:rPr>
              <w:t>170</w:t>
            </w:r>
          </w:p>
        </w:tc>
        <w:tc>
          <w:tcPr>
            <w:tcW w:w="1559" w:type="dxa"/>
            <w:tcBorders>
              <w:top w:val="single" w:sz="4" w:space="0" w:color="auto"/>
              <w:left w:val="single" w:sz="4" w:space="0" w:color="auto"/>
              <w:bottom w:val="single" w:sz="4" w:space="0" w:color="auto"/>
              <w:right w:val="single" w:sz="4" w:space="0" w:color="auto"/>
            </w:tcBorders>
          </w:tcPr>
          <w:p w14:paraId="27DA68B6" w14:textId="77777777" w:rsidR="001A46C2" w:rsidRPr="00B561CB" w:rsidDel="00F408F4" w:rsidRDefault="001A46C2" w:rsidP="001A46C2">
            <w:r>
              <w:t>КОСГУ 221</w:t>
            </w:r>
          </w:p>
        </w:tc>
        <w:tc>
          <w:tcPr>
            <w:tcW w:w="852" w:type="dxa"/>
            <w:tcBorders>
              <w:top w:val="single" w:sz="4" w:space="0" w:color="auto"/>
              <w:left w:val="single" w:sz="4" w:space="0" w:color="auto"/>
              <w:bottom w:val="single" w:sz="4" w:space="0" w:color="auto"/>
              <w:right w:val="single" w:sz="4" w:space="0" w:color="auto"/>
            </w:tcBorders>
          </w:tcPr>
          <w:p w14:paraId="00EFCA37" w14:textId="77777777" w:rsidR="001A46C2" w:rsidRDefault="001A46C2" w:rsidP="001A46C2">
            <w:r w:rsidRPr="00026DF4">
              <w:t>7</w:t>
            </w:r>
          </w:p>
        </w:tc>
        <w:tc>
          <w:tcPr>
            <w:tcW w:w="2317" w:type="dxa"/>
            <w:tcBorders>
              <w:top w:val="single" w:sz="4" w:space="0" w:color="auto"/>
              <w:left w:val="single" w:sz="4" w:space="0" w:color="auto"/>
              <w:bottom w:val="single" w:sz="4" w:space="0" w:color="auto"/>
              <w:right w:val="single" w:sz="4" w:space="0" w:color="auto"/>
            </w:tcBorders>
          </w:tcPr>
          <w:p w14:paraId="0A2D4706" w14:textId="77777777" w:rsidR="001A46C2" w:rsidRPr="00B45B71" w:rsidRDefault="001A46C2" w:rsidP="001A46C2">
            <w:r w:rsidRPr="009D40C9">
              <w:rPr>
                <w:sz w:val="18"/>
                <w:szCs w:val="18"/>
              </w:rPr>
              <w:t>Начи</w:t>
            </w:r>
            <w:r>
              <w:rPr>
                <w:sz w:val="18"/>
                <w:szCs w:val="18"/>
              </w:rPr>
              <w:t>сленные расходы</w:t>
            </w:r>
            <w:r w:rsidRPr="009D40C9">
              <w:rPr>
                <w:sz w:val="18"/>
                <w:szCs w:val="18"/>
              </w:rPr>
              <w:t xml:space="preserve"> по КОСГУ </w:t>
            </w:r>
            <w:r>
              <w:rPr>
                <w:sz w:val="18"/>
                <w:szCs w:val="18"/>
              </w:rPr>
              <w:t xml:space="preserve">221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060A56A6" w14:textId="77777777" w:rsidR="001A46C2" w:rsidRPr="009D40C9" w:rsidRDefault="001A46C2" w:rsidP="001A46C2">
            <w:pPr>
              <w:rPr>
                <w:sz w:val="18"/>
                <w:szCs w:val="18"/>
              </w:rPr>
            </w:pPr>
            <w:r w:rsidRPr="0049220A">
              <w:rPr>
                <w:sz w:val="18"/>
                <w:szCs w:val="18"/>
              </w:rPr>
              <w:t>Б</w:t>
            </w:r>
          </w:p>
        </w:tc>
      </w:tr>
      <w:tr w:rsidR="001A46C2" w14:paraId="57A82D72" w14:textId="77777777" w:rsidTr="003E2E85">
        <w:tc>
          <w:tcPr>
            <w:tcW w:w="670" w:type="dxa"/>
            <w:tcBorders>
              <w:top w:val="single" w:sz="4" w:space="0" w:color="auto"/>
              <w:left w:val="single" w:sz="4" w:space="0" w:color="auto"/>
              <w:bottom w:val="single" w:sz="4" w:space="0" w:color="auto"/>
              <w:right w:val="single" w:sz="4" w:space="0" w:color="auto"/>
            </w:tcBorders>
          </w:tcPr>
          <w:p w14:paraId="15EF7F61" w14:textId="77777777" w:rsidR="001A46C2" w:rsidRDefault="001A46C2" w:rsidP="001A46C2">
            <w:r>
              <w:t>485</w:t>
            </w:r>
          </w:p>
        </w:tc>
        <w:tc>
          <w:tcPr>
            <w:tcW w:w="1051" w:type="dxa"/>
            <w:tcBorders>
              <w:top w:val="single" w:sz="4" w:space="0" w:color="auto"/>
              <w:left w:val="single" w:sz="4" w:space="0" w:color="auto"/>
              <w:bottom w:val="single" w:sz="4" w:space="0" w:color="auto"/>
              <w:right w:val="single" w:sz="4" w:space="0" w:color="auto"/>
            </w:tcBorders>
          </w:tcPr>
          <w:p w14:paraId="1FF65B25"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4913690A" w14:textId="0196D11D" w:rsidR="001A46C2" w:rsidRPr="00A1781D" w:rsidRDefault="001A46C2" w:rsidP="00D05AAD">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22 гр. </w:t>
            </w:r>
            <w:r w:rsidRPr="001411C1">
              <w:rPr>
                <w:sz w:val="18"/>
                <w:szCs w:val="18"/>
              </w:rPr>
              <w:t>(2-3)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222 гр. (4, </w:t>
            </w:r>
            <w:r w:rsidR="007F70CD">
              <w:rPr>
                <w:sz w:val="18"/>
                <w:szCs w:val="18"/>
              </w:rPr>
              <w:t>8, 9, 10</w:t>
            </w:r>
            <w:r>
              <w:rPr>
                <w:sz w:val="18"/>
                <w:szCs w:val="18"/>
              </w:rPr>
              <w:t>)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08B1933B"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1F69F5CF"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3F07C298"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27C10422" w14:textId="77777777" w:rsidR="001A46C2"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32C847B2" w14:textId="77777777" w:rsidR="001A46C2" w:rsidRPr="00A1781D" w:rsidRDefault="001A46C2" w:rsidP="001A46C2">
            <w:pPr>
              <w:rPr>
                <w:sz w:val="18"/>
                <w:szCs w:val="18"/>
              </w:rPr>
            </w:pPr>
            <w:r>
              <w:rPr>
                <w:sz w:val="18"/>
                <w:szCs w:val="18"/>
              </w:rPr>
              <w:t>170</w:t>
            </w:r>
          </w:p>
        </w:tc>
        <w:tc>
          <w:tcPr>
            <w:tcW w:w="1559" w:type="dxa"/>
            <w:tcBorders>
              <w:top w:val="single" w:sz="4" w:space="0" w:color="auto"/>
              <w:left w:val="single" w:sz="4" w:space="0" w:color="auto"/>
              <w:bottom w:val="single" w:sz="4" w:space="0" w:color="auto"/>
              <w:right w:val="single" w:sz="4" w:space="0" w:color="auto"/>
            </w:tcBorders>
          </w:tcPr>
          <w:p w14:paraId="48734C1C" w14:textId="77777777" w:rsidR="001A46C2" w:rsidRPr="00B561CB" w:rsidDel="00F408F4" w:rsidRDefault="001A46C2" w:rsidP="001A46C2">
            <w:r>
              <w:t>КОСГУ 222</w:t>
            </w:r>
          </w:p>
        </w:tc>
        <w:tc>
          <w:tcPr>
            <w:tcW w:w="852" w:type="dxa"/>
            <w:tcBorders>
              <w:top w:val="single" w:sz="4" w:space="0" w:color="auto"/>
              <w:left w:val="single" w:sz="4" w:space="0" w:color="auto"/>
              <w:bottom w:val="single" w:sz="4" w:space="0" w:color="auto"/>
              <w:right w:val="single" w:sz="4" w:space="0" w:color="auto"/>
            </w:tcBorders>
          </w:tcPr>
          <w:p w14:paraId="0A3B9CDA" w14:textId="77777777" w:rsidR="001A46C2" w:rsidRDefault="001A46C2" w:rsidP="001A46C2">
            <w:r w:rsidRPr="00026DF4">
              <w:t>7</w:t>
            </w:r>
          </w:p>
        </w:tc>
        <w:tc>
          <w:tcPr>
            <w:tcW w:w="2317" w:type="dxa"/>
            <w:tcBorders>
              <w:top w:val="single" w:sz="4" w:space="0" w:color="auto"/>
              <w:left w:val="single" w:sz="4" w:space="0" w:color="auto"/>
              <w:bottom w:val="single" w:sz="4" w:space="0" w:color="auto"/>
              <w:right w:val="single" w:sz="4" w:space="0" w:color="auto"/>
            </w:tcBorders>
          </w:tcPr>
          <w:p w14:paraId="2BFD0008" w14:textId="77777777" w:rsidR="001A46C2" w:rsidRPr="00B45B71" w:rsidRDefault="001A46C2" w:rsidP="001A46C2">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222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23F70C86" w14:textId="77777777" w:rsidR="001A46C2" w:rsidRPr="009D40C9" w:rsidRDefault="001A46C2" w:rsidP="001A46C2">
            <w:pPr>
              <w:rPr>
                <w:sz w:val="18"/>
                <w:szCs w:val="18"/>
              </w:rPr>
            </w:pPr>
            <w:r w:rsidRPr="0041422B">
              <w:rPr>
                <w:sz w:val="18"/>
                <w:szCs w:val="18"/>
              </w:rPr>
              <w:t>Б</w:t>
            </w:r>
          </w:p>
        </w:tc>
      </w:tr>
      <w:tr w:rsidR="001A46C2" w14:paraId="5701B178" w14:textId="77777777" w:rsidTr="003E2E85">
        <w:tc>
          <w:tcPr>
            <w:tcW w:w="670" w:type="dxa"/>
            <w:tcBorders>
              <w:top w:val="single" w:sz="4" w:space="0" w:color="auto"/>
              <w:left w:val="single" w:sz="4" w:space="0" w:color="auto"/>
              <w:bottom w:val="single" w:sz="4" w:space="0" w:color="auto"/>
              <w:right w:val="single" w:sz="4" w:space="0" w:color="auto"/>
            </w:tcBorders>
          </w:tcPr>
          <w:p w14:paraId="69E4542A" w14:textId="77777777" w:rsidR="001A46C2" w:rsidRDefault="001A46C2" w:rsidP="001A46C2">
            <w:r>
              <w:t>486</w:t>
            </w:r>
          </w:p>
        </w:tc>
        <w:tc>
          <w:tcPr>
            <w:tcW w:w="1051" w:type="dxa"/>
            <w:tcBorders>
              <w:top w:val="single" w:sz="4" w:space="0" w:color="auto"/>
              <w:left w:val="single" w:sz="4" w:space="0" w:color="auto"/>
              <w:bottom w:val="single" w:sz="4" w:space="0" w:color="auto"/>
              <w:right w:val="single" w:sz="4" w:space="0" w:color="auto"/>
            </w:tcBorders>
          </w:tcPr>
          <w:p w14:paraId="777DC2B8"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2EA40987" w14:textId="11E0F831" w:rsidR="001A46C2" w:rsidRPr="00A1781D" w:rsidRDefault="001A46C2" w:rsidP="00D05AAD">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23 гр. (2</w:t>
            </w:r>
            <w:r w:rsidRPr="001411C1">
              <w:rPr>
                <w:sz w:val="18"/>
                <w:szCs w:val="18"/>
              </w:rPr>
              <w:t>-3)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223 гр. (4, </w:t>
            </w:r>
            <w:r w:rsidR="007F70CD">
              <w:rPr>
                <w:sz w:val="18"/>
                <w:szCs w:val="18"/>
              </w:rPr>
              <w:t>8, 9, 10</w:t>
            </w:r>
            <w:r>
              <w:rPr>
                <w:sz w:val="18"/>
                <w:szCs w:val="18"/>
              </w:rPr>
              <w:t>)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660E3D1C"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4B4B366F"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1F74234F"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57B3F27" w14:textId="77777777" w:rsidR="001A46C2"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24329083" w14:textId="77777777" w:rsidR="001A46C2" w:rsidRPr="00A1781D" w:rsidRDefault="001A46C2" w:rsidP="001A46C2">
            <w:pPr>
              <w:rPr>
                <w:sz w:val="18"/>
                <w:szCs w:val="18"/>
              </w:rPr>
            </w:pPr>
            <w:r>
              <w:rPr>
                <w:sz w:val="18"/>
                <w:szCs w:val="18"/>
              </w:rPr>
              <w:t>170</w:t>
            </w:r>
          </w:p>
        </w:tc>
        <w:tc>
          <w:tcPr>
            <w:tcW w:w="1559" w:type="dxa"/>
            <w:tcBorders>
              <w:top w:val="single" w:sz="4" w:space="0" w:color="auto"/>
              <w:left w:val="single" w:sz="4" w:space="0" w:color="auto"/>
              <w:bottom w:val="single" w:sz="4" w:space="0" w:color="auto"/>
              <w:right w:val="single" w:sz="4" w:space="0" w:color="auto"/>
            </w:tcBorders>
          </w:tcPr>
          <w:p w14:paraId="42DEC728" w14:textId="77777777" w:rsidR="001A46C2" w:rsidRPr="00B561CB" w:rsidDel="00F408F4" w:rsidRDefault="001A46C2" w:rsidP="001A46C2">
            <w:r>
              <w:t>КОСГУ 223</w:t>
            </w:r>
          </w:p>
        </w:tc>
        <w:tc>
          <w:tcPr>
            <w:tcW w:w="852" w:type="dxa"/>
            <w:tcBorders>
              <w:top w:val="single" w:sz="4" w:space="0" w:color="auto"/>
              <w:left w:val="single" w:sz="4" w:space="0" w:color="auto"/>
              <w:bottom w:val="single" w:sz="4" w:space="0" w:color="auto"/>
              <w:right w:val="single" w:sz="4" w:space="0" w:color="auto"/>
            </w:tcBorders>
          </w:tcPr>
          <w:p w14:paraId="778B3400" w14:textId="77777777" w:rsidR="001A46C2" w:rsidRDefault="001A46C2" w:rsidP="001A46C2">
            <w:r w:rsidRPr="00026DF4">
              <w:t>7</w:t>
            </w:r>
          </w:p>
        </w:tc>
        <w:tc>
          <w:tcPr>
            <w:tcW w:w="2317" w:type="dxa"/>
            <w:tcBorders>
              <w:top w:val="single" w:sz="4" w:space="0" w:color="auto"/>
              <w:left w:val="single" w:sz="4" w:space="0" w:color="auto"/>
              <w:bottom w:val="single" w:sz="4" w:space="0" w:color="auto"/>
              <w:right w:val="single" w:sz="4" w:space="0" w:color="auto"/>
            </w:tcBorders>
          </w:tcPr>
          <w:p w14:paraId="3256E879" w14:textId="77777777" w:rsidR="001A46C2" w:rsidRPr="00B45B71" w:rsidRDefault="001A46C2" w:rsidP="001A46C2">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223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4B214931" w14:textId="77777777" w:rsidR="001A46C2" w:rsidRPr="009D40C9" w:rsidRDefault="001A46C2" w:rsidP="001A46C2">
            <w:pPr>
              <w:rPr>
                <w:sz w:val="18"/>
                <w:szCs w:val="18"/>
              </w:rPr>
            </w:pPr>
            <w:r w:rsidRPr="0041422B">
              <w:rPr>
                <w:sz w:val="18"/>
                <w:szCs w:val="18"/>
              </w:rPr>
              <w:t>Б</w:t>
            </w:r>
          </w:p>
        </w:tc>
      </w:tr>
      <w:tr w:rsidR="001A46C2" w14:paraId="3FF6CCCB" w14:textId="77777777" w:rsidTr="003E2E85">
        <w:tc>
          <w:tcPr>
            <w:tcW w:w="670" w:type="dxa"/>
            <w:tcBorders>
              <w:top w:val="single" w:sz="4" w:space="0" w:color="auto"/>
              <w:left w:val="single" w:sz="4" w:space="0" w:color="auto"/>
              <w:bottom w:val="single" w:sz="4" w:space="0" w:color="auto"/>
              <w:right w:val="single" w:sz="4" w:space="0" w:color="auto"/>
            </w:tcBorders>
          </w:tcPr>
          <w:p w14:paraId="77022C2C" w14:textId="77777777" w:rsidR="001A46C2" w:rsidRDefault="001A46C2" w:rsidP="001A46C2">
            <w:r>
              <w:t>487</w:t>
            </w:r>
          </w:p>
        </w:tc>
        <w:tc>
          <w:tcPr>
            <w:tcW w:w="1051" w:type="dxa"/>
            <w:tcBorders>
              <w:top w:val="single" w:sz="4" w:space="0" w:color="auto"/>
              <w:left w:val="single" w:sz="4" w:space="0" w:color="auto"/>
              <w:bottom w:val="single" w:sz="4" w:space="0" w:color="auto"/>
              <w:right w:val="single" w:sz="4" w:space="0" w:color="auto"/>
            </w:tcBorders>
          </w:tcPr>
          <w:p w14:paraId="29657D2F"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35804ED0" w14:textId="7E9E1B2F" w:rsidR="001A46C2" w:rsidRPr="00A1781D" w:rsidRDefault="001A46C2" w:rsidP="00D05AAD">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24 </w:t>
            </w:r>
            <w:r w:rsidRPr="001411C1">
              <w:rPr>
                <w:sz w:val="18"/>
                <w:szCs w:val="18"/>
              </w:rPr>
              <w:t>(2-3)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224 гр. (4, </w:t>
            </w:r>
            <w:r w:rsidR="007F70CD">
              <w:rPr>
                <w:sz w:val="18"/>
                <w:szCs w:val="18"/>
              </w:rPr>
              <w:t>8, 9, 10</w:t>
            </w:r>
            <w:r>
              <w:rPr>
                <w:sz w:val="18"/>
                <w:szCs w:val="18"/>
              </w:rPr>
              <w:t>)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165C5A21"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6FFA7249"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75FF539A"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F37292A" w14:textId="77777777" w:rsidR="001A46C2"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62331197" w14:textId="77777777" w:rsidR="001A46C2" w:rsidRPr="00A1781D" w:rsidRDefault="001A46C2" w:rsidP="001A46C2">
            <w:pPr>
              <w:rPr>
                <w:sz w:val="18"/>
                <w:szCs w:val="18"/>
              </w:rPr>
            </w:pPr>
            <w:r>
              <w:rPr>
                <w:sz w:val="18"/>
                <w:szCs w:val="18"/>
              </w:rPr>
              <w:t>170</w:t>
            </w:r>
          </w:p>
        </w:tc>
        <w:tc>
          <w:tcPr>
            <w:tcW w:w="1559" w:type="dxa"/>
            <w:tcBorders>
              <w:top w:val="single" w:sz="4" w:space="0" w:color="auto"/>
              <w:left w:val="single" w:sz="4" w:space="0" w:color="auto"/>
              <w:bottom w:val="single" w:sz="4" w:space="0" w:color="auto"/>
              <w:right w:val="single" w:sz="4" w:space="0" w:color="auto"/>
            </w:tcBorders>
          </w:tcPr>
          <w:p w14:paraId="5C36A5D2" w14:textId="77777777" w:rsidR="001A46C2" w:rsidRPr="00B561CB" w:rsidDel="00F408F4" w:rsidRDefault="001A46C2" w:rsidP="001A46C2">
            <w:r>
              <w:t>КОСГУ 224</w:t>
            </w:r>
          </w:p>
        </w:tc>
        <w:tc>
          <w:tcPr>
            <w:tcW w:w="852" w:type="dxa"/>
            <w:tcBorders>
              <w:top w:val="single" w:sz="4" w:space="0" w:color="auto"/>
              <w:left w:val="single" w:sz="4" w:space="0" w:color="auto"/>
              <w:bottom w:val="single" w:sz="4" w:space="0" w:color="auto"/>
              <w:right w:val="single" w:sz="4" w:space="0" w:color="auto"/>
            </w:tcBorders>
          </w:tcPr>
          <w:p w14:paraId="37844C92" w14:textId="77777777" w:rsidR="001A46C2" w:rsidRDefault="001A46C2" w:rsidP="001A46C2">
            <w:r w:rsidRPr="00026DF4">
              <w:t>7</w:t>
            </w:r>
          </w:p>
        </w:tc>
        <w:tc>
          <w:tcPr>
            <w:tcW w:w="2317" w:type="dxa"/>
            <w:tcBorders>
              <w:top w:val="single" w:sz="4" w:space="0" w:color="auto"/>
              <w:left w:val="single" w:sz="4" w:space="0" w:color="auto"/>
              <w:bottom w:val="single" w:sz="4" w:space="0" w:color="auto"/>
              <w:right w:val="single" w:sz="4" w:space="0" w:color="auto"/>
            </w:tcBorders>
          </w:tcPr>
          <w:p w14:paraId="697A4A5D" w14:textId="77777777" w:rsidR="001A46C2" w:rsidRPr="00B45B71" w:rsidRDefault="001A46C2" w:rsidP="001A46C2">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224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1383BD03" w14:textId="77777777" w:rsidR="001A46C2" w:rsidRPr="009D40C9" w:rsidRDefault="001A46C2" w:rsidP="001A46C2">
            <w:pPr>
              <w:rPr>
                <w:sz w:val="18"/>
                <w:szCs w:val="18"/>
              </w:rPr>
            </w:pPr>
            <w:r w:rsidRPr="0041422B">
              <w:rPr>
                <w:sz w:val="18"/>
                <w:szCs w:val="18"/>
              </w:rPr>
              <w:t>Б</w:t>
            </w:r>
          </w:p>
        </w:tc>
      </w:tr>
      <w:tr w:rsidR="001A46C2" w14:paraId="372A7125" w14:textId="77777777" w:rsidTr="003E2E85">
        <w:tc>
          <w:tcPr>
            <w:tcW w:w="670" w:type="dxa"/>
            <w:tcBorders>
              <w:top w:val="single" w:sz="4" w:space="0" w:color="auto"/>
              <w:left w:val="single" w:sz="4" w:space="0" w:color="auto"/>
              <w:bottom w:val="single" w:sz="4" w:space="0" w:color="auto"/>
              <w:right w:val="single" w:sz="4" w:space="0" w:color="auto"/>
            </w:tcBorders>
          </w:tcPr>
          <w:p w14:paraId="7A1B6421" w14:textId="77777777" w:rsidR="001A46C2" w:rsidRDefault="001A46C2" w:rsidP="001A46C2">
            <w:r>
              <w:t>488</w:t>
            </w:r>
          </w:p>
        </w:tc>
        <w:tc>
          <w:tcPr>
            <w:tcW w:w="1051" w:type="dxa"/>
            <w:tcBorders>
              <w:top w:val="single" w:sz="4" w:space="0" w:color="auto"/>
              <w:left w:val="single" w:sz="4" w:space="0" w:color="auto"/>
              <w:bottom w:val="single" w:sz="4" w:space="0" w:color="auto"/>
              <w:right w:val="single" w:sz="4" w:space="0" w:color="auto"/>
            </w:tcBorders>
          </w:tcPr>
          <w:p w14:paraId="07DD44C5"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4EA3F9EE" w14:textId="1285C5F0" w:rsidR="001A46C2" w:rsidRPr="00A1781D" w:rsidRDefault="001A46C2" w:rsidP="00D05AAD">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25 гр. (2</w:t>
            </w:r>
            <w:r w:rsidRPr="001411C1">
              <w:rPr>
                <w:sz w:val="18"/>
                <w:szCs w:val="18"/>
              </w:rPr>
              <w:t>-3)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225 гр. (4, </w:t>
            </w:r>
            <w:r w:rsidR="007F70CD">
              <w:rPr>
                <w:sz w:val="18"/>
                <w:szCs w:val="18"/>
              </w:rPr>
              <w:t>8, 9, 10</w:t>
            </w:r>
            <w:r>
              <w:rPr>
                <w:sz w:val="18"/>
                <w:szCs w:val="18"/>
              </w:rPr>
              <w:t>)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03B7FA6E"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440EEEB4"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0BE857B2"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6B78F525" w14:textId="77777777" w:rsidR="001A46C2"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1A617019" w14:textId="77777777" w:rsidR="001A46C2" w:rsidRPr="00A1781D" w:rsidRDefault="001A46C2" w:rsidP="001A46C2">
            <w:pPr>
              <w:rPr>
                <w:sz w:val="18"/>
                <w:szCs w:val="18"/>
              </w:rPr>
            </w:pPr>
            <w:r>
              <w:rPr>
                <w:sz w:val="18"/>
                <w:szCs w:val="18"/>
              </w:rPr>
              <w:t>170</w:t>
            </w:r>
          </w:p>
        </w:tc>
        <w:tc>
          <w:tcPr>
            <w:tcW w:w="1559" w:type="dxa"/>
            <w:tcBorders>
              <w:top w:val="single" w:sz="4" w:space="0" w:color="auto"/>
              <w:left w:val="single" w:sz="4" w:space="0" w:color="auto"/>
              <w:bottom w:val="single" w:sz="4" w:space="0" w:color="auto"/>
              <w:right w:val="single" w:sz="4" w:space="0" w:color="auto"/>
            </w:tcBorders>
          </w:tcPr>
          <w:p w14:paraId="2716390A" w14:textId="77777777" w:rsidR="001A46C2" w:rsidRPr="00B561CB" w:rsidDel="00F408F4" w:rsidRDefault="001A46C2" w:rsidP="001A46C2">
            <w:r>
              <w:t>КОСГУ 225</w:t>
            </w:r>
          </w:p>
        </w:tc>
        <w:tc>
          <w:tcPr>
            <w:tcW w:w="852" w:type="dxa"/>
            <w:tcBorders>
              <w:top w:val="single" w:sz="4" w:space="0" w:color="auto"/>
              <w:left w:val="single" w:sz="4" w:space="0" w:color="auto"/>
              <w:bottom w:val="single" w:sz="4" w:space="0" w:color="auto"/>
              <w:right w:val="single" w:sz="4" w:space="0" w:color="auto"/>
            </w:tcBorders>
          </w:tcPr>
          <w:p w14:paraId="1A96F2D3" w14:textId="77777777" w:rsidR="001A46C2" w:rsidRDefault="001A46C2" w:rsidP="001A46C2">
            <w:r w:rsidRPr="00026DF4">
              <w:t>7</w:t>
            </w:r>
          </w:p>
        </w:tc>
        <w:tc>
          <w:tcPr>
            <w:tcW w:w="2317" w:type="dxa"/>
            <w:tcBorders>
              <w:top w:val="single" w:sz="4" w:space="0" w:color="auto"/>
              <w:left w:val="single" w:sz="4" w:space="0" w:color="auto"/>
              <w:bottom w:val="single" w:sz="4" w:space="0" w:color="auto"/>
              <w:right w:val="single" w:sz="4" w:space="0" w:color="auto"/>
            </w:tcBorders>
          </w:tcPr>
          <w:p w14:paraId="2BEE595A" w14:textId="77777777" w:rsidR="001A46C2" w:rsidRPr="00B45B71" w:rsidRDefault="001A46C2" w:rsidP="001A46C2">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225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71E69D38" w14:textId="77777777" w:rsidR="001A46C2" w:rsidRPr="009D40C9" w:rsidRDefault="001A46C2" w:rsidP="001A46C2">
            <w:pPr>
              <w:rPr>
                <w:sz w:val="18"/>
                <w:szCs w:val="18"/>
              </w:rPr>
            </w:pPr>
            <w:r w:rsidRPr="00CA6C7F">
              <w:rPr>
                <w:sz w:val="18"/>
                <w:szCs w:val="18"/>
              </w:rPr>
              <w:t>Б</w:t>
            </w:r>
          </w:p>
        </w:tc>
      </w:tr>
      <w:tr w:rsidR="001A46C2" w14:paraId="7938F346" w14:textId="77777777" w:rsidTr="003E2E85">
        <w:tc>
          <w:tcPr>
            <w:tcW w:w="670" w:type="dxa"/>
            <w:tcBorders>
              <w:top w:val="single" w:sz="4" w:space="0" w:color="auto"/>
              <w:left w:val="single" w:sz="4" w:space="0" w:color="auto"/>
              <w:bottom w:val="single" w:sz="4" w:space="0" w:color="auto"/>
              <w:right w:val="single" w:sz="4" w:space="0" w:color="auto"/>
            </w:tcBorders>
          </w:tcPr>
          <w:p w14:paraId="72435F65" w14:textId="77777777" w:rsidR="001A46C2" w:rsidRDefault="001A46C2" w:rsidP="001A46C2">
            <w:r>
              <w:t>489</w:t>
            </w:r>
          </w:p>
        </w:tc>
        <w:tc>
          <w:tcPr>
            <w:tcW w:w="1051" w:type="dxa"/>
            <w:tcBorders>
              <w:top w:val="single" w:sz="4" w:space="0" w:color="auto"/>
              <w:left w:val="single" w:sz="4" w:space="0" w:color="auto"/>
              <w:bottom w:val="single" w:sz="4" w:space="0" w:color="auto"/>
              <w:right w:val="single" w:sz="4" w:space="0" w:color="auto"/>
            </w:tcBorders>
          </w:tcPr>
          <w:p w14:paraId="1DAFA66C"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7690331B" w14:textId="31073A9E" w:rsidR="001A46C2" w:rsidRPr="00A1781D" w:rsidRDefault="001A46C2" w:rsidP="00D05AAD">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26 гр. (2</w:t>
            </w:r>
            <w:r w:rsidRPr="001411C1">
              <w:rPr>
                <w:sz w:val="18"/>
                <w:szCs w:val="18"/>
              </w:rPr>
              <w:t>-3)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226 гр. (4, </w:t>
            </w:r>
            <w:r w:rsidR="007F70CD">
              <w:rPr>
                <w:sz w:val="18"/>
                <w:szCs w:val="18"/>
              </w:rPr>
              <w:t>8, 9, 10</w:t>
            </w:r>
            <w:r>
              <w:rPr>
                <w:sz w:val="18"/>
                <w:szCs w:val="18"/>
              </w:rPr>
              <w:t>)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150583A7"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0F98666D"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649E2562"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220D0CE0" w14:textId="77777777" w:rsidR="001A46C2"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69B3B2E8" w14:textId="77777777" w:rsidR="001A46C2" w:rsidRPr="00A1781D" w:rsidRDefault="001A46C2" w:rsidP="001A46C2">
            <w:pPr>
              <w:rPr>
                <w:sz w:val="18"/>
                <w:szCs w:val="18"/>
              </w:rPr>
            </w:pPr>
            <w:r>
              <w:rPr>
                <w:sz w:val="18"/>
                <w:szCs w:val="18"/>
              </w:rPr>
              <w:t>170</w:t>
            </w:r>
          </w:p>
        </w:tc>
        <w:tc>
          <w:tcPr>
            <w:tcW w:w="1559" w:type="dxa"/>
            <w:tcBorders>
              <w:top w:val="single" w:sz="4" w:space="0" w:color="auto"/>
              <w:left w:val="single" w:sz="4" w:space="0" w:color="auto"/>
              <w:bottom w:val="single" w:sz="4" w:space="0" w:color="auto"/>
              <w:right w:val="single" w:sz="4" w:space="0" w:color="auto"/>
            </w:tcBorders>
          </w:tcPr>
          <w:p w14:paraId="2DE35DB3" w14:textId="77777777" w:rsidR="001A46C2" w:rsidRPr="00B561CB" w:rsidDel="00F408F4" w:rsidRDefault="001A46C2" w:rsidP="001A46C2">
            <w:r>
              <w:t>КОСГУ 226</w:t>
            </w:r>
          </w:p>
        </w:tc>
        <w:tc>
          <w:tcPr>
            <w:tcW w:w="852" w:type="dxa"/>
            <w:tcBorders>
              <w:top w:val="single" w:sz="4" w:space="0" w:color="auto"/>
              <w:left w:val="single" w:sz="4" w:space="0" w:color="auto"/>
              <w:bottom w:val="single" w:sz="4" w:space="0" w:color="auto"/>
              <w:right w:val="single" w:sz="4" w:space="0" w:color="auto"/>
            </w:tcBorders>
          </w:tcPr>
          <w:p w14:paraId="068E79B1" w14:textId="77777777" w:rsidR="001A46C2" w:rsidRDefault="001A46C2" w:rsidP="001A46C2">
            <w:r w:rsidRPr="00026DF4">
              <w:t>7</w:t>
            </w:r>
          </w:p>
        </w:tc>
        <w:tc>
          <w:tcPr>
            <w:tcW w:w="2317" w:type="dxa"/>
            <w:tcBorders>
              <w:top w:val="single" w:sz="4" w:space="0" w:color="auto"/>
              <w:left w:val="single" w:sz="4" w:space="0" w:color="auto"/>
              <w:bottom w:val="single" w:sz="4" w:space="0" w:color="auto"/>
              <w:right w:val="single" w:sz="4" w:space="0" w:color="auto"/>
            </w:tcBorders>
          </w:tcPr>
          <w:p w14:paraId="22DF30BA" w14:textId="77777777" w:rsidR="001A46C2" w:rsidRPr="00B45B71" w:rsidRDefault="001A46C2" w:rsidP="001A46C2">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226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675D169A" w14:textId="77777777" w:rsidR="001A46C2" w:rsidRPr="009D40C9" w:rsidRDefault="001A46C2" w:rsidP="001A46C2">
            <w:pPr>
              <w:rPr>
                <w:sz w:val="18"/>
                <w:szCs w:val="18"/>
              </w:rPr>
            </w:pPr>
            <w:r w:rsidRPr="00CA6C7F">
              <w:rPr>
                <w:sz w:val="18"/>
                <w:szCs w:val="18"/>
              </w:rPr>
              <w:t>Б</w:t>
            </w:r>
          </w:p>
        </w:tc>
      </w:tr>
      <w:tr w:rsidR="001A46C2" w14:paraId="71C53E91" w14:textId="77777777" w:rsidTr="003E2E85">
        <w:tc>
          <w:tcPr>
            <w:tcW w:w="670" w:type="dxa"/>
            <w:tcBorders>
              <w:top w:val="single" w:sz="4" w:space="0" w:color="auto"/>
              <w:left w:val="single" w:sz="4" w:space="0" w:color="auto"/>
              <w:bottom w:val="single" w:sz="4" w:space="0" w:color="auto"/>
              <w:right w:val="single" w:sz="4" w:space="0" w:color="auto"/>
            </w:tcBorders>
          </w:tcPr>
          <w:p w14:paraId="18D9C2C3" w14:textId="77777777" w:rsidR="001A46C2" w:rsidRDefault="001A46C2" w:rsidP="001A46C2">
            <w:r>
              <w:t>489.1</w:t>
            </w:r>
          </w:p>
        </w:tc>
        <w:tc>
          <w:tcPr>
            <w:tcW w:w="1051" w:type="dxa"/>
            <w:tcBorders>
              <w:top w:val="single" w:sz="4" w:space="0" w:color="auto"/>
              <w:left w:val="single" w:sz="4" w:space="0" w:color="auto"/>
              <w:bottom w:val="single" w:sz="4" w:space="0" w:color="auto"/>
              <w:right w:val="single" w:sz="4" w:space="0" w:color="auto"/>
            </w:tcBorders>
          </w:tcPr>
          <w:p w14:paraId="75116FE7"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38FEF28B" w14:textId="7D607C3D" w:rsidR="001A46C2" w:rsidRPr="00D85BAD" w:rsidRDefault="001A46C2" w:rsidP="00D05AAD">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27 гр. (2</w:t>
            </w:r>
            <w:r w:rsidRPr="001411C1">
              <w:rPr>
                <w:sz w:val="18"/>
                <w:szCs w:val="18"/>
              </w:rPr>
              <w:t>-3)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227 гр. (4, </w:t>
            </w:r>
            <w:r w:rsidR="007F70CD">
              <w:rPr>
                <w:sz w:val="18"/>
                <w:szCs w:val="18"/>
              </w:rPr>
              <w:t>8, 9, 10</w:t>
            </w:r>
            <w:r>
              <w:rPr>
                <w:sz w:val="18"/>
                <w:szCs w:val="18"/>
              </w:rPr>
              <w:t>)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27ABA1A1"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7E645CE0"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6B4BF0D6" w14:textId="77777777" w:rsidR="001A46C2" w:rsidRPr="007E3C40"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B633E7F" w14:textId="77777777" w:rsidR="001A46C2" w:rsidRPr="007657EC"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0961789D" w14:textId="77777777" w:rsidR="001A46C2" w:rsidRDefault="001A46C2" w:rsidP="001A46C2">
            <w:pPr>
              <w:rPr>
                <w:sz w:val="18"/>
                <w:szCs w:val="18"/>
              </w:rPr>
            </w:pPr>
            <w:r>
              <w:rPr>
                <w:sz w:val="18"/>
                <w:szCs w:val="18"/>
              </w:rPr>
              <w:t>170</w:t>
            </w:r>
          </w:p>
        </w:tc>
        <w:tc>
          <w:tcPr>
            <w:tcW w:w="1559" w:type="dxa"/>
            <w:tcBorders>
              <w:top w:val="single" w:sz="4" w:space="0" w:color="auto"/>
              <w:left w:val="single" w:sz="4" w:space="0" w:color="auto"/>
              <w:bottom w:val="single" w:sz="4" w:space="0" w:color="auto"/>
              <w:right w:val="single" w:sz="4" w:space="0" w:color="auto"/>
            </w:tcBorders>
          </w:tcPr>
          <w:p w14:paraId="7B5CD6C7" w14:textId="77777777" w:rsidR="001A46C2" w:rsidRDefault="001A46C2" w:rsidP="001A46C2">
            <w:r>
              <w:t>КОСГУ 227</w:t>
            </w:r>
          </w:p>
        </w:tc>
        <w:tc>
          <w:tcPr>
            <w:tcW w:w="852" w:type="dxa"/>
            <w:tcBorders>
              <w:top w:val="single" w:sz="4" w:space="0" w:color="auto"/>
              <w:left w:val="single" w:sz="4" w:space="0" w:color="auto"/>
              <w:bottom w:val="single" w:sz="4" w:space="0" w:color="auto"/>
              <w:right w:val="single" w:sz="4" w:space="0" w:color="auto"/>
            </w:tcBorders>
          </w:tcPr>
          <w:p w14:paraId="33A895E4" w14:textId="77777777" w:rsidR="001A46C2" w:rsidRPr="00026DF4" w:rsidRDefault="001A46C2" w:rsidP="001A46C2">
            <w:r w:rsidRPr="00026DF4">
              <w:t>7</w:t>
            </w:r>
          </w:p>
        </w:tc>
        <w:tc>
          <w:tcPr>
            <w:tcW w:w="2317" w:type="dxa"/>
            <w:tcBorders>
              <w:top w:val="single" w:sz="4" w:space="0" w:color="auto"/>
              <w:left w:val="single" w:sz="4" w:space="0" w:color="auto"/>
              <w:bottom w:val="single" w:sz="4" w:space="0" w:color="auto"/>
              <w:right w:val="single" w:sz="4" w:space="0" w:color="auto"/>
            </w:tcBorders>
          </w:tcPr>
          <w:p w14:paraId="658B2092" w14:textId="77777777" w:rsidR="001A46C2" w:rsidRPr="009D40C9" w:rsidRDefault="001A46C2" w:rsidP="001A46C2">
            <w:pPr>
              <w:rPr>
                <w:sz w:val="18"/>
                <w:szCs w:val="18"/>
              </w:rPr>
            </w:pPr>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227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256D6B97" w14:textId="77777777" w:rsidR="001A46C2" w:rsidRPr="00CA6C7F" w:rsidRDefault="001A46C2" w:rsidP="001A46C2">
            <w:pPr>
              <w:rPr>
                <w:sz w:val="18"/>
                <w:szCs w:val="18"/>
              </w:rPr>
            </w:pPr>
            <w:r w:rsidRPr="00CA6C7F">
              <w:rPr>
                <w:sz w:val="18"/>
                <w:szCs w:val="18"/>
              </w:rPr>
              <w:t>Б</w:t>
            </w:r>
          </w:p>
        </w:tc>
      </w:tr>
      <w:tr w:rsidR="001A46C2" w14:paraId="598CAB18" w14:textId="77777777" w:rsidTr="003E2E85">
        <w:tc>
          <w:tcPr>
            <w:tcW w:w="670" w:type="dxa"/>
            <w:tcBorders>
              <w:top w:val="single" w:sz="4" w:space="0" w:color="auto"/>
              <w:left w:val="single" w:sz="4" w:space="0" w:color="auto"/>
              <w:bottom w:val="single" w:sz="4" w:space="0" w:color="auto"/>
              <w:right w:val="single" w:sz="4" w:space="0" w:color="auto"/>
            </w:tcBorders>
          </w:tcPr>
          <w:p w14:paraId="36FE4227" w14:textId="77777777" w:rsidR="001A46C2" w:rsidRDefault="001A46C2" w:rsidP="001A46C2">
            <w:r>
              <w:t>489.2</w:t>
            </w:r>
          </w:p>
        </w:tc>
        <w:tc>
          <w:tcPr>
            <w:tcW w:w="1051" w:type="dxa"/>
            <w:tcBorders>
              <w:top w:val="single" w:sz="4" w:space="0" w:color="auto"/>
              <w:left w:val="single" w:sz="4" w:space="0" w:color="auto"/>
              <w:bottom w:val="single" w:sz="4" w:space="0" w:color="auto"/>
              <w:right w:val="single" w:sz="4" w:space="0" w:color="auto"/>
            </w:tcBorders>
          </w:tcPr>
          <w:p w14:paraId="533CA736"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58E7A2AD" w14:textId="798B1CE1" w:rsidR="001A46C2" w:rsidRPr="00D85BAD" w:rsidRDefault="001A46C2" w:rsidP="00D05AAD">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29 гр. (2</w:t>
            </w:r>
            <w:r w:rsidRPr="001411C1">
              <w:rPr>
                <w:sz w:val="18"/>
                <w:szCs w:val="18"/>
              </w:rPr>
              <w:t>-3)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229 гр. (4, </w:t>
            </w:r>
            <w:r w:rsidR="007F70CD">
              <w:rPr>
                <w:sz w:val="18"/>
                <w:szCs w:val="18"/>
              </w:rPr>
              <w:t>8, 9, 10</w:t>
            </w:r>
            <w:r>
              <w:rPr>
                <w:sz w:val="18"/>
                <w:szCs w:val="18"/>
              </w:rPr>
              <w:t>) раздел 2</w:t>
            </w:r>
          </w:p>
        </w:tc>
        <w:tc>
          <w:tcPr>
            <w:tcW w:w="852" w:type="dxa"/>
            <w:gridSpan w:val="2"/>
            <w:tcBorders>
              <w:top w:val="single" w:sz="4" w:space="0" w:color="auto"/>
              <w:left w:val="single" w:sz="4" w:space="0" w:color="auto"/>
              <w:bottom w:val="single" w:sz="4" w:space="0" w:color="auto"/>
              <w:right w:val="single" w:sz="4" w:space="0" w:color="auto"/>
            </w:tcBorders>
          </w:tcPr>
          <w:p w14:paraId="49589B71"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67501AA9"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071BB2B8" w14:textId="77777777" w:rsidR="001A46C2" w:rsidRPr="007E3C40"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CA3F0D8" w14:textId="77777777" w:rsidR="001A46C2" w:rsidRPr="007657EC" w:rsidRDefault="001A46C2" w:rsidP="001A46C2">
            <w:pPr>
              <w:rPr>
                <w:sz w:val="18"/>
                <w:szCs w:val="18"/>
              </w:rPr>
            </w:pPr>
            <w:r w:rsidRPr="007657EC">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485B6A8E" w14:textId="77777777" w:rsidR="001A46C2" w:rsidRDefault="001A46C2" w:rsidP="001A46C2">
            <w:pPr>
              <w:rPr>
                <w:sz w:val="18"/>
                <w:szCs w:val="18"/>
              </w:rPr>
            </w:pPr>
            <w:r>
              <w:rPr>
                <w:sz w:val="18"/>
                <w:szCs w:val="18"/>
              </w:rPr>
              <w:t>170</w:t>
            </w:r>
          </w:p>
        </w:tc>
        <w:tc>
          <w:tcPr>
            <w:tcW w:w="1559" w:type="dxa"/>
            <w:tcBorders>
              <w:top w:val="single" w:sz="4" w:space="0" w:color="auto"/>
              <w:left w:val="single" w:sz="4" w:space="0" w:color="auto"/>
              <w:bottom w:val="single" w:sz="4" w:space="0" w:color="auto"/>
              <w:right w:val="single" w:sz="4" w:space="0" w:color="auto"/>
            </w:tcBorders>
          </w:tcPr>
          <w:p w14:paraId="7613AC7D" w14:textId="77777777" w:rsidR="001A46C2" w:rsidRDefault="001A46C2" w:rsidP="001A46C2">
            <w:r>
              <w:t>КОСГУ 229</w:t>
            </w:r>
          </w:p>
        </w:tc>
        <w:tc>
          <w:tcPr>
            <w:tcW w:w="852" w:type="dxa"/>
            <w:tcBorders>
              <w:top w:val="single" w:sz="4" w:space="0" w:color="auto"/>
              <w:left w:val="single" w:sz="4" w:space="0" w:color="auto"/>
              <w:bottom w:val="single" w:sz="4" w:space="0" w:color="auto"/>
              <w:right w:val="single" w:sz="4" w:space="0" w:color="auto"/>
            </w:tcBorders>
          </w:tcPr>
          <w:p w14:paraId="6BCD2E9E" w14:textId="77777777" w:rsidR="001A46C2" w:rsidRPr="00026DF4" w:rsidRDefault="001A46C2" w:rsidP="001A46C2">
            <w:r w:rsidRPr="00026DF4">
              <w:t>7</w:t>
            </w:r>
          </w:p>
        </w:tc>
        <w:tc>
          <w:tcPr>
            <w:tcW w:w="2317" w:type="dxa"/>
            <w:tcBorders>
              <w:top w:val="single" w:sz="4" w:space="0" w:color="auto"/>
              <w:left w:val="single" w:sz="4" w:space="0" w:color="auto"/>
              <w:bottom w:val="single" w:sz="4" w:space="0" w:color="auto"/>
              <w:right w:val="single" w:sz="4" w:space="0" w:color="auto"/>
            </w:tcBorders>
          </w:tcPr>
          <w:p w14:paraId="3982634D" w14:textId="77777777" w:rsidR="001A46C2" w:rsidRPr="009D40C9" w:rsidRDefault="001A46C2" w:rsidP="001A46C2">
            <w:pPr>
              <w:rPr>
                <w:sz w:val="18"/>
                <w:szCs w:val="18"/>
              </w:rPr>
            </w:pPr>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229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5A285D35" w14:textId="77777777" w:rsidR="001A46C2" w:rsidRPr="00CA6C7F" w:rsidRDefault="001A46C2" w:rsidP="001A46C2">
            <w:pPr>
              <w:rPr>
                <w:sz w:val="18"/>
                <w:szCs w:val="18"/>
              </w:rPr>
            </w:pPr>
            <w:r w:rsidRPr="00CA6C7F">
              <w:rPr>
                <w:sz w:val="18"/>
                <w:szCs w:val="18"/>
              </w:rPr>
              <w:t>Б</w:t>
            </w:r>
          </w:p>
        </w:tc>
      </w:tr>
      <w:tr w:rsidR="001A46C2" w14:paraId="48349DA4" w14:textId="77777777" w:rsidTr="003E2E85">
        <w:tc>
          <w:tcPr>
            <w:tcW w:w="670" w:type="dxa"/>
            <w:tcBorders>
              <w:top w:val="single" w:sz="4" w:space="0" w:color="auto"/>
              <w:left w:val="single" w:sz="4" w:space="0" w:color="auto"/>
              <w:bottom w:val="single" w:sz="4" w:space="0" w:color="auto"/>
              <w:right w:val="single" w:sz="4" w:space="0" w:color="auto"/>
            </w:tcBorders>
          </w:tcPr>
          <w:p w14:paraId="048CA6B1" w14:textId="77777777" w:rsidR="001A46C2" w:rsidRDefault="001A46C2" w:rsidP="001A46C2">
            <w:r>
              <w:t>490</w:t>
            </w:r>
          </w:p>
        </w:tc>
        <w:tc>
          <w:tcPr>
            <w:tcW w:w="1051" w:type="dxa"/>
            <w:tcBorders>
              <w:top w:val="single" w:sz="4" w:space="0" w:color="auto"/>
              <w:left w:val="single" w:sz="4" w:space="0" w:color="auto"/>
              <w:bottom w:val="single" w:sz="4" w:space="0" w:color="auto"/>
              <w:right w:val="single" w:sz="4" w:space="0" w:color="auto"/>
            </w:tcBorders>
          </w:tcPr>
          <w:p w14:paraId="22E38827"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0DEB0E52" w14:textId="68DFD328" w:rsidR="001A46C2" w:rsidRPr="00A1781D" w:rsidRDefault="001A46C2" w:rsidP="00D05AAD">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71 гр. (2</w:t>
            </w:r>
            <w:r w:rsidRPr="001411C1">
              <w:rPr>
                <w:sz w:val="18"/>
                <w:szCs w:val="18"/>
              </w:rPr>
              <w:t>-3)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sidR="00D05AAD">
              <w:rPr>
                <w:sz w:val="18"/>
                <w:szCs w:val="18"/>
              </w:rPr>
              <w:t xml:space="preserve"> </w:t>
            </w:r>
            <w:r>
              <w:rPr>
                <w:sz w:val="18"/>
                <w:szCs w:val="18"/>
              </w:rPr>
              <w:t>раздел 1 + Сумма по КОСГУ 271, гр</w:t>
            </w:r>
            <w:r w:rsidR="00D05AAD">
              <w:rPr>
                <w:sz w:val="18"/>
                <w:szCs w:val="18"/>
              </w:rPr>
              <w:t>.</w:t>
            </w:r>
            <w:r>
              <w:rPr>
                <w:sz w:val="18"/>
                <w:szCs w:val="18"/>
              </w:rPr>
              <w:t xml:space="preserve"> 4, </w:t>
            </w:r>
            <w:r w:rsidR="007F70CD">
              <w:rPr>
                <w:sz w:val="18"/>
                <w:szCs w:val="18"/>
              </w:rPr>
              <w:t>8, 9, 10</w:t>
            </w:r>
          </w:p>
        </w:tc>
        <w:tc>
          <w:tcPr>
            <w:tcW w:w="852" w:type="dxa"/>
            <w:gridSpan w:val="2"/>
            <w:tcBorders>
              <w:top w:val="single" w:sz="4" w:space="0" w:color="auto"/>
              <w:left w:val="single" w:sz="4" w:space="0" w:color="auto"/>
              <w:bottom w:val="single" w:sz="4" w:space="0" w:color="auto"/>
              <w:right w:val="single" w:sz="4" w:space="0" w:color="auto"/>
            </w:tcBorders>
          </w:tcPr>
          <w:p w14:paraId="0D912494"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1434EB81"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4D3B6E02"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7BF81AC4" w14:textId="77777777" w:rsidR="001A46C2" w:rsidRDefault="001A46C2" w:rsidP="001A46C2">
            <w:pPr>
              <w:rPr>
                <w:sz w:val="18"/>
                <w:szCs w:val="18"/>
              </w:rPr>
            </w:pPr>
            <w:r w:rsidRPr="00383822">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7827BB73" w14:textId="77777777" w:rsidR="001A46C2" w:rsidRPr="00A1781D" w:rsidRDefault="001A46C2" w:rsidP="001A46C2">
            <w:pPr>
              <w:rPr>
                <w:sz w:val="18"/>
                <w:szCs w:val="18"/>
              </w:rPr>
            </w:pPr>
            <w:r>
              <w:rPr>
                <w:sz w:val="18"/>
                <w:szCs w:val="18"/>
              </w:rPr>
              <w:t>250</w:t>
            </w:r>
          </w:p>
        </w:tc>
        <w:tc>
          <w:tcPr>
            <w:tcW w:w="1559" w:type="dxa"/>
            <w:tcBorders>
              <w:top w:val="single" w:sz="4" w:space="0" w:color="auto"/>
              <w:left w:val="single" w:sz="4" w:space="0" w:color="auto"/>
              <w:bottom w:val="single" w:sz="4" w:space="0" w:color="auto"/>
              <w:right w:val="single" w:sz="4" w:space="0" w:color="auto"/>
            </w:tcBorders>
          </w:tcPr>
          <w:p w14:paraId="274F1A7F" w14:textId="77777777" w:rsidR="001A46C2" w:rsidRPr="00B561CB" w:rsidDel="00F408F4" w:rsidRDefault="001A46C2" w:rsidP="001A46C2">
            <w:r>
              <w:t>КОСГУ 271</w:t>
            </w:r>
          </w:p>
        </w:tc>
        <w:tc>
          <w:tcPr>
            <w:tcW w:w="852" w:type="dxa"/>
            <w:tcBorders>
              <w:top w:val="single" w:sz="4" w:space="0" w:color="auto"/>
              <w:left w:val="single" w:sz="4" w:space="0" w:color="auto"/>
              <w:bottom w:val="single" w:sz="4" w:space="0" w:color="auto"/>
              <w:right w:val="single" w:sz="4" w:space="0" w:color="auto"/>
            </w:tcBorders>
          </w:tcPr>
          <w:p w14:paraId="20B84D62" w14:textId="77777777" w:rsidR="001A46C2" w:rsidRDefault="001A46C2" w:rsidP="001A46C2">
            <w:r>
              <w:rPr>
                <w:lang w:val="en-US"/>
              </w:rPr>
              <w:t>7</w:t>
            </w:r>
          </w:p>
        </w:tc>
        <w:tc>
          <w:tcPr>
            <w:tcW w:w="2317" w:type="dxa"/>
            <w:tcBorders>
              <w:top w:val="single" w:sz="4" w:space="0" w:color="auto"/>
              <w:left w:val="single" w:sz="4" w:space="0" w:color="auto"/>
              <w:bottom w:val="single" w:sz="4" w:space="0" w:color="auto"/>
              <w:right w:val="single" w:sz="4" w:space="0" w:color="auto"/>
            </w:tcBorders>
          </w:tcPr>
          <w:p w14:paraId="597D7ADF" w14:textId="77777777" w:rsidR="001A46C2" w:rsidRPr="00B45B71" w:rsidRDefault="001A46C2" w:rsidP="001A46C2">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271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3DDFA7C9" w14:textId="77777777" w:rsidR="001A46C2" w:rsidRPr="009D40C9" w:rsidRDefault="001A46C2" w:rsidP="001A46C2">
            <w:pPr>
              <w:rPr>
                <w:sz w:val="18"/>
                <w:szCs w:val="18"/>
              </w:rPr>
            </w:pPr>
            <w:r w:rsidRPr="00CA6C7F">
              <w:rPr>
                <w:sz w:val="18"/>
                <w:szCs w:val="18"/>
              </w:rPr>
              <w:t>Б</w:t>
            </w:r>
          </w:p>
        </w:tc>
      </w:tr>
      <w:tr w:rsidR="001A46C2" w14:paraId="715E460C" w14:textId="77777777" w:rsidTr="003E2E85">
        <w:tc>
          <w:tcPr>
            <w:tcW w:w="670" w:type="dxa"/>
            <w:tcBorders>
              <w:top w:val="single" w:sz="4" w:space="0" w:color="auto"/>
              <w:left w:val="single" w:sz="4" w:space="0" w:color="auto"/>
              <w:bottom w:val="single" w:sz="4" w:space="0" w:color="auto"/>
              <w:right w:val="single" w:sz="4" w:space="0" w:color="auto"/>
            </w:tcBorders>
          </w:tcPr>
          <w:p w14:paraId="25906B54" w14:textId="77777777" w:rsidR="001A46C2" w:rsidRDefault="001A46C2" w:rsidP="001A46C2">
            <w:r>
              <w:t>491</w:t>
            </w:r>
          </w:p>
        </w:tc>
        <w:tc>
          <w:tcPr>
            <w:tcW w:w="1051" w:type="dxa"/>
            <w:tcBorders>
              <w:top w:val="single" w:sz="4" w:space="0" w:color="auto"/>
              <w:left w:val="single" w:sz="4" w:space="0" w:color="auto"/>
              <w:bottom w:val="single" w:sz="4" w:space="0" w:color="auto"/>
              <w:right w:val="single" w:sz="4" w:space="0" w:color="auto"/>
            </w:tcBorders>
          </w:tcPr>
          <w:p w14:paraId="30724BAF"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2BCE4E12" w14:textId="411CAA75" w:rsidR="001A46C2" w:rsidRPr="00A1781D" w:rsidRDefault="001A46C2" w:rsidP="00C446EE">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72 гр. (2</w:t>
            </w:r>
            <w:r w:rsidRPr="001411C1">
              <w:rPr>
                <w:sz w:val="18"/>
                <w:szCs w:val="18"/>
              </w:rPr>
              <w:t>-3)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272 раздел 2 (гр.4 + </w:t>
            </w:r>
            <w:r w:rsidR="008F6A89">
              <w:rPr>
                <w:sz w:val="18"/>
                <w:szCs w:val="18"/>
              </w:rPr>
              <w:t>8 + 10</w:t>
            </w:r>
            <w:r>
              <w:rPr>
                <w:sz w:val="18"/>
                <w:szCs w:val="18"/>
              </w:rPr>
              <w:t>), плюс сумма показателей по гр.</w:t>
            </w:r>
            <w:r w:rsidR="00C446EE">
              <w:rPr>
                <w:sz w:val="18"/>
                <w:szCs w:val="18"/>
              </w:rPr>
              <w:t>7</w:t>
            </w:r>
          </w:p>
        </w:tc>
        <w:tc>
          <w:tcPr>
            <w:tcW w:w="852" w:type="dxa"/>
            <w:gridSpan w:val="2"/>
            <w:tcBorders>
              <w:top w:val="single" w:sz="4" w:space="0" w:color="auto"/>
              <w:left w:val="single" w:sz="4" w:space="0" w:color="auto"/>
              <w:bottom w:val="single" w:sz="4" w:space="0" w:color="auto"/>
              <w:right w:val="single" w:sz="4" w:space="0" w:color="auto"/>
            </w:tcBorders>
          </w:tcPr>
          <w:p w14:paraId="2495C5AF"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20CD8672"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07AB7BEA"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8BD71D5" w14:textId="77777777" w:rsidR="001A46C2" w:rsidRDefault="001A46C2" w:rsidP="001A46C2">
            <w:pPr>
              <w:rPr>
                <w:sz w:val="18"/>
                <w:szCs w:val="18"/>
              </w:rPr>
            </w:pPr>
            <w:r w:rsidRPr="00383822">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76C4F090" w14:textId="77777777" w:rsidR="001A46C2" w:rsidRPr="00350EE4" w:rsidRDefault="001A46C2" w:rsidP="001A46C2">
            <w:pPr>
              <w:rPr>
                <w:sz w:val="18"/>
                <w:szCs w:val="18"/>
              </w:rPr>
            </w:pPr>
            <w:r>
              <w:rPr>
                <w:sz w:val="18"/>
                <w:szCs w:val="18"/>
              </w:rPr>
              <w:t xml:space="preserve">250 </w:t>
            </w:r>
          </w:p>
        </w:tc>
        <w:tc>
          <w:tcPr>
            <w:tcW w:w="1559" w:type="dxa"/>
            <w:tcBorders>
              <w:top w:val="single" w:sz="4" w:space="0" w:color="auto"/>
              <w:left w:val="single" w:sz="4" w:space="0" w:color="auto"/>
              <w:bottom w:val="single" w:sz="4" w:space="0" w:color="auto"/>
              <w:right w:val="single" w:sz="4" w:space="0" w:color="auto"/>
            </w:tcBorders>
          </w:tcPr>
          <w:p w14:paraId="7C4DABA3" w14:textId="77777777" w:rsidR="001A46C2" w:rsidRPr="00B561CB" w:rsidDel="00F408F4" w:rsidRDefault="001A46C2" w:rsidP="001A46C2">
            <w:r>
              <w:t>КОСГУ 272</w:t>
            </w:r>
          </w:p>
        </w:tc>
        <w:tc>
          <w:tcPr>
            <w:tcW w:w="852" w:type="dxa"/>
            <w:tcBorders>
              <w:top w:val="single" w:sz="4" w:space="0" w:color="auto"/>
              <w:left w:val="single" w:sz="4" w:space="0" w:color="auto"/>
              <w:bottom w:val="single" w:sz="4" w:space="0" w:color="auto"/>
              <w:right w:val="single" w:sz="4" w:space="0" w:color="auto"/>
            </w:tcBorders>
          </w:tcPr>
          <w:p w14:paraId="4ABE78A3" w14:textId="77777777" w:rsidR="001A46C2" w:rsidRDefault="001A46C2" w:rsidP="001A46C2">
            <w:r>
              <w:rPr>
                <w:lang w:val="en-US"/>
              </w:rPr>
              <w:t>7</w:t>
            </w:r>
          </w:p>
        </w:tc>
        <w:tc>
          <w:tcPr>
            <w:tcW w:w="2317" w:type="dxa"/>
            <w:tcBorders>
              <w:top w:val="single" w:sz="4" w:space="0" w:color="auto"/>
              <w:left w:val="single" w:sz="4" w:space="0" w:color="auto"/>
              <w:bottom w:val="single" w:sz="4" w:space="0" w:color="auto"/>
              <w:right w:val="single" w:sz="4" w:space="0" w:color="auto"/>
            </w:tcBorders>
          </w:tcPr>
          <w:p w14:paraId="0826D8C3" w14:textId="77777777" w:rsidR="001A46C2" w:rsidRPr="00B45B71" w:rsidRDefault="001A46C2" w:rsidP="001A46C2">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272 </w:t>
            </w:r>
            <w:r w:rsidRPr="009D40C9">
              <w:rPr>
                <w:sz w:val="18"/>
                <w:szCs w:val="18"/>
              </w:rPr>
              <w:t xml:space="preserve">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5556789F" w14:textId="77777777" w:rsidR="001A46C2" w:rsidRPr="009D40C9" w:rsidRDefault="001A46C2" w:rsidP="001A46C2">
            <w:pPr>
              <w:rPr>
                <w:sz w:val="18"/>
                <w:szCs w:val="18"/>
              </w:rPr>
            </w:pPr>
            <w:r w:rsidRPr="002556FD">
              <w:rPr>
                <w:sz w:val="18"/>
                <w:szCs w:val="18"/>
              </w:rPr>
              <w:t>Б</w:t>
            </w:r>
          </w:p>
        </w:tc>
      </w:tr>
      <w:tr w:rsidR="001A46C2" w14:paraId="6757FE7C" w14:textId="77777777" w:rsidTr="003E2E85">
        <w:tc>
          <w:tcPr>
            <w:tcW w:w="670" w:type="dxa"/>
            <w:tcBorders>
              <w:top w:val="single" w:sz="4" w:space="0" w:color="auto"/>
              <w:left w:val="single" w:sz="4" w:space="0" w:color="auto"/>
              <w:bottom w:val="single" w:sz="4" w:space="0" w:color="auto"/>
              <w:right w:val="single" w:sz="4" w:space="0" w:color="auto"/>
            </w:tcBorders>
          </w:tcPr>
          <w:p w14:paraId="48B235D7" w14:textId="77777777" w:rsidR="001A46C2" w:rsidRDefault="001A46C2" w:rsidP="001A46C2">
            <w:r>
              <w:t>492</w:t>
            </w:r>
          </w:p>
        </w:tc>
        <w:tc>
          <w:tcPr>
            <w:tcW w:w="1051" w:type="dxa"/>
            <w:tcBorders>
              <w:top w:val="single" w:sz="4" w:space="0" w:color="auto"/>
              <w:left w:val="single" w:sz="4" w:space="0" w:color="auto"/>
              <w:bottom w:val="single" w:sz="4" w:space="0" w:color="auto"/>
              <w:right w:val="single" w:sz="4" w:space="0" w:color="auto"/>
            </w:tcBorders>
          </w:tcPr>
          <w:p w14:paraId="77C86021" w14:textId="77777777" w:rsidR="001A46C2" w:rsidRDefault="001A46C2" w:rsidP="001A46C2">
            <w:pPr>
              <w:rPr>
                <w:sz w:val="18"/>
                <w:szCs w:val="18"/>
              </w:rPr>
            </w:pPr>
            <w:r>
              <w:rPr>
                <w:sz w:val="18"/>
                <w:szCs w:val="18"/>
              </w:rPr>
              <w:t>0503710</w:t>
            </w:r>
          </w:p>
        </w:tc>
        <w:tc>
          <w:tcPr>
            <w:tcW w:w="1646" w:type="dxa"/>
            <w:gridSpan w:val="2"/>
            <w:tcBorders>
              <w:top w:val="single" w:sz="4" w:space="0" w:color="auto"/>
              <w:left w:val="single" w:sz="4" w:space="0" w:color="auto"/>
              <w:bottom w:val="single" w:sz="4" w:space="0" w:color="auto"/>
              <w:right w:val="single" w:sz="4" w:space="0" w:color="auto"/>
            </w:tcBorders>
          </w:tcPr>
          <w:p w14:paraId="5D1CC8D3" w14:textId="03C433EF" w:rsidR="001A46C2" w:rsidRPr="00350EE4" w:rsidRDefault="001A46C2" w:rsidP="00F109B0">
            <w:pPr>
              <w:rPr>
                <w:sz w:val="18"/>
                <w:szCs w:val="18"/>
              </w:rPr>
            </w:pPr>
            <w:r>
              <w:t>По соответствующему косгу</w:t>
            </w:r>
            <w:r>
              <w:rPr>
                <w:sz w:val="18"/>
                <w:szCs w:val="18"/>
              </w:rPr>
              <w:t xml:space="preserve"> х</w:t>
            </w:r>
            <w:r w:rsidRPr="00D85BAD">
              <w:rPr>
                <w:sz w:val="18"/>
                <w:szCs w:val="18"/>
              </w:rPr>
              <w:t>401202</w:t>
            </w:r>
            <w:r w:rsidRPr="00651D83">
              <w:rPr>
                <w:sz w:val="18"/>
                <w:szCs w:val="18"/>
              </w:rPr>
              <w:t>9</w:t>
            </w:r>
            <w:r>
              <w:rPr>
                <w:sz w:val="18"/>
                <w:szCs w:val="18"/>
              </w:rPr>
              <w:t>х гр. (2</w:t>
            </w:r>
            <w:r w:rsidRPr="001411C1">
              <w:rPr>
                <w:sz w:val="18"/>
                <w:szCs w:val="18"/>
              </w:rPr>
              <w:t>-3)</w:t>
            </w:r>
            <w:r w:rsidR="00D05AAD">
              <w:rPr>
                <w:sz w:val="18"/>
                <w:szCs w:val="18"/>
              </w:rPr>
              <w:t xml:space="preserve"> </w:t>
            </w:r>
            <w:r w:rsidRPr="001411C1">
              <w:rPr>
                <w:sz w:val="18"/>
                <w:szCs w:val="18"/>
              </w:rPr>
              <w:t>+</w:t>
            </w:r>
            <w:r w:rsidR="00D05AAD">
              <w:rPr>
                <w:sz w:val="18"/>
                <w:szCs w:val="18"/>
              </w:rPr>
              <w:t xml:space="preserve"> </w:t>
            </w:r>
            <w:r w:rsidRPr="001411C1">
              <w:rPr>
                <w:sz w:val="18"/>
                <w:szCs w:val="18"/>
              </w:rPr>
              <w:t>(4-5)</w:t>
            </w:r>
            <w:r>
              <w:rPr>
                <w:sz w:val="18"/>
                <w:szCs w:val="18"/>
              </w:rPr>
              <w:t xml:space="preserve"> раздел 1 + Сумма по КОСГУ 29х раздел 2, гр</w:t>
            </w:r>
            <w:r w:rsidR="00D05AAD">
              <w:rPr>
                <w:sz w:val="18"/>
                <w:szCs w:val="18"/>
              </w:rPr>
              <w:t>.</w:t>
            </w:r>
            <w:r>
              <w:rPr>
                <w:sz w:val="18"/>
                <w:szCs w:val="18"/>
              </w:rPr>
              <w:t xml:space="preserve"> 4, </w:t>
            </w:r>
            <w:r w:rsidR="008F6A89">
              <w:rPr>
                <w:sz w:val="18"/>
                <w:szCs w:val="18"/>
              </w:rPr>
              <w:t>8, 9, 10</w:t>
            </w:r>
          </w:p>
        </w:tc>
        <w:tc>
          <w:tcPr>
            <w:tcW w:w="852" w:type="dxa"/>
            <w:gridSpan w:val="2"/>
            <w:tcBorders>
              <w:top w:val="single" w:sz="4" w:space="0" w:color="auto"/>
              <w:left w:val="single" w:sz="4" w:space="0" w:color="auto"/>
              <w:bottom w:val="single" w:sz="4" w:space="0" w:color="auto"/>
              <w:right w:val="single" w:sz="4" w:space="0" w:color="auto"/>
            </w:tcBorders>
          </w:tcPr>
          <w:p w14:paraId="345123CA" w14:textId="77777777" w:rsidR="001A46C2" w:rsidRDefault="001A46C2" w:rsidP="001A46C2"/>
        </w:tc>
        <w:tc>
          <w:tcPr>
            <w:tcW w:w="567" w:type="dxa"/>
            <w:tcBorders>
              <w:top w:val="single" w:sz="4" w:space="0" w:color="auto"/>
              <w:left w:val="single" w:sz="4" w:space="0" w:color="auto"/>
              <w:bottom w:val="single" w:sz="4" w:space="0" w:color="auto"/>
              <w:right w:val="single" w:sz="4" w:space="0" w:color="auto"/>
            </w:tcBorders>
          </w:tcPr>
          <w:p w14:paraId="27D6CDC2" w14:textId="77777777" w:rsidR="001A46C2" w:rsidRDefault="001A46C2" w:rsidP="001A46C2">
            <w:pPr>
              <w:rPr>
                <w:sz w:val="18"/>
                <w:szCs w:val="18"/>
              </w:rPr>
            </w:pPr>
          </w:p>
        </w:tc>
        <w:tc>
          <w:tcPr>
            <w:tcW w:w="993" w:type="dxa"/>
            <w:gridSpan w:val="2"/>
            <w:tcBorders>
              <w:top w:val="single" w:sz="4" w:space="0" w:color="auto"/>
              <w:left w:val="single" w:sz="4" w:space="0" w:color="auto"/>
              <w:bottom w:val="single" w:sz="4" w:space="0" w:color="auto"/>
              <w:right w:val="single" w:sz="4" w:space="0" w:color="auto"/>
            </w:tcBorders>
          </w:tcPr>
          <w:p w14:paraId="76A048FD"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7E1D16FB" w14:textId="77777777" w:rsidR="001A46C2" w:rsidRDefault="001A46C2" w:rsidP="001A46C2">
            <w:pPr>
              <w:rPr>
                <w:sz w:val="18"/>
                <w:szCs w:val="18"/>
              </w:rPr>
            </w:pPr>
            <w:r w:rsidRPr="00383822">
              <w:rPr>
                <w:sz w:val="18"/>
                <w:szCs w:val="18"/>
              </w:rPr>
              <w:t>0503721</w:t>
            </w:r>
          </w:p>
        </w:tc>
        <w:tc>
          <w:tcPr>
            <w:tcW w:w="2409" w:type="dxa"/>
            <w:tcBorders>
              <w:top w:val="single" w:sz="4" w:space="0" w:color="auto"/>
              <w:left w:val="single" w:sz="4" w:space="0" w:color="auto"/>
              <w:bottom w:val="single" w:sz="4" w:space="0" w:color="auto"/>
              <w:right w:val="single" w:sz="4" w:space="0" w:color="auto"/>
            </w:tcBorders>
          </w:tcPr>
          <w:p w14:paraId="3D078BCD" w14:textId="77777777" w:rsidR="001A46C2" w:rsidRPr="00651D83" w:rsidRDefault="001A46C2" w:rsidP="001A46C2">
            <w:pPr>
              <w:rPr>
                <w:sz w:val="18"/>
                <w:szCs w:val="18"/>
                <w:lang w:val="en-US"/>
              </w:rPr>
            </w:pPr>
            <w:r>
              <w:rPr>
                <w:sz w:val="18"/>
                <w:szCs w:val="18"/>
              </w:rPr>
              <w:t xml:space="preserve">270 </w:t>
            </w:r>
          </w:p>
        </w:tc>
        <w:tc>
          <w:tcPr>
            <w:tcW w:w="1559" w:type="dxa"/>
            <w:tcBorders>
              <w:top w:val="single" w:sz="4" w:space="0" w:color="auto"/>
              <w:left w:val="single" w:sz="4" w:space="0" w:color="auto"/>
              <w:bottom w:val="single" w:sz="4" w:space="0" w:color="auto"/>
              <w:right w:val="single" w:sz="4" w:space="0" w:color="auto"/>
            </w:tcBorders>
          </w:tcPr>
          <w:p w14:paraId="658B119C" w14:textId="77777777" w:rsidR="001A46C2" w:rsidRPr="00B561CB" w:rsidDel="00F408F4" w:rsidRDefault="001A46C2" w:rsidP="001A46C2">
            <w:r>
              <w:t>По соответствующему КОСГУ 29х</w:t>
            </w:r>
          </w:p>
        </w:tc>
        <w:tc>
          <w:tcPr>
            <w:tcW w:w="852" w:type="dxa"/>
            <w:tcBorders>
              <w:top w:val="single" w:sz="4" w:space="0" w:color="auto"/>
              <w:left w:val="single" w:sz="4" w:space="0" w:color="auto"/>
              <w:bottom w:val="single" w:sz="4" w:space="0" w:color="auto"/>
              <w:right w:val="single" w:sz="4" w:space="0" w:color="auto"/>
            </w:tcBorders>
          </w:tcPr>
          <w:p w14:paraId="232F7B38" w14:textId="77777777" w:rsidR="001A46C2" w:rsidRDefault="001A46C2" w:rsidP="001A46C2">
            <w:r>
              <w:rPr>
                <w:lang w:val="en-US"/>
              </w:rPr>
              <w:t>7</w:t>
            </w:r>
          </w:p>
        </w:tc>
        <w:tc>
          <w:tcPr>
            <w:tcW w:w="2317" w:type="dxa"/>
            <w:tcBorders>
              <w:top w:val="single" w:sz="4" w:space="0" w:color="auto"/>
              <w:left w:val="single" w:sz="4" w:space="0" w:color="auto"/>
              <w:bottom w:val="single" w:sz="4" w:space="0" w:color="auto"/>
              <w:right w:val="single" w:sz="4" w:space="0" w:color="auto"/>
            </w:tcBorders>
          </w:tcPr>
          <w:p w14:paraId="6F96DC3F" w14:textId="77777777" w:rsidR="001A46C2" w:rsidRPr="00B45B71" w:rsidRDefault="001A46C2" w:rsidP="001A46C2">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29х</w:t>
            </w:r>
            <w:r w:rsidRPr="009D40C9">
              <w:rPr>
                <w:sz w:val="18"/>
                <w:szCs w:val="18"/>
              </w:rPr>
              <w:t xml:space="preserve"> в ф. 0503710 не соответствуют начисленным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
          <w:p w14:paraId="098C52FA" w14:textId="77777777" w:rsidR="001A46C2" w:rsidRPr="009D40C9" w:rsidRDefault="001A46C2" w:rsidP="001A46C2">
            <w:pPr>
              <w:rPr>
                <w:sz w:val="18"/>
                <w:szCs w:val="18"/>
              </w:rPr>
            </w:pPr>
            <w:r w:rsidRPr="002556FD">
              <w:rPr>
                <w:sz w:val="18"/>
                <w:szCs w:val="18"/>
              </w:rPr>
              <w:t>Б</w:t>
            </w:r>
          </w:p>
        </w:tc>
      </w:tr>
      <w:tr w:rsidR="001A46C2" w14:paraId="49508EFC" w14:textId="77777777" w:rsidTr="003E2E85">
        <w:tc>
          <w:tcPr>
            <w:tcW w:w="670" w:type="dxa"/>
            <w:tcBorders>
              <w:top w:val="single" w:sz="4" w:space="0" w:color="auto"/>
              <w:left w:val="single" w:sz="4" w:space="0" w:color="auto"/>
              <w:bottom w:val="single" w:sz="4" w:space="0" w:color="auto"/>
              <w:right w:val="single" w:sz="4" w:space="0" w:color="auto"/>
            </w:tcBorders>
          </w:tcPr>
          <w:p w14:paraId="35CAC7B2" w14:textId="77777777" w:rsidR="001A46C2" w:rsidRDefault="001A46C2" w:rsidP="001A46C2">
            <w:r>
              <w:t>493.1</w:t>
            </w:r>
          </w:p>
        </w:tc>
        <w:tc>
          <w:tcPr>
            <w:tcW w:w="1051" w:type="dxa"/>
            <w:tcBorders>
              <w:top w:val="single" w:sz="4" w:space="0" w:color="auto"/>
              <w:left w:val="single" w:sz="4" w:space="0" w:color="auto"/>
              <w:bottom w:val="single" w:sz="4" w:space="0" w:color="auto"/>
              <w:right w:val="single" w:sz="4" w:space="0" w:color="auto"/>
            </w:tcBorders>
          </w:tcPr>
          <w:p w14:paraId="3F5BB9AD" w14:textId="77777777" w:rsidR="001A46C2" w:rsidRDefault="001A46C2" w:rsidP="001A46C2">
            <w:pPr>
              <w:rPr>
                <w:sz w:val="18"/>
                <w:szCs w:val="18"/>
              </w:rPr>
            </w:pPr>
            <w:r>
              <w:rPr>
                <w:sz w:val="18"/>
                <w:szCs w:val="18"/>
              </w:rPr>
              <w:t>0503738 (КВФО 2)</w:t>
            </w:r>
          </w:p>
        </w:tc>
        <w:tc>
          <w:tcPr>
            <w:tcW w:w="1646" w:type="dxa"/>
            <w:gridSpan w:val="2"/>
            <w:tcBorders>
              <w:top w:val="single" w:sz="4" w:space="0" w:color="auto"/>
              <w:left w:val="single" w:sz="4" w:space="0" w:color="auto"/>
              <w:bottom w:val="single" w:sz="4" w:space="0" w:color="auto"/>
              <w:right w:val="single" w:sz="4" w:space="0" w:color="auto"/>
            </w:tcBorders>
          </w:tcPr>
          <w:p w14:paraId="3CEEFCA9" w14:textId="77777777" w:rsidR="001A46C2" w:rsidRPr="00350EE4"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375FBEEE" w14:textId="7810E442" w:rsidR="001A46C2" w:rsidRDefault="001A46C2" w:rsidP="001A46C2">
            <w:r>
              <w:t>860</w:t>
            </w:r>
          </w:p>
        </w:tc>
        <w:tc>
          <w:tcPr>
            <w:tcW w:w="567" w:type="dxa"/>
            <w:tcBorders>
              <w:top w:val="single" w:sz="4" w:space="0" w:color="auto"/>
              <w:left w:val="single" w:sz="4" w:space="0" w:color="auto"/>
              <w:bottom w:val="single" w:sz="4" w:space="0" w:color="auto"/>
              <w:right w:val="single" w:sz="4" w:space="0" w:color="auto"/>
            </w:tcBorders>
          </w:tcPr>
          <w:p w14:paraId="6F2C7AA3" w14:textId="77777777" w:rsidR="001A46C2" w:rsidRDefault="001A46C2" w:rsidP="001A46C2">
            <w:pPr>
              <w:rPr>
                <w:sz w:val="18"/>
                <w:szCs w:val="18"/>
              </w:rPr>
            </w:pPr>
            <w:r>
              <w:rPr>
                <w:sz w:val="18"/>
                <w:szCs w:val="18"/>
              </w:rPr>
              <w:t>6</w:t>
            </w:r>
          </w:p>
        </w:tc>
        <w:tc>
          <w:tcPr>
            <w:tcW w:w="993" w:type="dxa"/>
            <w:gridSpan w:val="2"/>
            <w:tcBorders>
              <w:top w:val="single" w:sz="4" w:space="0" w:color="auto"/>
              <w:left w:val="single" w:sz="4" w:space="0" w:color="auto"/>
              <w:bottom w:val="single" w:sz="4" w:space="0" w:color="auto"/>
              <w:right w:val="single" w:sz="4" w:space="0" w:color="auto"/>
            </w:tcBorders>
          </w:tcPr>
          <w:p w14:paraId="1869B8AD"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2ADE8942" w14:textId="77777777" w:rsidR="001A46C2" w:rsidRDefault="001A46C2" w:rsidP="001A46C2">
            <w:pPr>
              <w:rPr>
                <w:sz w:val="18"/>
                <w:szCs w:val="18"/>
              </w:rPr>
            </w:pPr>
            <w:r w:rsidRPr="00383822">
              <w:rPr>
                <w:sz w:val="18"/>
                <w:szCs w:val="18"/>
              </w:rPr>
              <w:t>05037</w:t>
            </w:r>
            <w:r>
              <w:rPr>
                <w:sz w:val="18"/>
                <w:szCs w:val="18"/>
              </w:rPr>
              <w:t>69 (КВФО 2)</w:t>
            </w:r>
          </w:p>
        </w:tc>
        <w:tc>
          <w:tcPr>
            <w:tcW w:w="2409" w:type="dxa"/>
            <w:tcBorders>
              <w:top w:val="single" w:sz="4" w:space="0" w:color="auto"/>
              <w:left w:val="single" w:sz="4" w:space="0" w:color="auto"/>
              <w:bottom w:val="single" w:sz="4" w:space="0" w:color="auto"/>
              <w:right w:val="single" w:sz="4" w:space="0" w:color="auto"/>
            </w:tcBorders>
          </w:tcPr>
          <w:p w14:paraId="36447C99" w14:textId="77777777" w:rsidR="001A46C2" w:rsidRPr="00651D83" w:rsidRDefault="001A46C2" w:rsidP="001A46C2">
            <w:pPr>
              <w:rPr>
                <w:sz w:val="18"/>
                <w:szCs w:val="18"/>
                <w:lang w:val="en-US"/>
              </w:rPr>
            </w:pPr>
            <w:r>
              <w:rPr>
                <w:sz w:val="18"/>
                <w:szCs w:val="18"/>
              </w:rPr>
              <w:t>Всего по счету 040160000</w:t>
            </w:r>
          </w:p>
        </w:tc>
        <w:tc>
          <w:tcPr>
            <w:tcW w:w="1559" w:type="dxa"/>
            <w:tcBorders>
              <w:top w:val="single" w:sz="4" w:space="0" w:color="auto"/>
              <w:left w:val="single" w:sz="4" w:space="0" w:color="auto"/>
              <w:bottom w:val="single" w:sz="4" w:space="0" w:color="auto"/>
              <w:right w:val="single" w:sz="4" w:space="0" w:color="auto"/>
            </w:tcBorders>
          </w:tcPr>
          <w:p w14:paraId="7C6CC854"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744E3B0B" w14:textId="77777777" w:rsidR="001A46C2" w:rsidRPr="00E00AC0" w:rsidRDefault="001A46C2" w:rsidP="001A46C2">
            <w:pPr>
              <w:rPr>
                <w:lang w:val="en-US"/>
              </w:rPr>
            </w:pPr>
            <w:r>
              <w:t>9</w:t>
            </w:r>
          </w:p>
        </w:tc>
        <w:tc>
          <w:tcPr>
            <w:tcW w:w="2317" w:type="dxa"/>
            <w:tcBorders>
              <w:top w:val="single" w:sz="4" w:space="0" w:color="auto"/>
              <w:left w:val="single" w:sz="4" w:space="0" w:color="auto"/>
              <w:bottom w:val="single" w:sz="4" w:space="0" w:color="auto"/>
              <w:right w:val="single" w:sz="4" w:space="0" w:color="auto"/>
            </w:tcBorders>
          </w:tcPr>
          <w:p w14:paraId="783C1100" w14:textId="12266DC7" w:rsidR="001A46C2" w:rsidRPr="00E00AC0" w:rsidRDefault="001A46C2" w:rsidP="00D05AAD">
            <w:pPr>
              <w:rPr>
                <w:sz w:val="18"/>
                <w:szCs w:val="18"/>
              </w:rPr>
            </w:pPr>
            <w:r>
              <w:rPr>
                <w:sz w:val="18"/>
                <w:szCs w:val="18"/>
              </w:rPr>
              <w:t>Отложенные обязательства, отраженные по строке 860 графы 6 ф. 0503738, не соответствует данным ф. 0503769 по счету х40160 - недопустимо</w:t>
            </w:r>
          </w:p>
        </w:tc>
        <w:tc>
          <w:tcPr>
            <w:tcW w:w="709" w:type="dxa"/>
            <w:tcBorders>
              <w:top w:val="single" w:sz="4" w:space="0" w:color="auto"/>
              <w:left w:val="single" w:sz="4" w:space="0" w:color="auto"/>
              <w:bottom w:val="single" w:sz="4" w:space="0" w:color="auto"/>
              <w:right w:val="single" w:sz="4" w:space="0" w:color="auto"/>
            </w:tcBorders>
          </w:tcPr>
          <w:p w14:paraId="33651E84" w14:textId="77777777" w:rsidR="001A46C2" w:rsidRPr="009D40C9" w:rsidRDefault="001A46C2" w:rsidP="001A46C2">
            <w:pPr>
              <w:rPr>
                <w:sz w:val="18"/>
                <w:szCs w:val="18"/>
              </w:rPr>
            </w:pPr>
            <w:r>
              <w:rPr>
                <w:sz w:val="18"/>
                <w:szCs w:val="18"/>
              </w:rPr>
              <w:t>Б</w:t>
            </w:r>
            <w:r>
              <w:t xml:space="preserve"> </w:t>
            </w:r>
          </w:p>
        </w:tc>
      </w:tr>
      <w:tr w:rsidR="001A46C2" w14:paraId="74D4B832" w14:textId="77777777" w:rsidTr="003E2E85">
        <w:tc>
          <w:tcPr>
            <w:tcW w:w="670" w:type="dxa"/>
            <w:tcBorders>
              <w:top w:val="single" w:sz="4" w:space="0" w:color="auto"/>
              <w:left w:val="single" w:sz="4" w:space="0" w:color="auto"/>
              <w:bottom w:val="single" w:sz="4" w:space="0" w:color="auto"/>
              <w:right w:val="single" w:sz="4" w:space="0" w:color="auto"/>
            </w:tcBorders>
          </w:tcPr>
          <w:p w14:paraId="328A3C01" w14:textId="77777777" w:rsidR="001A46C2" w:rsidRDefault="001A46C2" w:rsidP="001A46C2">
            <w:r>
              <w:t>493.2</w:t>
            </w:r>
          </w:p>
        </w:tc>
        <w:tc>
          <w:tcPr>
            <w:tcW w:w="1051" w:type="dxa"/>
            <w:tcBorders>
              <w:top w:val="single" w:sz="4" w:space="0" w:color="auto"/>
              <w:left w:val="single" w:sz="4" w:space="0" w:color="auto"/>
              <w:bottom w:val="single" w:sz="4" w:space="0" w:color="auto"/>
              <w:right w:val="single" w:sz="4" w:space="0" w:color="auto"/>
            </w:tcBorders>
          </w:tcPr>
          <w:p w14:paraId="7C2CBFC3" w14:textId="77777777" w:rsidR="001A46C2" w:rsidRDefault="001A46C2" w:rsidP="001A46C2">
            <w:pPr>
              <w:rPr>
                <w:sz w:val="18"/>
                <w:szCs w:val="18"/>
              </w:rPr>
            </w:pPr>
            <w:r>
              <w:rPr>
                <w:sz w:val="18"/>
                <w:szCs w:val="18"/>
              </w:rPr>
              <w:t>0503738 (КВФО 4)</w:t>
            </w:r>
          </w:p>
        </w:tc>
        <w:tc>
          <w:tcPr>
            <w:tcW w:w="1646" w:type="dxa"/>
            <w:gridSpan w:val="2"/>
            <w:tcBorders>
              <w:top w:val="single" w:sz="4" w:space="0" w:color="auto"/>
              <w:left w:val="single" w:sz="4" w:space="0" w:color="auto"/>
              <w:bottom w:val="single" w:sz="4" w:space="0" w:color="auto"/>
              <w:right w:val="single" w:sz="4" w:space="0" w:color="auto"/>
            </w:tcBorders>
          </w:tcPr>
          <w:p w14:paraId="5BC58E07" w14:textId="77777777" w:rsidR="001A46C2" w:rsidRPr="00350EE4"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44E69BDA" w14:textId="390C9366" w:rsidR="001A46C2" w:rsidRDefault="001A46C2" w:rsidP="001A46C2">
            <w:r>
              <w:t>860</w:t>
            </w:r>
          </w:p>
        </w:tc>
        <w:tc>
          <w:tcPr>
            <w:tcW w:w="567" w:type="dxa"/>
            <w:tcBorders>
              <w:top w:val="single" w:sz="4" w:space="0" w:color="auto"/>
              <w:left w:val="single" w:sz="4" w:space="0" w:color="auto"/>
              <w:bottom w:val="single" w:sz="4" w:space="0" w:color="auto"/>
              <w:right w:val="single" w:sz="4" w:space="0" w:color="auto"/>
            </w:tcBorders>
          </w:tcPr>
          <w:p w14:paraId="5DF5D6F4" w14:textId="77777777" w:rsidR="001A46C2" w:rsidRDefault="001A46C2" w:rsidP="001A46C2">
            <w:pPr>
              <w:rPr>
                <w:sz w:val="18"/>
                <w:szCs w:val="18"/>
              </w:rPr>
            </w:pPr>
            <w:r>
              <w:rPr>
                <w:sz w:val="18"/>
                <w:szCs w:val="18"/>
              </w:rPr>
              <w:t>6</w:t>
            </w:r>
          </w:p>
        </w:tc>
        <w:tc>
          <w:tcPr>
            <w:tcW w:w="993" w:type="dxa"/>
            <w:gridSpan w:val="2"/>
            <w:tcBorders>
              <w:top w:val="single" w:sz="4" w:space="0" w:color="auto"/>
              <w:left w:val="single" w:sz="4" w:space="0" w:color="auto"/>
              <w:bottom w:val="single" w:sz="4" w:space="0" w:color="auto"/>
              <w:right w:val="single" w:sz="4" w:space="0" w:color="auto"/>
            </w:tcBorders>
          </w:tcPr>
          <w:p w14:paraId="3B4449E6"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5D3CEAD" w14:textId="77777777" w:rsidR="001A46C2" w:rsidRDefault="001A46C2" w:rsidP="001A46C2">
            <w:pPr>
              <w:rPr>
                <w:sz w:val="18"/>
                <w:szCs w:val="18"/>
              </w:rPr>
            </w:pPr>
            <w:r w:rsidRPr="00383822">
              <w:rPr>
                <w:sz w:val="18"/>
                <w:szCs w:val="18"/>
              </w:rPr>
              <w:t>05037</w:t>
            </w:r>
            <w:r>
              <w:rPr>
                <w:sz w:val="18"/>
                <w:szCs w:val="18"/>
              </w:rPr>
              <w:t>69 (КВФО 4)</w:t>
            </w:r>
          </w:p>
        </w:tc>
        <w:tc>
          <w:tcPr>
            <w:tcW w:w="2409" w:type="dxa"/>
            <w:tcBorders>
              <w:top w:val="single" w:sz="4" w:space="0" w:color="auto"/>
              <w:left w:val="single" w:sz="4" w:space="0" w:color="auto"/>
              <w:bottom w:val="single" w:sz="4" w:space="0" w:color="auto"/>
              <w:right w:val="single" w:sz="4" w:space="0" w:color="auto"/>
            </w:tcBorders>
          </w:tcPr>
          <w:p w14:paraId="69AC9FAE" w14:textId="77777777" w:rsidR="001A46C2" w:rsidRPr="00E00AC0" w:rsidRDefault="001A46C2" w:rsidP="001A46C2">
            <w:pPr>
              <w:rPr>
                <w:sz w:val="18"/>
                <w:szCs w:val="18"/>
              </w:rPr>
            </w:pPr>
            <w:r>
              <w:rPr>
                <w:sz w:val="18"/>
                <w:szCs w:val="18"/>
              </w:rPr>
              <w:t>Всего по счету 040160000</w:t>
            </w:r>
          </w:p>
        </w:tc>
        <w:tc>
          <w:tcPr>
            <w:tcW w:w="1559" w:type="dxa"/>
            <w:tcBorders>
              <w:top w:val="single" w:sz="4" w:space="0" w:color="auto"/>
              <w:left w:val="single" w:sz="4" w:space="0" w:color="auto"/>
              <w:bottom w:val="single" w:sz="4" w:space="0" w:color="auto"/>
              <w:right w:val="single" w:sz="4" w:space="0" w:color="auto"/>
            </w:tcBorders>
          </w:tcPr>
          <w:p w14:paraId="1E76D870"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505A0EB0" w14:textId="77777777" w:rsidR="001A46C2" w:rsidRPr="00E00AC0"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29F25326" w14:textId="674E33BF" w:rsidR="001A46C2" w:rsidRPr="00E00AC0" w:rsidRDefault="001A46C2" w:rsidP="00D05AAD">
            <w:pPr>
              <w:rPr>
                <w:sz w:val="18"/>
                <w:szCs w:val="18"/>
              </w:rPr>
            </w:pPr>
            <w:r>
              <w:rPr>
                <w:sz w:val="18"/>
                <w:szCs w:val="18"/>
              </w:rPr>
              <w:t>Отложенные обязательства, отраженные по строке 860 графы 6 ф. 0503738, не соответствует данным ф. 0503769 по счету х40160 - недопустимо</w:t>
            </w:r>
          </w:p>
        </w:tc>
        <w:tc>
          <w:tcPr>
            <w:tcW w:w="709" w:type="dxa"/>
            <w:tcBorders>
              <w:top w:val="single" w:sz="4" w:space="0" w:color="auto"/>
              <w:left w:val="single" w:sz="4" w:space="0" w:color="auto"/>
              <w:bottom w:val="single" w:sz="4" w:space="0" w:color="auto"/>
              <w:right w:val="single" w:sz="4" w:space="0" w:color="auto"/>
            </w:tcBorders>
          </w:tcPr>
          <w:p w14:paraId="506CB125" w14:textId="77777777" w:rsidR="001A46C2" w:rsidRPr="009D40C9" w:rsidRDefault="001A46C2" w:rsidP="001A46C2">
            <w:pPr>
              <w:rPr>
                <w:sz w:val="18"/>
                <w:szCs w:val="18"/>
              </w:rPr>
            </w:pPr>
            <w:r>
              <w:rPr>
                <w:sz w:val="18"/>
                <w:szCs w:val="18"/>
              </w:rPr>
              <w:t>Б</w:t>
            </w:r>
            <w:r>
              <w:t xml:space="preserve"> </w:t>
            </w:r>
          </w:p>
        </w:tc>
      </w:tr>
      <w:tr w:rsidR="001A46C2" w14:paraId="51027024" w14:textId="77777777" w:rsidTr="003E2E85">
        <w:tc>
          <w:tcPr>
            <w:tcW w:w="670" w:type="dxa"/>
            <w:tcBorders>
              <w:top w:val="single" w:sz="4" w:space="0" w:color="auto"/>
              <w:left w:val="single" w:sz="4" w:space="0" w:color="auto"/>
              <w:bottom w:val="single" w:sz="4" w:space="0" w:color="auto"/>
              <w:right w:val="single" w:sz="4" w:space="0" w:color="auto"/>
            </w:tcBorders>
          </w:tcPr>
          <w:p w14:paraId="1FAB5B9D" w14:textId="77777777" w:rsidR="001A46C2" w:rsidRDefault="001A46C2" w:rsidP="001A46C2">
            <w:r>
              <w:t>493.3</w:t>
            </w:r>
          </w:p>
        </w:tc>
        <w:tc>
          <w:tcPr>
            <w:tcW w:w="1051" w:type="dxa"/>
            <w:tcBorders>
              <w:top w:val="single" w:sz="4" w:space="0" w:color="auto"/>
              <w:left w:val="single" w:sz="4" w:space="0" w:color="auto"/>
              <w:bottom w:val="single" w:sz="4" w:space="0" w:color="auto"/>
              <w:right w:val="single" w:sz="4" w:space="0" w:color="auto"/>
            </w:tcBorders>
          </w:tcPr>
          <w:p w14:paraId="0BE65CD9" w14:textId="77777777" w:rsidR="001A46C2" w:rsidRDefault="001A46C2" w:rsidP="001A46C2">
            <w:pPr>
              <w:rPr>
                <w:sz w:val="18"/>
                <w:szCs w:val="18"/>
              </w:rPr>
            </w:pPr>
            <w:r>
              <w:rPr>
                <w:sz w:val="18"/>
                <w:szCs w:val="18"/>
              </w:rPr>
              <w:t>0503738 (КВФО 5)</w:t>
            </w:r>
          </w:p>
        </w:tc>
        <w:tc>
          <w:tcPr>
            <w:tcW w:w="1646" w:type="dxa"/>
            <w:gridSpan w:val="2"/>
            <w:tcBorders>
              <w:top w:val="single" w:sz="4" w:space="0" w:color="auto"/>
              <w:left w:val="single" w:sz="4" w:space="0" w:color="auto"/>
              <w:bottom w:val="single" w:sz="4" w:space="0" w:color="auto"/>
              <w:right w:val="single" w:sz="4" w:space="0" w:color="auto"/>
            </w:tcBorders>
          </w:tcPr>
          <w:p w14:paraId="1F8496E6" w14:textId="77777777" w:rsidR="001A46C2" w:rsidRPr="00350EE4"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3C9DB385" w14:textId="77777777" w:rsidR="001A46C2" w:rsidRDefault="001A46C2" w:rsidP="001A46C2">
            <w:r>
              <w:t>860</w:t>
            </w:r>
          </w:p>
        </w:tc>
        <w:tc>
          <w:tcPr>
            <w:tcW w:w="567" w:type="dxa"/>
            <w:tcBorders>
              <w:top w:val="single" w:sz="4" w:space="0" w:color="auto"/>
              <w:left w:val="single" w:sz="4" w:space="0" w:color="auto"/>
              <w:bottom w:val="single" w:sz="4" w:space="0" w:color="auto"/>
              <w:right w:val="single" w:sz="4" w:space="0" w:color="auto"/>
            </w:tcBorders>
          </w:tcPr>
          <w:p w14:paraId="08FCD77A" w14:textId="77777777" w:rsidR="001A46C2" w:rsidRDefault="001A46C2" w:rsidP="001A46C2">
            <w:pPr>
              <w:rPr>
                <w:sz w:val="18"/>
                <w:szCs w:val="18"/>
              </w:rPr>
            </w:pPr>
            <w:r>
              <w:rPr>
                <w:sz w:val="18"/>
                <w:szCs w:val="18"/>
              </w:rPr>
              <w:t>6</w:t>
            </w:r>
          </w:p>
        </w:tc>
        <w:tc>
          <w:tcPr>
            <w:tcW w:w="993" w:type="dxa"/>
            <w:gridSpan w:val="2"/>
            <w:tcBorders>
              <w:top w:val="single" w:sz="4" w:space="0" w:color="auto"/>
              <w:left w:val="single" w:sz="4" w:space="0" w:color="auto"/>
              <w:bottom w:val="single" w:sz="4" w:space="0" w:color="auto"/>
              <w:right w:val="single" w:sz="4" w:space="0" w:color="auto"/>
            </w:tcBorders>
          </w:tcPr>
          <w:p w14:paraId="66E314D9"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30A3A525" w14:textId="77777777" w:rsidR="001A46C2" w:rsidRDefault="001A46C2" w:rsidP="001A46C2">
            <w:pPr>
              <w:rPr>
                <w:sz w:val="18"/>
                <w:szCs w:val="18"/>
              </w:rPr>
            </w:pPr>
            <w:r w:rsidRPr="00383822">
              <w:rPr>
                <w:sz w:val="18"/>
                <w:szCs w:val="18"/>
              </w:rPr>
              <w:t>05037</w:t>
            </w:r>
            <w:r>
              <w:rPr>
                <w:sz w:val="18"/>
                <w:szCs w:val="18"/>
              </w:rPr>
              <w:t>69 (КВФО 5)</w:t>
            </w:r>
          </w:p>
        </w:tc>
        <w:tc>
          <w:tcPr>
            <w:tcW w:w="2409" w:type="dxa"/>
            <w:tcBorders>
              <w:top w:val="single" w:sz="4" w:space="0" w:color="auto"/>
              <w:left w:val="single" w:sz="4" w:space="0" w:color="auto"/>
              <w:bottom w:val="single" w:sz="4" w:space="0" w:color="auto"/>
              <w:right w:val="single" w:sz="4" w:space="0" w:color="auto"/>
            </w:tcBorders>
          </w:tcPr>
          <w:p w14:paraId="11034DE4" w14:textId="77777777" w:rsidR="001A46C2" w:rsidRPr="00E00AC0" w:rsidRDefault="001A46C2" w:rsidP="001A46C2">
            <w:pPr>
              <w:rPr>
                <w:sz w:val="18"/>
                <w:szCs w:val="18"/>
              </w:rPr>
            </w:pPr>
            <w:r>
              <w:rPr>
                <w:sz w:val="18"/>
                <w:szCs w:val="18"/>
              </w:rPr>
              <w:t>Всего по счету 040160000</w:t>
            </w:r>
          </w:p>
        </w:tc>
        <w:tc>
          <w:tcPr>
            <w:tcW w:w="1559" w:type="dxa"/>
            <w:tcBorders>
              <w:top w:val="single" w:sz="4" w:space="0" w:color="auto"/>
              <w:left w:val="single" w:sz="4" w:space="0" w:color="auto"/>
              <w:bottom w:val="single" w:sz="4" w:space="0" w:color="auto"/>
              <w:right w:val="single" w:sz="4" w:space="0" w:color="auto"/>
            </w:tcBorders>
          </w:tcPr>
          <w:p w14:paraId="46CFE850"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31101FA7" w14:textId="77777777" w:rsidR="001A46C2" w:rsidRPr="00E00AC0"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529B144C" w14:textId="3E242487" w:rsidR="001A46C2" w:rsidRPr="00E00AC0" w:rsidRDefault="001A46C2" w:rsidP="00D05AAD">
            <w:pPr>
              <w:rPr>
                <w:sz w:val="18"/>
                <w:szCs w:val="18"/>
              </w:rPr>
            </w:pPr>
            <w:r>
              <w:rPr>
                <w:sz w:val="18"/>
                <w:szCs w:val="18"/>
              </w:rPr>
              <w:t>Отложенные обязательства, отраженные по строке 860 графы 6 ф. 0503738, не соответствует данным ф. 0503769 по счету х40160 - недопустимо</w:t>
            </w:r>
          </w:p>
        </w:tc>
        <w:tc>
          <w:tcPr>
            <w:tcW w:w="709" w:type="dxa"/>
            <w:tcBorders>
              <w:top w:val="single" w:sz="4" w:space="0" w:color="auto"/>
              <w:left w:val="single" w:sz="4" w:space="0" w:color="auto"/>
              <w:bottom w:val="single" w:sz="4" w:space="0" w:color="auto"/>
              <w:right w:val="single" w:sz="4" w:space="0" w:color="auto"/>
            </w:tcBorders>
          </w:tcPr>
          <w:p w14:paraId="22667E27" w14:textId="77777777" w:rsidR="001A46C2" w:rsidRPr="009D40C9" w:rsidRDefault="001A46C2" w:rsidP="001A46C2">
            <w:pPr>
              <w:rPr>
                <w:sz w:val="18"/>
                <w:szCs w:val="18"/>
              </w:rPr>
            </w:pPr>
            <w:r>
              <w:rPr>
                <w:sz w:val="18"/>
                <w:szCs w:val="18"/>
              </w:rPr>
              <w:t>Б</w:t>
            </w:r>
            <w:r>
              <w:t xml:space="preserve"> </w:t>
            </w:r>
          </w:p>
        </w:tc>
      </w:tr>
      <w:tr w:rsidR="001A46C2" w14:paraId="22E7367C" w14:textId="77777777" w:rsidTr="003E2E85">
        <w:tc>
          <w:tcPr>
            <w:tcW w:w="670" w:type="dxa"/>
            <w:tcBorders>
              <w:top w:val="single" w:sz="4" w:space="0" w:color="auto"/>
              <w:left w:val="single" w:sz="4" w:space="0" w:color="auto"/>
              <w:bottom w:val="single" w:sz="4" w:space="0" w:color="auto"/>
              <w:right w:val="single" w:sz="4" w:space="0" w:color="auto"/>
            </w:tcBorders>
          </w:tcPr>
          <w:p w14:paraId="6594E3FA" w14:textId="77777777" w:rsidR="001A46C2" w:rsidRDefault="001A46C2" w:rsidP="001A46C2">
            <w:r>
              <w:t>493.4</w:t>
            </w:r>
          </w:p>
        </w:tc>
        <w:tc>
          <w:tcPr>
            <w:tcW w:w="1051" w:type="dxa"/>
            <w:tcBorders>
              <w:top w:val="single" w:sz="4" w:space="0" w:color="auto"/>
              <w:left w:val="single" w:sz="4" w:space="0" w:color="auto"/>
              <w:bottom w:val="single" w:sz="4" w:space="0" w:color="auto"/>
              <w:right w:val="single" w:sz="4" w:space="0" w:color="auto"/>
            </w:tcBorders>
          </w:tcPr>
          <w:p w14:paraId="1BFAD1ED" w14:textId="77777777" w:rsidR="001A46C2" w:rsidRDefault="001A46C2" w:rsidP="001A46C2">
            <w:pPr>
              <w:rPr>
                <w:sz w:val="18"/>
                <w:szCs w:val="18"/>
              </w:rPr>
            </w:pPr>
            <w:r>
              <w:rPr>
                <w:sz w:val="18"/>
                <w:szCs w:val="18"/>
              </w:rPr>
              <w:t>0503738 (КВФО 6)</w:t>
            </w:r>
          </w:p>
        </w:tc>
        <w:tc>
          <w:tcPr>
            <w:tcW w:w="1646" w:type="dxa"/>
            <w:gridSpan w:val="2"/>
            <w:tcBorders>
              <w:top w:val="single" w:sz="4" w:space="0" w:color="auto"/>
              <w:left w:val="single" w:sz="4" w:space="0" w:color="auto"/>
              <w:bottom w:val="single" w:sz="4" w:space="0" w:color="auto"/>
              <w:right w:val="single" w:sz="4" w:space="0" w:color="auto"/>
            </w:tcBorders>
          </w:tcPr>
          <w:p w14:paraId="00543E5A" w14:textId="77777777" w:rsidR="001A46C2" w:rsidRPr="00350EE4"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3AE8C096" w14:textId="77777777" w:rsidR="001A46C2" w:rsidRDefault="001A46C2" w:rsidP="001A46C2">
            <w:r>
              <w:t>860</w:t>
            </w:r>
          </w:p>
        </w:tc>
        <w:tc>
          <w:tcPr>
            <w:tcW w:w="567" w:type="dxa"/>
            <w:tcBorders>
              <w:top w:val="single" w:sz="4" w:space="0" w:color="auto"/>
              <w:left w:val="single" w:sz="4" w:space="0" w:color="auto"/>
              <w:bottom w:val="single" w:sz="4" w:space="0" w:color="auto"/>
              <w:right w:val="single" w:sz="4" w:space="0" w:color="auto"/>
            </w:tcBorders>
          </w:tcPr>
          <w:p w14:paraId="0E3115AF" w14:textId="77777777" w:rsidR="001A46C2" w:rsidRDefault="001A46C2" w:rsidP="001A46C2">
            <w:pPr>
              <w:rPr>
                <w:sz w:val="18"/>
                <w:szCs w:val="18"/>
              </w:rPr>
            </w:pPr>
            <w:r>
              <w:rPr>
                <w:sz w:val="18"/>
                <w:szCs w:val="18"/>
              </w:rPr>
              <w:t>6</w:t>
            </w:r>
          </w:p>
        </w:tc>
        <w:tc>
          <w:tcPr>
            <w:tcW w:w="993" w:type="dxa"/>
            <w:gridSpan w:val="2"/>
            <w:tcBorders>
              <w:top w:val="single" w:sz="4" w:space="0" w:color="auto"/>
              <w:left w:val="single" w:sz="4" w:space="0" w:color="auto"/>
              <w:bottom w:val="single" w:sz="4" w:space="0" w:color="auto"/>
              <w:right w:val="single" w:sz="4" w:space="0" w:color="auto"/>
            </w:tcBorders>
          </w:tcPr>
          <w:p w14:paraId="0C199E9D"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DE69DD0" w14:textId="77777777" w:rsidR="001A46C2" w:rsidRDefault="001A46C2" w:rsidP="001A46C2">
            <w:pPr>
              <w:rPr>
                <w:sz w:val="18"/>
                <w:szCs w:val="18"/>
              </w:rPr>
            </w:pPr>
            <w:r w:rsidRPr="00383822">
              <w:rPr>
                <w:sz w:val="18"/>
                <w:szCs w:val="18"/>
              </w:rPr>
              <w:t>05037</w:t>
            </w:r>
            <w:r>
              <w:rPr>
                <w:sz w:val="18"/>
                <w:szCs w:val="18"/>
              </w:rPr>
              <w:t>69 (КВФО 6)</w:t>
            </w:r>
          </w:p>
        </w:tc>
        <w:tc>
          <w:tcPr>
            <w:tcW w:w="2409" w:type="dxa"/>
            <w:tcBorders>
              <w:top w:val="single" w:sz="4" w:space="0" w:color="auto"/>
              <w:left w:val="single" w:sz="4" w:space="0" w:color="auto"/>
              <w:bottom w:val="single" w:sz="4" w:space="0" w:color="auto"/>
              <w:right w:val="single" w:sz="4" w:space="0" w:color="auto"/>
            </w:tcBorders>
          </w:tcPr>
          <w:p w14:paraId="234117EB" w14:textId="77777777" w:rsidR="001A46C2" w:rsidRPr="00E00AC0" w:rsidRDefault="001A46C2" w:rsidP="001A46C2">
            <w:pPr>
              <w:rPr>
                <w:sz w:val="18"/>
                <w:szCs w:val="18"/>
              </w:rPr>
            </w:pPr>
            <w:r>
              <w:rPr>
                <w:sz w:val="18"/>
                <w:szCs w:val="18"/>
              </w:rPr>
              <w:t>Всего по счету 040160000</w:t>
            </w:r>
          </w:p>
        </w:tc>
        <w:tc>
          <w:tcPr>
            <w:tcW w:w="1559" w:type="dxa"/>
            <w:tcBorders>
              <w:top w:val="single" w:sz="4" w:space="0" w:color="auto"/>
              <w:left w:val="single" w:sz="4" w:space="0" w:color="auto"/>
              <w:bottom w:val="single" w:sz="4" w:space="0" w:color="auto"/>
              <w:right w:val="single" w:sz="4" w:space="0" w:color="auto"/>
            </w:tcBorders>
          </w:tcPr>
          <w:p w14:paraId="133F66AB"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02526EDD" w14:textId="77777777" w:rsidR="001A46C2" w:rsidRPr="00E00AC0"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2F73C55D" w14:textId="0B9A340D" w:rsidR="001A46C2" w:rsidRPr="00E00AC0" w:rsidRDefault="001A46C2" w:rsidP="00D05AAD">
            <w:pPr>
              <w:rPr>
                <w:sz w:val="18"/>
                <w:szCs w:val="18"/>
              </w:rPr>
            </w:pPr>
            <w:r>
              <w:rPr>
                <w:sz w:val="18"/>
                <w:szCs w:val="18"/>
              </w:rPr>
              <w:t>Отложенные обязательства, отраженные по строке 860 графы 6 ф. 0503738, не соответствует данным ф. 0503769 по счету х40160 - недопустимо</w:t>
            </w:r>
          </w:p>
        </w:tc>
        <w:tc>
          <w:tcPr>
            <w:tcW w:w="709" w:type="dxa"/>
            <w:tcBorders>
              <w:top w:val="single" w:sz="4" w:space="0" w:color="auto"/>
              <w:left w:val="single" w:sz="4" w:space="0" w:color="auto"/>
              <w:bottom w:val="single" w:sz="4" w:space="0" w:color="auto"/>
              <w:right w:val="single" w:sz="4" w:space="0" w:color="auto"/>
            </w:tcBorders>
          </w:tcPr>
          <w:p w14:paraId="076759A8" w14:textId="77777777" w:rsidR="001A46C2" w:rsidRPr="009D40C9" w:rsidRDefault="001A46C2" w:rsidP="001A46C2">
            <w:pPr>
              <w:rPr>
                <w:sz w:val="18"/>
                <w:szCs w:val="18"/>
              </w:rPr>
            </w:pPr>
            <w:r>
              <w:rPr>
                <w:sz w:val="18"/>
                <w:szCs w:val="18"/>
              </w:rPr>
              <w:t>Б</w:t>
            </w:r>
            <w:r>
              <w:t xml:space="preserve"> </w:t>
            </w:r>
          </w:p>
        </w:tc>
      </w:tr>
      <w:tr w:rsidR="001A46C2" w14:paraId="0BADCC61" w14:textId="77777777" w:rsidTr="003E2E85">
        <w:tc>
          <w:tcPr>
            <w:tcW w:w="670" w:type="dxa"/>
            <w:tcBorders>
              <w:top w:val="single" w:sz="4" w:space="0" w:color="auto"/>
              <w:left w:val="single" w:sz="4" w:space="0" w:color="auto"/>
              <w:bottom w:val="single" w:sz="4" w:space="0" w:color="auto"/>
              <w:right w:val="single" w:sz="4" w:space="0" w:color="auto"/>
            </w:tcBorders>
          </w:tcPr>
          <w:p w14:paraId="1B21EC38" w14:textId="77777777" w:rsidR="001A46C2" w:rsidRDefault="001A46C2" w:rsidP="001A46C2">
            <w:r>
              <w:t>493.5</w:t>
            </w:r>
          </w:p>
        </w:tc>
        <w:tc>
          <w:tcPr>
            <w:tcW w:w="1051" w:type="dxa"/>
            <w:tcBorders>
              <w:top w:val="single" w:sz="4" w:space="0" w:color="auto"/>
              <w:left w:val="single" w:sz="4" w:space="0" w:color="auto"/>
              <w:bottom w:val="single" w:sz="4" w:space="0" w:color="auto"/>
              <w:right w:val="single" w:sz="4" w:space="0" w:color="auto"/>
            </w:tcBorders>
          </w:tcPr>
          <w:p w14:paraId="7F6FEA85" w14:textId="77777777" w:rsidR="001A46C2" w:rsidRDefault="001A46C2" w:rsidP="001A46C2">
            <w:pPr>
              <w:rPr>
                <w:sz w:val="18"/>
                <w:szCs w:val="18"/>
              </w:rPr>
            </w:pPr>
            <w:r>
              <w:rPr>
                <w:sz w:val="18"/>
                <w:szCs w:val="18"/>
              </w:rPr>
              <w:t>0503738 (КВФО 7)</w:t>
            </w:r>
          </w:p>
        </w:tc>
        <w:tc>
          <w:tcPr>
            <w:tcW w:w="1646" w:type="dxa"/>
            <w:gridSpan w:val="2"/>
            <w:tcBorders>
              <w:top w:val="single" w:sz="4" w:space="0" w:color="auto"/>
              <w:left w:val="single" w:sz="4" w:space="0" w:color="auto"/>
              <w:bottom w:val="single" w:sz="4" w:space="0" w:color="auto"/>
              <w:right w:val="single" w:sz="4" w:space="0" w:color="auto"/>
            </w:tcBorders>
          </w:tcPr>
          <w:p w14:paraId="0384E9C7" w14:textId="77777777" w:rsidR="001A46C2" w:rsidRPr="00350EE4"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1D093BB4" w14:textId="77777777" w:rsidR="001A46C2" w:rsidRDefault="001A46C2" w:rsidP="001A46C2">
            <w:r>
              <w:t>860</w:t>
            </w:r>
          </w:p>
        </w:tc>
        <w:tc>
          <w:tcPr>
            <w:tcW w:w="567" w:type="dxa"/>
            <w:tcBorders>
              <w:top w:val="single" w:sz="4" w:space="0" w:color="auto"/>
              <w:left w:val="single" w:sz="4" w:space="0" w:color="auto"/>
              <w:bottom w:val="single" w:sz="4" w:space="0" w:color="auto"/>
              <w:right w:val="single" w:sz="4" w:space="0" w:color="auto"/>
            </w:tcBorders>
          </w:tcPr>
          <w:p w14:paraId="06443C04" w14:textId="77777777" w:rsidR="001A46C2" w:rsidRDefault="001A46C2" w:rsidP="001A46C2">
            <w:pPr>
              <w:rPr>
                <w:sz w:val="18"/>
                <w:szCs w:val="18"/>
              </w:rPr>
            </w:pPr>
            <w:r>
              <w:rPr>
                <w:sz w:val="18"/>
                <w:szCs w:val="18"/>
              </w:rPr>
              <w:t>6</w:t>
            </w:r>
          </w:p>
        </w:tc>
        <w:tc>
          <w:tcPr>
            <w:tcW w:w="993" w:type="dxa"/>
            <w:gridSpan w:val="2"/>
            <w:tcBorders>
              <w:top w:val="single" w:sz="4" w:space="0" w:color="auto"/>
              <w:left w:val="single" w:sz="4" w:space="0" w:color="auto"/>
              <w:bottom w:val="single" w:sz="4" w:space="0" w:color="auto"/>
              <w:right w:val="single" w:sz="4" w:space="0" w:color="auto"/>
            </w:tcBorders>
          </w:tcPr>
          <w:p w14:paraId="02BF0DD8"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7682C745" w14:textId="77777777" w:rsidR="001A46C2" w:rsidRDefault="001A46C2" w:rsidP="001A46C2">
            <w:pPr>
              <w:rPr>
                <w:sz w:val="18"/>
                <w:szCs w:val="18"/>
              </w:rPr>
            </w:pPr>
            <w:r w:rsidRPr="00383822">
              <w:rPr>
                <w:sz w:val="18"/>
                <w:szCs w:val="18"/>
              </w:rPr>
              <w:t>05037</w:t>
            </w:r>
            <w:r>
              <w:rPr>
                <w:sz w:val="18"/>
                <w:szCs w:val="18"/>
              </w:rPr>
              <w:t>69 (КВФО 7)</w:t>
            </w:r>
          </w:p>
        </w:tc>
        <w:tc>
          <w:tcPr>
            <w:tcW w:w="2409" w:type="dxa"/>
            <w:tcBorders>
              <w:top w:val="single" w:sz="4" w:space="0" w:color="auto"/>
              <w:left w:val="single" w:sz="4" w:space="0" w:color="auto"/>
              <w:bottom w:val="single" w:sz="4" w:space="0" w:color="auto"/>
              <w:right w:val="single" w:sz="4" w:space="0" w:color="auto"/>
            </w:tcBorders>
          </w:tcPr>
          <w:p w14:paraId="12239DEE" w14:textId="77777777" w:rsidR="001A46C2" w:rsidRPr="00E00AC0" w:rsidRDefault="001A46C2" w:rsidP="001A46C2">
            <w:pPr>
              <w:rPr>
                <w:sz w:val="18"/>
                <w:szCs w:val="18"/>
              </w:rPr>
            </w:pPr>
            <w:r>
              <w:rPr>
                <w:sz w:val="18"/>
                <w:szCs w:val="18"/>
              </w:rPr>
              <w:t>Всего по счету 040160000</w:t>
            </w:r>
          </w:p>
        </w:tc>
        <w:tc>
          <w:tcPr>
            <w:tcW w:w="1559" w:type="dxa"/>
            <w:tcBorders>
              <w:top w:val="single" w:sz="4" w:space="0" w:color="auto"/>
              <w:left w:val="single" w:sz="4" w:space="0" w:color="auto"/>
              <w:bottom w:val="single" w:sz="4" w:space="0" w:color="auto"/>
              <w:right w:val="single" w:sz="4" w:space="0" w:color="auto"/>
            </w:tcBorders>
          </w:tcPr>
          <w:p w14:paraId="7B6E613D" w14:textId="77777777" w:rsidR="001A46C2" w:rsidRPr="00B561CB" w:rsidDel="00F408F4" w:rsidRDefault="001A46C2" w:rsidP="001A46C2"/>
        </w:tc>
        <w:tc>
          <w:tcPr>
            <w:tcW w:w="852" w:type="dxa"/>
            <w:tcBorders>
              <w:top w:val="single" w:sz="4" w:space="0" w:color="auto"/>
              <w:left w:val="single" w:sz="4" w:space="0" w:color="auto"/>
              <w:bottom w:val="single" w:sz="4" w:space="0" w:color="auto"/>
              <w:right w:val="single" w:sz="4" w:space="0" w:color="auto"/>
            </w:tcBorders>
          </w:tcPr>
          <w:p w14:paraId="549560B0" w14:textId="77777777" w:rsidR="001A46C2" w:rsidRPr="00E00AC0"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01AB1FC6" w14:textId="35CB8481" w:rsidR="001A46C2" w:rsidRPr="00E00AC0" w:rsidRDefault="001A46C2" w:rsidP="00D05AAD">
            <w:pPr>
              <w:rPr>
                <w:sz w:val="18"/>
                <w:szCs w:val="18"/>
              </w:rPr>
            </w:pPr>
            <w:r>
              <w:rPr>
                <w:sz w:val="18"/>
                <w:szCs w:val="18"/>
              </w:rPr>
              <w:t>Отложенные обязательства, отраженные по строке 860 графы 6 ф. 0503738, не соответствует данным ф. 0503769 по счету х40160 - недопустимо</w:t>
            </w:r>
          </w:p>
        </w:tc>
        <w:tc>
          <w:tcPr>
            <w:tcW w:w="709" w:type="dxa"/>
            <w:tcBorders>
              <w:top w:val="single" w:sz="4" w:space="0" w:color="auto"/>
              <w:left w:val="single" w:sz="4" w:space="0" w:color="auto"/>
              <w:bottom w:val="single" w:sz="4" w:space="0" w:color="auto"/>
              <w:right w:val="single" w:sz="4" w:space="0" w:color="auto"/>
            </w:tcBorders>
          </w:tcPr>
          <w:p w14:paraId="1CEEAE9F" w14:textId="77777777" w:rsidR="001A46C2" w:rsidRPr="009D40C9" w:rsidRDefault="001A46C2" w:rsidP="001A46C2">
            <w:pPr>
              <w:rPr>
                <w:sz w:val="18"/>
                <w:szCs w:val="18"/>
              </w:rPr>
            </w:pPr>
            <w:r>
              <w:rPr>
                <w:sz w:val="18"/>
                <w:szCs w:val="18"/>
              </w:rPr>
              <w:t>Б</w:t>
            </w:r>
            <w:r>
              <w:t xml:space="preserve"> </w:t>
            </w:r>
          </w:p>
        </w:tc>
      </w:tr>
      <w:tr w:rsidR="001A46C2" w14:paraId="28702F95" w14:textId="77777777" w:rsidTr="003E2E85">
        <w:tc>
          <w:tcPr>
            <w:tcW w:w="670" w:type="dxa"/>
            <w:tcBorders>
              <w:top w:val="single" w:sz="4" w:space="0" w:color="auto"/>
              <w:left w:val="single" w:sz="4" w:space="0" w:color="auto"/>
              <w:bottom w:val="single" w:sz="4" w:space="0" w:color="auto"/>
              <w:right w:val="single" w:sz="4" w:space="0" w:color="auto"/>
            </w:tcBorders>
          </w:tcPr>
          <w:p w14:paraId="25865BB7" w14:textId="77777777" w:rsidR="001A46C2" w:rsidRDefault="001A46C2" w:rsidP="001A46C2">
            <w:r>
              <w:t>495</w:t>
            </w:r>
          </w:p>
        </w:tc>
        <w:tc>
          <w:tcPr>
            <w:tcW w:w="1051" w:type="dxa"/>
            <w:tcBorders>
              <w:top w:val="single" w:sz="4" w:space="0" w:color="auto"/>
              <w:left w:val="single" w:sz="4" w:space="0" w:color="auto"/>
              <w:bottom w:val="single" w:sz="4" w:space="0" w:color="auto"/>
              <w:right w:val="single" w:sz="4" w:space="0" w:color="auto"/>
            </w:tcBorders>
          </w:tcPr>
          <w:p w14:paraId="2E7930FB" w14:textId="77777777" w:rsidR="001A46C2" w:rsidRDefault="001A46C2" w:rsidP="001A46C2">
            <w:pPr>
              <w:rPr>
                <w:sz w:val="18"/>
                <w:szCs w:val="18"/>
              </w:rPr>
            </w:pPr>
            <w:r>
              <w:rPr>
                <w:sz w:val="18"/>
                <w:szCs w:val="18"/>
              </w:rPr>
              <w:t>0503737 (КВФО 4)</w:t>
            </w:r>
          </w:p>
        </w:tc>
        <w:tc>
          <w:tcPr>
            <w:tcW w:w="1646" w:type="dxa"/>
            <w:gridSpan w:val="2"/>
            <w:tcBorders>
              <w:top w:val="single" w:sz="4" w:space="0" w:color="auto"/>
              <w:left w:val="single" w:sz="4" w:space="0" w:color="auto"/>
              <w:bottom w:val="single" w:sz="4" w:space="0" w:color="auto"/>
              <w:right w:val="single" w:sz="4" w:space="0" w:color="auto"/>
            </w:tcBorders>
          </w:tcPr>
          <w:p w14:paraId="7A58DB2E" w14:textId="77777777" w:rsidR="001A46C2" w:rsidRPr="00350EE4"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3DDD7749" w14:textId="77777777" w:rsidR="001A46C2" w:rsidRDefault="001A46C2" w:rsidP="001A46C2">
            <w:r>
              <w:t>По коду аналитики 130</w:t>
            </w:r>
          </w:p>
        </w:tc>
        <w:tc>
          <w:tcPr>
            <w:tcW w:w="567" w:type="dxa"/>
            <w:tcBorders>
              <w:top w:val="single" w:sz="4" w:space="0" w:color="auto"/>
              <w:left w:val="single" w:sz="4" w:space="0" w:color="auto"/>
              <w:bottom w:val="single" w:sz="4" w:space="0" w:color="auto"/>
              <w:right w:val="single" w:sz="4" w:space="0" w:color="auto"/>
            </w:tcBorders>
          </w:tcPr>
          <w:p w14:paraId="743603DB" w14:textId="77777777" w:rsidR="001A46C2" w:rsidRDefault="001A46C2" w:rsidP="001A46C2">
            <w:pPr>
              <w:rPr>
                <w:sz w:val="18"/>
                <w:szCs w:val="18"/>
              </w:rPr>
            </w:pPr>
            <w:r>
              <w:rPr>
                <w:sz w:val="18"/>
                <w:szCs w:val="18"/>
              </w:rPr>
              <w:t>5,6,7</w:t>
            </w:r>
          </w:p>
        </w:tc>
        <w:tc>
          <w:tcPr>
            <w:tcW w:w="993" w:type="dxa"/>
            <w:gridSpan w:val="2"/>
            <w:tcBorders>
              <w:top w:val="single" w:sz="4" w:space="0" w:color="auto"/>
              <w:left w:val="single" w:sz="4" w:space="0" w:color="auto"/>
              <w:bottom w:val="single" w:sz="4" w:space="0" w:color="auto"/>
              <w:right w:val="single" w:sz="4" w:space="0" w:color="auto"/>
            </w:tcBorders>
          </w:tcPr>
          <w:p w14:paraId="573EEEAE"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24576872" w14:textId="77777777" w:rsidR="001A46C2" w:rsidRDefault="001A46C2" w:rsidP="001A46C2">
            <w:pPr>
              <w:rPr>
                <w:sz w:val="18"/>
                <w:szCs w:val="18"/>
              </w:rPr>
            </w:pPr>
            <w:r w:rsidRPr="00383822">
              <w:rPr>
                <w:sz w:val="18"/>
                <w:szCs w:val="18"/>
              </w:rPr>
              <w:t>05037</w:t>
            </w:r>
            <w:r>
              <w:rPr>
                <w:sz w:val="18"/>
                <w:szCs w:val="18"/>
              </w:rPr>
              <w:t>23</w:t>
            </w:r>
          </w:p>
        </w:tc>
        <w:tc>
          <w:tcPr>
            <w:tcW w:w="2409" w:type="dxa"/>
            <w:tcBorders>
              <w:top w:val="single" w:sz="4" w:space="0" w:color="auto"/>
              <w:left w:val="single" w:sz="4" w:space="0" w:color="auto"/>
              <w:bottom w:val="single" w:sz="4" w:space="0" w:color="auto"/>
              <w:right w:val="single" w:sz="4" w:space="0" w:color="auto"/>
            </w:tcBorders>
          </w:tcPr>
          <w:p w14:paraId="484EB215" w14:textId="77777777" w:rsidR="001A46C2" w:rsidRPr="00E00AC0"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E12B336" w14:textId="77777777" w:rsidR="001A46C2" w:rsidRPr="00B561CB" w:rsidDel="00F408F4" w:rsidRDefault="001A46C2" w:rsidP="001A46C2">
            <w:r>
              <w:t>0501</w:t>
            </w:r>
          </w:p>
        </w:tc>
        <w:tc>
          <w:tcPr>
            <w:tcW w:w="852" w:type="dxa"/>
            <w:tcBorders>
              <w:top w:val="single" w:sz="4" w:space="0" w:color="auto"/>
              <w:left w:val="single" w:sz="4" w:space="0" w:color="auto"/>
              <w:bottom w:val="single" w:sz="4" w:space="0" w:color="auto"/>
              <w:right w:val="single" w:sz="4" w:space="0" w:color="auto"/>
            </w:tcBorders>
          </w:tcPr>
          <w:p w14:paraId="7E71E173" w14:textId="77777777" w:rsidR="001A46C2" w:rsidRPr="00E00AC0" w:rsidRDefault="001A46C2" w:rsidP="001A46C2">
            <w:r>
              <w:t>4</w:t>
            </w:r>
          </w:p>
        </w:tc>
        <w:tc>
          <w:tcPr>
            <w:tcW w:w="2317" w:type="dxa"/>
            <w:tcBorders>
              <w:top w:val="single" w:sz="4" w:space="0" w:color="auto"/>
              <w:left w:val="single" w:sz="4" w:space="0" w:color="auto"/>
              <w:bottom w:val="single" w:sz="4" w:space="0" w:color="auto"/>
              <w:right w:val="single" w:sz="4" w:space="0" w:color="auto"/>
            </w:tcBorders>
          </w:tcPr>
          <w:p w14:paraId="71E2F9E0" w14:textId="77777777" w:rsidR="001A46C2" w:rsidRPr="00E00AC0" w:rsidRDefault="001A46C2" w:rsidP="001A46C2">
            <w:pPr>
              <w:rPr>
                <w:sz w:val="18"/>
                <w:szCs w:val="18"/>
              </w:rPr>
            </w:pPr>
            <w:r>
              <w:rPr>
                <w:sz w:val="18"/>
                <w:szCs w:val="18"/>
              </w:rPr>
              <w:t>Показатель поступлений субсидий на выполнение государственного задания должен соответствовать данным ф. 0503723</w:t>
            </w:r>
          </w:p>
        </w:tc>
        <w:tc>
          <w:tcPr>
            <w:tcW w:w="709" w:type="dxa"/>
            <w:tcBorders>
              <w:top w:val="single" w:sz="4" w:space="0" w:color="auto"/>
              <w:left w:val="single" w:sz="4" w:space="0" w:color="auto"/>
              <w:bottom w:val="single" w:sz="4" w:space="0" w:color="auto"/>
              <w:right w:val="single" w:sz="4" w:space="0" w:color="auto"/>
            </w:tcBorders>
          </w:tcPr>
          <w:p w14:paraId="2B990561" w14:textId="77777777" w:rsidR="001A46C2" w:rsidRPr="009D40C9" w:rsidRDefault="001A46C2" w:rsidP="001A46C2">
            <w:pPr>
              <w:rPr>
                <w:sz w:val="18"/>
                <w:szCs w:val="18"/>
              </w:rPr>
            </w:pPr>
            <w:r>
              <w:rPr>
                <w:sz w:val="18"/>
                <w:szCs w:val="18"/>
              </w:rPr>
              <w:t>П</w:t>
            </w:r>
          </w:p>
        </w:tc>
      </w:tr>
      <w:tr w:rsidR="001A46C2" w14:paraId="1AE5BAB7" w14:textId="77777777" w:rsidTr="003E2E85">
        <w:tc>
          <w:tcPr>
            <w:tcW w:w="670" w:type="dxa"/>
            <w:tcBorders>
              <w:top w:val="single" w:sz="4" w:space="0" w:color="auto"/>
              <w:left w:val="single" w:sz="4" w:space="0" w:color="auto"/>
              <w:bottom w:val="single" w:sz="4" w:space="0" w:color="auto"/>
              <w:right w:val="single" w:sz="4" w:space="0" w:color="auto"/>
            </w:tcBorders>
          </w:tcPr>
          <w:p w14:paraId="72DE3CB2" w14:textId="77777777" w:rsidR="001A46C2" w:rsidRDefault="001A46C2" w:rsidP="001A46C2">
            <w:r>
              <w:t>497</w:t>
            </w:r>
          </w:p>
        </w:tc>
        <w:tc>
          <w:tcPr>
            <w:tcW w:w="1051" w:type="dxa"/>
            <w:tcBorders>
              <w:top w:val="single" w:sz="4" w:space="0" w:color="auto"/>
              <w:left w:val="single" w:sz="4" w:space="0" w:color="auto"/>
              <w:bottom w:val="single" w:sz="4" w:space="0" w:color="auto"/>
              <w:right w:val="single" w:sz="4" w:space="0" w:color="auto"/>
            </w:tcBorders>
          </w:tcPr>
          <w:p w14:paraId="52CB6323" w14:textId="77777777" w:rsidR="001A46C2" w:rsidRDefault="001A46C2" w:rsidP="001A46C2">
            <w:pPr>
              <w:rPr>
                <w:sz w:val="18"/>
                <w:szCs w:val="18"/>
              </w:rPr>
            </w:pPr>
            <w:r>
              <w:rPr>
                <w:sz w:val="18"/>
                <w:szCs w:val="18"/>
              </w:rPr>
              <w:t>0503738 (в разрезе КВФО)</w:t>
            </w:r>
          </w:p>
        </w:tc>
        <w:tc>
          <w:tcPr>
            <w:tcW w:w="1646" w:type="dxa"/>
            <w:gridSpan w:val="2"/>
            <w:tcBorders>
              <w:top w:val="single" w:sz="4" w:space="0" w:color="auto"/>
              <w:left w:val="single" w:sz="4" w:space="0" w:color="auto"/>
              <w:bottom w:val="single" w:sz="4" w:space="0" w:color="auto"/>
              <w:right w:val="single" w:sz="4" w:space="0" w:color="auto"/>
            </w:tcBorders>
          </w:tcPr>
          <w:p w14:paraId="5FA713E6" w14:textId="77777777" w:rsidR="001A46C2" w:rsidRPr="00350EE4"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27B344C2" w14:textId="77777777" w:rsidR="001A46C2" w:rsidRDefault="001A46C2" w:rsidP="001A46C2">
            <w:r>
              <w:t>200</w:t>
            </w:r>
          </w:p>
        </w:tc>
        <w:tc>
          <w:tcPr>
            <w:tcW w:w="567" w:type="dxa"/>
            <w:tcBorders>
              <w:top w:val="single" w:sz="4" w:space="0" w:color="auto"/>
              <w:left w:val="single" w:sz="4" w:space="0" w:color="auto"/>
              <w:bottom w:val="single" w:sz="4" w:space="0" w:color="auto"/>
              <w:right w:val="single" w:sz="4" w:space="0" w:color="auto"/>
            </w:tcBorders>
          </w:tcPr>
          <w:p w14:paraId="23619707" w14:textId="77777777" w:rsidR="001A46C2" w:rsidRDefault="001A46C2" w:rsidP="001A46C2">
            <w:pPr>
              <w:rPr>
                <w:sz w:val="18"/>
                <w:szCs w:val="18"/>
              </w:rPr>
            </w:pPr>
            <w:r>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tcPr>
          <w:p w14:paraId="71EBA522"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782AEF07" w14:textId="77777777" w:rsidR="001A46C2" w:rsidRDefault="001A46C2" w:rsidP="001A46C2">
            <w:pPr>
              <w:rPr>
                <w:sz w:val="18"/>
                <w:szCs w:val="18"/>
              </w:rPr>
            </w:pPr>
            <w:r w:rsidRPr="00383822">
              <w:rPr>
                <w:sz w:val="18"/>
                <w:szCs w:val="18"/>
              </w:rPr>
              <w:t>05037</w:t>
            </w:r>
            <w:r>
              <w:rPr>
                <w:sz w:val="18"/>
                <w:szCs w:val="18"/>
              </w:rPr>
              <w:t>37(в разрезе КВФО ф. 0503738)</w:t>
            </w:r>
          </w:p>
        </w:tc>
        <w:tc>
          <w:tcPr>
            <w:tcW w:w="2409" w:type="dxa"/>
            <w:tcBorders>
              <w:top w:val="single" w:sz="4" w:space="0" w:color="auto"/>
              <w:left w:val="single" w:sz="4" w:space="0" w:color="auto"/>
              <w:bottom w:val="single" w:sz="4" w:space="0" w:color="auto"/>
              <w:right w:val="single" w:sz="4" w:space="0" w:color="auto"/>
            </w:tcBorders>
          </w:tcPr>
          <w:p w14:paraId="2220CC1E" w14:textId="77777777" w:rsidR="001A46C2" w:rsidRPr="00E00AC0"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F435604" w14:textId="77777777" w:rsidR="001A46C2" w:rsidRPr="00B561CB" w:rsidDel="00F408F4" w:rsidRDefault="001A46C2" w:rsidP="001A46C2">
            <w:r>
              <w:t>200</w:t>
            </w:r>
          </w:p>
        </w:tc>
        <w:tc>
          <w:tcPr>
            <w:tcW w:w="852" w:type="dxa"/>
            <w:tcBorders>
              <w:top w:val="single" w:sz="4" w:space="0" w:color="auto"/>
              <w:left w:val="single" w:sz="4" w:space="0" w:color="auto"/>
              <w:bottom w:val="single" w:sz="4" w:space="0" w:color="auto"/>
              <w:right w:val="single" w:sz="4" w:space="0" w:color="auto"/>
            </w:tcBorders>
          </w:tcPr>
          <w:p w14:paraId="3547BD5B" w14:textId="77777777" w:rsidR="001A46C2" w:rsidRPr="00E00AC0" w:rsidRDefault="001A46C2" w:rsidP="001A46C2">
            <w:r>
              <w:t>4</w:t>
            </w:r>
          </w:p>
        </w:tc>
        <w:tc>
          <w:tcPr>
            <w:tcW w:w="2317" w:type="dxa"/>
            <w:tcBorders>
              <w:top w:val="single" w:sz="4" w:space="0" w:color="auto"/>
              <w:left w:val="single" w:sz="4" w:space="0" w:color="auto"/>
              <w:bottom w:val="single" w:sz="4" w:space="0" w:color="auto"/>
              <w:right w:val="single" w:sz="4" w:space="0" w:color="auto"/>
            </w:tcBorders>
          </w:tcPr>
          <w:p w14:paraId="1C382719" w14:textId="77777777" w:rsidR="001A46C2" w:rsidRPr="00E00AC0" w:rsidRDefault="001A46C2" w:rsidP="001A46C2">
            <w:pPr>
              <w:rPr>
                <w:sz w:val="18"/>
                <w:szCs w:val="18"/>
              </w:rPr>
            </w:pPr>
            <w:r>
              <w:rPr>
                <w:sz w:val="18"/>
                <w:szCs w:val="18"/>
              </w:rPr>
              <w:t>Показатели утвержденных плановых назначений ф. 0503738 не соответствуют показателям ф. 0503737</w:t>
            </w:r>
          </w:p>
        </w:tc>
        <w:tc>
          <w:tcPr>
            <w:tcW w:w="709" w:type="dxa"/>
            <w:tcBorders>
              <w:top w:val="single" w:sz="4" w:space="0" w:color="auto"/>
              <w:left w:val="single" w:sz="4" w:space="0" w:color="auto"/>
              <w:bottom w:val="single" w:sz="4" w:space="0" w:color="auto"/>
              <w:right w:val="single" w:sz="4" w:space="0" w:color="auto"/>
            </w:tcBorders>
          </w:tcPr>
          <w:p w14:paraId="3140B829" w14:textId="77777777" w:rsidR="001A46C2" w:rsidRPr="009D40C9" w:rsidRDefault="001A46C2" w:rsidP="001A46C2">
            <w:pPr>
              <w:rPr>
                <w:sz w:val="18"/>
                <w:szCs w:val="18"/>
              </w:rPr>
            </w:pPr>
            <w:r>
              <w:rPr>
                <w:sz w:val="18"/>
                <w:szCs w:val="18"/>
              </w:rPr>
              <w:t xml:space="preserve">Б </w:t>
            </w:r>
          </w:p>
        </w:tc>
      </w:tr>
      <w:tr w:rsidR="001A46C2" w14:paraId="79A32684" w14:textId="77777777" w:rsidTr="003E2E85">
        <w:tc>
          <w:tcPr>
            <w:tcW w:w="670" w:type="dxa"/>
            <w:tcBorders>
              <w:top w:val="single" w:sz="4" w:space="0" w:color="auto"/>
              <w:left w:val="single" w:sz="4" w:space="0" w:color="auto"/>
              <w:bottom w:val="single" w:sz="4" w:space="0" w:color="auto"/>
              <w:right w:val="single" w:sz="4" w:space="0" w:color="auto"/>
            </w:tcBorders>
          </w:tcPr>
          <w:p w14:paraId="7A38AC55" w14:textId="77777777" w:rsidR="001A46C2" w:rsidRDefault="001A46C2" w:rsidP="001A46C2">
            <w:r>
              <w:t>498</w:t>
            </w:r>
          </w:p>
        </w:tc>
        <w:tc>
          <w:tcPr>
            <w:tcW w:w="1051" w:type="dxa"/>
            <w:tcBorders>
              <w:top w:val="single" w:sz="4" w:space="0" w:color="auto"/>
              <w:left w:val="single" w:sz="4" w:space="0" w:color="auto"/>
              <w:bottom w:val="single" w:sz="4" w:space="0" w:color="auto"/>
              <w:right w:val="single" w:sz="4" w:space="0" w:color="auto"/>
            </w:tcBorders>
          </w:tcPr>
          <w:p w14:paraId="6B383F5F" w14:textId="77777777" w:rsidR="001A46C2" w:rsidRDefault="001A46C2" w:rsidP="001A46C2">
            <w:pPr>
              <w:rPr>
                <w:sz w:val="18"/>
                <w:szCs w:val="18"/>
              </w:rPr>
            </w:pPr>
            <w:r>
              <w:rPr>
                <w:sz w:val="18"/>
                <w:szCs w:val="18"/>
              </w:rPr>
              <w:t>0503738 (в разрезе КВФО)</w:t>
            </w:r>
          </w:p>
        </w:tc>
        <w:tc>
          <w:tcPr>
            <w:tcW w:w="1646" w:type="dxa"/>
            <w:gridSpan w:val="2"/>
            <w:tcBorders>
              <w:top w:val="single" w:sz="4" w:space="0" w:color="auto"/>
              <w:left w:val="single" w:sz="4" w:space="0" w:color="auto"/>
              <w:bottom w:val="single" w:sz="4" w:space="0" w:color="auto"/>
              <w:right w:val="single" w:sz="4" w:space="0" w:color="auto"/>
            </w:tcBorders>
          </w:tcPr>
          <w:p w14:paraId="67E42183" w14:textId="77777777" w:rsidR="001A46C2" w:rsidRPr="00350EE4"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35E67E20" w14:textId="77777777" w:rsidR="001A46C2" w:rsidRDefault="001A46C2" w:rsidP="001A46C2">
            <w:r>
              <w:t>200 (детализированные строки)</w:t>
            </w:r>
          </w:p>
        </w:tc>
        <w:tc>
          <w:tcPr>
            <w:tcW w:w="567" w:type="dxa"/>
            <w:tcBorders>
              <w:top w:val="single" w:sz="4" w:space="0" w:color="auto"/>
              <w:left w:val="single" w:sz="4" w:space="0" w:color="auto"/>
              <w:bottom w:val="single" w:sz="4" w:space="0" w:color="auto"/>
              <w:right w:val="single" w:sz="4" w:space="0" w:color="auto"/>
            </w:tcBorders>
          </w:tcPr>
          <w:p w14:paraId="66815BCD" w14:textId="77777777" w:rsidR="001A46C2" w:rsidRDefault="001A46C2" w:rsidP="001A46C2">
            <w:pPr>
              <w:rPr>
                <w:sz w:val="18"/>
                <w:szCs w:val="18"/>
              </w:rPr>
            </w:pPr>
            <w:r>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tcPr>
          <w:p w14:paraId="0BABC0EF"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7155528" w14:textId="77777777" w:rsidR="001A46C2" w:rsidRDefault="001A46C2" w:rsidP="001A46C2">
            <w:pPr>
              <w:rPr>
                <w:sz w:val="18"/>
                <w:szCs w:val="18"/>
              </w:rPr>
            </w:pPr>
            <w:r w:rsidRPr="00383822">
              <w:rPr>
                <w:sz w:val="18"/>
                <w:szCs w:val="18"/>
              </w:rPr>
              <w:t>05037</w:t>
            </w:r>
            <w:r>
              <w:rPr>
                <w:sz w:val="18"/>
                <w:szCs w:val="18"/>
              </w:rPr>
              <w:t>37(в разрезе КВФО ф. 0503738)</w:t>
            </w:r>
          </w:p>
        </w:tc>
        <w:tc>
          <w:tcPr>
            <w:tcW w:w="2409" w:type="dxa"/>
            <w:tcBorders>
              <w:top w:val="single" w:sz="4" w:space="0" w:color="auto"/>
              <w:left w:val="single" w:sz="4" w:space="0" w:color="auto"/>
              <w:bottom w:val="single" w:sz="4" w:space="0" w:color="auto"/>
              <w:right w:val="single" w:sz="4" w:space="0" w:color="auto"/>
            </w:tcBorders>
          </w:tcPr>
          <w:p w14:paraId="6870D28B" w14:textId="77777777" w:rsidR="001A46C2" w:rsidRPr="00E00AC0"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B4A17BB" w14:textId="77777777" w:rsidR="001A46C2" w:rsidRPr="00B561CB" w:rsidDel="00F408F4" w:rsidRDefault="001A46C2" w:rsidP="001A46C2">
            <w:r>
              <w:t>200 по соответствующим кодам аналитики</w:t>
            </w:r>
          </w:p>
        </w:tc>
        <w:tc>
          <w:tcPr>
            <w:tcW w:w="852" w:type="dxa"/>
            <w:tcBorders>
              <w:top w:val="single" w:sz="4" w:space="0" w:color="auto"/>
              <w:left w:val="single" w:sz="4" w:space="0" w:color="auto"/>
              <w:bottom w:val="single" w:sz="4" w:space="0" w:color="auto"/>
              <w:right w:val="single" w:sz="4" w:space="0" w:color="auto"/>
            </w:tcBorders>
          </w:tcPr>
          <w:p w14:paraId="747D36B9" w14:textId="77777777" w:rsidR="001A46C2" w:rsidRPr="00E00AC0" w:rsidRDefault="001A46C2" w:rsidP="001A46C2">
            <w:r>
              <w:t>4</w:t>
            </w:r>
          </w:p>
        </w:tc>
        <w:tc>
          <w:tcPr>
            <w:tcW w:w="2317" w:type="dxa"/>
            <w:tcBorders>
              <w:top w:val="single" w:sz="4" w:space="0" w:color="auto"/>
              <w:left w:val="single" w:sz="4" w:space="0" w:color="auto"/>
              <w:bottom w:val="single" w:sz="4" w:space="0" w:color="auto"/>
              <w:right w:val="single" w:sz="4" w:space="0" w:color="auto"/>
            </w:tcBorders>
          </w:tcPr>
          <w:p w14:paraId="02A95697" w14:textId="77777777" w:rsidR="001A46C2" w:rsidRPr="00E00AC0" w:rsidRDefault="001A46C2" w:rsidP="001A46C2">
            <w:pPr>
              <w:rPr>
                <w:sz w:val="18"/>
                <w:szCs w:val="18"/>
              </w:rPr>
            </w:pPr>
            <w:r>
              <w:rPr>
                <w:sz w:val="18"/>
                <w:szCs w:val="18"/>
              </w:rPr>
              <w:t>Показатели утвержденных плановых назначений ф. 0503738 не соответствуют показателям ф. 0503737</w:t>
            </w:r>
          </w:p>
        </w:tc>
        <w:tc>
          <w:tcPr>
            <w:tcW w:w="709" w:type="dxa"/>
            <w:tcBorders>
              <w:top w:val="single" w:sz="4" w:space="0" w:color="auto"/>
              <w:left w:val="single" w:sz="4" w:space="0" w:color="auto"/>
              <w:bottom w:val="single" w:sz="4" w:space="0" w:color="auto"/>
              <w:right w:val="single" w:sz="4" w:space="0" w:color="auto"/>
            </w:tcBorders>
          </w:tcPr>
          <w:p w14:paraId="356B8A3D" w14:textId="77777777" w:rsidR="001A46C2" w:rsidRPr="009D40C9" w:rsidRDefault="001A46C2" w:rsidP="001A46C2">
            <w:pPr>
              <w:rPr>
                <w:sz w:val="18"/>
                <w:szCs w:val="18"/>
              </w:rPr>
            </w:pPr>
            <w:r>
              <w:rPr>
                <w:sz w:val="18"/>
                <w:szCs w:val="18"/>
              </w:rPr>
              <w:t>Б</w:t>
            </w:r>
            <w:r>
              <w:t xml:space="preserve"> </w:t>
            </w:r>
          </w:p>
        </w:tc>
      </w:tr>
      <w:tr w:rsidR="001A46C2" w14:paraId="617F413E" w14:textId="77777777" w:rsidTr="003E2E85">
        <w:tc>
          <w:tcPr>
            <w:tcW w:w="670" w:type="dxa"/>
            <w:tcBorders>
              <w:top w:val="single" w:sz="4" w:space="0" w:color="auto"/>
              <w:left w:val="single" w:sz="4" w:space="0" w:color="auto"/>
              <w:bottom w:val="single" w:sz="4" w:space="0" w:color="auto"/>
              <w:right w:val="single" w:sz="4" w:space="0" w:color="auto"/>
            </w:tcBorders>
          </w:tcPr>
          <w:p w14:paraId="03099D6D" w14:textId="77777777" w:rsidR="001A46C2" w:rsidRDefault="001A46C2" w:rsidP="001A46C2">
            <w:r>
              <w:t>499</w:t>
            </w:r>
          </w:p>
        </w:tc>
        <w:tc>
          <w:tcPr>
            <w:tcW w:w="1051" w:type="dxa"/>
            <w:tcBorders>
              <w:top w:val="single" w:sz="4" w:space="0" w:color="auto"/>
              <w:left w:val="single" w:sz="4" w:space="0" w:color="auto"/>
              <w:bottom w:val="single" w:sz="4" w:space="0" w:color="auto"/>
              <w:right w:val="single" w:sz="4" w:space="0" w:color="auto"/>
            </w:tcBorders>
          </w:tcPr>
          <w:p w14:paraId="22E921A9" w14:textId="77777777" w:rsidR="001A46C2" w:rsidRDefault="001A46C2" w:rsidP="001A46C2">
            <w:pPr>
              <w:rPr>
                <w:sz w:val="18"/>
                <w:szCs w:val="18"/>
              </w:rPr>
            </w:pPr>
            <w:r>
              <w:rPr>
                <w:sz w:val="18"/>
                <w:szCs w:val="18"/>
              </w:rPr>
              <w:t>0503738 (в разрезе КВФО)</w:t>
            </w:r>
          </w:p>
        </w:tc>
        <w:tc>
          <w:tcPr>
            <w:tcW w:w="1646" w:type="dxa"/>
            <w:gridSpan w:val="2"/>
            <w:tcBorders>
              <w:top w:val="single" w:sz="4" w:space="0" w:color="auto"/>
              <w:left w:val="single" w:sz="4" w:space="0" w:color="auto"/>
              <w:bottom w:val="single" w:sz="4" w:space="0" w:color="auto"/>
              <w:right w:val="single" w:sz="4" w:space="0" w:color="auto"/>
            </w:tcBorders>
          </w:tcPr>
          <w:p w14:paraId="64BD19AD" w14:textId="77777777" w:rsidR="001A46C2" w:rsidRPr="00350EE4"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458EE50D" w14:textId="77777777" w:rsidR="001A46C2" w:rsidRDefault="001A46C2" w:rsidP="001A46C2">
            <w:r>
              <w:t>200</w:t>
            </w:r>
          </w:p>
        </w:tc>
        <w:tc>
          <w:tcPr>
            <w:tcW w:w="567" w:type="dxa"/>
            <w:tcBorders>
              <w:top w:val="single" w:sz="4" w:space="0" w:color="auto"/>
              <w:left w:val="single" w:sz="4" w:space="0" w:color="auto"/>
              <w:bottom w:val="single" w:sz="4" w:space="0" w:color="auto"/>
              <w:right w:val="single" w:sz="4" w:space="0" w:color="auto"/>
            </w:tcBorders>
          </w:tcPr>
          <w:p w14:paraId="15F61072" w14:textId="77777777" w:rsidR="001A46C2" w:rsidRDefault="001A46C2" w:rsidP="001A46C2">
            <w:pPr>
              <w:rPr>
                <w:sz w:val="18"/>
                <w:szCs w:val="18"/>
              </w:rPr>
            </w:pPr>
            <w:r>
              <w:rPr>
                <w:sz w:val="18"/>
                <w:szCs w:val="18"/>
              </w:rPr>
              <w:t>9</w:t>
            </w:r>
          </w:p>
        </w:tc>
        <w:tc>
          <w:tcPr>
            <w:tcW w:w="993" w:type="dxa"/>
            <w:gridSpan w:val="2"/>
            <w:tcBorders>
              <w:top w:val="single" w:sz="4" w:space="0" w:color="auto"/>
              <w:left w:val="single" w:sz="4" w:space="0" w:color="auto"/>
              <w:bottom w:val="single" w:sz="4" w:space="0" w:color="auto"/>
              <w:right w:val="single" w:sz="4" w:space="0" w:color="auto"/>
            </w:tcBorders>
          </w:tcPr>
          <w:p w14:paraId="1BE1AE66"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3BEC2F62" w14:textId="77777777" w:rsidR="001A46C2" w:rsidRDefault="001A46C2" w:rsidP="001A46C2">
            <w:pPr>
              <w:rPr>
                <w:sz w:val="18"/>
                <w:szCs w:val="18"/>
              </w:rPr>
            </w:pPr>
            <w:r w:rsidRPr="00383822">
              <w:rPr>
                <w:sz w:val="18"/>
                <w:szCs w:val="18"/>
              </w:rPr>
              <w:t>05037</w:t>
            </w:r>
            <w:r>
              <w:rPr>
                <w:sz w:val="18"/>
                <w:szCs w:val="18"/>
              </w:rPr>
              <w:t>37(в разрезе КВФО ф. 0503738)</w:t>
            </w:r>
          </w:p>
        </w:tc>
        <w:tc>
          <w:tcPr>
            <w:tcW w:w="2409" w:type="dxa"/>
            <w:tcBorders>
              <w:top w:val="single" w:sz="4" w:space="0" w:color="auto"/>
              <w:left w:val="single" w:sz="4" w:space="0" w:color="auto"/>
              <w:bottom w:val="single" w:sz="4" w:space="0" w:color="auto"/>
              <w:right w:val="single" w:sz="4" w:space="0" w:color="auto"/>
            </w:tcBorders>
          </w:tcPr>
          <w:p w14:paraId="6EE2A282" w14:textId="77777777" w:rsidR="001A46C2" w:rsidRPr="00E00AC0"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7814240" w14:textId="77777777" w:rsidR="001A46C2" w:rsidRPr="00B561CB" w:rsidDel="00F408F4" w:rsidRDefault="001A46C2" w:rsidP="001A46C2">
            <w:r>
              <w:t>200</w:t>
            </w:r>
          </w:p>
        </w:tc>
        <w:tc>
          <w:tcPr>
            <w:tcW w:w="852" w:type="dxa"/>
            <w:tcBorders>
              <w:top w:val="single" w:sz="4" w:space="0" w:color="auto"/>
              <w:left w:val="single" w:sz="4" w:space="0" w:color="auto"/>
              <w:bottom w:val="single" w:sz="4" w:space="0" w:color="auto"/>
              <w:right w:val="single" w:sz="4" w:space="0" w:color="auto"/>
            </w:tcBorders>
          </w:tcPr>
          <w:p w14:paraId="04D74FD2" w14:textId="77777777" w:rsidR="001A46C2" w:rsidRPr="00E00AC0"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531DD21A" w14:textId="77777777" w:rsidR="001A46C2" w:rsidRPr="00E00AC0" w:rsidRDefault="001A46C2" w:rsidP="001A46C2">
            <w:pPr>
              <w:rPr>
                <w:sz w:val="18"/>
                <w:szCs w:val="18"/>
              </w:rPr>
            </w:pPr>
            <w:r>
              <w:rPr>
                <w:sz w:val="18"/>
                <w:szCs w:val="18"/>
              </w:rPr>
              <w:t>Показатели исполнения плановых назначений ф. 0503738 не соответствуют показателям ф. 0503737</w:t>
            </w:r>
          </w:p>
        </w:tc>
        <w:tc>
          <w:tcPr>
            <w:tcW w:w="709" w:type="dxa"/>
            <w:tcBorders>
              <w:top w:val="single" w:sz="4" w:space="0" w:color="auto"/>
              <w:left w:val="single" w:sz="4" w:space="0" w:color="auto"/>
              <w:bottom w:val="single" w:sz="4" w:space="0" w:color="auto"/>
              <w:right w:val="single" w:sz="4" w:space="0" w:color="auto"/>
            </w:tcBorders>
          </w:tcPr>
          <w:p w14:paraId="3A120CBB" w14:textId="77777777" w:rsidR="001A46C2" w:rsidRPr="009D40C9" w:rsidRDefault="001A46C2" w:rsidP="001A46C2">
            <w:pPr>
              <w:rPr>
                <w:sz w:val="18"/>
                <w:szCs w:val="18"/>
              </w:rPr>
            </w:pPr>
            <w:r>
              <w:rPr>
                <w:sz w:val="18"/>
                <w:szCs w:val="18"/>
              </w:rPr>
              <w:t>Б</w:t>
            </w:r>
            <w:r>
              <w:t xml:space="preserve"> </w:t>
            </w:r>
          </w:p>
        </w:tc>
      </w:tr>
      <w:tr w:rsidR="001A46C2" w14:paraId="6C40C98F" w14:textId="77777777" w:rsidTr="003E2E85">
        <w:tc>
          <w:tcPr>
            <w:tcW w:w="670" w:type="dxa"/>
            <w:tcBorders>
              <w:top w:val="single" w:sz="4" w:space="0" w:color="auto"/>
              <w:left w:val="single" w:sz="4" w:space="0" w:color="auto"/>
              <w:bottom w:val="single" w:sz="4" w:space="0" w:color="auto"/>
              <w:right w:val="single" w:sz="4" w:space="0" w:color="auto"/>
            </w:tcBorders>
          </w:tcPr>
          <w:p w14:paraId="69F6C329" w14:textId="77777777" w:rsidR="001A46C2" w:rsidRDefault="001A46C2" w:rsidP="001A46C2">
            <w:r>
              <w:t>500</w:t>
            </w:r>
          </w:p>
        </w:tc>
        <w:tc>
          <w:tcPr>
            <w:tcW w:w="1051" w:type="dxa"/>
            <w:tcBorders>
              <w:top w:val="single" w:sz="4" w:space="0" w:color="auto"/>
              <w:left w:val="single" w:sz="4" w:space="0" w:color="auto"/>
              <w:bottom w:val="single" w:sz="4" w:space="0" w:color="auto"/>
              <w:right w:val="single" w:sz="4" w:space="0" w:color="auto"/>
            </w:tcBorders>
          </w:tcPr>
          <w:p w14:paraId="3AA9DB5B" w14:textId="77777777" w:rsidR="001A46C2" w:rsidRDefault="001A46C2" w:rsidP="001A46C2">
            <w:pPr>
              <w:rPr>
                <w:sz w:val="18"/>
                <w:szCs w:val="18"/>
              </w:rPr>
            </w:pPr>
            <w:r>
              <w:rPr>
                <w:sz w:val="18"/>
                <w:szCs w:val="18"/>
              </w:rPr>
              <w:t>0503738 (в разрезе КВФО)</w:t>
            </w:r>
          </w:p>
        </w:tc>
        <w:tc>
          <w:tcPr>
            <w:tcW w:w="1646" w:type="dxa"/>
            <w:gridSpan w:val="2"/>
            <w:tcBorders>
              <w:top w:val="single" w:sz="4" w:space="0" w:color="auto"/>
              <w:left w:val="single" w:sz="4" w:space="0" w:color="auto"/>
              <w:bottom w:val="single" w:sz="4" w:space="0" w:color="auto"/>
              <w:right w:val="single" w:sz="4" w:space="0" w:color="auto"/>
            </w:tcBorders>
          </w:tcPr>
          <w:p w14:paraId="2150F545" w14:textId="77777777" w:rsidR="001A46C2" w:rsidRPr="00350EE4"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39DE2F49" w14:textId="77777777" w:rsidR="001A46C2" w:rsidRDefault="001A46C2" w:rsidP="001A46C2">
            <w:r>
              <w:t>200 (детализированные строки)</w:t>
            </w:r>
          </w:p>
        </w:tc>
        <w:tc>
          <w:tcPr>
            <w:tcW w:w="567" w:type="dxa"/>
            <w:tcBorders>
              <w:top w:val="single" w:sz="4" w:space="0" w:color="auto"/>
              <w:left w:val="single" w:sz="4" w:space="0" w:color="auto"/>
              <w:bottom w:val="single" w:sz="4" w:space="0" w:color="auto"/>
              <w:right w:val="single" w:sz="4" w:space="0" w:color="auto"/>
            </w:tcBorders>
          </w:tcPr>
          <w:p w14:paraId="1BC8C77B" w14:textId="77777777" w:rsidR="001A46C2" w:rsidRDefault="001A46C2" w:rsidP="001A46C2">
            <w:pPr>
              <w:rPr>
                <w:sz w:val="18"/>
                <w:szCs w:val="18"/>
              </w:rPr>
            </w:pPr>
            <w:r>
              <w:rPr>
                <w:sz w:val="18"/>
                <w:szCs w:val="18"/>
              </w:rPr>
              <w:t>9</w:t>
            </w:r>
          </w:p>
        </w:tc>
        <w:tc>
          <w:tcPr>
            <w:tcW w:w="993" w:type="dxa"/>
            <w:gridSpan w:val="2"/>
            <w:tcBorders>
              <w:top w:val="single" w:sz="4" w:space="0" w:color="auto"/>
              <w:left w:val="single" w:sz="4" w:space="0" w:color="auto"/>
              <w:bottom w:val="single" w:sz="4" w:space="0" w:color="auto"/>
              <w:right w:val="single" w:sz="4" w:space="0" w:color="auto"/>
            </w:tcBorders>
          </w:tcPr>
          <w:p w14:paraId="009989DC" w14:textId="77777777" w:rsidR="001A46C2" w:rsidRPr="00A1781D" w:rsidRDefault="001A46C2" w:rsidP="001A46C2">
            <w:pPr>
              <w:rPr>
                <w:sz w:val="18"/>
                <w:szCs w:val="18"/>
              </w:rPr>
            </w:pPr>
            <w:r w:rsidRPr="007E3C40">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1D4A7E09" w14:textId="77777777" w:rsidR="001A46C2" w:rsidRDefault="001A46C2" w:rsidP="001A46C2">
            <w:pPr>
              <w:rPr>
                <w:sz w:val="18"/>
                <w:szCs w:val="18"/>
              </w:rPr>
            </w:pPr>
            <w:r w:rsidRPr="00383822">
              <w:rPr>
                <w:sz w:val="18"/>
                <w:szCs w:val="18"/>
              </w:rPr>
              <w:t>05037</w:t>
            </w:r>
            <w:r>
              <w:rPr>
                <w:sz w:val="18"/>
                <w:szCs w:val="18"/>
              </w:rPr>
              <w:t>37(в разрезе КВФО ф. 0503738)</w:t>
            </w:r>
          </w:p>
        </w:tc>
        <w:tc>
          <w:tcPr>
            <w:tcW w:w="2409" w:type="dxa"/>
            <w:tcBorders>
              <w:top w:val="single" w:sz="4" w:space="0" w:color="auto"/>
              <w:left w:val="single" w:sz="4" w:space="0" w:color="auto"/>
              <w:bottom w:val="single" w:sz="4" w:space="0" w:color="auto"/>
              <w:right w:val="single" w:sz="4" w:space="0" w:color="auto"/>
            </w:tcBorders>
          </w:tcPr>
          <w:p w14:paraId="4DD1F331" w14:textId="77777777" w:rsidR="001A46C2" w:rsidRPr="00E00AC0"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A6B6E91" w14:textId="77777777" w:rsidR="001A46C2" w:rsidRPr="00B561CB" w:rsidDel="00F408F4" w:rsidRDefault="001A46C2" w:rsidP="001A46C2">
            <w:r>
              <w:t>200 по соответствующим кодам аналитики</w:t>
            </w:r>
          </w:p>
        </w:tc>
        <w:tc>
          <w:tcPr>
            <w:tcW w:w="852" w:type="dxa"/>
            <w:tcBorders>
              <w:top w:val="single" w:sz="4" w:space="0" w:color="auto"/>
              <w:left w:val="single" w:sz="4" w:space="0" w:color="auto"/>
              <w:bottom w:val="single" w:sz="4" w:space="0" w:color="auto"/>
              <w:right w:val="single" w:sz="4" w:space="0" w:color="auto"/>
            </w:tcBorders>
          </w:tcPr>
          <w:p w14:paraId="567D5EAE" w14:textId="77777777" w:rsidR="001A46C2" w:rsidRPr="00E00AC0" w:rsidRDefault="001A46C2" w:rsidP="001A46C2">
            <w:r>
              <w:t>9</w:t>
            </w:r>
          </w:p>
        </w:tc>
        <w:tc>
          <w:tcPr>
            <w:tcW w:w="2317" w:type="dxa"/>
            <w:tcBorders>
              <w:top w:val="single" w:sz="4" w:space="0" w:color="auto"/>
              <w:left w:val="single" w:sz="4" w:space="0" w:color="auto"/>
              <w:bottom w:val="single" w:sz="4" w:space="0" w:color="auto"/>
              <w:right w:val="single" w:sz="4" w:space="0" w:color="auto"/>
            </w:tcBorders>
          </w:tcPr>
          <w:p w14:paraId="22A62748" w14:textId="77777777" w:rsidR="001A46C2" w:rsidRPr="00E00AC0" w:rsidRDefault="001A46C2" w:rsidP="001A46C2">
            <w:pPr>
              <w:rPr>
                <w:sz w:val="18"/>
                <w:szCs w:val="18"/>
              </w:rPr>
            </w:pPr>
            <w:r>
              <w:rPr>
                <w:sz w:val="18"/>
                <w:szCs w:val="18"/>
              </w:rPr>
              <w:t>Показатели исполнения плановых назначений ф. 0503738 не соответствуют показателям ф. 0503737</w:t>
            </w:r>
          </w:p>
        </w:tc>
        <w:tc>
          <w:tcPr>
            <w:tcW w:w="709" w:type="dxa"/>
            <w:tcBorders>
              <w:top w:val="single" w:sz="4" w:space="0" w:color="auto"/>
              <w:left w:val="single" w:sz="4" w:space="0" w:color="auto"/>
              <w:bottom w:val="single" w:sz="4" w:space="0" w:color="auto"/>
              <w:right w:val="single" w:sz="4" w:space="0" w:color="auto"/>
            </w:tcBorders>
          </w:tcPr>
          <w:p w14:paraId="5B3DC87A" w14:textId="77777777" w:rsidR="001A46C2" w:rsidRPr="009D40C9" w:rsidRDefault="001A46C2" w:rsidP="001A46C2">
            <w:pPr>
              <w:rPr>
                <w:sz w:val="18"/>
                <w:szCs w:val="18"/>
              </w:rPr>
            </w:pPr>
            <w:r>
              <w:rPr>
                <w:sz w:val="18"/>
                <w:szCs w:val="18"/>
              </w:rPr>
              <w:t>Б</w:t>
            </w:r>
          </w:p>
        </w:tc>
      </w:tr>
      <w:tr w:rsidR="001A46C2" w14:paraId="4A94B774" w14:textId="77777777" w:rsidTr="003E2E85">
        <w:tc>
          <w:tcPr>
            <w:tcW w:w="670" w:type="dxa"/>
            <w:tcBorders>
              <w:top w:val="single" w:sz="4" w:space="0" w:color="auto"/>
              <w:left w:val="single" w:sz="4" w:space="0" w:color="auto"/>
              <w:bottom w:val="single" w:sz="4" w:space="0" w:color="auto"/>
              <w:right w:val="single" w:sz="4" w:space="0" w:color="auto"/>
            </w:tcBorders>
          </w:tcPr>
          <w:p w14:paraId="0C81599B" w14:textId="77777777" w:rsidR="001A46C2" w:rsidRDefault="001A46C2" w:rsidP="001A46C2">
            <w:pPr>
              <w:rPr>
                <w:sz w:val="18"/>
                <w:szCs w:val="18"/>
              </w:rPr>
            </w:pPr>
            <w:r w:rsidRPr="00D43565">
              <w:rPr>
                <w:sz w:val="18"/>
                <w:szCs w:val="18"/>
              </w:rPr>
              <w:t>501</w:t>
            </w:r>
          </w:p>
          <w:p w14:paraId="59573D17" w14:textId="77777777" w:rsidR="001A46C2" w:rsidRPr="00D43565" w:rsidRDefault="001A46C2" w:rsidP="001A46C2">
            <w:pPr>
              <w:rPr>
                <w:sz w:val="18"/>
                <w:szCs w:val="18"/>
              </w:rPr>
            </w:pPr>
            <w:r>
              <w:rPr>
                <w:sz w:val="18"/>
                <w:szCs w:val="18"/>
              </w:rPr>
              <w:t>АУБУ, РБС_АУБУ</w:t>
            </w:r>
          </w:p>
        </w:tc>
        <w:tc>
          <w:tcPr>
            <w:tcW w:w="1051" w:type="dxa"/>
            <w:tcBorders>
              <w:top w:val="single" w:sz="4" w:space="0" w:color="auto"/>
              <w:left w:val="single" w:sz="4" w:space="0" w:color="auto"/>
              <w:bottom w:val="single" w:sz="4" w:space="0" w:color="auto"/>
              <w:right w:val="single" w:sz="4" w:space="0" w:color="auto"/>
            </w:tcBorders>
          </w:tcPr>
          <w:p w14:paraId="02CF7486" w14:textId="77777777" w:rsidR="001A46C2" w:rsidRPr="00D43565" w:rsidRDefault="001A46C2" w:rsidP="001A46C2">
            <w:pPr>
              <w:rPr>
                <w:sz w:val="18"/>
                <w:szCs w:val="18"/>
              </w:rPr>
            </w:pPr>
            <w:r w:rsidRPr="00D43565">
              <w:rPr>
                <w:sz w:val="18"/>
                <w:szCs w:val="18"/>
              </w:rPr>
              <w:t>0503766 (в разрезе КВФО 5,6)</w:t>
            </w:r>
          </w:p>
        </w:tc>
        <w:tc>
          <w:tcPr>
            <w:tcW w:w="1646" w:type="dxa"/>
            <w:gridSpan w:val="2"/>
            <w:tcBorders>
              <w:top w:val="single" w:sz="4" w:space="0" w:color="auto"/>
              <w:left w:val="single" w:sz="4" w:space="0" w:color="auto"/>
              <w:bottom w:val="single" w:sz="4" w:space="0" w:color="auto"/>
              <w:right w:val="single" w:sz="4" w:space="0" w:color="auto"/>
            </w:tcBorders>
          </w:tcPr>
          <w:p w14:paraId="6BB5F1FF"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3E11C21E" w14:textId="77777777" w:rsidR="001A46C2" w:rsidRPr="00D43565" w:rsidRDefault="001A46C2" w:rsidP="001A46C2">
            <w:pPr>
              <w:rPr>
                <w:sz w:val="18"/>
                <w:szCs w:val="18"/>
              </w:rPr>
            </w:pPr>
            <w:r w:rsidRPr="00D43565">
              <w:rPr>
                <w:sz w:val="18"/>
                <w:szCs w:val="18"/>
              </w:rPr>
              <w:t>010, 200, 500</w:t>
            </w:r>
          </w:p>
        </w:tc>
        <w:tc>
          <w:tcPr>
            <w:tcW w:w="567" w:type="dxa"/>
            <w:tcBorders>
              <w:top w:val="single" w:sz="4" w:space="0" w:color="auto"/>
              <w:left w:val="single" w:sz="4" w:space="0" w:color="auto"/>
              <w:bottom w:val="single" w:sz="4" w:space="0" w:color="auto"/>
              <w:right w:val="single" w:sz="4" w:space="0" w:color="auto"/>
            </w:tcBorders>
          </w:tcPr>
          <w:p w14:paraId="4A50DAD4" w14:textId="77777777" w:rsidR="001A46C2" w:rsidRPr="00D43565" w:rsidRDefault="001A46C2" w:rsidP="001A46C2">
            <w:pPr>
              <w:rPr>
                <w:sz w:val="18"/>
                <w:szCs w:val="18"/>
              </w:rPr>
            </w:pPr>
            <w:r w:rsidRPr="00D43565">
              <w:rPr>
                <w:sz w:val="18"/>
                <w:szCs w:val="18"/>
              </w:rPr>
              <w:t>5</w:t>
            </w:r>
          </w:p>
        </w:tc>
        <w:tc>
          <w:tcPr>
            <w:tcW w:w="993" w:type="dxa"/>
            <w:gridSpan w:val="2"/>
            <w:tcBorders>
              <w:top w:val="single" w:sz="4" w:space="0" w:color="auto"/>
              <w:left w:val="single" w:sz="4" w:space="0" w:color="auto"/>
              <w:bottom w:val="single" w:sz="4" w:space="0" w:color="auto"/>
              <w:right w:val="single" w:sz="4" w:space="0" w:color="auto"/>
            </w:tcBorders>
          </w:tcPr>
          <w:p w14:paraId="1AE7E05E"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C973876" w14:textId="77777777" w:rsidR="001A46C2" w:rsidRPr="00D43565" w:rsidRDefault="001A46C2" w:rsidP="001A46C2">
            <w:pPr>
              <w:rPr>
                <w:sz w:val="18"/>
                <w:szCs w:val="18"/>
              </w:rPr>
            </w:pPr>
            <w:r w:rsidRPr="00D43565">
              <w:rPr>
                <w:sz w:val="18"/>
                <w:szCs w:val="18"/>
              </w:rPr>
              <w:t>0503737(в разрезе КВФО 5,6)</w:t>
            </w:r>
          </w:p>
        </w:tc>
        <w:tc>
          <w:tcPr>
            <w:tcW w:w="2409" w:type="dxa"/>
            <w:tcBorders>
              <w:top w:val="single" w:sz="4" w:space="0" w:color="auto"/>
              <w:left w:val="single" w:sz="4" w:space="0" w:color="auto"/>
              <w:bottom w:val="single" w:sz="4" w:space="0" w:color="auto"/>
              <w:right w:val="single" w:sz="4" w:space="0" w:color="auto"/>
            </w:tcBorders>
          </w:tcPr>
          <w:p w14:paraId="605DD730"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B1541DB" w14:textId="77777777" w:rsidR="001A46C2" w:rsidRPr="00D43565" w:rsidDel="00F408F4" w:rsidRDefault="001A46C2" w:rsidP="001A46C2">
            <w:pPr>
              <w:rPr>
                <w:sz w:val="18"/>
                <w:szCs w:val="18"/>
              </w:rPr>
            </w:pPr>
            <w:r w:rsidRPr="00D43565">
              <w:rPr>
                <w:sz w:val="18"/>
                <w:szCs w:val="18"/>
              </w:rPr>
              <w:t>010, 200, 500</w:t>
            </w:r>
          </w:p>
        </w:tc>
        <w:tc>
          <w:tcPr>
            <w:tcW w:w="852" w:type="dxa"/>
            <w:tcBorders>
              <w:top w:val="single" w:sz="4" w:space="0" w:color="auto"/>
              <w:left w:val="single" w:sz="4" w:space="0" w:color="auto"/>
              <w:bottom w:val="single" w:sz="4" w:space="0" w:color="auto"/>
              <w:right w:val="single" w:sz="4" w:space="0" w:color="auto"/>
            </w:tcBorders>
          </w:tcPr>
          <w:p w14:paraId="498C13DF"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tcPr>
          <w:p w14:paraId="1DE33D63" w14:textId="77777777" w:rsidR="001A46C2" w:rsidRPr="00D43565" w:rsidRDefault="001A46C2" w:rsidP="001A46C2">
            <w:pPr>
              <w:rPr>
                <w:sz w:val="18"/>
                <w:szCs w:val="18"/>
              </w:rPr>
            </w:pPr>
            <w:r w:rsidRPr="00D43565">
              <w:rPr>
                <w:sz w:val="18"/>
                <w:szCs w:val="18"/>
              </w:rPr>
              <w:t>Показатели утвержденных плановых назначений ф. 0503766 не соответствуют аналогичным показателям ф. 0503737</w:t>
            </w:r>
          </w:p>
        </w:tc>
        <w:tc>
          <w:tcPr>
            <w:tcW w:w="709" w:type="dxa"/>
            <w:tcBorders>
              <w:top w:val="single" w:sz="4" w:space="0" w:color="auto"/>
              <w:left w:val="single" w:sz="4" w:space="0" w:color="auto"/>
              <w:bottom w:val="single" w:sz="4" w:space="0" w:color="auto"/>
              <w:right w:val="single" w:sz="4" w:space="0" w:color="auto"/>
            </w:tcBorders>
          </w:tcPr>
          <w:p w14:paraId="31B6BD9B" w14:textId="77777777" w:rsidR="001A46C2" w:rsidRPr="00D43565" w:rsidRDefault="001A46C2" w:rsidP="001A46C2">
            <w:pPr>
              <w:rPr>
                <w:sz w:val="18"/>
                <w:szCs w:val="18"/>
              </w:rPr>
            </w:pPr>
            <w:r w:rsidRPr="00D43565">
              <w:rPr>
                <w:sz w:val="18"/>
                <w:szCs w:val="18"/>
              </w:rPr>
              <w:t>Б</w:t>
            </w:r>
          </w:p>
        </w:tc>
      </w:tr>
      <w:tr w:rsidR="001A46C2" w14:paraId="0AFA4FC1" w14:textId="77777777" w:rsidTr="003E2E85">
        <w:tc>
          <w:tcPr>
            <w:tcW w:w="670" w:type="dxa"/>
            <w:tcBorders>
              <w:top w:val="single" w:sz="4" w:space="0" w:color="auto"/>
              <w:left w:val="single" w:sz="4" w:space="0" w:color="auto"/>
              <w:bottom w:val="single" w:sz="4" w:space="0" w:color="auto"/>
              <w:right w:val="single" w:sz="4" w:space="0" w:color="auto"/>
            </w:tcBorders>
          </w:tcPr>
          <w:p w14:paraId="464EB64E" w14:textId="77777777" w:rsidR="001A46C2" w:rsidRPr="00D43565" w:rsidRDefault="001A46C2" w:rsidP="001A46C2">
            <w:pPr>
              <w:rPr>
                <w:sz w:val="18"/>
                <w:szCs w:val="18"/>
              </w:rPr>
            </w:pPr>
            <w:r w:rsidRPr="00D43565">
              <w:rPr>
                <w:sz w:val="18"/>
                <w:szCs w:val="18"/>
              </w:rPr>
              <w:t>502</w:t>
            </w:r>
            <w:r>
              <w:t xml:space="preserve"> </w:t>
            </w:r>
            <w:r w:rsidRPr="00D567A9">
              <w:rPr>
                <w:sz w:val="18"/>
                <w:szCs w:val="18"/>
              </w:rPr>
              <w:t>АУБУ, РБС_АУБУ</w:t>
            </w:r>
          </w:p>
        </w:tc>
        <w:tc>
          <w:tcPr>
            <w:tcW w:w="1051" w:type="dxa"/>
            <w:tcBorders>
              <w:top w:val="single" w:sz="4" w:space="0" w:color="auto"/>
              <w:left w:val="single" w:sz="4" w:space="0" w:color="auto"/>
              <w:bottom w:val="single" w:sz="4" w:space="0" w:color="auto"/>
              <w:right w:val="single" w:sz="4" w:space="0" w:color="auto"/>
            </w:tcBorders>
          </w:tcPr>
          <w:p w14:paraId="54B4AE05" w14:textId="77777777" w:rsidR="001A46C2" w:rsidRPr="00D43565" w:rsidRDefault="001A46C2" w:rsidP="001A46C2">
            <w:pPr>
              <w:rPr>
                <w:sz w:val="18"/>
                <w:szCs w:val="18"/>
              </w:rPr>
            </w:pPr>
            <w:r w:rsidRPr="00D43565">
              <w:rPr>
                <w:sz w:val="18"/>
                <w:szCs w:val="18"/>
              </w:rPr>
              <w:t>0503766 (в разрезе КВФО 5,6)</w:t>
            </w:r>
          </w:p>
        </w:tc>
        <w:tc>
          <w:tcPr>
            <w:tcW w:w="1646" w:type="dxa"/>
            <w:gridSpan w:val="2"/>
            <w:tcBorders>
              <w:top w:val="single" w:sz="4" w:space="0" w:color="auto"/>
              <w:left w:val="single" w:sz="4" w:space="0" w:color="auto"/>
              <w:bottom w:val="single" w:sz="4" w:space="0" w:color="auto"/>
              <w:right w:val="single" w:sz="4" w:space="0" w:color="auto"/>
            </w:tcBorders>
          </w:tcPr>
          <w:p w14:paraId="3284CDEF"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2BDD14AE" w14:textId="77777777" w:rsidR="001A46C2" w:rsidRPr="00D43565" w:rsidRDefault="001A46C2" w:rsidP="001A46C2">
            <w:pPr>
              <w:rPr>
                <w:sz w:val="18"/>
                <w:szCs w:val="18"/>
              </w:rPr>
            </w:pPr>
            <w:r w:rsidRPr="00D43565">
              <w:rPr>
                <w:sz w:val="18"/>
                <w:szCs w:val="18"/>
              </w:rPr>
              <w:t>010, 200, 500</w:t>
            </w:r>
          </w:p>
        </w:tc>
        <w:tc>
          <w:tcPr>
            <w:tcW w:w="567" w:type="dxa"/>
            <w:tcBorders>
              <w:top w:val="single" w:sz="4" w:space="0" w:color="auto"/>
              <w:left w:val="single" w:sz="4" w:space="0" w:color="auto"/>
              <w:bottom w:val="single" w:sz="4" w:space="0" w:color="auto"/>
              <w:right w:val="single" w:sz="4" w:space="0" w:color="auto"/>
            </w:tcBorders>
          </w:tcPr>
          <w:p w14:paraId="5B6F1C4B" w14:textId="77777777" w:rsidR="001A46C2" w:rsidRPr="00D43565" w:rsidRDefault="001A46C2" w:rsidP="001A46C2">
            <w:pPr>
              <w:rPr>
                <w:sz w:val="18"/>
                <w:szCs w:val="18"/>
              </w:rPr>
            </w:pPr>
            <w:r w:rsidRPr="00D43565">
              <w:rPr>
                <w:sz w:val="18"/>
                <w:szCs w:val="18"/>
              </w:rPr>
              <w:t>6</w:t>
            </w:r>
          </w:p>
        </w:tc>
        <w:tc>
          <w:tcPr>
            <w:tcW w:w="993" w:type="dxa"/>
            <w:gridSpan w:val="2"/>
            <w:tcBorders>
              <w:top w:val="single" w:sz="4" w:space="0" w:color="auto"/>
              <w:left w:val="single" w:sz="4" w:space="0" w:color="auto"/>
              <w:bottom w:val="single" w:sz="4" w:space="0" w:color="auto"/>
              <w:right w:val="single" w:sz="4" w:space="0" w:color="auto"/>
            </w:tcBorders>
          </w:tcPr>
          <w:p w14:paraId="509D5538"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3EDB155E" w14:textId="77777777" w:rsidR="001A46C2" w:rsidRPr="00D43565" w:rsidRDefault="001A46C2" w:rsidP="001A46C2">
            <w:pPr>
              <w:rPr>
                <w:sz w:val="18"/>
                <w:szCs w:val="18"/>
              </w:rPr>
            </w:pPr>
            <w:r w:rsidRPr="00D43565">
              <w:rPr>
                <w:sz w:val="18"/>
                <w:szCs w:val="18"/>
              </w:rPr>
              <w:t>0503737(в разрезе КВФО 5,6)</w:t>
            </w:r>
          </w:p>
        </w:tc>
        <w:tc>
          <w:tcPr>
            <w:tcW w:w="2409" w:type="dxa"/>
            <w:tcBorders>
              <w:top w:val="single" w:sz="4" w:space="0" w:color="auto"/>
              <w:left w:val="single" w:sz="4" w:space="0" w:color="auto"/>
              <w:bottom w:val="single" w:sz="4" w:space="0" w:color="auto"/>
              <w:right w:val="single" w:sz="4" w:space="0" w:color="auto"/>
            </w:tcBorders>
          </w:tcPr>
          <w:p w14:paraId="75CF90AF"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6EE8C1A" w14:textId="77777777" w:rsidR="001A46C2" w:rsidRPr="00D43565" w:rsidDel="00F408F4" w:rsidRDefault="001A46C2" w:rsidP="001A46C2">
            <w:pPr>
              <w:rPr>
                <w:sz w:val="18"/>
                <w:szCs w:val="18"/>
              </w:rPr>
            </w:pPr>
            <w:r w:rsidRPr="00D43565">
              <w:rPr>
                <w:sz w:val="18"/>
                <w:szCs w:val="18"/>
              </w:rPr>
              <w:t>010, 200, 500</w:t>
            </w:r>
          </w:p>
        </w:tc>
        <w:tc>
          <w:tcPr>
            <w:tcW w:w="852" w:type="dxa"/>
            <w:tcBorders>
              <w:top w:val="single" w:sz="4" w:space="0" w:color="auto"/>
              <w:left w:val="single" w:sz="4" w:space="0" w:color="auto"/>
              <w:bottom w:val="single" w:sz="4" w:space="0" w:color="auto"/>
              <w:right w:val="single" w:sz="4" w:space="0" w:color="auto"/>
            </w:tcBorders>
          </w:tcPr>
          <w:p w14:paraId="7881851A" w14:textId="77777777" w:rsidR="001A46C2" w:rsidRPr="00D43565" w:rsidRDefault="001A46C2" w:rsidP="001A46C2">
            <w:pPr>
              <w:rPr>
                <w:sz w:val="18"/>
                <w:szCs w:val="18"/>
              </w:rPr>
            </w:pPr>
            <w:r w:rsidRPr="00D43565">
              <w:rPr>
                <w:sz w:val="18"/>
                <w:szCs w:val="18"/>
              </w:rPr>
              <w:t>9</w:t>
            </w:r>
          </w:p>
        </w:tc>
        <w:tc>
          <w:tcPr>
            <w:tcW w:w="2317" w:type="dxa"/>
            <w:tcBorders>
              <w:top w:val="single" w:sz="4" w:space="0" w:color="auto"/>
              <w:left w:val="single" w:sz="4" w:space="0" w:color="auto"/>
              <w:bottom w:val="single" w:sz="4" w:space="0" w:color="auto"/>
              <w:right w:val="single" w:sz="4" w:space="0" w:color="auto"/>
            </w:tcBorders>
          </w:tcPr>
          <w:p w14:paraId="1BDC3779" w14:textId="77777777" w:rsidR="001A46C2" w:rsidRPr="00D43565" w:rsidRDefault="001A46C2" w:rsidP="001A46C2">
            <w:pPr>
              <w:rPr>
                <w:sz w:val="18"/>
                <w:szCs w:val="18"/>
              </w:rPr>
            </w:pPr>
            <w:r w:rsidRPr="00D43565">
              <w:rPr>
                <w:sz w:val="18"/>
                <w:szCs w:val="18"/>
              </w:rPr>
              <w:t>Показатели утвержденных плановых назначений ф. 0503766 не соответствуют аналогичным показателям ф. 0503737</w:t>
            </w:r>
          </w:p>
        </w:tc>
        <w:tc>
          <w:tcPr>
            <w:tcW w:w="709" w:type="dxa"/>
            <w:tcBorders>
              <w:top w:val="single" w:sz="4" w:space="0" w:color="auto"/>
              <w:left w:val="single" w:sz="4" w:space="0" w:color="auto"/>
              <w:bottom w:val="single" w:sz="4" w:space="0" w:color="auto"/>
              <w:right w:val="single" w:sz="4" w:space="0" w:color="auto"/>
            </w:tcBorders>
          </w:tcPr>
          <w:p w14:paraId="6A48EEB4" w14:textId="77777777" w:rsidR="001A46C2" w:rsidRPr="00D43565" w:rsidRDefault="001A46C2" w:rsidP="001A46C2">
            <w:pPr>
              <w:rPr>
                <w:sz w:val="18"/>
                <w:szCs w:val="18"/>
              </w:rPr>
            </w:pPr>
            <w:r w:rsidRPr="00D43565">
              <w:rPr>
                <w:sz w:val="18"/>
                <w:szCs w:val="18"/>
              </w:rPr>
              <w:t>Б</w:t>
            </w:r>
          </w:p>
        </w:tc>
      </w:tr>
      <w:tr w:rsidR="001A46C2" w14:paraId="73B8206B" w14:textId="77777777" w:rsidTr="003E2E85">
        <w:tc>
          <w:tcPr>
            <w:tcW w:w="670" w:type="dxa"/>
            <w:tcBorders>
              <w:top w:val="single" w:sz="4" w:space="0" w:color="auto"/>
              <w:left w:val="single" w:sz="4" w:space="0" w:color="auto"/>
              <w:bottom w:val="single" w:sz="4" w:space="0" w:color="auto"/>
              <w:right w:val="single" w:sz="4" w:space="0" w:color="auto"/>
            </w:tcBorders>
          </w:tcPr>
          <w:p w14:paraId="3FD242DB" w14:textId="77777777" w:rsidR="001A46C2" w:rsidRPr="00D43565" w:rsidRDefault="001A46C2" w:rsidP="001A46C2">
            <w:pPr>
              <w:rPr>
                <w:sz w:val="18"/>
                <w:szCs w:val="18"/>
              </w:rPr>
            </w:pPr>
            <w:r w:rsidRPr="00D43565">
              <w:rPr>
                <w:sz w:val="18"/>
                <w:szCs w:val="18"/>
              </w:rPr>
              <w:t>503</w:t>
            </w:r>
            <w:r>
              <w:t xml:space="preserve"> </w:t>
            </w:r>
            <w:r w:rsidRPr="00D567A9">
              <w:rPr>
                <w:sz w:val="18"/>
                <w:szCs w:val="18"/>
              </w:rPr>
              <w:t>АУБУ, РБС_АУБУ</w:t>
            </w:r>
          </w:p>
        </w:tc>
        <w:tc>
          <w:tcPr>
            <w:tcW w:w="1051" w:type="dxa"/>
            <w:tcBorders>
              <w:top w:val="single" w:sz="4" w:space="0" w:color="auto"/>
              <w:left w:val="single" w:sz="4" w:space="0" w:color="auto"/>
              <w:bottom w:val="single" w:sz="4" w:space="0" w:color="auto"/>
              <w:right w:val="single" w:sz="4" w:space="0" w:color="auto"/>
            </w:tcBorders>
          </w:tcPr>
          <w:p w14:paraId="005B97B1" w14:textId="77777777" w:rsidR="001A46C2" w:rsidRPr="00D43565" w:rsidRDefault="001A46C2" w:rsidP="001A46C2">
            <w:pPr>
              <w:rPr>
                <w:sz w:val="18"/>
                <w:szCs w:val="18"/>
              </w:rPr>
            </w:pPr>
            <w:r w:rsidRPr="00D43565">
              <w:rPr>
                <w:sz w:val="18"/>
                <w:szCs w:val="18"/>
              </w:rPr>
              <w:t>0503766 (в разрезе КВФО 5,6)</w:t>
            </w:r>
          </w:p>
        </w:tc>
        <w:tc>
          <w:tcPr>
            <w:tcW w:w="1646" w:type="dxa"/>
            <w:gridSpan w:val="2"/>
            <w:tcBorders>
              <w:top w:val="single" w:sz="4" w:space="0" w:color="auto"/>
              <w:left w:val="single" w:sz="4" w:space="0" w:color="auto"/>
              <w:bottom w:val="single" w:sz="4" w:space="0" w:color="auto"/>
              <w:right w:val="single" w:sz="4" w:space="0" w:color="auto"/>
            </w:tcBorders>
          </w:tcPr>
          <w:p w14:paraId="54D70364"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57AA05F8" w14:textId="77777777" w:rsidR="001A46C2" w:rsidRPr="00D43565" w:rsidRDefault="001A46C2" w:rsidP="001A46C2">
            <w:pPr>
              <w:rPr>
                <w:sz w:val="18"/>
                <w:szCs w:val="18"/>
              </w:rPr>
            </w:pPr>
            <w:r w:rsidRPr="00D43565">
              <w:rPr>
                <w:sz w:val="18"/>
                <w:szCs w:val="18"/>
              </w:rPr>
              <w:t>010, 200, 500</w:t>
            </w:r>
          </w:p>
        </w:tc>
        <w:tc>
          <w:tcPr>
            <w:tcW w:w="567" w:type="dxa"/>
            <w:tcBorders>
              <w:top w:val="single" w:sz="4" w:space="0" w:color="auto"/>
              <w:left w:val="single" w:sz="4" w:space="0" w:color="auto"/>
              <w:bottom w:val="single" w:sz="4" w:space="0" w:color="auto"/>
              <w:right w:val="single" w:sz="4" w:space="0" w:color="auto"/>
            </w:tcBorders>
          </w:tcPr>
          <w:p w14:paraId="30B3DFE0"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tcPr>
          <w:p w14:paraId="7FA0539C"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4B49390" w14:textId="77777777" w:rsidR="001A46C2" w:rsidRPr="00D43565" w:rsidRDefault="001A46C2" w:rsidP="001A46C2">
            <w:pPr>
              <w:rPr>
                <w:sz w:val="18"/>
                <w:szCs w:val="18"/>
              </w:rPr>
            </w:pPr>
            <w:r w:rsidRPr="00D43565">
              <w:rPr>
                <w:sz w:val="18"/>
                <w:szCs w:val="18"/>
              </w:rPr>
              <w:t>0503737(в разрезе КВФО 5,6)</w:t>
            </w:r>
          </w:p>
        </w:tc>
        <w:tc>
          <w:tcPr>
            <w:tcW w:w="2409" w:type="dxa"/>
            <w:tcBorders>
              <w:top w:val="single" w:sz="4" w:space="0" w:color="auto"/>
              <w:left w:val="single" w:sz="4" w:space="0" w:color="auto"/>
              <w:bottom w:val="single" w:sz="4" w:space="0" w:color="auto"/>
              <w:right w:val="single" w:sz="4" w:space="0" w:color="auto"/>
            </w:tcBorders>
          </w:tcPr>
          <w:p w14:paraId="5E8DD9F2"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2EF0291" w14:textId="77777777" w:rsidR="001A46C2" w:rsidRPr="00D43565" w:rsidDel="00F408F4" w:rsidRDefault="001A46C2" w:rsidP="001A46C2">
            <w:pPr>
              <w:rPr>
                <w:sz w:val="18"/>
                <w:szCs w:val="18"/>
              </w:rPr>
            </w:pPr>
            <w:r w:rsidRPr="00D43565">
              <w:rPr>
                <w:sz w:val="18"/>
                <w:szCs w:val="18"/>
              </w:rPr>
              <w:t>010, 200, 500</w:t>
            </w:r>
          </w:p>
        </w:tc>
        <w:tc>
          <w:tcPr>
            <w:tcW w:w="852" w:type="dxa"/>
            <w:tcBorders>
              <w:top w:val="single" w:sz="4" w:space="0" w:color="auto"/>
              <w:left w:val="single" w:sz="4" w:space="0" w:color="auto"/>
              <w:bottom w:val="single" w:sz="4" w:space="0" w:color="auto"/>
              <w:right w:val="single" w:sz="4" w:space="0" w:color="auto"/>
            </w:tcBorders>
          </w:tcPr>
          <w:p w14:paraId="26422C80" w14:textId="77777777" w:rsidR="001A46C2" w:rsidRPr="00D43565" w:rsidRDefault="001A46C2" w:rsidP="001A46C2">
            <w:pPr>
              <w:rPr>
                <w:sz w:val="18"/>
                <w:szCs w:val="18"/>
              </w:rPr>
            </w:pPr>
            <w:r w:rsidRPr="00D43565">
              <w:rPr>
                <w:sz w:val="18"/>
                <w:szCs w:val="18"/>
              </w:rPr>
              <w:t>10</w:t>
            </w:r>
          </w:p>
        </w:tc>
        <w:tc>
          <w:tcPr>
            <w:tcW w:w="2317" w:type="dxa"/>
            <w:tcBorders>
              <w:top w:val="single" w:sz="4" w:space="0" w:color="auto"/>
              <w:left w:val="single" w:sz="4" w:space="0" w:color="auto"/>
              <w:bottom w:val="single" w:sz="4" w:space="0" w:color="auto"/>
              <w:right w:val="single" w:sz="4" w:space="0" w:color="auto"/>
            </w:tcBorders>
          </w:tcPr>
          <w:p w14:paraId="53B1EA57" w14:textId="77777777" w:rsidR="001A46C2" w:rsidRPr="00D43565" w:rsidRDefault="001A46C2" w:rsidP="001A46C2">
            <w:pPr>
              <w:rPr>
                <w:sz w:val="18"/>
                <w:szCs w:val="18"/>
              </w:rPr>
            </w:pPr>
            <w:r w:rsidRPr="00D43565">
              <w:rPr>
                <w:sz w:val="18"/>
                <w:szCs w:val="18"/>
              </w:rPr>
              <w:t>Показатели утвержденных плановых назначений ф. 0503766 не соответствуют аналогичным показателям ф. 0503737</w:t>
            </w:r>
          </w:p>
        </w:tc>
        <w:tc>
          <w:tcPr>
            <w:tcW w:w="709" w:type="dxa"/>
            <w:tcBorders>
              <w:top w:val="single" w:sz="4" w:space="0" w:color="auto"/>
              <w:left w:val="single" w:sz="4" w:space="0" w:color="auto"/>
              <w:bottom w:val="single" w:sz="4" w:space="0" w:color="auto"/>
              <w:right w:val="single" w:sz="4" w:space="0" w:color="auto"/>
            </w:tcBorders>
          </w:tcPr>
          <w:p w14:paraId="6B77F327" w14:textId="77777777" w:rsidR="001A46C2" w:rsidRPr="00D43565" w:rsidRDefault="001A46C2" w:rsidP="001A46C2">
            <w:pPr>
              <w:rPr>
                <w:sz w:val="18"/>
                <w:szCs w:val="18"/>
              </w:rPr>
            </w:pPr>
            <w:r w:rsidRPr="00D43565">
              <w:rPr>
                <w:sz w:val="18"/>
                <w:szCs w:val="18"/>
              </w:rPr>
              <w:t>Б</w:t>
            </w:r>
          </w:p>
        </w:tc>
      </w:tr>
      <w:tr w:rsidR="001A46C2" w14:paraId="2ECB2EA5" w14:textId="77777777" w:rsidTr="003E2E85">
        <w:tc>
          <w:tcPr>
            <w:tcW w:w="670" w:type="dxa"/>
            <w:tcBorders>
              <w:top w:val="single" w:sz="4" w:space="0" w:color="auto"/>
              <w:left w:val="single" w:sz="4" w:space="0" w:color="auto"/>
              <w:bottom w:val="single" w:sz="4" w:space="0" w:color="auto"/>
              <w:right w:val="single" w:sz="4" w:space="0" w:color="auto"/>
            </w:tcBorders>
          </w:tcPr>
          <w:p w14:paraId="79C08F72" w14:textId="77777777" w:rsidR="001A46C2" w:rsidRPr="00D43565" w:rsidRDefault="001A46C2" w:rsidP="001A46C2">
            <w:pPr>
              <w:rPr>
                <w:sz w:val="18"/>
                <w:szCs w:val="18"/>
              </w:rPr>
            </w:pPr>
            <w:r w:rsidRPr="00D43565">
              <w:rPr>
                <w:sz w:val="18"/>
                <w:szCs w:val="18"/>
              </w:rPr>
              <w:t>504</w:t>
            </w:r>
          </w:p>
        </w:tc>
        <w:tc>
          <w:tcPr>
            <w:tcW w:w="1051" w:type="dxa"/>
            <w:tcBorders>
              <w:top w:val="single" w:sz="4" w:space="0" w:color="auto"/>
              <w:left w:val="single" w:sz="4" w:space="0" w:color="auto"/>
              <w:bottom w:val="single" w:sz="4" w:space="0" w:color="auto"/>
              <w:right w:val="single" w:sz="4" w:space="0" w:color="auto"/>
            </w:tcBorders>
          </w:tcPr>
          <w:p w14:paraId="6B4BFBE0" w14:textId="77777777" w:rsidR="001A46C2" w:rsidRPr="00D43565" w:rsidRDefault="001A46C2" w:rsidP="001A46C2">
            <w:pPr>
              <w:rPr>
                <w:sz w:val="18"/>
                <w:szCs w:val="18"/>
              </w:rPr>
            </w:pPr>
            <w:r w:rsidRPr="00D43565">
              <w:rPr>
                <w:sz w:val="18"/>
                <w:szCs w:val="18"/>
              </w:rPr>
              <w:t>0503768 (в разрезе КВФО)</w:t>
            </w:r>
          </w:p>
        </w:tc>
        <w:tc>
          <w:tcPr>
            <w:tcW w:w="1646" w:type="dxa"/>
            <w:gridSpan w:val="2"/>
            <w:tcBorders>
              <w:top w:val="single" w:sz="4" w:space="0" w:color="auto"/>
              <w:left w:val="single" w:sz="4" w:space="0" w:color="auto"/>
              <w:bottom w:val="single" w:sz="4" w:space="0" w:color="auto"/>
              <w:right w:val="single" w:sz="4" w:space="0" w:color="auto"/>
            </w:tcBorders>
          </w:tcPr>
          <w:p w14:paraId="5D0ABD21"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00068577" w14:textId="40B50566" w:rsidR="001A46C2" w:rsidRPr="00D43565" w:rsidRDefault="001A46C2" w:rsidP="001A46C2">
            <w:pPr>
              <w:rPr>
                <w:sz w:val="18"/>
                <w:szCs w:val="18"/>
              </w:rPr>
            </w:pPr>
            <w:r w:rsidRPr="00D43565">
              <w:rPr>
                <w:sz w:val="18"/>
                <w:szCs w:val="18"/>
              </w:rPr>
              <w:t>010+070+080+110+140+150+170+190+230+250+260</w:t>
            </w:r>
            <w:r w:rsidR="005F18FE">
              <w:rPr>
                <w:sz w:val="18"/>
                <w:szCs w:val="18"/>
              </w:rPr>
              <w:t>+290+320</w:t>
            </w:r>
            <w:r w:rsidR="00222C24">
              <w:rPr>
                <w:sz w:val="18"/>
                <w:szCs w:val="18"/>
              </w:rPr>
              <w:t>+330+350+360</w:t>
            </w:r>
          </w:p>
        </w:tc>
        <w:tc>
          <w:tcPr>
            <w:tcW w:w="567" w:type="dxa"/>
            <w:tcBorders>
              <w:top w:val="single" w:sz="4" w:space="0" w:color="auto"/>
              <w:left w:val="single" w:sz="4" w:space="0" w:color="auto"/>
              <w:bottom w:val="single" w:sz="4" w:space="0" w:color="auto"/>
              <w:right w:val="single" w:sz="4" w:space="0" w:color="auto"/>
            </w:tcBorders>
          </w:tcPr>
          <w:p w14:paraId="153ADDFB"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tcPr>
          <w:p w14:paraId="0E629F0F"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787CBE68" w14:textId="77777777" w:rsidR="001A46C2" w:rsidRPr="00D43565" w:rsidRDefault="001A46C2" w:rsidP="001A46C2">
            <w:pPr>
              <w:rPr>
                <w:sz w:val="18"/>
                <w:szCs w:val="18"/>
              </w:rPr>
            </w:pPr>
            <w:r w:rsidRPr="00D43565">
              <w:rPr>
                <w:sz w:val="18"/>
                <w:szCs w:val="18"/>
              </w:rPr>
              <w:t xml:space="preserve">0503710 </w:t>
            </w:r>
          </w:p>
        </w:tc>
        <w:tc>
          <w:tcPr>
            <w:tcW w:w="2409" w:type="dxa"/>
            <w:tcBorders>
              <w:top w:val="single" w:sz="4" w:space="0" w:color="auto"/>
              <w:left w:val="single" w:sz="4" w:space="0" w:color="auto"/>
              <w:bottom w:val="single" w:sz="4" w:space="0" w:color="auto"/>
              <w:right w:val="single" w:sz="4" w:space="0" w:color="auto"/>
            </w:tcBorders>
          </w:tcPr>
          <w:p w14:paraId="64A1A01F" w14:textId="77777777" w:rsidR="001A46C2" w:rsidRPr="00D43565" w:rsidRDefault="001A46C2" w:rsidP="001A46C2">
            <w:pPr>
              <w:rPr>
                <w:sz w:val="18"/>
                <w:szCs w:val="18"/>
              </w:rPr>
            </w:pPr>
            <w:r w:rsidRPr="00D43565">
              <w:rPr>
                <w:sz w:val="18"/>
                <w:szCs w:val="18"/>
              </w:rPr>
              <w:t xml:space="preserve">ХХ ХХ 0000000000 </w:t>
            </w:r>
            <w:r w:rsidR="00051E3F">
              <w:rPr>
                <w:sz w:val="18"/>
                <w:szCs w:val="18"/>
              </w:rPr>
              <w:t>000</w:t>
            </w:r>
            <w:r w:rsidR="00051E3F" w:rsidRPr="00D43565">
              <w:rPr>
                <w:sz w:val="18"/>
                <w:szCs w:val="18"/>
              </w:rPr>
              <w:t xml:space="preserve"> </w:t>
            </w:r>
            <w:r w:rsidRPr="00D43565">
              <w:rPr>
                <w:sz w:val="18"/>
                <w:szCs w:val="18"/>
                <w:lang w:val="en-US"/>
              </w:rPr>
              <w:t>Y</w:t>
            </w:r>
            <w:r w:rsidRPr="00D43565">
              <w:rPr>
                <w:sz w:val="18"/>
                <w:szCs w:val="18"/>
              </w:rPr>
              <w:t xml:space="preserve"> 401 10 199 (раздел 1)</w:t>
            </w:r>
          </w:p>
          <w:p w14:paraId="2788B522" w14:textId="77777777" w:rsidR="001A46C2" w:rsidRPr="00D43565" w:rsidRDefault="001A46C2" w:rsidP="001A46C2">
            <w:pPr>
              <w:rPr>
                <w:sz w:val="18"/>
                <w:szCs w:val="18"/>
              </w:rPr>
            </w:pPr>
            <w:r w:rsidRPr="00D43565">
              <w:rPr>
                <w:sz w:val="18"/>
                <w:szCs w:val="18"/>
              </w:rPr>
              <w:t>(</w:t>
            </w:r>
            <w:r w:rsidRPr="00D43565">
              <w:rPr>
                <w:sz w:val="18"/>
                <w:szCs w:val="18"/>
                <w:lang w:val="en-US"/>
              </w:rPr>
              <w:t>Y</w:t>
            </w:r>
            <w:r w:rsidRPr="00666724">
              <w:rPr>
                <w:sz w:val="18"/>
                <w:szCs w:val="18"/>
              </w:rPr>
              <w:t xml:space="preserve"> - </w:t>
            </w:r>
            <w:r w:rsidRPr="00D43565">
              <w:rPr>
                <w:sz w:val="18"/>
                <w:szCs w:val="18"/>
              </w:rPr>
              <w:t>соответствующий разрез КВФО)</w:t>
            </w:r>
          </w:p>
        </w:tc>
        <w:tc>
          <w:tcPr>
            <w:tcW w:w="1559" w:type="dxa"/>
            <w:tcBorders>
              <w:top w:val="single" w:sz="4" w:space="0" w:color="auto"/>
              <w:left w:val="single" w:sz="4" w:space="0" w:color="auto"/>
              <w:bottom w:val="single" w:sz="4" w:space="0" w:color="auto"/>
              <w:right w:val="single" w:sz="4" w:space="0" w:color="auto"/>
            </w:tcBorders>
          </w:tcPr>
          <w:p w14:paraId="42999418" w14:textId="77777777" w:rsidR="001A46C2" w:rsidRPr="00D43565" w:rsidDel="00F408F4" w:rsidRDefault="001A46C2" w:rsidP="001A46C2">
            <w:pPr>
              <w:rPr>
                <w:sz w:val="18"/>
                <w:szCs w:val="18"/>
              </w:rPr>
            </w:pPr>
          </w:p>
        </w:tc>
        <w:tc>
          <w:tcPr>
            <w:tcW w:w="852" w:type="dxa"/>
            <w:tcBorders>
              <w:top w:val="single" w:sz="4" w:space="0" w:color="auto"/>
              <w:left w:val="single" w:sz="4" w:space="0" w:color="auto"/>
              <w:bottom w:val="single" w:sz="4" w:space="0" w:color="auto"/>
              <w:right w:val="single" w:sz="4" w:space="0" w:color="auto"/>
            </w:tcBorders>
          </w:tcPr>
          <w:p w14:paraId="18D34625" w14:textId="77777777" w:rsidR="001A46C2" w:rsidRPr="00D43565" w:rsidRDefault="001A46C2" w:rsidP="001A46C2">
            <w:pPr>
              <w:rPr>
                <w:sz w:val="18"/>
                <w:szCs w:val="18"/>
              </w:rPr>
            </w:pPr>
            <w:r w:rsidRPr="00D43565">
              <w:rPr>
                <w:sz w:val="18"/>
                <w:szCs w:val="18"/>
              </w:rPr>
              <w:t>3+5</w:t>
            </w:r>
          </w:p>
        </w:tc>
        <w:tc>
          <w:tcPr>
            <w:tcW w:w="2317" w:type="dxa"/>
            <w:tcBorders>
              <w:top w:val="single" w:sz="4" w:space="0" w:color="auto"/>
              <w:left w:val="single" w:sz="4" w:space="0" w:color="auto"/>
              <w:bottom w:val="single" w:sz="4" w:space="0" w:color="auto"/>
              <w:right w:val="single" w:sz="4" w:space="0" w:color="auto"/>
            </w:tcBorders>
          </w:tcPr>
          <w:p w14:paraId="7C36C2B8" w14:textId="35D1463A" w:rsidR="001A46C2" w:rsidRPr="00D43565" w:rsidRDefault="001A46C2" w:rsidP="00D05AAD">
            <w:pPr>
              <w:rPr>
                <w:sz w:val="18"/>
                <w:szCs w:val="18"/>
              </w:rPr>
            </w:pPr>
            <w:r w:rsidRPr="00D43565">
              <w:rPr>
                <w:sz w:val="18"/>
                <w:szCs w:val="18"/>
              </w:rPr>
              <w:t>Сумма принятых к учету ранее не уч</w:t>
            </w:r>
            <w:r w:rsidR="00D05AAD">
              <w:rPr>
                <w:sz w:val="18"/>
                <w:szCs w:val="18"/>
              </w:rPr>
              <w:t>те</w:t>
            </w:r>
            <w:r w:rsidRPr="00D43565">
              <w:rPr>
                <w:sz w:val="18"/>
                <w:szCs w:val="18"/>
              </w:rPr>
              <w:t>нных объектов не соответствует данным ф. 0503710 по счету 040110199</w:t>
            </w:r>
          </w:p>
        </w:tc>
        <w:tc>
          <w:tcPr>
            <w:tcW w:w="709" w:type="dxa"/>
            <w:tcBorders>
              <w:top w:val="single" w:sz="4" w:space="0" w:color="auto"/>
              <w:left w:val="single" w:sz="4" w:space="0" w:color="auto"/>
              <w:bottom w:val="single" w:sz="4" w:space="0" w:color="auto"/>
              <w:right w:val="single" w:sz="4" w:space="0" w:color="auto"/>
            </w:tcBorders>
          </w:tcPr>
          <w:p w14:paraId="5BD8FF68" w14:textId="77777777" w:rsidR="001A46C2" w:rsidRPr="00D43565" w:rsidRDefault="001A46C2" w:rsidP="001A46C2">
            <w:pPr>
              <w:rPr>
                <w:sz w:val="18"/>
                <w:szCs w:val="18"/>
              </w:rPr>
            </w:pPr>
            <w:r w:rsidRPr="00D43565">
              <w:rPr>
                <w:sz w:val="18"/>
                <w:szCs w:val="18"/>
              </w:rPr>
              <w:t>П</w:t>
            </w:r>
          </w:p>
        </w:tc>
      </w:tr>
      <w:tr w:rsidR="001A46C2" w:rsidRPr="00E44CD3" w14:paraId="41D4E238" w14:textId="77777777" w:rsidTr="003E2E85">
        <w:tc>
          <w:tcPr>
            <w:tcW w:w="670" w:type="dxa"/>
            <w:tcBorders>
              <w:top w:val="single" w:sz="4" w:space="0" w:color="auto"/>
              <w:left w:val="single" w:sz="4" w:space="0" w:color="auto"/>
              <w:bottom w:val="single" w:sz="4" w:space="0" w:color="auto"/>
              <w:right w:val="single" w:sz="4" w:space="0" w:color="auto"/>
            </w:tcBorders>
          </w:tcPr>
          <w:p w14:paraId="43C93F11" w14:textId="77777777" w:rsidR="001A46C2" w:rsidRPr="00D43565" w:rsidRDefault="001A46C2" w:rsidP="001A46C2">
            <w:pPr>
              <w:rPr>
                <w:sz w:val="18"/>
                <w:szCs w:val="18"/>
              </w:rPr>
            </w:pPr>
            <w:r w:rsidRPr="00D43565">
              <w:rPr>
                <w:sz w:val="18"/>
                <w:szCs w:val="18"/>
              </w:rPr>
              <w:t>505</w:t>
            </w:r>
          </w:p>
        </w:tc>
        <w:tc>
          <w:tcPr>
            <w:tcW w:w="1051" w:type="dxa"/>
            <w:tcBorders>
              <w:top w:val="single" w:sz="4" w:space="0" w:color="auto"/>
              <w:left w:val="single" w:sz="4" w:space="0" w:color="auto"/>
              <w:bottom w:val="single" w:sz="4" w:space="0" w:color="auto"/>
              <w:right w:val="single" w:sz="4" w:space="0" w:color="auto"/>
            </w:tcBorders>
          </w:tcPr>
          <w:p w14:paraId="1A8541D3" w14:textId="77777777" w:rsidR="001A46C2" w:rsidRPr="00D43565" w:rsidRDefault="001A46C2" w:rsidP="001A46C2">
            <w:pPr>
              <w:rPr>
                <w:sz w:val="18"/>
                <w:szCs w:val="18"/>
              </w:rPr>
            </w:pPr>
            <w:r w:rsidRPr="00D43565">
              <w:rPr>
                <w:sz w:val="18"/>
                <w:szCs w:val="18"/>
              </w:rPr>
              <w:t>0503730</w:t>
            </w:r>
          </w:p>
          <w:p w14:paraId="053AFC8B" w14:textId="77777777" w:rsidR="001A46C2" w:rsidRPr="00D43565" w:rsidRDefault="001A46C2" w:rsidP="001A46C2">
            <w:pPr>
              <w:rPr>
                <w:sz w:val="18"/>
                <w:szCs w:val="18"/>
              </w:rPr>
            </w:pPr>
            <w:r w:rsidRPr="00D43565">
              <w:rPr>
                <w:sz w:val="18"/>
                <w:szCs w:val="18"/>
              </w:rPr>
              <w:t>Справка о наличии имущества и обязательств на забалансовых счетах</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42F71F83" w14:textId="77777777" w:rsidR="001A46C2" w:rsidRPr="00D43565" w:rsidRDefault="001A46C2" w:rsidP="001A46C2">
            <w:pPr>
              <w:rPr>
                <w:sz w:val="18"/>
                <w:szCs w:val="18"/>
              </w:rPr>
            </w:pPr>
            <w:r w:rsidRPr="00D43565">
              <w:rPr>
                <w:sz w:val="18"/>
                <w:szCs w:val="18"/>
              </w:rPr>
              <w:t>Ф. 0503730 (текущий год) Гр.4 – ф. 0503730 (предыдущий год) Гр. 8</w:t>
            </w:r>
          </w:p>
        </w:tc>
        <w:tc>
          <w:tcPr>
            <w:tcW w:w="852" w:type="dxa"/>
            <w:gridSpan w:val="2"/>
            <w:tcBorders>
              <w:top w:val="single" w:sz="4" w:space="0" w:color="auto"/>
              <w:left w:val="single" w:sz="4" w:space="0" w:color="auto"/>
              <w:bottom w:val="single" w:sz="4" w:space="0" w:color="auto"/>
              <w:right w:val="single" w:sz="4" w:space="0" w:color="auto"/>
            </w:tcBorders>
          </w:tcPr>
          <w:p w14:paraId="1D80B537" w14:textId="77777777" w:rsidR="001A46C2" w:rsidRPr="00D43565" w:rsidRDefault="001A46C2" w:rsidP="001A46C2">
            <w:pPr>
              <w:rPr>
                <w:sz w:val="18"/>
                <w:szCs w:val="18"/>
              </w:rPr>
            </w:pPr>
            <w:r w:rsidRPr="00D43565">
              <w:rPr>
                <w:sz w:val="18"/>
                <w:szCs w:val="18"/>
              </w:rPr>
              <w:t>*, кроме строк 170-173, 180-18</w:t>
            </w:r>
            <w:r>
              <w:rPr>
                <w:sz w:val="18"/>
                <w:szCs w:val="18"/>
              </w:rPr>
              <w:t>3</w:t>
            </w:r>
          </w:p>
        </w:tc>
        <w:tc>
          <w:tcPr>
            <w:tcW w:w="567" w:type="dxa"/>
            <w:tcBorders>
              <w:top w:val="single" w:sz="4" w:space="0" w:color="auto"/>
              <w:left w:val="single" w:sz="4" w:space="0" w:color="auto"/>
              <w:bottom w:val="single" w:sz="4" w:space="0" w:color="auto"/>
              <w:right w:val="single" w:sz="4" w:space="0" w:color="auto"/>
            </w:tcBorders>
          </w:tcPr>
          <w:p w14:paraId="6DB4C38A" w14:textId="77777777" w:rsidR="001A46C2" w:rsidRPr="00D43565" w:rsidRDefault="001A46C2" w:rsidP="001A46C2">
            <w:pPr>
              <w:rPr>
                <w:sz w:val="18"/>
                <w:szCs w:val="18"/>
              </w:rPr>
            </w:pPr>
            <w:r w:rsidRPr="00D43565">
              <w:rPr>
                <w:sz w:val="18"/>
                <w:szCs w:val="18"/>
              </w:rPr>
              <w:t xml:space="preserve">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4ABE66B0"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05765AF6" w14:textId="77777777" w:rsidR="001A46C2" w:rsidRPr="00D43565" w:rsidRDefault="001A46C2" w:rsidP="001A46C2">
            <w:pPr>
              <w:rPr>
                <w:sz w:val="18"/>
                <w:szCs w:val="18"/>
              </w:rPr>
            </w:pPr>
            <w:r w:rsidRPr="00D43565">
              <w:rPr>
                <w:sz w:val="18"/>
                <w:szCs w:val="18"/>
              </w:rPr>
              <w:t xml:space="preserve">0503773 </w:t>
            </w:r>
            <w:r w:rsidR="007C67BA" w:rsidRPr="007C67BA">
              <w:rPr>
                <w:sz w:val="18"/>
                <w:szCs w:val="18"/>
              </w:rPr>
              <w:t xml:space="preserve">деятельность с целевыми средствами </w:t>
            </w:r>
            <w:r w:rsidRPr="00D43565">
              <w:rPr>
                <w:sz w:val="18"/>
                <w:szCs w:val="18"/>
              </w:rPr>
              <w:t>КВФО 5 + 6</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88C4DDC" w14:textId="77777777" w:rsidR="001A46C2" w:rsidRPr="00D43565" w:rsidRDefault="001A46C2" w:rsidP="001A46C2">
            <w:pPr>
              <w:rPr>
                <w:sz w:val="18"/>
                <w:szCs w:val="18"/>
              </w:rPr>
            </w:pPr>
            <w:r w:rsidRPr="00D43565">
              <w:rPr>
                <w:sz w:val="18"/>
                <w:szCs w:val="18"/>
              </w:rPr>
              <w:t>Раздел 3</w:t>
            </w:r>
          </w:p>
        </w:tc>
        <w:tc>
          <w:tcPr>
            <w:tcW w:w="1559" w:type="dxa"/>
            <w:tcBorders>
              <w:top w:val="single" w:sz="4" w:space="0" w:color="auto"/>
              <w:left w:val="single" w:sz="4" w:space="0" w:color="auto"/>
              <w:bottom w:val="single" w:sz="4" w:space="0" w:color="auto"/>
              <w:right w:val="single" w:sz="4" w:space="0" w:color="auto"/>
            </w:tcBorders>
          </w:tcPr>
          <w:p w14:paraId="2993B722" w14:textId="77777777" w:rsidR="001A46C2" w:rsidRPr="00D43565" w:rsidRDefault="001A46C2" w:rsidP="001A46C2">
            <w:pPr>
              <w:rPr>
                <w:sz w:val="18"/>
                <w:szCs w:val="18"/>
              </w:rPr>
            </w:pPr>
            <w:r w:rsidRPr="00D43565">
              <w:rPr>
                <w:sz w:val="18"/>
                <w:szCs w:val="18"/>
              </w:rPr>
              <w:t>*, кроме строк 170-173, 180-18</w:t>
            </w:r>
            <w:r>
              <w:rPr>
                <w:sz w:val="18"/>
                <w:szCs w:val="18"/>
              </w:rPr>
              <w:t>3</w:t>
            </w:r>
          </w:p>
        </w:tc>
        <w:tc>
          <w:tcPr>
            <w:tcW w:w="852" w:type="dxa"/>
            <w:tcBorders>
              <w:top w:val="single" w:sz="4" w:space="0" w:color="auto"/>
              <w:left w:val="single" w:sz="4" w:space="0" w:color="auto"/>
              <w:bottom w:val="single" w:sz="4" w:space="0" w:color="auto"/>
              <w:right w:val="single" w:sz="4" w:space="0" w:color="auto"/>
            </w:tcBorders>
          </w:tcPr>
          <w:p w14:paraId="22E54E66"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tcPr>
          <w:p w14:paraId="51FD57A0" w14:textId="71F9BFFA" w:rsidR="001A46C2" w:rsidRPr="00D43565" w:rsidRDefault="001A46C2" w:rsidP="00463364">
            <w:pPr>
              <w:rPr>
                <w:sz w:val="18"/>
                <w:szCs w:val="18"/>
              </w:rPr>
            </w:pPr>
            <w:r w:rsidRPr="00D43565">
              <w:rPr>
                <w:sz w:val="18"/>
                <w:szCs w:val="18"/>
              </w:rPr>
              <w:t>Разница входящих остатков баланса за отчетный год и исходящих остатков баланса за предыдущий отчетный финансовый год в части показателей по забалансовым счетам не соответствует показателю в ф. 0503773 недопустимо</w:t>
            </w:r>
          </w:p>
        </w:tc>
        <w:tc>
          <w:tcPr>
            <w:tcW w:w="709" w:type="dxa"/>
            <w:tcBorders>
              <w:top w:val="single" w:sz="4" w:space="0" w:color="auto"/>
              <w:left w:val="single" w:sz="4" w:space="0" w:color="auto"/>
              <w:bottom w:val="single" w:sz="4" w:space="0" w:color="auto"/>
              <w:right w:val="single" w:sz="4" w:space="0" w:color="auto"/>
            </w:tcBorders>
          </w:tcPr>
          <w:p w14:paraId="7F177448" w14:textId="77777777" w:rsidR="001A46C2" w:rsidRPr="00D43565" w:rsidRDefault="001A46C2" w:rsidP="001A46C2">
            <w:pPr>
              <w:rPr>
                <w:sz w:val="18"/>
                <w:szCs w:val="18"/>
              </w:rPr>
            </w:pPr>
            <w:r w:rsidRPr="00D43565">
              <w:rPr>
                <w:sz w:val="18"/>
                <w:szCs w:val="18"/>
              </w:rPr>
              <w:t>Б</w:t>
            </w:r>
          </w:p>
        </w:tc>
      </w:tr>
      <w:tr w:rsidR="007C67BA" w:rsidRPr="00C27B9D" w14:paraId="78D7E28C" w14:textId="77777777" w:rsidTr="007C67BA">
        <w:tc>
          <w:tcPr>
            <w:tcW w:w="670" w:type="dxa"/>
            <w:tcBorders>
              <w:top w:val="single" w:sz="4" w:space="0" w:color="auto"/>
              <w:left w:val="single" w:sz="4" w:space="0" w:color="auto"/>
              <w:bottom w:val="single" w:sz="4" w:space="0" w:color="auto"/>
              <w:right w:val="single" w:sz="4" w:space="0" w:color="auto"/>
            </w:tcBorders>
          </w:tcPr>
          <w:p w14:paraId="1EF7661F" w14:textId="77777777" w:rsidR="007C67BA" w:rsidRPr="007C67BA" w:rsidRDefault="007C67BA" w:rsidP="007C67BA">
            <w:pPr>
              <w:rPr>
                <w:sz w:val="18"/>
                <w:szCs w:val="18"/>
              </w:rPr>
            </w:pPr>
            <w:r>
              <w:rPr>
                <w:sz w:val="18"/>
                <w:szCs w:val="18"/>
              </w:rPr>
              <w:t>505.1 д</w:t>
            </w:r>
            <w:r w:rsidRPr="007C67BA">
              <w:rPr>
                <w:sz w:val="18"/>
                <w:szCs w:val="18"/>
              </w:rPr>
              <w:t>ля реорганизации</w:t>
            </w:r>
          </w:p>
        </w:tc>
        <w:tc>
          <w:tcPr>
            <w:tcW w:w="1051" w:type="dxa"/>
            <w:tcBorders>
              <w:top w:val="single" w:sz="4" w:space="0" w:color="auto"/>
              <w:left w:val="single" w:sz="4" w:space="0" w:color="auto"/>
              <w:bottom w:val="single" w:sz="4" w:space="0" w:color="auto"/>
              <w:right w:val="single" w:sz="4" w:space="0" w:color="auto"/>
            </w:tcBorders>
          </w:tcPr>
          <w:p w14:paraId="14157CB2" w14:textId="77777777" w:rsidR="007C67BA" w:rsidRPr="007C67BA" w:rsidRDefault="007C67BA" w:rsidP="00D4666D">
            <w:pPr>
              <w:rPr>
                <w:sz w:val="18"/>
                <w:szCs w:val="18"/>
              </w:rPr>
            </w:pPr>
            <w:r w:rsidRPr="007C67BA">
              <w:rPr>
                <w:sz w:val="18"/>
                <w:szCs w:val="18"/>
              </w:rPr>
              <w:t>0503730</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175D6C71" w14:textId="77777777" w:rsidR="007C67BA" w:rsidRPr="00A1781D" w:rsidRDefault="007C67BA" w:rsidP="00D4666D">
            <w:pPr>
              <w:rPr>
                <w:sz w:val="18"/>
                <w:szCs w:val="18"/>
              </w:rPr>
            </w:pPr>
            <w:r w:rsidRPr="00A1781D">
              <w:rPr>
                <w:sz w:val="18"/>
                <w:szCs w:val="18"/>
              </w:rPr>
              <w:t>ф. 0503</w:t>
            </w:r>
            <w:r>
              <w:rPr>
                <w:sz w:val="18"/>
                <w:szCs w:val="18"/>
              </w:rPr>
              <w:t>7</w:t>
            </w:r>
            <w:r w:rsidRPr="00A1781D">
              <w:rPr>
                <w:sz w:val="18"/>
                <w:szCs w:val="18"/>
              </w:rPr>
              <w:t xml:space="preserve">30 </w:t>
            </w:r>
            <w:r>
              <w:rPr>
                <w:sz w:val="18"/>
                <w:szCs w:val="18"/>
              </w:rPr>
              <w:t xml:space="preserve">забалансовые счета </w:t>
            </w:r>
            <w:r w:rsidRPr="00A1781D">
              <w:rPr>
                <w:sz w:val="18"/>
                <w:szCs w:val="18"/>
              </w:rPr>
              <w:t>(предыдущий год)</w:t>
            </w:r>
          </w:p>
        </w:tc>
        <w:tc>
          <w:tcPr>
            <w:tcW w:w="852" w:type="dxa"/>
            <w:gridSpan w:val="2"/>
            <w:tcBorders>
              <w:top w:val="single" w:sz="4" w:space="0" w:color="auto"/>
              <w:left w:val="single" w:sz="4" w:space="0" w:color="auto"/>
              <w:bottom w:val="single" w:sz="4" w:space="0" w:color="auto"/>
              <w:right w:val="single" w:sz="4" w:space="0" w:color="auto"/>
            </w:tcBorders>
          </w:tcPr>
          <w:p w14:paraId="7615F23B" w14:textId="77777777" w:rsidR="007C67BA" w:rsidRPr="007C67BA" w:rsidRDefault="007C67BA" w:rsidP="00D4666D">
            <w:pPr>
              <w:rPr>
                <w:sz w:val="18"/>
                <w:szCs w:val="18"/>
              </w:rPr>
            </w:pPr>
            <w:r w:rsidRPr="00CC38E0">
              <w:rPr>
                <w:sz w:val="18"/>
                <w:szCs w:val="18"/>
              </w:rPr>
              <w:t>*, кроме строк 170-173, 180-183</w:t>
            </w:r>
          </w:p>
        </w:tc>
        <w:tc>
          <w:tcPr>
            <w:tcW w:w="567" w:type="dxa"/>
            <w:tcBorders>
              <w:top w:val="single" w:sz="4" w:space="0" w:color="auto"/>
              <w:left w:val="single" w:sz="4" w:space="0" w:color="auto"/>
              <w:bottom w:val="single" w:sz="4" w:space="0" w:color="auto"/>
              <w:right w:val="single" w:sz="4" w:space="0" w:color="auto"/>
            </w:tcBorders>
          </w:tcPr>
          <w:p w14:paraId="42FAB0B4" w14:textId="77777777" w:rsidR="007C67BA" w:rsidRPr="007C67BA" w:rsidRDefault="007C67BA" w:rsidP="00D4666D">
            <w:pPr>
              <w:rPr>
                <w:sz w:val="18"/>
                <w:szCs w:val="18"/>
              </w:rPr>
            </w:pPr>
            <w:r w:rsidRPr="007C67BA">
              <w:rPr>
                <w:sz w:val="18"/>
                <w:szCs w:val="18"/>
              </w:rPr>
              <w:t>8</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2659B931" w14:textId="77777777" w:rsidR="007C67BA" w:rsidRPr="00A1781D" w:rsidRDefault="007C67BA" w:rsidP="00D4666D">
            <w:pPr>
              <w:rPr>
                <w:sz w:val="18"/>
                <w:szCs w:val="18"/>
              </w:rPr>
            </w:pPr>
            <w:r w:rsidRPr="00A1781D">
              <w:rPr>
                <w:sz w:val="18"/>
                <w:szCs w:val="18"/>
              </w:rPr>
              <w:t>=</w:t>
            </w:r>
            <w:r>
              <w:rPr>
                <w:sz w:val="18"/>
                <w:szCs w:val="18"/>
              </w:rPr>
              <w:t xml:space="preserve"> </w:t>
            </w:r>
            <w:r w:rsidRPr="00A1781D">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B22516F" w14:textId="77777777" w:rsidR="007C67BA" w:rsidRPr="007C67BA" w:rsidDel="003D039D" w:rsidRDefault="007C67BA" w:rsidP="00D4666D">
            <w:pPr>
              <w:rPr>
                <w:sz w:val="18"/>
                <w:szCs w:val="18"/>
              </w:rPr>
            </w:pPr>
            <w:r w:rsidRPr="007C67BA">
              <w:rPr>
                <w:sz w:val="18"/>
                <w:szCs w:val="18"/>
              </w:rPr>
              <w:t>0503773 деятельность с целевыми средствами (при реорганизации)</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E9AF7D9" w14:textId="77777777" w:rsidR="007C67BA" w:rsidRPr="007C67BA" w:rsidRDefault="007C67BA" w:rsidP="00D4666D">
            <w:pPr>
              <w:rPr>
                <w:sz w:val="18"/>
                <w:szCs w:val="18"/>
              </w:rPr>
            </w:pPr>
            <w:r w:rsidRPr="002E33C7">
              <w:rPr>
                <w:sz w:val="18"/>
                <w:szCs w:val="18"/>
              </w:rPr>
              <w:t>Раздел 3</w:t>
            </w:r>
          </w:p>
        </w:tc>
        <w:tc>
          <w:tcPr>
            <w:tcW w:w="1559" w:type="dxa"/>
            <w:tcBorders>
              <w:top w:val="single" w:sz="4" w:space="0" w:color="auto"/>
              <w:left w:val="single" w:sz="4" w:space="0" w:color="auto"/>
              <w:bottom w:val="single" w:sz="4" w:space="0" w:color="auto"/>
              <w:right w:val="single" w:sz="4" w:space="0" w:color="auto"/>
            </w:tcBorders>
          </w:tcPr>
          <w:p w14:paraId="2A232895" w14:textId="77777777" w:rsidR="007C67BA" w:rsidRPr="007C67BA" w:rsidRDefault="007C67BA" w:rsidP="00D4666D">
            <w:pPr>
              <w:rPr>
                <w:sz w:val="18"/>
                <w:szCs w:val="18"/>
              </w:rPr>
            </w:pPr>
            <w:r w:rsidRPr="00CC38E0">
              <w:rPr>
                <w:sz w:val="18"/>
                <w:szCs w:val="18"/>
              </w:rPr>
              <w:t>*, кроме строк 170-173, 180-183</w:t>
            </w:r>
          </w:p>
        </w:tc>
        <w:tc>
          <w:tcPr>
            <w:tcW w:w="852" w:type="dxa"/>
            <w:tcBorders>
              <w:top w:val="single" w:sz="4" w:space="0" w:color="auto"/>
              <w:left w:val="single" w:sz="4" w:space="0" w:color="auto"/>
              <w:bottom w:val="single" w:sz="4" w:space="0" w:color="auto"/>
              <w:right w:val="single" w:sz="4" w:space="0" w:color="auto"/>
            </w:tcBorders>
          </w:tcPr>
          <w:p w14:paraId="21D8B36C" w14:textId="77777777" w:rsidR="007C67BA" w:rsidRPr="00551C40" w:rsidDel="003D039D" w:rsidRDefault="007C67BA" w:rsidP="00D4666D">
            <w:pPr>
              <w:rPr>
                <w:sz w:val="18"/>
                <w:szCs w:val="18"/>
              </w:rPr>
            </w:pPr>
            <w:r>
              <w:rPr>
                <w:sz w:val="18"/>
                <w:szCs w:val="18"/>
              </w:rPr>
              <w:t>4</w:t>
            </w:r>
          </w:p>
        </w:tc>
        <w:tc>
          <w:tcPr>
            <w:tcW w:w="2317" w:type="dxa"/>
            <w:tcBorders>
              <w:top w:val="single" w:sz="4" w:space="0" w:color="auto"/>
              <w:left w:val="single" w:sz="4" w:space="0" w:color="auto"/>
              <w:bottom w:val="single" w:sz="4" w:space="0" w:color="auto"/>
              <w:right w:val="single" w:sz="4" w:space="0" w:color="auto"/>
            </w:tcBorders>
          </w:tcPr>
          <w:p w14:paraId="1168012A" w14:textId="77777777" w:rsidR="007C67BA" w:rsidRDefault="007C67BA" w:rsidP="00D4666D">
            <w:pPr>
              <w:rPr>
                <w:sz w:val="18"/>
                <w:szCs w:val="18"/>
              </w:rPr>
            </w:pPr>
            <w:r>
              <w:rPr>
                <w:sz w:val="18"/>
                <w:szCs w:val="18"/>
              </w:rPr>
              <w:t>И</w:t>
            </w:r>
            <w:r w:rsidRPr="00A1781D">
              <w:rPr>
                <w:sz w:val="18"/>
                <w:szCs w:val="18"/>
              </w:rPr>
              <w:t>сходящи</w:t>
            </w:r>
            <w:r>
              <w:rPr>
                <w:sz w:val="18"/>
                <w:szCs w:val="18"/>
              </w:rPr>
              <w:t>е</w:t>
            </w:r>
            <w:r w:rsidRPr="00A1781D">
              <w:rPr>
                <w:sz w:val="18"/>
                <w:szCs w:val="18"/>
              </w:rPr>
              <w:t xml:space="preserve"> остатк</w:t>
            </w:r>
            <w:r>
              <w:rPr>
                <w:sz w:val="18"/>
                <w:szCs w:val="18"/>
              </w:rPr>
              <w:t>и</w:t>
            </w:r>
            <w:r w:rsidRPr="00A1781D">
              <w:rPr>
                <w:sz w:val="18"/>
                <w:szCs w:val="18"/>
              </w:rPr>
              <w:t xml:space="preserve"> баланс</w:t>
            </w:r>
            <w:r>
              <w:rPr>
                <w:sz w:val="18"/>
                <w:szCs w:val="18"/>
              </w:rPr>
              <w:t>а</w:t>
            </w:r>
            <w:r w:rsidRPr="00A1781D">
              <w:rPr>
                <w:sz w:val="18"/>
                <w:szCs w:val="18"/>
              </w:rPr>
              <w:t xml:space="preserve"> за пре</w:t>
            </w:r>
            <w:r>
              <w:rPr>
                <w:sz w:val="18"/>
                <w:szCs w:val="18"/>
              </w:rPr>
              <w:t xml:space="preserve">дыдущий отчетный финансовый год </w:t>
            </w:r>
            <w:r w:rsidRPr="00D43565">
              <w:rPr>
                <w:sz w:val="18"/>
                <w:szCs w:val="18"/>
              </w:rPr>
              <w:t xml:space="preserve">в части показателей по забалансовым счетам не соответствует показателю в ф. 0503773 </w:t>
            </w:r>
            <w:r>
              <w:rPr>
                <w:sz w:val="18"/>
                <w:szCs w:val="18"/>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5E01744F" w14:textId="77777777" w:rsidR="007C67BA" w:rsidRPr="007C67BA" w:rsidRDefault="00D63AF2" w:rsidP="00D4666D">
            <w:pPr>
              <w:rPr>
                <w:sz w:val="18"/>
                <w:szCs w:val="18"/>
              </w:rPr>
            </w:pPr>
            <w:r>
              <w:rPr>
                <w:sz w:val="18"/>
                <w:szCs w:val="18"/>
              </w:rPr>
              <w:t>П</w:t>
            </w:r>
          </w:p>
        </w:tc>
      </w:tr>
      <w:tr w:rsidR="001A46C2" w:rsidRPr="00E44CD3" w14:paraId="21753C30" w14:textId="77777777" w:rsidTr="003E2E85">
        <w:tc>
          <w:tcPr>
            <w:tcW w:w="670" w:type="dxa"/>
            <w:tcBorders>
              <w:top w:val="single" w:sz="4" w:space="0" w:color="auto"/>
              <w:left w:val="single" w:sz="4" w:space="0" w:color="auto"/>
              <w:bottom w:val="single" w:sz="4" w:space="0" w:color="auto"/>
              <w:right w:val="single" w:sz="4" w:space="0" w:color="auto"/>
            </w:tcBorders>
          </w:tcPr>
          <w:p w14:paraId="0D1B0BA0" w14:textId="77777777" w:rsidR="001A46C2" w:rsidRPr="00D43565" w:rsidRDefault="001A46C2" w:rsidP="001A46C2">
            <w:pPr>
              <w:rPr>
                <w:sz w:val="18"/>
                <w:szCs w:val="18"/>
              </w:rPr>
            </w:pPr>
            <w:r w:rsidRPr="00D43565">
              <w:rPr>
                <w:sz w:val="18"/>
                <w:szCs w:val="18"/>
              </w:rPr>
              <w:t>506</w:t>
            </w:r>
          </w:p>
        </w:tc>
        <w:tc>
          <w:tcPr>
            <w:tcW w:w="1051" w:type="dxa"/>
            <w:tcBorders>
              <w:top w:val="single" w:sz="4" w:space="0" w:color="auto"/>
              <w:left w:val="single" w:sz="4" w:space="0" w:color="auto"/>
              <w:bottom w:val="single" w:sz="4" w:space="0" w:color="auto"/>
              <w:right w:val="single" w:sz="4" w:space="0" w:color="auto"/>
            </w:tcBorders>
          </w:tcPr>
          <w:p w14:paraId="6199A8DA" w14:textId="77777777" w:rsidR="001A46C2" w:rsidRPr="00D43565" w:rsidRDefault="001A46C2" w:rsidP="001A46C2">
            <w:pPr>
              <w:rPr>
                <w:sz w:val="18"/>
                <w:szCs w:val="18"/>
              </w:rPr>
            </w:pPr>
            <w:r w:rsidRPr="00D43565">
              <w:rPr>
                <w:sz w:val="18"/>
                <w:szCs w:val="18"/>
              </w:rPr>
              <w:t>0503730</w:t>
            </w:r>
          </w:p>
          <w:p w14:paraId="5EEFA815" w14:textId="00EC65E4" w:rsidR="001A46C2" w:rsidRPr="00D43565" w:rsidRDefault="001A46C2" w:rsidP="00F109B0">
            <w:pPr>
              <w:rPr>
                <w:sz w:val="18"/>
                <w:szCs w:val="18"/>
              </w:rPr>
            </w:pPr>
            <w:r w:rsidRPr="00D43565">
              <w:rPr>
                <w:sz w:val="18"/>
                <w:szCs w:val="18"/>
              </w:rPr>
              <w:t>Справка о наличии имущества и обязательств на забалансовых счетах</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B101542" w14:textId="77777777" w:rsidR="001A46C2" w:rsidRPr="00D43565" w:rsidRDefault="001A46C2" w:rsidP="001A46C2">
            <w:pPr>
              <w:rPr>
                <w:sz w:val="18"/>
                <w:szCs w:val="18"/>
              </w:rPr>
            </w:pPr>
            <w:r w:rsidRPr="00D43565">
              <w:rPr>
                <w:sz w:val="18"/>
                <w:szCs w:val="18"/>
              </w:rPr>
              <w:t>Ф. 0503730 (текущий год) Гр.5 – ф. 0503730 (предыдущий год) Гр. 9</w:t>
            </w:r>
          </w:p>
        </w:tc>
        <w:tc>
          <w:tcPr>
            <w:tcW w:w="852" w:type="dxa"/>
            <w:gridSpan w:val="2"/>
            <w:tcBorders>
              <w:top w:val="single" w:sz="4" w:space="0" w:color="auto"/>
              <w:left w:val="single" w:sz="4" w:space="0" w:color="auto"/>
              <w:bottom w:val="single" w:sz="4" w:space="0" w:color="auto"/>
              <w:right w:val="single" w:sz="4" w:space="0" w:color="auto"/>
            </w:tcBorders>
          </w:tcPr>
          <w:p w14:paraId="230C4079" w14:textId="77777777" w:rsidR="001A46C2" w:rsidRPr="00D43565" w:rsidRDefault="001A46C2" w:rsidP="001A46C2">
            <w:pPr>
              <w:rPr>
                <w:sz w:val="18"/>
                <w:szCs w:val="18"/>
              </w:rPr>
            </w:pPr>
            <w:r w:rsidRPr="00D43565">
              <w:rPr>
                <w:sz w:val="18"/>
                <w:szCs w:val="18"/>
              </w:rPr>
              <w:t>*, кроме строк 170-173, 180-18</w:t>
            </w:r>
            <w:r>
              <w:rPr>
                <w:sz w:val="18"/>
                <w:szCs w:val="18"/>
              </w:rPr>
              <w:t>3</w:t>
            </w:r>
          </w:p>
        </w:tc>
        <w:tc>
          <w:tcPr>
            <w:tcW w:w="567" w:type="dxa"/>
            <w:tcBorders>
              <w:top w:val="single" w:sz="4" w:space="0" w:color="auto"/>
              <w:left w:val="single" w:sz="4" w:space="0" w:color="auto"/>
              <w:bottom w:val="single" w:sz="4" w:space="0" w:color="auto"/>
              <w:right w:val="single" w:sz="4" w:space="0" w:color="auto"/>
            </w:tcBorders>
          </w:tcPr>
          <w:p w14:paraId="28121DFA" w14:textId="77777777" w:rsidR="001A46C2" w:rsidRPr="00D43565" w:rsidRDefault="001A46C2" w:rsidP="001A46C2">
            <w:pPr>
              <w:rPr>
                <w:sz w:val="18"/>
                <w:szCs w:val="18"/>
              </w:rPr>
            </w:pPr>
            <w:r w:rsidRPr="00D43565">
              <w:rPr>
                <w:sz w:val="18"/>
                <w:szCs w:val="18"/>
              </w:rPr>
              <w:t xml:space="preserve">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5A14C640"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6A067B8F" w14:textId="77777777" w:rsidR="001A46C2" w:rsidRPr="00D43565" w:rsidRDefault="001A46C2" w:rsidP="001A46C2">
            <w:pPr>
              <w:rPr>
                <w:sz w:val="18"/>
                <w:szCs w:val="18"/>
              </w:rPr>
            </w:pPr>
            <w:r w:rsidRPr="00D43565">
              <w:rPr>
                <w:sz w:val="18"/>
                <w:szCs w:val="18"/>
              </w:rPr>
              <w:t xml:space="preserve">0503773 </w:t>
            </w:r>
            <w:r w:rsidR="007C67BA" w:rsidRPr="007C67BA">
              <w:rPr>
                <w:sz w:val="18"/>
                <w:szCs w:val="18"/>
              </w:rPr>
              <w:t xml:space="preserve">деятельность по государственному заданию </w:t>
            </w:r>
            <w:r w:rsidRPr="00D43565">
              <w:rPr>
                <w:sz w:val="18"/>
                <w:szCs w:val="18"/>
              </w:rPr>
              <w:t>КВФО 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5BF15E3" w14:textId="77777777" w:rsidR="001A46C2" w:rsidRPr="00D43565" w:rsidRDefault="001A46C2" w:rsidP="001A46C2">
            <w:pPr>
              <w:rPr>
                <w:sz w:val="18"/>
                <w:szCs w:val="18"/>
              </w:rPr>
            </w:pPr>
            <w:r w:rsidRPr="00D43565">
              <w:rPr>
                <w:sz w:val="18"/>
                <w:szCs w:val="18"/>
              </w:rPr>
              <w:t>Раздел 3</w:t>
            </w:r>
          </w:p>
        </w:tc>
        <w:tc>
          <w:tcPr>
            <w:tcW w:w="1559" w:type="dxa"/>
            <w:tcBorders>
              <w:top w:val="single" w:sz="4" w:space="0" w:color="auto"/>
              <w:left w:val="single" w:sz="4" w:space="0" w:color="auto"/>
              <w:bottom w:val="single" w:sz="4" w:space="0" w:color="auto"/>
              <w:right w:val="single" w:sz="4" w:space="0" w:color="auto"/>
            </w:tcBorders>
          </w:tcPr>
          <w:p w14:paraId="5EB75F62" w14:textId="77777777" w:rsidR="001A46C2" w:rsidRPr="00D43565" w:rsidRDefault="001A46C2" w:rsidP="001A46C2">
            <w:pPr>
              <w:rPr>
                <w:sz w:val="18"/>
                <w:szCs w:val="18"/>
              </w:rPr>
            </w:pPr>
            <w:r w:rsidRPr="00D43565">
              <w:rPr>
                <w:sz w:val="18"/>
                <w:szCs w:val="18"/>
              </w:rPr>
              <w:t>*, кроме строк 170-173, 180-18</w:t>
            </w:r>
            <w:r>
              <w:rPr>
                <w:sz w:val="18"/>
                <w:szCs w:val="18"/>
              </w:rPr>
              <w:t>3</w:t>
            </w:r>
          </w:p>
        </w:tc>
        <w:tc>
          <w:tcPr>
            <w:tcW w:w="852" w:type="dxa"/>
            <w:tcBorders>
              <w:top w:val="single" w:sz="4" w:space="0" w:color="auto"/>
              <w:left w:val="single" w:sz="4" w:space="0" w:color="auto"/>
              <w:bottom w:val="single" w:sz="4" w:space="0" w:color="auto"/>
              <w:right w:val="single" w:sz="4" w:space="0" w:color="auto"/>
            </w:tcBorders>
          </w:tcPr>
          <w:p w14:paraId="3BD31C1A"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tcPr>
          <w:p w14:paraId="2CE9E1B2" w14:textId="77777777" w:rsidR="001A46C2" w:rsidRPr="00D43565" w:rsidRDefault="001A46C2" w:rsidP="001A46C2">
            <w:pPr>
              <w:rPr>
                <w:sz w:val="18"/>
                <w:szCs w:val="18"/>
              </w:rPr>
            </w:pPr>
            <w:r w:rsidRPr="00D43565">
              <w:rPr>
                <w:sz w:val="18"/>
                <w:szCs w:val="18"/>
              </w:rPr>
              <w:t>Разница входящих остатков баланса за отчетный год и исходящих остатков баланса за предыдущий отчетный финансовый год в части показаетелей по забалансовым счетам не соответствует показателю в ф. 0503773 недопустимо</w:t>
            </w:r>
          </w:p>
        </w:tc>
        <w:tc>
          <w:tcPr>
            <w:tcW w:w="709" w:type="dxa"/>
            <w:tcBorders>
              <w:top w:val="single" w:sz="4" w:space="0" w:color="auto"/>
              <w:left w:val="single" w:sz="4" w:space="0" w:color="auto"/>
              <w:bottom w:val="single" w:sz="4" w:space="0" w:color="auto"/>
              <w:right w:val="single" w:sz="4" w:space="0" w:color="auto"/>
            </w:tcBorders>
          </w:tcPr>
          <w:p w14:paraId="238431BF" w14:textId="77777777" w:rsidR="001A46C2" w:rsidRPr="00D43565" w:rsidRDefault="001A46C2" w:rsidP="001A46C2">
            <w:pPr>
              <w:rPr>
                <w:sz w:val="18"/>
                <w:szCs w:val="18"/>
              </w:rPr>
            </w:pPr>
            <w:r w:rsidRPr="00D43565">
              <w:rPr>
                <w:sz w:val="18"/>
                <w:szCs w:val="18"/>
              </w:rPr>
              <w:t>Б</w:t>
            </w:r>
          </w:p>
        </w:tc>
      </w:tr>
      <w:tr w:rsidR="007C67BA" w:rsidRPr="00C27B9D" w14:paraId="1A24503B" w14:textId="77777777" w:rsidTr="007C67BA">
        <w:tc>
          <w:tcPr>
            <w:tcW w:w="670" w:type="dxa"/>
            <w:tcBorders>
              <w:top w:val="single" w:sz="4" w:space="0" w:color="auto"/>
              <w:left w:val="single" w:sz="4" w:space="0" w:color="auto"/>
              <w:bottom w:val="single" w:sz="4" w:space="0" w:color="auto"/>
              <w:right w:val="single" w:sz="4" w:space="0" w:color="auto"/>
            </w:tcBorders>
          </w:tcPr>
          <w:p w14:paraId="2992C213" w14:textId="77777777" w:rsidR="007C67BA" w:rsidRPr="007C67BA" w:rsidRDefault="007C67BA" w:rsidP="007C67BA">
            <w:pPr>
              <w:rPr>
                <w:sz w:val="18"/>
                <w:szCs w:val="18"/>
              </w:rPr>
            </w:pPr>
            <w:r>
              <w:rPr>
                <w:sz w:val="18"/>
                <w:szCs w:val="18"/>
              </w:rPr>
              <w:t>506.1 д</w:t>
            </w:r>
            <w:r w:rsidRPr="007C67BA">
              <w:rPr>
                <w:sz w:val="18"/>
                <w:szCs w:val="18"/>
              </w:rPr>
              <w:t>ля реорганизации</w:t>
            </w:r>
          </w:p>
        </w:tc>
        <w:tc>
          <w:tcPr>
            <w:tcW w:w="1051" w:type="dxa"/>
            <w:tcBorders>
              <w:top w:val="single" w:sz="4" w:space="0" w:color="auto"/>
              <w:left w:val="single" w:sz="4" w:space="0" w:color="auto"/>
              <w:bottom w:val="single" w:sz="4" w:space="0" w:color="auto"/>
              <w:right w:val="single" w:sz="4" w:space="0" w:color="auto"/>
            </w:tcBorders>
          </w:tcPr>
          <w:p w14:paraId="7E2C1510" w14:textId="77777777" w:rsidR="007C67BA" w:rsidRPr="007C67BA" w:rsidRDefault="007C67BA" w:rsidP="00D4666D">
            <w:pPr>
              <w:rPr>
                <w:sz w:val="18"/>
                <w:szCs w:val="18"/>
              </w:rPr>
            </w:pPr>
            <w:r w:rsidRPr="007C67BA">
              <w:rPr>
                <w:sz w:val="18"/>
                <w:szCs w:val="18"/>
              </w:rPr>
              <w:t>0503730</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7C30EF8F" w14:textId="77777777" w:rsidR="007C67BA" w:rsidRPr="007C67BA" w:rsidRDefault="007C67BA" w:rsidP="00D4666D">
            <w:pPr>
              <w:rPr>
                <w:sz w:val="18"/>
                <w:szCs w:val="18"/>
              </w:rPr>
            </w:pPr>
            <w:r w:rsidRPr="0010536C">
              <w:rPr>
                <w:sz w:val="18"/>
                <w:szCs w:val="18"/>
              </w:rPr>
              <w:t>ф. 0503730 забалансовые счета (предыдущий год)</w:t>
            </w:r>
          </w:p>
        </w:tc>
        <w:tc>
          <w:tcPr>
            <w:tcW w:w="852" w:type="dxa"/>
            <w:gridSpan w:val="2"/>
            <w:tcBorders>
              <w:top w:val="single" w:sz="4" w:space="0" w:color="auto"/>
              <w:left w:val="single" w:sz="4" w:space="0" w:color="auto"/>
              <w:bottom w:val="single" w:sz="4" w:space="0" w:color="auto"/>
              <w:right w:val="single" w:sz="4" w:space="0" w:color="auto"/>
            </w:tcBorders>
          </w:tcPr>
          <w:p w14:paraId="7C633EC0" w14:textId="77777777" w:rsidR="007C67BA" w:rsidRPr="007C67BA" w:rsidRDefault="007C67BA" w:rsidP="00D4666D">
            <w:pPr>
              <w:rPr>
                <w:sz w:val="18"/>
                <w:szCs w:val="18"/>
              </w:rPr>
            </w:pPr>
            <w:r w:rsidRPr="00CC38E0">
              <w:rPr>
                <w:sz w:val="18"/>
                <w:szCs w:val="18"/>
              </w:rPr>
              <w:t>*, кроме строк 170-173, 180-183</w:t>
            </w:r>
          </w:p>
        </w:tc>
        <w:tc>
          <w:tcPr>
            <w:tcW w:w="567" w:type="dxa"/>
            <w:tcBorders>
              <w:top w:val="single" w:sz="4" w:space="0" w:color="auto"/>
              <w:left w:val="single" w:sz="4" w:space="0" w:color="auto"/>
              <w:bottom w:val="single" w:sz="4" w:space="0" w:color="auto"/>
              <w:right w:val="single" w:sz="4" w:space="0" w:color="auto"/>
            </w:tcBorders>
          </w:tcPr>
          <w:p w14:paraId="066B4B0F" w14:textId="77777777" w:rsidR="007C67BA" w:rsidRPr="007C67BA" w:rsidRDefault="007C67BA" w:rsidP="00D4666D">
            <w:pPr>
              <w:rPr>
                <w:sz w:val="18"/>
                <w:szCs w:val="18"/>
              </w:rPr>
            </w:pPr>
            <w:r w:rsidRPr="007C67BA">
              <w:rPr>
                <w:sz w:val="18"/>
                <w:szCs w:val="18"/>
              </w:rPr>
              <w:t>9</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5D2B22F0" w14:textId="77777777" w:rsidR="007C67BA" w:rsidRPr="00A1781D" w:rsidRDefault="007C67BA" w:rsidP="00D4666D">
            <w:pPr>
              <w:rPr>
                <w:sz w:val="18"/>
                <w:szCs w:val="18"/>
              </w:rPr>
            </w:pPr>
            <w:r w:rsidRPr="00A1781D">
              <w:rPr>
                <w:sz w:val="18"/>
                <w:szCs w:val="18"/>
              </w:rPr>
              <w:t>=</w:t>
            </w:r>
            <w:r>
              <w:rPr>
                <w:sz w:val="18"/>
                <w:szCs w:val="18"/>
              </w:rPr>
              <w:t xml:space="preserve"> </w:t>
            </w:r>
            <w:r w:rsidRPr="00A1781D">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AE83CA2" w14:textId="77777777" w:rsidR="007C67BA" w:rsidRPr="007C67BA" w:rsidDel="003D039D" w:rsidRDefault="007C67BA" w:rsidP="00D4666D">
            <w:pPr>
              <w:rPr>
                <w:sz w:val="18"/>
                <w:szCs w:val="18"/>
              </w:rPr>
            </w:pPr>
            <w:r w:rsidRPr="007C67BA">
              <w:rPr>
                <w:sz w:val="18"/>
                <w:szCs w:val="18"/>
              </w:rPr>
              <w:t>0503773 деятельность по государственному заданию (при реорганизации)</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A6AFED3" w14:textId="77777777" w:rsidR="007C67BA" w:rsidRPr="007C67BA" w:rsidRDefault="007C67BA" w:rsidP="00D4666D">
            <w:pPr>
              <w:rPr>
                <w:sz w:val="18"/>
                <w:szCs w:val="18"/>
              </w:rPr>
            </w:pPr>
            <w:r w:rsidRPr="002E33C7">
              <w:rPr>
                <w:sz w:val="18"/>
                <w:szCs w:val="18"/>
              </w:rPr>
              <w:t>Раздел 3</w:t>
            </w:r>
          </w:p>
        </w:tc>
        <w:tc>
          <w:tcPr>
            <w:tcW w:w="1559" w:type="dxa"/>
            <w:tcBorders>
              <w:top w:val="single" w:sz="4" w:space="0" w:color="auto"/>
              <w:left w:val="single" w:sz="4" w:space="0" w:color="auto"/>
              <w:bottom w:val="single" w:sz="4" w:space="0" w:color="auto"/>
              <w:right w:val="single" w:sz="4" w:space="0" w:color="auto"/>
            </w:tcBorders>
          </w:tcPr>
          <w:p w14:paraId="15BEB4AE" w14:textId="77777777" w:rsidR="007C67BA" w:rsidRPr="007C67BA" w:rsidRDefault="007C67BA" w:rsidP="00D4666D">
            <w:pPr>
              <w:rPr>
                <w:sz w:val="18"/>
                <w:szCs w:val="18"/>
              </w:rPr>
            </w:pPr>
            <w:r w:rsidRPr="00CC38E0">
              <w:rPr>
                <w:sz w:val="18"/>
                <w:szCs w:val="18"/>
              </w:rPr>
              <w:t>*, кроме строк 170-173, 180-183</w:t>
            </w:r>
          </w:p>
        </w:tc>
        <w:tc>
          <w:tcPr>
            <w:tcW w:w="852" w:type="dxa"/>
            <w:tcBorders>
              <w:top w:val="single" w:sz="4" w:space="0" w:color="auto"/>
              <w:left w:val="single" w:sz="4" w:space="0" w:color="auto"/>
              <w:bottom w:val="single" w:sz="4" w:space="0" w:color="auto"/>
              <w:right w:val="single" w:sz="4" w:space="0" w:color="auto"/>
            </w:tcBorders>
          </w:tcPr>
          <w:p w14:paraId="50262A63" w14:textId="77777777" w:rsidR="007C67BA" w:rsidRPr="00551C40" w:rsidDel="003D039D" w:rsidRDefault="007C67BA" w:rsidP="00D4666D">
            <w:pPr>
              <w:rPr>
                <w:sz w:val="18"/>
                <w:szCs w:val="18"/>
              </w:rPr>
            </w:pPr>
            <w:r>
              <w:rPr>
                <w:sz w:val="18"/>
                <w:szCs w:val="18"/>
              </w:rPr>
              <w:t>4</w:t>
            </w:r>
          </w:p>
        </w:tc>
        <w:tc>
          <w:tcPr>
            <w:tcW w:w="2317" w:type="dxa"/>
            <w:tcBorders>
              <w:top w:val="single" w:sz="4" w:space="0" w:color="auto"/>
              <w:left w:val="single" w:sz="4" w:space="0" w:color="auto"/>
              <w:bottom w:val="single" w:sz="4" w:space="0" w:color="auto"/>
              <w:right w:val="single" w:sz="4" w:space="0" w:color="auto"/>
            </w:tcBorders>
          </w:tcPr>
          <w:p w14:paraId="6334F420" w14:textId="77777777" w:rsidR="007C67BA" w:rsidRPr="007C67BA" w:rsidRDefault="007C67BA" w:rsidP="00D4666D">
            <w:pPr>
              <w:rPr>
                <w:sz w:val="18"/>
                <w:szCs w:val="18"/>
              </w:rPr>
            </w:pPr>
            <w:r w:rsidRPr="009B4B1F">
              <w:rPr>
                <w:sz w:val="18"/>
                <w:szCs w:val="18"/>
              </w:rPr>
              <w:t>Исходящие остатки баланса за предыдущий отчетный финансовый год в части показателей по забалансовым счетам не соответствует показателю в ф. 0503773 - недопустимо</w:t>
            </w:r>
          </w:p>
        </w:tc>
        <w:tc>
          <w:tcPr>
            <w:tcW w:w="709" w:type="dxa"/>
            <w:tcBorders>
              <w:top w:val="single" w:sz="4" w:space="0" w:color="auto"/>
              <w:left w:val="single" w:sz="4" w:space="0" w:color="auto"/>
              <w:bottom w:val="single" w:sz="4" w:space="0" w:color="auto"/>
              <w:right w:val="single" w:sz="4" w:space="0" w:color="auto"/>
            </w:tcBorders>
          </w:tcPr>
          <w:p w14:paraId="01865981" w14:textId="77777777" w:rsidR="007C67BA" w:rsidRPr="00551C40" w:rsidRDefault="00D63AF2" w:rsidP="00D4666D">
            <w:pPr>
              <w:rPr>
                <w:sz w:val="18"/>
                <w:szCs w:val="18"/>
              </w:rPr>
            </w:pPr>
            <w:r>
              <w:rPr>
                <w:sz w:val="18"/>
                <w:szCs w:val="18"/>
              </w:rPr>
              <w:t>П</w:t>
            </w:r>
          </w:p>
        </w:tc>
      </w:tr>
      <w:tr w:rsidR="001A46C2" w:rsidRPr="00E44CD3" w14:paraId="2D455FDA" w14:textId="77777777" w:rsidTr="003E2E85">
        <w:tc>
          <w:tcPr>
            <w:tcW w:w="670" w:type="dxa"/>
            <w:tcBorders>
              <w:top w:val="single" w:sz="4" w:space="0" w:color="auto"/>
              <w:left w:val="single" w:sz="4" w:space="0" w:color="auto"/>
              <w:bottom w:val="single" w:sz="4" w:space="0" w:color="auto"/>
              <w:right w:val="single" w:sz="4" w:space="0" w:color="auto"/>
            </w:tcBorders>
          </w:tcPr>
          <w:p w14:paraId="7E269AE8" w14:textId="77777777" w:rsidR="001A46C2" w:rsidRPr="00D43565" w:rsidRDefault="001A46C2" w:rsidP="001A46C2">
            <w:pPr>
              <w:rPr>
                <w:sz w:val="18"/>
                <w:szCs w:val="18"/>
              </w:rPr>
            </w:pPr>
            <w:r w:rsidRPr="00D43565">
              <w:rPr>
                <w:sz w:val="18"/>
                <w:szCs w:val="18"/>
              </w:rPr>
              <w:t>507</w:t>
            </w:r>
          </w:p>
        </w:tc>
        <w:tc>
          <w:tcPr>
            <w:tcW w:w="1051" w:type="dxa"/>
            <w:tcBorders>
              <w:top w:val="single" w:sz="4" w:space="0" w:color="auto"/>
              <w:left w:val="single" w:sz="4" w:space="0" w:color="auto"/>
              <w:bottom w:val="single" w:sz="4" w:space="0" w:color="auto"/>
              <w:right w:val="single" w:sz="4" w:space="0" w:color="auto"/>
            </w:tcBorders>
          </w:tcPr>
          <w:p w14:paraId="2A11B9D2" w14:textId="77777777" w:rsidR="001A46C2" w:rsidRPr="00D43565" w:rsidRDefault="001A46C2" w:rsidP="001A46C2">
            <w:pPr>
              <w:rPr>
                <w:sz w:val="18"/>
                <w:szCs w:val="18"/>
              </w:rPr>
            </w:pPr>
            <w:r w:rsidRPr="00D43565">
              <w:rPr>
                <w:sz w:val="18"/>
                <w:szCs w:val="18"/>
              </w:rPr>
              <w:t>0503730</w:t>
            </w:r>
          </w:p>
          <w:p w14:paraId="05126F01" w14:textId="1E14BBC9" w:rsidR="001A46C2" w:rsidRPr="00D43565" w:rsidRDefault="001A46C2" w:rsidP="00F109B0">
            <w:pPr>
              <w:rPr>
                <w:sz w:val="18"/>
                <w:szCs w:val="18"/>
              </w:rPr>
            </w:pPr>
            <w:r w:rsidRPr="00D43565">
              <w:rPr>
                <w:sz w:val="18"/>
                <w:szCs w:val="18"/>
              </w:rPr>
              <w:t>Справка о наличии имущества и обязательств на забалансовых счетах</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F39384E" w14:textId="77777777" w:rsidR="001A46C2" w:rsidRPr="00D43565" w:rsidRDefault="001A46C2" w:rsidP="001A46C2">
            <w:pPr>
              <w:rPr>
                <w:sz w:val="18"/>
                <w:szCs w:val="18"/>
              </w:rPr>
            </w:pPr>
            <w:r w:rsidRPr="00D43565">
              <w:rPr>
                <w:sz w:val="18"/>
                <w:szCs w:val="18"/>
              </w:rPr>
              <w:t>Ф. 0503730 (текущий год) Гр.6 – ф. 0503730 (предыдущий год) Гр. 10</w:t>
            </w:r>
          </w:p>
        </w:tc>
        <w:tc>
          <w:tcPr>
            <w:tcW w:w="852" w:type="dxa"/>
            <w:gridSpan w:val="2"/>
            <w:tcBorders>
              <w:top w:val="single" w:sz="4" w:space="0" w:color="auto"/>
              <w:left w:val="single" w:sz="4" w:space="0" w:color="auto"/>
              <w:bottom w:val="single" w:sz="4" w:space="0" w:color="auto"/>
              <w:right w:val="single" w:sz="4" w:space="0" w:color="auto"/>
            </w:tcBorders>
          </w:tcPr>
          <w:p w14:paraId="4131D1FE" w14:textId="77777777" w:rsidR="001A46C2" w:rsidRPr="00D43565" w:rsidRDefault="001A46C2" w:rsidP="001A46C2">
            <w:pPr>
              <w:rPr>
                <w:sz w:val="18"/>
                <w:szCs w:val="18"/>
              </w:rPr>
            </w:pPr>
            <w:r w:rsidRPr="00D43565">
              <w:rPr>
                <w:sz w:val="18"/>
                <w:szCs w:val="18"/>
              </w:rPr>
              <w:t>*, кроме строк 170-173, 180-18</w:t>
            </w:r>
            <w:r>
              <w:rPr>
                <w:sz w:val="18"/>
                <w:szCs w:val="18"/>
              </w:rPr>
              <w:t>3</w:t>
            </w:r>
          </w:p>
        </w:tc>
        <w:tc>
          <w:tcPr>
            <w:tcW w:w="567" w:type="dxa"/>
            <w:tcBorders>
              <w:top w:val="single" w:sz="4" w:space="0" w:color="auto"/>
              <w:left w:val="single" w:sz="4" w:space="0" w:color="auto"/>
              <w:bottom w:val="single" w:sz="4" w:space="0" w:color="auto"/>
              <w:right w:val="single" w:sz="4" w:space="0" w:color="auto"/>
            </w:tcBorders>
          </w:tcPr>
          <w:p w14:paraId="2F51C5F5" w14:textId="77777777" w:rsidR="001A46C2" w:rsidRPr="00D43565" w:rsidRDefault="001A46C2" w:rsidP="001A46C2">
            <w:pPr>
              <w:rPr>
                <w:sz w:val="18"/>
                <w:szCs w:val="18"/>
              </w:rPr>
            </w:pPr>
            <w:r w:rsidRPr="00D43565">
              <w:rPr>
                <w:sz w:val="18"/>
                <w:szCs w:val="18"/>
              </w:rPr>
              <w:t xml:space="preserve">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6F2402D2"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38D22AE" w14:textId="77777777" w:rsidR="001A46C2" w:rsidRPr="00D43565" w:rsidRDefault="001A46C2" w:rsidP="001A46C2">
            <w:pPr>
              <w:rPr>
                <w:sz w:val="18"/>
                <w:szCs w:val="18"/>
              </w:rPr>
            </w:pPr>
            <w:r w:rsidRPr="00D43565">
              <w:rPr>
                <w:sz w:val="18"/>
                <w:szCs w:val="18"/>
              </w:rPr>
              <w:t xml:space="preserve">0503773 </w:t>
            </w:r>
            <w:r w:rsidR="007C67BA" w:rsidRPr="007C67BA">
              <w:rPr>
                <w:sz w:val="18"/>
                <w:szCs w:val="18"/>
              </w:rPr>
              <w:t xml:space="preserve">приносящая доход деятельность </w:t>
            </w:r>
            <w:r w:rsidRPr="00D43565">
              <w:rPr>
                <w:sz w:val="18"/>
                <w:szCs w:val="18"/>
              </w:rPr>
              <w:t>КВФО 2+3+7</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87858BB" w14:textId="77777777" w:rsidR="001A46C2" w:rsidRPr="00D43565" w:rsidRDefault="001A46C2" w:rsidP="001A46C2">
            <w:pPr>
              <w:rPr>
                <w:sz w:val="18"/>
                <w:szCs w:val="18"/>
              </w:rPr>
            </w:pPr>
            <w:r w:rsidRPr="00D43565">
              <w:rPr>
                <w:sz w:val="18"/>
                <w:szCs w:val="18"/>
              </w:rPr>
              <w:t>Раздел 3</w:t>
            </w:r>
          </w:p>
        </w:tc>
        <w:tc>
          <w:tcPr>
            <w:tcW w:w="1559" w:type="dxa"/>
            <w:tcBorders>
              <w:top w:val="single" w:sz="4" w:space="0" w:color="auto"/>
              <w:left w:val="single" w:sz="4" w:space="0" w:color="auto"/>
              <w:bottom w:val="single" w:sz="4" w:space="0" w:color="auto"/>
              <w:right w:val="single" w:sz="4" w:space="0" w:color="auto"/>
            </w:tcBorders>
          </w:tcPr>
          <w:p w14:paraId="6BF0F0DF" w14:textId="77777777" w:rsidR="001A46C2" w:rsidRPr="00D43565" w:rsidRDefault="001A46C2" w:rsidP="001A46C2">
            <w:pPr>
              <w:rPr>
                <w:sz w:val="18"/>
                <w:szCs w:val="18"/>
              </w:rPr>
            </w:pPr>
            <w:r w:rsidRPr="00D43565">
              <w:rPr>
                <w:sz w:val="18"/>
                <w:szCs w:val="18"/>
              </w:rPr>
              <w:t>*, кроме строк 170-173, 180-18</w:t>
            </w:r>
            <w:r>
              <w:rPr>
                <w:sz w:val="18"/>
                <w:szCs w:val="18"/>
              </w:rPr>
              <w:t>3</w:t>
            </w:r>
          </w:p>
        </w:tc>
        <w:tc>
          <w:tcPr>
            <w:tcW w:w="852" w:type="dxa"/>
            <w:tcBorders>
              <w:top w:val="single" w:sz="4" w:space="0" w:color="auto"/>
              <w:left w:val="single" w:sz="4" w:space="0" w:color="auto"/>
              <w:bottom w:val="single" w:sz="4" w:space="0" w:color="auto"/>
              <w:right w:val="single" w:sz="4" w:space="0" w:color="auto"/>
            </w:tcBorders>
          </w:tcPr>
          <w:p w14:paraId="15558D48"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tcPr>
          <w:p w14:paraId="0E19B6C9" w14:textId="77777777" w:rsidR="001A46C2" w:rsidRPr="00D43565" w:rsidRDefault="001A46C2" w:rsidP="001A46C2">
            <w:pPr>
              <w:rPr>
                <w:sz w:val="18"/>
                <w:szCs w:val="18"/>
              </w:rPr>
            </w:pPr>
            <w:r w:rsidRPr="00D43565">
              <w:rPr>
                <w:sz w:val="18"/>
                <w:szCs w:val="18"/>
              </w:rPr>
              <w:t>Разница входящих остатков баланса за отчетный год и исходящих остатков баланса за предыдущий отчетный финансовый год в части показаетелей по забалансовым счетам не соответствует показателю в ф. 0503773 недопустимо</w:t>
            </w:r>
          </w:p>
        </w:tc>
        <w:tc>
          <w:tcPr>
            <w:tcW w:w="709" w:type="dxa"/>
            <w:tcBorders>
              <w:top w:val="single" w:sz="4" w:space="0" w:color="auto"/>
              <w:left w:val="single" w:sz="4" w:space="0" w:color="auto"/>
              <w:bottom w:val="single" w:sz="4" w:space="0" w:color="auto"/>
              <w:right w:val="single" w:sz="4" w:space="0" w:color="auto"/>
            </w:tcBorders>
          </w:tcPr>
          <w:p w14:paraId="0B85F645" w14:textId="77777777" w:rsidR="001A46C2" w:rsidRPr="00D43565" w:rsidRDefault="001A46C2" w:rsidP="001A46C2">
            <w:pPr>
              <w:rPr>
                <w:sz w:val="18"/>
                <w:szCs w:val="18"/>
              </w:rPr>
            </w:pPr>
            <w:r w:rsidRPr="00D43565">
              <w:rPr>
                <w:sz w:val="18"/>
                <w:szCs w:val="18"/>
              </w:rPr>
              <w:t>Б</w:t>
            </w:r>
          </w:p>
        </w:tc>
      </w:tr>
      <w:tr w:rsidR="007C67BA" w:rsidRPr="00C27B9D" w14:paraId="35EAE070" w14:textId="77777777" w:rsidTr="007C67BA">
        <w:tc>
          <w:tcPr>
            <w:tcW w:w="670" w:type="dxa"/>
            <w:tcBorders>
              <w:top w:val="single" w:sz="4" w:space="0" w:color="auto"/>
              <w:left w:val="single" w:sz="4" w:space="0" w:color="auto"/>
              <w:bottom w:val="single" w:sz="4" w:space="0" w:color="auto"/>
              <w:right w:val="single" w:sz="4" w:space="0" w:color="auto"/>
            </w:tcBorders>
          </w:tcPr>
          <w:p w14:paraId="597AFD2B" w14:textId="77777777" w:rsidR="007C67BA" w:rsidRPr="007C67BA" w:rsidRDefault="007C67BA" w:rsidP="007C67BA">
            <w:pPr>
              <w:rPr>
                <w:sz w:val="18"/>
                <w:szCs w:val="18"/>
              </w:rPr>
            </w:pPr>
            <w:r>
              <w:rPr>
                <w:sz w:val="18"/>
                <w:szCs w:val="18"/>
              </w:rPr>
              <w:t>507.1 д</w:t>
            </w:r>
            <w:r w:rsidRPr="007C67BA">
              <w:rPr>
                <w:sz w:val="18"/>
                <w:szCs w:val="18"/>
              </w:rPr>
              <w:t>ля реорганизации</w:t>
            </w:r>
          </w:p>
        </w:tc>
        <w:tc>
          <w:tcPr>
            <w:tcW w:w="1051" w:type="dxa"/>
            <w:tcBorders>
              <w:top w:val="single" w:sz="4" w:space="0" w:color="auto"/>
              <w:left w:val="single" w:sz="4" w:space="0" w:color="auto"/>
              <w:bottom w:val="single" w:sz="4" w:space="0" w:color="auto"/>
              <w:right w:val="single" w:sz="4" w:space="0" w:color="auto"/>
            </w:tcBorders>
          </w:tcPr>
          <w:p w14:paraId="5E4F45B1" w14:textId="77777777" w:rsidR="007C67BA" w:rsidRPr="007C67BA" w:rsidRDefault="007C67BA" w:rsidP="00D4666D">
            <w:pPr>
              <w:rPr>
                <w:sz w:val="18"/>
                <w:szCs w:val="18"/>
              </w:rPr>
            </w:pPr>
            <w:r w:rsidRPr="007C67BA">
              <w:rPr>
                <w:sz w:val="18"/>
                <w:szCs w:val="18"/>
              </w:rPr>
              <w:t>0503730</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23186CC" w14:textId="77777777" w:rsidR="007C67BA" w:rsidRPr="007C67BA" w:rsidRDefault="007C67BA" w:rsidP="00D4666D">
            <w:pPr>
              <w:rPr>
                <w:sz w:val="18"/>
                <w:szCs w:val="18"/>
              </w:rPr>
            </w:pPr>
            <w:r w:rsidRPr="0010536C">
              <w:rPr>
                <w:sz w:val="18"/>
                <w:szCs w:val="18"/>
              </w:rPr>
              <w:t>ф. 0503730 забалансовые счета (предыдущий год)</w:t>
            </w:r>
          </w:p>
        </w:tc>
        <w:tc>
          <w:tcPr>
            <w:tcW w:w="852" w:type="dxa"/>
            <w:gridSpan w:val="2"/>
            <w:tcBorders>
              <w:top w:val="single" w:sz="4" w:space="0" w:color="auto"/>
              <w:left w:val="single" w:sz="4" w:space="0" w:color="auto"/>
              <w:bottom w:val="single" w:sz="4" w:space="0" w:color="auto"/>
              <w:right w:val="single" w:sz="4" w:space="0" w:color="auto"/>
            </w:tcBorders>
          </w:tcPr>
          <w:p w14:paraId="610CFE60" w14:textId="77777777" w:rsidR="007C67BA" w:rsidRPr="007C67BA" w:rsidRDefault="007C67BA" w:rsidP="00D4666D">
            <w:pPr>
              <w:rPr>
                <w:sz w:val="18"/>
                <w:szCs w:val="18"/>
              </w:rPr>
            </w:pPr>
            <w:r w:rsidRPr="00CC38E0">
              <w:rPr>
                <w:sz w:val="18"/>
                <w:szCs w:val="18"/>
              </w:rPr>
              <w:t>*, кроме строк 170-173, 180-183</w:t>
            </w:r>
          </w:p>
        </w:tc>
        <w:tc>
          <w:tcPr>
            <w:tcW w:w="567" w:type="dxa"/>
            <w:tcBorders>
              <w:top w:val="single" w:sz="4" w:space="0" w:color="auto"/>
              <w:left w:val="single" w:sz="4" w:space="0" w:color="auto"/>
              <w:bottom w:val="single" w:sz="4" w:space="0" w:color="auto"/>
              <w:right w:val="single" w:sz="4" w:space="0" w:color="auto"/>
            </w:tcBorders>
          </w:tcPr>
          <w:p w14:paraId="4A87808A" w14:textId="77777777" w:rsidR="007C67BA" w:rsidRPr="007C67BA" w:rsidRDefault="007C67BA" w:rsidP="00D4666D">
            <w:pPr>
              <w:rPr>
                <w:sz w:val="18"/>
                <w:szCs w:val="18"/>
              </w:rPr>
            </w:pPr>
            <w:r w:rsidRPr="007C67BA">
              <w:rPr>
                <w:sz w:val="18"/>
                <w:szCs w:val="18"/>
              </w:rPr>
              <w:t>10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4B5B1BE7" w14:textId="77777777" w:rsidR="007C67BA" w:rsidRPr="00A1781D" w:rsidRDefault="007C67BA" w:rsidP="00D4666D">
            <w:pPr>
              <w:rPr>
                <w:sz w:val="18"/>
                <w:szCs w:val="18"/>
              </w:rPr>
            </w:pPr>
            <w:r w:rsidRPr="00A1781D">
              <w:rPr>
                <w:sz w:val="18"/>
                <w:szCs w:val="18"/>
              </w:rPr>
              <w:t>=</w:t>
            </w:r>
            <w:r>
              <w:rPr>
                <w:sz w:val="18"/>
                <w:szCs w:val="18"/>
              </w:rPr>
              <w:t xml:space="preserve"> </w:t>
            </w:r>
            <w:r w:rsidRPr="00A1781D">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014A4ABB" w14:textId="77777777" w:rsidR="007C67BA" w:rsidRPr="007C67BA" w:rsidDel="003D039D" w:rsidRDefault="007C67BA" w:rsidP="00D4666D">
            <w:pPr>
              <w:rPr>
                <w:sz w:val="18"/>
                <w:szCs w:val="18"/>
              </w:rPr>
            </w:pPr>
            <w:r w:rsidRPr="007C67BA">
              <w:rPr>
                <w:sz w:val="18"/>
                <w:szCs w:val="18"/>
              </w:rPr>
              <w:t>0503773 приносящая доход деятельность (при реорганизации)</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A21AB4C" w14:textId="77777777" w:rsidR="007C67BA" w:rsidRPr="007C67BA" w:rsidRDefault="007C67BA" w:rsidP="00D4666D">
            <w:pPr>
              <w:rPr>
                <w:sz w:val="18"/>
                <w:szCs w:val="18"/>
              </w:rPr>
            </w:pPr>
            <w:r w:rsidRPr="002E33C7">
              <w:rPr>
                <w:sz w:val="18"/>
                <w:szCs w:val="18"/>
              </w:rPr>
              <w:t>Раздел 3</w:t>
            </w:r>
          </w:p>
        </w:tc>
        <w:tc>
          <w:tcPr>
            <w:tcW w:w="1559" w:type="dxa"/>
            <w:tcBorders>
              <w:top w:val="single" w:sz="4" w:space="0" w:color="auto"/>
              <w:left w:val="single" w:sz="4" w:space="0" w:color="auto"/>
              <w:bottom w:val="single" w:sz="4" w:space="0" w:color="auto"/>
              <w:right w:val="single" w:sz="4" w:space="0" w:color="auto"/>
            </w:tcBorders>
          </w:tcPr>
          <w:p w14:paraId="18B54167" w14:textId="77777777" w:rsidR="007C67BA" w:rsidRPr="007C67BA" w:rsidRDefault="007C67BA" w:rsidP="00D4666D">
            <w:pPr>
              <w:rPr>
                <w:sz w:val="18"/>
                <w:szCs w:val="18"/>
              </w:rPr>
            </w:pPr>
            <w:r w:rsidRPr="00CC38E0">
              <w:rPr>
                <w:sz w:val="18"/>
                <w:szCs w:val="18"/>
              </w:rPr>
              <w:t>*, кроме строк 170-173, 180-183</w:t>
            </w:r>
          </w:p>
        </w:tc>
        <w:tc>
          <w:tcPr>
            <w:tcW w:w="852" w:type="dxa"/>
            <w:tcBorders>
              <w:top w:val="single" w:sz="4" w:space="0" w:color="auto"/>
              <w:left w:val="single" w:sz="4" w:space="0" w:color="auto"/>
              <w:bottom w:val="single" w:sz="4" w:space="0" w:color="auto"/>
              <w:right w:val="single" w:sz="4" w:space="0" w:color="auto"/>
            </w:tcBorders>
          </w:tcPr>
          <w:p w14:paraId="7C9AD3A2" w14:textId="77777777" w:rsidR="007C67BA" w:rsidRPr="00551C40" w:rsidDel="003D039D" w:rsidRDefault="007C67BA" w:rsidP="00D4666D">
            <w:pPr>
              <w:rPr>
                <w:sz w:val="18"/>
                <w:szCs w:val="18"/>
              </w:rPr>
            </w:pPr>
            <w:r>
              <w:rPr>
                <w:sz w:val="18"/>
                <w:szCs w:val="18"/>
              </w:rPr>
              <w:t>4</w:t>
            </w:r>
          </w:p>
        </w:tc>
        <w:tc>
          <w:tcPr>
            <w:tcW w:w="2317" w:type="dxa"/>
            <w:tcBorders>
              <w:top w:val="single" w:sz="4" w:space="0" w:color="auto"/>
              <w:left w:val="single" w:sz="4" w:space="0" w:color="auto"/>
              <w:bottom w:val="single" w:sz="4" w:space="0" w:color="auto"/>
              <w:right w:val="single" w:sz="4" w:space="0" w:color="auto"/>
            </w:tcBorders>
          </w:tcPr>
          <w:p w14:paraId="5AB5F3C9" w14:textId="77777777" w:rsidR="007C67BA" w:rsidRPr="007C67BA" w:rsidRDefault="007C67BA" w:rsidP="00D4666D">
            <w:pPr>
              <w:rPr>
                <w:sz w:val="18"/>
                <w:szCs w:val="18"/>
              </w:rPr>
            </w:pPr>
            <w:r w:rsidRPr="009B4B1F">
              <w:rPr>
                <w:sz w:val="18"/>
                <w:szCs w:val="18"/>
              </w:rPr>
              <w:t>Исходящие остатки баланса за предыдущий отчетный финансовый год в части показателей по забалансовым счетам не соответствует показателю в ф. 0503773 - недопустимо</w:t>
            </w:r>
          </w:p>
        </w:tc>
        <w:tc>
          <w:tcPr>
            <w:tcW w:w="709" w:type="dxa"/>
            <w:tcBorders>
              <w:top w:val="single" w:sz="4" w:space="0" w:color="auto"/>
              <w:left w:val="single" w:sz="4" w:space="0" w:color="auto"/>
              <w:bottom w:val="single" w:sz="4" w:space="0" w:color="auto"/>
              <w:right w:val="single" w:sz="4" w:space="0" w:color="auto"/>
            </w:tcBorders>
          </w:tcPr>
          <w:p w14:paraId="115646E8" w14:textId="77777777" w:rsidR="007C67BA" w:rsidRPr="00551C40" w:rsidRDefault="00D63AF2" w:rsidP="00D4666D">
            <w:pPr>
              <w:rPr>
                <w:sz w:val="18"/>
                <w:szCs w:val="18"/>
              </w:rPr>
            </w:pPr>
            <w:r>
              <w:rPr>
                <w:sz w:val="18"/>
                <w:szCs w:val="18"/>
              </w:rPr>
              <w:t>П</w:t>
            </w:r>
          </w:p>
        </w:tc>
      </w:tr>
      <w:tr w:rsidR="001A46C2" w14:paraId="71C9E239" w14:textId="77777777" w:rsidTr="003E2E85">
        <w:tc>
          <w:tcPr>
            <w:tcW w:w="670" w:type="dxa"/>
            <w:tcBorders>
              <w:top w:val="single" w:sz="4" w:space="0" w:color="auto"/>
              <w:left w:val="single" w:sz="4" w:space="0" w:color="auto"/>
              <w:bottom w:val="single" w:sz="4" w:space="0" w:color="auto"/>
              <w:right w:val="single" w:sz="4" w:space="0" w:color="auto"/>
            </w:tcBorders>
          </w:tcPr>
          <w:p w14:paraId="0EB0FE55" w14:textId="77777777" w:rsidR="001A46C2" w:rsidRPr="00D43565" w:rsidRDefault="001A46C2" w:rsidP="001A46C2">
            <w:pPr>
              <w:rPr>
                <w:sz w:val="18"/>
                <w:szCs w:val="18"/>
              </w:rPr>
            </w:pPr>
            <w:r w:rsidRPr="00D43565">
              <w:rPr>
                <w:sz w:val="18"/>
                <w:szCs w:val="18"/>
              </w:rPr>
              <w:t>508.1</w:t>
            </w:r>
          </w:p>
        </w:tc>
        <w:tc>
          <w:tcPr>
            <w:tcW w:w="1051" w:type="dxa"/>
            <w:tcBorders>
              <w:top w:val="single" w:sz="4" w:space="0" w:color="auto"/>
              <w:left w:val="single" w:sz="4" w:space="0" w:color="auto"/>
              <w:bottom w:val="single" w:sz="4" w:space="0" w:color="auto"/>
              <w:right w:val="single" w:sz="4" w:space="0" w:color="auto"/>
            </w:tcBorders>
          </w:tcPr>
          <w:p w14:paraId="3719CDF5"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73FF09FD"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1A2F34E2" w14:textId="77777777" w:rsidR="001A46C2" w:rsidRPr="00D43565" w:rsidRDefault="001A46C2" w:rsidP="001A46C2">
            <w:pPr>
              <w:rPr>
                <w:sz w:val="18"/>
                <w:szCs w:val="18"/>
              </w:rPr>
            </w:pPr>
            <w:r>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14:paraId="200C9340"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D79CD3A"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64C2EEC7"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54F37CA"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B1BFEA5" w14:textId="77777777" w:rsidR="001A46C2" w:rsidRPr="00D43565" w:rsidDel="00F408F4" w:rsidRDefault="001A46C2" w:rsidP="001A46C2">
            <w:pPr>
              <w:rPr>
                <w:sz w:val="18"/>
                <w:szCs w:val="18"/>
              </w:rPr>
            </w:pPr>
            <w:r w:rsidRPr="00D43565">
              <w:rPr>
                <w:sz w:val="18"/>
                <w:szCs w:val="18"/>
              </w:rPr>
              <w:t>010</w:t>
            </w:r>
          </w:p>
        </w:tc>
        <w:tc>
          <w:tcPr>
            <w:tcW w:w="852" w:type="dxa"/>
            <w:tcBorders>
              <w:top w:val="single" w:sz="4" w:space="0" w:color="auto"/>
              <w:left w:val="single" w:sz="4" w:space="0" w:color="auto"/>
              <w:bottom w:val="single" w:sz="4" w:space="0" w:color="auto"/>
              <w:right w:val="single" w:sz="4" w:space="0" w:color="auto"/>
            </w:tcBorders>
          </w:tcPr>
          <w:p w14:paraId="2C04FDF9"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tcPr>
          <w:p w14:paraId="56900103" w14:textId="77777777" w:rsidR="001A46C2" w:rsidRPr="00D43565" w:rsidRDefault="001A46C2" w:rsidP="001A46C2">
            <w:pPr>
              <w:rPr>
                <w:sz w:val="18"/>
                <w:szCs w:val="18"/>
              </w:rPr>
            </w:pPr>
            <w:r w:rsidRPr="00D43565">
              <w:rPr>
                <w:sz w:val="18"/>
                <w:szCs w:val="18"/>
              </w:rPr>
              <w:t>Остатки на начало года по забалансовому счету 01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6D83BBD6" w14:textId="77777777" w:rsidR="001A46C2" w:rsidRPr="00D43565" w:rsidRDefault="001A46C2" w:rsidP="001A46C2">
            <w:pPr>
              <w:rPr>
                <w:sz w:val="18"/>
                <w:szCs w:val="18"/>
              </w:rPr>
            </w:pPr>
            <w:r w:rsidRPr="00D43565">
              <w:rPr>
                <w:sz w:val="18"/>
                <w:szCs w:val="18"/>
              </w:rPr>
              <w:t>Б</w:t>
            </w:r>
          </w:p>
        </w:tc>
      </w:tr>
      <w:tr w:rsidR="001A46C2" w14:paraId="754C3AA4" w14:textId="77777777" w:rsidTr="003E2E85">
        <w:tc>
          <w:tcPr>
            <w:tcW w:w="670" w:type="dxa"/>
            <w:tcBorders>
              <w:top w:val="single" w:sz="4" w:space="0" w:color="auto"/>
              <w:left w:val="single" w:sz="4" w:space="0" w:color="auto"/>
              <w:bottom w:val="single" w:sz="4" w:space="0" w:color="auto"/>
              <w:right w:val="single" w:sz="4" w:space="0" w:color="auto"/>
            </w:tcBorders>
          </w:tcPr>
          <w:p w14:paraId="68F88AAF" w14:textId="77777777" w:rsidR="001A46C2" w:rsidRPr="00D43565" w:rsidRDefault="001A46C2" w:rsidP="001A46C2">
            <w:pPr>
              <w:rPr>
                <w:sz w:val="18"/>
                <w:szCs w:val="18"/>
              </w:rPr>
            </w:pPr>
            <w:r w:rsidRPr="00D43565">
              <w:rPr>
                <w:sz w:val="18"/>
                <w:szCs w:val="18"/>
              </w:rPr>
              <w:t>508.2</w:t>
            </w:r>
          </w:p>
        </w:tc>
        <w:tc>
          <w:tcPr>
            <w:tcW w:w="1051" w:type="dxa"/>
            <w:tcBorders>
              <w:top w:val="single" w:sz="4" w:space="0" w:color="auto"/>
              <w:left w:val="single" w:sz="4" w:space="0" w:color="auto"/>
              <w:bottom w:val="single" w:sz="4" w:space="0" w:color="auto"/>
              <w:right w:val="single" w:sz="4" w:space="0" w:color="auto"/>
            </w:tcBorders>
          </w:tcPr>
          <w:p w14:paraId="21ED3DA8"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56326F5"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67DA3F12" w14:textId="77777777" w:rsidR="001A46C2" w:rsidRPr="00D43565" w:rsidRDefault="001A46C2" w:rsidP="001A46C2">
            <w:pPr>
              <w:rPr>
                <w:sz w:val="18"/>
                <w:szCs w:val="18"/>
              </w:rPr>
            </w:pPr>
            <w:r>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14:paraId="3AB28CFA"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6ED71AD3"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D2CFFD8"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25FF096"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59D92A4" w14:textId="77777777" w:rsidR="001A46C2" w:rsidRPr="00D43565" w:rsidDel="00F408F4" w:rsidRDefault="001A46C2" w:rsidP="001A46C2">
            <w:pPr>
              <w:rPr>
                <w:sz w:val="18"/>
                <w:szCs w:val="18"/>
              </w:rPr>
            </w:pPr>
            <w:r w:rsidRPr="00D43565">
              <w:rPr>
                <w:sz w:val="18"/>
                <w:szCs w:val="18"/>
              </w:rPr>
              <w:t>010</w:t>
            </w:r>
          </w:p>
        </w:tc>
        <w:tc>
          <w:tcPr>
            <w:tcW w:w="852" w:type="dxa"/>
            <w:tcBorders>
              <w:top w:val="single" w:sz="4" w:space="0" w:color="auto"/>
              <w:left w:val="single" w:sz="4" w:space="0" w:color="auto"/>
              <w:bottom w:val="single" w:sz="4" w:space="0" w:color="auto"/>
              <w:right w:val="single" w:sz="4" w:space="0" w:color="auto"/>
            </w:tcBorders>
          </w:tcPr>
          <w:p w14:paraId="490F89D9" w14:textId="77777777" w:rsidR="001A46C2" w:rsidRPr="00D43565" w:rsidRDefault="001A46C2" w:rsidP="001A46C2">
            <w:pPr>
              <w:rPr>
                <w:sz w:val="18"/>
                <w:szCs w:val="18"/>
              </w:rPr>
            </w:pPr>
            <w:r w:rsidRPr="00D43565">
              <w:rPr>
                <w:sz w:val="18"/>
                <w:szCs w:val="18"/>
              </w:rPr>
              <w:t>8</w:t>
            </w:r>
          </w:p>
        </w:tc>
        <w:tc>
          <w:tcPr>
            <w:tcW w:w="2317" w:type="dxa"/>
            <w:tcBorders>
              <w:top w:val="single" w:sz="4" w:space="0" w:color="auto"/>
              <w:left w:val="single" w:sz="4" w:space="0" w:color="auto"/>
              <w:bottom w:val="single" w:sz="4" w:space="0" w:color="auto"/>
              <w:right w:val="single" w:sz="4" w:space="0" w:color="auto"/>
            </w:tcBorders>
          </w:tcPr>
          <w:p w14:paraId="742835BA" w14:textId="77777777" w:rsidR="001A46C2" w:rsidRPr="00D43565" w:rsidRDefault="001A46C2" w:rsidP="001A46C2">
            <w:pPr>
              <w:rPr>
                <w:sz w:val="18"/>
                <w:szCs w:val="18"/>
              </w:rPr>
            </w:pPr>
            <w:r w:rsidRPr="00D43565">
              <w:rPr>
                <w:sz w:val="18"/>
                <w:szCs w:val="18"/>
              </w:rPr>
              <w:t>Остатки на конец года по забалансовому счету 01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45A20FFD" w14:textId="77777777" w:rsidR="001A46C2" w:rsidRPr="00D43565" w:rsidRDefault="001A46C2" w:rsidP="001A46C2">
            <w:pPr>
              <w:rPr>
                <w:sz w:val="18"/>
                <w:szCs w:val="18"/>
              </w:rPr>
            </w:pPr>
            <w:r w:rsidRPr="00D43565">
              <w:rPr>
                <w:sz w:val="18"/>
                <w:szCs w:val="18"/>
              </w:rPr>
              <w:t>Б</w:t>
            </w:r>
          </w:p>
        </w:tc>
      </w:tr>
      <w:tr w:rsidR="001A46C2" w14:paraId="0EA439B6" w14:textId="77777777" w:rsidTr="003E2E85">
        <w:tc>
          <w:tcPr>
            <w:tcW w:w="670" w:type="dxa"/>
            <w:tcBorders>
              <w:top w:val="single" w:sz="4" w:space="0" w:color="auto"/>
              <w:left w:val="single" w:sz="4" w:space="0" w:color="auto"/>
              <w:bottom w:val="single" w:sz="4" w:space="0" w:color="auto"/>
              <w:right w:val="single" w:sz="4" w:space="0" w:color="auto"/>
            </w:tcBorders>
          </w:tcPr>
          <w:p w14:paraId="0872AEB3" w14:textId="77777777" w:rsidR="001A46C2" w:rsidRPr="00D43565" w:rsidRDefault="001A46C2" w:rsidP="001A46C2">
            <w:pPr>
              <w:rPr>
                <w:sz w:val="18"/>
                <w:szCs w:val="18"/>
              </w:rPr>
            </w:pPr>
            <w:r w:rsidRPr="00D43565">
              <w:rPr>
                <w:sz w:val="18"/>
                <w:szCs w:val="18"/>
              </w:rPr>
              <w:t>508.3</w:t>
            </w:r>
          </w:p>
        </w:tc>
        <w:tc>
          <w:tcPr>
            <w:tcW w:w="1051" w:type="dxa"/>
            <w:tcBorders>
              <w:top w:val="single" w:sz="4" w:space="0" w:color="auto"/>
              <w:left w:val="single" w:sz="4" w:space="0" w:color="auto"/>
              <w:bottom w:val="single" w:sz="4" w:space="0" w:color="auto"/>
              <w:right w:val="single" w:sz="4" w:space="0" w:color="auto"/>
            </w:tcBorders>
          </w:tcPr>
          <w:p w14:paraId="32A4CC17"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773657A2"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7ACCD46A" w14:textId="77777777" w:rsidR="001A46C2" w:rsidRPr="00D43565" w:rsidRDefault="001A46C2" w:rsidP="001A46C2">
            <w:pPr>
              <w:rPr>
                <w:sz w:val="18"/>
                <w:szCs w:val="18"/>
              </w:rPr>
            </w:pPr>
            <w:r>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14:paraId="1EFDDC5F"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0BFBF7B7"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5C5ADABB"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4861B11"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7C91A91" w14:textId="77777777" w:rsidR="001A46C2" w:rsidRPr="00D43565" w:rsidDel="00F408F4" w:rsidRDefault="001A46C2" w:rsidP="001A46C2">
            <w:pPr>
              <w:rPr>
                <w:sz w:val="18"/>
                <w:szCs w:val="18"/>
              </w:rPr>
            </w:pPr>
            <w:r w:rsidRPr="00D43565">
              <w:rPr>
                <w:sz w:val="18"/>
                <w:szCs w:val="18"/>
              </w:rPr>
              <w:t>010</w:t>
            </w:r>
          </w:p>
        </w:tc>
        <w:tc>
          <w:tcPr>
            <w:tcW w:w="852" w:type="dxa"/>
            <w:tcBorders>
              <w:top w:val="single" w:sz="4" w:space="0" w:color="auto"/>
              <w:left w:val="single" w:sz="4" w:space="0" w:color="auto"/>
              <w:bottom w:val="single" w:sz="4" w:space="0" w:color="auto"/>
              <w:right w:val="single" w:sz="4" w:space="0" w:color="auto"/>
            </w:tcBorders>
          </w:tcPr>
          <w:p w14:paraId="090CF9C8" w14:textId="77777777" w:rsidR="001A46C2" w:rsidRPr="00D43565" w:rsidRDefault="001A46C2" w:rsidP="001A46C2">
            <w:pPr>
              <w:rPr>
                <w:sz w:val="18"/>
                <w:szCs w:val="18"/>
              </w:rPr>
            </w:pPr>
            <w:r w:rsidRPr="00D43565">
              <w:rPr>
                <w:sz w:val="18"/>
                <w:szCs w:val="18"/>
              </w:rPr>
              <w:t>5</w:t>
            </w:r>
          </w:p>
        </w:tc>
        <w:tc>
          <w:tcPr>
            <w:tcW w:w="2317" w:type="dxa"/>
            <w:tcBorders>
              <w:top w:val="single" w:sz="4" w:space="0" w:color="auto"/>
              <w:left w:val="single" w:sz="4" w:space="0" w:color="auto"/>
              <w:bottom w:val="single" w:sz="4" w:space="0" w:color="auto"/>
              <w:right w:val="single" w:sz="4" w:space="0" w:color="auto"/>
            </w:tcBorders>
          </w:tcPr>
          <w:p w14:paraId="51D71D9C" w14:textId="77777777" w:rsidR="001A46C2" w:rsidRPr="00D43565" w:rsidRDefault="001A46C2" w:rsidP="001A46C2">
            <w:pPr>
              <w:rPr>
                <w:sz w:val="18"/>
                <w:szCs w:val="18"/>
              </w:rPr>
            </w:pPr>
            <w:r w:rsidRPr="00D43565">
              <w:rPr>
                <w:sz w:val="18"/>
                <w:szCs w:val="18"/>
              </w:rPr>
              <w:t>Остатки на начало года по забалансовому счету 01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4497CD1A" w14:textId="77777777" w:rsidR="001A46C2" w:rsidRPr="00D43565" w:rsidRDefault="001A46C2" w:rsidP="001A46C2">
            <w:pPr>
              <w:rPr>
                <w:sz w:val="18"/>
                <w:szCs w:val="18"/>
              </w:rPr>
            </w:pPr>
            <w:r w:rsidRPr="00D43565">
              <w:rPr>
                <w:sz w:val="18"/>
                <w:szCs w:val="18"/>
              </w:rPr>
              <w:t>Б</w:t>
            </w:r>
          </w:p>
        </w:tc>
      </w:tr>
      <w:tr w:rsidR="001A46C2" w14:paraId="1EC41889" w14:textId="77777777" w:rsidTr="003E2E85">
        <w:tc>
          <w:tcPr>
            <w:tcW w:w="670" w:type="dxa"/>
            <w:tcBorders>
              <w:top w:val="single" w:sz="4" w:space="0" w:color="auto"/>
              <w:left w:val="single" w:sz="4" w:space="0" w:color="auto"/>
              <w:bottom w:val="single" w:sz="4" w:space="0" w:color="auto"/>
              <w:right w:val="single" w:sz="4" w:space="0" w:color="auto"/>
            </w:tcBorders>
          </w:tcPr>
          <w:p w14:paraId="4D46B7BC" w14:textId="77777777" w:rsidR="001A46C2" w:rsidRPr="00D43565" w:rsidRDefault="001A46C2" w:rsidP="001A46C2">
            <w:pPr>
              <w:rPr>
                <w:sz w:val="18"/>
                <w:szCs w:val="18"/>
              </w:rPr>
            </w:pPr>
            <w:r w:rsidRPr="00D43565">
              <w:rPr>
                <w:sz w:val="18"/>
                <w:szCs w:val="18"/>
              </w:rPr>
              <w:t>508.4</w:t>
            </w:r>
          </w:p>
        </w:tc>
        <w:tc>
          <w:tcPr>
            <w:tcW w:w="1051" w:type="dxa"/>
            <w:tcBorders>
              <w:top w:val="single" w:sz="4" w:space="0" w:color="auto"/>
              <w:left w:val="single" w:sz="4" w:space="0" w:color="auto"/>
              <w:bottom w:val="single" w:sz="4" w:space="0" w:color="auto"/>
              <w:right w:val="single" w:sz="4" w:space="0" w:color="auto"/>
            </w:tcBorders>
          </w:tcPr>
          <w:p w14:paraId="2D037F1D"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7A3050E0"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2A9B9D4F" w14:textId="77777777" w:rsidR="001A46C2" w:rsidRPr="00D43565" w:rsidRDefault="001A46C2" w:rsidP="001A46C2">
            <w:pPr>
              <w:rPr>
                <w:sz w:val="18"/>
                <w:szCs w:val="18"/>
              </w:rPr>
            </w:pPr>
            <w:r>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14:paraId="2EEEA3F6"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414DA0E"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7EFDFBB6"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0AE70E5"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F2E0417" w14:textId="77777777" w:rsidR="001A46C2" w:rsidRPr="00D43565" w:rsidDel="00F408F4" w:rsidRDefault="001A46C2" w:rsidP="001A46C2">
            <w:pPr>
              <w:rPr>
                <w:sz w:val="18"/>
                <w:szCs w:val="18"/>
              </w:rPr>
            </w:pPr>
            <w:r w:rsidRPr="00D43565">
              <w:rPr>
                <w:sz w:val="18"/>
                <w:szCs w:val="18"/>
              </w:rPr>
              <w:t>010</w:t>
            </w:r>
          </w:p>
        </w:tc>
        <w:tc>
          <w:tcPr>
            <w:tcW w:w="852" w:type="dxa"/>
            <w:tcBorders>
              <w:top w:val="single" w:sz="4" w:space="0" w:color="auto"/>
              <w:left w:val="single" w:sz="4" w:space="0" w:color="auto"/>
              <w:bottom w:val="single" w:sz="4" w:space="0" w:color="auto"/>
              <w:right w:val="single" w:sz="4" w:space="0" w:color="auto"/>
            </w:tcBorders>
          </w:tcPr>
          <w:p w14:paraId="535FCCC8" w14:textId="77777777" w:rsidR="001A46C2" w:rsidRPr="00D43565" w:rsidRDefault="001A46C2" w:rsidP="001A46C2">
            <w:pPr>
              <w:rPr>
                <w:sz w:val="18"/>
                <w:szCs w:val="18"/>
              </w:rPr>
            </w:pPr>
            <w:r w:rsidRPr="00D43565">
              <w:rPr>
                <w:sz w:val="18"/>
                <w:szCs w:val="18"/>
              </w:rPr>
              <w:t>9</w:t>
            </w:r>
          </w:p>
        </w:tc>
        <w:tc>
          <w:tcPr>
            <w:tcW w:w="2317" w:type="dxa"/>
            <w:tcBorders>
              <w:top w:val="single" w:sz="4" w:space="0" w:color="auto"/>
              <w:left w:val="single" w:sz="4" w:space="0" w:color="auto"/>
              <w:bottom w:val="single" w:sz="4" w:space="0" w:color="auto"/>
              <w:right w:val="single" w:sz="4" w:space="0" w:color="auto"/>
            </w:tcBorders>
          </w:tcPr>
          <w:p w14:paraId="1D3FFA30" w14:textId="77777777" w:rsidR="001A46C2" w:rsidRPr="00D43565" w:rsidRDefault="001A46C2" w:rsidP="001A46C2">
            <w:pPr>
              <w:rPr>
                <w:sz w:val="18"/>
                <w:szCs w:val="18"/>
              </w:rPr>
            </w:pPr>
            <w:r w:rsidRPr="00D43565">
              <w:rPr>
                <w:sz w:val="18"/>
                <w:szCs w:val="18"/>
              </w:rPr>
              <w:t>Остатки на конец года по забалансовому счету 01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3A6DBBA2" w14:textId="77777777" w:rsidR="001A46C2" w:rsidRPr="00D43565" w:rsidRDefault="001A46C2" w:rsidP="001A46C2">
            <w:pPr>
              <w:rPr>
                <w:sz w:val="18"/>
                <w:szCs w:val="18"/>
              </w:rPr>
            </w:pPr>
            <w:r w:rsidRPr="00D43565">
              <w:rPr>
                <w:sz w:val="18"/>
                <w:szCs w:val="18"/>
              </w:rPr>
              <w:t>Б</w:t>
            </w:r>
          </w:p>
        </w:tc>
      </w:tr>
      <w:tr w:rsidR="001A46C2" w14:paraId="3EA7385C" w14:textId="77777777" w:rsidTr="003E2E85">
        <w:tc>
          <w:tcPr>
            <w:tcW w:w="670" w:type="dxa"/>
            <w:tcBorders>
              <w:top w:val="single" w:sz="4" w:space="0" w:color="auto"/>
              <w:left w:val="single" w:sz="4" w:space="0" w:color="auto"/>
              <w:bottom w:val="single" w:sz="4" w:space="0" w:color="auto"/>
              <w:right w:val="single" w:sz="4" w:space="0" w:color="auto"/>
            </w:tcBorders>
          </w:tcPr>
          <w:p w14:paraId="63EDFBB6" w14:textId="77777777" w:rsidR="001A46C2" w:rsidRPr="00D43565" w:rsidRDefault="001A46C2" w:rsidP="001A46C2">
            <w:pPr>
              <w:rPr>
                <w:sz w:val="18"/>
                <w:szCs w:val="18"/>
              </w:rPr>
            </w:pPr>
            <w:r w:rsidRPr="00D43565">
              <w:rPr>
                <w:sz w:val="18"/>
                <w:szCs w:val="18"/>
              </w:rPr>
              <w:t>508.5</w:t>
            </w:r>
          </w:p>
        </w:tc>
        <w:tc>
          <w:tcPr>
            <w:tcW w:w="1051" w:type="dxa"/>
            <w:tcBorders>
              <w:top w:val="single" w:sz="4" w:space="0" w:color="auto"/>
              <w:left w:val="single" w:sz="4" w:space="0" w:color="auto"/>
              <w:bottom w:val="single" w:sz="4" w:space="0" w:color="auto"/>
              <w:right w:val="single" w:sz="4" w:space="0" w:color="auto"/>
            </w:tcBorders>
          </w:tcPr>
          <w:p w14:paraId="3BDE5AF2"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5C53C9FB"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15789ABF" w14:textId="77777777" w:rsidR="001A46C2" w:rsidRPr="00D43565" w:rsidRDefault="001A46C2" w:rsidP="001A46C2">
            <w:pPr>
              <w:rPr>
                <w:sz w:val="18"/>
                <w:szCs w:val="18"/>
              </w:rPr>
            </w:pPr>
            <w:r>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14:paraId="4ED54ED4"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683DF2C1"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2B96CADA"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2F0E6E2"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ED65632" w14:textId="77777777" w:rsidR="001A46C2" w:rsidRPr="00D43565" w:rsidDel="00F408F4" w:rsidRDefault="001A46C2" w:rsidP="001A46C2">
            <w:pPr>
              <w:rPr>
                <w:sz w:val="18"/>
                <w:szCs w:val="18"/>
              </w:rPr>
            </w:pPr>
            <w:r w:rsidRPr="00D43565">
              <w:rPr>
                <w:sz w:val="18"/>
                <w:szCs w:val="18"/>
              </w:rPr>
              <w:t>010</w:t>
            </w:r>
          </w:p>
        </w:tc>
        <w:tc>
          <w:tcPr>
            <w:tcW w:w="852" w:type="dxa"/>
            <w:tcBorders>
              <w:top w:val="single" w:sz="4" w:space="0" w:color="auto"/>
              <w:left w:val="single" w:sz="4" w:space="0" w:color="auto"/>
              <w:bottom w:val="single" w:sz="4" w:space="0" w:color="auto"/>
              <w:right w:val="single" w:sz="4" w:space="0" w:color="auto"/>
            </w:tcBorders>
          </w:tcPr>
          <w:p w14:paraId="7FB5C428" w14:textId="77777777" w:rsidR="001A46C2" w:rsidRPr="00F12F19" w:rsidRDefault="001A46C2" w:rsidP="001A46C2">
            <w:pPr>
              <w:rPr>
                <w:sz w:val="18"/>
                <w:szCs w:val="18"/>
                <w:lang w:val="en-US"/>
              </w:rPr>
            </w:pPr>
            <w:r w:rsidRPr="00D43565">
              <w:rPr>
                <w:sz w:val="18"/>
                <w:szCs w:val="18"/>
              </w:rPr>
              <w:t>6</w:t>
            </w:r>
          </w:p>
        </w:tc>
        <w:tc>
          <w:tcPr>
            <w:tcW w:w="2317" w:type="dxa"/>
            <w:tcBorders>
              <w:top w:val="single" w:sz="4" w:space="0" w:color="auto"/>
              <w:left w:val="single" w:sz="4" w:space="0" w:color="auto"/>
              <w:bottom w:val="single" w:sz="4" w:space="0" w:color="auto"/>
              <w:right w:val="single" w:sz="4" w:space="0" w:color="auto"/>
            </w:tcBorders>
          </w:tcPr>
          <w:p w14:paraId="7B332671" w14:textId="77777777" w:rsidR="001A46C2" w:rsidRPr="00D43565" w:rsidRDefault="001A46C2" w:rsidP="001A46C2">
            <w:pPr>
              <w:rPr>
                <w:sz w:val="18"/>
                <w:szCs w:val="18"/>
              </w:rPr>
            </w:pPr>
            <w:r w:rsidRPr="00D43565">
              <w:rPr>
                <w:sz w:val="18"/>
                <w:szCs w:val="18"/>
              </w:rPr>
              <w:t>Остатки на начало года по забалансовому счету 01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7456BD40" w14:textId="77777777" w:rsidR="001A46C2" w:rsidRPr="00D43565" w:rsidRDefault="001A46C2" w:rsidP="001A46C2">
            <w:pPr>
              <w:rPr>
                <w:sz w:val="18"/>
                <w:szCs w:val="18"/>
              </w:rPr>
            </w:pPr>
            <w:r w:rsidRPr="00D43565">
              <w:rPr>
                <w:sz w:val="18"/>
                <w:szCs w:val="18"/>
              </w:rPr>
              <w:t>Б</w:t>
            </w:r>
          </w:p>
        </w:tc>
      </w:tr>
      <w:tr w:rsidR="001A46C2" w14:paraId="4BBCEBD9" w14:textId="77777777" w:rsidTr="003E2E85">
        <w:tc>
          <w:tcPr>
            <w:tcW w:w="670" w:type="dxa"/>
            <w:tcBorders>
              <w:top w:val="single" w:sz="4" w:space="0" w:color="auto"/>
              <w:left w:val="single" w:sz="4" w:space="0" w:color="auto"/>
              <w:bottom w:val="single" w:sz="4" w:space="0" w:color="auto"/>
              <w:right w:val="single" w:sz="4" w:space="0" w:color="auto"/>
            </w:tcBorders>
          </w:tcPr>
          <w:p w14:paraId="302A01DB" w14:textId="77777777" w:rsidR="001A46C2" w:rsidRPr="00D43565" w:rsidRDefault="001A46C2" w:rsidP="001A46C2">
            <w:pPr>
              <w:rPr>
                <w:sz w:val="18"/>
                <w:szCs w:val="18"/>
              </w:rPr>
            </w:pPr>
            <w:r w:rsidRPr="00D43565">
              <w:rPr>
                <w:sz w:val="18"/>
                <w:szCs w:val="18"/>
              </w:rPr>
              <w:t>508.6</w:t>
            </w:r>
          </w:p>
        </w:tc>
        <w:tc>
          <w:tcPr>
            <w:tcW w:w="1051" w:type="dxa"/>
            <w:tcBorders>
              <w:top w:val="single" w:sz="4" w:space="0" w:color="auto"/>
              <w:left w:val="single" w:sz="4" w:space="0" w:color="auto"/>
              <w:bottom w:val="single" w:sz="4" w:space="0" w:color="auto"/>
              <w:right w:val="single" w:sz="4" w:space="0" w:color="auto"/>
            </w:tcBorders>
          </w:tcPr>
          <w:p w14:paraId="5695FFA1"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537CB1DB"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71C00DC0" w14:textId="77777777" w:rsidR="001A46C2" w:rsidRPr="00D43565" w:rsidRDefault="001A46C2" w:rsidP="001A46C2">
            <w:pPr>
              <w:rPr>
                <w:sz w:val="18"/>
                <w:szCs w:val="18"/>
              </w:rPr>
            </w:pPr>
            <w:r>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14:paraId="6FDC6DDE"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766FC5DF"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3906EF54"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A1831F8"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D41E9BB" w14:textId="77777777" w:rsidR="001A46C2" w:rsidRPr="00D43565" w:rsidDel="00F408F4" w:rsidRDefault="001A46C2" w:rsidP="001A46C2">
            <w:pPr>
              <w:rPr>
                <w:sz w:val="18"/>
                <w:szCs w:val="18"/>
              </w:rPr>
            </w:pPr>
            <w:r w:rsidRPr="00D43565">
              <w:rPr>
                <w:sz w:val="18"/>
                <w:szCs w:val="18"/>
              </w:rPr>
              <w:t>010</w:t>
            </w:r>
          </w:p>
        </w:tc>
        <w:tc>
          <w:tcPr>
            <w:tcW w:w="852" w:type="dxa"/>
            <w:tcBorders>
              <w:top w:val="single" w:sz="4" w:space="0" w:color="auto"/>
              <w:left w:val="single" w:sz="4" w:space="0" w:color="auto"/>
              <w:bottom w:val="single" w:sz="4" w:space="0" w:color="auto"/>
              <w:right w:val="single" w:sz="4" w:space="0" w:color="auto"/>
            </w:tcBorders>
          </w:tcPr>
          <w:p w14:paraId="14B0A7B1" w14:textId="77777777" w:rsidR="001A46C2" w:rsidRPr="00D43565" w:rsidRDefault="001A46C2" w:rsidP="001A46C2">
            <w:pPr>
              <w:rPr>
                <w:sz w:val="18"/>
                <w:szCs w:val="18"/>
              </w:rPr>
            </w:pPr>
            <w:r w:rsidRPr="00D43565">
              <w:rPr>
                <w:sz w:val="18"/>
                <w:szCs w:val="18"/>
              </w:rPr>
              <w:t>10</w:t>
            </w:r>
          </w:p>
        </w:tc>
        <w:tc>
          <w:tcPr>
            <w:tcW w:w="2317" w:type="dxa"/>
            <w:tcBorders>
              <w:top w:val="single" w:sz="4" w:space="0" w:color="auto"/>
              <w:left w:val="single" w:sz="4" w:space="0" w:color="auto"/>
              <w:bottom w:val="single" w:sz="4" w:space="0" w:color="auto"/>
              <w:right w:val="single" w:sz="4" w:space="0" w:color="auto"/>
            </w:tcBorders>
          </w:tcPr>
          <w:p w14:paraId="581DF569" w14:textId="77777777" w:rsidR="001A46C2" w:rsidRPr="00D43565" w:rsidRDefault="001A46C2" w:rsidP="001A46C2">
            <w:pPr>
              <w:rPr>
                <w:sz w:val="18"/>
                <w:szCs w:val="18"/>
              </w:rPr>
            </w:pPr>
            <w:r w:rsidRPr="00D43565">
              <w:rPr>
                <w:sz w:val="18"/>
                <w:szCs w:val="18"/>
              </w:rPr>
              <w:t>Остатки на конец года по забалансовому счету 01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105C9B42" w14:textId="77777777" w:rsidR="001A46C2" w:rsidRPr="00D43565" w:rsidRDefault="001A46C2" w:rsidP="001A46C2">
            <w:pPr>
              <w:rPr>
                <w:sz w:val="18"/>
                <w:szCs w:val="18"/>
              </w:rPr>
            </w:pPr>
            <w:r w:rsidRPr="00D43565">
              <w:rPr>
                <w:sz w:val="18"/>
                <w:szCs w:val="18"/>
              </w:rPr>
              <w:t>Б</w:t>
            </w:r>
          </w:p>
        </w:tc>
      </w:tr>
      <w:tr w:rsidR="001A46C2" w14:paraId="0A873179" w14:textId="77777777" w:rsidTr="003E2E85">
        <w:tc>
          <w:tcPr>
            <w:tcW w:w="670" w:type="dxa"/>
            <w:tcBorders>
              <w:top w:val="single" w:sz="4" w:space="0" w:color="auto"/>
              <w:left w:val="single" w:sz="4" w:space="0" w:color="auto"/>
              <w:bottom w:val="single" w:sz="4" w:space="0" w:color="auto"/>
              <w:right w:val="single" w:sz="4" w:space="0" w:color="auto"/>
            </w:tcBorders>
          </w:tcPr>
          <w:p w14:paraId="29B0B881" w14:textId="77777777" w:rsidR="001A46C2" w:rsidRPr="00D43565" w:rsidRDefault="001A46C2" w:rsidP="001A46C2">
            <w:pPr>
              <w:rPr>
                <w:sz w:val="18"/>
                <w:szCs w:val="18"/>
              </w:rPr>
            </w:pPr>
            <w:r w:rsidRPr="00D43565">
              <w:rPr>
                <w:sz w:val="18"/>
                <w:szCs w:val="18"/>
              </w:rPr>
              <w:t>509.1</w:t>
            </w:r>
          </w:p>
        </w:tc>
        <w:tc>
          <w:tcPr>
            <w:tcW w:w="1051" w:type="dxa"/>
            <w:tcBorders>
              <w:top w:val="single" w:sz="4" w:space="0" w:color="auto"/>
              <w:left w:val="single" w:sz="4" w:space="0" w:color="auto"/>
              <w:bottom w:val="single" w:sz="4" w:space="0" w:color="auto"/>
              <w:right w:val="single" w:sz="4" w:space="0" w:color="auto"/>
            </w:tcBorders>
          </w:tcPr>
          <w:p w14:paraId="7BA2EA14"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33FAEA77"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3C01B1F8" w14:textId="77777777" w:rsidR="001A46C2" w:rsidRPr="00D43565" w:rsidRDefault="001A46C2" w:rsidP="001A46C2">
            <w:pPr>
              <w:rPr>
                <w:sz w:val="18"/>
                <w:szCs w:val="18"/>
              </w:rPr>
            </w:pPr>
            <w:r>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14:paraId="28154FA9"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549DD4B2"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5F58363"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6BE34D1"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9FD3D8B" w14:textId="77777777" w:rsidR="001A46C2" w:rsidRPr="00D43565" w:rsidDel="00F408F4" w:rsidRDefault="001A46C2" w:rsidP="001A46C2">
            <w:pPr>
              <w:rPr>
                <w:sz w:val="18"/>
                <w:szCs w:val="18"/>
              </w:rPr>
            </w:pPr>
            <w:r w:rsidRPr="00D43565">
              <w:rPr>
                <w:sz w:val="18"/>
                <w:szCs w:val="18"/>
              </w:rPr>
              <w:t>0</w:t>
            </w:r>
            <w:r>
              <w:rPr>
                <w:sz w:val="18"/>
                <w:szCs w:val="18"/>
              </w:rPr>
              <w:t>2</w:t>
            </w:r>
            <w:r w:rsidRPr="00D43565">
              <w:rPr>
                <w:sz w:val="18"/>
                <w:szCs w:val="18"/>
              </w:rPr>
              <w:t>0</w:t>
            </w:r>
          </w:p>
        </w:tc>
        <w:tc>
          <w:tcPr>
            <w:tcW w:w="852" w:type="dxa"/>
            <w:tcBorders>
              <w:top w:val="single" w:sz="4" w:space="0" w:color="auto"/>
              <w:left w:val="single" w:sz="4" w:space="0" w:color="auto"/>
              <w:bottom w:val="single" w:sz="4" w:space="0" w:color="auto"/>
              <w:right w:val="single" w:sz="4" w:space="0" w:color="auto"/>
            </w:tcBorders>
          </w:tcPr>
          <w:p w14:paraId="032EF503"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tcPr>
          <w:p w14:paraId="3B7A1CC7" w14:textId="77777777" w:rsidR="001A46C2" w:rsidRPr="00D43565" w:rsidRDefault="001A46C2" w:rsidP="001A46C2">
            <w:pPr>
              <w:rPr>
                <w:sz w:val="18"/>
                <w:szCs w:val="18"/>
              </w:rPr>
            </w:pPr>
            <w:r w:rsidRPr="00D43565">
              <w:rPr>
                <w:sz w:val="18"/>
                <w:szCs w:val="18"/>
              </w:rPr>
              <w:t>Остатки на начало года по забалансовому счету 0</w:t>
            </w:r>
            <w:r>
              <w:rPr>
                <w:sz w:val="18"/>
                <w:szCs w:val="18"/>
              </w:rPr>
              <w:t>2</w:t>
            </w:r>
            <w:r w:rsidRPr="00D43565">
              <w:rPr>
                <w:sz w:val="18"/>
                <w:szCs w:val="18"/>
              </w:rPr>
              <w:t xml:space="preserve">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56AEC9F9" w14:textId="77777777" w:rsidR="001A46C2" w:rsidRPr="00D43565" w:rsidRDefault="001A46C2" w:rsidP="001A46C2">
            <w:pPr>
              <w:rPr>
                <w:sz w:val="18"/>
                <w:szCs w:val="18"/>
              </w:rPr>
            </w:pPr>
            <w:r w:rsidRPr="00D43565">
              <w:rPr>
                <w:sz w:val="18"/>
                <w:szCs w:val="18"/>
              </w:rPr>
              <w:t>Б</w:t>
            </w:r>
          </w:p>
        </w:tc>
      </w:tr>
      <w:tr w:rsidR="001A46C2" w14:paraId="6EF130CA" w14:textId="77777777" w:rsidTr="003E2E85">
        <w:tc>
          <w:tcPr>
            <w:tcW w:w="670" w:type="dxa"/>
            <w:tcBorders>
              <w:top w:val="single" w:sz="4" w:space="0" w:color="auto"/>
              <w:left w:val="single" w:sz="4" w:space="0" w:color="auto"/>
              <w:bottom w:val="single" w:sz="4" w:space="0" w:color="auto"/>
              <w:right w:val="single" w:sz="4" w:space="0" w:color="auto"/>
            </w:tcBorders>
          </w:tcPr>
          <w:p w14:paraId="7F81A487" w14:textId="77777777" w:rsidR="001A46C2" w:rsidRPr="00D43565" w:rsidRDefault="001A46C2" w:rsidP="001A46C2">
            <w:pPr>
              <w:rPr>
                <w:sz w:val="18"/>
                <w:szCs w:val="18"/>
              </w:rPr>
            </w:pPr>
            <w:r w:rsidRPr="00D43565">
              <w:rPr>
                <w:sz w:val="18"/>
                <w:szCs w:val="18"/>
              </w:rPr>
              <w:t>509.2</w:t>
            </w:r>
          </w:p>
        </w:tc>
        <w:tc>
          <w:tcPr>
            <w:tcW w:w="1051" w:type="dxa"/>
            <w:tcBorders>
              <w:top w:val="single" w:sz="4" w:space="0" w:color="auto"/>
              <w:left w:val="single" w:sz="4" w:space="0" w:color="auto"/>
              <w:bottom w:val="single" w:sz="4" w:space="0" w:color="auto"/>
              <w:right w:val="single" w:sz="4" w:space="0" w:color="auto"/>
            </w:tcBorders>
          </w:tcPr>
          <w:p w14:paraId="2B91CA60"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130D9E1E"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0C77A531" w14:textId="77777777" w:rsidR="001A46C2" w:rsidRPr="00D43565" w:rsidRDefault="001A46C2" w:rsidP="001A46C2">
            <w:pPr>
              <w:rPr>
                <w:sz w:val="18"/>
                <w:szCs w:val="18"/>
              </w:rPr>
            </w:pPr>
            <w:r>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14:paraId="6508F66E"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23E2CB8E"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4EA7C826"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5B6312D"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98936E2" w14:textId="77777777" w:rsidR="001A46C2" w:rsidRPr="00D43565" w:rsidDel="00F408F4" w:rsidRDefault="001A46C2" w:rsidP="001A46C2">
            <w:pPr>
              <w:rPr>
                <w:sz w:val="18"/>
                <w:szCs w:val="18"/>
              </w:rPr>
            </w:pPr>
            <w:r w:rsidRPr="00D43565">
              <w:rPr>
                <w:sz w:val="18"/>
                <w:szCs w:val="18"/>
              </w:rPr>
              <w:t>0</w:t>
            </w:r>
            <w:r>
              <w:rPr>
                <w:sz w:val="18"/>
                <w:szCs w:val="18"/>
              </w:rPr>
              <w:t>2</w:t>
            </w:r>
            <w:r w:rsidRPr="00D43565">
              <w:rPr>
                <w:sz w:val="18"/>
                <w:szCs w:val="18"/>
              </w:rPr>
              <w:t>0</w:t>
            </w:r>
          </w:p>
        </w:tc>
        <w:tc>
          <w:tcPr>
            <w:tcW w:w="852" w:type="dxa"/>
            <w:tcBorders>
              <w:top w:val="single" w:sz="4" w:space="0" w:color="auto"/>
              <w:left w:val="single" w:sz="4" w:space="0" w:color="auto"/>
              <w:bottom w:val="single" w:sz="4" w:space="0" w:color="auto"/>
              <w:right w:val="single" w:sz="4" w:space="0" w:color="auto"/>
            </w:tcBorders>
          </w:tcPr>
          <w:p w14:paraId="700B4408" w14:textId="77777777" w:rsidR="001A46C2" w:rsidRPr="00D43565" w:rsidRDefault="001A46C2" w:rsidP="001A46C2">
            <w:pPr>
              <w:rPr>
                <w:sz w:val="18"/>
                <w:szCs w:val="18"/>
              </w:rPr>
            </w:pPr>
            <w:r w:rsidRPr="00D43565">
              <w:rPr>
                <w:sz w:val="18"/>
                <w:szCs w:val="18"/>
              </w:rPr>
              <w:t>8</w:t>
            </w:r>
          </w:p>
        </w:tc>
        <w:tc>
          <w:tcPr>
            <w:tcW w:w="2317" w:type="dxa"/>
            <w:tcBorders>
              <w:top w:val="single" w:sz="4" w:space="0" w:color="auto"/>
              <w:left w:val="single" w:sz="4" w:space="0" w:color="auto"/>
              <w:bottom w:val="single" w:sz="4" w:space="0" w:color="auto"/>
              <w:right w:val="single" w:sz="4" w:space="0" w:color="auto"/>
            </w:tcBorders>
          </w:tcPr>
          <w:p w14:paraId="7B3DCF21" w14:textId="77777777" w:rsidR="001A46C2" w:rsidRPr="00D43565" w:rsidRDefault="001A46C2" w:rsidP="001A46C2">
            <w:pPr>
              <w:rPr>
                <w:sz w:val="18"/>
                <w:szCs w:val="18"/>
              </w:rPr>
            </w:pPr>
            <w:r w:rsidRPr="00D43565">
              <w:rPr>
                <w:sz w:val="18"/>
                <w:szCs w:val="18"/>
              </w:rPr>
              <w:t>Остатки на конец года по забалансовому счету 0</w:t>
            </w:r>
            <w:r>
              <w:rPr>
                <w:sz w:val="18"/>
                <w:szCs w:val="18"/>
              </w:rPr>
              <w:t>2</w:t>
            </w:r>
            <w:r w:rsidRPr="00D43565">
              <w:rPr>
                <w:sz w:val="18"/>
                <w:szCs w:val="18"/>
              </w:rPr>
              <w:t xml:space="preserve">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0D40184E" w14:textId="77777777" w:rsidR="001A46C2" w:rsidRPr="00D43565" w:rsidRDefault="001A46C2" w:rsidP="001A46C2">
            <w:pPr>
              <w:rPr>
                <w:sz w:val="18"/>
                <w:szCs w:val="18"/>
              </w:rPr>
            </w:pPr>
            <w:r w:rsidRPr="00D43565">
              <w:rPr>
                <w:sz w:val="18"/>
                <w:szCs w:val="18"/>
              </w:rPr>
              <w:t>Б</w:t>
            </w:r>
          </w:p>
        </w:tc>
      </w:tr>
      <w:tr w:rsidR="001A46C2" w14:paraId="159590EF" w14:textId="77777777" w:rsidTr="003E2E85">
        <w:tc>
          <w:tcPr>
            <w:tcW w:w="670" w:type="dxa"/>
            <w:tcBorders>
              <w:top w:val="single" w:sz="4" w:space="0" w:color="auto"/>
              <w:left w:val="single" w:sz="4" w:space="0" w:color="auto"/>
              <w:bottom w:val="single" w:sz="4" w:space="0" w:color="auto"/>
              <w:right w:val="single" w:sz="4" w:space="0" w:color="auto"/>
            </w:tcBorders>
          </w:tcPr>
          <w:p w14:paraId="35E9A806" w14:textId="77777777" w:rsidR="001A46C2" w:rsidRPr="00D43565" w:rsidRDefault="001A46C2" w:rsidP="001A46C2">
            <w:pPr>
              <w:rPr>
                <w:sz w:val="18"/>
                <w:szCs w:val="18"/>
              </w:rPr>
            </w:pPr>
            <w:r w:rsidRPr="00D43565">
              <w:rPr>
                <w:sz w:val="18"/>
                <w:szCs w:val="18"/>
              </w:rPr>
              <w:t>509.3</w:t>
            </w:r>
          </w:p>
        </w:tc>
        <w:tc>
          <w:tcPr>
            <w:tcW w:w="1051" w:type="dxa"/>
            <w:tcBorders>
              <w:top w:val="single" w:sz="4" w:space="0" w:color="auto"/>
              <w:left w:val="single" w:sz="4" w:space="0" w:color="auto"/>
              <w:bottom w:val="single" w:sz="4" w:space="0" w:color="auto"/>
              <w:right w:val="single" w:sz="4" w:space="0" w:color="auto"/>
            </w:tcBorders>
          </w:tcPr>
          <w:p w14:paraId="5FDFC4B8"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68ABF2E"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33D5169D" w14:textId="77777777" w:rsidR="001A46C2" w:rsidRPr="00D43565" w:rsidRDefault="001A46C2" w:rsidP="001A46C2">
            <w:pPr>
              <w:rPr>
                <w:sz w:val="18"/>
                <w:szCs w:val="18"/>
              </w:rPr>
            </w:pPr>
            <w:r>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14:paraId="10D142C7"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46FB998B"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3D3E4DC0"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A3999F1"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ED36833" w14:textId="77777777" w:rsidR="001A46C2" w:rsidRPr="00D43565" w:rsidDel="00F408F4" w:rsidRDefault="001A46C2" w:rsidP="001A46C2">
            <w:pPr>
              <w:rPr>
                <w:sz w:val="18"/>
                <w:szCs w:val="18"/>
              </w:rPr>
            </w:pPr>
            <w:r w:rsidRPr="00D43565">
              <w:rPr>
                <w:sz w:val="18"/>
                <w:szCs w:val="18"/>
              </w:rPr>
              <w:t>0</w:t>
            </w:r>
            <w:r>
              <w:rPr>
                <w:sz w:val="18"/>
                <w:szCs w:val="18"/>
              </w:rPr>
              <w:t>2</w:t>
            </w:r>
            <w:r w:rsidRPr="00D43565">
              <w:rPr>
                <w:sz w:val="18"/>
                <w:szCs w:val="18"/>
              </w:rPr>
              <w:t>0</w:t>
            </w:r>
          </w:p>
        </w:tc>
        <w:tc>
          <w:tcPr>
            <w:tcW w:w="852" w:type="dxa"/>
            <w:tcBorders>
              <w:top w:val="single" w:sz="4" w:space="0" w:color="auto"/>
              <w:left w:val="single" w:sz="4" w:space="0" w:color="auto"/>
              <w:bottom w:val="single" w:sz="4" w:space="0" w:color="auto"/>
              <w:right w:val="single" w:sz="4" w:space="0" w:color="auto"/>
            </w:tcBorders>
          </w:tcPr>
          <w:p w14:paraId="7F514876" w14:textId="77777777" w:rsidR="001A46C2" w:rsidRPr="00D43565" w:rsidRDefault="001A46C2" w:rsidP="001A46C2">
            <w:pPr>
              <w:rPr>
                <w:sz w:val="18"/>
                <w:szCs w:val="18"/>
              </w:rPr>
            </w:pPr>
            <w:r w:rsidRPr="00D43565">
              <w:rPr>
                <w:sz w:val="18"/>
                <w:szCs w:val="18"/>
              </w:rPr>
              <w:t>5</w:t>
            </w:r>
          </w:p>
        </w:tc>
        <w:tc>
          <w:tcPr>
            <w:tcW w:w="2317" w:type="dxa"/>
            <w:tcBorders>
              <w:top w:val="single" w:sz="4" w:space="0" w:color="auto"/>
              <w:left w:val="single" w:sz="4" w:space="0" w:color="auto"/>
              <w:bottom w:val="single" w:sz="4" w:space="0" w:color="auto"/>
              <w:right w:val="single" w:sz="4" w:space="0" w:color="auto"/>
            </w:tcBorders>
          </w:tcPr>
          <w:p w14:paraId="6C55D232" w14:textId="77777777" w:rsidR="001A46C2" w:rsidRPr="00D43565" w:rsidRDefault="001A46C2" w:rsidP="001A46C2">
            <w:pPr>
              <w:rPr>
                <w:sz w:val="18"/>
                <w:szCs w:val="18"/>
              </w:rPr>
            </w:pPr>
            <w:r w:rsidRPr="00D43565">
              <w:rPr>
                <w:sz w:val="18"/>
                <w:szCs w:val="18"/>
              </w:rPr>
              <w:t>Остатки на начало года по забалансовому счету 0</w:t>
            </w:r>
            <w:r>
              <w:rPr>
                <w:sz w:val="18"/>
                <w:szCs w:val="18"/>
              </w:rPr>
              <w:t>2</w:t>
            </w:r>
            <w:r w:rsidRPr="00D43565">
              <w:rPr>
                <w:sz w:val="18"/>
                <w:szCs w:val="18"/>
              </w:rPr>
              <w:t xml:space="preserve">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336DC7C5" w14:textId="77777777" w:rsidR="001A46C2" w:rsidRPr="00D43565" w:rsidRDefault="001A46C2" w:rsidP="001A46C2">
            <w:pPr>
              <w:rPr>
                <w:sz w:val="18"/>
                <w:szCs w:val="18"/>
              </w:rPr>
            </w:pPr>
            <w:r w:rsidRPr="00D43565">
              <w:rPr>
                <w:sz w:val="18"/>
                <w:szCs w:val="18"/>
              </w:rPr>
              <w:t>Б</w:t>
            </w:r>
          </w:p>
        </w:tc>
      </w:tr>
      <w:tr w:rsidR="001A46C2" w14:paraId="299EF197" w14:textId="77777777" w:rsidTr="003E2E85">
        <w:tc>
          <w:tcPr>
            <w:tcW w:w="670" w:type="dxa"/>
            <w:tcBorders>
              <w:top w:val="single" w:sz="4" w:space="0" w:color="auto"/>
              <w:left w:val="single" w:sz="4" w:space="0" w:color="auto"/>
              <w:bottom w:val="single" w:sz="4" w:space="0" w:color="auto"/>
              <w:right w:val="single" w:sz="4" w:space="0" w:color="auto"/>
            </w:tcBorders>
          </w:tcPr>
          <w:p w14:paraId="25E5D56D" w14:textId="77777777" w:rsidR="001A46C2" w:rsidRPr="00D43565" w:rsidRDefault="001A46C2" w:rsidP="001A46C2">
            <w:pPr>
              <w:rPr>
                <w:sz w:val="18"/>
                <w:szCs w:val="18"/>
              </w:rPr>
            </w:pPr>
            <w:r w:rsidRPr="00D43565">
              <w:rPr>
                <w:sz w:val="18"/>
                <w:szCs w:val="18"/>
              </w:rPr>
              <w:t>509.4</w:t>
            </w:r>
          </w:p>
        </w:tc>
        <w:tc>
          <w:tcPr>
            <w:tcW w:w="1051" w:type="dxa"/>
            <w:tcBorders>
              <w:top w:val="single" w:sz="4" w:space="0" w:color="auto"/>
              <w:left w:val="single" w:sz="4" w:space="0" w:color="auto"/>
              <w:bottom w:val="single" w:sz="4" w:space="0" w:color="auto"/>
              <w:right w:val="single" w:sz="4" w:space="0" w:color="auto"/>
            </w:tcBorders>
          </w:tcPr>
          <w:p w14:paraId="7D397DB4"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1984AB1"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6A763C25" w14:textId="77777777" w:rsidR="001A46C2" w:rsidRPr="00D43565" w:rsidRDefault="001A46C2" w:rsidP="001A46C2">
            <w:pPr>
              <w:rPr>
                <w:sz w:val="18"/>
                <w:szCs w:val="18"/>
              </w:rPr>
            </w:pPr>
            <w:r>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14:paraId="54EE3B18"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525DF7E3"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79FB9614"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3B97C92"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DECB7E5" w14:textId="77777777" w:rsidR="001A46C2" w:rsidRPr="00D43565" w:rsidDel="00F408F4" w:rsidRDefault="001A46C2" w:rsidP="001A46C2">
            <w:pPr>
              <w:rPr>
                <w:sz w:val="18"/>
                <w:szCs w:val="18"/>
              </w:rPr>
            </w:pPr>
            <w:r w:rsidRPr="00D43565">
              <w:rPr>
                <w:sz w:val="18"/>
                <w:szCs w:val="18"/>
              </w:rPr>
              <w:t>0</w:t>
            </w:r>
            <w:r>
              <w:rPr>
                <w:sz w:val="18"/>
                <w:szCs w:val="18"/>
              </w:rPr>
              <w:t>2</w:t>
            </w:r>
            <w:r w:rsidRPr="00D43565">
              <w:rPr>
                <w:sz w:val="18"/>
                <w:szCs w:val="18"/>
              </w:rPr>
              <w:t>0</w:t>
            </w:r>
          </w:p>
        </w:tc>
        <w:tc>
          <w:tcPr>
            <w:tcW w:w="852" w:type="dxa"/>
            <w:tcBorders>
              <w:top w:val="single" w:sz="4" w:space="0" w:color="auto"/>
              <w:left w:val="single" w:sz="4" w:space="0" w:color="auto"/>
              <w:bottom w:val="single" w:sz="4" w:space="0" w:color="auto"/>
              <w:right w:val="single" w:sz="4" w:space="0" w:color="auto"/>
            </w:tcBorders>
          </w:tcPr>
          <w:p w14:paraId="3D579147" w14:textId="77777777" w:rsidR="001A46C2" w:rsidRPr="00D43565" w:rsidRDefault="001A46C2" w:rsidP="001A46C2">
            <w:pPr>
              <w:rPr>
                <w:sz w:val="18"/>
                <w:szCs w:val="18"/>
              </w:rPr>
            </w:pPr>
            <w:r w:rsidRPr="00D43565">
              <w:rPr>
                <w:sz w:val="18"/>
                <w:szCs w:val="18"/>
              </w:rPr>
              <w:t>9</w:t>
            </w:r>
          </w:p>
        </w:tc>
        <w:tc>
          <w:tcPr>
            <w:tcW w:w="2317" w:type="dxa"/>
            <w:tcBorders>
              <w:top w:val="single" w:sz="4" w:space="0" w:color="auto"/>
              <w:left w:val="single" w:sz="4" w:space="0" w:color="auto"/>
              <w:bottom w:val="single" w:sz="4" w:space="0" w:color="auto"/>
              <w:right w:val="single" w:sz="4" w:space="0" w:color="auto"/>
            </w:tcBorders>
          </w:tcPr>
          <w:p w14:paraId="636D1666" w14:textId="77777777" w:rsidR="001A46C2" w:rsidRPr="00D43565" w:rsidRDefault="001A46C2" w:rsidP="001A46C2">
            <w:pPr>
              <w:rPr>
                <w:sz w:val="18"/>
                <w:szCs w:val="18"/>
              </w:rPr>
            </w:pPr>
            <w:r w:rsidRPr="00D43565">
              <w:rPr>
                <w:sz w:val="18"/>
                <w:szCs w:val="18"/>
              </w:rPr>
              <w:t>Остатки на конец года по забалансовому счету 0</w:t>
            </w:r>
            <w:r>
              <w:rPr>
                <w:sz w:val="18"/>
                <w:szCs w:val="18"/>
              </w:rPr>
              <w:t>2</w:t>
            </w:r>
            <w:r w:rsidRPr="00D43565">
              <w:rPr>
                <w:sz w:val="18"/>
                <w:szCs w:val="18"/>
              </w:rPr>
              <w:t xml:space="preserve">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6B013D70" w14:textId="77777777" w:rsidR="001A46C2" w:rsidRPr="00D43565" w:rsidRDefault="001A46C2" w:rsidP="001A46C2">
            <w:pPr>
              <w:rPr>
                <w:sz w:val="18"/>
                <w:szCs w:val="18"/>
              </w:rPr>
            </w:pPr>
            <w:r w:rsidRPr="00D43565">
              <w:rPr>
                <w:sz w:val="18"/>
                <w:szCs w:val="18"/>
              </w:rPr>
              <w:t>Б</w:t>
            </w:r>
          </w:p>
        </w:tc>
      </w:tr>
      <w:tr w:rsidR="001A46C2" w14:paraId="4DD2CEA1" w14:textId="77777777" w:rsidTr="003E2E85">
        <w:tc>
          <w:tcPr>
            <w:tcW w:w="670" w:type="dxa"/>
            <w:tcBorders>
              <w:top w:val="single" w:sz="4" w:space="0" w:color="auto"/>
              <w:left w:val="single" w:sz="4" w:space="0" w:color="auto"/>
              <w:bottom w:val="single" w:sz="4" w:space="0" w:color="auto"/>
              <w:right w:val="single" w:sz="4" w:space="0" w:color="auto"/>
            </w:tcBorders>
          </w:tcPr>
          <w:p w14:paraId="51A70A17" w14:textId="77777777" w:rsidR="001A46C2" w:rsidRPr="00D43565" w:rsidRDefault="001A46C2" w:rsidP="001A46C2">
            <w:pPr>
              <w:rPr>
                <w:sz w:val="18"/>
                <w:szCs w:val="18"/>
              </w:rPr>
            </w:pPr>
            <w:r w:rsidRPr="00D43565">
              <w:rPr>
                <w:sz w:val="18"/>
                <w:szCs w:val="18"/>
              </w:rPr>
              <w:t>509.5</w:t>
            </w:r>
          </w:p>
        </w:tc>
        <w:tc>
          <w:tcPr>
            <w:tcW w:w="1051" w:type="dxa"/>
            <w:tcBorders>
              <w:top w:val="single" w:sz="4" w:space="0" w:color="auto"/>
              <w:left w:val="single" w:sz="4" w:space="0" w:color="auto"/>
              <w:bottom w:val="single" w:sz="4" w:space="0" w:color="auto"/>
              <w:right w:val="single" w:sz="4" w:space="0" w:color="auto"/>
            </w:tcBorders>
          </w:tcPr>
          <w:p w14:paraId="103B0533"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43433E22"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05B37892" w14:textId="77777777" w:rsidR="001A46C2" w:rsidRPr="00D43565" w:rsidRDefault="001A46C2" w:rsidP="001A46C2">
            <w:pPr>
              <w:rPr>
                <w:sz w:val="18"/>
                <w:szCs w:val="18"/>
              </w:rPr>
            </w:pPr>
            <w:r>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14:paraId="512520D3"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86929CD"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15756D93"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4F95A8C"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D1384E6" w14:textId="77777777" w:rsidR="001A46C2" w:rsidRPr="00D43565" w:rsidDel="00F408F4" w:rsidRDefault="001A46C2" w:rsidP="001A46C2">
            <w:pPr>
              <w:rPr>
                <w:sz w:val="18"/>
                <w:szCs w:val="18"/>
              </w:rPr>
            </w:pPr>
            <w:r w:rsidRPr="00D43565">
              <w:rPr>
                <w:sz w:val="18"/>
                <w:szCs w:val="18"/>
              </w:rPr>
              <w:t>0</w:t>
            </w:r>
            <w:r>
              <w:rPr>
                <w:sz w:val="18"/>
                <w:szCs w:val="18"/>
              </w:rPr>
              <w:t>2</w:t>
            </w:r>
            <w:r w:rsidRPr="00D43565">
              <w:rPr>
                <w:sz w:val="18"/>
                <w:szCs w:val="18"/>
              </w:rPr>
              <w:t>0</w:t>
            </w:r>
          </w:p>
        </w:tc>
        <w:tc>
          <w:tcPr>
            <w:tcW w:w="852" w:type="dxa"/>
            <w:tcBorders>
              <w:top w:val="single" w:sz="4" w:space="0" w:color="auto"/>
              <w:left w:val="single" w:sz="4" w:space="0" w:color="auto"/>
              <w:bottom w:val="single" w:sz="4" w:space="0" w:color="auto"/>
              <w:right w:val="single" w:sz="4" w:space="0" w:color="auto"/>
            </w:tcBorders>
          </w:tcPr>
          <w:p w14:paraId="70DE55CD" w14:textId="77777777" w:rsidR="001A46C2" w:rsidRPr="00D43565" w:rsidRDefault="001A46C2" w:rsidP="001A46C2">
            <w:pPr>
              <w:rPr>
                <w:sz w:val="18"/>
                <w:szCs w:val="18"/>
              </w:rPr>
            </w:pPr>
            <w:r w:rsidRPr="00D43565">
              <w:rPr>
                <w:sz w:val="18"/>
                <w:szCs w:val="18"/>
              </w:rPr>
              <w:t>6</w:t>
            </w:r>
          </w:p>
        </w:tc>
        <w:tc>
          <w:tcPr>
            <w:tcW w:w="2317" w:type="dxa"/>
            <w:tcBorders>
              <w:top w:val="single" w:sz="4" w:space="0" w:color="auto"/>
              <w:left w:val="single" w:sz="4" w:space="0" w:color="auto"/>
              <w:bottom w:val="single" w:sz="4" w:space="0" w:color="auto"/>
              <w:right w:val="single" w:sz="4" w:space="0" w:color="auto"/>
            </w:tcBorders>
          </w:tcPr>
          <w:p w14:paraId="1C8E8931" w14:textId="77777777" w:rsidR="001A46C2" w:rsidRPr="00D43565" w:rsidRDefault="001A46C2" w:rsidP="001A46C2">
            <w:pPr>
              <w:rPr>
                <w:sz w:val="18"/>
                <w:szCs w:val="18"/>
              </w:rPr>
            </w:pPr>
            <w:r w:rsidRPr="00D43565">
              <w:rPr>
                <w:sz w:val="18"/>
                <w:szCs w:val="18"/>
              </w:rPr>
              <w:t>Остатки на начало года по забалансовому счету 0</w:t>
            </w:r>
            <w:r>
              <w:rPr>
                <w:sz w:val="18"/>
                <w:szCs w:val="18"/>
              </w:rPr>
              <w:t>2</w:t>
            </w:r>
            <w:r w:rsidRPr="00D43565">
              <w:rPr>
                <w:sz w:val="18"/>
                <w:szCs w:val="18"/>
              </w:rPr>
              <w:t xml:space="preserve">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2331F00C" w14:textId="77777777" w:rsidR="001A46C2" w:rsidRPr="00D43565" w:rsidRDefault="001A46C2" w:rsidP="001A46C2">
            <w:pPr>
              <w:rPr>
                <w:sz w:val="18"/>
                <w:szCs w:val="18"/>
              </w:rPr>
            </w:pPr>
            <w:r w:rsidRPr="00D43565">
              <w:rPr>
                <w:sz w:val="18"/>
                <w:szCs w:val="18"/>
              </w:rPr>
              <w:t>Б</w:t>
            </w:r>
          </w:p>
        </w:tc>
      </w:tr>
      <w:tr w:rsidR="001A46C2" w14:paraId="01F279BA" w14:textId="77777777" w:rsidTr="003E2E85">
        <w:tc>
          <w:tcPr>
            <w:tcW w:w="670" w:type="dxa"/>
            <w:tcBorders>
              <w:top w:val="single" w:sz="4" w:space="0" w:color="auto"/>
              <w:left w:val="single" w:sz="4" w:space="0" w:color="auto"/>
              <w:bottom w:val="single" w:sz="4" w:space="0" w:color="auto"/>
              <w:right w:val="single" w:sz="4" w:space="0" w:color="auto"/>
            </w:tcBorders>
          </w:tcPr>
          <w:p w14:paraId="2B4DE143" w14:textId="77777777" w:rsidR="001A46C2" w:rsidRPr="00D43565" w:rsidRDefault="001A46C2" w:rsidP="001A46C2">
            <w:pPr>
              <w:rPr>
                <w:sz w:val="18"/>
                <w:szCs w:val="18"/>
              </w:rPr>
            </w:pPr>
            <w:r w:rsidRPr="00D43565">
              <w:rPr>
                <w:sz w:val="18"/>
                <w:szCs w:val="18"/>
              </w:rPr>
              <w:t>509.6</w:t>
            </w:r>
          </w:p>
        </w:tc>
        <w:tc>
          <w:tcPr>
            <w:tcW w:w="1051" w:type="dxa"/>
            <w:tcBorders>
              <w:top w:val="single" w:sz="4" w:space="0" w:color="auto"/>
              <w:left w:val="single" w:sz="4" w:space="0" w:color="auto"/>
              <w:bottom w:val="single" w:sz="4" w:space="0" w:color="auto"/>
              <w:right w:val="single" w:sz="4" w:space="0" w:color="auto"/>
            </w:tcBorders>
          </w:tcPr>
          <w:p w14:paraId="65C79AF5"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35909E1E" w14:textId="77777777" w:rsidR="001A46C2" w:rsidRPr="00D43565" w:rsidRDefault="001A46C2" w:rsidP="001A46C2">
            <w:pPr>
              <w:rPr>
                <w:sz w:val="18"/>
                <w:szCs w:val="18"/>
              </w:rPr>
            </w:pPr>
          </w:p>
        </w:tc>
        <w:tc>
          <w:tcPr>
            <w:tcW w:w="852" w:type="dxa"/>
            <w:gridSpan w:val="2"/>
            <w:tcBorders>
              <w:top w:val="single" w:sz="4" w:space="0" w:color="auto"/>
              <w:left w:val="single" w:sz="4" w:space="0" w:color="auto"/>
              <w:bottom w:val="single" w:sz="4" w:space="0" w:color="auto"/>
              <w:right w:val="single" w:sz="4" w:space="0" w:color="auto"/>
            </w:tcBorders>
          </w:tcPr>
          <w:p w14:paraId="080EBB12" w14:textId="77777777" w:rsidR="001A46C2" w:rsidRPr="00D43565" w:rsidRDefault="001A46C2" w:rsidP="001A46C2">
            <w:pPr>
              <w:rPr>
                <w:sz w:val="18"/>
                <w:szCs w:val="18"/>
              </w:rPr>
            </w:pPr>
            <w:r>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14:paraId="382B50AB"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70C293A0"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tcPr>
          <w:p w14:paraId="73A6435A"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C72D8FE" w14:textId="77777777" w:rsidR="001A46C2" w:rsidRPr="00D43565" w:rsidRDefault="001A46C2" w:rsidP="001A46C2">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CFB6781" w14:textId="77777777" w:rsidR="001A46C2" w:rsidRPr="00D43565" w:rsidDel="00F408F4" w:rsidRDefault="001A46C2" w:rsidP="001A46C2">
            <w:pPr>
              <w:rPr>
                <w:sz w:val="18"/>
                <w:szCs w:val="18"/>
              </w:rPr>
            </w:pPr>
            <w:r w:rsidRPr="00D43565">
              <w:rPr>
                <w:sz w:val="18"/>
                <w:szCs w:val="18"/>
              </w:rPr>
              <w:t>0</w:t>
            </w:r>
            <w:r>
              <w:rPr>
                <w:sz w:val="18"/>
                <w:szCs w:val="18"/>
              </w:rPr>
              <w:t>2</w:t>
            </w:r>
            <w:r w:rsidRPr="00D43565">
              <w:rPr>
                <w:sz w:val="18"/>
                <w:szCs w:val="18"/>
              </w:rPr>
              <w:t>0</w:t>
            </w:r>
          </w:p>
        </w:tc>
        <w:tc>
          <w:tcPr>
            <w:tcW w:w="852" w:type="dxa"/>
            <w:tcBorders>
              <w:top w:val="single" w:sz="4" w:space="0" w:color="auto"/>
              <w:left w:val="single" w:sz="4" w:space="0" w:color="auto"/>
              <w:bottom w:val="single" w:sz="4" w:space="0" w:color="auto"/>
              <w:right w:val="single" w:sz="4" w:space="0" w:color="auto"/>
            </w:tcBorders>
          </w:tcPr>
          <w:p w14:paraId="03BEBAE6" w14:textId="77777777" w:rsidR="001A46C2" w:rsidRPr="00D43565" w:rsidRDefault="001A46C2" w:rsidP="001A46C2">
            <w:pPr>
              <w:rPr>
                <w:sz w:val="18"/>
                <w:szCs w:val="18"/>
              </w:rPr>
            </w:pPr>
            <w:r w:rsidRPr="00D43565">
              <w:rPr>
                <w:sz w:val="18"/>
                <w:szCs w:val="18"/>
              </w:rPr>
              <w:t>10</w:t>
            </w:r>
          </w:p>
        </w:tc>
        <w:tc>
          <w:tcPr>
            <w:tcW w:w="2317" w:type="dxa"/>
            <w:tcBorders>
              <w:top w:val="single" w:sz="4" w:space="0" w:color="auto"/>
              <w:left w:val="single" w:sz="4" w:space="0" w:color="auto"/>
              <w:bottom w:val="single" w:sz="4" w:space="0" w:color="auto"/>
              <w:right w:val="single" w:sz="4" w:space="0" w:color="auto"/>
            </w:tcBorders>
          </w:tcPr>
          <w:p w14:paraId="4714C6EC" w14:textId="77777777" w:rsidR="001A46C2" w:rsidRPr="00D43565" w:rsidRDefault="001A46C2" w:rsidP="001A46C2">
            <w:pPr>
              <w:rPr>
                <w:sz w:val="18"/>
                <w:szCs w:val="18"/>
              </w:rPr>
            </w:pPr>
            <w:r w:rsidRPr="00D43565">
              <w:rPr>
                <w:sz w:val="18"/>
                <w:szCs w:val="18"/>
              </w:rPr>
              <w:t>Остатки на конец года по забалансовому счету 0</w:t>
            </w:r>
            <w:r>
              <w:rPr>
                <w:sz w:val="18"/>
                <w:szCs w:val="18"/>
              </w:rPr>
              <w:t>2</w:t>
            </w:r>
            <w:r w:rsidRPr="00D43565">
              <w:rPr>
                <w:sz w:val="18"/>
                <w:szCs w:val="18"/>
              </w:rPr>
              <w:t xml:space="preserve">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tcPr>
          <w:p w14:paraId="03201C83" w14:textId="77777777" w:rsidR="001A46C2" w:rsidRPr="00D43565" w:rsidRDefault="001A46C2" w:rsidP="001A46C2">
            <w:pPr>
              <w:rPr>
                <w:sz w:val="18"/>
                <w:szCs w:val="18"/>
              </w:rPr>
            </w:pPr>
            <w:r w:rsidRPr="00D43565">
              <w:rPr>
                <w:sz w:val="18"/>
                <w:szCs w:val="18"/>
              </w:rPr>
              <w:t>Б</w:t>
            </w:r>
          </w:p>
        </w:tc>
      </w:tr>
      <w:tr w:rsidR="001A46C2" w:rsidRPr="00D43565" w14:paraId="7F6FB96D"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4E348786" w14:textId="77777777" w:rsidR="001A46C2" w:rsidRPr="00D43565" w:rsidRDefault="001A46C2" w:rsidP="001A46C2">
            <w:pPr>
              <w:rPr>
                <w:sz w:val="18"/>
                <w:szCs w:val="18"/>
              </w:rPr>
            </w:pPr>
            <w:r w:rsidRPr="00D43565">
              <w:rPr>
                <w:sz w:val="18"/>
                <w:szCs w:val="18"/>
              </w:rPr>
              <w:t>510.1</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503FFDEF"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41FD9F5A"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39D71E41" w14:textId="77777777" w:rsidR="001A46C2" w:rsidRPr="00D43565" w:rsidRDefault="001A46C2" w:rsidP="001A46C2">
            <w:pPr>
              <w:rPr>
                <w:sz w:val="18"/>
                <w:szCs w:val="18"/>
              </w:rPr>
            </w:pPr>
            <w:r>
              <w:rPr>
                <w:sz w:val="18"/>
                <w:szCs w:val="18"/>
              </w:rPr>
              <w:t>820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CB0864C"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6B1CCD8D"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4B06800D"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36B46DE"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58A8BD0" w14:textId="77777777" w:rsidR="001A46C2" w:rsidRPr="00D43565" w:rsidRDefault="001A46C2" w:rsidP="001A46C2">
            <w:pPr>
              <w:rPr>
                <w:sz w:val="18"/>
                <w:szCs w:val="18"/>
              </w:rPr>
            </w:pPr>
            <w:r w:rsidRPr="00D43565">
              <w:rPr>
                <w:sz w:val="18"/>
                <w:szCs w:val="18"/>
              </w:rPr>
              <w:t>030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F228A3F"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B1E6B01" w14:textId="77777777" w:rsidR="001A46C2" w:rsidRPr="00D43565" w:rsidRDefault="001A46C2" w:rsidP="001A46C2">
            <w:pPr>
              <w:rPr>
                <w:sz w:val="18"/>
                <w:szCs w:val="18"/>
              </w:rPr>
            </w:pPr>
            <w:r w:rsidRPr="00D43565">
              <w:rPr>
                <w:sz w:val="18"/>
                <w:szCs w:val="18"/>
              </w:rPr>
              <w:t>Остатки на начало года по забалансовому счету 03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FBD037" w14:textId="77777777" w:rsidR="001A46C2" w:rsidRPr="00D43565" w:rsidRDefault="001A46C2" w:rsidP="001A46C2">
            <w:pPr>
              <w:rPr>
                <w:sz w:val="18"/>
                <w:szCs w:val="18"/>
              </w:rPr>
            </w:pPr>
            <w:r w:rsidRPr="00D43565">
              <w:rPr>
                <w:sz w:val="18"/>
                <w:szCs w:val="18"/>
              </w:rPr>
              <w:t>Б</w:t>
            </w:r>
          </w:p>
        </w:tc>
      </w:tr>
      <w:tr w:rsidR="001A46C2" w:rsidRPr="00D43565" w14:paraId="1FCB1CA2"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7C297691" w14:textId="77777777" w:rsidR="001A46C2" w:rsidRPr="00D43565" w:rsidRDefault="001A46C2" w:rsidP="001A46C2">
            <w:pPr>
              <w:rPr>
                <w:sz w:val="18"/>
                <w:szCs w:val="18"/>
              </w:rPr>
            </w:pPr>
            <w:r w:rsidRPr="00D43565">
              <w:rPr>
                <w:sz w:val="18"/>
                <w:szCs w:val="18"/>
              </w:rPr>
              <w:t>510.2</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5DB68F23"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3F9E124C"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2E30CC9F" w14:textId="77777777" w:rsidR="001A46C2" w:rsidRPr="00D43565" w:rsidRDefault="001A46C2" w:rsidP="001A46C2">
            <w:pPr>
              <w:rPr>
                <w:sz w:val="18"/>
                <w:szCs w:val="18"/>
              </w:rPr>
            </w:pPr>
            <w:r>
              <w:rPr>
                <w:sz w:val="18"/>
                <w:szCs w:val="18"/>
              </w:rPr>
              <w:t>820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26AF87"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6428979F"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44D96D7"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FA0750C"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B71704" w14:textId="77777777" w:rsidR="001A46C2" w:rsidRPr="00D43565" w:rsidRDefault="001A46C2" w:rsidP="001A46C2">
            <w:pPr>
              <w:rPr>
                <w:sz w:val="18"/>
                <w:szCs w:val="18"/>
              </w:rPr>
            </w:pPr>
            <w:r w:rsidRPr="00D43565">
              <w:rPr>
                <w:sz w:val="18"/>
                <w:szCs w:val="18"/>
              </w:rPr>
              <w:t>030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FFABD22" w14:textId="77777777" w:rsidR="001A46C2" w:rsidRPr="00D43565" w:rsidRDefault="001A46C2" w:rsidP="001A46C2">
            <w:pPr>
              <w:rPr>
                <w:sz w:val="18"/>
                <w:szCs w:val="18"/>
              </w:rPr>
            </w:pPr>
            <w:r w:rsidRPr="00D43565">
              <w:rPr>
                <w:sz w:val="18"/>
                <w:szCs w:val="18"/>
              </w:rPr>
              <w:t>8</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1136A289" w14:textId="77777777" w:rsidR="001A46C2" w:rsidRPr="00D43565" w:rsidRDefault="001A46C2" w:rsidP="001A46C2">
            <w:pPr>
              <w:rPr>
                <w:sz w:val="18"/>
                <w:szCs w:val="18"/>
              </w:rPr>
            </w:pPr>
            <w:r w:rsidRPr="00D43565">
              <w:rPr>
                <w:sz w:val="18"/>
                <w:szCs w:val="18"/>
              </w:rPr>
              <w:t>Остатки на конец года по забалансовому счету 03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062BCC" w14:textId="77777777" w:rsidR="001A46C2" w:rsidRPr="00D43565" w:rsidRDefault="001A46C2" w:rsidP="001A46C2">
            <w:pPr>
              <w:rPr>
                <w:sz w:val="18"/>
                <w:szCs w:val="18"/>
              </w:rPr>
            </w:pPr>
            <w:r w:rsidRPr="00D43565">
              <w:rPr>
                <w:sz w:val="18"/>
                <w:szCs w:val="18"/>
              </w:rPr>
              <w:t>Б</w:t>
            </w:r>
          </w:p>
        </w:tc>
      </w:tr>
      <w:tr w:rsidR="001A46C2" w:rsidRPr="00D43565" w14:paraId="2A07B3DD"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4E163F81" w14:textId="77777777" w:rsidR="001A46C2" w:rsidRPr="00D43565" w:rsidRDefault="001A46C2" w:rsidP="001A46C2">
            <w:pPr>
              <w:rPr>
                <w:sz w:val="18"/>
                <w:szCs w:val="18"/>
              </w:rPr>
            </w:pPr>
            <w:r w:rsidRPr="00D43565">
              <w:rPr>
                <w:sz w:val="18"/>
                <w:szCs w:val="18"/>
              </w:rPr>
              <w:t>510.3</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468F0ABC"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789BA416"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05F2DF60" w14:textId="77777777" w:rsidR="001A46C2" w:rsidRPr="00D43565" w:rsidRDefault="001A46C2" w:rsidP="001A46C2">
            <w:pPr>
              <w:rPr>
                <w:sz w:val="18"/>
                <w:szCs w:val="18"/>
              </w:rPr>
            </w:pPr>
            <w:r>
              <w:rPr>
                <w:sz w:val="18"/>
                <w:szCs w:val="18"/>
              </w:rPr>
              <w:t>820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1701142"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5352F155"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30013A59"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A283476"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3715B53" w14:textId="77777777" w:rsidR="001A46C2" w:rsidRPr="00D43565" w:rsidRDefault="001A46C2" w:rsidP="001A46C2">
            <w:pPr>
              <w:rPr>
                <w:sz w:val="18"/>
                <w:szCs w:val="18"/>
              </w:rPr>
            </w:pPr>
            <w:r w:rsidRPr="00D43565">
              <w:rPr>
                <w:sz w:val="18"/>
                <w:szCs w:val="18"/>
              </w:rPr>
              <w:t>030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EC94B6F" w14:textId="77777777" w:rsidR="001A46C2" w:rsidRPr="00D43565" w:rsidRDefault="001A46C2" w:rsidP="001A46C2">
            <w:pPr>
              <w:rPr>
                <w:sz w:val="18"/>
                <w:szCs w:val="18"/>
              </w:rPr>
            </w:pPr>
            <w:r w:rsidRPr="00D43565">
              <w:rPr>
                <w:sz w:val="18"/>
                <w:szCs w:val="18"/>
              </w:rPr>
              <w:t>5</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B5F915B" w14:textId="77777777" w:rsidR="001A46C2" w:rsidRPr="00D43565" w:rsidRDefault="001A46C2" w:rsidP="001A46C2">
            <w:pPr>
              <w:rPr>
                <w:sz w:val="18"/>
                <w:szCs w:val="18"/>
              </w:rPr>
            </w:pPr>
            <w:r w:rsidRPr="00D43565">
              <w:rPr>
                <w:sz w:val="18"/>
                <w:szCs w:val="18"/>
              </w:rPr>
              <w:t>Остатки на начало года по забалансовому счету 03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581419" w14:textId="77777777" w:rsidR="001A46C2" w:rsidRPr="00D43565" w:rsidRDefault="001A46C2" w:rsidP="001A46C2">
            <w:pPr>
              <w:rPr>
                <w:sz w:val="18"/>
                <w:szCs w:val="18"/>
              </w:rPr>
            </w:pPr>
            <w:r w:rsidRPr="00D43565">
              <w:rPr>
                <w:sz w:val="18"/>
                <w:szCs w:val="18"/>
              </w:rPr>
              <w:t>Б</w:t>
            </w:r>
          </w:p>
        </w:tc>
      </w:tr>
      <w:tr w:rsidR="001A46C2" w:rsidRPr="00D43565" w14:paraId="49B3A249"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048BE248" w14:textId="77777777" w:rsidR="001A46C2" w:rsidRPr="00D43565" w:rsidRDefault="001A46C2" w:rsidP="001A46C2">
            <w:pPr>
              <w:rPr>
                <w:sz w:val="18"/>
                <w:szCs w:val="18"/>
              </w:rPr>
            </w:pPr>
            <w:r w:rsidRPr="00D43565">
              <w:rPr>
                <w:sz w:val="18"/>
                <w:szCs w:val="18"/>
              </w:rPr>
              <w:t>510.4</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05749217"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64153D17"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1DD5992A" w14:textId="77777777" w:rsidR="001A46C2" w:rsidRPr="00D43565" w:rsidRDefault="001A46C2" w:rsidP="001A46C2">
            <w:pPr>
              <w:rPr>
                <w:sz w:val="18"/>
                <w:szCs w:val="18"/>
              </w:rPr>
            </w:pPr>
            <w:r>
              <w:rPr>
                <w:sz w:val="18"/>
                <w:szCs w:val="18"/>
              </w:rPr>
              <w:t>820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66192C3"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084806A7"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4E33F6E7"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A93EBA3"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7C39F62" w14:textId="77777777" w:rsidR="001A46C2" w:rsidRPr="00D43565" w:rsidRDefault="001A46C2" w:rsidP="001A46C2">
            <w:pPr>
              <w:rPr>
                <w:sz w:val="18"/>
                <w:szCs w:val="18"/>
              </w:rPr>
            </w:pPr>
            <w:r w:rsidRPr="00D43565">
              <w:rPr>
                <w:sz w:val="18"/>
                <w:szCs w:val="18"/>
              </w:rPr>
              <w:t>030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6C66446" w14:textId="77777777" w:rsidR="001A46C2" w:rsidRPr="00D43565" w:rsidRDefault="001A46C2" w:rsidP="001A46C2">
            <w:pPr>
              <w:rPr>
                <w:sz w:val="18"/>
                <w:szCs w:val="18"/>
              </w:rPr>
            </w:pPr>
            <w:r w:rsidRPr="00D43565">
              <w:rPr>
                <w:sz w:val="18"/>
                <w:szCs w:val="18"/>
              </w:rPr>
              <w:t>9</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0401739A" w14:textId="77777777" w:rsidR="001A46C2" w:rsidRPr="00D43565" w:rsidRDefault="001A46C2" w:rsidP="001A46C2">
            <w:pPr>
              <w:rPr>
                <w:sz w:val="18"/>
                <w:szCs w:val="18"/>
              </w:rPr>
            </w:pPr>
            <w:r w:rsidRPr="00D43565">
              <w:rPr>
                <w:sz w:val="18"/>
                <w:szCs w:val="18"/>
              </w:rPr>
              <w:t>Остатки на конец года по забалансовому счету 03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6BC87D4" w14:textId="77777777" w:rsidR="001A46C2" w:rsidRPr="00D43565" w:rsidRDefault="001A46C2" w:rsidP="001A46C2">
            <w:pPr>
              <w:rPr>
                <w:sz w:val="18"/>
                <w:szCs w:val="18"/>
              </w:rPr>
            </w:pPr>
            <w:r w:rsidRPr="00D43565">
              <w:rPr>
                <w:sz w:val="18"/>
                <w:szCs w:val="18"/>
              </w:rPr>
              <w:t>Б</w:t>
            </w:r>
          </w:p>
        </w:tc>
      </w:tr>
      <w:tr w:rsidR="001A46C2" w:rsidRPr="00D43565" w14:paraId="56203359"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0B65B54C" w14:textId="77777777" w:rsidR="001A46C2" w:rsidRPr="00D43565" w:rsidRDefault="001A46C2" w:rsidP="001A46C2">
            <w:pPr>
              <w:rPr>
                <w:sz w:val="18"/>
                <w:szCs w:val="18"/>
              </w:rPr>
            </w:pPr>
            <w:r w:rsidRPr="00D43565">
              <w:rPr>
                <w:sz w:val="18"/>
                <w:szCs w:val="18"/>
              </w:rPr>
              <w:t>510.5</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57E8D1DD"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19C80067"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28C41F39" w14:textId="77777777" w:rsidR="001A46C2" w:rsidRPr="00D43565" w:rsidRDefault="001A46C2" w:rsidP="001A46C2">
            <w:pPr>
              <w:rPr>
                <w:sz w:val="18"/>
                <w:szCs w:val="18"/>
              </w:rPr>
            </w:pPr>
            <w:r>
              <w:rPr>
                <w:sz w:val="18"/>
                <w:szCs w:val="18"/>
              </w:rPr>
              <w:t>820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6EEA334"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0BF7BF09"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3A687823"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4D5B593"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A3A098" w14:textId="77777777" w:rsidR="001A46C2" w:rsidRPr="00D43565" w:rsidRDefault="001A46C2" w:rsidP="001A46C2">
            <w:pPr>
              <w:rPr>
                <w:sz w:val="18"/>
                <w:szCs w:val="18"/>
              </w:rPr>
            </w:pPr>
            <w:r w:rsidRPr="00D43565">
              <w:rPr>
                <w:sz w:val="18"/>
                <w:szCs w:val="18"/>
              </w:rPr>
              <w:t>030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154B90B" w14:textId="77777777" w:rsidR="001A46C2" w:rsidRPr="00D43565" w:rsidRDefault="001A46C2" w:rsidP="001A46C2">
            <w:pPr>
              <w:rPr>
                <w:sz w:val="18"/>
                <w:szCs w:val="18"/>
              </w:rPr>
            </w:pPr>
            <w:r w:rsidRPr="00D43565">
              <w:rPr>
                <w:sz w:val="18"/>
                <w:szCs w:val="18"/>
              </w:rPr>
              <w:t>6</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7A4B9BF5" w14:textId="77777777" w:rsidR="001A46C2" w:rsidRPr="00D43565" w:rsidRDefault="001A46C2" w:rsidP="001A46C2">
            <w:pPr>
              <w:rPr>
                <w:sz w:val="18"/>
                <w:szCs w:val="18"/>
              </w:rPr>
            </w:pPr>
            <w:r w:rsidRPr="00D43565">
              <w:rPr>
                <w:sz w:val="18"/>
                <w:szCs w:val="18"/>
              </w:rPr>
              <w:t>Остатки на начало года по забалансовому счету 03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AAF25A" w14:textId="77777777" w:rsidR="001A46C2" w:rsidRPr="00D43565" w:rsidRDefault="001A46C2" w:rsidP="001A46C2">
            <w:pPr>
              <w:rPr>
                <w:sz w:val="18"/>
                <w:szCs w:val="18"/>
              </w:rPr>
            </w:pPr>
            <w:r w:rsidRPr="00D43565">
              <w:rPr>
                <w:sz w:val="18"/>
                <w:szCs w:val="18"/>
              </w:rPr>
              <w:t>Б</w:t>
            </w:r>
          </w:p>
        </w:tc>
      </w:tr>
      <w:tr w:rsidR="001A46C2" w:rsidRPr="00D43565" w14:paraId="047AB39E"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2C5EB034" w14:textId="77777777" w:rsidR="001A46C2" w:rsidRPr="00D43565" w:rsidRDefault="001A46C2" w:rsidP="001A46C2">
            <w:pPr>
              <w:rPr>
                <w:sz w:val="18"/>
                <w:szCs w:val="18"/>
              </w:rPr>
            </w:pPr>
            <w:r w:rsidRPr="00D43565">
              <w:rPr>
                <w:sz w:val="18"/>
                <w:szCs w:val="18"/>
              </w:rPr>
              <w:t>510.6</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479A90AF"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0FAD6298"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09AC0C9B" w14:textId="77777777" w:rsidR="001A46C2" w:rsidRPr="00D43565" w:rsidRDefault="001A46C2" w:rsidP="001A46C2">
            <w:pPr>
              <w:rPr>
                <w:sz w:val="18"/>
                <w:szCs w:val="18"/>
              </w:rPr>
            </w:pPr>
            <w:r>
              <w:rPr>
                <w:sz w:val="18"/>
                <w:szCs w:val="18"/>
              </w:rPr>
              <w:t>820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6C504E"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5E518A70"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7938DD2D"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589F62B"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B59BF9" w14:textId="77777777" w:rsidR="001A46C2" w:rsidRPr="00D43565" w:rsidRDefault="001A46C2" w:rsidP="001A46C2">
            <w:pPr>
              <w:rPr>
                <w:sz w:val="18"/>
                <w:szCs w:val="18"/>
              </w:rPr>
            </w:pPr>
            <w:r w:rsidRPr="00D43565">
              <w:rPr>
                <w:sz w:val="18"/>
                <w:szCs w:val="18"/>
              </w:rPr>
              <w:t>030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A2D7CD2" w14:textId="77777777" w:rsidR="001A46C2" w:rsidRPr="00D43565" w:rsidRDefault="001A46C2" w:rsidP="001A46C2">
            <w:pPr>
              <w:rPr>
                <w:sz w:val="18"/>
                <w:szCs w:val="18"/>
              </w:rPr>
            </w:pPr>
            <w:r w:rsidRPr="00D43565">
              <w:rPr>
                <w:sz w:val="18"/>
                <w:szCs w:val="18"/>
              </w:rPr>
              <w:t>10</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5E1A4434" w14:textId="77777777" w:rsidR="001A46C2" w:rsidRPr="00D43565" w:rsidRDefault="001A46C2" w:rsidP="001A46C2">
            <w:pPr>
              <w:rPr>
                <w:sz w:val="18"/>
                <w:szCs w:val="18"/>
              </w:rPr>
            </w:pPr>
            <w:r w:rsidRPr="00D43565">
              <w:rPr>
                <w:sz w:val="18"/>
                <w:szCs w:val="18"/>
              </w:rPr>
              <w:t>Остатки на конец года по забалансовому счету 03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B75668" w14:textId="77777777" w:rsidR="001A46C2" w:rsidRPr="00D43565" w:rsidRDefault="001A46C2" w:rsidP="001A46C2">
            <w:pPr>
              <w:rPr>
                <w:sz w:val="18"/>
                <w:szCs w:val="18"/>
              </w:rPr>
            </w:pPr>
            <w:r w:rsidRPr="00D43565">
              <w:rPr>
                <w:sz w:val="18"/>
                <w:szCs w:val="18"/>
              </w:rPr>
              <w:t>Б</w:t>
            </w:r>
          </w:p>
        </w:tc>
      </w:tr>
      <w:tr w:rsidR="001A46C2" w:rsidRPr="00D43565" w14:paraId="65C7B4E1"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72497416" w14:textId="77777777" w:rsidR="001A46C2" w:rsidRPr="00D43565" w:rsidRDefault="001A46C2" w:rsidP="001A46C2">
            <w:pPr>
              <w:rPr>
                <w:sz w:val="18"/>
                <w:szCs w:val="18"/>
              </w:rPr>
            </w:pPr>
            <w:r w:rsidRPr="00D43565">
              <w:rPr>
                <w:sz w:val="18"/>
                <w:szCs w:val="18"/>
              </w:rPr>
              <w:t>511.1</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06F758F8"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5A1CE800"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21FD33E6" w14:textId="77777777" w:rsidR="001A46C2" w:rsidRPr="00D43565" w:rsidRDefault="001A46C2" w:rsidP="001A46C2">
            <w:pPr>
              <w:rPr>
                <w:sz w:val="18"/>
                <w:szCs w:val="18"/>
              </w:rPr>
            </w:pPr>
            <w:r>
              <w:rPr>
                <w:sz w:val="18"/>
                <w:szCs w:val="18"/>
              </w:rPr>
              <w:t>830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9BCC79D"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2A428955"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559B5DAA"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4653027"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F5297F" w14:textId="77777777" w:rsidR="001A46C2" w:rsidRPr="00D43565" w:rsidRDefault="001A46C2" w:rsidP="001A46C2">
            <w:pPr>
              <w:rPr>
                <w:sz w:val="18"/>
                <w:szCs w:val="18"/>
              </w:rPr>
            </w:pPr>
            <w:r w:rsidRPr="00D43565">
              <w:rPr>
                <w:sz w:val="18"/>
                <w:szCs w:val="18"/>
              </w:rPr>
              <w:t>050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045EB77"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456717A9" w14:textId="77777777" w:rsidR="001A46C2" w:rsidRPr="00D43565" w:rsidRDefault="001A46C2" w:rsidP="001A46C2">
            <w:pPr>
              <w:rPr>
                <w:sz w:val="18"/>
                <w:szCs w:val="18"/>
              </w:rPr>
            </w:pPr>
            <w:r w:rsidRPr="00D43565">
              <w:rPr>
                <w:sz w:val="18"/>
                <w:szCs w:val="18"/>
              </w:rPr>
              <w:t>Остатки на начало года по забалансовому счету 05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0389BC" w14:textId="77777777" w:rsidR="001A46C2" w:rsidRPr="00D43565" w:rsidRDefault="001A46C2" w:rsidP="001A46C2">
            <w:pPr>
              <w:rPr>
                <w:sz w:val="18"/>
                <w:szCs w:val="18"/>
              </w:rPr>
            </w:pPr>
            <w:r w:rsidRPr="00D43565">
              <w:rPr>
                <w:sz w:val="18"/>
                <w:szCs w:val="18"/>
              </w:rPr>
              <w:t>Б</w:t>
            </w:r>
          </w:p>
        </w:tc>
      </w:tr>
      <w:tr w:rsidR="001A46C2" w:rsidRPr="00D43565" w14:paraId="62B901C2"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397315CC" w14:textId="77777777" w:rsidR="001A46C2" w:rsidRPr="00D43565" w:rsidRDefault="001A46C2" w:rsidP="001A46C2">
            <w:pPr>
              <w:rPr>
                <w:sz w:val="18"/>
                <w:szCs w:val="18"/>
              </w:rPr>
            </w:pPr>
            <w:r w:rsidRPr="00D43565">
              <w:rPr>
                <w:sz w:val="18"/>
                <w:szCs w:val="18"/>
              </w:rPr>
              <w:t>511.2</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0F1808D5"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8177F10"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28725EAF" w14:textId="77777777" w:rsidR="001A46C2" w:rsidRPr="00D43565" w:rsidRDefault="001A46C2" w:rsidP="001A46C2">
            <w:pPr>
              <w:rPr>
                <w:sz w:val="18"/>
                <w:szCs w:val="18"/>
              </w:rPr>
            </w:pPr>
            <w:r>
              <w:rPr>
                <w:sz w:val="18"/>
                <w:szCs w:val="18"/>
              </w:rPr>
              <w:t>830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A71932"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37E60CB"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7254061D"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C7B737C"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0A13B8" w14:textId="77777777" w:rsidR="001A46C2" w:rsidRPr="00D43565" w:rsidRDefault="001A46C2" w:rsidP="001A46C2">
            <w:pPr>
              <w:rPr>
                <w:sz w:val="18"/>
                <w:szCs w:val="18"/>
              </w:rPr>
            </w:pPr>
            <w:r w:rsidRPr="00D43565">
              <w:rPr>
                <w:sz w:val="18"/>
                <w:szCs w:val="18"/>
              </w:rPr>
              <w:t>050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8A3521B" w14:textId="77777777" w:rsidR="001A46C2" w:rsidRPr="00D43565" w:rsidRDefault="001A46C2" w:rsidP="001A46C2">
            <w:pPr>
              <w:rPr>
                <w:sz w:val="18"/>
                <w:szCs w:val="18"/>
              </w:rPr>
            </w:pPr>
            <w:r w:rsidRPr="00D43565">
              <w:rPr>
                <w:sz w:val="18"/>
                <w:szCs w:val="18"/>
              </w:rPr>
              <w:t>8</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5C91D4F6" w14:textId="77777777" w:rsidR="001A46C2" w:rsidRPr="00D43565" w:rsidRDefault="001A46C2" w:rsidP="001A46C2">
            <w:pPr>
              <w:rPr>
                <w:sz w:val="18"/>
                <w:szCs w:val="18"/>
              </w:rPr>
            </w:pPr>
            <w:r w:rsidRPr="00D43565">
              <w:rPr>
                <w:sz w:val="18"/>
                <w:szCs w:val="18"/>
              </w:rPr>
              <w:t>Остатки на конец года по забалансовому счету 05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A3C492" w14:textId="77777777" w:rsidR="001A46C2" w:rsidRPr="00D43565" w:rsidRDefault="001A46C2" w:rsidP="001A46C2">
            <w:pPr>
              <w:rPr>
                <w:sz w:val="18"/>
                <w:szCs w:val="18"/>
              </w:rPr>
            </w:pPr>
            <w:r w:rsidRPr="00D43565">
              <w:rPr>
                <w:sz w:val="18"/>
                <w:szCs w:val="18"/>
              </w:rPr>
              <w:t>Б</w:t>
            </w:r>
          </w:p>
        </w:tc>
      </w:tr>
      <w:tr w:rsidR="001A46C2" w:rsidRPr="00D43565" w14:paraId="248EC875"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6E855ED1" w14:textId="77777777" w:rsidR="001A46C2" w:rsidRPr="00D43565" w:rsidRDefault="001A46C2" w:rsidP="001A46C2">
            <w:pPr>
              <w:rPr>
                <w:sz w:val="18"/>
                <w:szCs w:val="18"/>
              </w:rPr>
            </w:pPr>
            <w:r w:rsidRPr="00D43565">
              <w:rPr>
                <w:sz w:val="18"/>
                <w:szCs w:val="18"/>
              </w:rPr>
              <w:t>511.3</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0D9374FC"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6CFBA12A"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0C62BC40" w14:textId="77777777" w:rsidR="001A46C2" w:rsidRPr="00D43565" w:rsidRDefault="001A46C2" w:rsidP="001A46C2">
            <w:pPr>
              <w:rPr>
                <w:sz w:val="18"/>
                <w:szCs w:val="18"/>
              </w:rPr>
            </w:pPr>
            <w:r>
              <w:rPr>
                <w:sz w:val="18"/>
                <w:szCs w:val="18"/>
              </w:rPr>
              <w:t>830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2DC9D9F"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2497A359"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686244DA"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CF84FE4"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D1D987E" w14:textId="77777777" w:rsidR="001A46C2" w:rsidRPr="00D43565" w:rsidRDefault="001A46C2" w:rsidP="001A46C2">
            <w:pPr>
              <w:rPr>
                <w:sz w:val="18"/>
                <w:szCs w:val="18"/>
              </w:rPr>
            </w:pPr>
            <w:r w:rsidRPr="00D43565">
              <w:rPr>
                <w:sz w:val="18"/>
                <w:szCs w:val="18"/>
              </w:rPr>
              <w:t>050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3702297" w14:textId="77777777" w:rsidR="001A46C2" w:rsidRPr="00D43565" w:rsidRDefault="001A46C2" w:rsidP="001A46C2">
            <w:pPr>
              <w:rPr>
                <w:sz w:val="18"/>
                <w:szCs w:val="18"/>
              </w:rPr>
            </w:pPr>
            <w:r w:rsidRPr="00D43565">
              <w:rPr>
                <w:sz w:val="18"/>
                <w:szCs w:val="18"/>
              </w:rPr>
              <w:t>5</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FEBEEC5" w14:textId="77777777" w:rsidR="001A46C2" w:rsidRPr="00D43565" w:rsidRDefault="001A46C2" w:rsidP="001A46C2">
            <w:pPr>
              <w:rPr>
                <w:sz w:val="18"/>
                <w:szCs w:val="18"/>
              </w:rPr>
            </w:pPr>
            <w:r w:rsidRPr="00D43565">
              <w:rPr>
                <w:sz w:val="18"/>
                <w:szCs w:val="18"/>
              </w:rPr>
              <w:t>Остатки на начало года по забалансовому счету 05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933D569" w14:textId="77777777" w:rsidR="001A46C2" w:rsidRPr="00D43565" w:rsidRDefault="001A46C2" w:rsidP="001A46C2">
            <w:pPr>
              <w:rPr>
                <w:sz w:val="18"/>
                <w:szCs w:val="18"/>
              </w:rPr>
            </w:pPr>
            <w:r w:rsidRPr="00D43565">
              <w:rPr>
                <w:sz w:val="18"/>
                <w:szCs w:val="18"/>
              </w:rPr>
              <w:t>Б</w:t>
            </w:r>
          </w:p>
        </w:tc>
      </w:tr>
      <w:tr w:rsidR="001A46C2" w:rsidRPr="00D43565" w14:paraId="56FD9A2F"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14ACE388" w14:textId="77777777" w:rsidR="001A46C2" w:rsidRPr="00D43565" w:rsidRDefault="001A46C2" w:rsidP="001A46C2">
            <w:pPr>
              <w:rPr>
                <w:sz w:val="18"/>
                <w:szCs w:val="18"/>
              </w:rPr>
            </w:pPr>
            <w:r w:rsidRPr="00D43565">
              <w:rPr>
                <w:sz w:val="18"/>
                <w:szCs w:val="18"/>
              </w:rPr>
              <w:t>511.4</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47A1A6A2"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1F82609B"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67C0E649" w14:textId="77777777" w:rsidR="001A46C2" w:rsidRPr="00D43565" w:rsidRDefault="001A46C2" w:rsidP="001A46C2">
            <w:pPr>
              <w:rPr>
                <w:sz w:val="18"/>
                <w:szCs w:val="18"/>
              </w:rPr>
            </w:pPr>
            <w:r>
              <w:rPr>
                <w:sz w:val="18"/>
                <w:szCs w:val="18"/>
              </w:rPr>
              <w:t>830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E4F5F66"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760BC6EF"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3CDBBAD5"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49B4888"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3A6A5D" w14:textId="77777777" w:rsidR="001A46C2" w:rsidRPr="00D43565" w:rsidRDefault="001A46C2" w:rsidP="001A46C2">
            <w:pPr>
              <w:rPr>
                <w:sz w:val="18"/>
                <w:szCs w:val="18"/>
              </w:rPr>
            </w:pPr>
            <w:r w:rsidRPr="00D43565">
              <w:rPr>
                <w:sz w:val="18"/>
                <w:szCs w:val="18"/>
              </w:rPr>
              <w:t>050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00F4D46" w14:textId="77777777" w:rsidR="001A46C2" w:rsidRPr="00D43565" w:rsidRDefault="001A46C2" w:rsidP="001A46C2">
            <w:pPr>
              <w:rPr>
                <w:sz w:val="18"/>
                <w:szCs w:val="18"/>
              </w:rPr>
            </w:pPr>
            <w:r w:rsidRPr="00D43565">
              <w:rPr>
                <w:sz w:val="18"/>
                <w:szCs w:val="18"/>
              </w:rPr>
              <w:t>9</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561447F3" w14:textId="77777777" w:rsidR="001A46C2" w:rsidRPr="00D43565" w:rsidRDefault="001A46C2" w:rsidP="001A46C2">
            <w:pPr>
              <w:rPr>
                <w:sz w:val="18"/>
                <w:szCs w:val="18"/>
              </w:rPr>
            </w:pPr>
            <w:r w:rsidRPr="00D43565">
              <w:rPr>
                <w:sz w:val="18"/>
                <w:szCs w:val="18"/>
              </w:rPr>
              <w:t>Остатки на конец года по забалансовому счету 05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192717" w14:textId="77777777" w:rsidR="001A46C2" w:rsidRPr="00D43565" w:rsidRDefault="001A46C2" w:rsidP="001A46C2">
            <w:pPr>
              <w:rPr>
                <w:sz w:val="18"/>
                <w:szCs w:val="18"/>
              </w:rPr>
            </w:pPr>
            <w:r w:rsidRPr="00D43565">
              <w:rPr>
                <w:sz w:val="18"/>
                <w:szCs w:val="18"/>
              </w:rPr>
              <w:t>Б</w:t>
            </w:r>
          </w:p>
        </w:tc>
      </w:tr>
      <w:tr w:rsidR="001A46C2" w:rsidRPr="00D43565" w14:paraId="5F4A3EA2"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5A10EE71" w14:textId="77777777" w:rsidR="001A46C2" w:rsidRPr="00D43565" w:rsidRDefault="001A46C2" w:rsidP="001A46C2">
            <w:pPr>
              <w:rPr>
                <w:sz w:val="18"/>
                <w:szCs w:val="18"/>
              </w:rPr>
            </w:pPr>
            <w:r w:rsidRPr="00D43565">
              <w:rPr>
                <w:sz w:val="18"/>
                <w:szCs w:val="18"/>
              </w:rPr>
              <w:t>511.5</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56983812"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8ABEE45"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66E09DD6" w14:textId="77777777" w:rsidR="001A46C2" w:rsidRPr="00D43565" w:rsidRDefault="001A46C2" w:rsidP="001A46C2">
            <w:pPr>
              <w:rPr>
                <w:sz w:val="18"/>
                <w:szCs w:val="18"/>
              </w:rPr>
            </w:pPr>
            <w:r>
              <w:rPr>
                <w:sz w:val="18"/>
                <w:szCs w:val="18"/>
              </w:rPr>
              <w:t>830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214139A"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6740D442"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3D1BD599"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FDE1E74"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433A1B" w14:textId="77777777" w:rsidR="001A46C2" w:rsidRPr="00D43565" w:rsidRDefault="001A46C2" w:rsidP="001A46C2">
            <w:pPr>
              <w:rPr>
                <w:sz w:val="18"/>
                <w:szCs w:val="18"/>
              </w:rPr>
            </w:pPr>
            <w:r w:rsidRPr="00D43565">
              <w:rPr>
                <w:sz w:val="18"/>
                <w:szCs w:val="18"/>
              </w:rPr>
              <w:t>050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919024A" w14:textId="77777777" w:rsidR="001A46C2" w:rsidRPr="00D43565" w:rsidRDefault="001A46C2" w:rsidP="001A46C2">
            <w:pPr>
              <w:rPr>
                <w:sz w:val="18"/>
                <w:szCs w:val="18"/>
              </w:rPr>
            </w:pPr>
            <w:r w:rsidRPr="00D43565">
              <w:rPr>
                <w:sz w:val="18"/>
                <w:szCs w:val="18"/>
              </w:rPr>
              <w:t>6</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3F799A9D" w14:textId="77777777" w:rsidR="001A46C2" w:rsidRPr="00D43565" w:rsidRDefault="001A46C2" w:rsidP="001A46C2">
            <w:pPr>
              <w:rPr>
                <w:sz w:val="18"/>
                <w:szCs w:val="18"/>
              </w:rPr>
            </w:pPr>
            <w:r w:rsidRPr="00D43565">
              <w:rPr>
                <w:sz w:val="18"/>
                <w:szCs w:val="18"/>
              </w:rPr>
              <w:t>Остатки на начало года по забалансовому счету 05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2D48AF" w14:textId="77777777" w:rsidR="001A46C2" w:rsidRPr="00D43565" w:rsidRDefault="001A46C2" w:rsidP="001A46C2">
            <w:pPr>
              <w:rPr>
                <w:sz w:val="18"/>
                <w:szCs w:val="18"/>
              </w:rPr>
            </w:pPr>
            <w:r w:rsidRPr="00D43565">
              <w:rPr>
                <w:sz w:val="18"/>
                <w:szCs w:val="18"/>
              </w:rPr>
              <w:t>Б</w:t>
            </w:r>
          </w:p>
        </w:tc>
      </w:tr>
      <w:tr w:rsidR="001A46C2" w:rsidRPr="00D43565" w14:paraId="7F4CF744"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3E51BD9E" w14:textId="77777777" w:rsidR="001A46C2" w:rsidRPr="00D43565" w:rsidRDefault="001A46C2" w:rsidP="001A46C2">
            <w:pPr>
              <w:rPr>
                <w:sz w:val="18"/>
                <w:szCs w:val="18"/>
              </w:rPr>
            </w:pPr>
            <w:r w:rsidRPr="00D43565">
              <w:rPr>
                <w:sz w:val="18"/>
                <w:szCs w:val="18"/>
              </w:rPr>
              <w:t>511.6</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60E43E66"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F3AAD64"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791AA31A" w14:textId="77777777" w:rsidR="001A46C2" w:rsidRPr="00D43565" w:rsidRDefault="001A46C2" w:rsidP="001A46C2">
            <w:pPr>
              <w:rPr>
                <w:sz w:val="18"/>
                <w:szCs w:val="18"/>
              </w:rPr>
            </w:pPr>
            <w:r>
              <w:rPr>
                <w:sz w:val="18"/>
                <w:szCs w:val="18"/>
              </w:rPr>
              <w:t>830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DF00B1E"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4CE73C50"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5E01AEAA"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196954A"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8E9F015" w14:textId="77777777" w:rsidR="001A46C2" w:rsidRPr="00D43565" w:rsidRDefault="001A46C2" w:rsidP="001A46C2">
            <w:pPr>
              <w:rPr>
                <w:sz w:val="18"/>
                <w:szCs w:val="18"/>
              </w:rPr>
            </w:pPr>
            <w:r w:rsidRPr="00D43565">
              <w:rPr>
                <w:sz w:val="18"/>
                <w:szCs w:val="18"/>
              </w:rPr>
              <w:t>050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11AC11F3" w14:textId="77777777" w:rsidR="001A46C2" w:rsidRPr="00D43565" w:rsidRDefault="001A46C2" w:rsidP="001A46C2">
            <w:pPr>
              <w:rPr>
                <w:sz w:val="18"/>
                <w:szCs w:val="18"/>
              </w:rPr>
            </w:pPr>
            <w:r w:rsidRPr="00D43565">
              <w:rPr>
                <w:sz w:val="18"/>
                <w:szCs w:val="18"/>
              </w:rPr>
              <w:t>10</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11395EBA" w14:textId="77777777" w:rsidR="001A46C2" w:rsidRPr="00D43565" w:rsidRDefault="001A46C2" w:rsidP="001A46C2">
            <w:pPr>
              <w:rPr>
                <w:sz w:val="18"/>
                <w:szCs w:val="18"/>
              </w:rPr>
            </w:pPr>
            <w:r w:rsidRPr="00D43565">
              <w:rPr>
                <w:sz w:val="18"/>
                <w:szCs w:val="18"/>
              </w:rPr>
              <w:t>Остатки на конец года по забалансовому счету 05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0F3AD51" w14:textId="77777777" w:rsidR="001A46C2" w:rsidRPr="00D43565" w:rsidRDefault="001A46C2" w:rsidP="001A46C2">
            <w:pPr>
              <w:rPr>
                <w:sz w:val="18"/>
                <w:szCs w:val="18"/>
              </w:rPr>
            </w:pPr>
            <w:r w:rsidRPr="00D43565">
              <w:rPr>
                <w:sz w:val="18"/>
                <w:szCs w:val="18"/>
              </w:rPr>
              <w:t>Б</w:t>
            </w:r>
          </w:p>
        </w:tc>
      </w:tr>
      <w:tr w:rsidR="001A46C2" w:rsidRPr="00D43565" w14:paraId="4A5B699E"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46B6F75F" w14:textId="77777777" w:rsidR="001A46C2" w:rsidRPr="00D43565" w:rsidRDefault="001A46C2" w:rsidP="001A46C2">
            <w:pPr>
              <w:rPr>
                <w:sz w:val="18"/>
                <w:szCs w:val="18"/>
              </w:rPr>
            </w:pPr>
            <w:r w:rsidRPr="00D43565">
              <w:rPr>
                <w:sz w:val="18"/>
                <w:szCs w:val="18"/>
              </w:rPr>
              <w:t>512.1</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743CC12A"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59CB574D"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68E1064D" w14:textId="77777777" w:rsidR="001A46C2" w:rsidRPr="00D43565" w:rsidRDefault="001A46C2" w:rsidP="001A46C2">
            <w:pPr>
              <w:rPr>
                <w:sz w:val="18"/>
                <w:szCs w:val="18"/>
              </w:rPr>
            </w:pPr>
            <w:r>
              <w:rPr>
                <w:sz w:val="18"/>
                <w:szCs w:val="18"/>
              </w:rPr>
              <w:t>840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BBB64E"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0B4D8B42"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38E409F1"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F5E276A"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1ABE35" w14:textId="77777777" w:rsidR="001A46C2" w:rsidRPr="00D43565" w:rsidRDefault="001A46C2" w:rsidP="001A46C2">
            <w:pPr>
              <w:rPr>
                <w:sz w:val="18"/>
                <w:szCs w:val="18"/>
              </w:rPr>
            </w:pPr>
            <w:r w:rsidRPr="00D43565">
              <w:rPr>
                <w:sz w:val="18"/>
                <w:szCs w:val="18"/>
              </w:rPr>
              <w:t>070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EFFFA00"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6D26D0DA" w14:textId="77777777" w:rsidR="001A46C2" w:rsidRPr="00D43565" w:rsidRDefault="001A46C2" w:rsidP="001A46C2">
            <w:pPr>
              <w:rPr>
                <w:sz w:val="18"/>
                <w:szCs w:val="18"/>
              </w:rPr>
            </w:pPr>
            <w:r w:rsidRPr="00D43565">
              <w:rPr>
                <w:sz w:val="18"/>
                <w:szCs w:val="18"/>
              </w:rPr>
              <w:t>Остатки на начало года по забалансовому счету 07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2728F8" w14:textId="77777777" w:rsidR="001A46C2" w:rsidRPr="00D43565" w:rsidRDefault="001A46C2" w:rsidP="001A46C2">
            <w:pPr>
              <w:rPr>
                <w:sz w:val="18"/>
                <w:szCs w:val="18"/>
              </w:rPr>
            </w:pPr>
            <w:r w:rsidRPr="00D43565">
              <w:rPr>
                <w:sz w:val="18"/>
                <w:szCs w:val="18"/>
              </w:rPr>
              <w:t>Б</w:t>
            </w:r>
          </w:p>
        </w:tc>
      </w:tr>
      <w:tr w:rsidR="001A46C2" w:rsidRPr="00D43565" w14:paraId="17C76AFD"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2FEF9CBB" w14:textId="77777777" w:rsidR="001A46C2" w:rsidRPr="00D43565" w:rsidRDefault="001A46C2" w:rsidP="001A46C2">
            <w:pPr>
              <w:rPr>
                <w:sz w:val="18"/>
                <w:szCs w:val="18"/>
              </w:rPr>
            </w:pPr>
            <w:r w:rsidRPr="00D43565">
              <w:rPr>
                <w:sz w:val="18"/>
                <w:szCs w:val="18"/>
              </w:rPr>
              <w:t>512.2</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165C6C9B"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72BF3266"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2BFD66D2" w14:textId="77777777" w:rsidR="001A46C2" w:rsidRPr="00D43565" w:rsidRDefault="001A46C2" w:rsidP="001A46C2">
            <w:pPr>
              <w:rPr>
                <w:sz w:val="18"/>
                <w:szCs w:val="18"/>
              </w:rPr>
            </w:pPr>
            <w:r>
              <w:rPr>
                <w:sz w:val="18"/>
                <w:szCs w:val="18"/>
              </w:rPr>
              <w:t>840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35E5231"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4483FBB7"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165C7420"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3DF9E87"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D19601" w14:textId="77777777" w:rsidR="001A46C2" w:rsidRPr="00D43565" w:rsidRDefault="001A46C2" w:rsidP="001A46C2">
            <w:pPr>
              <w:rPr>
                <w:sz w:val="18"/>
                <w:szCs w:val="18"/>
              </w:rPr>
            </w:pPr>
            <w:r w:rsidRPr="00D43565">
              <w:rPr>
                <w:sz w:val="18"/>
                <w:szCs w:val="18"/>
              </w:rPr>
              <w:t>070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7749308" w14:textId="77777777" w:rsidR="001A46C2" w:rsidRPr="00D43565" w:rsidRDefault="001A46C2" w:rsidP="001A46C2">
            <w:pPr>
              <w:rPr>
                <w:sz w:val="18"/>
                <w:szCs w:val="18"/>
              </w:rPr>
            </w:pPr>
            <w:r w:rsidRPr="00D43565">
              <w:rPr>
                <w:sz w:val="18"/>
                <w:szCs w:val="18"/>
              </w:rPr>
              <w:t>8</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E397E9C" w14:textId="77777777" w:rsidR="001A46C2" w:rsidRPr="00D43565" w:rsidRDefault="001A46C2" w:rsidP="001A46C2">
            <w:pPr>
              <w:rPr>
                <w:sz w:val="18"/>
                <w:szCs w:val="18"/>
              </w:rPr>
            </w:pPr>
            <w:r w:rsidRPr="00D43565">
              <w:rPr>
                <w:sz w:val="18"/>
                <w:szCs w:val="18"/>
              </w:rPr>
              <w:t>Остатки на конец года по забалансовому счету 07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BB054E" w14:textId="77777777" w:rsidR="001A46C2" w:rsidRPr="00D43565" w:rsidRDefault="001A46C2" w:rsidP="001A46C2">
            <w:pPr>
              <w:rPr>
                <w:sz w:val="18"/>
                <w:szCs w:val="18"/>
              </w:rPr>
            </w:pPr>
            <w:r w:rsidRPr="00D43565">
              <w:rPr>
                <w:sz w:val="18"/>
                <w:szCs w:val="18"/>
              </w:rPr>
              <w:t>Б</w:t>
            </w:r>
          </w:p>
        </w:tc>
      </w:tr>
      <w:tr w:rsidR="001A46C2" w:rsidRPr="00D43565" w14:paraId="2BB30B5D"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586023E1" w14:textId="77777777" w:rsidR="001A46C2" w:rsidRPr="00D43565" w:rsidRDefault="001A46C2" w:rsidP="001A46C2">
            <w:pPr>
              <w:rPr>
                <w:sz w:val="18"/>
                <w:szCs w:val="18"/>
              </w:rPr>
            </w:pPr>
            <w:r w:rsidRPr="00D43565">
              <w:rPr>
                <w:sz w:val="18"/>
                <w:szCs w:val="18"/>
              </w:rPr>
              <w:t>512.3</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7B4D62E0"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62D71A0B"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710EFCC6" w14:textId="77777777" w:rsidR="001A46C2" w:rsidRPr="00D43565" w:rsidRDefault="001A46C2" w:rsidP="001A46C2">
            <w:pPr>
              <w:rPr>
                <w:sz w:val="18"/>
                <w:szCs w:val="18"/>
              </w:rPr>
            </w:pPr>
            <w:r>
              <w:rPr>
                <w:sz w:val="18"/>
                <w:szCs w:val="18"/>
              </w:rPr>
              <w:t>840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7041D88"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23EDCFF0"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754EE261"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E4FAC48"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91288B" w14:textId="77777777" w:rsidR="001A46C2" w:rsidRPr="00D43565" w:rsidRDefault="001A46C2" w:rsidP="001A46C2">
            <w:pPr>
              <w:rPr>
                <w:sz w:val="18"/>
                <w:szCs w:val="18"/>
              </w:rPr>
            </w:pPr>
            <w:r w:rsidRPr="00D43565">
              <w:rPr>
                <w:sz w:val="18"/>
                <w:szCs w:val="18"/>
              </w:rPr>
              <w:t>070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8CCFCA4" w14:textId="77777777" w:rsidR="001A46C2" w:rsidRPr="00D43565" w:rsidRDefault="001A46C2" w:rsidP="001A46C2">
            <w:pPr>
              <w:rPr>
                <w:sz w:val="18"/>
                <w:szCs w:val="18"/>
              </w:rPr>
            </w:pPr>
            <w:r w:rsidRPr="00D43565">
              <w:rPr>
                <w:sz w:val="18"/>
                <w:szCs w:val="18"/>
              </w:rPr>
              <w:t>5</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B04F67F" w14:textId="77777777" w:rsidR="001A46C2" w:rsidRPr="00D43565" w:rsidRDefault="001A46C2" w:rsidP="001A46C2">
            <w:pPr>
              <w:rPr>
                <w:sz w:val="18"/>
                <w:szCs w:val="18"/>
              </w:rPr>
            </w:pPr>
            <w:r w:rsidRPr="00D43565">
              <w:rPr>
                <w:sz w:val="18"/>
                <w:szCs w:val="18"/>
              </w:rPr>
              <w:t>Остатки на начало года по забалансовому счету 07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71400C" w14:textId="77777777" w:rsidR="001A46C2" w:rsidRPr="00D43565" w:rsidRDefault="001A46C2" w:rsidP="001A46C2">
            <w:pPr>
              <w:rPr>
                <w:sz w:val="18"/>
                <w:szCs w:val="18"/>
              </w:rPr>
            </w:pPr>
            <w:r w:rsidRPr="00D43565">
              <w:rPr>
                <w:sz w:val="18"/>
                <w:szCs w:val="18"/>
              </w:rPr>
              <w:t>Б</w:t>
            </w:r>
          </w:p>
        </w:tc>
      </w:tr>
      <w:tr w:rsidR="001A46C2" w:rsidRPr="00D43565" w14:paraId="1AB8EDE9"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0EC7C422" w14:textId="77777777" w:rsidR="001A46C2" w:rsidRPr="00D43565" w:rsidRDefault="001A46C2" w:rsidP="001A46C2">
            <w:pPr>
              <w:rPr>
                <w:sz w:val="18"/>
                <w:szCs w:val="18"/>
              </w:rPr>
            </w:pPr>
            <w:r w:rsidRPr="00D43565">
              <w:rPr>
                <w:sz w:val="18"/>
                <w:szCs w:val="18"/>
              </w:rPr>
              <w:t>512.4</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20BBFB8F"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66AE610F"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4ACE5A8F" w14:textId="77777777" w:rsidR="001A46C2" w:rsidRPr="00D43565" w:rsidRDefault="001A46C2" w:rsidP="001A46C2">
            <w:pPr>
              <w:rPr>
                <w:sz w:val="18"/>
                <w:szCs w:val="18"/>
              </w:rPr>
            </w:pPr>
            <w:r>
              <w:rPr>
                <w:sz w:val="18"/>
                <w:szCs w:val="18"/>
              </w:rPr>
              <w:t>840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974FF2E"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486E82BE"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529A969A"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F907B26"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D1152E" w14:textId="77777777" w:rsidR="001A46C2" w:rsidRPr="00D43565" w:rsidRDefault="001A46C2" w:rsidP="001A46C2">
            <w:pPr>
              <w:rPr>
                <w:sz w:val="18"/>
                <w:szCs w:val="18"/>
              </w:rPr>
            </w:pPr>
            <w:r w:rsidRPr="00D43565">
              <w:rPr>
                <w:sz w:val="18"/>
                <w:szCs w:val="18"/>
              </w:rPr>
              <w:t>070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4265E46" w14:textId="77777777" w:rsidR="001A46C2" w:rsidRPr="00D43565" w:rsidRDefault="001A46C2" w:rsidP="001A46C2">
            <w:pPr>
              <w:rPr>
                <w:sz w:val="18"/>
                <w:szCs w:val="18"/>
              </w:rPr>
            </w:pPr>
            <w:r w:rsidRPr="00D43565">
              <w:rPr>
                <w:sz w:val="18"/>
                <w:szCs w:val="18"/>
              </w:rPr>
              <w:t>9</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5EFB9817" w14:textId="77777777" w:rsidR="001A46C2" w:rsidRPr="00D43565" w:rsidRDefault="001A46C2" w:rsidP="001A46C2">
            <w:pPr>
              <w:rPr>
                <w:sz w:val="18"/>
                <w:szCs w:val="18"/>
              </w:rPr>
            </w:pPr>
            <w:r w:rsidRPr="00D43565">
              <w:rPr>
                <w:sz w:val="18"/>
                <w:szCs w:val="18"/>
              </w:rPr>
              <w:t>Остатки на конец года по забалансовому счету 07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06A370" w14:textId="77777777" w:rsidR="001A46C2" w:rsidRPr="00D43565" w:rsidRDefault="001A46C2" w:rsidP="001A46C2">
            <w:pPr>
              <w:rPr>
                <w:sz w:val="18"/>
                <w:szCs w:val="18"/>
              </w:rPr>
            </w:pPr>
            <w:r w:rsidRPr="00D43565">
              <w:rPr>
                <w:sz w:val="18"/>
                <w:szCs w:val="18"/>
              </w:rPr>
              <w:t>Б</w:t>
            </w:r>
          </w:p>
        </w:tc>
      </w:tr>
      <w:tr w:rsidR="001A46C2" w:rsidRPr="00D43565" w14:paraId="240B8DE0"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438BBE9D" w14:textId="77777777" w:rsidR="001A46C2" w:rsidRPr="00D43565" w:rsidRDefault="001A46C2" w:rsidP="001A46C2">
            <w:pPr>
              <w:rPr>
                <w:sz w:val="18"/>
                <w:szCs w:val="18"/>
              </w:rPr>
            </w:pPr>
            <w:r w:rsidRPr="00D43565">
              <w:rPr>
                <w:sz w:val="18"/>
                <w:szCs w:val="18"/>
              </w:rPr>
              <w:t>512.5</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631C6500"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535B9447"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7B545B7B" w14:textId="77777777" w:rsidR="001A46C2" w:rsidRPr="00D43565" w:rsidRDefault="001A46C2" w:rsidP="001A46C2">
            <w:pPr>
              <w:rPr>
                <w:sz w:val="18"/>
                <w:szCs w:val="18"/>
              </w:rPr>
            </w:pPr>
            <w:r>
              <w:rPr>
                <w:sz w:val="18"/>
                <w:szCs w:val="18"/>
              </w:rPr>
              <w:t>840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E4668E7"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E33636D"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347A09AA"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8D19A05"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0E94CC" w14:textId="77777777" w:rsidR="001A46C2" w:rsidRPr="00D43565" w:rsidRDefault="001A46C2" w:rsidP="001A46C2">
            <w:pPr>
              <w:rPr>
                <w:sz w:val="18"/>
                <w:szCs w:val="18"/>
              </w:rPr>
            </w:pPr>
            <w:r w:rsidRPr="00D43565">
              <w:rPr>
                <w:sz w:val="18"/>
                <w:szCs w:val="18"/>
              </w:rPr>
              <w:t>070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66F2DED" w14:textId="77777777" w:rsidR="001A46C2" w:rsidRPr="00D43565" w:rsidRDefault="001A46C2" w:rsidP="001A46C2">
            <w:pPr>
              <w:rPr>
                <w:sz w:val="18"/>
                <w:szCs w:val="18"/>
              </w:rPr>
            </w:pPr>
            <w:r w:rsidRPr="00D43565">
              <w:rPr>
                <w:sz w:val="18"/>
                <w:szCs w:val="18"/>
              </w:rPr>
              <w:t>6</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3241B271" w14:textId="77777777" w:rsidR="001A46C2" w:rsidRPr="00D43565" w:rsidRDefault="001A46C2" w:rsidP="001A46C2">
            <w:pPr>
              <w:rPr>
                <w:sz w:val="18"/>
                <w:szCs w:val="18"/>
              </w:rPr>
            </w:pPr>
            <w:r w:rsidRPr="00D43565">
              <w:rPr>
                <w:sz w:val="18"/>
                <w:szCs w:val="18"/>
              </w:rPr>
              <w:t>Остатки на начало года по забалансовому счету 07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676E9F" w14:textId="77777777" w:rsidR="001A46C2" w:rsidRPr="00D43565" w:rsidRDefault="001A46C2" w:rsidP="001A46C2">
            <w:pPr>
              <w:rPr>
                <w:sz w:val="18"/>
                <w:szCs w:val="18"/>
              </w:rPr>
            </w:pPr>
            <w:r w:rsidRPr="00D43565">
              <w:rPr>
                <w:sz w:val="18"/>
                <w:szCs w:val="18"/>
              </w:rPr>
              <w:t>Б</w:t>
            </w:r>
          </w:p>
        </w:tc>
      </w:tr>
      <w:tr w:rsidR="001A46C2" w:rsidRPr="00D43565" w14:paraId="1A1AAA39"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6A4E821F" w14:textId="77777777" w:rsidR="001A46C2" w:rsidRPr="00D43565" w:rsidRDefault="001A46C2" w:rsidP="001A46C2">
            <w:pPr>
              <w:rPr>
                <w:sz w:val="18"/>
                <w:szCs w:val="18"/>
              </w:rPr>
            </w:pPr>
            <w:r w:rsidRPr="00D43565">
              <w:rPr>
                <w:sz w:val="18"/>
                <w:szCs w:val="18"/>
              </w:rPr>
              <w:t>512.6</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60E2BE7E"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75B2E2CE"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6AB3DC6A" w14:textId="77777777" w:rsidR="001A46C2" w:rsidRDefault="001A46C2" w:rsidP="001A46C2">
            <w:pPr>
              <w:rPr>
                <w:sz w:val="18"/>
                <w:szCs w:val="18"/>
              </w:rPr>
            </w:pPr>
            <w:r>
              <w:rPr>
                <w:sz w:val="18"/>
                <w:szCs w:val="18"/>
              </w:rPr>
              <w:t>840</w:t>
            </w:r>
          </w:p>
          <w:p w14:paraId="111BB7C9" w14:textId="77777777" w:rsidR="001A46C2" w:rsidRPr="00D43565" w:rsidRDefault="001A46C2" w:rsidP="001A46C2">
            <w:pP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F66555C"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43E5A53B"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5C00972F"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DB4BC3F"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A66C04" w14:textId="77777777" w:rsidR="001A46C2" w:rsidRPr="00D43565" w:rsidRDefault="001A46C2" w:rsidP="001A46C2">
            <w:pPr>
              <w:rPr>
                <w:sz w:val="18"/>
                <w:szCs w:val="18"/>
              </w:rPr>
            </w:pPr>
            <w:r w:rsidRPr="00D43565">
              <w:rPr>
                <w:sz w:val="18"/>
                <w:szCs w:val="18"/>
              </w:rPr>
              <w:t>070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08AB8F5" w14:textId="77777777" w:rsidR="001A46C2" w:rsidRPr="00D43565" w:rsidRDefault="001A46C2" w:rsidP="001A46C2">
            <w:pPr>
              <w:rPr>
                <w:sz w:val="18"/>
                <w:szCs w:val="18"/>
              </w:rPr>
            </w:pPr>
            <w:r w:rsidRPr="00D43565">
              <w:rPr>
                <w:sz w:val="18"/>
                <w:szCs w:val="18"/>
              </w:rPr>
              <w:t>10</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4E6713D" w14:textId="77777777" w:rsidR="001A46C2" w:rsidRPr="00D43565" w:rsidRDefault="001A46C2" w:rsidP="001A46C2">
            <w:pPr>
              <w:rPr>
                <w:sz w:val="18"/>
                <w:szCs w:val="18"/>
              </w:rPr>
            </w:pPr>
            <w:r w:rsidRPr="00D43565">
              <w:rPr>
                <w:sz w:val="18"/>
                <w:szCs w:val="18"/>
              </w:rPr>
              <w:t>Остатки на конец года по забалансовому счету 07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92E9A8" w14:textId="77777777" w:rsidR="001A46C2" w:rsidRPr="00D43565" w:rsidRDefault="001A46C2" w:rsidP="001A46C2">
            <w:pPr>
              <w:rPr>
                <w:sz w:val="18"/>
                <w:szCs w:val="18"/>
              </w:rPr>
            </w:pPr>
            <w:r w:rsidRPr="00D43565">
              <w:rPr>
                <w:sz w:val="18"/>
                <w:szCs w:val="18"/>
              </w:rPr>
              <w:t>Б</w:t>
            </w:r>
          </w:p>
        </w:tc>
      </w:tr>
      <w:tr w:rsidR="001A46C2" w:rsidRPr="00D43565" w14:paraId="7E69ACC0"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0C011E88" w14:textId="77777777" w:rsidR="001A46C2" w:rsidRPr="00D43565" w:rsidRDefault="001A46C2" w:rsidP="001A46C2">
            <w:pPr>
              <w:rPr>
                <w:sz w:val="18"/>
                <w:szCs w:val="18"/>
              </w:rPr>
            </w:pPr>
            <w:r w:rsidRPr="00D43565">
              <w:rPr>
                <w:sz w:val="18"/>
                <w:szCs w:val="18"/>
              </w:rPr>
              <w:t>513.1</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21FD085F"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0336EA80"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6CCED6A3" w14:textId="77777777" w:rsidR="001A46C2" w:rsidRPr="00D43565" w:rsidRDefault="001A46C2" w:rsidP="001A46C2">
            <w:pPr>
              <w:rPr>
                <w:sz w:val="18"/>
                <w:szCs w:val="18"/>
              </w:rPr>
            </w:pPr>
            <w:r>
              <w:rPr>
                <w:sz w:val="18"/>
                <w:szCs w:val="18"/>
              </w:rPr>
              <w:t>850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60D1683"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4F2594B4"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6FC6938E"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017AA72"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6F294A2" w14:textId="77777777" w:rsidR="001A46C2" w:rsidRPr="00D43565" w:rsidRDefault="001A46C2" w:rsidP="001A46C2">
            <w:pPr>
              <w:rPr>
                <w:sz w:val="18"/>
                <w:szCs w:val="18"/>
              </w:rPr>
            </w:pPr>
            <w:r w:rsidRPr="00D43565">
              <w:rPr>
                <w:sz w:val="18"/>
                <w:szCs w:val="18"/>
              </w:rPr>
              <w:t>210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33CCDAF"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7EABB3AC" w14:textId="77777777" w:rsidR="001A46C2" w:rsidRPr="00D43565" w:rsidRDefault="001A46C2" w:rsidP="001A46C2">
            <w:pPr>
              <w:rPr>
                <w:sz w:val="18"/>
                <w:szCs w:val="18"/>
              </w:rPr>
            </w:pPr>
            <w:r w:rsidRPr="00D43565">
              <w:rPr>
                <w:sz w:val="18"/>
                <w:szCs w:val="18"/>
              </w:rPr>
              <w:t>Остатки на начало года по забалансовому счету 21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C18CC7E" w14:textId="77777777" w:rsidR="001A46C2" w:rsidRPr="00D43565" w:rsidRDefault="001A46C2" w:rsidP="001A46C2">
            <w:pPr>
              <w:rPr>
                <w:sz w:val="18"/>
                <w:szCs w:val="18"/>
              </w:rPr>
            </w:pPr>
            <w:r w:rsidRPr="00D43565">
              <w:rPr>
                <w:sz w:val="18"/>
                <w:szCs w:val="18"/>
              </w:rPr>
              <w:t>Б</w:t>
            </w:r>
          </w:p>
        </w:tc>
      </w:tr>
      <w:tr w:rsidR="001A46C2" w:rsidRPr="00D43565" w14:paraId="7EC5514B"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37153DAF" w14:textId="77777777" w:rsidR="001A46C2" w:rsidRPr="00D43565" w:rsidRDefault="001A46C2" w:rsidP="001A46C2">
            <w:pPr>
              <w:rPr>
                <w:sz w:val="18"/>
                <w:szCs w:val="18"/>
              </w:rPr>
            </w:pPr>
            <w:r w:rsidRPr="00D43565">
              <w:rPr>
                <w:sz w:val="18"/>
                <w:szCs w:val="18"/>
              </w:rPr>
              <w:t>513.2</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44EC26D5"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329AA56D"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71C91D96" w14:textId="77777777" w:rsidR="001A46C2" w:rsidRPr="00D43565" w:rsidRDefault="001A46C2" w:rsidP="001A46C2">
            <w:pPr>
              <w:rPr>
                <w:sz w:val="18"/>
                <w:szCs w:val="18"/>
              </w:rPr>
            </w:pPr>
            <w:r>
              <w:rPr>
                <w:sz w:val="18"/>
                <w:szCs w:val="18"/>
              </w:rPr>
              <w:t>850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B80FF46"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2ECDFCF8"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2F6E7615"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BB4E21D"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534E40" w14:textId="77777777" w:rsidR="001A46C2" w:rsidRPr="00D43565" w:rsidRDefault="001A46C2" w:rsidP="001A46C2">
            <w:pPr>
              <w:rPr>
                <w:sz w:val="18"/>
                <w:szCs w:val="18"/>
              </w:rPr>
            </w:pPr>
            <w:r w:rsidRPr="00D43565">
              <w:rPr>
                <w:sz w:val="18"/>
                <w:szCs w:val="18"/>
              </w:rPr>
              <w:t>210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7EDAD51" w14:textId="77777777" w:rsidR="001A46C2" w:rsidRPr="00D43565" w:rsidRDefault="001A46C2" w:rsidP="001A46C2">
            <w:pPr>
              <w:rPr>
                <w:sz w:val="18"/>
                <w:szCs w:val="18"/>
              </w:rPr>
            </w:pPr>
            <w:r w:rsidRPr="00D43565">
              <w:rPr>
                <w:sz w:val="18"/>
                <w:szCs w:val="18"/>
              </w:rPr>
              <w:t>8</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441EBB84" w14:textId="77777777" w:rsidR="001A46C2" w:rsidRPr="00D43565" w:rsidRDefault="001A46C2" w:rsidP="001A46C2">
            <w:pPr>
              <w:rPr>
                <w:sz w:val="18"/>
                <w:szCs w:val="18"/>
              </w:rPr>
            </w:pPr>
            <w:r w:rsidRPr="00D43565">
              <w:rPr>
                <w:sz w:val="18"/>
                <w:szCs w:val="18"/>
              </w:rPr>
              <w:t>Остатки на конец года по забалансовому счету 21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0C8E8B" w14:textId="77777777" w:rsidR="001A46C2" w:rsidRPr="00D43565" w:rsidRDefault="001A46C2" w:rsidP="001A46C2">
            <w:pPr>
              <w:rPr>
                <w:sz w:val="18"/>
                <w:szCs w:val="18"/>
              </w:rPr>
            </w:pPr>
            <w:r w:rsidRPr="00D43565">
              <w:rPr>
                <w:sz w:val="18"/>
                <w:szCs w:val="18"/>
              </w:rPr>
              <w:t>Б</w:t>
            </w:r>
          </w:p>
        </w:tc>
      </w:tr>
      <w:tr w:rsidR="001A46C2" w:rsidRPr="00D43565" w14:paraId="0ACC6DD1"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72CCB28A" w14:textId="77777777" w:rsidR="001A46C2" w:rsidRPr="00D43565" w:rsidRDefault="001A46C2" w:rsidP="001A46C2">
            <w:pPr>
              <w:rPr>
                <w:sz w:val="18"/>
                <w:szCs w:val="18"/>
              </w:rPr>
            </w:pPr>
            <w:r w:rsidRPr="00D43565">
              <w:rPr>
                <w:sz w:val="18"/>
                <w:szCs w:val="18"/>
              </w:rPr>
              <w:t>513.3</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31EA418F"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02E1D44F"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2C9A8782" w14:textId="77777777" w:rsidR="001A46C2" w:rsidRPr="00D43565" w:rsidRDefault="001A46C2" w:rsidP="001A46C2">
            <w:pPr>
              <w:rPr>
                <w:sz w:val="18"/>
                <w:szCs w:val="18"/>
              </w:rPr>
            </w:pPr>
            <w:r>
              <w:rPr>
                <w:sz w:val="18"/>
                <w:szCs w:val="18"/>
              </w:rPr>
              <w:t>850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F4D5188"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43DADF1"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1D46C0BB"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E5C9908"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678C3F" w14:textId="77777777" w:rsidR="001A46C2" w:rsidRPr="00D43565" w:rsidRDefault="001A46C2" w:rsidP="001A46C2">
            <w:pPr>
              <w:rPr>
                <w:sz w:val="18"/>
                <w:szCs w:val="18"/>
              </w:rPr>
            </w:pPr>
            <w:r w:rsidRPr="00D43565">
              <w:rPr>
                <w:sz w:val="18"/>
                <w:szCs w:val="18"/>
              </w:rPr>
              <w:t>210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C7BF32C" w14:textId="77777777" w:rsidR="001A46C2" w:rsidRPr="00D43565" w:rsidRDefault="001A46C2" w:rsidP="001A46C2">
            <w:pPr>
              <w:rPr>
                <w:sz w:val="18"/>
                <w:szCs w:val="18"/>
              </w:rPr>
            </w:pPr>
            <w:r w:rsidRPr="00D43565">
              <w:rPr>
                <w:sz w:val="18"/>
                <w:szCs w:val="18"/>
              </w:rPr>
              <w:t>5</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3A2CD838" w14:textId="77777777" w:rsidR="001A46C2" w:rsidRPr="00D43565" w:rsidRDefault="001A46C2" w:rsidP="001A46C2">
            <w:pPr>
              <w:rPr>
                <w:sz w:val="18"/>
                <w:szCs w:val="18"/>
              </w:rPr>
            </w:pPr>
            <w:r w:rsidRPr="00D43565">
              <w:rPr>
                <w:sz w:val="18"/>
                <w:szCs w:val="18"/>
              </w:rPr>
              <w:t>Остатки на начало года по забалансовому счету 21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6FBDAC" w14:textId="77777777" w:rsidR="001A46C2" w:rsidRPr="00D43565" w:rsidRDefault="001A46C2" w:rsidP="001A46C2">
            <w:pPr>
              <w:rPr>
                <w:sz w:val="18"/>
                <w:szCs w:val="18"/>
              </w:rPr>
            </w:pPr>
            <w:r w:rsidRPr="00D43565">
              <w:rPr>
                <w:sz w:val="18"/>
                <w:szCs w:val="18"/>
              </w:rPr>
              <w:t>Б</w:t>
            </w:r>
          </w:p>
        </w:tc>
      </w:tr>
      <w:tr w:rsidR="001A46C2" w:rsidRPr="00D43565" w14:paraId="2AA21EFD"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5F9DA7D7" w14:textId="77777777" w:rsidR="001A46C2" w:rsidRPr="00D43565" w:rsidRDefault="001A46C2" w:rsidP="001A46C2">
            <w:pPr>
              <w:rPr>
                <w:sz w:val="18"/>
                <w:szCs w:val="18"/>
              </w:rPr>
            </w:pPr>
            <w:r w:rsidRPr="00D43565">
              <w:rPr>
                <w:sz w:val="18"/>
                <w:szCs w:val="18"/>
              </w:rPr>
              <w:t>513.4</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3E3CD6CC"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3F0914F8"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5A764529" w14:textId="77777777" w:rsidR="001A46C2" w:rsidRPr="00D43565" w:rsidRDefault="001A46C2" w:rsidP="001A46C2">
            <w:pPr>
              <w:rPr>
                <w:sz w:val="18"/>
                <w:szCs w:val="18"/>
              </w:rPr>
            </w:pPr>
            <w:r>
              <w:rPr>
                <w:sz w:val="18"/>
                <w:szCs w:val="18"/>
              </w:rPr>
              <w:t>850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6481249"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5F22C93"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6A4C3C5"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9F7112A"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65A65BB" w14:textId="77777777" w:rsidR="001A46C2" w:rsidRPr="00D43565" w:rsidRDefault="001A46C2" w:rsidP="001A46C2">
            <w:pPr>
              <w:rPr>
                <w:sz w:val="18"/>
                <w:szCs w:val="18"/>
              </w:rPr>
            </w:pPr>
            <w:r w:rsidRPr="00D43565">
              <w:rPr>
                <w:sz w:val="18"/>
                <w:szCs w:val="18"/>
              </w:rPr>
              <w:t>210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24FD78F3" w14:textId="77777777" w:rsidR="001A46C2" w:rsidRPr="00D43565" w:rsidRDefault="001A46C2" w:rsidP="001A46C2">
            <w:pPr>
              <w:rPr>
                <w:sz w:val="18"/>
                <w:szCs w:val="18"/>
              </w:rPr>
            </w:pPr>
            <w:r w:rsidRPr="00D43565">
              <w:rPr>
                <w:sz w:val="18"/>
                <w:szCs w:val="18"/>
              </w:rPr>
              <w:t>9</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B15B6BB" w14:textId="77777777" w:rsidR="001A46C2" w:rsidRPr="00D43565" w:rsidRDefault="001A46C2" w:rsidP="001A46C2">
            <w:pPr>
              <w:rPr>
                <w:sz w:val="18"/>
                <w:szCs w:val="18"/>
              </w:rPr>
            </w:pPr>
            <w:r w:rsidRPr="00D43565">
              <w:rPr>
                <w:sz w:val="18"/>
                <w:szCs w:val="18"/>
              </w:rPr>
              <w:t>Остатки на конец года по забалансовому счету 21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0FDD1A" w14:textId="77777777" w:rsidR="001A46C2" w:rsidRPr="00D43565" w:rsidRDefault="001A46C2" w:rsidP="001A46C2">
            <w:pPr>
              <w:rPr>
                <w:sz w:val="18"/>
                <w:szCs w:val="18"/>
              </w:rPr>
            </w:pPr>
            <w:r w:rsidRPr="00D43565">
              <w:rPr>
                <w:sz w:val="18"/>
                <w:szCs w:val="18"/>
              </w:rPr>
              <w:t>Б</w:t>
            </w:r>
          </w:p>
        </w:tc>
      </w:tr>
      <w:tr w:rsidR="001A46C2" w:rsidRPr="00D43565" w14:paraId="332CB3E9"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288BA328" w14:textId="77777777" w:rsidR="001A46C2" w:rsidRPr="00D43565" w:rsidRDefault="001A46C2" w:rsidP="001A46C2">
            <w:pPr>
              <w:rPr>
                <w:sz w:val="18"/>
                <w:szCs w:val="18"/>
              </w:rPr>
            </w:pPr>
            <w:r w:rsidRPr="00D43565">
              <w:rPr>
                <w:sz w:val="18"/>
                <w:szCs w:val="18"/>
              </w:rPr>
              <w:t>513.5</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0FFF07CE"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45DB2E3F"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0489FA83" w14:textId="77777777" w:rsidR="001A46C2" w:rsidRPr="00D43565" w:rsidRDefault="001A46C2" w:rsidP="001A46C2">
            <w:pPr>
              <w:rPr>
                <w:sz w:val="18"/>
                <w:szCs w:val="18"/>
              </w:rPr>
            </w:pPr>
            <w:r>
              <w:rPr>
                <w:sz w:val="18"/>
                <w:szCs w:val="18"/>
              </w:rPr>
              <w:t>850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5C1BFA"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34AA1BFD"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7D008E66"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963E8ED"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EB87F8" w14:textId="77777777" w:rsidR="001A46C2" w:rsidRPr="00D43565" w:rsidRDefault="001A46C2" w:rsidP="001A46C2">
            <w:pPr>
              <w:rPr>
                <w:sz w:val="18"/>
                <w:szCs w:val="18"/>
              </w:rPr>
            </w:pPr>
            <w:r w:rsidRPr="00D43565">
              <w:rPr>
                <w:sz w:val="18"/>
                <w:szCs w:val="18"/>
              </w:rPr>
              <w:t>210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ECBED96" w14:textId="77777777" w:rsidR="001A46C2" w:rsidRPr="00D43565" w:rsidRDefault="001A46C2" w:rsidP="001A46C2">
            <w:pPr>
              <w:rPr>
                <w:sz w:val="18"/>
                <w:szCs w:val="18"/>
              </w:rPr>
            </w:pPr>
            <w:r w:rsidRPr="00D43565">
              <w:rPr>
                <w:sz w:val="18"/>
                <w:szCs w:val="18"/>
              </w:rPr>
              <w:t>6</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066920C" w14:textId="77777777" w:rsidR="001A46C2" w:rsidRPr="00D43565" w:rsidRDefault="001A46C2" w:rsidP="001A46C2">
            <w:pPr>
              <w:rPr>
                <w:sz w:val="18"/>
                <w:szCs w:val="18"/>
              </w:rPr>
            </w:pPr>
            <w:r w:rsidRPr="00D43565">
              <w:rPr>
                <w:sz w:val="18"/>
                <w:szCs w:val="18"/>
              </w:rPr>
              <w:t>Остатки на начало года по забалансовому счету 21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FDA842" w14:textId="77777777" w:rsidR="001A46C2" w:rsidRPr="00D43565" w:rsidRDefault="001A46C2" w:rsidP="001A46C2">
            <w:pPr>
              <w:rPr>
                <w:sz w:val="18"/>
                <w:szCs w:val="18"/>
              </w:rPr>
            </w:pPr>
            <w:r w:rsidRPr="00D43565">
              <w:rPr>
                <w:sz w:val="18"/>
                <w:szCs w:val="18"/>
              </w:rPr>
              <w:t>Б</w:t>
            </w:r>
          </w:p>
        </w:tc>
      </w:tr>
      <w:tr w:rsidR="001A46C2" w:rsidRPr="00D43565" w14:paraId="49CC53A8"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54FEB381" w14:textId="77777777" w:rsidR="001A46C2" w:rsidRPr="00D43565" w:rsidRDefault="001A46C2" w:rsidP="001A46C2">
            <w:pPr>
              <w:rPr>
                <w:sz w:val="18"/>
                <w:szCs w:val="18"/>
              </w:rPr>
            </w:pPr>
            <w:r w:rsidRPr="00D43565">
              <w:rPr>
                <w:sz w:val="18"/>
                <w:szCs w:val="18"/>
              </w:rPr>
              <w:t>513.6</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4A394F1A"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139C8039"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75EFD422" w14:textId="77777777" w:rsidR="001A46C2" w:rsidRPr="00D43565" w:rsidRDefault="001A46C2" w:rsidP="001A46C2">
            <w:pPr>
              <w:rPr>
                <w:sz w:val="18"/>
                <w:szCs w:val="18"/>
              </w:rPr>
            </w:pPr>
            <w:r>
              <w:rPr>
                <w:sz w:val="18"/>
                <w:szCs w:val="18"/>
              </w:rPr>
              <w:t>850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CAA1CDB"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7521C4D0"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2B8855CD"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850653A"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482E0D" w14:textId="77777777" w:rsidR="001A46C2" w:rsidRPr="00D43565" w:rsidRDefault="001A46C2" w:rsidP="001A46C2">
            <w:pPr>
              <w:rPr>
                <w:sz w:val="18"/>
                <w:szCs w:val="18"/>
              </w:rPr>
            </w:pPr>
            <w:r w:rsidRPr="00D43565">
              <w:rPr>
                <w:sz w:val="18"/>
                <w:szCs w:val="18"/>
              </w:rPr>
              <w:t>210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F1B633D" w14:textId="77777777" w:rsidR="001A46C2" w:rsidRPr="00D43565" w:rsidRDefault="001A46C2" w:rsidP="001A46C2">
            <w:pPr>
              <w:rPr>
                <w:sz w:val="18"/>
                <w:szCs w:val="18"/>
              </w:rPr>
            </w:pPr>
            <w:r w:rsidRPr="00D43565">
              <w:rPr>
                <w:sz w:val="18"/>
                <w:szCs w:val="18"/>
              </w:rPr>
              <w:t>10</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58BB160B" w14:textId="77777777" w:rsidR="001A46C2" w:rsidRPr="00D43565" w:rsidRDefault="001A46C2" w:rsidP="001A46C2">
            <w:pPr>
              <w:rPr>
                <w:sz w:val="18"/>
                <w:szCs w:val="18"/>
              </w:rPr>
            </w:pPr>
            <w:r w:rsidRPr="00D43565">
              <w:rPr>
                <w:sz w:val="18"/>
                <w:szCs w:val="18"/>
              </w:rPr>
              <w:t>Остатки на конец года по забалансовому счету 21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C4979A4" w14:textId="77777777" w:rsidR="001A46C2" w:rsidRPr="00D43565" w:rsidRDefault="001A46C2" w:rsidP="001A46C2">
            <w:pPr>
              <w:rPr>
                <w:sz w:val="18"/>
                <w:szCs w:val="18"/>
              </w:rPr>
            </w:pPr>
            <w:r w:rsidRPr="00D43565">
              <w:rPr>
                <w:sz w:val="18"/>
                <w:szCs w:val="18"/>
              </w:rPr>
              <w:t>Б</w:t>
            </w:r>
          </w:p>
        </w:tc>
      </w:tr>
      <w:tr w:rsidR="001A46C2" w:rsidRPr="00D43565" w14:paraId="50760410"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3EB22E05" w14:textId="77777777" w:rsidR="001A46C2" w:rsidRPr="00D43565" w:rsidRDefault="001A46C2" w:rsidP="001A46C2">
            <w:pPr>
              <w:rPr>
                <w:sz w:val="18"/>
                <w:szCs w:val="18"/>
              </w:rPr>
            </w:pPr>
            <w:r w:rsidRPr="00D43565">
              <w:rPr>
                <w:sz w:val="18"/>
                <w:szCs w:val="18"/>
              </w:rPr>
              <w:t>514.1</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549C556D"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0C8607C0"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0CE3F95D" w14:textId="77777777" w:rsidR="001A46C2" w:rsidRPr="00D43565" w:rsidRDefault="001A46C2" w:rsidP="001A46C2">
            <w:pPr>
              <w:rPr>
                <w:sz w:val="18"/>
                <w:szCs w:val="18"/>
              </w:rPr>
            </w:pPr>
            <w:r>
              <w:rPr>
                <w:sz w:val="18"/>
                <w:szCs w:val="18"/>
              </w:rPr>
              <w:t>860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0E2297F"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F5EB645"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F833356"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7551B8C"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70E9144" w14:textId="77777777" w:rsidR="001A46C2" w:rsidRPr="00D43565" w:rsidRDefault="001A46C2" w:rsidP="001A46C2">
            <w:pPr>
              <w:rPr>
                <w:sz w:val="18"/>
                <w:szCs w:val="18"/>
              </w:rPr>
            </w:pPr>
            <w:r w:rsidRPr="00D43565">
              <w:rPr>
                <w:sz w:val="18"/>
                <w:szCs w:val="18"/>
              </w:rPr>
              <w:t>220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4E7BB83"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9117A51" w14:textId="77777777" w:rsidR="001A46C2" w:rsidRPr="00D43565" w:rsidRDefault="001A46C2" w:rsidP="001A46C2">
            <w:pPr>
              <w:rPr>
                <w:sz w:val="18"/>
                <w:szCs w:val="18"/>
              </w:rPr>
            </w:pPr>
            <w:r w:rsidRPr="00D43565">
              <w:rPr>
                <w:sz w:val="18"/>
                <w:szCs w:val="18"/>
              </w:rPr>
              <w:t>Остатки на начало года по забалансовому счету 22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E8E3438" w14:textId="77777777" w:rsidR="001A46C2" w:rsidRPr="00D43565" w:rsidRDefault="001A46C2" w:rsidP="001A46C2">
            <w:pPr>
              <w:rPr>
                <w:sz w:val="18"/>
                <w:szCs w:val="18"/>
              </w:rPr>
            </w:pPr>
            <w:r w:rsidRPr="00D43565">
              <w:rPr>
                <w:sz w:val="18"/>
                <w:szCs w:val="18"/>
              </w:rPr>
              <w:t>Б</w:t>
            </w:r>
          </w:p>
        </w:tc>
      </w:tr>
      <w:tr w:rsidR="001A46C2" w:rsidRPr="00D43565" w14:paraId="00FE202D"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5A86AABC" w14:textId="77777777" w:rsidR="001A46C2" w:rsidRPr="00D43565" w:rsidRDefault="001A46C2" w:rsidP="001A46C2">
            <w:pPr>
              <w:rPr>
                <w:sz w:val="18"/>
                <w:szCs w:val="18"/>
              </w:rPr>
            </w:pPr>
            <w:r w:rsidRPr="00D43565">
              <w:rPr>
                <w:sz w:val="18"/>
                <w:szCs w:val="18"/>
              </w:rPr>
              <w:t>514.2</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7B50CEBA"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6617AD01"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3554EDE2" w14:textId="77777777" w:rsidR="001A46C2" w:rsidRPr="00683202" w:rsidRDefault="001A46C2" w:rsidP="001A46C2">
            <w:pPr>
              <w:rPr>
                <w:sz w:val="18"/>
                <w:szCs w:val="18"/>
              </w:rPr>
            </w:pPr>
            <w:r>
              <w:rPr>
                <w:sz w:val="18"/>
                <w:szCs w:val="18"/>
              </w:rPr>
              <w:t>860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636CDDF"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4F84A486"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2EA89195"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3E5BFFF"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0035C52" w14:textId="77777777" w:rsidR="001A46C2" w:rsidRPr="00D43565" w:rsidRDefault="001A46C2" w:rsidP="001A46C2">
            <w:pPr>
              <w:rPr>
                <w:sz w:val="18"/>
                <w:szCs w:val="18"/>
              </w:rPr>
            </w:pPr>
            <w:r w:rsidRPr="00D43565">
              <w:rPr>
                <w:sz w:val="18"/>
                <w:szCs w:val="18"/>
              </w:rPr>
              <w:t>220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BF9A8F4" w14:textId="77777777" w:rsidR="001A46C2" w:rsidRPr="00D43565" w:rsidRDefault="001A46C2" w:rsidP="001A46C2">
            <w:pPr>
              <w:rPr>
                <w:sz w:val="18"/>
                <w:szCs w:val="18"/>
              </w:rPr>
            </w:pPr>
            <w:r w:rsidRPr="00D43565">
              <w:rPr>
                <w:sz w:val="18"/>
                <w:szCs w:val="18"/>
              </w:rPr>
              <w:t>8</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43D37986" w14:textId="77777777" w:rsidR="001A46C2" w:rsidRPr="00D43565" w:rsidRDefault="001A46C2" w:rsidP="001A46C2">
            <w:pPr>
              <w:rPr>
                <w:sz w:val="18"/>
                <w:szCs w:val="18"/>
              </w:rPr>
            </w:pPr>
            <w:r w:rsidRPr="00D43565">
              <w:rPr>
                <w:sz w:val="18"/>
                <w:szCs w:val="18"/>
              </w:rPr>
              <w:t>Остатки на конец года по забалансовому счету 22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E9DE33" w14:textId="77777777" w:rsidR="001A46C2" w:rsidRPr="00D43565" w:rsidRDefault="001A46C2" w:rsidP="001A46C2">
            <w:pPr>
              <w:rPr>
                <w:sz w:val="18"/>
                <w:szCs w:val="18"/>
              </w:rPr>
            </w:pPr>
            <w:r w:rsidRPr="00D43565">
              <w:rPr>
                <w:sz w:val="18"/>
                <w:szCs w:val="18"/>
              </w:rPr>
              <w:t>Б</w:t>
            </w:r>
          </w:p>
        </w:tc>
      </w:tr>
      <w:tr w:rsidR="001A46C2" w:rsidRPr="00D43565" w14:paraId="4A4858FA"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30250310" w14:textId="77777777" w:rsidR="001A46C2" w:rsidRPr="00D43565" w:rsidRDefault="001A46C2" w:rsidP="001A46C2">
            <w:pPr>
              <w:rPr>
                <w:sz w:val="18"/>
                <w:szCs w:val="18"/>
              </w:rPr>
            </w:pPr>
            <w:r w:rsidRPr="00D43565">
              <w:rPr>
                <w:sz w:val="18"/>
                <w:szCs w:val="18"/>
              </w:rPr>
              <w:t>514.3</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16F356CE"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1055E196"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49BBF0ED" w14:textId="77777777" w:rsidR="001A46C2" w:rsidRPr="00D43565" w:rsidRDefault="001A46C2" w:rsidP="001A46C2">
            <w:pPr>
              <w:rPr>
                <w:sz w:val="18"/>
                <w:szCs w:val="18"/>
              </w:rPr>
            </w:pPr>
            <w:r>
              <w:rPr>
                <w:sz w:val="18"/>
                <w:szCs w:val="18"/>
              </w:rPr>
              <w:t>860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A16837C"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5CBF03DD"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27040AA1"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118980E"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78E3B90" w14:textId="77777777" w:rsidR="001A46C2" w:rsidRPr="00D43565" w:rsidRDefault="001A46C2" w:rsidP="001A46C2">
            <w:pPr>
              <w:rPr>
                <w:sz w:val="18"/>
                <w:szCs w:val="18"/>
              </w:rPr>
            </w:pPr>
            <w:r w:rsidRPr="00D43565">
              <w:rPr>
                <w:sz w:val="18"/>
                <w:szCs w:val="18"/>
              </w:rPr>
              <w:t>220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68FBB0E" w14:textId="77777777" w:rsidR="001A46C2" w:rsidRPr="00D43565" w:rsidRDefault="001A46C2" w:rsidP="001A46C2">
            <w:pPr>
              <w:rPr>
                <w:sz w:val="18"/>
                <w:szCs w:val="18"/>
              </w:rPr>
            </w:pPr>
            <w:r w:rsidRPr="00D43565">
              <w:rPr>
                <w:sz w:val="18"/>
                <w:szCs w:val="18"/>
              </w:rPr>
              <w:t>5</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03080DB0" w14:textId="77777777" w:rsidR="001A46C2" w:rsidRPr="00D43565" w:rsidRDefault="001A46C2" w:rsidP="001A46C2">
            <w:pPr>
              <w:rPr>
                <w:sz w:val="18"/>
                <w:szCs w:val="18"/>
              </w:rPr>
            </w:pPr>
            <w:r w:rsidRPr="00D43565">
              <w:rPr>
                <w:sz w:val="18"/>
                <w:szCs w:val="18"/>
              </w:rPr>
              <w:t>Остатки на начало года по забалансовому счету 22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01C751" w14:textId="77777777" w:rsidR="001A46C2" w:rsidRPr="00D43565" w:rsidRDefault="001A46C2" w:rsidP="001A46C2">
            <w:pPr>
              <w:rPr>
                <w:sz w:val="18"/>
                <w:szCs w:val="18"/>
              </w:rPr>
            </w:pPr>
            <w:r w:rsidRPr="00D43565">
              <w:rPr>
                <w:sz w:val="18"/>
                <w:szCs w:val="18"/>
              </w:rPr>
              <w:t>Б</w:t>
            </w:r>
          </w:p>
        </w:tc>
      </w:tr>
      <w:tr w:rsidR="001A46C2" w:rsidRPr="00D43565" w14:paraId="3FE6E628"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548A448A" w14:textId="77777777" w:rsidR="001A46C2" w:rsidRPr="00D43565" w:rsidRDefault="001A46C2" w:rsidP="001A46C2">
            <w:pPr>
              <w:rPr>
                <w:sz w:val="18"/>
                <w:szCs w:val="18"/>
              </w:rPr>
            </w:pPr>
            <w:r w:rsidRPr="00D43565">
              <w:rPr>
                <w:sz w:val="18"/>
                <w:szCs w:val="18"/>
              </w:rPr>
              <w:t>514.4</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5774342E"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0029E95"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1F8A73C0" w14:textId="77777777" w:rsidR="001A46C2" w:rsidRPr="00D43565" w:rsidRDefault="001A46C2" w:rsidP="001A46C2">
            <w:pPr>
              <w:rPr>
                <w:sz w:val="18"/>
                <w:szCs w:val="18"/>
              </w:rPr>
            </w:pPr>
            <w:r>
              <w:rPr>
                <w:sz w:val="18"/>
                <w:szCs w:val="18"/>
              </w:rPr>
              <w:t>860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D875A61"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6CA2F59B"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42B52841"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AD623A6"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4226F92" w14:textId="77777777" w:rsidR="001A46C2" w:rsidRPr="00D43565" w:rsidRDefault="001A46C2" w:rsidP="001A46C2">
            <w:pPr>
              <w:rPr>
                <w:sz w:val="18"/>
                <w:szCs w:val="18"/>
              </w:rPr>
            </w:pPr>
            <w:r w:rsidRPr="00D43565">
              <w:rPr>
                <w:sz w:val="18"/>
                <w:szCs w:val="18"/>
              </w:rPr>
              <w:t>220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81F0CD3" w14:textId="77777777" w:rsidR="001A46C2" w:rsidRPr="00D43565" w:rsidRDefault="001A46C2" w:rsidP="001A46C2">
            <w:pPr>
              <w:rPr>
                <w:sz w:val="18"/>
                <w:szCs w:val="18"/>
              </w:rPr>
            </w:pPr>
            <w:r w:rsidRPr="00D43565">
              <w:rPr>
                <w:sz w:val="18"/>
                <w:szCs w:val="18"/>
              </w:rPr>
              <w:t>9</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5A3C0438" w14:textId="77777777" w:rsidR="001A46C2" w:rsidRPr="00D43565" w:rsidRDefault="001A46C2" w:rsidP="001A46C2">
            <w:pPr>
              <w:rPr>
                <w:sz w:val="18"/>
                <w:szCs w:val="18"/>
              </w:rPr>
            </w:pPr>
            <w:r w:rsidRPr="00D43565">
              <w:rPr>
                <w:sz w:val="18"/>
                <w:szCs w:val="18"/>
              </w:rPr>
              <w:t>Остатки на конец года по забалансовому счету 22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7AC510" w14:textId="77777777" w:rsidR="001A46C2" w:rsidRPr="00D43565" w:rsidRDefault="001A46C2" w:rsidP="001A46C2">
            <w:pPr>
              <w:rPr>
                <w:sz w:val="18"/>
                <w:szCs w:val="18"/>
              </w:rPr>
            </w:pPr>
            <w:r w:rsidRPr="00D43565">
              <w:rPr>
                <w:sz w:val="18"/>
                <w:szCs w:val="18"/>
              </w:rPr>
              <w:t>Б</w:t>
            </w:r>
          </w:p>
        </w:tc>
      </w:tr>
      <w:tr w:rsidR="001A46C2" w:rsidRPr="00D43565" w14:paraId="1F111A3E"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1818633A" w14:textId="77777777" w:rsidR="001A46C2" w:rsidRPr="00D43565" w:rsidRDefault="001A46C2" w:rsidP="001A46C2">
            <w:pPr>
              <w:rPr>
                <w:sz w:val="18"/>
                <w:szCs w:val="18"/>
              </w:rPr>
            </w:pPr>
            <w:r w:rsidRPr="00D43565">
              <w:rPr>
                <w:sz w:val="18"/>
                <w:szCs w:val="18"/>
              </w:rPr>
              <w:t>514.5</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7AA3619D"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68E4B10E"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28694B04" w14:textId="77777777" w:rsidR="001A46C2" w:rsidRPr="00D43565" w:rsidRDefault="001A46C2" w:rsidP="001A46C2">
            <w:pPr>
              <w:rPr>
                <w:sz w:val="18"/>
                <w:szCs w:val="18"/>
              </w:rPr>
            </w:pPr>
            <w:r>
              <w:rPr>
                <w:sz w:val="18"/>
                <w:szCs w:val="18"/>
              </w:rPr>
              <w:t>860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6FA5A1"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5831EEC6"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EA2013E"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8165CCB"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F2DD92" w14:textId="77777777" w:rsidR="001A46C2" w:rsidRPr="00D43565" w:rsidRDefault="001A46C2" w:rsidP="001A46C2">
            <w:pPr>
              <w:rPr>
                <w:sz w:val="18"/>
                <w:szCs w:val="18"/>
              </w:rPr>
            </w:pPr>
            <w:r w:rsidRPr="00D43565">
              <w:rPr>
                <w:sz w:val="18"/>
                <w:szCs w:val="18"/>
              </w:rPr>
              <w:t>220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C2AED66" w14:textId="77777777" w:rsidR="001A46C2" w:rsidRPr="00D43565" w:rsidRDefault="001A46C2" w:rsidP="001A46C2">
            <w:pPr>
              <w:rPr>
                <w:sz w:val="18"/>
                <w:szCs w:val="18"/>
              </w:rPr>
            </w:pPr>
            <w:r w:rsidRPr="00D43565">
              <w:rPr>
                <w:sz w:val="18"/>
                <w:szCs w:val="18"/>
              </w:rPr>
              <w:t>6</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75E24734" w14:textId="77777777" w:rsidR="001A46C2" w:rsidRPr="00D43565" w:rsidRDefault="001A46C2" w:rsidP="001A46C2">
            <w:pPr>
              <w:rPr>
                <w:sz w:val="18"/>
                <w:szCs w:val="18"/>
              </w:rPr>
            </w:pPr>
            <w:r w:rsidRPr="00D43565">
              <w:rPr>
                <w:sz w:val="18"/>
                <w:szCs w:val="18"/>
              </w:rPr>
              <w:t>Остатки на начало года по забалансовому счету 22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D29E57" w14:textId="77777777" w:rsidR="001A46C2" w:rsidRPr="00D43565" w:rsidRDefault="001A46C2" w:rsidP="001A46C2">
            <w:pPr>
              <w:rPr>
                <w:sz w:val="18"/>
                <w:szCs w:val="18"/>
              </w:rPr>
            </w:pPr>
            <w:r w:rsidRPr="00D43565">
              <w:rPr>
                <w:sz w:val="18"/>
                <w:szCs w:val="18"/>
              </w:rPr>
              <w:t>Б</w:t>
            </w:r>
          </w:p>
        </w:tc>
      </w:tr>
      <w:tr w:rsidR="001A46C2" w:rsidRPr="00D43565" w14:paraId="0F2EF74C"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6E287D8F" w14:textId="77777777" w:rsidR="001A46C2" w:rsidRPr="00D43565" w:rsidRDefault="001A46C2" w:rsidP="001A46C2">
            <w:pPr>
              <w:rPr>
                <w:sz w:val="18"/>
                <w:szCs w:val="18"/>
              </w:rPr>
            </w:pPr>
            <w:r w:rsidRPr="00D43565">
              <w:rPr>
                <w:sz w:val="18"/>
                <w:szCs w:val="18"/>
              </w:rPr>
              <w:t>514.6</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2265CA44"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360D5B29"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396F002C" w14:textId="77777777" w:rsidR="001A46C2" w:rsidRPr="00D43565" w:rsidRDefault="001A46C2" w:rsidP="001A46C2">
            <w:pPr>
              <w:rPr>
                <w:sz w:val="18"/>
                <w:szCs w:val="18"/>
              </w:rPr>
            </w:pPr>
            <w:r>
              <w:rPr>
                <w:sz w:val="18"/>
                <w:szCs w:val="18"/>
              </w:rPr>
              <w:t>860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2666E60"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5EA54346"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512AB93"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84CE365"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BC6DFC" w14:textId="77777777" w:rsidR="001A46C2" w:rsidRPr="00D43565" w:rsidRDefault="001A46C2" w:rsidP="001A46C2">
            <w:pPr>
              <w:rPr>
                <w:sz w:val="18"/>
                <w:szCs w:val="18"/>
              </w:rPr>
            </w:pPr>
            <w:r w:rsidRPr="00D43565">
              <w:rPr>
                <w:sz w:val="18"/>
                <w:szCs w:val="18"/>
              </w:rPr>
              <w:t>220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FD443A5" w14:textId="77777777" w:rsidR="001A46C2" w:rsidRPr="00D43565" w:rsidRDefault="001A46C2" w:rsidP="001A46C2">
            <w:pPr>
              <w:rPr>
                <w:sz w:val="18"/>
                <w:szCs w:val="18"/>
              </w:rPr>
            </w:pPr>
            <w:r w:rsidRPr="00D43565">
              <w:rPr>
                <w:sz w:val="18"/>
                <w:szCs w:val="18"/>
              </w:rPr>
              <w:t>10</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3D340EBF" w14:textId="77777777" w:rsidR="001A46C2" w:rsidRPr="00D43565" w:rsidRDefault="001A46C2" w:rsidP="001A46C2">
            <w:pPr>
              <w:rPr>
                <w:sz w:val="18"/>
                <w:szCs w:val="18"/>
              </w:rPr>
            </w:pPr>
            <w:r w:rsidRPr="00D43565">
              <w:rPr>
                <w:sz w:val="18"/>
                <w:szCs w:val="18"/>
              </w:rPr>
              <w:t>Остатки на конец года по забалансовому счету 22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268E54" w14:textId="77777777" w:rsidR="001A46C2" w:rsidRPr="00D43565" w:rsidRDefault="001A46C2" w:rsidP="001A46C2">
            <w:pPr>
              <w:rPr>
                <w:sz w:val="18"/>
                <w:szCs w:val="18"/>
              </w:rPr>
            </w:pPr>
            <w:r w:rsidRPr="00D43565">
              <w:rPr>
                <w:sz w:val="18"/>
                <w:szCs w:val="18"/>
              </w:rPr>
              <w:t>Б</w:t>
            </w:r>
          </w:p>
        </w:tc>
      </w:tr>
      <w:tr w:rsidR="001A46C2" w:rsidRPr="00D43565" w14:paraId="3F929A0D"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17D1DCBA" w14:textId="77777777" w:rsidR="001A46C2" w:rsidRPr="00D43565" w:rsidRDefault="001A46C2" w:rsidP="001A46C2">
            <w:pPr>
              <w:rPr>
                <w:sz w:val="18"/>
                <w:szCs w:val="18"/>
              </w:rPr>
            </w:pPr>
            <w:r w:rsidRPr="00D43565">
              <w:rPr>
                <w:sz w:val="18"/>
                <w:szCs w:val="18"/>
              </w:rPr>
              <w:t>516.1</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690D954C"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49257A9F"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3DDE02D3" w14:textId="77777777" w:rsidR="001A46C2" w:rsidRPr="00D43565" w:rsidRDefault="001A46C2" w:rsidP="001A46C2">
            <w:pPr>
              <w:rPr>
                <w:sz w:val="18"/>
                <w:szCs w:val="18"/>
              </w:rPr>
            </w:pPr>
            <w:r>
              <w:rPr>
                <w:sz w:val="18"/>
                <w:szCs w:val="18"/>
              </w:rPr>
              <w:t>880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91F230F"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0A90B817"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6CF30253"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AD1E4B"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6FEBB4" w14:textId="77777777" w:rsidR="001A46C2" w:rsidRPr="00D43565" w:rsidRDefault="001A46C2" w:rsidP="001A46C2">
            <w:pPr>
              <w:rPr>
                <w:sz w:val="18"/>
                <w:szCs w:val="18"/>
              </w:rPr>
            </w:pPr>
            <w:r w:rsidRPr="00D43565">
              <w:rPr>
                <w:sz w:val="18"/>
                <w:szCs w:val="18"/>
              </w:rPr>
              <w:t>240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5B224AB"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5E358A83" w14:textId="77777777" w:rsidR="001A46C2" w:rsidRPr="00D43565" w:rsidRDefault="001A46C2" w:rsidP="001A46C2">
            <w:pPr>
              <w:rPr>
                <w:sz w:val="18"/>
                <w:szCs w:val="18"/>
              </w:rPr>
            </w:pPr>
            <w:r w:rsidRPr="00D43565">
              <w:rPr>
                <w:sz w:val="18"/>
                <w:szCs w:val="18"/>
              </w:rPr>
              <w:t>Остатки на начало года по забалансовому счету 24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0FADFD" w14:textId="77777777" w:rsidR="001A46C2" w:rsidRPr="00D43565" w:rsidRDefault="001A46C2" w:rsidP="001A46C2">
            <w:pPr>
              <w:rPr>
                <w:sz w:val="18"/>
                <w:szCs w:val="18"/>
              </w:rPr>
            </w:pPr>
            <w:r w:rsidRPr="00D43565">
              <w:rPr>
                <w:sz w:val="18"/>
                <w:szCs w:val="18"/>
              </w:rPr>
              <w:t>Б</w:t>
            </w:r>
          </w:p>
        </w:tc>
      </w:tr>
      <w:tr w:rsidR="001A46C2" w:rsidRPr="00D43565" w14:paraId="24BBA53E"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762CC813" w14:textId="77777777" w:rsidR="001A46C2" w:rsidRPr="00D43565" w:rsidRDefault="001A46C2" w:rsidP="001A46C2">
            <w:pPr>
              <w:rPr>
                <w:sz w:val="18"/>
                <w:szCs w:val="18"/>
              </w:rPr>
            </w:pPr>
            <w:r w:rsidRPr="00D43565">
              <w:rPr>
                <w:sz w:val="18"/>
                <w:szCs w:val="18"/>
              </w:rPr>
              <w:t>516.2</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2F047B90"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5A050420"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0D7C1E0A" w14:textId="77777777" w:rsidR="001A46C2" w:rsidRPr="00D43565" w:rsidRDefault="001A46C2" w:rsidP="001A46C2">
            <w:pPr>
              <w:rPr>
                <w:sz w:val="18"/>
                <w:szCs w:val="18"/>
              </w:rPr>
            </w:pPr>
            <w:r>
              <w:rPr>
                <w:sz w:val="18"/>
                <w:szCs w:val="18"/>
              </w:rPr>
              <w:t>880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991403"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24A1A1A4"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67C2CF71"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79D0B1A"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EBFB140" w14:textId="77777777" w:rsidR="001A46C2" w:rsidRPr="00D43565" w:rsidRDefault="001A46C2" w:rsidP="001A46C2">
            <w:pPr>
              <w:rPr>
                <w:sz w:val="18"/>
                <w:szCs w:val="18"/>
              </w:rPr>
            </w:pPr>
            <w:r w:rsidRPr="00D43565">
              <w:rPr>
                <w:sz w:val="18"/>
                <w:szCs w:val="18"/>
              </w:rPr>
              <w:t>240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AFF9EB2" w14:textId="77777777" w:rsidR="001A46C2" w:rsidRPr="00D43565" w:rsidRDefault="001A46C2" w:rsidP="001A46C2">
            <w:pPr>
              <w:rPr>
                <w:sz w:val="18"/>
                <w:szCs w:val="18"/>
              </w:rPr>
            </w:pPr>
            <w:r w:rsidRPr="00D43565">
              <w:rPr>
                <w:sz w:val="18"/>
                <w:szCs w:val="18"/>
              </w:rPr>
              <w:t>8</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7B77E036" w14:textId="77777777" w:rsidR="001A46C2" w:rsidRPr="00D43565" w:rsidRDefault="001A46C2" w:rsidP="001A46C2">
            <w:pPr>
              <w:rPr>
                <w:sz w:val="18"/>
                <w:szCs w:val="18"/>
              </w:rPr>
            </w:pPr>
            <w:r w:rsidRPr="00D43565">
              <w:rPr>
                <w:sz w:val="18"/>
                <w:szCs w:val="18"/>
              </w:rPr>
              <w:t>Остатки на конец года по забалансовому счету 24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E177BF" w14:textId="77777777" w:rsidR="001A46C2" w:rsidRPr="00D43565" w:rsidRDefault="001A46C2" w:rsidP="001A46C2">
            <w:pPr>
              <w:rPr>
                <w:sz w:val="18"/>
                <w:szCs w:val="18"/>
              </w:rPr>
            </w:pPr>
            <w:r w:rsidRPr="00D43565">
              <w:rPr>
                <w:sz w:val="18"/>
                <w:szCs w:val="18"/>
              </w:rPr>
              <w:t>Б</w:t>
            </w:r>
          </w:p>
        </w:tc>
      </w:tr>
      <w:tr w:rsidR="001A46C2" w:rsidRPr="00D43565" w14:paraId="771C8D9E"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4DBF009B" w14:textId="77777777" w:rsidR="001A46C2" w:rsidRPr="00D43565" w:rsidRDefault="001A46C2" w:rsidP="001A46C2">
            <w:pPr>
              <w:rPr>
                <w:sz w:val="18"/>
                <w:szCs w:val="18"/>
              </w:rPr>
            </w:pPr>
            <w:r w:rsidRPr="00D43565">
              <w:rPr>
                <w:sz w:val="18"/>
                <w:szCs w:val="18"/>
              </w:rPr>
              <w:t>516.3</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33872648"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62D4682E"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09AD8641" w14:textId="77777777" w:rsidR="001A46C2" w:rsidRPr="00D43565" w:rsidRDefault="001A46C2" w:rsidP="001A46C2">
            <w:pPr>
              <w:rPr>
                <w:sz w:val="18"/>
                <w:szCs w:val="18"/>
              </w:rPr>
            </w:pPr>
            <w:r>
              <w:rPr>
                <w:sz w:val="18"/>
                <w:szCs w:val="18"/>
              </w:rPr>
              <w:t>880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1042169"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7682A304"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CB4C38C"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DBE8557"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10E05EA" w14:textId="77777777" w:rsidR="001A46C2" w:rsidRPr="00D43565" w:rsidRDefault="001A46C2" w:rsidP="001A46C2">
            <w:pPr>
              <w:rPr>
                <w:sz w:val="18"/>
                <w:szCs w:val="18"/>
              </w:rPr>
            </w:pPr>
            <w:r w:rsidRPr="00D43565">
              <w:rPr>
                <w:sz w:val="18"/>
                <w:szCs w:val="18"/>
              </w:rPr>
              <w:t>240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205BB65" w14:textId="77777777" w:rsidR="001A46C2" w:rsidRPr="00D43565" w:rsidRDefault="001A46C2" w:rsidP="001A46C2">
            <w:pPr>
              <w:rPr>
                <w:sz w:val="18"/>
                <w:szCs w:val="18"/>
              </w:rPr>
            </w:pPr>
            <w:r w:rsidRPr="00D43565">
              <w:rPr>
                <w:sz w:val="18"/>
                <w:szCs w:val="18"/>
              </w:rPr>
              <w:t>5</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60F30647" w14:textId="77777777" w:rsidR="001A46C2" w:rsidRPr="00D43565" w:rsidRDefault="001A46C2" w:rsidP="001A46C2">
            <w:pPr>
              <w:rPr>
                <w:sz w:val="18"/>
                <w:szCs w:val="18"/>
              </w:rPr>
            </w:pPr>
            <w:r w:rsidRPr="00D43565">
              <w:rPr>
                <w:sz w:val="18"/>
                <w:szCs w:val="18"/>
              </w:rPr>
              <w:t>Остатки на начало года по забалансовому счету 24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44C3E8" w14:textId="77777777" w:rsidR="001A46C2" w:rsidRPr="00D43565" w:rsidRDefault="001A46C2" w:rsidP="001A46C2">
            <w:pPr>
              <w:rPr>
                <w:sz w:val="18"/>
                <w:szCs w:val="18"/>
              </w:rPr>
            </w:pPr>
            <w:r w:rsidRPr="00D43565">
              <w:rPr>
                <w:sz w:val="18"/>
                <w:szCs w:val="18"/>
              </w:rPr>
              <w:t>Б</w:t>
            </w:r>
          </w:p>
        </w:tc>
      </w:tr>
      <w:tr w:rsidR="001A46C2" w:rsidRPr="00D43565" w14:paraId="42CCC070"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1D71EDA5" w14:textId="77777777" w:rsidR="001A46C2" w:rsidRPr="00D43565" w:rsidRDefault="001A46C2" w:rsidP="001A46C2">
            <w:pPr>
              <w:rPr>
                <w:sz w:val="18"/>
                <w:szCs w:val="18"/>
              </w:rPr>
            </w:pPr>
            <w:r w:rsidRPr="00D43565">
              <w:rPr>
                <w:sz w:val="18"/>
                <w:szCs w:val="18"/>
              </w:rPr>
              <w:t>516.4</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36B6A789"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18460F62"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52C8E98F" w14:textId="77777777" w:rsidR="001A46C2" w:rsidRPr="00D43565" w:rsidRDefault="001A46C2" w:rsidP="001A46C2">
            <w:pPr>
              <w:rPr>
                <w:sz w:val="18"/>
                <w:szCs w:val="18"/>
              </w:rPr>
            </w:pPr>
            <w:r>
              <w:rPr>
                <w:sz w:val="18"/>
                <w:szCs w:val="18"/>
              </w:rPr>
              <w:t>880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0B4ED51"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3800F226"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17567EB7"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C47E86D"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DAC9569" w14:textId="77777777" w:rsidR="001A46C2" w:rsidRPr="00D43565" w:rsidRDefault="001A46C2" w:rsidP="001A46C2">
            <w:pPr>
              <w:rPr>
                <w:sz w:val="18"/>
                <w:szCs w:val="18"/>
              </w:rPr>
            </w:pPr>
            <w:r w:rsidRPr="00D43565">
              <w:rPr>
                <w:sz w:val="18"/>
                <w:szCs w:val="18"/>
              </w:rPr>
              <w:t>240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0ECA1B5" w14:textId="77777777" w:rsidR="001A46C2" w:rsidRPr="00D43565" w:rsidRDefault="001A46C2" w:rsidP="001A46C2">
            <w:pPr>
              <w:rPr>
                <w:sz w:val="18"/>
                <w:szCs w:val="18"/>
              </w:rPr>
            </w:pPr>
            <w:r w:rsidRPr="00D43565">
              <w:rPr>
                <w:sz w:val="18"/>
                <w:szCs w:val="18"/>
              </w:rPr>
              <w:t>9</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110457F3" w14:textId="77777777" w:rsidR="001A46C2" w:rsidRPr="00D43565" w:rsidRDefault="001A46C2" w:rsidP="001A46C2">
            <w:pPr>
              <w:rPr>
                <w:sz w:val="18"/>
                <w:szCs w:val="18"/>
              </w:rPr>
            </w:pPr>
            <w:r w:rsidRPr="00D43565">
              <w:rPr>
                <w:sz w:val="18"/>
                <w:szCs w:val="18"/>
              </w:rPr>
              <w:t>Остатки на конец года по забалансовому счету 24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AECBC9" w14:textId="77777777" w:rsidR="001A46C2" w:rsidRPr="00D43565" w:rsidRDefault="001A46C2" w:rsidP="001A46C2">
            <w:pPr>
              <w:rPr>
                <w:sz w:val="18"/>
                <w:szCs w:val="18"/>
              </w:rPr>
            </w:pPr>
            <w:r w:rsidRPr="00D43565">
              <w:rPr>
                <w:sz w:val="18"/>
                <w:szCs w:val="18"/>
              </w:rPr>
              <w:t>Б</w:t>
            </w:r>
          </w:p>
        </w:tc>
      </w:tr>
      <w:tr w:rsidR="001A46C2" w:rsidRPr="00D43565" w14:paraId="5852FB7E"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43FF65D3" w14:textId="77777777" w:rsidR="001A46C2" w:rsidRPr="00D43565" w:rsidRDefault="001A46C2" w:rsidP="001A46C2">
            <w:pPr>
              <w:rPr>
                <w:sz w:val="18"/>
                <w:szCs w:val="18"/>
              </w:rPr>
            </w:pPr>
            <w:r w:rsidRPr="00D43565">
              <w:rPr>
                <w:sz w:val="18"/>
                <w:szCs w:val="18"/>
              </w:rPr>
              <w:t>516.5</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37F22106"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5EE9C70F"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49866929" w14:textId="77777777" w:rsidR="001A46C2" w:rsidRPr="00D43565" w:rsidRDefault="001A46C2" w:rsidP="001A46C2">
            <w:pPr>
              <w:rPr>
                <w:sz w:val="18"/>
                <w:szCs w:val="18"/>
              </w:rPr>
            </w:pPr>
            <w:r>
              <w:rPr>
                <w:sz w:val="18"/>
                <w:szCs w:val="18"/>
              </w:rPr>
              <w:t>880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47D1426"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0D7ACFDF"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3B855E3A"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67CA41A"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6B0226E" w14:textId="77777777" w:rsidR="001A46C2" w:rsidRPr="00D43565" w:rsidRDefault="001A46C2" w:rsidP="001A46C2">
            <w:pPr>
              <w:rPr>
                <w:sz w:val="18"/>
                <w:szCs w:val="18"/>
              </w:rPr>
            </w:pPr>
            <w:r w:rsidRPr="00D43565">
              <w:rPr>
                <w:sz w:val="18"/>
                <w:szCs w:val="18"/>
              </w:rPr>
              <w:t>240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E25BD83" w14:textId="77777777" w:rsidR="001A46C2" w:rsidRPr="00D43565" w:rsidRDefault="001A46C2" w:rsidP="001A46C2">
            <w:pPr>
              <w:rPr>
                <w:sz w:val="18"/>
                <w:szCs w:val="18"/>
              </w:rPr>
            </w:pPr>
            <w:r w:rsidRPr="00D43565">
              <w:rPr>
                <w:sz w:val="18"/>
                <w:szCs w:val="18"/>
              </w:rPr>
              <w:t>6</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68E425A0" w14:textId="77777777" w:rsidR="001A46C2" w:rsidRPr="00D43565" w:rsidRDefault="001A46C2" w:rsidP="001A46C2">
            <w:pPr>
              <w:rPr>
                <w:sz w:val="18"/>
                <w:szCs w:val="18"/>
              </w:rPr>
            </w:pPr>
            <w:r w:rsidRPr="00D43565">
              <w:rPr>
                <w:sz w:val="18"/>
                <w:szCs w:val="18"/>
              </w:rPr>
              <w:t>Остатки на начало года по забалансовому счету 24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845F91" w14:textId="77777777" w:rsidR="001A46C2" w:rsidRPr="00D43565" w:rsidRDefault="001A46C2" w:rsidP="001A46C2">
            <w:pPr>
              <w:rPr>
                <w:sz w:val="18"/>
                <w:szCs w:val="18"/>
              </w:rPr>
            </w:pPr>
            <w:r w:rsidRPr="00D43565">
              <w:rPr>
                <w:sz w:val="18"/>
                <w:szCs w:val="18"/>
              </w:rPr>
              <w:t>Б</w:t>
            </w:r>
          </w:p>
        </w:tc>
      </w:tr>
      <w:tr w:rsidR="001A46C2" w:rsidRPr="00D43565" w14:paraId="3A3D3969"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0286E4FF" w14:textId="77777777" w:rsidR="001A46C2" w:rsidRPr="00D43565" w:rsidRDefault="001A46C2" w:rsidP="001A46C2">
            <w:pPr>
              <w:rPr>
                <w:sz w:val="18"/>
                <w:szCs w:val="18"/>
              </w:rPr>
            </w:pPr>
            <w:r w:rsidRPr="00D43565">
              <w:rPr>
                <w:sz w:val="18"/>
                <w:szCs w:val="18"/>
              </w:rPr>
              <w:t>516.6</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0C0BC469"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3A7AA559"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0E261075" w14:textId="77777777" w:rsidR="001A46C2" w:rsidRPr="00D43565" w:rsidRDefault="001A46C2" w:rsidP="001A46C2">
            <w:pPr>
              <w:rPr>
                <w:sz w:val="18"/>
                <w:szCs w:val="18"/>
              </w:rPr>
            </w:pPr>
            <w:r>
              <w:rPr>
                <w:sz w:val="18"/>
                <w:szCs w:val="18"/>
              </w:rPr>
              <w:t>880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552077B"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6F5F59E"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74DC7281"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821C356"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4F997A" w14:textId="77777777" w:rsidR="001A46C2" w:rsidRPr="00D43565" w:rsidRDefault="001A46C2" w:rsidP="001A46C2">
            <w:pPr>
              <w:rPr>
                <w:sz w:val="18"/>
                <w:szCs w:val="18"/>
              </w:rPr>
            </w:pPr>
            <w:r w:rsidRPr="00D43565">
              <w:rPr>
                <w:sz w:val="18"/>
                <w:szCs w:val="18"/>
              </w:rPr>
              <w:t>240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2BFB1FD" w14:textId="77777777" w:rsidR="001A46C2" w:rsidRPr="00D43565" w:rsidRDefault="001A46C2" w:rsidP="001A46C2">
            <w:pPr>
              <w:rPr>
                <w:sz w:val="18"/>
                <w:szCs w:val="18"/>
              </w:rPr>
            </w:pPr>
            <w:r w:rsidRPr="00D43565">
              <w:rPr>
                <w:sz w:val="18"/>
                <w:szCs w:val="18"/>
              </w:rPr>
              <w:t>10</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1F1C1A7E" w14:textId="77777777" w:rsidR="001A46C2" w:rsidRPr="00D43565" w:rsidRDefault="001A46C2" w:rsidP="001A46C2">
            <w:pPr>
              <w:rPr>
                <w:sz w:val="18"/>
                <w:szCs w:val="18"/>
              </w:rPr>
            </w:pPr>
            <w:r w:rsidRPr="00D43565">
              <w:rPr>
                <w:sz w:val="18"/>
                <w:szCs w:val="18"/>
              </w:rPr>
              <w:t>Остатки на конец года по забалансовому счету 24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31169D" w14:textId="77777777" w:rsidR="001A46C2" w:rsidRPr="00D43565" w:rsidRDefault="001A46C2" w:rsidP="001A46C2">
            <w:pPr>
              <w:rPr>
                <w:sz w:val="18"/>
                <w:szCs w:val="18"/>
              </w:rPr>
            </w:pPr>
            <w:r w:rsidRPr="00D43565">
              <w:rPr>
                <w:sz w:val="18"/>
                <w:szCs w:val="18"/>
              </w:rPr>
              <w:t>Б</w:t>
            </w:r>
          </w:p>
        </w:tc>
      </w:tr>
      <w:tr w:rsidR="001A46C2" w:rsidRPr="00D43565" w14:paraId="02DA1EFB"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59D049B5" w14:textId="77777777" w:rsidR="001A46C2" w:rsidRPr="00D43565" w:rsidRDefault="001A46C2" w:rsidP="001A46C2">
            <w:pPr>
              <w:rPr>
                <w:sz w:val="18"/>
                <w:szCs w:val="18"/>
              </w:rPr>
            </w:pPr>
            <w:r w:rsidRPr="00D43565">
              <w:rPr>
                <w:sz w:val="18"/>
                <w:szCs w:val="18"/>
              </w:rPr>
              <w:t>517.1</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26A8996B"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D127098"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37763F13" w14:textId="77777777" w:rsidR="001A46C2" w:rsidRPr="00D43565" w:rsidRDefault="001A46C2" w:rsidP="001A46C2">
            <w:pPr>
              <w:rPr>
                <w:sz w:val="18"/>
                <w:szCs w:val="18"/>
              </w:rPr>
            </w:pPr>
            <w:r>
              <w:rPr>
                <w:sz w:val="18"/>
                <w:szCs w:val="18"/>
              </w:rPr>
              <w:t>890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5E9D29"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EBFFEE5"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46A2583B"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D1F9C62"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0BF4A59" w14:textId="77777777" w:rsidR="001A46C2" w:rsidRPr="00D43565" w:rsidRDefault="001A46C2" w:rsidP="001A46C2">
            <w:pPr>
              <w:rPr>
                <w:sz w:val="18"/>
                <w:szCs w:val="18"/>
              </w:rPr>
            </w:pPr>
            <w:r w:rsidRPr="00D43565">
              <w:rPr>
                <w:sz w:val="18"/>
                <w:szCs w:val="18"/>
              </w:rPr>
              <w:t>250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593FDA4"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79765717" w14:textId="77777777" w:rsidR="001A46C2" w:rsidRPr="00D43565" w:rsidRDefault="001A46C2" w:rsidP="001A46C2">
            <w:pPr>
              <w:rPr>
                <w:sz w:val="18"/>
                <w:szCs w:val="18"/>
              </w:rPr>
            </w:pPr>
            <w:r w:rsidRPr="00D43565">
              <w:rPr>
                <w:sz w:val="18"/>
                <w:szCs w:val="18"/>
              </w:rPr>
              <w:t>Остатки на начало года по забалансовому счету 25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F7F761" w14:textId="77777777" w:rsidR="001A46C2" w:rsidRPr="00D43565" w:rsidRDefault="001A46C2" w:rsidP="001A46C2">
            <w:pPr>
              <w:rPr>
                <w:sz w:val="18"/>
                <w:szCs w:val="18"/>
              </w:rPr>
            </w:pPr>
            <w:r w:rsidRPr="00D43565">
              <w:rPr>
                <w:sz w:val="18"/>
                <w:szCs w:val="18"/>
              </w:rPr>
              <w:t>Б</w:t>
            </w:r>
          </w:p>
        </w:tc>
      </w:tr>
      <w:tr w:rsidR="001A46C2" w:rsidRPr="00D43565" w14:paraId="17F29520"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04E33564" w14:textId="77777777" w:rsidR="001A46C2" w:rsidRPr="00D43565" w:rsidRDefault="001A46C2" w:rsidP="001A46C2">
            <w:pPr>
              <w:rPr>
                <w:sz w:val="18"/>
                <w:szCs w:val="18"/>
              </w:rPr>
            </w:pPr>
            <w:r w:rsidRPr="00D43565">
              <w:rPr>
                <w:sz w:val="18"/>
                <w:szCs w:val="18"/>
              </w:rPr>
              <w:t>517.2</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1B83E545"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DFF4B6B"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35FD1DC7" w14:textId="77777777" w:rsidR="001A46C2" w:rsidRPr="00D43565" w:rsidRDefault="001A46C2" w:rsidP="001A46C2">
            <w:pPr>
              <w:rPr>
                <w:sz w:val="18"/>
                <w:szCs w:val="18"/>
              </w:rPr>
            </w:pPr>
            <w:r>
              <w:rPr>
                <w:sz w:val="18"/>
                <w:szCs w:val="18"/>
              </w:rPr>
              <w:t>890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A6C2B94"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32D0AB7A"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A4F3194"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B2DAE78"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28AF1CF" w14:textId="77777777" w:rsidR="001A46C2" w:rsidRPr="00D43565" w:rsidRDefault="001A46C2" w:rsidP="001A46C2">
            <w:pPr>
              <w:rPr>
                <w:sz w:val="18"/>
                <w:szCs w:val="18"/>
              </w:rPr>
            </w:pPr>
            <w:r w:rsidRPr="00D43565">
              <w:rPr>
                <w:sz w:val="18"/>
                <w:szCs w:val="18"/>
              </w:rPr>
              <w:t>250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676B5F39" w14:textId="77777777" w:rsidR="001A46C2" w:rsidRPr="00D43565" w:rsidRDefault="001A46C2" w:rsidP="001A46C2">
            <w:pPr>
              <w:rPr>
                <w:sz w:val="18"/>
                <w:szCs w:val="18"/>
              </w:rPr>
            </w:pPr>
            <w:r w:rsidRPr="00D43565">
              <w:rPr>
                <w:sz w:val="18"/>
                <w:szCs w:val="18"/>
              </w:rPr>
              <w:t>8</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1D31036C" w14:textId="77777777" w:rsidR="001A46C2" w:rsidRPr="00D43565" w:rsidRDefault="001A46C2" w:rsidP="001A46C2">
            <w:pPr>
              <w:rPr>
                <w:sz w:val="18"/>
                <w:szCs w:val="18"/>
              </w:rPr>
            </w:pPr>
            <w:r w:rsidRPr="00D43565">
              <w:rPr>
                <w:sz w:val="18"/>
                <w:szCs w:val="18"/>
              </w:rPr>
              <w:t>Остатки на конец года по забалансовому счету 25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5D076B" w14:textId="77777777" w:rsidR="001A46C2" w:rsidRPr="00D43565" w:rsidRDefault="001A46C2" w:rsidP="001A46C2">
            <w:pPr>
              <w:rPr>
                <w:sz w:val="18"/>
                <w:szCs w:val="18"/>
              </w:rPr>
            </w:pPr>
            <w:r w:rsidRPr="00D43565">
              <w:rPr>
                <w:sz w:val="18"/>
                <w:szCs w:val="18"/>
              </w:rPr>
              <w:t>Б</w:t>
            </w:r>
          </w:p>
        </w:tc>
      </w:tr>
      <w:tr w:rsidR="001A46C2" w:rsidRPr="00D43565" w14:paraId="72C1D747"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504FACD6" w14:textId="77777777" w:rsidR="001A46C2" w:rsidRPr="00D43565" w:rsidRDefault="001A46C2" w:rsidP="001A46C2">
            <w:pPr>
              <w:rPr>
                <w:sz w:val="18"/>
                <w:szCs w:val="18"/>
              </w:rPr>
            </w:pPr>
            <w:r w:rsidRPr="00D43565">
              <w:rPr>
                <w:sz w:val="18"/>
                <w:szCs w:val="18"/>
              </w:rPr>
              <w:t>517.3</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1BA68122"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5DB4C4B3"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7AEAEE93" w14:textId="77777777" w:rsidR="001A46C2" w:rsidRPr="00D43565" w:rsidRDefault="001A46C2" w:rsidP="001A46C2">
            <w:pPr>
              <w:rPr>
                <w:sz w:val="18"/>
                <w:szCs w:val="18"/>
              </w:rPr>
            </w:pPr>
            <w:r>
              <w:rPr>
                <w:sz w:val="18"/>
                <w:szCs w:val="18"/>
              </w:rPr>
              <w:t>890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CF7EA8"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303AB33F"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56FB44E9"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08F945C"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3B4E9D" w14:textId="77777777" w:rsidR="001A46C2" w:rsidRPr="00D43565" w:rsidRDefault="001A46C2" w:rsidP="001A46C2">
            <w:pPr>
              <w:rPr>
                <w:sz w:val="18"/>
                <w:szCs w:val="18"/>
              </w:rPr>
            </w:pPr>
            <w:r w:rsidRPr="00D43565">
              <w:rPr>
                <w:sz w:val="18"/>
                <w:szCs w:val="18"/>
              </w:rPr>
              <w:t>250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1439190" w14:textId="77777777" w:rsidR="001A46C2" w:rsidRPr="00D43565" w:rsidRDefault="001A46C2" w:rsidP="001A46C2">
            <w:pPr>
              <w:rPr>
                <w:sz w:val="18"/>
                <w:szCs w:val="18"/>
              </w:rPr>
            </w:pPr>
            <w:r w:rsidRPr="00D43565">
              <w:rPr>
                <w:sz w:val="18"/>
                <w:szCs w:val="18"/>
              </w:rPr>
              <w:t>5</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58340CF4" w14:textId="77777777" w:rsidR="001A46C2" w:rsidRPr="00D43565" w:rsidRDefault="001A46C2" w:rsidP="001A46C2">
            <w:pPr>
              <w:rPr>
                <w:sz w:val="18"/>
                <w:szCs w:val="18"/>
              </w:rPr>
            </w:pPr>
            <w:r w:rsidRPr="00D43565">
              <w:rPr>
                <w:sz w:val="18"/>
                <w:szCs w:val="18"/>
              </w:rPr>
              <w:t>Остатки на начало года по забалансовому счету 25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E1C14F" w14:textId="77777777" w:rsidR="001A46C2" w:rsidRPr="00D43565" w:rsidRDefault="001A46C2" w:rsidP="001A46C2">
            <w:pPr>
              <w:rPr>
                <w:sz w:val="18"/>
                <w:szCs w:val="18"/>
              </w:rPr>
            </w:pPr>
            <w:r w:rsidRPr="00D43565">
              <w:rPr>
                <w:sz w:val="18"/>
                <w:szCs w:val="18"/>
              </w:rPr>
              <w:t>Б</w:t>
            </w:r>
          </w:p>
        </w:tc>
      </w:tr>
      <w:tr w:rsidR="001A46C2" w:rsidRPr="00D43565" w14:paraId="52DD2773"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116CA7FF" w14:textId="77777777" w:rsidR="001A46C2" w:rsidRPr="00D43565" w:rsidRDefault="001A46C2" w:rsidP="001A46C2">
            <w:pPr>
              <w:rPr>
                <w:sz w:val="18"/>
                <w:szCs w:val="18"/>
              </w:rPr>
            </w:pPr>
            <w:r w:rsidRPr="00D43565">
              <w:rPr>
                <w:sz w:val="18"/>
                <w:szCs w:val="18"/>
              </w:rPr>
              <w:t>517.4</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10759604"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0A08C9A9"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0E2D0056" w14:textId="77777777" w:rsidR="001A46C2" w:rsidRPr="00D43565" w:rsidRDefault="001A46C2" w:rsidP="001A46C2">
            <w:pPr>
              <w:rPr>
                <w:sz w:val="18"/>
                <w:szCs w:val="18"/>
              </w:rPr>
            </w:pPr>
            <w:r>
              <w:rPr>
                <w:sz w:val="18"/>
                <w:szCs w:val="18"/>
              </w:rPr>
              <w:t>890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F728F99"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8FBCECE"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F396FCF"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98309CE"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31BE0C1" w14:textId="77777777" w:rsidR="001A46C2" w:rsidRPr="00D43565" w:rsidRDefault="001A46C2" w:rsidP="001A46C2">
            <w:pPr>
              <w:rPr>
                <w:sz w:val="18"/>
                <w:szCs w:val="18"/>
              </w:rPr>
            </w:pPr>
            <w:r w:rsidRPr="00D43565">
              <w:rPr>
                <w:sz w:val="18"/>
                <w:szCs w:val="18"/>
              </w:rPr>
              <w:t>250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F8A1970" w14:textId="77777777" w:rsidR="001A46C2" w:rsidRPr="00D43565" w:rsidRDefault="001A46C2" w:rsidP="001A46C2">
            <w:pPr>
              <w:rPr>
                <w:sz w:val="18"/>
                <w:szCs w:val="18"/>
              </w:rPr>
            </w:pPr>
            <w:r w:rsidRPr="00D43565">
              <w:rPr>
                <w:sz w:val="18"/>
                <w:szCs w:val="18"/>
              </w:rPr>
              <w:t>9</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6FFEC8E8" w14:textId="77777777" w:rsidR="001A46C2" w:rsidRPr="00D43565" w:rsidRDefault="001A46C2" w:rsidP="001A46C2">
            <w:pPr>
              <w:rPr>
                <w:sz w:val="18"/>
                <w:szCs w:val="18"/>
              </w:rPr>
            </w:pPr>
            <w:r w:rsidRPr="00D43565">
              <w:rPr>
                <w:sz w:val="18"/>
                <w:szCs w:val="18"/>
              </w:rPr>
              <w:t>Остатки на конец года по забалансовому счету 25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C6E69CA" w14:textId="77777777" w:rsidR="001A46C2" w:rsidRPr="00D43565" w:rsidRDefault="001A46C2" w:rsidP="001A46C2">
            <w:pPr>
              <w:rPr>
                <w:sz w:val="18"/>
                <w:szCs w:val="18"/>
              </w:rPr>
            </w:pPr>
            <w:r w:rsidRPr="00D43565">
              <w:rPr>
                <w:sz w:val="18"/>
                <w:szCs w:val="18"/>
              </w:rPr>
              <w:t>Б</w:t>
            </w:r>
          </w:p>
        </w:tc>
      </w:tr>
      <w:tr w:rsidR="001A46C2" w:rsidRPr="00D43565" w14:paraId="22038F8C"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093F420B" w14:textId="77777777" w:rsidR="001A46C2" w:rsidRPr="00D43565" w:rsidRDefault="001A46C2" w:rsidP="001A46C2">
            <w:pPr>
              <w:rPr>
                <w:sz w:val="18"/>
                <w:szCs w:val="18"/>
              </w:rPr>
            </w:pPr>
            <w:r w:rsidRPr="00D43565">
              <w:rPr>
                <w:sz w:val="18"/>
                <w:szCs w:val="18"/>
              </w:rPr>
              <w:t>517.5</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5AD55C9D"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464ECADA"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57C8E28A" w14:textId="77777777" w:rsidR="001A46C2" w:rsidRPr="00D43565" w:rsidRDefault="001A46C2" w:rsidP="001A46C2">
            <w:pPr>
              <w:rPr>
                <w:sz w:val="18"/>
                <w:szCs w:val="18"/>
              </w:rPr>
            </w:pPr>
            <w:r>
              <w:rPr>
                <w:sz w:val="18"/>
                <w:szCs w:val="18"/>
              </w:rPr>
              <w:t>890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0A79DB3"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4959C680"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1420FA9D"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03B11E8"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52AC5F4" w14:textId="77777777" w:rsidR="001A46C2" w:rsidRPr="00D43565" w:rsidRDefault="001A46C2" w:rsidP="001A46C2">
            <w:pPr>
              <w:rPr>
                <w:sz w:val="18"/>
                <w:szCs w:val="18"/>
              </w:rPr>
            </w:pPr>
            <w:r w:rsidRPr="00D43565">
              <w:rPr>
                <w:sz w:val="18"/>
                <w:szCs w:val="18"/>
              </w:rPr>
              <w:t>250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54F8DEDB" w14:textId="77777777" w:rsidR="001A46C2" w:rsidRPr="00D43565" w:rsidRDefault="001A46C2" w:rsidP="001A46C2">
            <w:pPr>
              <w:rPr>
                <w:sz w:val="18"/>
                <w:szCs w:val="18"/>
              </w:rPr>
            </w:pPr>
            <w:r w:rsidRPr="00D43565">
              <w:rPr>
                <w:sz w:val="18"/>
                <w:szCs w:val="18"/>
              </w:rPr>
              <w:t>6</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6A8A60C1" w14:textId="77777777" w:rsidR="001A46C2" w:rsidRPr="00D43565" w:rsidRDefault="001A46C2" w:rsidP="001A46C2">
            <w:pPr>
              <w:rPr>
                <w:sz w:val="18"/>
                <w:szCs w:val="18"/>
              </w:rPr>
            </w:pPr>
            <w:r w:rsidRPr="00D43565">
              <w:rPr>
                <w:sz w:val="18"/>
                <w:szCs w:val="18"/>
              </w:rPr>
              <w:t>Остатки на начало года по забалансовому счету 25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9AECD37" w14:textId="77777777" w:rsidR="001A46C2" w:rsidRPr="00D43565" w:rsidRDefault="001A46C2" w:rsidP="001A46C2">
            <w:pPr>
              <w:rPr>
                <w:sz w:val="18"/>
                <w:szCs w:val="18"/>
              </w:rPr>
            </w:pPr>
            <w:r w:rsidRPr="00D43565">
              <w:rPr>
                <w:sz w:val="18"/>
                <w:szCs w:val="18"/>
              </w:rPr>
              <w:t>Б</w:t>
            </w:r>
          </w:p>
        </w:tc>
      </w:tr>
      <w:tr w:rsidR="001A46C2" w:rsidRPr="00D43565" w14:paraId="35A1A6FA"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7DA6BC28" w14:textId="77777777" w:rsidR="001A46C2" w:rsidRPr="00D43565" w:rsidRDefault="001A46C2" w:rsidP="001A46C2">
            <w:pPr>
              <w:rPr>
                <w:sz w:val="18"/>
                <w:szCs w:val="18"/>
              </w:rPr>
            </w:pPr>
            <w:r w:rsidRPr="00D43565">
              <w:rPr>
                <w:sz w:val="18"/>
                <w:szCs w:val="18"/>
              </w:rPr>
              <w:t>517.6</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008D439F"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4667CC41"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1713BAE0" w14:textId="77777777" w:rsidR="001A46C2" w:rsidRPr="00D43565" w:rsidRDefault="001A46C2" w:rsidP="001A46C2">
            <w:pPr>
              <w:rPr>
                <w:sz w:val="18"/>
                <w:szCs w:val="18"/>
              </w:rPr>
            </w:pPr>
            <w:r>
              <w:rPr>
                <w:sz w:val="18"/>
                <w:szCs w:val="18"/>
              </w:rPr>
              <w:t>890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F4D979"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4E47D657"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34F6AA49"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5EF94D3"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2D487C" w14:textId="77777777" w:rsidR="001A46C2" w:rsidRPr="00D43565" w:rsidRDefault="001A46C2" w:rsidP="001A46C2">
            <w:pPr>
              <w:rPr>
                <w:sz w:val="18"/>
                <w:szCs w:val="18"/>
              </w:rPr>
            </w:pPr>
            <w:r w:rsidRPr="00D43565">
              <w:rPr>
                <w:sz w:val="18"/>
                <w:szCs w:val="18"/>
              </w:rPr>
              <w:t>250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7B426AD3" w14:textId="77777777" w:rsidR="001A46C2" w:rsidRPr="00D43565" w:rsidRDefault="001A46C2" w:rsidP="001A46C2">
            <w:pPr>
              <w:rPr>
                <w:sz w:val="18"/>
                <w:szCs w:val="18"/>
              </w:rPr>
            </w:pPr>
            <w:r w:rsidRPr="00D43565">
              <w:rPr>
                <w:sz w:val="18"/>
                <w:szCs w:val="18"/>
              </w:rPr>
              <w:t>10</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3E09202F" w14:textId="77777777" w:rsidR="001A46C2" w:rsidRPr="00D43565" w:rsidRDefault="001A46C2" w:rsidP="001A46C2">
            <w:pPr>
              <w:rPr>
                <w:sz w:val="18"/>
                <w:szCs w:val="18"/>
              </w:rPr>
            </w:pPr>
            <w:r w:rsidRPr="00D43565">
              <w:rPr>
                <w:sz w:val="18"/>
                <w:szCs w:val="18"/>
              </w:rPr>
              <w:t>Остатки на конец года по забалансовому счету 25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247B78" w14:textId="77777777" w:rsidR="001A46C2" w:rsidRPr="00D43565" w:rsidRDefault="001A46C2" w:rsidP="001A46C2">
            <w:pPr>
              <w:rPr>
                <w:sz w:val="18"/>
                <w:szCs w:val="18"/>
              </w:rPr>
            </w:pPr>
            <w:r w:rsidRPr="00D43565">
              <w:rPr>
                <w:sz w:val="18"/>
                <w:szCs w:val="18"/>
              </w:rPr>
              <w:t>Б</w:t>
            </w:r>
          </w:p>
        </w:tc>
      </w:tr>
      <w:tr w:rsidR="001A46C2" w:rsidRPr="00D43565" w14:paraId="1D10A50C"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158F8C61" w14:textId="77777777" w:rsidR="001A46C2" w:rsidRPr="00D43565" w:rsidRDefault="001A46C2" w:rsidP="001A46C2">
            <w:pPr>
              <w:rPr>
                <w:sz w:val="18"/>
                <w:szCs w:val="18"/>
              </w:rPr>
            </w:pPr>
            <w:r w:rsidRPr="00D43565">
              <w:rPr>
                <w:sz w:val="18"/>
                <w:szCs w:val="18"/>
              </w:rPr>
              <w:t>518.1</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3F092A9F"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5DB4F73E"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027DEB6E" w14:textId="77777777" w:rsidR="001A46C2" w:rsidRPr="00D43565" w:rsidRDefault="001A46C2" w:rsidP="001A46C2">
            <w:pPr>
              <w:rPr>
                <w:sz w:val="18"/>
                <w:szCs w:val="18"/>
              </w:rPr>
            </w:pPr>
            <w:r>
              <w:rPr>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3BD8FA3"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0A3C2E4C"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41C8C811"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EAFFF54"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0E31A79" w14:textId="77777777" w:rsidR="001A46C2" w:rsidRPr="00D43565" w:rsidRDefault="001A46C2" w:rsidP="001A46C2">
            <w:pPr>
              <w:rPr>
                <w:sz w:val="18"/>
                <w:szCs w:val="18"/>
              </w:rPr>
            </w:pPr>
            <w:r w:rsidRPr="00D43565">
              <w:rPr>
                <w:sz w:val="18"/>
                <w:szCs w:val="18"/>
              </w:rPr>
              <w:t>260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37B6F72" w14:textId="77777777" w:rsidR="001A46C2" w:rsidRPr="00D43565" w:rsidRDefault="001A46C2" w:rsidP="001A46C2">
            <w:pPr>
              <w:rPr>
                <w:sz w:val="18"/>
                <w:szCs w:val="18"/>
              </w:rPr>
            </w:pPr>
            <w:r w:rsidRPr="00D43565">
              <w:rPr>
                <w:sz w:val="18"/>
                <w:szCs w:val="18"/>
              </w:rPr>
              <w:t>4</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16F39F0" w14:textId="77777777" w:rsidR="001A46C2" w:rsidRPr="00D43565" w:rsidRDefault="001A46C2" w:rsidP="001A46C2">
            <w:pPr>
              <w:rPr>
                <w:sz w:val="18"/>
                <w:szCs w:val="18"/>
              </w:rPr>
            </w:pPr>
            <w:r w:rsidRPr="00D43565">
              <w:rPr>
                <w:sz w:val="18"/>
                <w:szCs w:val="18"/>
              </w:rPr>
              <w:t>Остатки на начало года по забалансовому счету 26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0E77A4" w14:textId="77777777" w:rsidR="001A46C2" w:rsidRPr="00D43565" w:rsidRDefault="001A46C2" w:rsidP="001A46C2">
            <w:pPr>
              <w:rPr>
                <w:sz w:val="18"/>
                <w:szCs w:val="18"/>
              </w:rPr>
            </w:pPr>
            <w:r w:rsidRPr="00D43565">
              <w:rPr>
                <w:sz w:val="18"/>
                <w:szCs w:val="18"/>
              </w:rPr>
              <w:t>Б</w:t>
            </w:r>
          </w:p>
        </w:tc>
      </w:tr>
      <w:tr w:rsidR="001A46C2" w:rsidRPr="00D43565" w14:paraId="07E487D0"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2298885D" w14:textId="77777777" w:rsidR="001A46C2" w:rsidRPr="00D43565" w:rsidRDefault="001A46C2" w:rsidP="001A46C2">
            <w:pPr>
              <w:rPr>
                <w:sz w:val="18"/>
                <w:szCs w:val="18"/>
              </w:rPr>
            </w:pPr>
            <w:r w:rsidRPr="00D43565">
              <w:rPr>
                <w:sz w:val="18"/>
                <w:szCs w:val="18"/>
              </w:rPr>
              <w:t>518.2</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50B42ACE" w14:textId="77777777" w:rsidR="001A46C2" w:rsidRPr="00D43565" w:rsidRDefault="001A46C2" w:rsidP="001A46C2">
            <w:pPr>
              <w:rPr>
                <w:sz w:val="18"/>
                <w:szCs w:val="18"/>
              </w:rPr>
            </w:pPr>
            <w:r w:rsidRPr="00D43565">
              <w:rPr>
                <w:sz w:val="18"/>
                <w:szCs w:val="18"/>
              </w:rPr>
              <w:t>0503768 (КВФО 5+6)</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2ADB0491"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2F4AFF73" w14:textId="77777777" w:rsidR="001A46C2" w:rsidRPr="00D43565" w:rsidRDefault="001A46C2" w:rsidP="001A46C2">
            <w:pPr>
              <w:rPr>
                <w:sz w:val="18"/>
                <w:szCs w:val="18"/>
              </w:rPr>
            </w:pPr>
            <w:r>
              <w:rPr>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B36B145"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2C3BA3BF"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7059DA6"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D7D92D0"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5762787" w14:textId="77777777" w:rsidR="001A46C2" w:rsidRPr="00D43565" w:rsidRDefault="001A46C2" w:rsidP="001A46C2">
            <w:pPr>
              <w:rPr>
                <w:sz w:val="18"/>
                <w:szCs w:val="18"/>
              </w:rPr>
            </w:pPr>
            <w:r w:rsidRPr="00D43565">
              <w:rPr>
                <w:sz w:val="18"/>
                <w:szCs w:val="18"/>
              </w:rPr>
              <w:t>260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30D74A86" w14:textId="77777777" w:rsidR="001A46C2" w:rsidRPr="00D43565" w:rsidRDefault="001A46C2" w:rsidP="001A46C2">
            <w:pPr>
              <w:rPr>
                <w:sz w:val="18"/>
                <w:szCs w:val="18"/>
              </w:rPr>
            </w:pPr>
            <w:r w:rsidRPr="00D43565">
              <w:rPr>
                <w:sz w:val="18"/>
                <w:szCs w:val="18"/>
              </w:rPr>
              <w:t>8</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4E52C069" w14:textId="77777777" w:rsidR="001A46C2" w:rsidRPr="00D43565" w:rsidRDefault="001A46C2" w:rsidP="001A46C2">
            <w:pPr>
              <w:rPr>
                <w:sz w:val="18"/>
                <w:szCs w:val="18"/>
              </w:rPr>
            </w:pPr>
            <w:r w:rsidRPr="00D43565">
              <w:rPr>
                <w:sz w:val="18"/>
                <w:szCs w:val="18"/>
              </w:rPr>
              <w:t>Остатки на конец года по забалансовому счету 26 ф. 0503768 по КВФО 5,6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AC4BCB" w14:textId="77777777" w:rsidR="001A46C2" w:rsidRPr="00D43565" w:rsidRDefault="001A46C2" w:rsidP="001A46C2">
            <w:pPr>
              <w:rPr>
                <w:sz w:val="18"/>
                <w:szCs w:val="18"/>
              </w:rPr>
            </w:pPr>
            <w:r w:rsidRPr="00D43565">
              <w:rPr>
                <w:sz w:val="18"/>
                <w:szCs w:val="18"/>
              </w:rPr>
              <w:t>Б</w:t>
            </w:r>
          </w:p>
        </w:tc>
      </w:tr>
      <w:tr w:rsidR="001A46C2" w:rsidRPr="00D43565" w14:paraId="40FBBE1A"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653ADA9A" w14:textId="77777777" w:rsidR="001A46C2" w:rsidRPr="00D43565" w:rsidRDefault="001A46C2" w:rsidP="001A46C2">
            <w:pPr>
              <w:rPr>
                <w:sz w:val="18"/>
                <w:szCs w:val="18"/>
              </w:rPr>
            </w:pPr>
            <w:r w:rsidRPr="00D43565">
              <w:rPr>
                <w:sz w:val="18"/>
                <w:szCs w:val="18"/>
              </w:rPr>
              <w:t>518.3</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1DE12DF3"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62AC7B3F"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0E011407" w14:textId="77777777" w:rsidR="001A46C2" w:rsidRPr="00D43565" w:rsidRDefault="001A46C2" w:rsidP="001A46C2">
            <w:pPr>
              <w:rPr>
                <w:sz w:val="18"/>
                <w:szCs w:val="18"/>
              </w:rPr>
            </w:pPr>
            <w:r>
              <w:rPr>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A6A18D9"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33482189"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713B6367"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E615012"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6497A83" w14:textId="77777777" w:rsidR="001A46C2" w:rsidRPr="00D43565" w:rsidRDefault="001A46C2" w:rsidP="001A46C2">
            <w:pPr>
              <w:rPr>
                <w:sz w:val="18"/>
                <w:szCs w:val="18"/>
              </w:rPr>
            </w:pPr>
            <w:r w:rsidRPr="00D43565">
              <w:rPr>
                <w:sz w:val="18"/>
                <w:szCs w:val="18"/>
              </w:rPr>
              <w:t>260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BEDC15E" w14:textId="77777777" w:rsidR="001A46C2" w:rsidRPr="00D43565" w:rsidRDefault="001A46C2" w:rsidP="001A46C2">
            <w:pPr>
              <w:rPr>
                <w:sz w:val="18"/>
                <w:szCs w:val="18"/>
              </w:rPr>
            </w:pPr>
            <w:r w:rsidRPr="00D43565">
              <w:rPr>
                <w:sz w:val="18"/>
                <w:szCs w:val="18"/>
              </w:rPr>
              <w:t>5</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3B1FFB74" w14:textId="77777777" w:rsidR="001A46C2" w:rsidRPr="00D43565" w:rsidRDefault="001A46C2" w:rsidP="001A46C2">
            <w:pPr>
              <w:rPr>
                <w:sz w:val="18"/>
                <w:szCs w:val="18"/>
              </w:rPr>
            </w:pPr>
            <w:r w:rsidRPr="00D43565">
              <w:rPr>
                <w:sz w:val="18"/>
                <w:szCs w:val="18"/>
              </w:rPr>
              <w:t>Остатки на начало года по забалансовому счету 26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FE75D8" w14:textId="77777777" w:rsidR="001A46C2" w:rsidRPr="00D43565" w:rsidRDefault="001A46C2" w:rsidP="001A46C2">
            <w:pPr>
              <w:rPr>
                <w:sz w:val="18"/>
                <w:szCs w:val="18"/>
              </w:rPr>
            </w:pPr>
            <w:r w:rsidRPr="00D43565">
              <w:rPr>
                <w:sz w:val="18"/>
                <w:szCs w:val="18"/>
              </w:rPr>
              <w:t>Б</w:t>
            </w:r>
          </w:p>
        </w:tc>
      </w:tr>
      <w:tr w:rsidR="001A46C2" w:rsidRPr="00D43565" w14:paraId="2748C094"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14B8D519" w14:textId="77777777" w:rsidR="001A46C2" w:rsidRPr="00D43565" w:rsidRDefault="001A46C2" w:rsidP="001A46C2">
            <w:pPr>
              <w:rPr>
                <w:sz w:val="18"/>
                <w:szCs w:val="18"/>
              </w:rPr>
            </w:pPr>
            <w:r w:rsidRPr="00D43565">
              <w:rPr>
                <w:sz w:val="18"/>
                <w:szCs w:val="18"/>
              </w:rPr>
              <w:t>518.4</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11D3D7E8" w14:textId="77777777" w:rsidR="001A46C2" w:rsidRPr="00D43565" w:rsidRDefault="001A46C2" w:rsidP="001A46C2">
            <w:pPr>
              <w:rPr>
                <w:sz w:val="18"/>
                <w:szCs w:val="18"/>
              </w:rPr>
            </w:pPr>
            <w:r w:rsidRPr="00D43565">
              <w:rPr>
                <w:sz w:val="18"/>
                <w:szCs w:val="18"/>
              </w:rPr>
              <w:t>0503768 (КВФО 4)</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070E9F20"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56FB38CF" w14:textId="77777777" w:rsidR="001A46C2" w:rsidRPr="00D43565" w:rsidRDefault="001A46C2" w:rsidP="001A46C2">
            <w:pPr>
              <w:rPr>
                <w:sz w:val="18"/>
                <w:szCs w:val="18"/>
              </w:rPr>
            </w:pPr>
            <w:r>
              <w:rPr>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EBF4126"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0A335AD9"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6F30FD0A"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5684A0A"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CED4091" w14:textId="77777777" w:rsidR="001A46C2" w:rsidRPr="00D43565" w:rsidRDefault="001A46C2" w:rsidP="001A46C2">
            <w:pPr>
              <w:rPr>
                <w:sz w:val="18"/>
                <w:szCs w:val="18"/>
              </w:rPr>
            </w:pPr>
            <w:r w:rsidRPr="00D43565">
              <w:rPr>
                <w:sz w:val="18"/>
                <w:szCs w:val="18"/>
              </w:rPr>
              <w:t>260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4D2D9D6" w14:textId="77777777" w:rsidR="001A46C2" w:rsidRPr="00D43565" w:rsidRDefault="001A46C2" w:rsidP="001A46C2">
            <w:pPr>
              <w:rPr>
                <w:sz w:val="18"/>
                <w:szCs w:val="18"/>
              </w:rPr>
            </w:pPr>
            <w:r w:rsidRPr="00D43565">
              <w:rPr>
                <w:sz w:val="18"/>
                <w:szCs w:val="18"/>
              </w:rPr>
              <w:t>9</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67FBB471" w14:textId="77777777" w:rsidR="001A46C2" w:rsidRPr="00D43565" w:rsidRDefault="001A46C2" w:rsidP="001A46C2">
            <w:pPr>
              <w:rPr>
                <w:sz w:val="18"/>
                <w:szCs w:val="18"/>
              </w:rPr>
            </w:pPr>
            <w:r w:rsidRPr="00D43565">
              <w:rPr>
                <w:sz w:val="18"/>
                <w:szCs w:val="18"/>
              </w:rPr>
              <w:t>Остатки на конец года по забалансовому счету 26 ф. 0503768 по КВФО 4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463AC1" w14:textId="77777777" w:rsidR="001A46C2" w:rsidRPr="00D43565" w:rsidRDefault="001A46C2" w:rsidP="001A46C2">
            <w:pPr>
              <w:rPr>
                <w:sz w:val="18"/>
                <w:szCs w:val="18"/>
              </w:rPr>
            </w:pPr>
            <w:r w:rsidRPr="00D43565">
              <w:rPr>
                <w:sz w:val="18"/>
                <w:szCs w:val="18"/>
              </w:rPr>
              <w:t>Б</w:t>
            </w:r>
          </w:p>
        </w:tc>
      </w:tr>
      <w:tr w:rsidR="001A46C2" w:rsidRPr="00D43565" w14:paraId="441DB7F9"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2D10A5AA" w14:textId="77777777" w:rsidR="001A46C2" w:rsidRPr="00D43565" w:rsidRDefault="001A46C2" w:rsidP="001A46C2">
            <w:pPr>
              <w:rPr>
                <w:sz w:val="18"/>
                <w:szCs w:val="18"/>
              </w:rPr>
            </w:pPr>
            <w:r w:rsidRPr="00D43565">
              <w:rPr>
                <w:sz w:val="18"/>
                <w:szCs w:val="18"/>
              </w:rPr>
              <w:t>518.5</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72B03190"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6C6A541A"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46294DC6" w14:textId="77777777" w:rsidR="001A46C2" w:rsidRPr="00D43565" w:rsidRDefault="001A46C2" w:rsidP="001A46C2">
            <w:pPr>
              <w:rPr>
                <w:sz w:val="18"/>
                <w:szCs w:val="18"/>
              </w:rPr>
            </w:pPr>
            <w:r>
              <w:rPr>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9998729" w14:textId="77777777" w:rsidR="001A46C2" w:rsidRPr="00D43565" w:rsidRDefault="001A46C2" w:rsidP="001A46C2">
            <w:pPr>
              <w:rPr>
                <w:sz w:val="18"/>
                <w:szCs w:val="18"/>
              </w:rPr>
            </w:pPr>
            <w:r w:rsidRPr="00D43565">
              <w:rPr>
                <w:sz w:val="18"/>
                <w:szCs w:val="18"/>
              </w:rPr>
              <w:t>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51E30EC1"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0EB9DA4F"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AF8B429"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22449DD" w14:textId="77777777" w:rsidR="001A46C2" w:rsidRPr="00D43565" w:rsidRDefault="001A46C2" w:rsidP="001A46C2">
            <w:pPr>
              <w:rPr>
                <w:sz w:val="18"/>
                <w:szCs w:val="18"/>
              </w:rPr>
            </w:pPr>
            <w:r w:rsidRPr="00D43565">
              <w:rPr>
                <w:sz w:val="18"/>
                <w:szCs w:val="18"/>
              </w:rPr>
              <w:t>260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453242E8" w14:textId="77777777" w:rsidR="001A46C2" w:rsidRPr="00D43565" w:rsidRDefault="001A46C2" w:rsidP="001A46C2">
            <w:pPr>
              <w:rPr>
                <w:sz w:val="18"/>
                <w:szCs w:val="18"/>
              </w:rPr>
            </w:pPr>
            <w:r w:rsidRPr="00D43565">
              <w:rPr>
                <w:sz w:val="18"/>
                <w:szCs w:val="18"/>
              </w:rPr>
              <w:t>6</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343D8AC9" w14:textId="77777777" w:rsidR="001A46C2" w:rsidRPr="00D43565" w:rsidRDefault="001A46C2" w:rsidP="001A46C2">
            <w:pPr>
              <w:rPr>
                <w:sz w:val="18"/>
                <w:szCs w:val="18"/>
              </w:rPr>
            </w:pPr>
            <w:r w:rsidRPr="00D43565">
              <w:rPr>
                <w:sz w:val="18"/>
                <w:szCs w:val="18"/>
              </w:rPr>
              <w:t>Остатки на начало года по забалансовому счету 26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8021CF5" w14:textId="77777777" w:rsidR="001A46C2" w:rsidRPr="00D43565" w:rsidRDefault="001A46C2" w:rsidP="001A46C2">
            <w:pPr>
              <w:rPr>
                <w:sz w:val="18"/>
                <w:szCs w:val="18"/>
              </w:rPr>
            </w:pPr>
            <w:r w:rsidRPr="00D43565">
              <w:rPr>
                <w:sz w:val="18"/>
                <w:szCs w:val="18"/>
              </w:rPr>
              <w:t>Б</w:t>
            </w:r>
          </w:p>
        </w:tc>
      </w:tr>
      <w:tr w:rsidR="001A46C2" w:rsidRPr="00D43565" w14:paraId="679D6DD9" w14:textId="77777777" w:rsidTr="003E2E85">
        <w:tc>
          <w:tcPr>
            <w:tcW w:w="670" w:type="dxa"/>
            <w:tcBorders>
              <w:top w:val="single" w:sz="4" w:space="0" w:color="auto"/>
              <w:left w:val="single" w:sz="4" w:space="0" w:color="auto"/>
              <w:bottom w:val="single" w:sz="4" w:space="0" w:color="auto"/>
              <w:right w:val="single" w:sz="4" w:space="0" w:color="auto"/>
            </w:tcBorders>
            <w:shd w:val="clear" w:color="auto" w:fill="auto"/>
          </w:tcPr>
          <w:p w14:paraId="4327A48C" w14:textId="77777777" w:rsidR="001A46C2" w:rsidRPr="00D43565" w:rsidRDefault="001A46C2" w:rsidP="001A46C2">
            <w:pPr>
              <w:rPr>
                <w:sz w:val="18"/>
                <w:szCs w:val="18"/>
              </w:rPr>
            </w:pPr>
            <w:r w:rsidRPr="00D43565">
              <w:rPr>
                <w:sz w:val="18"/>
                <w:szCs w:val="18"/>
              </w:rPr>
              <w:t>518.6</w:t>
            </w:r>
          </w:p>
        </w:tc>
        <w:tc>
          <w:tcPr>
            <w:tcW w:w="1051" w:type="dxa"/>
            <w:tcBorders>
              <w:top w:val="single" w:sz="4" w:space="0" w:color="auto"/>
              <w:left w:val="single" w:sz="4" w:space="0" w:color="auto"/>
              <w:bottom w:val="single" w:sz="4" w:space="0" w:color="auto"/>
              <w:right w:val="single" w:sz="4" w:space="0" w:color="auto"/>
            </w:tcBorders>
            <w:shd w:val="clear" w:color="auto" w:fill="auto"/>
          </w:tcPr>
          <w:p w14:paraId="62E06793" w14:textId="77777777" w:rsidR="001A46C2" w:rsidRPr="00D43565" w:rsidRDefault="001A46C2" w:rsidP="001A46C2">
            <w:pPr>
              <w:rPr>
                <w:sz w:val="18"/>
                <w:szCs w:val="18"/>
              </w:rPr>
            </w:pPr>
            <w:r w:rsidRPr="00D43565">
              <w:rPr>
                <w:sz w:val="18"/>
                <w:szCs w:val="18"/>
              </w:rPr>
              <w:t>0503768 (КВФО 2+7)</w:t>
            </w:r>
          </w:p>
        </w:tc>
        <w:tc>
          <w:tcPr>
            <w:tcW w:w="1646" w:type="dxa"/>
            <w:gridSpan w:val="2"/>
            <w:tcBorders>
              <w:top w:val="single" w:sz="4" w:space="0" w:color="auto"/>
              <w:left w:val="single" w:sz="4" w:space="0" w:color="auto"/>
              <w:bottom w:val="single" w:sz="4" w:space="0" w:color="auto"/>
              <w:right w:val="single" w:sz="4" w:space="0" w:color="auto"/>
            </w:tcBorders>
            <w:shd w:val="clear" w:color="auto" w:fill="auto"/>
          </w:tcPr>
          <w:p w14:paraId="55F24EA3" w14:textId="77777777" w:rsidR="001A46C2" w:rsidRPr="00D43565" w:rsidRDefault="001A46C2" w:rsidP="001A46C2">
            <w:pPr>
              <w:rPr>
                <w:sz w:val="18"/>
                <w:szCs w:val="18"/>
              </w:rPr>
            </w:pPr>
            <w:r w:rsidRPr="00D43565">
              <w:rPr>
                <w:sz w:val="18"/>
                <w:szCs w:val="18"/>
              </w:rPr>
              <w:t>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14:paraId="4BBFB40E" w14:textId="77777777" w:rsidR="001A46C2" w:rsidRPr="00D43565" w:rsidRDefault="001A46C2" w:rsidP="001A46C2">
            <w:pPr>
              <w:rPr>
                <w:sz w:val="18"/>
                <w:szCs w:val="18"/>
              </w:rPr>
            </w:pPr>
            <w:r>
              <w:rPr>
                <w:sz w:val="18"/>
                <w:szCs w:val="18"/>
              </w:rPr>
              <w:t>900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46B6C0F" w14:textId="77777777" w:rsidR="001A46C2" w:rsidRPr="00D43565" w:rsidRDefault="001A46C2" w:rsidP="001A46C2">
            <w:pPr>
              <w:rPr>
                <w:sz w:val="18"/>
                <w:szCs w:val="18"/>
              </w:rPr>
            </w:pPr>
            <w:r w:rsidRPr="00D43565">
              <w:rPr>
                <w:sz w:val="18"/>
                <w:szCs w:val="18"/>
              </w:rPr>
              <w:t>7</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781D2F4C" w14:textId="77777777" w:rsidR="001A46C2" w:rsidRPr="00D43565" w:rsidRDefault="001A46C2" w:rsidP="001A46C2">
            <w:pPr>
              <w:rPr>
                <w:sz w:val="18"/>
                <w:szCs w:val="18"/>
              </w:rPr>
            </w:pPr>
            <w:r w:rsidRPr="00D43565">
              <w:rPr>
                <w:sz w:val="18"/>
                <w:szCs w:val="18"/>
              </w:rPr>
              <w:t>=</w:t>
            </w:r>
          </w:p>
        </w:tc>
        <w:tc>
          <w:tcPr>
            <w:tcW w:w="1135" w:type="dxa"/>
            <w:tcBorders>
              <w:top w:val="single" w:sz="4" w:space="0" w:color="auto"/>
              <w:left w:val="single" w:sz="4" w:space="0" w:color="auto"/>
              <w:bottom w:val="single" w:sz="4" w:space="0" w:color="auto"/>
              <w:right w:val="single" w:sz="4" w:space="0" w:color="auto"/>
            </w:tcBorders>
            <w:shd w:val="clear" w:color="auto" w:fill="auto"/>
          </w:tcPr>
          <w:p w14:paraId="12AC6B20" w14:textId="77777777" w:rsidR="001A46C2" w:rsidRPr="00D43565" w:rsidRDefault="001A46C2" w:rsidP="001A46C2">
            <w:pPr>
              <w:rPr>
                <w:sz w:val="18"/>
                <w:szCs w:val="18"/>
              </w:rPr>
            </w:pPr>
            <w:r w:rsidRPr="00D43565">
              <w:rPr>
                <w:sz w:val="18"/>
                <w:szCs w:val="18"/>
              </w:rPr>
              <w:t>0503730 (справка по забалансовым счетам)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B966F7B" w14:textId="77777777" w:rsidR="001A46C2" w:rsidRPr="00D43565" w:rsidRDefault="001A46C2" w:rsidP="001A46C2">
            <w:pPr>
              <w:rPr>
                <w:sz w:val="18"/>
                <w:szCs w:val="18"/>
              </w:rPr>
            </w:pPr>
            <w:r w:rsidRPr="00D43565">
              <w:rPr>
                <w:sz w:val="18"/>
                <w:szCs w:val="18"/>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53FBF1D" w14:textId="77777777" w:rsidR="001A46C2" w:rsidRPr="00D43565" w:rsidRDefault="001A46C2" w:rsidP="001A46C2">
            <w:pPr>
              <w:rPr>
                <w:sz w:val="18"/>
                <w:szCs w:val="18"/>
              </w:rPr>
            </w:pPr>
            <w:r w:rsidRPr="00D43565">
              <w:rPr>
                <w:sz w:val="18"/>
                <w:szCs w:val="18"/>
              </w:rPr>
              <w:t>260</w:t>
            </w:r>
          </w:p>
        </w:tc>
        <w:tc>
          <w:tcPr>
            <w:tcW w:w="852" w:type="dxa"/>
            <w:tcBorders>
              <w:top w:val="single" w:sz="4" w:space="0" w:color="auto"/>
              <w:left w:val="single" w:sz="4" w:space="0" w:color="auto"/>
              <w:bottom w:val="single" w:sz="4" w:space="0" w:color="auto"/>
              <w:right w:val="single" w:sz="4" w:space="0" w:color="auto"/>
            </w:tcBorders>
            <w:shd w:val="clear" w:color="auto" w:fill="auto"/>
          </w:tcPr>
          <w:p w14:paraId="09939813" w14:textId="77777777" w:rsidR="001A46C2" w:rsidRPr="00D43565" w:rsidRDefault="001A46C2" w:rsidP="001A46C2">
            <w:pPr>
              <w:rPr>
                <w:sz w:val="18"/>
                <w:szCs w:val="18"/>
              </w:rPr>
            </w:pPr>
            <w:r w:rsidRPr="00D43565">
              <w:rPr>
                <w:sz w:val="18"/>
                <w:szCs w:val="18"/>
              </w:rPr>
              <w:t>10</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7E3DD0E3" w14:textId="77777777" w:rsidR="001A46C2" w:rsidRPr="00D43565" w:rsidRDefault="001A46C2" w:rsidP="001A46C2">
            <w:pPr>
              <w:rPr>
                <w:sz w:val="18"/>
                <w:szCs w:val="18"/>
              </w:rPr>
            </w:pPr>
            <w:r w:rsidRPr="00D43565">
              <w:rPr>
                <w:sz w:val="18"/>
                <w:szCs w:val="18"/>
              </w:rPr>
              <w:t>Остатки на конец года по забалансовому счету 26 ф. 0503768 по КВФО 2,7 не соответствуют аналогичным данным ф. 0503730 -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839951" w14:textId="77777777" w:rsidR="001A46C2" w:rsidRPr="00D43565" w:rsidRDefault="001A46C2" w:rsidP="001A46C2">
            <w:pPr>
              <w:rPr>
                <w:sz w:val="18"/>
                <w:szCs w:val="18"/>
              </w:rPr>
            </w:pPr>
            <w:r w:rsidRPr="00D43565">
              <w:rPr>
                <w:sz w:val="18"/>
                <w:szCs w:val="18"/>
              </w:rPr>
              <w:t>Б</w:t>
            </w:r>
          </w:p>
        </w:tc>
      </w:tr>
    </w:tbl>
    <w:p w14:paraId="1D8C0B3B" w14:textId="77777777" w:rsidR="00E44CD3" w:rsidRDefault="00E44CD3" w:rsidP="00302CB5">
      <w:pPr>
        <w:tabs>
          <w:tab w:val="left" w:pos="11160"/>
        </w:tabs>
        <w:ind w:left="720"/>
      </w:pPr>
    </w:p>
    <w:p w14:paraId="20979168" w14:textId="77777777" w:rsidR="004E090D" w:rsidRDefault="004E090D" w:rsidP="00302CB5">
      <w:pPr>
        <w:tabs>
          <w:tab w:val="left" w:pos="11160"/>
        </w:tabs>
        <w:ind w:left="720"/>
      </w:pPr>
    </w:p>
    <w:p w14:paraId="71B1F462" w14:textId="77777777" w:rsidR="004E090D" w:rsidRDefault="004E090D" w:rsidP="00302CB5">
      <w:pPr>
        <w:tabs>
          <w:tab w:val="left" w:pos="11160"/>
        </w:tabs>
        <w:ind w:left="720"/>
      </w:pPr>
    </w:p>
    <w:p w14:paraId="52F936E1" w14:textId="77777777" w:rsidR="004E090D" w:rsidRDefault="004E090D" w:rsidP="00302CB5">
      <w:pPr>
        <w:tabs>
          <w:tab w:val="left" w:pos="11160"/>
        </w:tabs>
        <w:ind w:left="720"/>
      </w:pPr>
    </w:p>
    <w:p w14:paraId="3DBB4981" w14:textId="77777777" w:rsidR="004E090D" w:rsidRDefault="004E090D" w:rsidP="00302CB5">
      <w:pPr>
        <w:tabs>
          <w:tab w:val="left" w:pos="11160"/>
        </w:tabs>
        <w:ind w:left="720"/>
      </w:pPr>
    </w:p>
    <w:p w14:paraId="54FFA5B1" w14:textId="77777777" w:rsidR="004E090D" w:rsidRDefault="004E090D" w:rsidP="00302CB5">
      <w:pPr>
        <w:tabs>
          <w:tab w:val="left" w:pos="11160"/>
        </w:tabs>
        <w:ind w:left="720"/>
      </w:pPr>
    </w:p>
    <w:p w14:paraId="6E844A3E" w14:textId="77777777" w:rsidR="004E090D" w:rsidRDefault="004E090D" w:rsidP="00302CB5">
      <w:pPr>
        <w:tabs>
          <w:tab w:val="left" w:pos="11160"/>
        </w:tabs>
        <w:ind w:left="720"/>
      </w:pPr>
    </w:p>
    <w:p w14:paraId="64212FA5" w14:textId="77777777" w:rsidR="004E090D" w:rsidRDefault="004E090D" w:rsidP="00302CB5">
      <w:pPr>
        <w:tabs>
          <w:tab w:val="left" w:pos="11160"/>
        </w:tabs>
        <w:ind w:left="720"/>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652"/>
        <w:gridCol w:w="876"/>
        <w:gridCol w:w="1150"/>
        <w:gridCol w:w="817"/>
        <w:gridCol w:w="694"/>
        <w:gridCol w:w="1369"/>
        <w:gridCol w:w="1066"/>
        <w:gridCol w:w="1150"/>
        <w:gridCol w:w="798"/>
        <w:gridCol w:w="694"/>
        <w:gridCol w:w="1369"/>
        <w:gridCol w:w="1307"/>
        <w:gridCol w:w="963"/>
        <w:gridCol w:w="1087"/>
      </w:tblGrid>
      <w:tr w:rsidR="00E54D67" w:rsidRPr="004E090D" w14:paraId="032DD9C3" w14:textId="77777777" w:rsidTr="00E54D67">
        <w:trPr>
          <w:cantSplit/>
          <w:trHeight w:val="600"/>
          <w:tblHeader/>
        </w:trPr>
        <w:tc>
          <w:tcPr>
            <w:tcW w:w="237" w:type="pct"/>
            <w:shd w:val="clear" w:color="auto" w:fill="auto"/>
          </w:tcPr>
          <w:p w14:paraId="682DC859" w14:textId="77777777" w:rsidR="00E54D67" w:rsidRPr="004E090D" w:rsidRDefault="00E54D67" w:rsidP="004E090D">
            <w:pPr>
              <w:shd w:val="clear" w:color="auto" w:fill="FFFFFF"/>
              <w:suppressAutoHyphens/>
              <w:autoSpaceDE w:val="0"/>
              <w:snapToGrid w:val="0"/>
              <w:jc w:val="center"/>
              <w:rPr>
                <w:rFonts w:eastAsia="Arial"/>
                <w:sz w:val="18"/>
                <w:szCs w:val="18"/>
                <w:lang w:eastAsia="ar-SA"/>
              </w:rPr>
            </w:pPr>
            <w:r w:rsidRPr="004E090D">
              <w:rPr>
                <w:rFonts w:eastAsia="Arial"/>
                <w:sz w:val="18"/>
                <w:szCs w:val="18"/>
                <w:lang w:eastAsia="ar-SA"/>
              </w:rPr>
              <w:t>№ п/п новая ред.</w:t>
            </w:r>
          </w:p>
        </w:tc>
        <w:tc>
          <w:tcPr>
            <w:tcW w:w="317" w:type="pct"/>
            <w:shd w:val="clear" w:color="auto" w:fill="auto"/>
          </w:tcPr>
          <w:p w14:paraId="3F6BDE64" w14:textId="49EDFC05" w:rsidR="00E54D67" w:rsidRPr="004E090D" w:rsidRDefault="00E54D67" w:rsidP="00F109B0">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Код формы</w:t>
            </w:r>
          </w:p>
        </w:tc>
        <w:tc>
          <w:tcPr>
            <w:tcW w:w="415" w:type="pct"/>
            <w:shd w:val="clear" w:color="auto" w:fill="auto"/>
          </w:tcPr>
          <w:p w14:paraId="283F76ED" w14:textId="471F1F7F" w:rsidR="00E54D67" w:rsidRPr="004E090D" w:rsidRDefault="00E54D67" w:rsidP="00F109B0">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Показатель</w:t>
            </w:r>
          </w:p>
        </w:tc>
        <w:tc>
          <w:tcPr>
            <w:tcW w:w="296" w:type="pct"/>
            <w:shd w:val="clear" w:color="auto" w:fill="auto"/>
          </w:tcPr>
          <w:p w14:paraId="25C21859" w14:textId="77777777" w:rsidR="00E54D67" w:rsidRPr="004E090D" w:rsidRDefault="00E54D67" w:rsidP="004E090D">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Строка</w:t>
            </w:r>
          </w:p>
        </w:tc>
        <w:tc>
          <w:tcPr>
            <w:tcW w:w="252" w:type="pct"/>
            <w:shd w:val="clear" w:color="auto" w:fill="auto"/>
          </w:tcPr>
          <w:p w14:paraId="222CD54B" w14:textId="77777777" w:rsidR="00E54D67" w:rsidRPr="004E090D" w:rsidRDefault="00E54D67" w:rsidP="004E090D">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Графа</w:t>
            </w:r>
          </w:p>
        </w:tc>
        <w:tc>
          <w:tcPr>
            <w:tcW w:w="493" w:type="pct"/>
            <w:shd w:val="clear" w:color="auto" w:fill="auto"/>
          </w:tcPr>
          <w:p w14:paraId="2CFF523F" w14:textId="77777777" w:rsidR="00E54D67" w:rsidRPr="004E090D" w:rsidRDefault="00E54D67" w:rsidP="004E090D">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Соотношение</w:t>
            </w:r>
          </w:p>
        </w:tc>
        <w:tc>
          <w:tcPr>
            <w:tcW w:w="385" w:type="pct"/>
            <w:shd w:val="clear" w:color="auto" w:fill="auto"/>
          </w:tcPr>
          <w:p w14:paraId="5A0316F9" w14:textId="77777777" w:rsidR="00E54D67" w:rsidRPr="004E090D" w:rsidRDefault="00E54D67" w:rsidP="004E090D">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Связанная форма</w:t>
            </w:r>
          </w:p>
        </w:tc>
        <w:tc>
          <w:tcPr>
            <w:tcW w:w="415" w:type="pct"/>
            <w:shd w:val="clear" w:color="auto" w:fill="auto"/>
          </w:tcPr>
          <w:p w14:paraId="4395315D" w14:textId="77777777" w:rsidR="00E54D67" w:rsidRPr="004E090D" w:rsidRDefault="00E54D67" w:rsidP="00863CA2">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Показатель</w:t>
            </w:r>
          </w:p>
        </w:tc>
        <w:tc>
          <w:tcPr>
            <w:tcW w:w="289" w:type="pct"/>
            <w:shd w:val="clear" w:color="auto" w:fill="auto"/>
          </w:tcPr>
          <w:p w14:paraId="4D938DA2" w14:textId="77777777" w:rsidR="00E54D67" w:rsidRPr="004E090D" w:rsidDel="002F1061" w:rsidRDefault="00E54D67" w:rsidP="004E090D">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Строка (графа)</w:t>
            </w:r>
          </w:p>
        </w:tc>
        <w:tc>
          <w:tcPr>
            <w:tcW w:w="252" w:type="pct"/>
            <w:shd w:val="clear" w:color="auto" w:fill="auto"/>
          </w:tcPr>
          <w:p w14:paraId="30AD5951" w14:textId="77777777" w:rsidR="00E54D67" w:rsidRPr="004E090D" w:rsidDel="002F1061" w:rsidRDefault="00E54D67" w:rsidP="004E090D">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Графа</w:t>
            </w:r>
          </w:p>
        </w:tc>
        <w:tc>
          <w:tcPr>
            <w:tcW w:w="493" w:type="pct"/>
            <w:shd w:val="clear" w:color="auto" w:fill="auto"/>
          </w:tcPr>
          <w:p w14:paraId="05484DA0" w14:textId="3200C2CF" w:rsidR="00E54D67" w:rsidRPr="004E090D" w:rsidRDefault="00E54D67" w:rsidP="00F109B0">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Соотношение</w:t>
            </w:r>
          </w:p>
        </w:tc>
        <w:tc>
          <w:tcPr>
            <w:tcW w:w="471" w:type="pct"/>
            <w:shd w:val="clear" w:color="auto" w:fill="auto"/>
          </w:tcPr>
          <w:p w14:paraId="41D69465" w14:textId="77777777" w:rsidR="00E54D67" w:rsidRPr="004E090D" w:rsidRDefault="00E54D67" w:rsidP="004E090D">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Контроль показателей</w:t>
            </w:r>
          </w:p>
        </w:tc>
        <w:tc>
          <w:tcPr>
            <w:tcW w:w="348" w:type="pct"/>
            <w:shd w:val="clear" w:color="auto" w:fill="auto"/>
          </w:tcPr>
          <w:p w14:paraId="6007B30B" w14:textId="77777777" w:rsidR="00E54D67" w:rsidRPr="004E090D" w:rsidRDefault="00E54D67" w:rsidP="004E090D">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Тип</w:t>
            </w:r>
          </w:p>
          <w:p w14:paraId="226C8A5C" w14:textId="77777777" w:rsidR="00E54D67" w:rsidRPr="004E090D" w:rsidRDefault="00E54D67" w:rsidP="004E090D">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 xml:space="preserve"> контроля</w:t>
            </w:r>
          </w:p>
        </w:tc>
        <w:tc>
          <w:tcPr>
            <w:tcW w:w="338" w:type="pct"/>
            <w:shd w:val="clear" w:color="auto" w:fill="auto"/>
          </w:tcPr>
          <w:p w14:paraId="3904AB56" w14:textId="77777777" w:rsidR="00E54D67" w:rsidRPr="004E090D" w:rsidRDefault="00E54D67" w:rsidP="004E090D">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Тип субъекта</w:t>
            </w:r>
          </w:p>
        </w:tc>
      </w:tr>
      <w:tr w:rsidR="00E54D67" w:rsidRPr="004E090D" w14:paraId="0B758DF2" w14:textId="77777777" w:rsidTr="00E54D67">
        <w:trPr>
          <w:cantSplit/>
          <w:trHeight w:val="240"/>
          <w:tblHeader/>
        </w:trPr>
        <w:tc>
          <w:tcPr>
            <w:tcW w:w="237" w:type="pct"/>
            <w:shd w:val="clear" w:color="auto" w:fill="auto"/>
          </w:tcPr>
          <w:p w14:paraId="1107C750" w14:textId="77777777" w:rsidR="00E54D67" w:rsidRPr="004E090D" w:rsidRDefault="00E54D67" w:rsidP="004E090D">
            <w:pPr>
              <w:shd w:val="clear" w:color="auto" w:fill="FFFFFF"/>
              <w:suppressAutoHyphens/>
              <w:autoSpaceDE w:val="0"/>
              <w:snapToGrid w:val="0"/>
              <w:jc w:val="center"/>
              <w:rPr>
                <w:rFonts w:eastAsia="Arial"/>
                <w:sz w:val="18"/>
                <w:szCs w:val="18"/>
                <w:lang w:eastAsia="ar-SA"/>
              </w:rPr>
            </w:pPr>
            <w:r w:rsidRPr="004E090D">
              <w:rPr>
                <w:rFonts w:eastAsia="Arial"/>
                <w:sz w:val="18"/>
                <w:szCs w:val="18"/>
                <w:lang w:eastAsia="ar-SA"/>
              </w:rPr>
              <w:t>1</w:t>
            </w:r>
          </w:p>
        </w:tc>
        <w:tc>
          <w:tcPr>
            <w:tcW w:w="317" w:type="pct"/>
            <w:shd w:val="clear" w:color="auto" w:fill="auto"/>
          </w:tcPr>
          <w:p w14:paraId="727607C0" w14:textId="77777777" w:rsidR="00E54D67" w:rsidRPr="004E090D" w:rsidRDefault="00D34857" w:rsidP="004E090D">
            <w:pPr>
              <w:shd w:val="clear" w:color="auto" w:fill="FFFFFF"/>
              <w:suppressAutoHyphens/>
              <w:autoSpaceDE w:val="0"/>
              <w:snapToGrid w:val="0"/>
              <w:jc w:val="center"/>
              <w:rPr>
                <w:rFonts w:eastAsia="Arial"/>
                <w:sz w:val="18"/>
                <w:szCs w:val="18"/>
                <w:lang w:eastAsia="ar-SA"/>
              </w:rPr>
            </w:pPr>
            <w:r>
              <w:rPr>
                <w:rFonts w:eastAsia="Arial"/>
                <w:sz w:val="18"/>
                <w:szCs w:val="18"/>
                <w:lang w:eastAsia="ar-SA"/>
              </w:rPr>
              <w:t>2</w:t>
            </w:r>
          </w:p>
        </w:tc>
        <w:tc>
          <w:tcPr>
            <w:tcW w:w="415" w:type="pct"/>
            <w:shd w:val="clear" w:color="auto" w:fill="auto"/>
          </w:tcPr>
          <w:p w14:paraId="351450BA" w14:textId="77777777" w:rsidR="00E54D67" w:rsidRPr="004E090D" w:rsidRDefault="00D34857" w:rsidP="004E090D">
            <w:pPr>
              <w:shd w:val="clear" w:color="auto" w:fill="FFFFFF"/>
              <w:suppressAutoHyphens/>
              <w:autoSpaceDE w:val="0"/>
              <w:snapToGrid w:val="0"/>
              <w:jc w:val="center"/>
              <w:rPr>
                <w:rFonts w:eastAsia="Arial"/>
                <w:sz w:val="18"/>
                <w:szCs w:val="18"/>
                <w:lang w:eastAsia="ar-SA"/>
              </w:rPr>
            </w:pPr>
            <w:r>
              <w:rPr>
                <w:rFonts w:eastAsia="Arial"/>
                <w:sz w:val="18"/>
                <w:szCs w:val="18"/>
                <w:lang w:eastAsia="ar-SA"/>
              </w:rPr>
              <w:t>3</w:t>
            </w:r>
          </w:p>
        </w:tc>
        <w:tc>
          <w:tcPr>
            <w:tcW w:w="296" w:type="pct"/>
            <w:shd w:val="clear" w:color="auto" w:fill="auto"/>
          </w:tcPr>
          <w:p w14:paraId="6769D2B3" w14:textId="77777777" w:rsidR="00E54D67" w:rsidRPr="004E090D" w:rsidRDefault="00D34857" w:rsidP="004E090D">
            <w:pPr>
              <w:shd w:val="clear" w:color="auto" w:fill="FFFFFF"/>
              <w:suppressAutoHyphens/>
              <w:autoSpaceDE w:val="0"/>
              <w:snapToGrid w:val="0"/>
              <w:jc w:val="center"/>
              <w:rPr>
                <w:rFonts w:eastAsia="Arial"/>
                <w:sz w:val="18"/>
                <w:szCs w:val="18"/>
                <w:lang w:eastAsia="ar-SA"/>
              </w:rPr>
            </w:pPr>
            <w:r>
              <w:rPr>
                <w:rFonts w:eastAsia="Arial"/>
                <w:sz w:val="18"/>
                <w:szCs w:val="18"/>
                <w:lang w:eastAsia="ar-SA"/>
              </w:rPr>
              <w:t>4</w:t>
            </w:r>
          </w:p>
        </w:tc>
        <w:tc>
          <w:tcPr>
            <w:tcW w:w="252" w:type="pct"/>
            <w:shd w:val="clear" w:color="auto" w:fill="auto"/>
          </w:tcPr>
          <w:p w14:paraId="61C502C7" w14:textId="77777777" w:rsidR="00E54D67" w:rsidRPr="004E090D" w:rsidRDefault="00D34857" w:rsidP="004E090D">
            <w:pPr>
              <w:shd w:val="clear" w:color="auto" w:fill="FFFFFF"/>
              <w:suppressAutoHyphens/>
              <w:autoSpaceDE w:val="0"/>
              <w:snapToGrid w:val="0"/>
              <w:jc w:val="center"/>
              <w:rPr>
                <w:rFonts w:eastAsia="Arial"/>
                <w:sz w:val="18"/>
                <w:szCs w:val="18"/>
                <w:lang w:eastAsia="ar-SA"/>
              </w:rPr>
            </w:pPr>
            <w:r>
              <w:rPr>
                <w:rFonts w:eastAsia="Arial"/>
                <w:sz w:val="18"/>
                <w:szCs w:val="18"/>
                <w:lang w:eastAsia="ar-SA"/>
              </w:rPr>
              <w:t>5</w:t>
            </w:r>
          </w:p>
        </w:tc>
        <w:tc>
          <w:tcPr>
            <w:tcW w:w="493" w:type="pct"/>
            <w:shd w:val="clear" w:color="auto" w:fill="auto"/>
          </w:tcPr>
          <w:p w14:paraId="5E087FC2" w14:textId="77777777" w:rsidR="00E54D67" w:rsidRPr="004E090D" w:rsidRDefault="00D34857" w:rsidP="004E090D">
            <w:pPr>
              <w:shd w:val="clear" w:color="auto" w:fill="FFFFFF"/>
              <w:suppressAutoHyphens/>
              <w:autoSpaceDE w:val="0"/>
              <w:snapToGrid w:val="0"/>
              <w:jc w:val="center"/>
              <w:rPr>
                <w:rFonts w:eastAsia="Arial"/>
                <w:sz w:val="18"/>
                <w:szCs w:val="18"/>
                <w:lang w:eastAsia="ar-SA"/>
              </w:rPr>
            </w:pPr>
            <w:r>
              <w:rPr>
                <w:rFonts w:eastAsia="Arial"/>
                <w:sz w:val="18"/>
                <w:szCs w:val="18"/>
                <w:lang w:eastAsia="ar-SA"/>
              </w:rPr>
              <w:t>6</w:t>
            </w:r>
          </w:p>
        </w:tc>
        <w:tc>
          <w:tcPr>
            <w:tcW w:w="385" w:type="pct"/>
            <w:shd w:val="clear" w:color="auto" w:fill="auto"/>
          </w:tcPr>
          <w:p w14:paraId="071A0BCC" w14:textId="77777777" w:rsidR="00E54D67" w:rsidRPr="004E090D" w:rsidRDefault="00D34857" w:rsidP="00D34857">
            <w:pPr>
              <w:shd w:val="clear" w:color="auto" w:fill="FFFFFF"/>
              <w:suppressAutoHyphens/>
              <w:autoSpaceDE w:val="0"/>
              <w:snapToGrid w:val="0"/>
              <w:rPr>
                <w:rFonts w:eastAsia="Arial"/>
                <w:sz w:val="18"/>
                <w:szCs w:val="18"/>
                <w:lang w:eastAsia="ar-SA"/>
              </w:rPr>
            </w:pPr>
            <w:r>
              <w:rPr>
                <w:rFonts w:eastAsia="Arial"/>
                <w:sz w:val="18"/>
                <w:szCs w:val="18"/>
                <w:lang w:eastAsia="ar-SA"/>
              </w:rPr>
              <w:t>7</w:t>
            </w:r>
          </w:p>
        </w:tc>
        <w:tc>
          <w:tcPr>
            <w:tcW w:w="415" w:type="pct"/>
            <w:shd w:val="clear" w:color="auto" w:fill="auto"/>
          </w:tcPr>
          <w:p w14:paraId="0D434E2E" w14:textId="77777777" w:rsidR="00E54D67" w:rsidRPr="004E090D" w:rsidRDefault="00D34857" w:rsidP="004E090D">
            <w:pPr>
              <w:shd w:val="clear" w:color="auto" w:fill="FFFFFF"/>
              <w:suppressAutoHyphens/>
              <w:autoSpaceDE w:val="0"/>
              <w:snapToGrid w:val="0"/>
              <w:jc w:val="center"/>
              <w:rPr>
                <w:rFonts w:eastAsia="Arial"/>
                <w:sz w:val="18"/>
                <w:szCs w:val="18"/>
                <w:lang w:eastAsia="ar-SA"/>
              </w:rPr>
            </w:pPr>
            <w:r>
              <w:rPr>
                <w:rFonts w:eastAsia="Arial"/>
                <w:sz w:val="18"/>
                <w:szCs w:val="18"/>
                <w:lang w:eastAsia="ar-SA"/>
              </w:rPr>
              <w:t>8</w:t>
            </w:r>
          </w:p>
        </w:tc>
        <w:tc>
          <w:tcPr>
            <w:tcW w:w="289" w:type="pct"/>
            <w:shd w:val="clear" w:color="auto" w:fill="auto"/>
          </w:tcPr>
          <w:p w14:paraId="6A1AEF9C" w14:textId="77777777" w:rsidR="00E54D67" w:rsidRPr="004E090D" w:rsidRDefault="00D34857" w:rsidP="004E090D">
            <w:pPr>
              <w:shd w:val="clear" w:color="auto" w:fill="FFFFFF"/>
              <w:suppressAutoHyphens/>
              <w:autoSpaceDE w:val="0"/>
              <w:snapToGrid w:val="0"/>
              <w:jc w:val="center"/>
              <w:rPr>
                <w:rFonts w:eastAsia="Arial"/>
                <w:sz w:val="18"/>
                <w:szCs w:val="18"/>
                <w:lang w:eastAsia="ar-SA"/>
              </w:rPr>
            </w:pPr>
            <w:r>
              <w:rPr>
                <w:rFonts w:eastAsia="Arial"/>
                <w:sz w:val="18"/>
                <w:szCs w:val="18"/>
                <w:lang w:eastAsia="ar-SA"/>
              </w:rPr>
              <w:t>9</w:t>
            </w:r>
          </w:p>
        </w:tc>
        <w:tc>
          <w:tcPr>
            <w:tcW w:w="252" w:type="pct"/>
            <w:shd w:val="clear" w:color="auto" w:fill="auto"/>
          </w:tcPr>
          <w:p w14:paraId="266716A7" w14:textId="77777777" w:rsidR="00E54D67" w:rsidRPr="004E090D" w:rsidRDefault="00E54D67" w:rsidP="00D34857">
            <w:pPr>
              <w:shd w:val="clear" w:color="auto" w:fill="FFFFFF"/>
              <w:suppressAutoHyphens/>
              <w:autoSpaceDE w:val="0"/>
              <w:snapToGrid w:val="0"/>
              <w:jc w:val="center"/>
              <w:rPr>
                <w:rFonts w:eastAsia="Arial"/>
                <w:sz w:val="18"/>
                <w:szCs w:val="18"/>
                <w:lang w:eastAsia="ar-SA"/>
              </w:rPr>
            </w:pPr>
            <w:r w:rsidRPr="004E090D">
              <w:rPr>
                <w:rFonts w:eastAsia="Arial"/>
                <w:sz w:val="18"/>
                <w:szCs w:val="18"/>
                <w:lang w:eastAsia="ar-SA"/>
              </w:rPr>
              <w:t>1</w:t>
            </w:r>
            <w:r w:rsidR="00D34857">
              <w:rPr>
                <w:rFonts w:eastAsia="Arial"/>
                <w:sz w:val="18"/>
                <w:szCs w:val="18"/>
                <w:lang w:eastAsia="ar-SA"/>
              </w:rPr>
              <w:t>0</w:t>
            </w:r>
          </w:p>
        </w:tc>
        <w:tc>
          <w:tcPr>
            <w:tcW w:w="493" w:type="pct"/>
            <w:shd w:val="clear" w:color="auto" w:fill="auto"/>
          </w:tcPr>
          <w:p w14:paraId="5BDCDC7C" w14:textId="77777777" w:rsidR="00E54D67" w:rsidRPr="004E090D" w:rsidRDefault="00E54D67" w:rsidP="00D34857">
            <w:pPr>
              <w:shd w:val="clear" w:color="auto" w:fill="FFFFFF"/>
              <w:suppressAutoHyphens/>
              <w:autoSpaceDE w:val="0"/>
              <w:snapToGrid w:val="0"/>
              <w:jc w:val="center"/>
              <w:rPr>
                <w:rFonts w:eastAsia="Arial"/>
                <w:sz w:val="18"/>
                <w:szCs w:val="18"/>
                <w:lang w:eastAsia="ar-SA"/>
              </w:rPr>
            </w:pPr>
            <w:r w:rsidRPr="004E090D">
              <w:rPr>
                <w:rFonts w:eastAsia="Arial"/>
                <w:sz w:val="18"/>
                <w:szCs w:val="18"/>
                <w:lang w:eastAsia="ar-SA"/>
              </w:rPr>
              <w:t>1</w:t>
            </w:r>
            <w:r w:rsidR="00D34857">
              <w:rPr>
                <w:rFonts w:eastAsia="Arial"/>
                <w:sz w:val="18"/>
                <w:szCs w:val="18"/>
                <w:lang w:eastAsia="ar-SA"/>
              </w:rPr>
              <w:t>1</w:t>
            </w:r>
          </w:p>
        </w:tc>
        <w:tc>
          <w:tcPr>
            <w:tcW w:w="471" w:type="pct"/>
            <w:shd w:val="clear" w:color="auto" w:fill="auto"/>
          </w:tcPr>
          <w:p w14:paraId="43035664" w14:textId="77777777" w:rsidR="00E54D67" w:rsidRPr="004E090D" w:rsidRDefault="00E54D67" w:rsidP="00D34857">
            <w:pPr>
              <w:shd w:val="clear" w:color="auto" w:fill="FFFFFF"/>
              <w:suppressAutoHyphens/>
              <w:autoSpaceDE w:val="0"/>
              <w:snapToGrid w:val="0"/>
              <w:jc w:val="center"/>
              <w:rPr>
                <w:rFonts w:eastAsia="Arial"/>
                <w:sz w:val="18"/>
                <w:szCs w:val="18"/>
                <w:lang w:eastAsia="ar-SA"/>
              </w:rPr>
            </w:pPr>
            <w:r w:rsidRPr="004E090D">
              <w:rPr>
                <w:rFonts w:eastAsia="Arial"/>
                <w:sz w:val="18"/>
                <w:szCs w:val="18"/>
                <w:lang w:eastAsia="ar-SA"/>
              </w:rPr>
              <w:t>1</w:t>
            </w:r>
            <w:r w:rsidR="00D34857">
              <w:rPr>
                <w:rFonts w:eastAsia="Arial"/>
                <w:sz w:val="18"/>
                <w:szCs w:val="18"/>
                <w:lang w:eastAsia="ar-SA"/>
              </w:rPr>
              <w:t>2</w:t>
            </w:r>
          </w:p>
        </w:tc>
        <w:tc>
          <w:tcPr>
            <w:tcW w:w="348" w:type="pct"/>
            <w:shd w:val="clear" w:color="auto" w:fill="auto"/>
          </w:tcPr>
          <w:p w14:paraId="72160FE5" w14:textId="77777777" w:rsidR="00E54D67" w:rsidRPr="004E090D" w:rsidRDefault="00E54D67" w:rsidP="00D34857">
            <w:pPr>
              <w:shd w:val="clear" w:color="auto" w:fill="FFFFFF"/>
              <w:suppressAutoHyphens/>
              <w:autoSpaceDE w:val="0"/>
              <w:snapToGrid w:val="0"/>
              <w:jc w:val="center"/>
              <w:rPr>
                <w:rFonts w:eastAsia="Arial"/>
                <w:sz w:val="18"/>
                <w:szCs w:val="18"/>
                <w:lang w:eastAsia="ar-SA"/>
              </w:rPr>
            </w:pPr>
            <w:r w:rsidRPr="004E090D">
              <w:rPr>
                <w:rFonts w:eastAsia="Arial"/>
                <w:sz w:val="18"/>
                <w:szCs w:val="18"/>
                <w:lang w:eastAsia="ar-SA"/>
              </w:rPr>
              <w:t>1</w:t>
            </w:r>
            <w:r w:rsidR="00D34857">
              <w:rPr>
                <w:rFonts w:eastAsia="Arial"/>
                <w:sz w:val="18"/>
                <w:szCs w:val="18"/>
                <w:lang w:eastAsia="ar-SA"/>
              </w:rPr>
              <w:t>3</w:t>
            </w:r>
          </w:p>
        </w:tc>
        <w:tc>
          <w:tcPr>
            <w:tcW w:w="338" w:type="pct"/>
            <w:shd w:val="clear" w:color="auto" w:fill="auto"/>
          </w:tcPr>
          <w:p w14:paraId="536CAEAA" w14:textId="77777777" w:rsidR="00E54D67" w:rsidRPr="004E090D" w:rsidRDefault="00D34857" w:rsidP="004E090D">
            <w:pPr>
              <w:shd w:val="clear" w:color="auto" w:fill="FFFFFF"/>
              <w:suppressAutoHyphens/>
              <w:autoSpaceDE w:val="0"/>
              <w:snapToGrid w:val="0"/>
              <w:jc w:val="center"/>
              <w:rPr>
                <w:rFonts w:eastAsia="Arial"/>
                <w:sz w:val="18"/>
                <w:szCs w:val="18"/>
                <w:lang w:eastAsia="ar-SA"/>
              </w:rPr>
            </w:pPr>
            <w:r>
              <w:rPr>
                <w:rFonts w:eastAsia="Arial"/>
                <w:sz w:val="18"/>
                <w:szCs w:val="18"/>
                <w:lang w:eastAsia="ar-SA"/>
              </w:rPr>
              <w:t>14</w:t>
            </w:r>
          </w:p>
        </w:tc>
      </w:tr>
      <w:tr w:rsidR="00E54D67" w:rsidRPr="004E090D" w14:paraId="5D1D2CD6" w14:textId="77777777" w:rsidTr="00E54D67">
        <w:trPr>
          <w:cantSplit/>
          <w:trHeight w:val="360"/>
        </w:trPr>
        <w:tc>
          <w:tcPr>
            <w:tcW w:w="237" w:type="pct"/>
            <w:shd w:val="clear" w:color="auto" w:fill="auto"/>
          </w:tcPr>
          <w:p w14:paraId="37D33CC1" w14:textId="77777777" w:rsidR="00E54D67" w:rsidRPr="004E090D" w:rsidRDefault="00E54D67" w:rsidP="004E090D">
            <w:pPr>
              <w:shd w:val="clear" w:color="auto" w:fill="FFFFFF"/>
              <w:suppressAutoHyphens/>
              <w:autoSpaceDE w:val="0"/>
              <w:snapToGrid w:val="0"/>
              <w:jc w:val="center"/>
              <w:rPr>
                <w:rFonts w:eastAsia="Arial"/>
                <w:sz w:val="18"/>
                <w:szCs w:val="18"/>
                <w:lang w:eastAsia="ar-SA"/>
              </w:rPr>
            </w:pPr>
            <w:r>
              <w:rPr>
                <w:rFonts w:eastAsia="Arial"/>
                <w:sz w:val="18"/>
                <w:szCs w:val="18"/>
                <w:lang w:eastAsia="ar-SA"/>
              </w:rPr>
              <w:t>520</w:t>
            </w:r>
          </w:p>
        </w:tc>
        <w:tc>
          <w:tcPr>
            <w:tcW w:w="317" w:type="pct"/>
            <w:shd w:val="clear" w:color="auto" w:fill="auto"/>
          </w:tcPr>
          <w:p w14:paraId="3DCE88A9" w14:textId="77777777" w:rsidR="00E54D67" w:rsidRPr="004E090D" w:rsidRDefault="00E54D67" w:rsidP="004E090D">
            <w:pPr>
              <w:shd w:val="clear" w:color="auto" w:fill="FFFFFF"/>
              <w:suppressAutoHyphens/>
              <w:autoSpaceDE w:val="0"/>
              <w:snapToGrid w:val="0"/>
              <w:rPr>
                <w:rFonts w:eastAsia="Arial"/>
                <w:sz w:val="18"/>
                <w:szCs w:val="18"/>
                <w:lang w:eastAsia="ar-SA"/>
              </w:rPr>
            </w:pPr>
            <w:r>
              <w:rPr>
                <w:rFonts w:eastAsia="Arial"/>
                <w:sz w:val="18"/>
                <w:szCs w:val="18"/>
                <w:lang w:eastAsia="ar-SA"/>
              </w:rPr>
              <w:t>0503710</w:t>
            </w:r>
          </w:p>
        </w:tc>
        <w:tc>
          <w:tcPr>
            <w:tcW w:w="415" w:type="pct"/>
            <w:shd w:val="clear" w:color="auto" w:fill="auto"/>
          </w:tcPr>
          <w:p w14:paraId="375D9F5A" w14:textId="77777777" w:rsidR="00E54D67" w:rsidRPr="004E090D" w:rsidRDefault="00E54D67" w:rsidP="004E090D">
            <w:pPr>
              <w:shd w:val="clear" w:color="auto" w:fill="FFFFFF"/>
              <w:suppressAutoHyphens/>
              <w:autoSpaceDE w:val="0"/>
              <w:snapToGrid w:val="0"/>
              <w:rPr>
                <w:rFonts w:eastAsia="Arial"/>
                <w:sz w:val="18"/>
                <w:szCs w:val="18"/>
                <w:lang w:eastAsia="ar-SA"/>
              </w:rPr>
            </w:pPr>
          </w:p>
        </w:tc>
        <w:tc>
          <w:tcPr>
            <w:tcW w:w="296" w:type="pct"/>
            <w:shd w:val="clear" w:color="auto" w:fill="auto"/>
          </w:tcPr>
          <w:p w14:paraId="1DB6FF03" w14:textId="77777777" w:rsidR="00E54D67" w:rsidRPr="004E090D" w:rsidRDefault="00E54D67" w:rsidP="004E090D">
            <w:pPr>
              <w:shd w:val="clear" w:color="auto" w:fill="FFFFFF"/>
              <w:suppressAutoHyphens/>
              <w:autoSpaceDE w:val="0"/>
              <w:snapToGrid w:val="0"/>
              <w:rPr>
                <w:rFonts w:eastAsia="Arial"/>
                <w:sz w:val="18"/>
                <w:szCs w:val="18"/>
                <w:lang w:eastAsia="ar-SA"/>
              </w:rPr>
            </w:pPr>
            <w:r>
              <w:rPr>
                <w:rFonts w:eastAsia="Arial"/>
                <w:sz w:val="18"/>
                <w:szCs w:val="18"/>
                <w:lang w:eastAsia="ar-SA"/>
              </w:rPr>
              <w:t>Сумма по счету Х30406</w:t>
            </w:r>
          </w:p>
        </w:tc>
        <w:tc>
          <w:tcPr>
            <w:tcW w:w="252" w:type="pct"/>
            <w:shd w:val="clear" w:color="auto" w:fill="auto"/>
          </w:tcPr>
          <w:p w14:paraId="1061DC3A" w14:textId="77777777" w:rsidR="00E54D67" w:rsidRPr="004E090D" w:rsidRDefault="00E54D67" w:rsidP="004E090D">
            <w:pPr>
              <w:shd w:val="clear" w:color="auto" w:fill="FFFFFF"/>
              <w:suppressAutoHyphens/>
              <w:autoSpaceDE w:val="0"/>
              <w:snapToGrid w:val="0"/>
              <w:rPr>
                <w:rFonts w:eastAsia="Arial"/>
                <w:sz w:val="18"/>
                <w:szCs w:val="18"/>
                <w:lang w:eastAsia="ar-SA"/>
              </w:rPr>
            </w:pPr>
            <w:r>
              <w:rPr>
                <w:rFonts w:eastAsia="Arial"/>
                <w:sz w:val="18"/>
                <w:szCs w:val="18"/>
                <w:lang w:eastAsia="ar-SA"/>
              </w:rPr>
              <w:t>2-3+4-5</w:t>
            </w:r>
          </w:p>
        </w:tc>
        <w:tc>
          <w:tcPr>
            <w:tcW w:w="493" w:type="pct"/>
            <w:shd w:val="clear" w:color="auto" w:fill="auto"/>
          </w:tcPr>
          <w:p w14:paraId="154A5126" w14:textId="77777777" w:rsidR="00E54D67" w:rsidRPr="004E090D" w:rsidRDefault="00E54D67" w:rsidP="004E090D">
            <w:pPr>
              <w:shd w:val="clear" w:color="auto" w:fill="FFFFFF"/>
              <w:suppressAutoHyphens/>
              <w:autoSpaceDE w:val="0"/>
              <w:snapToGrid w:val="0"/>
              <w:rPr>
                <w:rFonts w:eastAsia="Arial"/>
                <w:sz w:val="18"/>
                <w:szCs w:val="18"/>
                <w:lang w:eastAsia="ar-SA"/>
              </w:rPr>
            </w:pPr>
            <w:r>
              <w:rPr>
                <w:rFonts w:eastAsia="Arial"/>
                <w:sz w:val="18"/>
                <w:szCs w:val="18"/>
                <w:lang w:eastAsia="ar-SA"/>
              </w:rPr>
              <w:t>-</w:t>
            </w:r>
          </w:p>
        </w:tc>
        <w:tc>
          <w:tcPr>
            <w:tcW w:w="385" w:type="pct"/>
            <w:shd w:val="clear" w:color="auto" w:fill="auto"/>
          </w:tcPr>
          <w:p w14:paraId="5F17DB7F" w14:textId="77777777" w:rsidR="00E54D67" w:rsidRPr="004E090D" w:rsidRDefault="00E54D67" w:rsidP="004E090D">
            <w:pPr>
              <w:shd w:val="clear" w:color="auto" w:fill="FFFFFF"/>
              <w:suppressAutoHyphens/>
              <w:autoSpaceDE w:val="0"/>
              <w:snapToGrid w:val="0"/>
              <w:rPr>
                <w:rFonts w:eastAsia="Arial"/>
                <w:sz w:val="18"/>
                <w:szCs w:val="18"/>
                <w:lang w:eastAsia="ar-SA"/>
              </w:rPr>
            </w:pPr>
            <w:r>
              <w:rPr>
                <w:rFonts w:eastAsia="Arial"/>
                <w:sz w:val="18"/>
                <w:szCs w:val="18"/>
                <w:lang w:eastAsia="ar-SA"/>
              </w:rPr>
              <w:t>0503725 по счету 30406 по всем разрезам</w:t>
            </w:r>
          </w:p>
        </w:tc>
        <w:tc>
          <w:tcPr>
            <w:tcW w:w="415" w:type="pct"/>
            <w:shd w:val="clear" w:color="auto" w:fill="auto"/>
          </w:tcPr>
          <w:p w14:paraId="314C75EC" w14:textId="77777777" w:rsidR="00E54D67" w:rsidRPr="004E090D" w:rsidRDefault="00E54D67" w:rsidP="004E090D">
            <w:pPr>
              <w:shd w:val="clear" w:color="auto" w:fill="FFFFFF"/>
              <w:suppressAutoHyphens/>
              <w:autoSpaceDE w:val="0"/>
              <w:snapToGrid w:val="0"/>
              <w:rPr>
                <w:rFonts w:eastAsia="Arial"/>
                <w:sz w:val="18"/>
                <w:szCs w:val="18"/>
                <w:lang w:eastAsia="ar-SA"/>
              </w:rPr>
            </w:pPr>
          </w:p>
        </w:tc>
        <w:tc>
          <w:tcPr>
            <w:tcW w:w="289" w:type="pct"/>
            <w:shd w:val="clear" w:color="auto" w:fill="auto"/>
          </w:tcPr>
          <w:p w14:paraId="5D54AFF5" w14:textId="77777777" w:rsidR="00E54D67" w:rsidRPr="004E090D" w:rsidRDefault="00E54D67" w:rsidP="004E090D">
            <w:pPr>
              <w:shd w:val="clear" w:color="auto" w:fill="FFFFFF"/>
              <w:suppressAutoHyphens/>
              <w:autoSpaceDE w:val="0"/>
              <w:snapToGrid w:val="0"/>
              <w:rPr>
                <w:rFonts w:eastAsia="Arial"/>
                <w:sz w:val="18"/>
                <w:szCs w:val="18"/>
                <w:lang w:eastAsia="ar-SA"/>
              </w:rPr>
            </w:pPr>
            <w:r>
              <w:rPr>
                <w:rFonts w:eastAsia="Arial"/>
                <w:sz w:val="18"/>
                <w:szCs w:val="18"/>
                <w:lang w:eastAsia="ar-SA"/>
              </w:rPr>
              <w:t>Итого</w:t>
            </w:r>
          </w:p>
        </w:tc>
        <w:tc>
          <w:tcPr>
            <w:tcW w:w="252" w:type="pct"/>
            <w:shd w:val="clear" w:color="auto" w:fill="auto"/>
          </w:tcPr>
          <w:p w14:paraId="14EF1FF3" w14:textId="77777777" w:rsidR="00E54D67" w:rsidRPr="004E090D" w:rsidRDefault="00E54D67" w:rsidP="008760FB">
            <w:pPr>
              <w:shd w:val="clear" w:color="auto" w:fill="FFFFFF"/>
              <w:suppressAutoHyphens/>
              <w:autoSpaceDE w:val="0"/>
              <w:snapToGrid w:val="0"/>
              <w:rPr>
                <w:rFonts w:eastAsia="Arial"/>
                <w:sz w:val="18"/>
                <w:szCs w:val="18"/>
                <w:lang w:eastAsia="ar-SA"/>
              </w:rPr>
            </w:pPr>
            <w:r>
              <w:rPr>
                <w:rFonts w:eastAsia="Arial"/>
                <w:sz w:val="18"/>
                <w:szCs w:val="18"/>
                <w:lang w:eastAsia="ar-SA"/>
              </w:rPr>
              <w:t>4-5</w:t>
            </w:r>
          </w:p>
        </w:tc>
        <w:tc>
          <w:tcPr>
            <w:tcW w:w="493" w:type="pct"/>
            <w:shd w:val="clear" w:color="auto" w:fill="auto"/>
          </w:tcPr>
          <w:p w14:paraId="34A96DDE" w14:textId="77777777" w:rsidR="00E54D67" w:rsidRPr="004E090D" w:rsidRDefault="00E54D67" w:rsidP="004E090D">
            <w:pPr>
              <w:shd w:val="clear" w:color="auto" w:fill="FFFFFF"/>
              <w:suppressAutoHyphens/>
              <w:autoSpaceDE w:val="0"/>
              <w:snapToGrid w:val="0"/>
              <w:rPr>
                <w:rFonts w:eastAsia="Arial"/>
                <w:sz w:val="18"/>
                <w:szCs w:val="18"/>
                <w:lang w:eastAsia="ar-SA"/>
              </w:rPr>
            </w:pPr>
            <w:r>
              <w:rPr>
                <w:rFonts w:eastAsia="Arial"/>
                <w:sz w:val="18"/>
                <w:szCs w:val="18"/>
                <w:lang w:eastAsia="ar-SA"/>
              </w:rPr>
              <w:t>=0</w:t>
            </w:r>
          </w:p>
        </w:tc>
        <w:tc>
          <w:tcPr>
            <w:tcW w:w="471" w:type="pct"/>
            <w:shd w:val="clear" w:color="auto" w:fill="auto"/>
          </w:tcPr>
          <w:p w14:paraId="62E8A727" w14:textId="488F075F" w:rsidR="00E54D67" w:rsidRPr="00E54D67" w:rsidRDefault="00E54D67" w:rsidP="004E090D">
            <w:pPr>
              <w:shd w:val="clear" w:color="auto" w:fill="FFFFFF"/>
              <w:suppressAutoHyphens/>
              <w:autoSpaceDE w:val="0"/>
              <w:snapToGrid w:val="0"/>
              <w:rPr>
                <w:rFonts w:eastAsia="Arial"/>
                <w:sz w:val="18"/>
                <w:szCs w:val="18"/>
                <w:lang w:eastAsia="ar-SA"/>
              </w:rPr>
            </w:pPr>
            <w:r>
              <w:rPr>
                <w:rFonts w:eastAsia="Arial"/>
                <w:sz w:val="18"/>
                <w:szCs w:val="18"/>
                <w:lang w:eastAsia="ar-SA"/>
              </w:rPr>
              <w:t xml:space="preserve">Сумма показателей по счету 30406, отнесенных на финансовый результат за минусом показателей ф. 0503725 </w:t>
            </w:r>
            <w:r w:rsidRPr="00E54D67">
              <w:rPr>
                <w:rFonts w:eastAsia="Arial"/>
                <w:sz w:val="18"/>
                <w:szCs w:val="18"/>
                <w:lang w:eastAsia="ar-SA"/>
              </w:rPr>
              <w:t>&lt;&gt; 0</w:t>
            </w:r>
            <w:r>
              <w:rPr>
                <w:rFonts w:eastAsia="Arial"/>
                <w:sz w:val="18"/>
                <w:szCs w:val="18"/>
                <w:lang w:eastAsia="ar-SA"/>
              </w:rPr>
              <w:t xml:space="preserve"> </w:t>
            </w:r>
            <w:r w:rsidR="00B52F69">
              <w:t>–</w:t>
            </w:r>
            <w:r>
              <w:rPr>
                <w:rFonts w:eastAsia="Arial"/>
                <w:sz w:val="18"/>
                <w:szCs w:val="18"/>
                <w:lang w:eastAsia="ar-SA"/>
              </w:rPr>
              <w:t xml:space="preserve"> недопустимо</w:t>
            </w:r>
          </w:p>
        </w:tc>
        <w:tc>
          <w:tcPr>
            <w:tcW w:w="348" w:type="pct"/>
            <w:shd w:val="clear" w:color="auto" w:fill="auto"/>
          </w:tcPr>
          <w:p w14:paraId="12616447" w14:textId="77777777" w:rsidR="00E54D67" w:rsidRPr="004E090D" w:rsidRDefault="00E54D67" w:rsidP="004E090D">
            <w:pPr>
              <w:shd w:val="clear" w:color="auto" w:fill="FFFFFF"/>
              <w:suppressAutoHyphens/>
              <w:autoSpaceDE w:val="0"/>
              <w:snapToGrid w:val="0"/>
              <w:rPr>
                <w:rFonts w:eastAsia="Arial"/>
                <w:sz w:val="18"/>
                <w:szCs w:val="18"/>
                <w:lang w:eastAsia="ar-SA"/>
              </w:rPr>
            </w:pPr>
            <w:r w:rsidRPr="004E090D">
              <w:rPr>
                <w:rFonts w:eastAsia="Arial"/>
                <w:sz w:val="18"/>
                <w:szCs w:val="18"/>
                <w:lang w:eastAsia="ar-SA"/>
              </w:rPr>
              <w:t>Б</w:t>
            </w:r>
          </w:p>
        </w:tc>
        <w:tc>
          <w:tcPr>
            <w:tcW w:w="338" w:type="pct"/>
            <w:shd w:val="clear" w:color="auto" w:fill="auto"/>
          </w:tcPr>
          <w:p w14:paraId="3D50BADB" w14:textId="77777777" w:rsidR="00E54D67" w:rsidRPr="004E090D" w:rsidRDefault="00E54D67" w:rsidP="004E090D">
            <w:pPr>
              <w:shd w:val="clear" w:color="auto" w:fill="FFFFFF"/>
              <w:suppressAutoHyphens/>
              <w:autoSpaceDE w:val="0"/>
              <w:snapToGrid w:val="0"/>
              <w:rPr>
                <w:rFonts w:eastAsia="Arial"/>
                <w:sz w:val="18"/>
                <w:szCs w:val="18"/>
                <w:lang w:eastAsia="ar-SA"/>
              </w:rPr>
            </w:pPr>
            <w:r>
              <w:rPr>
                <w:rFonts w:eastAsia="Arial"/>
                <w:sz w:val="18"/>
                <w:szCs w:val="18"/>
                <w:lang w:eastAsia="ar-SA"/>
              </w:rPr>
              <w:t>АУБУ, РБС_АУБУ, ГРБС</w:t>
            </w:r>
          </w:p>
        </w:tc>
      </w:tr>
    </w:tbl>
    <w:p w14:paraId="434E004F" w14:textId="77777777" w:rsidR="00E44CD3" w:rsidRDefault="00E44CD3" w:rsidP="00302CB5">
      <w:pPr>
        <w:tabs>
          <w:tab w:val="left" w:pos="11160"/>
        </w:tabs>
        <w:ind w:left="720"/>
      </w:pPr>
    </w:p>
    <w:p w14:paraId="226EA620" w14:textId="77777777" w:rsidR="00821999" w:rsidRDefault="00044922" w:rsidP="00302CB5">
      <w:pPr>
        <w:tabs>
          <w:tab w:val="left" w:pos="11160"/>
        </w:tabs>
        <w:ind w:left="720"/>
      </w:pPr>
      <w:r w:rsidRPr="00B92096">
        <w:t>*применяютс</w:t>
      </w:r>
      <w:r w:rsidR="00733F05">
        <w:t>я</w:t>
      </w:r>
      <w:r w:rsidR="00302CB5" w:rsidRPr="00B92096">
        <w:t xml:space="preserve"> в части полугодовой и годовой отчетности</w:t>
      </w:r>
    </w:p>
    <w:p w14:paraId="09E7E1C9" w14:textId="77777777" w:rsidR="00F353F3" w:rsidRDefault="00480D9A" w:rsidP="00302CB5">
      <w:pPr>
        <w:tabs>
          <w:tab w:val="left" w:pos="11160"/>
        </w:tabs>
        <w:ind w:left="720"/>
      </w:pPr>
      <w:r>
        <w:t>** применяются, начиная с годового отчета за 2019 год</w:t>
      </w:r>
    </w:p>
    <w:p w14:paraId="1FCD8C6D" w14:textId="056E651A" w:rsidR="00480D9A" w:rsidRDefault="00480D9A" w:rsidP="00302CB5">
      <w:pPr>
        <w:tabs>
          <w:tab w:val="left" w:pos="11160"/>
        </w:tabs>
        <w:ind w:left="720"/>
      </w:pPr>
    </w:p>
    <w:tbl>
      <w:tblPr>
        <w:tblW w:w="15163" w:type="dxa"/>
        <w:tblInd w:w="216" w:type="dxa"/>
        <w:tblLayout w:type="fixed"/>
        <w:tblCellMar>
          <w:left w:w="70" w:type="dxa"/>
          <w:right w:w="70" w:type="dxa"/>
        </w:tblCellMar>
        <w:tblLook w:val="0000" w:firstRow="0" w:lastRow="0" w:firstColumn="0" w:lastColumn="0" w:noHBand="0" w:noVBand="0"/>
      </w:tblPr>
      <w:tblGrid>
        <w:gridCol w:w="560"/>
        <w:gridCol w:w="994"/>
        <w:gridCol w:w="993"/>
        <w:gridCol w:w="853"/>
        <w:gridCol w:w="990"/>
        <w:gridCol w:w="569"/>
        <w:gridCol w:w="851"/>
        <w:gridCol w:w="1276"/>
        <w:gridCol w:w="709"/>
        <w:gridCol w:w="848"/>
        <w:gridCol w:w="569"/>
        <w:gridCol w:w="851"/>
        <w:gridCol w:w="1198"/>
        <w:gridCol w:w="786"/>
        <w:gridCol w:w="848"/>
        <w:gridCol w:w="1560"/>
        <w:gridCol w:w="708"/>
      </w:tblGrid>
      <w:tr w:rsidR="00FA062D" w:rsidRPr="00FA062D" w14:paraId="245E5E95" w14:textId="77777777" w:rsidTr="003706BB">
        <w:trPr>
          <w:cantSplit/>
          <w:trHeight w:val="600"/>
          <w:tblHeader/>
        </w:trPr>
        <w:tc>
          <w:tcPr>
            <w:tcW w:w="560" w:type="dxa"/>
            <w:vMerge w:val="restart"/>
            <w:tcBorders>
              <w:top w:val="single" w:sz="4" w:space="0" w:color="000000"/>
              <w:left w:val="single" w:sz="4" w:space="0" w:color="000000"/>
            </w:tcBorders>
          </w:tcPr>
          <w:p w14:paraId="3245FCD1"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 новая ред.</w:t>
            </w:r>
          </w:p>
        </w:tc>
        <w:tc>
          <w:tcPr>
            <w:tcW w:w="4399" w:type="dxa"/>
            <w:gridSpan w:val="5"/>
            <w:tcBorders>
              <w:top w:val="single" w:sz="4" w:space="0" w:color="000000"/>
              <w:left w:val="single" w:sz="4" w:space="0" w:color="000000"/>
              <w:bottom w:val="single" w:sz="4" w:space="0" w:color="000000"/>
            </w:tcBorders>
          </w:tcPr>
          <w:p w14:paraId="4200BAFD"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Условие</w:t>
            </w:r>
          </w:p>
        </w:tc>
        <w:tc>
          <w:tcPr>
            <w:tcW w:w="7936" w:type="dxa"/>
            <w:gridSpan w:val="9"/>
            <w:tcBorders>
              <w:top w:val="single" w:sz="4" w:space="0" w:color="000000"/>
              <w:left w:val="single" w:sz="4" w:space="0" w:color="000000"/>
              <w:bottom w:val="single" w:sz="4" w:space="0" w:color="000000"/>
              <w:right w:val="single" w:sz="4" w:space="0" w:color="000000"/>
            </w:tcBorders>
          </w:tcPr>
          <w:p w14:paraId="31124651"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Контроль</w:t>
            </w:r>
          </w:p>
        </w:tc>
        <w:tc>
          <w:tcPr>
            <w:tcW w:w="1560" w:type="dxa"/>
            <w:tcBorders>
              <w:top w:val="single" w:sz="4" w:space="0" w:color="000000"/>
              <w:left w:val="single" w:sz="4" w:space="0" w:color="000000"/>
              <w:bottom w:val="single" w:sz="4" w:space="0" w:color="000000"/>
              <w:right w:val="single" w:sz="4" w:space="0" w:color="000000"/>
            </w:tcBorders>
          </w:tcPr>
          <w:p w14:paraId="25205311" w14:textId="77777777" w:rsidR="00FA062D" w:rsidRPr="00FA062D" w:rsidRDefault="00FA062D" w:rsidP="00FA062D">
            <w:pPr>
              <w:suppressAutoHyphens/>
              <w:autoSpaceDE w:val="0"/>
              <w:snapToGrid w:val="0"/>
              <w:jc w:val="center"/>
              <w:rPr>
                <w:rFonts w:eastAsia="Arial"/>
                <w:sz w:val="18"/>
                <w:szCs w:val="18"/>
                <w:lang w:eastAsia="ar-SA"/>
              </w:rPr>
            </w:pPr>
          </w:p>
        </w:tc>
        <w:tc>
          <w:tcPr>
            <w:tcW w:w="708" w:type="dxa"/>
            <w:tcBorders>
              <w:top w:val="single" w:sz="4" w:space="0" w:color="000000"/>
              <w:left w:val="single" w:sz="4" w:space="0" w:color="000000"/>
              <w:bottom w:val="single" w:sz="4" w:space="0" w:color="000000"/>
              <w:right w:val="single" w:sz="4" w:space="0" w:color="000000"/>
            </w:tcBorders>
          </w:tcPr>
          <w:p w14:paraId="641F6B25" w14:textId="77777777" w:rsidR="00FA062D" w:rsidRPr="00FA062D" w:rsidRDefault="00FA062D" w:rsidP="00FA062D">
            <w:pPr>
              <w:suppressAutoHyphens/>
              <w:autoSpaceDE w:val="0"/>
              <w:snapToGrid w:val="0"/>
              <w:jc w:val="center"/>
              <w:rPr>
                <w:rFonts w:eastAsia="Arial"/>
                <w:sz w:val="18"/>
                <w:szCs w:val="18"/>
                <w:lang w:eastAsia="ar-SA"/>
              </w:rPr>
            </w:pPr>
          </w:p>
        </w:tc>
      </w:tr>
      <w:tr w:rsidR="008F5B21" w:rsidRPr="00FA062D" w14:paraId="4514AACB" w14:textId="77777777" w:rsidTr="00BF379E">
        <w:trPr>
          <w:cantSplit/>
          <w:trHeight w:val="600"/>
          <w:tblHeader/>
        </w:trPr>
        <w:tc>
          <w:tcPr>
            <w:tcW w:w="560" w:type="dxa"/>
            <w:vMerge/>
            <w:tcBorders>
              <w:left w:val="single" w:sz="4" w:space="0" w:color="000000"/>
              <w:bottom w:val="single" w:sz="4" w:space="0" w:color="000000"/>
            </w:tcBorders>
          </w:tcPr>
          <w:p w14:paraId="535F426F" w14:textId="77777777" w:rsidR="00FA062D" w:rsidRPr="00FA062D" w:rsidRDefault="00FA062D" w:rsidP="00FA062D">
            <w:pPr>
              <w:suppressAutoHyphens/>
              <w:autoSpaceDE w:val="0"/>
              <w:snapToGrid w:val="0"/>
              <w:jc w:val="center"/>
              <w:rPr>
                <w:rFonts w:eastAsia="Arial"/>
                <w:sz w:val="18"/>
                <w:szCs w:val="18"/>
                <w:lang w:eastAsia="ar-SA"/>
              </w:rPr>
            </w:pPr>
          </w:p>
        </w:tc>
        <w:tc>
          <w:tcPr>
            <w:tcW w:w="994" w:type="dxa"/>
            <w:tcBorders>
              <w:top w:val="single" w:sz="4" w:space="0" w:color="000000"/>
              <w:left w:val="single" w:sz="4" w:space="0" w:color="000000"/>
              <w:bottom w:val="single" w:sz="4" w:space="0" w:color="000000"/>
              <w:right w:val="single" w:sz="4" w:space="0" w:color="000000"/>
            </w:tcBorders>
          </w:tcPr>
          <w:p w14:paraId="08848108"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Код формы</w:t>
            </w:r>
          </w:p>
        </w:tc>
        <w:tc>
          <w:tcPr>
            <w:tcW w:w="993" w:type="dxa"/>
            <w:tcBorders>
              <w:top w:val="single" w:sz="4" w:space="0" w:color="000000"/>
              <w:left w:val="single" w:sz="4" w:space="0" w:color="000000"/>
              <w:bottom w:val="single" w:sz="4" w:space="0" w:color="000000"/>
            </w:tcBorders>
            <w:shd w:val="clear" w:color="auto" w:fill="auto"/>
          </w:tcPr>
          <w:p w14:paraId="5E56C82D"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Показатель</w:t>
            </w:r>
          </w:p>
        </w:tc>
        <w:tc>
          <w:tcPr>
            <w:tcW w:w="853" w:type="dxa"/>
            <w:tcBorders>
              <w:top w:val="single" w:sz="4" w:space="0" w:color="000000"/>
              <w:left w:val="single" w:sz="4" w:space="0" w:color="000000"/>
              <w:bottom w:val="single" w:sz="4" w:space="0" w:color="000000"/>
            </w:tcBorders>
          </w:tcPr>
          <w:p w14:paraId="424A4FFF"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Строка</w:t>
            </w:r>
          </w:p>
        </w:tc>
        <w:tc>
          <w:tcPr>
            <w:tcW w:w="990" w:type="dxa"/>
            <w:tcBorders>
              <w:top w:val="single" w:sz="4" w:space="0" w:color="000000"/>
              <w:left w:val="single" w:sz="4" w:space="0" w:color="000000"/>
              <w:bottom w:val="single" w:sz="4" w:space="0" w:color="000000"/>
              <w:right w:val="single" w:sz="4" w:space="0" w:color="000000"/>
            </w:tcBorders>
          </w:tcPr>
          <w:p w14:paraId="37EBC7D3"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Графа</w:t>
            </w:r>
          </w:p>
        </w:tc>
        <w:tc>
          <w:tcPr>
            <w:tcW w:w="569" w:type="dxa"/>
            <w:tcBorders>
              <w:top w:val="single" w:sz="4" w:space="0" w:color="000000"/>
              <w:left w:val="single" w:sz="4" w:space="0" w:color="000000"/>
              <w:bottom w:val="single" w:sz="4" w:space="0" w:color="000000"/>
            </w:tcBorders>
            <w:shd w:val="clear" w:color="auto" w:fill="auto"/>
          </w:tcPr>
          <w:p w14:paraId="6B5DA97D"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Соотношение</w:t>
            </w:r>
          </w:p>
        </w:tc>
        <w:tc>
          <w:tcPr>
            <w:tcW w:w="851" w:type="dxa"/>
            <w:tcBorders>
              <w:top w:val="single" w:sz="4" w:space="0" w:color="000000"/>
              <w:left w:val="single" w:sz="4" w:space="0" w:color="000000"/>
              <w:bottom w:val="single" w:sz="4" w:space="0" w:color="000000"/>
              <w:right w:val="single" w:sz="4" w:space="0" w:color="000000"/>
            </w:tcBorders>
          </w:tcPr>
          <w:p w14:paraId="033C1753"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Связанная форма</w:t>
            </w:r>
          </w:p>
        </w:tc>
        <w:tc>
          <w:tcPr>
            <w:tcW w:w="1276" w:type="dxa"/>
            <w:tcBorders>
              <w:top w:val="single" w:sz="4" w:space="0" w:color="000000"/>
              <w:left w:val="single" w:sz="4" w:space="0" w:color="000000"/>
              <w:bottom w:val="single" w:sz="4" w:space="0" w:color="000000"/>
            </w:tcBorders>
            <w:shd w:val="clear" w:color="auto" w:fill="auto"/>
          </w:tcPr>
          <w:p w14:paraId="335788D2"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Показатель связанной формы</w:t>
            </w:r>
          </w:p>
        </w:tc>
        <w:tc>
          <w:tcPr>
            <w:tcW w:w="709" w:type="dxa"/>
            <w:tcBorders>
              <w:top w:val="single" w:sz="4" w:space="0" w:color="000000"/>
              <w:left w:val="single" w:sz="4" w:space="0" w:color="000000"/>
              <w:bottom w:val="single" w:sz="4" w:space="0" w:color="000000"/>
            </w:tcBorders>
          </w:tcPr>
          <w:p w14:paraId="4028A693"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Строка</w:t>
            </w:r>
          </w:p>
        </w:tc>
        <w:tc>
          <w:tcPr>
            <w:tcW w:w="848" w:type="dxa"/>
            <w:tcBorders>
              <w:top w:val="single" w:sz="4" w:space="0" w:color="000000"/>
              <w:left w:val="single" w:sz="4" w:space="0" w:color="000000"/>
              <w:bottom w:val="single" w:sz="4" w:space="0" w:color="000000"/>
              <w:right w:val="single" w:sz="4" w:space="0" w:color="000000"/>
            </w:tcBorders>
          </w:tcPr>
          <w:p w14:paraId="728B2E6A"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Графа</w:t>
            </w:r>
          </w:p>
        </w:tc>
        <w:tc>
          <w:tcPr>
            <w:tcW w:w="569" w:type="dxa"/>
            <w:tcBorders>
              <w:top w:val="single" w:sz="4" w:space="0" w:color="000000"/>
              <w:left w:val="single" w:sz="4" w:space="0" w:color="000000"/>
              <w:bottom w:val="single" w:sz="4" w:space="0" w:color="000000"/>
            </w:tcBorders>
            <w:shd w:val="clear" w:color="auto" w:fill="auto"/>
          </w:tcPr>
          <w:p w14:paraId="6080909E"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Соотношение</w:t>
            </w:r>
          </w:p>
        </w:tc>
        <w:tc>
          <w:tcPr>
            <w:tcW w:w="851" w:type="dxa"/>
            <w:tcBorders>
              <w:top w:val="single" w:sz="4" w:space="0" w:color="000000"/>
              <w:left w:val="single" w:sz="4" w:space="0" w:color="000000"/>
              <w:bottom w:val="single" w:sz="4" w:space="0" w:color="000000"/>
            </w:tcBorders>
          </w:tcPr>
          <w:p w14:paraId="3F38DDD5"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Связанная форма</w:t>
            </w:r>
          </w:p>
        </w:tc>
        <w:tc>
          <w:tcPr>
            <w:tcW w:w="1198" w:type="dxa"/>
            <w:tcBorders>
              <w:top w:val="single" w:sz="4" w:space="0" w:color="000000"/>
              <w:left w:val="single" w:sz="4" w:space="0" w:color="000000"/>
              <w:bottom w:val="single" w:sz="4" w:space="0" w:color="000000"/>
              <w:right w:val="single" w:sz="4" w:space="0" w:color="000000"/>
            </w:tcBorders>
          </w:tcPr>
          <w:p w14:paraId="03A30575"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Показатель связанной формы</w:t>
            </w:r>
          </w:p>
        </w:tc>
        <w:tc>
          <w:tcPr>
            <w:tcW w:w="786" w:type="dxa"/>
            <w:tcBorders>
              <w:top w:val="single" w:sz="4" w:space="0" w:color="000000"/>
              <w:left w:val="single" w:sz="4" w:space="0" w:color="000000"/>
              <w:bottom w:val="single" w:sz="4" w:space="0" w:color="000000"/>
            </w:tcBorders>
          </w:tcPr>
          <w:p w14:paraId="2014FB26"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Строка</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5FF3A9A2"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Графа</w:t>
            </w:r>
          </w:p>
        </w:tc>
        <w:tc>
          <w:tcPr>
            <w:tcW w:w="1560" w:type="dxa"/>
            <w:tcBorders>
              <w:top w:val="single" w:sz="4" w:space="0" w:color="000000"/>
              <w:left w:val="single" w:sz="4" w:space="0" w:color="000000"/>
              <w:bottom w:val="single" w:sz="4" w:space="0" w:color="000000"/>
              <w:right w:val="single" w:sz="4" w:space="0" w:color="000000"/>
            </w:tcBorders>
          </w:tcPr>
          <w:p w14:paraId="21BF9AF9"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14:paraId="4EA9043E"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Тип контроля</w:t>
            </w:r>
          </w:p>
        </w:tc>
      </w:tr>
      <w:tr w:rsidR="008F5B21" w:rsidRPr="00FA062D" w14:paraId="7F3E4008" w14:textId="77777777" w:rsidTr="00BF379E">
        <w:trPr>
          <w:cantSplit/>
          <w:trHeight w:val="240"/>
          <w:tblHeader/>
        </w:trPr>
        <w:tc>
          <w:tcPr>
            <w:tcW w:w="560" w:type="dxa"/>
            <w:tcBorders>
              <w:top w:val="single" w:sz="4" w:space="0" w:color="000000"/>
              <w:left w:val="single" w:sz="4" w:space="0" w:color="000000"/>
              <w:bottom w:val="single" w:sz="4" w:space="0" w:color="000000"/>
            </w:tcBorders>
          </w:tcPr>
          <w:p w14:paraId="44E919A5"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1</w:t>
            </w:r>
          </w:p>
        </w:tc>
        <w:tc>
          <w:tcPr>
            <w:tcW w:w="994" w:type="dxa"/>
            <w:tcBorders>
              <w:top w:val="single" w:sz="4" w:space="0" w:color="000000"/>
              <w:left w:val="single" w:sz="4" w:space="0" w:color="000000"/>
              <w:bottom w:val="single" w:sz="4" w:space="0" w:color="000000"/>
              <w:right w:val="single" w:sz="4" w:space="0" w:color="000000"/>
            </w:tcBorders>
          </w:tcPr>
          <w:p w14:paraId="3D8997FF"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3</w:t>
            </w:r>
          </w:p>
        </w:tc>
        <w:tc>
          <w:tcPr>
            <w:tcW w:w="993" w:type="dxa"/>
            <w:tcBorders>
              <w:top w:val="single" w:sz="4" w:space="0" w:color="000000"/>
              <w:left w:val="single" w:sz="4" w:space="0" w:color="000000"/>
              <w:bottom w:val="single" w:sz="4" w:space="0" w:color="000000"/>
            </w:tcBorders>
            <w:shd w:val="clear" w:color="auto" w:fill="auto"/>
          </w:tcPr>
          <w:p w14:paraId="6298EF4C"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4</w:t>
            </w:r>
          </w:p>
        </w:tc>
        <w:tc>
          <w:tcPr>
            <w:tcW w:w="853" w:type="dxa"/>
            <w:tcBorders>
              <w:top w:val="single" w:sz="4" w:space="0" w:color="000000"/>
              <w:left w:val="single" w:sz="4" w:space="0" w:color="000000"/>
              <w:bottom w:val="single" w:sz="4" w:space="0" w:color="000000"/>
            </w:tcBorders>
          </w:tcPr>
          <w:p w14:paraId="20211266"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5</w:t>
            </w:r>
          </w:p>
        </w:tc>
        <w:tc>
          <w:tcPr>
            <w:tcW w:w="990" w:type="dxa"/>
            <w:tcBorders>
              <w:top w:val="single" w:sz="4" w:space="0" w:color="000000"/>
              <w:left w:val="single" w:sz="4" w:space="0" w:color="000000"/>
              <w:bottom w:val="single" w:sz="4" w:space="0" w:color="000000"/>
              <w:right w:val="single" w:sz="4" w:space="0" w:color="000000"/>
            </w:tcBorders>
          </w:tcPr>
          <w:p w14:paraId="2FCB9A17"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6</w:t>
            </w:r>
          </w:p>
        </w:tc>
        <w:tc>
          <w:tcPr>
            <w:tcW w:w="569" w:type="dxa"/>
            <w:tcBorders>
              <w:top w:val="single" w:sz="4" w:space="0" w:color="000000"/>
              <w:left w:val="single" w:sz="4" w:space="0" w:color="000000"/>
              <w:bottom w:val="single" w:sz="4" w:space="0" w:color="000000"/>
            </w:tcBorders>
            <w:shd w:val="clear" w:color="auto" w:fill="auto"/>
          </w:tcPr>
          <w:p w14:paraId="30E31F53"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7</w:t>
            </w:r>
          </w:p>
        </w:tc>
        <w:tc>
          <w:tcPr>
            <w:tcW w:w="851" w:type="dxa"/>
            <w:tcBorders>
              <w:top w:val="single" w:sz="4" w:space="0" w:color="000000"/>
              <w:left w:val="single" w:sz="4" w:space="0" w:color="000000"/>
              <w:bottom w:val="single" w:sz="4" w:space="0" w:color="000000"/>
              <w:right w:val="single" w:sz="4" w:space="0" w:color="000000"/>
            </w:tcBorders>
          </w:tcPr>
          <w:p w14:paraId="14358B1F"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8</w:t>
            </w:r>
          </w:p>
        </w:tc>
        <w:tc>
          <w:tcPr>
            <w:tcW w:w="1276" w:type="dxa"/>
            <w:tcBorders>
              <w:top w:val="single" w:sz="4" w:space="0" w:color="000000"/>
              <w:left w:val="single" w:sz="4" w:space="0" w:color="000000"/>
              <w:bottom w:val="single" w:sz="4" w:space="0" w:color="000000"/>
            </w:tcBorders>
            <w:shd w:val="clear" w:color="auto" w:fill="auto"/>
          </w:tcPr>
          <w:p w14:paraId="6526E12D"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9</w:t>
            </w:r>
          </w:p>
        </w:tc>
        <w:tc>
          <w:tcPr>
            <w:tcW w:w="709" w:type="dxa"/>
            <w:tcBorders>
              <w:top w:val="single" w:sz="4" w:space="0" w:color="000000"/>
              <w:left w:val="single" w:sz="4" w:space="0" w:color="000000"/>
              <w:bottom w:val="single" w:sz="4" w:space="0" w:color="000000"/>
            </w:tcBorders>
          </w:tcPr>
          <w:p w14:paraId="1F996F0A"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10</w:t>
            </w:r>
          </w:p>
        </w:tc>
        <w:tc>
          <w:tcPr>
            <w:tcW w:w="848" w:type="dxa"/>
            <w:tcBorders>
              <w:top w:val="single" w:sz="4" w:space="0" w:color="000000"/>
              <w:left w:val="single" w:sz="4" w:space="0" w:color="000000"/>
              <w:bottom w:val="single" w:sz="4" w:space="0" w:color="000000"/>
              <w:right w:val="single" w:sz="4" w:space="0" w:color="000000"/>
            </w:tcBorders>
          </w:tcPr>
          <w:p w14:paraId="5C45977E"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11</w:t>
            </w:r>
          </w:p>
        </w:tc>
        <w:tc>
          <w:tcPr>
            <w:tcW w:w="569" w:type="dxa"/>
            <w:tcBorders>
              <w:top w:val="single" w:sz="4" w:space="0" w:color="000000"/>
              <w:left w:val="single" w:sz="4" w:space="0" w:color="000000"/>
              <w:bottom w:val="single" w:sz="4" w:space="0" w:color="000000"/>
            </w:tcBorders>
            <w:shd w:val="clear" w:color="auto" w:fill="auto"/>
          </w:tcPr>
          <w:p w14:paraId="74D193D6"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12</w:t>
            </w:r>
          </w:p>
        </w:tc>
        <w:tc>
          <w:tcPr>
            <w:tcW w:w="851" w:type="dxa"/>
            <w:tcBorders>
              <w:top w:val="single" w:sz="4" w:space="0" w:color="000000"/>
              <w:left w:val="single" w:sz="4" w:space="0" w:color="000000"/>
              <w:bottom w:val="single" w:sz="4" w:space="0" w:color="000000"/>
            </w:tcBorders>
          </w:tcPr>
          <w:p w14:paraId="27217B7E"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13</w:t>
            </w:r>
          </w:p>
        </w:tc>
        <w:tc>
          <w:tcPr>
            <w:tcW w:w="1198" w:type="dxa"/>
            <w:tcBorders>
              <w:top w:val="single" w:sz="4" w:space="0" w:color="000000"/>
              <w:left w:val="single" w:sz="4" w:space="0" w:color="000000"/>
              <w:bottom w:val="single" w:sz="4" w:space="0" w:color="000000"/>
              <w:right w:val="single" w:sz="4" w:space="0" w:color="000000"/>
            </w:tcBorders>
          </w:tcPr>
          <w:p w14:paraId="4A8B6943"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14</w:t>
            </w:r>
          </w:p>
        </w:tc>
        <w:tc>
          <w:tcPr>
            <w:tcW w:w="786" w:type="dxa"/>
            <w:tcBorders>
              <w:top w:val="single" w:sz="4" w:space="0" w:color="000000"/>
              <w:left w:val="single" w:sz="4" w:space="0" w:color="000000"/>
              <w:bottom w:val="single" w:sz="4" w:space="0" w:color="000000"/>
            </w:tcBorders>
          </w:tcPr>
          <w:p w14:paraId="61521D08"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15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2630B91D"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16</w:t>
            </w:r>
          </w:p>
        </w:tc>
        <w:tc>
          <w:tcPr>
            <w:tcW w:w="1560" w:type="dxa"/>
            <w:tcBorders>
              <w:top w:val="single" w:sz="4" w:space="0" w:color="000000"/>
              <w:left w:val="single" w:sz="4" w:space="0" w:color="000000"/>
              <w:bottom w:val="single" w:sz="4" w:space="0" w:color="000000"/>
              <w:right w:val="single" w:sz="4" w:space="0" w:color="000000"/>
            </w:tcBorders>
          </w:tcPr>
          <w:p w14:paraId="363A5505"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17</w:t>
            </w:r>
          </w:p>
        </w:tc>
        <w:tc>
          <w:tcPr>
            <w:tcW w:w="708" w:type="dxa"/>
            <w:tcBorders>
              <w:top w:val="single" w:sz="4" w:space="0" w:color="000000"/>
              <w:left w:val="single" w:sz="4" w:space="0" w:color="000000"/>
              <w:bottom w:val="single" w:sz="4" w:space="0" w:color="000000"/>
              <w:right w:val="single" w:sz="4" w:space="0" w:color="000000"/>
            </w:tcBorders>
          </w:tcPr>
          <w:p w14:paraId="76DC5F3B" w14:textId="77777777" w:rsidR="00FA062D" w:rsidRPr="00FA062D" w:rsidRDefault="00FA062D" w:rsidP="00FA062D">
            <w:pPr>
              <w:suppressAutoHyphens/>
              <w:autoSpaceDE w:val="0"/>
              <w:snapToGrid w:val="0"/>
              <w:jc w:val="center"/>
              <w:rPr>
                <w:rFonts w:eastAsia="Arial"/>
                <w:sz w:val="18"/>
                <w:szCs w:val="18"/>
                <w:lang w:eastAsia="ar-SA"/>
              </w:rPr>
            </w:pPr>
          </w:p>
        </w:tc>
      </w:tr>
      <w:tr w:rsidR="008F5B21" w:rsidRPr="00FA062D" w14:paraId="492A9D27" w14:textId="77777777" w:rsidTr="00BF379E">
        <w:trPr>
          <w:cantSplit/>
          <w:trHeight w:val="240"/>
          <w:tblHeader/>
        </w:trPr>
        <w:tc>
          <w:tcPr>
            <w:tcW w:w="560" w:type="dxa"/>
            <w:tcBorders>
              <w:top w:val="single" w:sz="4" w:space="0" w:color="000000"/>
              <w:left w:val="single" w:sz="4" w:space="0" w:color="000000"/>
              <w:bottom w:val="single" w:sz="4" w:space="0" w:color="000000"/>
            </w:tcBorders>
          </w:tcPr>
          <w:p w14:paraId="122B7ECD"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1</w:t>
            </w:r>
          </w:p>
        </w:tc>
        <w:tc>
          <w:tcPr>
            <w:tcW w:w="994" w:type="dxa"/>
            <w:tcBorders>
              <w:top w:val="single" w:sz="4" w:space="0" w:color="000000"/>
              <w:left w:val="single" w:sz="4" w:space="0" w:color="000000"/>
              <w:bottom w:val="single" w:sz="4" w:space="0" w:color="000000"/>
              <w:right w:val="single" w:sz="4" w:space="0" w:color="000000"/>
            </w:tcBorders>
          </w:tcPr>
          <w:p w14:paraId="29AC36BF" w14:textId="2AEA3D58"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30 (Справка по забалансовым счетам)</w:t>
            </w:r>
          </w:p>
        </w:tc>
        <w:tc>
          <w:tcPr>
            <w:tcW w:w="993" w:type="dxa"/>
            <w:tcBorders>
              <w:top w:val="single" w:sz="4" w:space="0" w:color="000000"/>
              <w:left w:val="single" w:sz="4" w:space="0" w:color="000000"/>
              <w:bottom w:val="single" w:sz="4" w:space="0" w:color="000000"/>
            </w:tcBorders>
            <w:shd w:val="clear" w:color="auto" w:fill="auto"/>
          </w:tcPr>
          <w:p w14:paraId="4EBD00AC" w14:textId="77777777" w:rsidR="00FA062D" w:rsidRPr="00FA062D" w:rsidRDefault="00FA062D" w:rsidP="00FA062D">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43CFA4AB"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250</w:t>
            </w:r>
          </w:p>
        </w:tc>
        <w:tc>
          <w:tcPr>
            <w:tcW w:w="990" w:type="dxa"/>
            <w:tcBorders>
              <w:top w:val="single" w:sz="4" w:space="0" w:color="000000"/>
              <w:left w:val="single" w:sz="4" w:space="0" w:color="000000"/>
              <w:bottom w:val="single" w:sz="4" w:space="0" w:color="000000"/>
              <w:right w:val="single" w:sz="4" w:space="0" w:color="000000"/>
            </w:tcBorders>
          </w:tcPr>
          <w:p w14:paraId="0FED1A54" w14:textId="0884974C" w:rsidR="00FA062D" w:rsidRPr="00FA062D" w:rsidRDefault="00C92DE3" w:rsidP="00C92DE3">
            <w:pPr>
              <w:suppressAutoHyphens/>
              <w:autoSpaceDE w:val="0"/>
              <w:snapToGrid w:val="0"/>
              <w:jc w:val="center"/>
              <w:rPr>
                <w:rFonts w:eastAsia="Arial"/>
                <w:sz w:val="18"/>
                <w:szCs w:val="18"/>
                <w:lang w:val="en-US" w:eastAsia="ar-SA"/>
              </w:rPr>
            </w:pPr>
            <w:r>
              <w:rPr>
                <w:rFonts w:eastAsia="Arial"/>
                <w:sz w:val="18"/>
                <w:szCs w:val="18"/>
                <w:lang w:eastAsia="ar-SA"/>
              </w:rPr>
              <w:t>11</w:t>
            </w:r>
          </w:p>
        </w:tc>
        <w:tc>
          <w:tcPr>
            <w:tcW w:w="569" w:type="dxa"/>
            <w:tcBorders>
              <w:top w:val="single" w:sz="4" w:space="0" w:color="000000"/>
              <w:left w:val="single" w:sz="4" w:space="0" w:color="000000"/>
              <w:bottom w:val="single" w:sz="4" w:space="0" w:color="000000"/>
            </w:tcBorders>
            <w:shd w:val="clear" w:color="auto" w:fill="auto"/>
          </w:tcPr>
          <w:p w14:paraId="1617B2B4" w14:textId="77777777" w:rsidR="00FA062D" w:rsidRPr="00FA062D" w:rsidRDefault="00FA062D" w:rsidP="00FA062D">
            <w:pPr>
              <w:suppressAutoHyphens/>
              <w:autoSpaceDE w:val="0"/>
              <w:snapToGrid w:val="0"/>
              <w:jc w:val="center"/>
              <w:rPr>
                <w:rFonts w:eastAsia="Arial"/>
                <w:sz w:val="18"/>
                <w:szCs w:val="18"/>
                <w:lang w:val="en-US" w:eastAsia="ar-SA"/>
              </w:rPr>
            </w:pPr>
            <w:r w:rsidRPr="00FA062D">
              <w:rPr>
                <w:rFonts w:eastAsia="Arial"/>
                <w:sz w:val="18"/>
                <w:szCs w:val="18"/>
                <w:lang w:eastAsia="ar-SA"/>
              </w:rPr>
              <w:t xml:space="preserve">Если </w:t>
            </w:r>
            <w:r w:rsidRPr="00FA062D">
              <w:rPr>
                <w:rFonts w:eastAsia="Arial"/>
                <w:sz w:val="18"/>
                <w:szCs w:val="18"/>
                <w:lang w:val="en-US" w:eastAsia="ar-SA"/>
              </w:rPr>
              <w:t>&lt;&gt;0</w:t>
            </w:r>
          </w:p>
        </w:tc>
        <w:tc>
          <w:tcPr>
            <w:tcW w:w="851" w:type="dxa"/>
            <w:tcBorders>
              <w:top w:val="single" w:sz="4" w:space="0" w:color="000000"/>
              <w:left w:val="single" w:sz="4" w:space="0" w:color="000000"/>
              <w:bottom w:val="single" w:sz="4" w:space="0" w:color="000000"/>
              <w:right w:val="single" w:sz="4" w:space="0" w:color="000000"/>
            </w:tcBorders>
          </w:tcPr>
          <w:p w14:paraId="262F60FC" w14:textId="74F86039"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val="en-US" w:eastAsia="ar-SA"/>
              </w:rPr>
              <w:t>0503</w:t>
            </w:r>
            <w:r>
              <w:rPr>
                <w:rFonts w:eastAsia="Arial"/>
                <w:sz w:val="18"/>
                <w:szCs w:val="18"/>
                <w:lang w:eastAsia="ar-SA"/>
              </w:rPr>
              <w:t>7</w:t>
            </w:r>
            <w:r w:rsidRPr="00FA062D">
              <w:rPr>
                <w:rFonts w:eastAsia="Arial"/>
                <w:sz w:val="18"/>
                <w:szCs w:val="18"/>
                <w:lang w:val="en-US" w:eastAsia="ar-SA"/>
              </w:rPr>
              <w:t>69</w:t>
            </w:r>
          </w:p>
          <w:p w14:paraId="02A862DE"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ДЗ</w:t>
            </w:r>
          </w:p>
        </w:tc>
        <w:tc>
          <w:tcPr>
            <w:tcW w:w="1276" w:type="dxa"/>
            <w:tcBorders>
              <w:top w:val="single" w:sz="4" w:space="0" w:color="000000"/>
              <w:left w:val="single" w:sz="4" w:space="0" w:color="000000"/>
              <w:bottom w:val="single" w:sz="4" w:space="0" w:color="000000"/>
            </w:tcBorders>
            <w:shd w:val="clear" w:color="auto" w:fill="auto"/>
          </w:tcPr>
          <w:p w14:paraId="10E57E6C" w14:textId="77777777" w:rsidR="00FA062D" w:rsidRPr="00FA062D" w:rsidRDefault="00FA062D" w:rsidP="00FA062D">
            <w:pPr>
              <w:suppressAutoHyphens/>
              <w:autoSpaceDE w:val="0"/>
              <w:snapToGrid w:val="0"/>
              <w:jc w:val="center"/>
              <w:rPr>
                <w:rFonts w:eastAsia="Arial"/>
                <w:sz w:val="18"/>
                <w:szCs w:val="18"/>
                <w:lang w:eastAsia="ar-SA"/>
              </w:rPr>
            </w:pPr>
          </w:p>
        </w:tc>
        <w:tc>
          <w:tcPr>
            <w:tcW w:w="709" w:type="dxa"/>
            <w:tcBorders>
              <w:top w:val="single" w:sz="4" w:space="0" w:color="000000"/>
              <w:left w:val="single" w:sz="4" w:space="0" w:color="000000"/>
              <w:bottom w:val="single" w:sz="4" w:space="0" w:color="000000"/>
            </w:tcBorders>
          </w:tcPr>
          <w:p w14:paraId="4F2FA950" w14:textId="773D6299"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 xml:space="preserve">Показатели по счету </w:t>
            </w:r>
            <w:r>
              <w:rPr>
                <w:rFonts w:eastAsia="Arial"/>
                <w:sz w:val="18"/>
                <w:szCs w:val="18"/>
                <w:lang w:eastAsia="ar-SA"/>
              </w:rPr>
              <w:t>%</w:t>
            </w:r>
            <w:r w:rsidRPr="00FA062D">
              <w:rPr>
                <w:rFonts w:eastAsia="Arial"/>
                <w:sz w:val="18"/>
                <w:szCs w:val="18"/>
                <w:lang w:eastAsia="ar-SA"/>
              </w:rPr>
              <w:t>20521</w:t>
            </w:r>
          </w:p>
        </w:tc>
        <w:tc>
          <w:tcPr>
            <w:tcW w:w="848" w:type="dxa"/>
            <w:tcBorders>
              <w:top w:val="single" w:sz="4" w:space="0" w:color="000000"/>
              <w:left w:val="single" w:sz="4" w:space="0" w:color="000000"/>
              <w:bottom w:val="single" w:sz="4" w:space="0" w:color="000000"/>
              <w:right w:val="single" w:sz="4" w:space="0" w:color="000000"/>
            </w:tcBorders>
          </w:tcPr>
          <w:p w14:paraId="727F35C1"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9</w:t>
            </w:r>
          </w:p>
        </w:tc>
        <w:tc>
          <w:tcPr>
            <w:tcW w:w="569" w:type="dxa"/>
            <w:tcBorders>
              <w:top w:val="single" w:sz="4" w:space="0" w:color="000000"/>
              <w:left w:val="single" w:sz="4" w:space="0" w:color="000000"/>
              <w:bottom w:val="single" w:sz="4" w:space="0" w:color="000000"/>
            </w:tcBorders>
            <w:shd w:val="clear" w:color="auto" w:fill="auto"/>
          </w:tcPr>
          <w:p w14:paraId="153E2933" w14:textId="77777777" w:rsidR="00FA062D" w:rsidRPr="00FA062D" w:rsidRDefault="00FA062D" w:rsidP="00FA062D">
            <w:pPr>
              <w:suppressAutoHyphens/>
              <w:autoSpaceDE w:val="0"/>
              <w:snapToGrid w:val="0"/>
              <w:jc w:val="center"/>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0CBF3537" w14:textId="77777777" w:rsidR="00FA062D" w:rsidRPr="00FA062D" w:rsidRDefault="00FA062D" w:rsidP="00FA062D">
            <w:pPr>
              <w:suppressAutoHyphens/>
              <w:autoSpaceDE w:val="0"/>
              <w:snapToGrid w:val="0"/>
              <w:jc w:val="center"/>
              <w:rPr>
                <w:rFonts w:eastAsia="Arial"/>
                <w:sz w:val="18"/>
                <w:szCs w:val="18"/>
                <w:lang w:eastAsia="ar-SA"/>
              </w:rPr>
            </w:pPr>
          </w:p>
        </w:tc>
        <w:tc>
          <w:tcPr>
            <w:tcW w:w="1198" w:type="dxa"/>
            <w:tcBorders>
              <w:top w:val="single" w:sz="4" w:space="0" w:color="000000"/>
              <w:left w:val="single" w:sz="4" w:space="0" w:color="000000"/>
              <w:bottom w:val="single" w:sz="4" w:space="0" w:color="000000"/>
              <w:right w:val="single" w:sz="4" w:space="0" w:color="000000"/>
            </w:tcBorders>
          </w:tcPr>
          <w:p w14:paraId="1E692E7D" w14:textId="77777777" w:rsidR="00FA062D" w:rsidRPr="00FA062D" w:rsidRDefault="00FA062D" w:rsidP="00FA062D">
            <w:pPr>
              <w:suppressAutoHyphens/>
              <w:autoSpaceDE w:val="0"/>
              <w:snapToGrid w:val="0"/>
              <w:jc w:val="center"/>
              <w:rPr>
                <w:rFonts w:eastAsia="Arial"/>
                <w:sz w:val="18"/>
                <w:szCs w:val="18"/>
                <w:lang w:eastAsia="ar-SA"/>
              </w:rPr>
            </w:pPr>
          </w:p>
        </w:tc>
        <w:tc>
          <w:tcPr>
            <w:tcW w:w="786" w:type="dxa"/>
            <w:tcBorders>
              <w:top w:val="single" w:sz="4" w:space="0" w:color="000000"/>
              <w:left w:val="single" w:sz="4" w:space="0" w:color="000000"/>
              <w:bottom w:val="single" w:sz="4" w:space="0" w:color="000000"/>
            </w:tcBorders>
          </w:tcPr>
          <w:p w14:paraId="44292B08" w14:textId="77777777" w:rsidR="00FA062D" w:rsidRPr="00FA062D" w:rsidRDefault="00FA062D" w:rsidP="00FA062D">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7A649F87" w14:textId="77777777" w:rsidR="00FA062D" w:rsidRPr="00FA062D" w:rsidRDefault="00FA062D" w:rsidP="00FA062D">
            <w:pPr>
              <w:suppressAutoHyphens/>
              <w:autoSpaceDE w:val="0"/>
              <w:snapToGrid w:val="0"/>
              <w:jc w:val="center"/>
              <w:rPr>
                <w:rFonts w:eastAsia="Arial"/>
                <w:sz w:val="18"/>
                <w:szCs w:val="18"/>
                <w:lang w:eastAsia="ar-SA"/>
              </w:rPr>
            </w:pPr>
          </w:p>
        </w:tc>
        <w:tc>
          <w:tcPr>
            <w:tcW w:w="1560" w:type="dxa"/>
            <w:tcBorders>
              <w:top w:val="single" w:sz="4" w:space="0" w:color="000000"/>
              <w:left w:val="single" w:sz="4" w:space="0" w:color="000000"/>
              <w:bottom w:val="single" w:sz="4" w:space="0" w:color="000000"/>
              <w:right w:val="single" w:sz="4" w:space="0" w:color="000000"/>
            </w:tcBorders>
          </w:tcPr>
          <w:p w14:paraId="01490525" w14:textId="0631E863" w:rsidR="00FA062D" w:rsidRPr="00FA062D" w:rsidRDefault="00FA062D" w:rsidP="003706BB">
            <w:pPr>
              <w:suppressAutoHyphens/>
              <w:autoSpaceDE w:val="0"/>
              <w:snapToGrid w:val="0"/>
              <w:jc w:val="center"/>
              <w:rPr>
                <w:rFonts w:eastAsia="Arial"/>
                <w:sz w:val="18"/>
                <w:szCs w:val="18"/>
                <w:lang w:eastAsia="ar-SA"/>
              </w:rPr>
            </w:pPr>
            <w:r w:rsidRPr="00FA062D">
              <w:rPr>
                <w:rFonts w:eastAsia="Arial"/>
                <w:sz w:val="18"/>
                <w:szCs w:val="18"/>
                <w:lang w:eastAsia="ar-SA"/>
              </w:rPr>
              <w:t>При наличии показателей по забалансовому счету 25</w:t>
            </w:r>
            <w:r w:rsidR="003706BB">
              <w:rPr>
                <w:rFonts w:eastAsia="Arial"/>
                <w:sz w:val="18"/>
                <w:szCs w:val="18"/>
                <w:lang w:eastAsia="ar-SA"/>
              </w:rPr>
              <w:t xml:space="preserve"> </w:t>
            </w:r>
            <w:r w:rsidR="003706BB" w:rsidRPr="003706BB">
              <w:rPr>
                <w:rFonts w:eastAsia="Arial"/>
                <w:sz w:val="18"/>
                <w:szCs w:val="18"/>
                <w:lang w:eastAsia="ar-SA"/>
              </w:rPr>
              <w:t>Справк</w:t>
            </w:r>
            <w:r w:rsidR="003706BB">
              <w:rPr>
                <w:rFonts w:eastAsia="Arial"/>
                <w:sz w:val="18"/>
                <w:szCs w:val="18"/>
                <w:lang w:eastAsia="ar-SA"/>
              </w:rPr>
              <w:t>и</w:t>
            </w:r>
            <w:r w:rsidR="003706BB" w:rsidRPr="003706BB">
              <w:rPr>
                <w:rFonts w:eastAsia="Arial"/>
                <w:sz w:val="18"/>
                <w:szCs w:val="18"/>
                <w:lang w:eastAsia="ar-SA"/>
              </w:rPr>
              <w:t xml:space="preserve"> по забалансовым счетам</w:t>
            </w:r>
            <w:r w:rsidR="003706BB">
              <w:rPr>
                <w:rFonts w:eastAsia="Arial"/>
                <w:sz w:val="18"/>
                <w:szCs w:val="18"/>
                <w:lang w:eastAsia="ar-SA"/>
              </w:rPr>
              <w:t xml:space="preserve"> ф. 0503730</w:t>
            </w:r>
            <w:r w:rsidRPr="00FA062D">
              <w:rPr>
                <w:rFonts w:eastAsia="Arial"/>
                <w:sz w:val="18"/>
                <w:szCs w:val="18"/>
                <w:lang w:eastAsia="ar-SA"/>
              </w:rPr>
              <w:t xml:space="preserve">, должны быть отражены показатели по счету </w:t>
            </w:r>
            <w:r>
              <w:rPr>
                <w:rFonts w:eastAsia="Arial"/>
                <w:sz w:val="18"/>
                <w:szCs w:val="18"/>
                <w:lang w:eastAsia="ar-SA"/>
              </w:rPr>
              <w:t>%</w:t>
            </w:r>
            <w:r w:rsidRPr="00FA062D">
              <w:rPr>
                <w:rFonts w:eastAsia="Arial"/>
                <w:sz w:val="18"/>
                <w:szCs w:val="18"/>
                <w:lang w:eastAsia="ar-SA"/>
              </w:rPr>
              <w:t>20521</w:t>
            </w:r>
            <w:r w:rsidR="003706BB">
              <w:rPr>
                <w:rFonts w:eastAsia="Arial"/>
                <w:sz w:val="18"/>
                <w:szCs w:val="18"/>
                <w:lang w:eastAsia="ar-SA"/>
              </w:rPr>
              <w:t xml:space="preserve"> Сведений ф. 0503769</w:t>
            </w:r>
          </w:p>
        </w:tc>
        <w:tc>
          <w:tcPr>
            <w:tcW w:w="708" w:type="dxa"/>
            <w:tcBorders>
              <w:top w:val="single" w:sz="4" w:space="0" w:color="000000"/>
              <w:left w:val="single" w:sz="4" w:space="0" w:color="000000"/>
              <w:bottom w:val="single" w:sz="4" w:space="0" w:color="000000"/>
              <w:right w:val="single" w:sz="4" w:space="0" w:color="000000"/>
            </w:tcBorders>
          </w:tcPr>
          <w:p w14:paraId="6956FCBC"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П</w:t>
            </w:r>
          </w:p>
        </w:tc>
      </w:tr>
      <w:tr w:rsidR="008F5B21" w:rsidRPr="00FA062D" w14:paraId="0D3ADB21" w14:textId="77777777" w:rsidTr="00BF379E">
        <w:trPr>
          <w:cantSplit/>
          <w:trHeight w:val="240"/>
          <w:tblHeader/>
        </w:trPr>
        <w:tc>
          <w:tcPr>
            <w:tcW w:w="560" w:type="dxa"/>
            <w:tcBorders>
              <w:top w:val="single" w:sz="4" w:space="0" w:color="000000"/>
              <w:left w:val="single" w:sz="4" w:space="0" w:color="000000"/>
              <w:bottom w:val="single" w:sz="4" w:space="0" w:color="000000"/>
            </w:tcBorders>
          </w:tcPr>
          <w:p w14:paraId="02DBB2D8" w14:textId="43FE86F2" w:rsidR="00FA062D" w:rsidRPr="00FA062D" w:rsidRDefault="00FA062D" w:rsidP="00FA062D">
            <w:pPr>
              <w:suppressAutoHyphens/>
              <w:autoSpaceDE w:val="0"/>
              <w:snapToGrid w:val="0"/>
              <w:jc w:val="center"/>
              <w:rPr>
                <w:rFonts w:eastAsia="Arial"/>
                <w:sz w:val="18"/>
                <w:szCs w:val="18"/>
                <w:lang w:eastAsia="ar-SA"/>
              </w:rPr>
            </w:pPr>
            <w:del w:id="713" w:author="Зайцев Павел Борисович" w:date="2025-12-18T19:23:00Z">
              <w:r w:rsidRPr="00FA062D" w:rsidDel="00D01F6C">
                <w:rPr>
                  <w:rFonts w:eastAsia="Arial"/>
                  <w:sz w:val="18"/>
                  <w:szCs w:val="18"/>
                  <w:lang w:eastAsia="ar-SA"/>
                </w:rPr>
                <w:delText>2</w:delText>
              </w:r>
            </w:del>
          </w:p>
        </w:tc>
        <w:tc>
          <w:tcPr>
            <w:tcW w:w="994" w:type="dxa"/>
            <w:tcBorders>
              <w:top w:val="single" w:sz="4" w:space="0" w:color="000000"/>
              <w:left w:val="single" w:sz="4" w:space="0" w:color="000000"/>
              <w:bottom w:val="single" w:sz="4" w:space="0" w:color="000000"/>
              <w:right w:val="single" w:sz="4" w:space="0" w:color="000000"/>
            </w:tcBorders>
          </w:tcPr>
          <w:p w14:paraId="4168BB7F" w14:textId="4C6E7154" w:rsidR="00FA062D" w:rsidRPr="00FA062D" w:rsidRDefault="00FA062D" w:rsidP="00FA062D">
            <w:pPr>
              <w:suppressAutoHyphens/>
              <w:autoSpaceDE w:val="0"/>
              <w:snapToGrid w:val="0"/>
              <w:jc w:val="center"/>
              <w:rPr>
                <w:rFonts w:eastAsia="Arial"/>
                <w:sz w:val="18"/>
                <w:szCs w:val="18"/>
                <w:lang w:eastAsia="ar-SA"/>
              </w:rPr>
            </w:pPr>
            <w:del w:id="714" w:author="Зайцев Павел Борисович" w:date="2025-12-18T19:23:00Z">
              <w:r w:rsidRPr="00FA062D" w:rsidDel="00D01F6C">
                <w:rPr>
                  <w:rFonts w:eastAsia="Arial"/>
                  <w:sz w:val="18"/>
                  <w:szCs w:val="18"/>
                  <w:lang w:eastAsia="ar-SA"/>
                </w:rPr>
                <w:delText>0503</w:delText>
              </w:r>
              <w:r w:rsidDel="00D01F6C">
                <w:rPr>
                  <w:rFonts w:eastAsia="Arial"/>
                  <w:sz w:val="18"/>
                  <w:szCs w:val="18"/>
                  <w:lang w:eastAsia="ar-SA"/>
                </w:rPr>
                <w:delText>7</w:delText>
              </w:r>
              <w:r w:rsidRPr="00FA062D" w:rsidDel="00D01F6C">
                <w:rPr>
                  <w:rFonts w:eastAsia="Arial"/>
                  <w:sz w:val="18"/>
                  <w:szCs w:val="18"/>
                  <w:lang w:eastAsia="ar-SA"/>
                </w:rPr>
                <w:delText>30</w:delText>
              </w:r>
            </w:del>
          </w:p>
        </w:tc>
        <w:tc>
          <w:tcPr>
            <w:tcW w:w="993" w:type="dxa"/>
            <w:tcBorders>
              <w:top w:val="single" w:sz="4" w:space="0" w:color="000000"/>
              <w:left w:val="single" w:sz="4" w:space="0" w:color="000000"/>
              <w:bottom w:val="single" w:sz="4" w:space="0" w:color="000000"/>
            </w:tcBorders>
            <w:shd w:val="clear" w:color="auto" w:fill="auto"/>
          </w:tcPr>
          <w:p w14:paraId="69EDC55D" w14:textId="77777777" w:rsidR="00FA062D" w:rsidRPr="00FA062D" w:rsidRDefault="00FA062D" w:rsidP="00FA062D">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61B9638A" w14:textId="11A8C3A4" w:rsidR="00FA062D" w:rsidRPr="00FA062D" w:rsidRDefault="00FA062D" w:rsidP="00FA062D">
            <w:pPr>
              <w:suppressAutoHyphens/>
              <w:autoSpaceDE w:val="0"/>
              <w:snapToGrid w:val="0"/>
              <w:jc w:val="center"/>
              <w:rPr>
                <w:rFonts w:eastAsia="Arial"/>
                <w:sz w:val="18"/>
                <w:szCs w:val="18"/>
                <w:lang w:eastAsia="ar-SA"/>
              </w:rPr>
            </w:pPr>
            <w:del w:id="715" w:author="Зайцев Павел Борисович" w:date="2025-12-18T19:23:00Z">
              <w:r w:rsidRPr="00FA062D" w:rsidDel="00D01F6C">
                <w:rPr>
                  <w:rFonts w:eastAsia="Arial"/>
                  <w:sz w:val="18"/>
                  <w:szCs w:val="18"/>
                  <w:lang w:eastAsia="ar-SA"/>
                </w:rPr>
                <w:delText>100</w:delText>
              </w:r>
            </w:del>
          </w:p>
        </w:tc>
        <w:tc>
          <w:tcPr>
            <w:tcW w:w="990" w:type="dxa"/>
            <w:tcBorders>
              <w:top w:val="single" w:sz="4" w:space="0" w:color="000000"/>
              <w:left w:val="single" w:sz="4" w:space="0" w:color="000000"/>
              <w:bottom w:val="single" w:sz="4" w:space="0" w:color="000000"/>
              <w:right w:val="single" w:sz="4" w:space="0" w:color="000000"/>
            </w:tcBorders>
          </w:tcPr>
          <w:p w14:paraId="202C8E69" w14:textId="0EF615A3" w:rsidR="00FA062D" w:rsidRPr="00FA062D" w:rsidRDefault="00444196" w:rsidP="00444196">
            <w:pPr>
              <w:suppressAutoHyphens/>
              <w:autoSpaceDE w:val="0"/>
              <w:snapToGrid w:val="0"/>
              <w:jc w:val="center"/>
              <w:rPr>
                <w:rFonts w:eastAsia="Arial"/>
                <w:sz w:val="18"/>
                <w:szCs w:val="18"/>
                <w:lang w:eastAsia="ar-SA"/>
              </w:rPr>
            </w:pPr>
            <w:del w:id="716" w:author="Зайцев Павел Борисович" w:date="2025-12-18T19:23:00Z">
              <w:r w:rsidDel="00D01F6C">
                <w:rPr>
                  <w:rFonts w:eastAsia="Arial"/>
                  <w:sz w:val="18"/>
                  <w:szCs w:val="18"/>
                  <w:lang w:eastAsia="ar-SA"/>
                </w:rPr>
                <w:delText>10</w:delText>
              </w:r>
              <w:r w:rsidR="00FA062D" w:rsidRPr="00FA062D" w:rsidDel="00D01F6C">
                <w:rPr>
                  <w:rFonts w:eastAsia="Arial"/>
                  <w:sz w:val="18"/>
                  <w:szCs w:val="18"/>
                  <w:lang w:eastAsia="ar-SA"/>
                </w:rPr>
                <w:delText xml:space="preserve"> </w:delText>
              </w:r>
              <w:r w:rsidR="00FA062D" w:rsidRPr="00FA062D" w:rsidDel="00D01F6C">
                <w:rPr>
                  <w:rFonts w:ascii="Arial" w:eastAsia="Arial" w:hAnsi="Arial" w:cs="Arial"/>
                  <w:sz w:val="18"/>
                  <w:szCs w:val="18"/>
                  <w:lang w:eastAsia="ar-SA"/>
                </w:rPr>
                <w:delText xml:space="preserve">– </w:delText>
              </w:r>
              <w:r w:rsidDel="00D01F6C">
                <w:rPr>
                  <w:rFonts w:eastAsia="Arial"/>
                  <w:sz w:val="18"/>
                  <w:szCs w:val="18"/>
                  <w:lang w:eastAsia="ar-SA"/>
                </w:rPr>
                <w:delText>6</w:delText>
              </w:r>
            </w:del>
          </w:p>
        </w:tc>
        <w:tc>
          <w:tcPr>
            <w:tcW w:w="569" w:type="dxa"/>
            <w:tcBorders>
              <w:top w:val="single" w:sz="4" w:space="0" w:color="000000"/>
              <w:left w:val="single" w:sz="4" w:space="0" w:color="000000"/>
              <w:bottom w:val="single" w:sz="4" w:space="0" w:color="000000"/>
            </w:tcBorders>
            <w:shd w:val="clear" w:color="auto" w:fill="auto"/>
          </w:tcPr>
          <w:p w14:paraId="68600D7C" w14:textId="0EA090B5" w:rsidR="00FA062D" w:rsidRPr="003706BB" w:rsidRDefault="00FA062D" w:rsidP="00FA062D">
            <w:pPr>
              <w:suppressAutoHyphens/>
              <w:autoSpaceDE w:val="0"/>
              <w:snapToGrid w:val="0"/>
              <w:jc w:val="center"/>
              <w:rPr>
                <w:rFonts w:eastAsia="Arial"/>
                <w:sz w:val="18"/>
                <w:szCs w:val="18"/>
                <w:lang w:eastAsia="ar-SA"/>
              </w:rPr>
            </w:pPr>
            <w:del w:id="717" w:author="Зайцев Павел Борисович" w:date="2025-12-18T19:23:00Z">
              <w:r w:rsidRPr="003706BB" w:rsidDel="00D01F6C">
                <w:rPr>
                  <w:rFonts w:eastAsia="Arial"/>
                  <w:sz w:val="18"/>
                  <w:szCs w:val="18"/>
                  <w:lang w:eastAsia="ar-SA"/>
                </w:rPr>
                <w:delText>&lt;&gt;0</w:delText>
              </w:r>
            </w:del>
          </w:p>
        </w:tc>
        <w:tc>
          <w:tcPr>
            <w:tcW w:w="851" w:type="dxa"/>
            <w:tcBorders>
              <w:top w:val="single" w:sz="4" w:space="0" w:color="000000"/>
              <w:left w:val="single" w:sz="4" w:space="0" w:color="000000"/>
              <w:bottom w:val="single" w:sz="4" w:space="0" w:color="000000"/>
              <w:right w:val="single" w:sz="4" w:space="0" w:color="000000"/>
            </w:tcBorders>
          </w:tcPr>
          <w:p w14:paraId="47F248DB" w14:textId="43A0E5E6" w:rsidR="00FA062D" w:rsidRPr="00FA062D" w:rsidRDefault="00FA062D" w:rsidP="00FA062D">
            <w:pPr>
              <w:suppressAutoHyphens/>
              <w:autoSpaceDE w:val="0"/>
              <w:snapToGrid w:val="0"/>
              <w:jc w:val="center"/>
              <w:rPr>
                <w:rFonts w:eastAsia="Arial"/>
                <w:sz w:val="18"/>
                <w:szCs w:val="18"/>
                <w:lang w:eastAsia="ar-SA"/>
              </w:rPr>
            </w:pPr>
            <w:del w:id="718" w:author="Зайцев Павел Борисович" w:date="2025-12-18T19:23:00Z">
              <w:r w:rsidRPr="003706BB" w:rsidDel="00D01F6C">
                <w:rPr>
                  <w:rFonts w:eastAsia="Arial"/>
                  <w:sz w:val="18"/>
                  <w:szCs w:val="18"/>
                  <w:lang w:eastAsia="ar-SA"/>
                </w:rPr>
                <w:delText>0503</w:delText>
              </w:r>
              <w:r w:rsidDel="00D01F6C">
                <w:rPr>
                  <w:rFonts w:eastAsia="Arial"/>
                  <w:sz w:val="18"/>
                  <w:szCs w:val="18"/>
                  <w:lang w:eastAsia="ar-SA"/>
                </w:rPr>
                <w:delText>7</w:delText>
              </w:r>
              <w:r w:rsidRPr="00FA062D" w:rsidDel="00D01F6C">
                <w:rPr>
                  <w:rFonts w:eastAsia="Arial"/>
                  <w:sz w:val="18"/>
                  <w:szCs w:val="18"/>
                  <w:lang w:eastAsia="ar-SA"/>
                </w:rPr>
                <w:delText>21</w:delText>
              </w:r>
            </w:del>
          </w:p>
        </w:tc>
        <w:tc>
          <w:tcPr>
            <w:tcW w:w="1276" w:type="dxa"/>
            <w:tcBorders>
              <w:top w:val="single" w:sz="4" w:space="0" w:color="000000"/>
              <w:left w:val="single" w:sz="4" w:space="0" w:color="000000"/>
              <w:bottom w:val="single" w:sz="4" w:space="0" w:color="000000"/>
            </w:tcBorders>
            <w:shd w:val="clear" w:color="auto" w:fill="auto"/>
          </w:tcPr>
          <w:p w14:paraId="34E1C83C" w14:textId="77777777" w:rsidR="00FA062D" w:rsidRPr="00FA062D" w:rsidRDefault="00FA062D" w:rsidP="00FA062D">
            <w:pPr>
              <w:suppressAutoHyphens/>
              <w:autoSpaceDE w:val="0"/>
              <w:snapToGrid w:val="0"/>
              <w:jc w:val="center"/>
              <w:rPr>
                <w:rFonts w:eastAsia="Arial"/>
                <w:sz w:val="18"/>
                <w:szCs w:val="18"/>
                <w:lang w:eastAsia="ar-SA"/>
              </w:rPr>
            </w:pPr>
          </w:p>
        </w:tc>
        <w:tc>
          <w:tcPr>
            <w:tcW w:w="709" w:type="dxa"/>
            <w:tcBorders>
              <w:top w:val="single" w:sz="4" w:space="0" w:color="000000"/>
              <w:left w:val="single" w:sz="4" w:space="0" w:color="000000"/>
              <w:bottom w:val="single" w:sz="4" w:space="0" w:color="000000"/>
            </w:tcBorders>
          </w:tcPr>
          <w:p w14:paraId="54CB74FF" w14:textId="30D83E0A" w:rsidR="00FA062D" w:rsidRPr="00FA062D" w:rsidRDefault="00FA062D" w:rsidP="00FA062D">
            <w:pPr>
              <w:suppressAutoHyphens/>
              <w:autoSpaceDE w:val="0"/>
              <w:snapToGrid w:val="0"/>
              <w:jc w:val="center"/>
              <w:rPr>
                <w:rFonts w:eastAsia="Arial"/>
                <w:sz w:val="18"/>
                <w:szCs w:val="18"/>
                <w:lang w:eastAsia="ar-SA"/>
              </w:rPr>
            </w:pPr>
            <w:del w:id="719" w:author="Зайцев Павел Борисович" w:date="2025-12-18T19:23:00Z">
              <w:r w:rsidRPr="00FA062D" w:rsidDel="00D01F6C">
                <w:rPr>
                  <w:rFonts w:eastAsia="Arial"/>
                  <w:sz w:val="18"/>
                  <w:szCs w:val="18"/>
                  <w:lang w:eastAsia="ar-SA"/>
                </w:rPr>
                <w:delText>371 + 372</w:delText>
              </w:r>
            </w:del>
          </w:p>
        </w:tc>
        <w:tc>
          <w:tcPr>
            <w:tcW w:w="848" w:type="dxa"/>
            <w:tcBorders>
              <w:top w:val="single" w:sz="4" w:space="0" w:color="000000"/>
              <w:left w:val="single" w:sz="4" w:space="0" w:color="000000"/>
              <w:bottom w:val="single" w:sz="4" w:space="0" w:color="000000"/>
              <w:right w:val="single" w:sz="4" w:space="0" w:color="000000"/>
            </w:tcBorders>
          </w:tcPr>
          <w:p w14:paraId="1C543441" w14:textId="52D78363" w:rsidR="00FA062D" w:rsidRPr="00FA062D" w:rsidRDefault="00C92DE3" w:rsidP="00FA062D">
            <w:pPr>
              <w:suppressAutoHyphens/>
              <w:autoSpaceDE w:val="0"/>
              <w:snapToGrid w:val="0"/>
              <w:jc w:val="center"/>
              <w:rPr>
                <w:rFonts w:eastAsia="Arial"/>
                <w:sz w:val="18"/>
                <w:szCs w:val="18"/>
                <w:lang w:eastAsia="ar-SA"/>
              </w:rPr>
            </w:pPr>
            <w:del w:id="720" w:author="Зайцев Павел Борисович" w:date="2025-12-18T19:23:00Z">
              <w:r w:rsidDel="00D01F6C">
                <w:rPr>
                  <w:rFonts w:eastAsia="Arial"/>
                  <w:sz w:val="18"/>
                  <w:szCs w:val="18"/>
                  <w:lang w:eastAsia="ar-SA"/>
                </w:rPr>
                <w:delText>7</w:delText>
              </w:r>
            </w:del>
          </w:p>
        </w:tc>
        <w:tc>
          <w:tcPr>
            <w:tcW w:w="569" w:type="dxa"/>
            <w:tcBorders>
              <w:top w:val="single" w:sz="4" w:space="0" w:color="000000"/>
              <w:left w:val="single" w:sz="4" w:space="0" w:color="000000"/>
              <w:bottom w:val="single" w:sz="4" w:space="0" w:color="000000"/>
            </w:tcBorders>
            <w:shd w:val="clear" w:color="auto" w:fill="auto"/>
          </w:tcPr>
          <w:p w14:paraId="65655E61" w14:textId="280E9785" w:rsidR="00FA062D" w:rsidRPr="003706BB" w:rsidRDefault="00FA062D" w:rsidP="00FA062D">
            <w:pPr>
              <w:suppressAutoHyphens/>
              <w:autoSpaceDE w:val="0"/>
              <w:snapToGrid w:val="0"/>
              <w:jc w:val="center"/>
              <w:rPr>
                <w:rFonts w:eastAsia="Arial"/>
                <w:sz w:val="18"/>
                <w:szCs w:val="18"/>
                <w:lang w:eastAsia="ar-SA"/>
              </w:rPr>
            </w:pPr>
            <w:del w:id="721" w:author="Зайцев Павел Борисович" w:date="2025-12-18T19:23:00Z">
              <w:r w:rsidRPr="003706BB" w:rsidDel="00D01F6C">
                <w:rPr>
                  <w:rFonts w:eastAsia="Arial"/>
                  <w:sz w:val="18"/>
                  <w:szCs w:val="18"/>
                  <w:lang w:eastAsia="ar-SA"/>
                </w:rPr>
                <w:delText>&lt;&gt;0</w:delText>
              </w:r>
            </w:del>
          </w:p>
        </w:tc>
        <w:tc>
          <w:tcPr>
            <w:tcW w:w="851" w:type="dxa"/>
            <w:tcBorders>
              <w:top w:val="single" w:sz="4" w:space="0" w:color="000000"/>
              <w:left w:val="single" w:sz="4" w:space="0" w:color="000000"/>
              <w:bottom w:val="single" w:sz="4" w:space="0" w:color="000000"/>
            </w:tcBorders>
          </w:tcPr>
          <w:p w14:paraId="7CE294FD" w14:textId="77777777" w:rsidR="00FA062D" w:rsidRPr="00FA062D" w:rsidRDefault="00FA062D" w:rsidP="00FA062D">
            <w:pPr>
              <w:suppressAutoHyphens/>
              <w:autoSpaceDE w:val="0"/>
              <w:snapToGrid w:val="0"/>
              <w:jc w:val="center"/>
              <w:rPr>
                <w:rFonts w:eastAsia="Arial"/>
                <w:sz w:val="18"/>
                <w:szCs w:val="18"/>
                <w:lang w:eastAsia="ar-SA"/>
              </w:rPr>
            </w:pPr>
          </w:p>
        </w:tc>
        <w:tc>
          <w:tcPr>
            <w:tcW w:w="1198" w:type="dxa"/>
            <w:tcBorders>
              <w:top w:val="single" w:sz="4" w:space="0" w:color="000000"/>
              <w:left w:val="single" w:sz="4" w:space="0" w:color="000000"/>
              <w:bottom w:val="single" w:sz="4" w:space="0" w:color="000000"/>
              <w:right w:val="single" w:sz="4" w:space="0" w:color="000000"/>
            </w:tcBorders>
          </w:tcPr>
          <w:p w14:paraId="1B7AA161" w14:textId="77777777" w:rsidR="00FA062D" w:rsidRPr="00FA062D" w:rsidRDefault="00FA062D" w:rsidP="00FA062D">
            <w:pPr>
              <w:suppressAutoHyphens/>
              <w:autoSpaceDE w:val="0"/>
              <w:snapToGrid w:val="0"/>
              <w:jc w:val="center"/>
              <w:rPr>
                <w:rFonts w:eastAsia="Arial"/>
                <w:sz w:val="18"/>
                <w:szCs w:val="18"/>
                <w:lang w:eastAsia="ar-SA"/>
              </w:rPr>
            </w:pPr>
          </w:p>
        </w:tc>
        <w:tc>
          <w:tcPr>
            <w:tcW w:w="786" w:type="dxa"/>
            <w:tcBorders>
              <w:top w:val="single" w:sz="4" w:space="0" w:color="000000"/>
              <w:left w:val="single" w:sz="4" w:space="0" w:color="000000"/>
              <w:bottom w:val="single" w:sz="4" w:space="0" w:color="000000"/>
            </w:tcBorders>
          </w:tcPr>
          <w:p w14:paraId="4A8DB644" w14:textId="77777777" w:rsidR="00FA062D" w:rsidRPr="00FA062D" w:rsidRDefault="00FA062D" w:rsidP="00FA062D">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996391A" w14:textId="77777777" w:rsidR="00FA062D" w:rsidRPr="00FA062D" w:rsidRDefault="00FA062D" w:rsidP="00FA062D">
            <w:pPr>
              <w:suppressAutoHyphens/>
              <w:autoSpaceDE w:val="0"/>
              <w:snapToGrid w:val="0"/>
              <w:jc w:val="center"/>
              <w:rPr>
                <w:rFonts w:eastAsia="Arial"/>
                <w:sz w:val="18"/>
                <w:szCs w:val="18"/>
                <w:lang w:eastAsia="ar-SA"/>
              </w:rPr>
            </w:pPr>
          </w:p>
        </w:tc>
        <w:tc>
          <w:tcPr>
            <w:tcW w:w="1560" w:type="dxa"/>
            <w:tcBorders>
              <w:top w:val="single" w:sz="4" w:space="0" w:color="000000"/>
              <w:left w:val="single" w:sz="4" w:space="0" w:color="000000"/>
              <w:bottom w:val="single" w:sz="4" w:space="0" w:color="000000"/>
              <w:right w:val="single" w:sz="4" w:space="0" w:color="000000"/>
            </w:tcBorders>
          </w:tcPr>
          <w:p w14:paraId="53197196" w14:textId="4EBC4778" w:rsidR="00FA062D" w:rsidRPr="00FA062D" w:rsidRDefault="00FA062D" w:rsidP="00FA062D">
            <w:pPr>
              <w:suppressAutoHyphens/>
              <w:autoSpaceDE w:val="0"/>
              <w:snapToGrid w:val="0"/>
              <w:jc w:val="center"/>
              <w:rPr>
                <w:rFonts w:eastAsia="Arial"/>
                <w:sz w:val="18"/>
                <w:szCs w:val="18"/>
                <w:lang w:eastAsia="ar-SA"/>
              </w:rPr>
            </w:pPr>
            <w:del w:id="722" w:author="Зайцев Павел Борисович" w:date="2025-12-18T19:23:00Z">
              <w:r w:rsidRPr="00FA062D" w:rsidDel="00D01F6C">
                <w:rPr>
                  <w:rFonts w:eastAsia="Arial"/>
                  <w:sz w:val="18"/>
                  <w:szCs w:val="18"/>
                  <w:lang w:eastAsia="ar-SA"/>
                </w:rPr>
                <w:delText>При наличии показателей прав пользования активами</w:delText>
              </w:r>
              <w:r w:rsidR="003706BB" w:rsidDel="00D01F6C">
                <w:rPr>
                  <w:rFonts w:eastAsia="Arial"/>
                  <w:sz w:val="18"/>
                  <w:szCs w:val="18"/>
                  <w:lang w:eastAsia="ar-SA"/>
                </w:rPr>
                <w:delText xml:space="preserve"> по строке 100 Баланса ф. 0503730</w:delText>
              </w:r>
              <w:r w:rsidRPr="00FA062D" w:rsidDel="00D01F6C">
                <w:rPr>
                  <w:rFonts w:eastAsia="Arial"/>
                  <w:sz w:val="18"/>
                  <w:szCs w:val="18"/>
                  <w:lang w:eastAsia="ar-SA"/>
                </w:rPr>
                <w:delText>, должны быть отражены обороты в ф. 0503</w:delText>
              </w:r>
              <w:r w:rsidDel="00D01F6C">
                <w:rPr>
                  <w:rFonts w:eastAsia="Arial"/>
                  <w:sz w:val="18"/>
                  <w:szCs w:val="18"/>
                  <w:lang w:eastAsia="ar-SA"/>
                </w:rPr>
                <w:delText>7</w:delText>
              </w:r>
              <w:r w:rsidRPr="00FA062D" w:rsidDel="00D01F6C">
                <w:rPr>
                  <w:rFonts w:eastAsia="Arial"/>
                  <w:sz w:val="18"/>
                  <w:szCs w:val="18"/>
                  <w:lang w:eastAsia="ar-SA"/>
                </w:rPr>
                <w:delText>21</w:delText>
              </w:r>
            </w:del>
          </w:p>
        </w:tc>
        <w:tc>
          <w:tcPr>
            <w:tcW w:w="708" w:type="dxa"/>
            <w:tcBorders>
              <w:top w:val="single" w:sz="4" w:space="0" w:color="000000"/>
              <w:left w:val="single" w:sz="4" w:space="0" w:color="000000"/>
              <w:bottom w:val="single" w:sz="4" w:space="0" w:color="000000"/>
              <w:right w:val="single" w:sz="4" w:space="0" w:color="000000"/>
            </w:tcBorders>
          </w:tcPr>
          <w:p w14:paraId="12276ADA" w14:textId="6D81F596" w:rsidR="00FA062D" w:rsidRPr="00FA062D" w:rsidRDefault="00FA062D" w:rsidP="00FA062D">
            <w:pPr>
              <w:suppressAutoHyphens/>
              <w:autoSpaceDE w:val="0"/>
              <w:snapToGrid w:val="0"/>
              <w:jc w:val="center"/>
              <w:rPr>
                <w:rFonts w:eastAsia="Arial"/>
                <w:sz w:val="18"/>
                <w:szCs w:val="18"/>
                <w:lang w:eastAsia="ar-SA"/>
              </w:rPr>
            </w:pPr>
            <w:del w:id="723" w:author="Зайцев Павел Борисович" w:date="2025-12-18T19:23:00Z">
              <w:r w:rsidRPr="00FA062D" w:rsidDel="00D01F6C">
                <w:rPr>
                  <w:rFonts w:eastAsia="Arial"/>
                  <w:sz w:val="18"/>
                  <w:szCs w:val="18"/>
                  <w:lang w:eastAsia="ar-SA"/>
                </w:rPr>
                <w:delText>П</w:delText>
              </w:r>
            </w:del>
          </w:p>
        </w:tc>
      </w:tr>
      <w:tr w:rsidR="008F5B21" w:rsidRPr="00FA062D" w14:paraId="1F4D6B55" w14:textId="77777777" w:rsidTr="00BF379E">
        <w:trPr>
          <w:cantSplit/>
          <w:trHeight w:val="240"/>
          <w:tblHeader/>
        </w:trPr>
        <w:tc>
          <w:tcPr>
            <w:tcW w:w="560" w:type="dxa"/>
            <w:tcBorders>
              <w:top w:val="single" w:sz="4" w:space="0" w:color="000000"/>
              <w:left w:val="single" w:sz="4" w:space="0" w:color="000000"/>
              <w:bottom w:val="single" w:sz="4" w:space="0" w:color="000000"/>
            </w:tcBorders>
          </w:tcPr>
          <w:p w14:paraId="25F541BA"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3</w:t>
            </w:r>
          </w:p>
        </w:tc>
        <w:tc>
          <w:tcPr>
            <w:tcW w:w="994" w:type="dxa"/>
            <w:tcBorders>
              <w:top w:val="single" w:sz="4" w:space="0" w:color="000000"/>
              <w:left w:val="single" w:sz="4" w:space="0" w:color="000000"/>
              <w:bottom w:val="single" w:sz="4" w:space="0" w:color="000000"/>
              <w:right w:val="single" w:sz="4" w:space="0" w:color="000000"/>
            </w:tcBorders>
          </w:tcPr>
          <w:p w14:paraId="4CE75403" w14:textId="1C5B1784"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723</w:t>
            </w:r>
            <w:r w:rsidRPr="00FA062D">
              <w:rPr>
                <w:rFonts w:eastAsia="Arial"/>
                <w:sz w:val="18"/>
                <w:szCs w:val="18"/>
                <w:lang w:eastAsia="ar-SA"/>
              </w:rPr>
              <w:t xml:space="preserve"> раздел 1</w:t>
            </w:r>
          </w:p>
        </w:tc>
        <w:tc>
          <w:tcPr>
            <w:tcW w:w="993" w:type="dxa"/>
            <w:tcBorders>
              <w:top w:val="single" w:sz="4" w:space="0" w:color="000000"/>
              <w:left w:val="single" w:sz="4" w:space="0" w:color="000000"/>
              <w:bottom w:val="single" w:sz="4" w:space="0" w:color="000000"/>
            </w:tcBorders>
            <w:shd w:val="clear" w:color="auto" w:fill="auto"/>
          </w:tcPr>
          <w:p w14:paraId="618ECFF4" w14:textId="4571C054" w:rsidR="00FA062D" w:rsidRPr="00FA062D" w:rsidRDefault="00FA062D" w:rsidP="00FA062D">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3ECCADD0" w14:textId="3F2716E2" w:rsidR="00FA062D" w:rsidRPr="00FA062D" w:rsidRDefault="005908CE" w:rsidP="00FA062D">
            <w:pPr>
              <w:suppressAutoHyphens/>
              <w:autoSpaceDE w:val="0"/>
              <w:snapToGrid w:val="0"/>
              <w:jc w:val="center"/>
              <w:rPr>
                <w:rFonts w:eastAsia="Arial"/>
                <w:sz w:val="18"/>
                <w:szCs w:val="18"/>
                <w:lang w:eastAsia="ar-SA"/>
              </w:rPr>
            </w:pPr>
            <w:r>
              <w:rPr>
                <w:rFonts w:eastAsia="Arial"/>
                <w:sz w:val="18"/>
                <w:szCs w:val="18"/>
                <w:lang w:eastAsia="ar-SA"/>
              </w:rPr>
              <w:t>0401</w:t>
            </w:r>
          </w:p>
        </w:tc>
        <w:tc>
          <w:tcPr>
            <w:tcW w:w="990" w:type="dxa"/>
            <w:tcBorders>
              <w:top w:val="single" w:sz="4" w:space="0" w:color="000000"/>
              <w:left w:val="single" w:sz="4" w:space="0" w:color="000000"/>
              <w:bottom w:val="single" w:sz="4" w:space="0" w:color="000000"/>
              <w:right w:val="single" w:sz="4" w:space="0" w:color="000000"/>
            </w:tcBorders>
          </w:tcPr>
          <w:p w14:paraId="4D34ED29" w14:textId="7C3E56C3" w:rsidR="00FA062D" w:rsidRPr="00FA062D" w:rsidRDefault="00FA062D" w:rsidP="00FA062D">
            <w:pPr>
              <w:suppressAutoHyphens/>
              <w:autoSpaceDE w:val="0"/>
              <w:snapToGrid w:val="0"/>
              <w:jc w:val="center"/>
              <w:rPr>
                <w:rFonts w:eastAsia="Arial"/>
                <w:sz w:val="18"/>
                <w:szCs w:val="18"/>
                <w:lang w:eastAsia="ar-SA"/>
              </w:rPr>
            </w:pPr>
            <w:r>
              <w:rPr>
                <w:rFonts w:eastAsia="Arial"/>
                <w:sz w:val="18"/>
                <w:szCs w:val="18"/>
                <w:lang w:eastAsia="ar-SA"/>
              </w:rPr>
              <w:t>4</w:t>
            </w:r>
          </w:p>
        </w:tc>
        <w:tc>
          <w:tcPr>
            <w:tcW w:w="569" w:type="dxa"/>
            <w:tcBorders>
              <w:top w:val="single" w:sz="4" w:space="0" w:color="000000"/>
              <w:left w:val="single" w:sz="4" w:space="0" w:color="000000"/>
              <w:bottom w:val="single" w:sz="4" w:space="0" w:color="000000"/>
            </w:tcBorders>
            <w:shd w:val="clear" w:color="auto" w:fill="auto"/>
          </w:tcPr>
          <w:p w14:paraId="027B2D9E" w14:textId="77777777" w:rsidR="00FA062D" w:rsidRPr="003706BB" w:rsidRDefault="00FA062D" w:rsidP="00FA062D">
            <w:pPr>
              <w:suppressAutoHyphens/>
              <w:autoSpaceDE w:val="0"/>
              <w:snapToGrid w:val="0"/>
              <w:jc w:val="center"/>
              <w:rPr>
                <w:rFonts w:eastAsia="Arial"/>
                <w:sz w:val="18"/>
                <w:szCs w:val="18"/>
                <w:lang w:eastAsia="ar-SA"/>
              </w:rPr>
            </w:pPr>
            <w:r w:rsidRPr="003706BB">
              <w:rPr>
                <w:rFonts w:eastAsia="Arial"/>
                <w:sz w:val="18"/>
                <w:szCs w:val="18"/>
                <w:lang w:eastAsia="ar-SA"/>
              </w:rPr>
              <w:t>Если &lt;&gt;0</w:t>
            </w:r>
          </w:p>
        </w:tc>
        <w:tc>
          <w:tcPr>
            <w:tcW w:w="851" w:type="dxa"/>
            <w:tcBorders>
              <w:top w:val="single" w:sz="4" w:space="0" w:color="000000"/>
              <w:left w:val="single" w:sz="4" w:space="0" w:color="000000"/>
              <w:bottom w:val="single" w:sz="4" w:space="0" w:color="000000"/>
              <w:right w:val="single" w:sz="4" w:space="0" w:color="000000"/>
            </w:tcBorders>
          </w:tcPr>
          <w:p w14:paraId="4A91B335" w14:textId="466F82A5" w:rsidR="00FA062D" w:rsidRPr="003706BB"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0503</w:t>
            </w:r>
            <w:r w:rsidR="005908CE">
              <w:rPr>
                <w:rFonts w:eastAsia="Arial"/>
                <w:sz w:val="18"/>
                <w:szCs w:val="18"/>
                <w:lang w:eastAsia="ar-SA"/>
              </w:rPr>
              <w:t>7</w:t>
            </w:r>
            <w:r w:rsidRPr="00FA062D">
              <w:rPr>
                <w:rFonts w:eastAsia="Arial"/>
                <w:sz w:val="18"/>
                <w:szCs w:val="18"/>
                <w:lang w:eastAsia="ar-SA"/>
              </w:rPr>
              <w:t>68 раздел 3</w:t>
            </w:r>
          </w:p>
        </w:tc>
        <w:tc>
          <w:tcPr>
            <w:tcW w:w="1276" w:type="dxa"/>
            <w:tcBorders>
              <w:top w:val="single" w:sz="4" w:space="0" w:color="000000"/>
              <w:left w:val="single" w:sz="4" w:space="0" w:color="000000"/>
              <w:bottom w:val="single" w:sz="4" w:space="0" w:color="000000"/>
            </w:tcBorders>
            <w:shd w:val="clear" w:color="auto" w:fill="auto"/>
          </w:tcPr>
          <w:p w14:paraId="5294C38F" w14:textId="77777777" w:rsidR="00FA062D" w:rsidRPr="00FA062D" w:rsidRDefault="00FA062D" w:rsidP="00FA062D">
            <w:pPr>
              <w:suppressAutoHyphens/>
              <w:autoSpaceDE w:val="0"/>
              <w:snapToGrid w:val="0"/>
              <w:jc w:val="center"/>
              <w:rPr>
                <w:rFonts w:eastAsia="Arial"/>
                <w:sz w:val="18"/>
                <w:szCs w:val="18"/>
                <w:lang w:eastAsia="ar-SA"/>
              </w:rPr>
            </w:pPr>
          </w:p>
        </w:tc>
        <w:tc>
          <w:tcPr>
            <w:tcW w:w="709" w:type="dxa"/>
            <w:tcBorders>
              <w:top w:val="single" w:sz="4" w:space="0" w:color="000000"/>
              <w:left w:val="single" w:sz="4" w:space="0" w:color="000000"/>
              <w:bottom w:val="single" w:sz="4" w:space="0" w:color="000000"/>
            </w:tcBorders>
          </w:tcPr>
          <w:p w14:paraId="301F247C"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890</w:t>
            </w:r>
          </w:p>
        </w:tc>
        <w:tc>
          <w:tcPr>
            <w:tcW w:w="848" w:type="dxa"/>
            <w:tcBorders>
              <w:top w:val="single" w:sz="4" w:space="0" w:color="000000"/>
              <w:left w:val="single" w:sz="4" w:space="0" w:color="000000"/>
              <w:bottom w:val="single" w:sz="4" w:space="0" w:color="000000"/>
              <w:right w:val="single" w:sz="4" w:space="0" w:color="000000"/>
            </w:tcBorders>
          </w:tcPr>
          <w:p w14:paraId="35C7733A"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4+5</w:t>
            </w:r>
          </w:p>
        </w:tc>
        <w:tc>
          <w:tcPr>
            <w:tcW w:w="569" w:type="dxa"/>
            <w:tcBorders>
              <w:top w:val="single" w:sz="4" w:space="0" w:color="000000"/>
              <w:left w:val="single" w:sz="4" w:space="0" w:color="000000"/>
              <w:bottom w:val="single" w:sz="4" w:space="0" w:color="000000"/>
            </w:tcBorders>
            <w:shd w:val="clear" w:color="auto" w:fill="auto"/>
          </w:tcPr>
          <w:p w14:paraId="3F9C4B2B" w14:textId="77777777" w:rsidR="00FA062D" w:rsidRPr="003706BB" w:rsidRDefault="00FA062D" w:rsidP="00FA062D">
            <w:pPr>
              <w:suppressAutoHyphens/>
              <w:autoSpaceDE w:val="0"/>
              <w:snapToGrid w:val="0"/>
              <w:jc w:val="center"/>
              <w:rPr>
                <w:rFonts w:eastAsia="Arial"/>
                <w:sz w:val="18"/>
                <w:szCs w:val="18"/>
                <w:lang w:eastAsia="ar-SA"/>
              </w:rPr>
            </w:pPr>
            <w:r w:rsidRPr="003706BB">
              <w:rPr>
                <w:rFonts w:eastAsia="Arial"/>
                <w:sz w:val="18"/>
                <w:szCs w:val="18"/>
                <w:lang w:eastAsia="ar-SA"/>
              </w:rPr>
              <w:t>&gt;0</w:t>
            </w:r>
          </w:p>
        </w:tc>
        <w:tc>
          <w:tcPr>
            <w:tcW w:w="851" w:type="dxa"/>
            <w:tcBorders>
              <w:top w:val="single" w:sz="4" w:space="0" w:color="000000"/>
              <w:left w:val="single" w:sz="4" w:space="0" w:color="000000"/>
              <w:bottom w:val="single" w:sz="4" w:space="0" w:color="000000"/>
            </w:tcBorders>
          </w:tcPr>
          <w:p w14:paraId="69FC74F4" w14:textId="77777777" w:rsidR="00FA062D" w:rsidRPr="00FA062D" w:rsidRDefault="00FA062D" w:rsidP="00FA062D">
            <w:pPr>
              <w:suppressAutoHyphens/>
              <w:autoSpaceDE w:val="0"/>
              <w:snapToGrid w:val="0"/>
              <w:jc w:val="center"/>
              <w:rPr>
                <w:rFonts w:eastAsia="Arial"/>
                <w:sz w:val="18"/>
                <w:szCs w:val="18"/>
                <w:lang w:eastAsia="ar-SA"/>
              </w:rPr>
            </w:pPr>
          </w:p>
        </w:tc>
        <w:tc>
          <w:tcPr>
            <w:tcW w:w="1198" w:type="dxa"/>
            <w:tcBorders>
              <w:top w:val="single" w:sz="4" w:space="0" w:color="000000"/>
              <w:left w:val="single" w:sz="4" w:space="0" w:color="000000"/>
              <w:bottom w:val="single" w:sz="4" w:space="0" w:color="000000"/>
              <w:right w:val="single" w:sz="4" w:space="0" w:color="000000"/>
            </w:tcBorders>
          </w:tcPr>
          <w:p w14:paraId="151FA7A9" w14:textId="77777777" w:rsidR="00FA062D" w:rsidRPr="00FA062D" w:rsidRDefault="00FA062D" w:rsidP="00FA062D">
            <w:pPr>
              <w:suppressAutoHyphens/>
              <w:autoSpaceDE w:val="0"/>
              <w:snapToGrid w:val="0"/>
              <w:jc w:val="center"/>
              <w:rPr>
                <w:rFonts w:eastAsia="Arial"/>
                <w:sz w:val="18"/>
                <w:szCs w:val="18"/>
                <w:lang w:eastAsia="ar-SA"/>
              </w:rPr>
            </w:pPr>
          </w:p>
        </w:tc>
        <w:tc>
          <w:tcPr>
            <w:tcW w:w="786" w:type="dxa"/>
            <w:tcBorders>
              <w:top w:val="single" w:sz="4" w:space="0" w:color="000000"/>
              <w:left w:val="single" w:sz="4" w:space="0" w:color="000000"/>
              <w:bottom w:val="single" w:sz="4" w:space="0" w:color="000000"/>
            </w:tcBorders>
          </w:tcPr>
          <w:p w14:paraId="7A6FAAE6" w14:textId="77777777" w:rsidR="00FA062D" w:rsidRPr="00FA062D" w:rsidRDefault="00FA062D" w:rsidP="00FA062D">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28FC35B6" w14:textId="77777777" w:rsidR="00FA062D" w:rsidRPr="00FA062D" w:rsidRDefault="00FA062D" w:rsidP="00FA062D">
            <w:pPr>
              <w:suppressAutoHyphens/>
              <w:autoSpaceDE w:val="0"/>
              <w:snapToGrid w:val="0"/>
              <w:jc w:val="center"/>
              <w:rPr>
                <w:rFonts w:eastAsia="Arial"/>
                <w:sz w:val="18"/>
                <w:szCs w:val="18"/>
                <w:lang w:eastAsia="ar-SA"/>
              </w:rPr>
            </w:pPr>
          </w:p>
        </w:tc>
        <w:tc>
          <w:tcPr>
            <w:tcW w:w="1560" w:type="dxa"/>
            <w:tcBorders>
              <w:top w:val="single" w:sz="4" w:space="0" w:color="000000"/>
              <w:left w:val="single" w:sz="4" w:space="0" w:color="000000"/>
              <w:bottom w:val="single" w:sz="4" w:space="0" w:color="000000"/>
              <w:right w:val="single" w:sz="4" w:space="0" w:color="000000"/>
            </w:tcBorders>
          </w:tcPr>
          <w:p w14:paraId="6EA56034" w14:textId="558179CD" w:rsidR="00FA062D" w:rsidRPr="00FA062D" w:rsidRDefault="00FA062D" w:rsidP="002727FE">
            <w:pPr>
              <w:suppressAutoHyphens/>
              <w:autoSpaceDE w:val="0"/>
              <w:snapToGrid w:val="0"/>
              <w:jc w:val="center"/>
              <w:rPr>
                <w:rFonts w:eastAsia="Arial"/>
                <w:sz w:val="18"/>
                <w:szCs w:val="18"/>
                <w:lang w:eastAsia="ar-SA"/>
              </w:rPr>
            </w:pPr>
            <w:r w:rsidRPr="00FA062D">
              <w:rPr>
                <w:rFonts w:eastAsia="Arial"/>
                <w:sz w:val="18"/>
                <w:szCs w:val="18"/>
                <w:lang w:eastAsia="ar-SA"/>
              </w:rPr>
              <w:t xml:space="preserve">Доходы от аренды </w:t>
            </w:r>
            <w:r w:rsidR="002727FE">
              <w:rPr>
                <w:sz w:val="18"/>
                <w:szCs w:val="18"/>
              </w:rPr>
              <w:t xml:space="preserve">в </w:t>
            </w:r>
            <w:r w:rsidR="002727FE" w:rsidRPr="005D3224">
              <w:rPr>
                <w:sz w:val="18"/>
                <w:szCs w:val="18"/>
              </w:rPr>
              <w:t>ф. 0503</w:t>
            </w:r>
            <w:r w:rsidR="002727FE">
              <w:rPr>
                <w:sz w:val="18"/>
                <w:szCs w:val="18"/>
              </w:rPr>
              <w:t xml:space="preserve">723 </w:t>
            </w:r>
            <w:r w:rsidRPr="00FA062D">
              <w:rPr>
                <w:rFonts w:eastAsia="Arial"/>
                <w:sz w:val="18"/>
                <w:szCs w:val="18"/>
                <w:lang w:eastAsia="ar-SA"/>
              </w:rPr>
              <w:t>без наличия им</w:t>
            </w:r>
            <w:r>
              <w:rPr>
                <w:rFonts w:eastAsia="Arial"/>
                <w:sz w:val="18"/>
                <w:szCs w:val="18"/>
                <w:lang w:eastAsia="ar-SA"/>
              </w:rPr>
              <w:t>у</w:t>
            </w:r>
            <w:r w:rsidRPr="00FA062D">
              <w:rPr>
                <w:rFonts w:eastAsia="Arial"/>
                <w:sz w:val="18"/>
                <w:szCs w:val="18"/>
                <w:lang w:eastAsia="ar-SA"/>
              </w:rPr>
              <w:t>щества, отраженного на забалансовом счете 25 требуют пояснения</w:t>
            </w:r>
          </w:p>
        </w:tc>
        <w:tc>
          <w:tcPr>
            <w:tcW w:w="708" w:type="dxa"/>
            <w:tcBorders>
              <w:top w:val="single" w:sz="4" w:space="0" w:color="000000"/>
              <w:left w:val="single" w:sz="4" w:space="0" w:color="000000"/>
              <w:bottom w:val="single" w:sz="4" w:space="0" w:color="000000"/>
              <w:right w:val="single" w:sz="4" w:space="0" w:color="000000"/>
            </w:tcBorders>
          </w:tcPr>
          <w:p w14:paraId="5968A9F8"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П</w:t>
            </w:r>
          </w:p>
        </w:tc>
      </w:tr>
      <w:tr w:rsidR="008F5B21" w:rsidRPr="00FA062D" w14:paraId="40A425CD" w14:textId="77777777" w:rsidTr="00BF379E">
        <w:trPr>
          <w:cantSplit/>
          <w:trHeight w:val="240"/>
          <w:tblHeader/>
        </w:trPr>
        <w:tc>
          <w:tcPr>
            <w:tcW w:w="560" w:type="dxa"/>
            <w:tcBorders>
              <w:top w:val="single" w:sz="4" w:space="0" w:color="000000"/>
              <w:left w:val="single" w:sz="4" w:space="0" w:color="000000"/>
              <w:bottom w:val="single" w:sz="4" w:space="0" w:color="000000"/>
            </w:tcBorders>
          </w:tcPr>
          <w:p w14:paraId="781B665B" w14:textId="687615AC" w:rsidR="00FA062D" w:rsidRPr="00FA062D" w:rsidRDefault="00FA062D" w:rsidP="00FA062D">
            <w:pPr>
              <w:suppressAutoHyphens/>
              <w:autoSpaceDE w:val="0"/>
              <w:snapToGrid w:val="0"/>
              <w:jc w:val="center"/>
              <w:rPr>
                <w:rFonts w:eastAsia="Arial"/>
                <w:sz w:val="18"/>
                <w:szCs w:val="18"/>
                <w:lang w:eastAsia="ar-SA"/>
              </w:rPr>
            </w:pPr>
            <w:bookmarkStart w:id="724" w:name="_Hlk187098075"/>
            <w:r w:rsidRPr="00FA062D">
              <w:rPr>
                <w:rFonts w:eastAsia="Arial"/>
                <w:sz w:val="18"/>
                <w:szCs w:val="18"/>
                <w:lang w:eastAsia="ar-SA"/>
              </w:rPr>
              <w:t>4</w:t>
            </w:r>
            <w:r w:rsidR="008F5B21">
              <w:rPr>
                <w:rFonts w:eastAsia="Arial"/>
                <w:sz w:val="18"/>
                <w:szCs w:val="18"/>
                <w:lang w:eastAsia="ar-SA"/>
              </w:rPr>
              <w:t>.1</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4E32A007" w14:textId="287DF699"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0503</w:t>
            </w:r>
            <w:r w:rsidR="005908CE">
              <w:rPr>
                <w:rFonts w:eastAsia="Arial"/>
                <w:sz w:val="18"/>
                <w:szCs w:val="18"/>
                <w:lang w:eastAsia="ar-SA"/>
              </w:rPr>
              <w:t>7</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073206D6" w14:textId="77777777" w:rsidR="00FA062D" w:rsidRPr="00FA062D" w:rsidRDefault="00FA062D" w:rsidP="00FA062D">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253CEE80"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2D96652A" w14:textId="127D4ECA" w:rsidR="00FA062D" w:rsidRPr="00FA062D" w:rsidRDefault="008F5B21" w:rsidP="00FA062D">
            <w:pPr>
              <w:suppressAutoHyphens/>
              <w:autoSpaceDE w:val="0"/>
              <w:snapToGrid w:val="0"/>
              <w:jc w:val="center"/>
              <w:rPr>
                <w:rFonts w:eastAsia="Arial"/>
                <w:sz w:val="18"/>
                <w:szCs w:val="18"/>
                <w:lang w:eastAsia="ar-SA"/>
              </w:rPr>
            </w:pPr>
            <w:r>
              <w:rPr>
                <w:rFonts w:eastAsia="Arial"/>
                <w:sz w:val="18"/>
                <w:szCs w:val="18"/>
                <w:lang w:eastAsia="ar-SA"/>
              </w:rPr>
              <w:t>3</w:t>
            </w:r>
          </w:p>
        </w:tc>
        <w:tc>
          <w:tcPr>
            <w:tcW w:w="569" w:type="dxa"/>
            <w:tcBorders>
              <w:top w:val="single" w:sz="4" w:space="0" w:color="000000"/>
              <w:left w:val="single" w:sz="4" w:space="0" w:color="000000"/>
              <w:bottom w:val="single" w:sz="4" w:space="0" w:color="000000"/>
            </w:tcBorders>
            <w:shd w:val="clear" w:color="auto" w:fill="auto"/>
          </w:tcPr>
          <w:p w14:paraId="7DB3CCBA" w14:textId="77777777" w:rsidR="00FA062D" w:rsidRPr="00FA062D" w:rsidRDefault="00FA062D" w:rsidP="00FA062D">
            <w:pPr>
              <w:suppressAutoHyphens/>
              <w:autoSpaceDE w:val="0"/>
              <w:snapToGrid w:val="0"/>
              <w:jc w:val="center"/>
              <w:rPr>
                <w:rFonts w:eastAsia="Arial"/>
                <w:sz w:val="18"/>
                <w:szCs w:val="18"/>
                <w:lang w:val="en-US" w:eastAsia="ar-SA"/>
              </w:rPr>
            </w:pPr>
            <w:r w:rsidRPr="00FA062D">
              <w:rPr>
                <w:rFonts w:eastAsia="Arial"/>
                <w:sz w:val="18"/>
                <w:szCs w:val="18"/>
                <w:lang w:val="en-US" w:eastAsia="ar-SA"/>
              </w:rPr>
              <w:t xml:space="preserve">Если </w:t>
            </w:r>
            <w:r w:rsidRPr="00FA062D">
              <w:rPr>
                <w:rFonts w:eastAsia="Arial"/>
                <w:sz w:val="18"/>
                <w:szCs w:val="18"/>
                <w:lang w:eastAsia="ar-SA"/>
              </w:rPr>
              <w:t>=</w:t>
            </w:r>
            <w:r w:rsidRPr="00FA062D">
              <w:rPr>
                <w:rFonts w:eastAsia="Arial"/>
                <w:sz w:val="18"/>
                <w:szCs w:val="18"/>
                <w:lang w:val="en-US" w:eastAsia="ar-SA"/>
              </w:rPr>
              <w:t>0</w:t>
            </w:r>
          </w:p>
        </w:tc>
        <w:tc>
          <w:tcPr>
            <w:tcW w:w="851" w:type="dxa"/>
            <w:tcBorders>
              <w:top w:val="single" w:sz="4" w:space="0" w:color="000000"/>
              <w:left w:val="single" w:sz="4" w:space="0" w:color="000000"/>
              <w:bottom w:val="single" w:sz="4" w:space="0" w:color="000000"/>
              <w:right w:val="single" w:sz="4" w:space="0" w:color="000000"/>
            </w:tcBorders>
          </w:tcPr>
          <w:p w14:paraId="75C1FEEB" w14:textId="1A21D24C"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0503</w:t>
            </w:r>
            <w:r w:rsidR="005908CE">
              <w:rPr>
                <w:rFonts w:eastAsia="Arial"/>
                <w:sz w:val="18"/>
                <w:szCs w:val="18"/>
                <w:lang w:eastAsia="ar-SA"/>
              </w:rPr>
              <w:t>7</w:t>
            </w:r>
            <w:r w:rsidRPr="00FA062D">
              <w:rPr>
                <w:rFonts w:eastAsia="Arial"/>
                <w:sz w:val="18"/>
                <w:szCs w:val="18"/>
                <w:lang w:eastAsia="ar-SA"/>
              </w:rPr>
              <w:t>30 прошлого года</w:t>
            </w:r>
          </w:p>
        </w:tc>
        <w:tc>
          <w:tcPr>
            <w:tcW w:w="1276" w:type="dxa"/>
            <w:tcBorders>
              <w:top w:val="single" w:sz="4" w:space="0" w:color="000000"/>
              <w:left w:val="single" w:sz="4" w:space="0" w:color="000000"/>
              <w:bottom w:val="single" w:sz="4" w:space="0" w:color="000000"/>
            </w:tcBorders>
            <w:shd w:val="clear" w:color="auto" w:fill="auto"/>
          </w:tcPr>
          <w:p w14:paraId="2E5D673F" w14:textId="77777777" w:rsidR="00FA062D" w:rsidRPr="00FA062D" w:rsidRDefault="00FA062D" w:rsidP="00FA062D">
            <w:pPr>
              <w:suppressAutoHyphens/>
              <w:autoSpaceDE w:val="0"/>
              <w:snapToGrid w:val="0"/>
              <w:jc w:val="center"/>
              <w:rPr>
                <w:rFonts w:eastAsia="Arial"/>
                <w:sz w:val="18"/>
                <w:szCs w:val="18"/>
                <w:lang w:eastAsia="ar-SA"/>
              </w:rPr>
            </w:pPr>
          </w:p>
        </w:tc>
        <w:tc>
          <w:tcPr>
            <w:tcW w:w="709" w:type="dxa"/>
            <w:tcBorders>
              <w:top w:val="single" w:sz="4" w:space="0" w:color="000000"/>
              <w:left w:val="single" w:sz="4" w:space="0" w:color="000000"/>
              <w:bottom w:val="single" w:sz="4" w:space="0" w:color="000000"/>
            </w:tcBorders>
          </w:tcPr>
          <w:p w14:paraId="504EA8B0"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tcPr>
          <w:p w14:paraId="74AA48BE" w14:textId="1769335E" w:rsidR="00FA062D" w:rsidRPr="00FA062D" w:rsidRDefault="008F5B21" w:rsidP="00FA062D">
            <w:pPr>
              <w:suppressAutoHyphens/>
              <w:autoSpaceDE w:val="0"/>
              <w:snapToGrid w:val="0"/>
              <w:jc w:val="center"/>
              <w:rPr>
                <w:rFonts w:eastAsia="Arial"/>
                <w:sz w:val="18"/>
                <w:szCs w:val="18"/>
                <w:lang w:eastAsia="ar-SA"/>
              </w:rPr>
            </w:pPr>
            <w:r>
              <w:rPr>
                <w:rFonts w:eastAsia="Arial"/>
                <w:sz w:val="18"/>
                <w:szCs w:val="18"/>
                <w:lang w:eastAsia="ar-SA"/>
              </w:rPr>
              <w:t>3</w:t>
            </w:r>
          </w:p>
        </w:tc>
        <w:tc>
          <w:tcPr>
            <w:tcW w:w="569" w:type="dxa"/>
            <w:tcBorders>
              <w:top w:val="single" w:sz="4" w:space="0" w:color="000000"/>
              <w:left w:val="single" w:sz="4" w:space="0" w:color="000000"/>
              <w:bottom w:val="single" w:sz="4" w:space="0" w:color="000000"/>
            </w:tcBorders>
            <w:shd w:val="clear" w:color="auto" w:fill="auto"/>
          </w:tcPr>
          <w:p w14:paraId="43B594F0" w14:textId="77777777" w:rsidR="00FA062D" w:rsidRPr="00FA062D" w:rsidRDefault="00FA062D" w:rsidP="00FA062D">
            <w:pPr>
              <w:suppressAutoHyphens/>
              <w:autoSpaceDE w:val="0"/>
              <w:snapToGrid w:val="0"/>
              <w:jc w:val="center"/>
              <w:rPr>
                <w:rFonts w:eastAsia="Arial"/>
                <w:sz w:val="18"/>
                <w:szCs w:val="18"/>
                <w:lang w:val="en-US"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281F9507" w14:textId="39E45A3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0503</w:t>
            </w:r>
            <w:r w:rsidR="005908CE">
              <w:rPr>
                <w:rFonts w:eastAsia="Arial"/>
                <w:sz w:val="18"/>
                <w:szCs w:val="18"/>
                <w:lang w:eastAsia="ar-SA"/>
              </w:rPr>
              <w:t>7</w:t>
            </w:r>
            <w:r w:rsidRPr="00FA062D">
              <w:rPr>
                <w:rFonts w:eastAsia="Arial"/>
                <w:sz w:val="18"/>
                <w:szCs w:val="18"/>
                <w:lang w:eastAsia="ar-SA"/>
              </w:rPr>
              <w:t>73</w:t>
            </w:r>
            <w:r w:rsidR="008F5B21">
              <w:rPr>
                <w:rFonts w:eastAsia="Arial"/>
                <w:sz w:val="18"/>
                <w:szCs w:val="18"/>
                <w:lang w:val="en-US" w:eastAsia="ar-SA"/>
              </w:rPr>
              <w:t>b</w:t>
            </w:r>
            <w:r w:rsidRPr="00FA062D">
              <w:rPr>
                <w:rFonts w:eastAsia="Arial"/>
                <w:sz w:val="18"/>
                <w:szCs w:val="18"/>
                <w:lang w:eastAsia="ar-SA"/>
              </w:rPr>
              <w:t xml:space="preserve"> (реорганизация)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5EA4FF37" w14:textId="77777777" w:rsidR="00FA062D" w:rsidRPr="00FA062D" w:rsidRDefault="00FA062D" w:rsidP="00FA062D">
            <w:pPr>
              <w:suppressAutoHyphens/>
              <w:autoSpaceDE w:val="0"/>
              <w:snapToGrid w:val="0"/>
              <w:jc w:val="center"/>
              <w:rPr>
                <w:rFonts w:eastAsia="Arial"/>
                <w:sz w:val="18"/>
                <w:szCs w:val="18"/>
                <w:lang w:eastAsia="ar-SA"/>
              </w:rPr>
            </w:pPr>
          </w:p>
        </w:tc>
        <w:tc>
          <w:tcPr>
            <w:tcW w:w="786" w:type="dxa"/>
            <w:tcBorders>
              <w:top w:val="single" w:sz="4" w:space="0" w:color="000000"/>
              <w:left w:val="single" w:sz="4" w:space="0" w:color="000000"/>
              <w:bottom w:val="single" w:sz="4" w:space="0" w:color="000000"/>
            </w:tcBorders>
          </w:tcPr>
          <w:p w14:paraId="7ADFBA5E"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73FD9CBC"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4</w:t>
            </w:r>
          </w:p>
        </w:tc>
        <w:tc>
          <w:tcPr>
            <w:tcW w:w="1560" w:type="dxa"/>
            <w:tcBorders>
              <w:top w:val="single" w:sz="4" w:space="0" w:color="000000"/>
              <w:left w:val="single" w:sz="4" w:space="0" w:color="000000"/>
              <w:bottom w:val="single" w:sz="4" w:space="0" w:color="000000"/>
              <w:right w:val="single" w:sz="4" w:space="0" w:color="000000"/>
            </w:tcBorders>
          </w:tcPr>
          <w:p w14:paraId="6372CA69" w14:textId="70DA7BB1"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sidR="005908CE">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sidR="005908CE">
              <w:rPr>
                <w:rFonts w:eastAsia="Arial"/>
                <w:sz w:val="18"/>
                <w:szCs w:val="18"/>
                <w:lang w:eastAsia="ar-SA"/>
              </w:rPr>
              <w:t>7</w:t>
            </w:r>
            <w:r w:rsidRPr="00FA062D">
              <w:rPr>
                <w:rFonts w:eastAsia="Arial"/>
                <w:sz w:val="18"/>
                <w:szCs w:val="18"/>
                <w:lang w:eastAsia="ar-SA"/>
              </w:rPr>
              <w:t>30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45CC108F"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tr w:rsidR="008F5B21" w:rsidRPr="00FA062D" w14:paraId="0ED3A140" w14:textId="77777777" w:rsidTr="008F5B21">
        <w:trPr>
          <w:cantSplit/>
          <w:trHeight w:val="240"/>
          <w:tblHeader/>
        </w:trPr>
        <w:tc>
          <w:tcPr>
            <w:tcW w:w="560" w:type="dxa"/>
            <w:tcBorders>
              <w:top w:val="single" w:sz="4" w:space="0" w:color="000000"/>
              <w:left w:val="single" w:sz="4" w:space="0" w:color="000000"/>
              <w:bottom w:val="single" w:sz="4" w:space="0" w:color="000000"/>
            </w:tcBorders>
          </w:tcPr>
          <w:p w14:paraId="2E8C178D" w14:textId="5B6B1039"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4</w:t>
            </w:r>
            <w:r>
              <w:rPr>
                <w:rFonts w:eastAsia="Arial"/>
                <w:sz w:val="18"/>
                <w:szCs w:val="18"/>
                <w:lang w:eastAsia="ar-SA"/>
              </w:rPr>
              <w:t>.</w:t>
            </w:r>
            <w:r>
              <w:rPr>
                <w:rFonts w:eastAsia="Arial"/>
                <w:sz w:val="18"/>
                <w:szCs w:val="18"/>
                <w:lang w:val="en-US" w:eastAsia="ar-SA"/>
              </w:rPr>
              <w:t>2</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4F703E29"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200D7EBE" w14:textId="77777777" w:rsidR="008F5B21" w:rsidRPr="00FA062D" w:rsidRDefault="008F5B21" w:rsidP="003706BB">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40C3FC51"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39B3793B" w14:textId="62595C9D" w:rsidR="008F5B21" w:rsidRPr="008F5B21" w:rsidRDefault="008F5B21" w:rsidP="003706BB">
            <w:pPr>
              <w:suppressAutoHyphens/>
              <w:autoSpaceDE w:val="0"/>
              <w:snapToGrid w:val="0"/>
              <w:jc w:val="center"/>
              <w:rPr>
                <w:rFonts w:eastAsia="Arial"/>
                <w:sz w:val="18"/>
                <w:szCs w:val="18"/>
                <w:lang w:val="en-US" w:eastAsia="ar-SA"/>
              </w:rPr>
            </w:pPr>
            <w:r>
              <w:rPr>
                <w:rFonts w:eastAsia="Arial"/>
                <w:sz w:val="18"/>
                <w:szCs w:val="18"/>
                <w:lang w:val="en-US" w:eastAsia="ar-SA"/>
              </w:rPr>
              <w:t>4</w:t>
            </w:r>
          </w:p>
        </w:tc>
        <w:tc>
          <w:tcPr>
            <w:tcW w:w="569" w:type="dxa"/>
            <w:tcBorders>
              <w:top w:val="single" w:sz="4" w:space="0" w:color="000000"/>
              <w:left w:val="single" w:sz="4" w:space="0" w:color="000000"/>
              <w:bottom w:val="single" w:sz="4" w:space="0" w:color="000000"/>
            </w:tcBorders>
            <w:shd w:val="clear" w:color="auto" w:fill="auto"/>
          </w:tcPr>
          <w:p w14:paraId="353EA30D" w14:textId="77777777" w:rsidR="008F5B21" w:rsidRPr="00FA062D" w:rsidRDefault="008F5B21" w:rsidP="003706BB">
            <w:pPr>
              <w:suppressAutoHyphens/>
              <w:autoSpaceDE w:val="0"/>
              <w:snapToGrid w:val="0"/>
              <w:jc w:val="center"/>
              <w:rPr>
                <w:rFonts w:eastAsia="Arial"/>
                <w:sz w:val="18"/>
                <w:szCs w:val="18"/>
                <w:lang w:val="en-US" w:eastAsia="ar-SA"/>
              </w:rPr>
            </w:pPr>
            <w:r w:rsidRPr="00FA062D">
              <w:rPr>
                <w:rFonts w:eastAsia="Arial"/>
                <w:sz w:val="18"/>
                <w:szCs w:val="18"/>
                <w:lang w:val="en-US" w:eastAsia="ar-SA"/>
              </w:rPr>
              <w:t xml:space="preserve">Если </w:t>
            </w:r>
            <w:r w:rsidRPr="008F5B21">
              <w:rPr>
                <w:rFonts w:eastAsia="Arial"/>
                <w:sz w:val="18"/>
                <w:szCs w:val="18"/>
                <w:lang w:val="en-US" w:eastAsia="ar-SA"/>
              </w:rPr>
              <w:t>=</w:t>
            </w:r>
            <w:r w:rsidRPr="00FA062D">
              <w:rPr>
                <w:rFonts w:eastAsia="Arial"/>
                <w:sz w:val="18"/>
                <w:szCs w:val="18"/>
                <w:lang w:val="en-US" w:eastAsia="ar-SA"/>
              </w:rPr>
              <w:t>0</w:t>
            </w:r>
          </w:p>
        </w:tc>
        <w:tc>
          <w:tcPr>
            <w:tcW w:w="851" w:type="dxa"/>
            <w:tcBorders>
              <w:top w:val="single" w:sz="4" w:space="0" w:color="000000"/>
              <w:left w:val="single" w:sz="4" w:space="0" w:color="000000"/>
              <w:bottom w:val="single" w:sz="4" w:space="0" w:color="000000"/>
              <w:right w:val="single" w:sz="4" w:space="0" w:color="000000"/>
            </w:tcBorders>
          </w:tcPr>
          <w:p w14:paraId="3F0202AA"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30 прошлого года</w:t>
            </w:r>
          </w:p>
        </w:tc>
        <w:tc>
          <w:tcPr>
            <w:tcW w:w="1276" w:type="dxa"/>
            <w:tcBorders>
              <w:top w:val="single" w:sz="4" w:space="0" w:color="000000"/>
              <w:left w:val="single" w:sz="4" w:space="0" w:color="000000"/>
              <w:bottom w:val="single" w:sz="4" w:space="0" w:color="000000"/>
            </w:tcBorders>
            <w:shd w:val="clear" w:color="auto" w:fill="auto"/>
          </w:tcPr>
          <w:p w14:paraId="4B2CFE89" w14:textId="77777777" w:rsidR="008F5B21" w:rsidRPr="00FA062D" w:rsidRDefault="008F5B21" w:rsidP="003706BB">
            <w:pPr>
              <w:suppressAutoHyphens/>
              <w:autoSpaceDE w:val="0"/>
              <w:snapToGrid w:val="0"/>
              <w:jc w:val="center"/>
              <w:rPr>
                <w:rFonts w:eastAsia="Arial"/>
                <w:sz w:val="18"/>
                <w:szCs w:val="18"/>
                <w:lang w:eastAsia="ar-SA"/>
              </w:rPr>
            </w:pPr>
          </w:p>
        </w:tc>
        <w:tc>
          <w:tcPr>
            <w:tcW w:w="709" w:type="dxa"/>
            <w:tcBorders>
              <w:top w:val="single" w:sz="4" w:space="0" w:color="000000"/>
              <w:left w:val="single" w:sz="4" w:space="0" w:color="000000"/>
              <w:bottom w:val="single" w:sz="4" w:space="0" w:color="000000"/>
            </w:tcBorders>
          </w:tcPr>
          <w:p w14:paraId="182DB240"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tcPr>
          <w:p w14:paraId="2C1C0AFB" w14:textId="5121AA35" w:rsidR="008F5B21" w:rsidRPr="008F5B21" w:rsidRDefault="008F5B21" w:rsidP="003706BB">
            <w:pPr>
              <w:suppressAutoHyphens/>
              <w:autoSpaceDE w:val="0"/>
              <w:snapToGrid w:val="0"/>
              <w:jc w:val="center"/>
              <w:rPr>
                <w:rFonts w:eastAsia="Arial"/>
                <w:sz w:val="18"/>
                <w:szCs w:val="18"/>
                <w:lang w:val="en-US" w:eastAsia="ar-SA"/>
              </w:rPr>
            </w:pPr>
            <w:r>
              <w:rPr>
                <w:rFonts w:eastAsia="Arial"/>
                <w:sz w:val="18"/>
                <w:szCs w:val="18"/>
                <w:lang w:val="en-US" w:eastAsia="ar-SA"/>
              </w:rPr>
              <w:t>4</w:t>
            </w:r>
          </w:p>
        </w:tc>
        <w:tc>
          <w:tcPr>
            <w:tcW w:w="569" w:type="dxa"/>
            <w:tcBorders>
              <w:top w:val="single" w:sz="4" w:space="0" w:color="000000"/>
              <w:left w:val="single" w:sz="4" w:space="0" w:color="000000"/>
              <w:bottom w:val="single" w:sz="4" w:space="0" w:color="000000"/>
            </w:tcBorders>
            <w:shd w:val="clear" w:color="auto" w:fill="auto"/>
          </w:tcPr>
          <w:p w14:paraId="4ADE0ED5" w14:textId="77777777" w:rsidR="008F5B21" w:rsidRPr="008F5B21"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43EBDE71" w14:textId="3549E190"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73</w:t>
            </w:r>
            <w:r>
              <w:rPr>
                <w:rFonts w:eastAsia="Arial"/>
                <w:sz w:val="18"/>
                <w:szCs w:val="18"/>
                <w:lang w:val="en-US" w:eastAsia="ar-SA"/>
              </w:rPr>
              <w:t>z</w:t>
            </w:r>
            <w:r w:rsidRPr="00FA062D">
              <w:rPr>
                <w:rFonts w:eastAsia="Arial"/>
                <w:sz w:val="18"/>
                <w:szCs w:val="18"/>
                <w:lang w:eastAsia="ar-SA"/>
              </w:rPr>
              <w:t xml:space="preserve"> (реорганизация)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4AC15F74" w14:textId="77777777" w:rsidR="008F5B21" w:rsidRPr="00FA062D" w:rsidRDefault="008F5B21" w:rsidP="003706BB">
            <w:pPr>
              <w:suppressAutoHyphens/>
              <w:autoSpaceDE w:val="0"/>
              <w:snapToGrid w:val="0"/>
              <w:jc w:val="center"/>
              <w:rPr>
                <w:rFonts w:eastAsia="Arial"/>
                <w:sz w:val="18"/>
                <w:szCs w:val="18"/>
                <w:lang w:eastAsia="ar-SA"/>
              </w:rPr>
            </w:pPr>
          </w:p>
        </w:tc>
        <w:tc>
          <w:tcPr>
            <w:tcW w:w="786" w:type="dxa"/>
            <w:tcBorders>
              <w:top w:val="single" w:sz="4" w:space="0" w:color="000000"/>
              <w:left w:val="single" w:sz="4" w:space="0" w:color="000000"/>
              <w:bottom w:val="single" w:sz="4" w:space="0" w:color="000000"/>
            </w:tcBorders>
          </w:tcPr>
          <w:p w14:paraId="7777CD23"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A05BC6A"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4</w:t>
            </w:r>
          </w:p>
        </w:tc>
        <w:tc>
          <w:tcPr>
            <w:tcW w:w="1560" w:type="dxa"/>
            <w:tcBorders>
              <w:top w:val="single" w:sz="4" w:space="0" w:color="000000"/>
              <w:left w:val="single" w:sz="4" w:space="0" w:color="000000"/>
              <w:bottom w:val="single" w:sz="4" w:space="0" w:color="000000"/>
              <w:right w:val="single" w:sz="4" w:space="0" w:color="000000"/>
            </w:tcBorders>
          </w:tcPr>
          <w:p w14:paraId="5919FC5B"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Pr>
                <w:rFonts w:eastAsia="Arial"/>
                <w:sz w:val="18"/>
                <w:szCs w:val="18"/>
                <w:lang w:eastAsia="ar-SA"/>
              </w:rPr>
              <w:t>7</w:t>
            </w:r>
            <w:r w:rsidRPr="00FA062D">
              <w:rPr>
                <w:rFonts w:eastAsia="Arial"/>
                <w:sz w:val="18"/>
                <w:szCs w:val="18"/>
                <w:lang w:eastAsia="ar-SA"/>
              </w:rPr>
              <w:t>30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54F324B2"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tr w:rsidR="008F5B21" w:rsidRPr="00FA062D" w14:paraId="6B6172C3" w14:textId="77777777" w:rsidTr="008F5B21">
        <w:trPr>
          <w:cantSplit/>
          <w:trHeight w:val="240"/>
          <w:tblHeader/>
        </w:trPr>
        <w:tc>
          <w:tcPr>
            <w:tcW w:w="560" w:type="dxa"/>
            <w:tcBorders>
              <w:top w:val="single" w:sz="4" w:space="0" w:color="000000"/>
              <w:left w:val="single" w:sz="4" w:space="0" w:color="000000"/>
              <w:bottom w:val="single" w:sz="4" w:space="0" w:color="000000"/>
            </w:tcBorders>
          </w:tcPr>
          <w:p w14:paraId="05B5D6B3" w14:textId="3E624FB3"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4</w:t>
            </w:r>
            <w:r>
              <w:rPr>
                <w:rFonts w:eastAsia="Arial"/>
                <w:sz w:val="18"/>
                <w:szCs w:val="18"/>
                <w:lang w:eastAsia="ar-SA"/>
              </w:rPr>
              <w:t>.</w:t>
            </w:r>
            <w:r>
              <w:rPr>
                <w:rFonts w:eastAsia="Arial"/>
                <w:sz w:val="18"/>
                <w:szCs w:val="18"/>
                <w:lang w:val="en-US" w:eastAsia="ar-SA"/>
              </w:rPr>
              <w:t>3</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2BFA3F42"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3A59A397" w14:textId="77777777" w:rsidR="008F5B21" w:rsidRPr="00FA062D" w:rsidRDefault="008F5B21" w:rsidP="003706BB">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1BE59ED1"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530A6BED" w14:textId="5CBC7828" w:rsidR="008F5B21" w:rsidRPr="008F5B21" w:rsidRDefault="008F5B21" w:rsidP="003706BB">
            <w:pPr>
              <w:suppressAutoHyphens/>
              <w:autoSpaceDE w:val="0"/>
              <w:snapToGrid w:val="0"/>
              <w:jc w:val="center"/>
              <w:rPr>
                <w:rFonts w:eastAsia="Arial"/>
                <w:sz w:val="18"/>
                <w:szCs w:val="18"/>
                <w:lang w:val="en-US" w:eastAsia="ar-SA"/>
              </w:rPr>
            </w:pPr>
            <w:r>
              <w:rPr>
                <w:rFonts w:eastAsia="Arial"/>
                <w:sz w:val="18"/>
                <w:szCs w:val="18"/>
                <w:lang w:val="en-US" w:eastAsia="ar-SA"/>
              </w:rPr>
              <w:t>5</w:t>
            </w:r>
          </w:p>
        </w:tc>
        <w:tc>
          <w:tcPr>
            <w:tcW w:w="569" w:type="dxa"/>
            <w:tcBorders>
              <w:top w:val="single" w:sz="4" w:space="0" w:color="000000"/>
              <w:left w:val="single" w:sz="4" w:space="0" w:color="000000"/>
              <w:bottom w:val="single" w:sz="4" w:space="0" w:color="000000"/>
            </w:tcBorders>
            <w:shd w:val="clear" w:color="auto" w:fill="auto"/>
          </w:tcPr>
          <w:p w14:paraId="51DB3F2F" w14:textId="77777777" w:rsidR="008F5B21" w:rsidRPr="00FA062D" w:rsidRDefault="008F5B21" w:rsidP="003706BB">
            <w:pPr>
              <w:suppressAutoHyphens/>
              <w:autoSpaceDE w:val="0"/>
              <w:snapToGrid w:val="0"/>
              <w:jc w:val="center"/>
              <w:rPr>
                <w:rFonts w:eastAsia="Arial"/>
                <w:sz w:val="18"/>
                <w:szCs w:val="18"/>
                <w:lang w:val="en-US" w:eastAsia="ar-SA"/>
              </w:rPr>
            </w:pPr>
            <w:r w:rsidRPr="00FA062D">
              <w:rPr>
                <w:rFonts w:eastAsia="Arial"/>
                <w:sz w:val="18"/>
                <w:szCs w:val="18"/>
                <w:lang w:val="en-US" w:eastAsia="ar-SA"/>
              </w:rPr>
              <w:t xml:space="preserve">Если </w:t>
            </w:r>
            <w:r w:rsidRPr="008F5B21">
              <w:rPr>
                <w:rFonts w:eastAsia="Arial"/>
                <w:sz w:val="18"/>
                <w:szCs w:val="18"/>
                <w:lang w:val="en-US" w:eastAsia="ar-SA"/>
              </w:rPr>
              <w:t>=</w:t>
            </w:r>
            <w:r w:rsidRPr="00FA062D">
              <w:rPr>
                <w:rFonts w:eastAsia="Arial"/>
                <w:sz w:val="18"/>
                <w:szCs w:val="18"/>
                <w:lang w:val="en-US" w:eastAsia="ar-SA"/>
              </w:rPr>
              <w:t>0</w:t>
            </w:r>
          </w:p>
        </w:tc>
        <w:tc>
          <w:tcPr>
            <w:tcW w:w="851" w:type="dxa"/>
            <w:tcBorders>
              <w:top w:val="single" w:sz="4" w:space="0" w:color="000000"/>
              <w:left w:val="single" w:sz="4" w:space="0" w:color="000000"/>
              <w:bottom w:val="single" w:sz="4" w:space="0" w:color="000000"/>
              <w:right w:val="single" w:sz="4" w:space="0" w:color="000000"/>
            </w:tcBorders>
          </w:tcPr>
          <w:p w14:paraId="6313D0FA"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30 прошлого года</w:t>
            </w:r>
          </w:p>
        </w:tc>
        <w:tc>
          <w:tcPr>
            <w:tcW w:w="1276" w:type="dxa"/>
            <w:tcBorders>
              <w:top w:val="single" w:sz="4" w:space="0" w:color="000000"/>
              <w:left w:val="single" w:sz="4" w:space="0" w:color="000000"/>
              <w:bottom w:val="single" w:sz="4" w:space="0" w:color="000000"/>
            </w:tcBorders>
            <w:shd w:val="clear" w:color="auto" w:fill="auto"/>
          </w:tcPr>
          <w:p w14:paraId="0A44FE09" w14:textId="77777777" w:rsidR="008F5B21" w:rsidRPr="00FA062D" w:rsidRDefault="008F5B21" w:rsidP="003706BB">
            <w:pPr>
              <w:suppressAutoHyphens/>
              <w:autoSpaceDE w:val="0"/>
              <w:snapToGrid w:val="0"/>
              <w:jc w:val="center"/>
              <w:rPr>
                <w:rFonts w:eastAsia="Arial"/>
                <w:sz w:val="18"/>
                <w:szCs w:val="18"/>
                <w:lang w:eastAsia="ar-SA"/>
              </w:rPr>
            </w:pPr>
          </w:p>
        </w:tc>
        <w:tc>
          <w:tcPr>
            <w:tcW w:w="709" w:type="dxa"/>
            <w:tcBorders>
              <w:top w:val="single" w:sz="4" w:space="0" w:color="000000"/>
              <w:left w:val="single" w:sz="4" w:space="0" w:color="000000"/>
              <w:bottom w:val="single" w:sz="4" w:space="0" w:color="000000"/>
            </w:tcBorders>
          </w:tcPr>
          <w:p w14:paraId="13D25260"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tcPr>
          <w:p w14:paraId="06AEDBB6" w14:textId="0F5017B0" w:rsidR="008F5B21" w:rsidRPr="008F5B21" w:rsidRDefault="008F5B21" w:rsidP="003706BB">
            <w:pPr>
              <w:suppressAutoHyphens/>
              <w:autoSpaceDE w:val="0"/>
              <w:snapToGrid w:val="0"/>
              <w:jc w:val="center"/>
              <w:rPr>
                <w:rFonts w:eastAsia="Arial"/>
                <w:sz w:val="18"/>
                <w:szCs w:val="18"/>
                <w:lang w:val="en-US" w:eastAsia="ar-SA"/>
              </w:rPr>
            </w:pPr>
            <w:r>
              <w:rPr>
                <w:rFonts w:eastAsia="Arial"/>
                <w:sz w:val="18"/>
                <w:szCs w:val="18"/>
                <w:lang w:val="en-US" w:eastAsia="ar-SA"/>
              </w:rPr>
              <w:t>5</w:t>
            </w:r>
          </w:p>
        </w:tc>
        <w:tc>
          <w:tcPr>
            <w:tcW w:w="569" w:type="dxa"/>
            <w:tcBorders>
              <w:top w:val="single" w:sz="4" w:space="0" w:color="000000"/>
              <w:left w:val="single" w:sz="4" w:space="0" w:color="000000"/>
              <w:bottom w:val="single" w:sz="4" w:space="0" w:color="000000"/>
            </w:tcBorders>
            <w:shd w:val="clear" w:color="auto" w:fill="auto"/>
          </w:tcPr>
          <w:p w14:paraId="7D2F7662" w14:textId="77777777" w:rsidR="008F5B21" w:rsidRPr="008F5B21"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20DD8052" w14:textId="39B55CC3"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73</w:t>
            </w:r>
            <w:r>
              <w:rPr>
                <w:rFonts w:eastAsia="Arial"/>
                <w:sz w:val="18"/>
                <w:szCs w:val="18"/>
                <w:lang w:val="en-US" w:eastAsia="ar-SA"/>
              </w:rPr>
              <w:t>v</w:t>
            </w:r>
            <w:r w:rsidRPr="00FA062D">
              <w:rPr>
                <w:rFonts w:eastAsia="Arial"/>
                <w:sz w:val="18"/>
                <w:szCs w:val="18"/>
                <w:lang w:eastAsia="ar-SA"/>
              </w:rPr>
              <w:t xml:space="preserve"> (реорганизация)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6C9080DC" w14:textId="77777777" w:rsidR="008F5B21" w:rsidRPr="00FA062D" w:rsidRDefault="008F5B21" w:rsidP="003706BB">
            <w:pPr>
              <w:suppressAutoHyphens/>
              <w:autoSpaceDE w:val="0"/>
              <w:snapToGrid w:val="0"/>
              <w:jc w:val="center"/>
              <w:rPr>
                <w:rFonts w:eastAsia="Arial"/>
                <w:sz w:val="18"/>
                <w:szCs w:val="18"/>
                <w:lang w:eastAsia="ar-SA"/>
              </w:rPr>
            </w:pPr>
          </w:p>
        </w:tc>
        <w:tc>
          <w:tcPr>
            <w:tcW w:w="786" w:type="dxa"/>
            <w:tcBorders>
              <w:top w:val="single" w:sz="4" w:space="0" w:color="000000"/>
              <w:left w:val="single" w:sz="4" w:space="0" w:color="000000"/>
              <w:bottom w:val="single" w:sz="4" w:space="0" w:color="000000"/>
            </w:tcBorders>
          </w:tcPr>
          <w:p w14:paraId="7EAC652A"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6B1F62B"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4</w:t>
            </w:r>
          </w:p>
        </w:tc>
        <w:tc>
          <w:tcPr>
            <w:tcW w:w="1560" w:type="dxa"/>
            <w:tcBorders>
              <w:top w:val="single" w:sz="4" w:space="0" w:color="000000"/>
              <w:left w:val="single" w:sz="4" w:space="0" w:color="000000"/>
              <w:bottom w:val="single" w:sz="4" w:space="0" w:color="000000"/>
              <w:right w:val="single" w:sz="4" w:space="0" w:color="000000"/>
            </w:tcBorders>
          </w:tcPr>
          <w:p w14:paraId="643D977A"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Pr>
                <w:rFonts w:eastAsia="Arial"/>
                <w:sz w:val="18"/>
                <w:szCs w:val="18"/>
                <w:lang w:eastAsia="ar-SA"/>
              </w:rPr>
              <w:t>7</w:t>
            </w:r>
            <w:r w:rsidRPr="00FA062D">
              <w:rPr>
                <w:rFonts w:eastAsia="Arial"/>
                <w:sz w:val="18"/>
                <w:szCs w:val="18"/>
                <w:lang w:eastAsia="ar-SA"/>
              </w:rPr>
              <w:t>30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29E90494"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tr w:rsidR="008F5B21" w:rsidRPr="00FA062D" w14:paraId="3E1EBF6A" w14:textId="77777777" w:rsidTr="008F5B21">
        <w:trPr>
          <w:cantSplit/>
          <w:trHeight w:val="240"/>
          <w:tblHeader/>
        </w:trPr>
        <w:tc>
          <w:tcPr>
            <w:tcW w:w="560" w:type="dxa"/>
            <w:tcBorders>
              <w:top w:val="single" w:sz="4" w:space="0" w:color="000000"/>
              <w:left w:val="single" w:sz="4" w:space="0" w:color="000000"/>
              <w:bottom w:val="single" w:sz="4" w:space="0" w:color="000000"/>
            </w:tcBorders>
          </w:tcPr>
          <w:p w14:paraId="19E29EFC" w14:textId="180E1F8D" w:rsidR="008F5B21" w:rsidRPr="00FA062D" w:rsidRDefault="008F5B21" w:rsidP="003706BB">
            <w:pPr>
              <w:suppressAutoHyphens/>
              <w:autoSpaceDE w:val="0"/>
              <w:snapToGrid w:val="0"/>
              <w:jc w:val="center"/>
              <w:rPr>
                <w:rFonts w:eastAsia="Arial"/>
                <w:sz w:val="18"/>
                <w:szCs w:val="18"/>
                <w:lang w:eastAsia="ar-SA"/>
              </w:rPr>
            </w:pPr>
            <w:r>
              <w:rPr>
                <w:rFonts w:eastAsia="Arial"/>
                <w:sz w:val="18"/>
                <w:szCs w:val="18"/>
                <w:lang w:val="en-US" w:eastAsia="ar-SA"/>
              </w:rPr>
              <w:t>5</w:t>
            </w:r>
            <w:r>
              <w:rPr>
                <w:rFonts w:eastAsia="Arial"/>
                <w:sz w:val="18"/>
                <w:szCs w:val="18"/>
                <w:lang w:eastAsia="ar-SA"/>
              </w:rPr>
              <w:t>.1</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25F9D7C8"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7CD7C9E7" w14:textId="77777777" w:rsidR="008F5B21" w:rsidRPr="00FA062D" w:rsidRDefault="008F5B21" w:rsidP="003706BB">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7D69903C"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55CF4E99" w14:textId="77777777" w:rsidR="008F5B21" w:rsidRPr="008F5B21" w:rsidRDefault="008F5B21" w:rsidP="003706BB">
            <w:pPr>
              <w:suppressAutoHyphens/>
              <w:autoSpaceDE w:val="0"/>
              <w:snapToGrid w:val="0"/>
              <w:jc w:val="center"/>
              <w:rPr>
                <w:rFonts w:eastAsia="Arial"/>
                <w:sz w:val="18"/>
                <w:szCs w:val="18"/>
                <w:lang w:val="en-US" w:eastAsia="ar-SA"/>
              </w:rPr>
            </w:pPr>
            <w:r w:rsidRPr="008F5B21">
              <w:rPr>
                <w:rFonts w:eastAsia="Arial"/>
                <w:sz w:val="18"/>
                <w:szCs w:val="18"/>
                <w:lang w:val="en-US" w:eastAsia="ar-SA"/>
              </w:rPr>
              <w:t>3</w:t>
            </w:r>
          </w:p>
        </w:tc>
        <w:tc>
          <w:tcPr>
            <w:tcW w:w="569" w:type="dxa"/>
            <w:tcBorders>
              <w:top w:val="single" w:sz="4" w:space="0" w:color="000000"/>
              <w:left w:val="single" w:sz="4" w:space="0" w:color="000000"/>
              <w:bottom w:val="single" w:sz="4" w:space="0" w:color="000000"/>
            </w:tcBorders>
            <w:shd w:val="clear" w:color="auto" w:fill="auto"/>
          </w:tcPr>
          <w:p w14:paraId="0D0726B7" w14:textId="77777777" w:rsidR="008F5B21" w:rsidRPr="00FA062D" w:rsidRDefault="008F5B21" w:rsidP="003706BB">
            <w:pPr>
              <w:suppressAutoHyphens/>
              <w:autoSpaceDE w:val="0"/>
              <w:snapToGrid w:val="0"/>
              <w:jc w:val="center"/>
              <w:rPr>
                <w:rFonts w:eastAsia="Arial"/>
                <w:sz w:val="18"/>
                <w:szCs w:val="18"/>
                <w:lang w:val="en-US" w:eastAsia="ar-SA"/>
              </w:rPr>
            </w:pPr>
            <w:r w:rsidRPr="00FA062D">
              <w:rPr>
                <w:rFonts w:eastAsia="Arial"/>
                <w:sz w:val="18"/>
                <w:szCs w:val="18"/>
                <w:lang w:val="en-US" w:eastAsia="ar-SA"/>
              </w:rPr>
              <w:t xml:space="preserve">Если </w:t>
            </w:r>
            <w:r w:rsidRPr="008F5B21">
              <w:rPr>
                <w:rFonts w:eastAsia="Arial"/>
                <w:sz w:val="18"/>
                <w:szCs w:val="18"/>
                <w:lang w:val="en-US" w:eastAsia="ar-SA"/>
              </w:rPr>
              <w:t>=</w:t>
            </w:r>
            <w:r w:rsidRPr="00FA062D">
              <w:rPr>
                <w:rFonts w:eastAsia="Arial"/>
                <w:sz w:val="18"/>
                <w:szCs w:val="18"/>
                <w:lang w:val="en-US" w:eastAsia="ar-SA"/>
              </w:rPr>
              <w:t>0</w:t>
            </w:r>
          </w:p>
        </w:tc>
        <w:tc>
          <w:tcPr>
            <w:tcW w:w="851" w:type="dxa"/>
            <w:tcBorders>
              <w:top w:val="single" w:sz="4" w:space="0" w:color="000000"/>
              <w:left w:val="single" w:sz="4" w:space="0" w:color="000000"/>
              <w:bottom w:val="single" w:sz="4" w:space="0" w:color="000000"/>
              <w:right w:val="single" w:sz="4" w:space="0" w:color="000000"/>
            </w:tcBorders>
          </w:tcPr>
          <w:p w14:paraId="6664F9DE"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30 прошлого года</w:t>
            </w:r>
          </w:p>
        </w:tc>
        <w:tc>
          <w:tcPr>
            <w:tcW w:w="1276" w:type="dxa"/>
            <w:tcBorders>
              <w:top w:val="single" w:sz="4" w:space="0" w:color="000000"/>
              <w:left w:val="single" w:sz="4" w:space="0" w:color="000000"/>
              <w:bottom w:val="single" w:sz="4" w:space="0" w:color="000000"/>
            </w:tcBorders>
            <w:shd w:val="clear" w:color="auto" w:fill="auto"/>
          </w:tcPr>
          <w:p w14:paraId="4AD2AD1D" w14:textId="77777777" w:rsidR="008F5B21" w:rsidRPr="00FA062D" w:rsidRDefault="008F5B21" w:rsidP="003706BB">
            <w:pPr>
              <w:suppressAutoHyphens/>
              <w:autoSpaceDE w:val="0"/>
              <w:snapToGrid w:val="0"/>
              <w:jc w:val="center"/>
              <w:rPr>
                <w:rFonts w:eastAsia="Arial"/>
                <w:sz w:val="18"/>
                <w:szCs w:val="18"/>
                <w:lang w:eastAsia="ar-SA"/>
              </w:rPr>
            </w:pPr>
          </w:p>
        </w:tc>
        <w:tc>
          <w:tcPr>
            <w:tcW w:w="709" w:type="dxa"/>
            <w:tcBorders>
              <w:top w:val="single" w:sz="4" w:space="0" w:color="000000"/>
              <w:left w:val="single" w:sz="4" w:space="0" w:color="000000"/>
              <w:bottom w:val="single" w:sz="4" w:space="0" w:color="000000"/>
            </w:tcBorders>
          </w:tcPr>
          <w:p w14:paraId="0F4807DB"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tcPr>
          <w:p w14:paraId="596219A0" w14:textId="77777777" w:rsidR="008F5B21" w:rsidRPr="008F5B21" w:rsidRDefault="008F5B21" w:rsidP="003706BB">
            <w:pPr>
              <w:suppressAutoHyphens/>
              <w:autoSpaceDE w:val="0"/>
              <w:snapToGrid w:val="0"/>
              <w:jc w:val="center"/>
              <w:rPr>
                <w:rFonts w:eastAsia="Arial"/>
                <w:sz w:val="18"/>
                <w:szCs w:val="18"/>
                <w:lang w:val="en-US" w:eastAsia="ar-SA"/>
              </w:rPr>
            </w:pPr>
            <w:r w:rsidRPr="008F5B21">
              <w:rPr>
                <w:rFonts w:eastAsia="Arial"/>
                <w:sz w:val="18"/>
                <w:szCs w:val="18"/>
                <w:lang w:val="en-US" w:eastAsia="ar-SA"/>
              </w:rPr>
              <w:t>3</w:t>
            </w:r>
          </w:p>
        </w:tc>
        <w:tc>
          <w:tcPr>
            <w:tcW w:w="569" w:type="dxa"/>
            <w:tcBorders>
              <w:top w:val="single" w:sz="4" w:space="0" w:color="000000"/>
              <w:left w:val="single" w:sz="4" w:space="0" w:color="000000"/>
              <w:bottom w:val="single" w:sz="4" w:space="0" w:color="000000"/>
            </w:tcBorders>
            <w:shd w:val="clear" w:color="auto" w:fill="auto"/>
          </w:tcPr>
          <w:p w14:paraId="237DEA64" w14:textId="77777777" w:rsidR="008F5B21" w:rsidRPr="008F5B21"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3095BAF2"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73</w:t>
            </w:r>
            <w:r w:rsidRPr="008F5B21">
              <w:rPr>
                <w:rFonts w:eastAsia="Arial"/>
                <w:sz w:val="18"/>
                <w:szCs w:val="18"/>
                <w:lang w:eastAsia="ar-SA"/>
              </w:rPr>
              <w:t>b</w:t>
            </w:r>
            <w:r w:rsidRPr="00FA062D">
              <w:rPr>
                <w:rFonts w:eastAsia="Arial"/>
                <w:sz w:val="18"/>
                <w:szCs w:val="18"/>
                <w:lang w:eastAsia="ar-SA"/>
              </w:rPr>
              <w:t xml:space="preserve"> (реорганизация)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7B31ADBA" w14:textId="77777777" w:rsidR="008F5B21" w:rsidRPr="00FA062D" w:rsidRDefault="008F5B21" w:rsidP="003706BB">
            <w:pPr>
              <w:suppressAutoHyphens/>
              <w:autoSpaceDE w:val="0"/>
              <w:snapToGrid w:val="0"/>
              <w:jc w:val="center"/>
              <w:rPr>
                <w:rFonts w:eastAsia="Arial"/>
                <w:sz w:val="18"/>
                <w:szCs w:val="18"/>
                <w:lang w:eastAsia="ar-SA"/>
              </w:rPr>
            </w:pPr>
          </w:p>
        </w:tc>
        <w:tc>
          <w:tcPr>
            <w:tcW w:w="786" w:type="dxa"/>
            <w:tcBorders>
              <w:top w:val="single" w:sz="4" w:space="0" w:color="000000"/>
              <w:left w:val="single" w:sz="4" w:space="0" w:color="000000"/>
              <w:bottom w:val="single" w:sz="4" w:space="0" w:color="000000"/>
            </w:tcBorders>
          </w:tcPr>
          <w:p w14:paraId="3BE2B447"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032ADD71"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4</w:t>
            </w:r>
          </w:p>
        </w:tc>
        <w:tc>
          <w:tcPr>
            <w:tcW w:w="1560" w:type="dxa"/>
            <w:tcBorders>
              <w:top w:val="single" w:sz="4" w:space="0" w:color="000000"/>
              <w:left w:val="single" w:sz="4" w:space="0" w:color="000000"/>
              <w:bottom w:val="single" w:sz="4" w:space="0" w:color="000000"/>
              <w:right w:val="single" w:sz="4" w:space="0" w:color="000000"/>
            </w:tcBorders>
          </w:tcPr>
          <w:p w14:paraId="1E7DDCC5"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Pr>
                <w:rFonts w:eastAsia="Arial"/>
                <w:sz w:val="18"/>
                <w:szCs w:val="18"/>
                <w:lang w:eastAsia="ar-SA"/>
              </w:rPr>
              <w:t>7</w:t>
            </w:r>
            <w:r w:rsidRPr="00FA062D">
              <w:rPr>
                <w:rFonts w:eastAsia="Arial"/>
                <w:sz w:val="18"/>
                <w:szCs w:val="18"/>
                <w:lang w:eastAsia="ar-SA"/>
              </w:rPr>
              <w:t>30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5D8B2531"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tr w:rsidR="008F5B21" w:rsidRPr="00FA062D" w14:paraId="560FD86E" w14:textId="77777777" w:rsidTr="008F5B21">
        <w:trPr>
          <w:cantSplit/>
          <w:trHeight w:val="240"/>
          <w:tblHeader/>
        </w:trPr>
        <w:tc>
          <w:tcPr>
            <w:tcW w:w="560" w:type="dxa"/>
            <w:tcBorders>
              <w:top w:val="single" w:sz="4" w:space="0" w:color="000000"/>
              <w:left w:val="single" w:sz="4" w:space="0" w:color="000000"/>
              <w:bottom w:val="single" w:sz="4" w:space="0" w:color="000000"/>
            </w:tcBorders>
          </w:tcPr>
          <w:p w14:paraId="3CA20D97" w14:textId="6C4206F0" w:rsidR="008F5B21" w:rsidRPr="00FA062D" w:rsidRDefault="008F5B21" w:rsidP="003706BB">
            <w:pPr>
              <w:suppressAutoHyphens/>
              <w:autoSpaceDE w:val="0"/>
              <w:snapToGrid w:val="0"/>
              <w:jc w:val="center"/>
              <w:rPr>
                <w:rFonts w:eastAsia="Arial"/>
                <w:sz w:val="18"/>
                <w:szCs w:val="18"/>
                <w:lang w:eastAsia="ar-SA"/>
              </w:rPr>
            </w:pPr>
            <w:r>
              <w:rPr>
                <w:rFonts w:eastAsia="Arial"/>
                <w:sz w:val="18"/>
                <w:szCs w:val="18"/>
                <w:lang w:val="en-US" w:eastAsia="ar-SA"/>
              </w:rPr>
              <w:t>5</w:t>
            </w:r>
            <w:r>
              <w:rPr>
                <w:rFonts w:eastAsia="Arial"/>
                <w:sz w:val="18"/>
                <w:szCs w:val="18"/>
                <w:lang w:eastAsia="ar-SA"/>
              </w:rPr>
              <w:t>.</w:t>
            </w:r>
            <w:r w:rsidRPr="008F5B21">
              <w:rPr>
                <w:rFonts w:eastAsia="Arial"/>
                <w:sz w:val="18"/>
                <w:szCs w:val="18"/>
                <w:lang w:eastAsia="ar-SA"/>
              </w:rPr>
              <w:t>2</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2FF029A8"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2B7AD6AB" w14:textId="77777777" w:rsidR="008F5B21" w:rsidRPr="00FA062D" w:rsidRDefault="008F5B21" w:rsidP="003706BB">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228A2049"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280552E8" w14:textId="77777777" w:rsidR="008F5B21" w:rsidRPr="008F5B21" w:rsidRDefault="008F5B21" w:rsidP="003706BB">
            <w:pPr>
              <w:suppressAutoHyphens/>
              <w:autoSpaceDE w:val="0"/>
              <w:snapToGrid w:val="0"/>
              <w:jc w:val="center"/>
              <w:rPr>
                <w:rFonts w:eastAsia="Arial"/>
                <w:sz w:val="18"/>
                <w:szCs w:val="18"/>
                <w:lang w:val="en-US" w:eastAsia="ar-SA"/>
              </w:rPr>
            </w:pPr>
            <w:r>
              <w:rPr>
                <w:rFonts w:eastAsia="Arial"/>
                <w:sz w:val="18"/>
                <w:szCs w:val="18"/>
                <w:lang w:val="en-US" w:eastAsia="ar-SA"/>
              </w:rPr>
              <w:t>4</w:t>
            </w:r>
          </w:p>
        </w:tc>
        <w:tc>
          <w:tcPr>
            <w:tcW w:w="569" w:type="dxa"/>
            <w:tcBorders>
              <w:top w:val="single" w:sz="4" w:space="0" w:color="000000"/>
              <w:left w:val="single" w:sz="4" w:space="0" w:color="000000"/>
              <w:bottom w:val="single" w:sz="4" w:space="0" w:color="000000"/>
            </w:tcBorders>
            <w:shd w:val="clear" w:color="auto" w:fill="auto"/>
          </w:tcPr>
          <w:p w14:paraId="6F4A6592" w14:textId="77777777" w:rsidR="008F5B21" w:rsidRPr="00FA062D" w:rsidRDefault="008F5B21" w:rsidP="003706BB">
            <w:pPr>
              <w:suppressAutoHyphens/>
              <w:autoSpaceDE w:val="0"/>
              <w:snapToGrid w:val="0"/>
              <w:jc w:val="center"/>
              <w:rPr>
                <w:rFonts w:eastAsia="Arial"/>
                <w:sz w:val="18"/>
                <w:szCs w:val="18"/>
                <w:lang w:val="en-US" w:eastAsia="ar-SA"/>
              </w:rPr>
            </w:pPr>
            <w:r w:rsidRPr="00FA062D">
              <w:rPr>
                <w:rFonts w:eastAsia="Arial"/>
                <w:sz w:val="18"/>
                <w:szCs w:val="18"/>
                <w:lang w:val="en-US" w:eastAsia="ar-SA"/>
              </w:rPr>
              <w:t xml:space="preserve">Если </w:t>
            </w:r>
            <w:r w:rsidRPr="008F5B21">
              <w:rPr>
                <w:rFonts w:eastAsia="Arial"/>
                <w:sz w:val="18"/>
                <w:szCs w:val="18"/>
                <w:lang w:val="en-US" w:eastAsia="ar-SA"/>
              </w:rPr>
              <w:t>=</w:t>
            </w:r>
            <w:r w:rsidRPr="00FA062D">
              <w:rPr>
                <w:rFonts w:eastAsia="Arial"/>
                <w:sz w:val="18"/>
                <w:szCs w:val="18"/>
                <w:lang w:val="en-US" w:eastAsia="ar-SA"/>
              </w:rPr>
              <w:t>0</w:t>
            </w:r>
          </w:p>
        </w:tc>
        <w:tc>
          <w:tcPr>
            <w:tcW w:w="851" w:type="dxa"/>
            <w:tcBorders>
              <w:top w:val="single" w:sz="4" w:space="0" w:color="000000"/>
              <w:left w:val="single" w:sz="4" w:space="0" w:color="000000"/>
              <w:bottom w:val="single" w:sz="4" w:space="0" w:color="000000"/>
              <w:right w:val="single" w:sz="4" w:space="0" w:color="000000"/>
            </w:tcBorders>
          </w:tcPr>
          <w:p w14:paraId="14278355"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30 прошлого года</w:t>
            </w:r>
          </w:p>
        </w:tc>
        <w:tc>
          <w:tcPr>
            <w:tcW w:w="1276" w:type="dxa"/>
            <w:tcBorders>
              <w:top w:val="single" w:sz="4" w:space="0" w:color="000000"/>
              <w:left w:val="single" w:sz="4" w:space="0" w:color="000000"/>
              <w:bottom w:val="single" w:sz="4" w:space="0" w:color="000000"/>
            </w:tcBorders>
            <w:shd w:val="clear" w:color="auto" w:fill="auto"/>
          </w:tcPr>
          <w:p w14:paraId="4AE61FEE" w14:textId="77777777" w:rsidR="008F5B21" w:rsidRPr="00FA062D" w:rsidRDefault="008F5B21" w:rsidP="003706BB">
            <w:pPr>
              <w:suppressAutoHyphens/>
              <w:autoSpaceDE w:val="0"/>
              <w:snapToGrid w:val="0"/>
              <w:jc w:val="center"/>
              <w:rPr>
                <w:rFonts w:eastAsia="Arial"/>
                <w:sz w:val="18"/>
                <w:szCs w:val="18"/>
                <w:lang w:eastAsia="ar-SA"/>
              </w:rPr>
            </w:pPr>
          </w:p>
        </w:tc>
        <w:tc>
          <w:tcPr>
            <w:tcW w:w="709" w:type="dxa"/>
            <w:tcBorders>
              <w:top w:val="single" w:sz="4" w:space="0" w:color="000000"/>
              <w:left w:val="single" w:sz="4" w:space="0" w:color="000000"/>
              <w:bottom w:val="single" w:sz="4" w:space="0" w:color="000000"/>
            </w:tcBorders>
          </w:tcPr>
          <w:p w14:paraId="7963D54F"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tcPr>
          <w:p w14:paraId="05FB2E77" w14:textId="77777777" w:rsidR="008F5B21" w:rsidRPr="008F5B21" w:rsidRDefault="008F5B21" w:rsidP="003706BB">
            <w:pPr>
              <w:suppressAutoHyphens/>
              <w:autoSpaceDE w:val="0"/>
              <w:snapToGrid w:val="0"/>
              <w:jc w:val="center"/>
              <w:rPr>
                <w:rFonts w:eastAsia="Arial"/>
                <w:sz w:val="18"/>
                <w:szCs w:val="18"/>
                <w:lang w:val="en-US" w:eastAsia="ar-SA"/>
              </w:rPr>
            </w:pPr>
            <w:r>
              <w:rPr>
                <w:rFonts w:eastAsia="Arial"/>
                <w:sz w:val="18"/>
                <w:szCs w:val="18"/>
                <w:lang w:val="en-US" w:eastAsia="ar-SA"/>
              </w:rPr>
              <w:t>4</w:t>
            </w:r>
          </w:p>
        </w:tc>
        <w:tc>
          <w:tcPr>
            <w:tcW w:w="569" w:type="dxa"/>
            <w:tcBorders>
              <w:top w:val="single" w:sz="4" w:space="0" w:color="000000"/>
              <w:left w:val="single" w:sz="4" w:space="0" w:color="000000"/>
              <w:bottom w:val="single" w:sz="4" w:space="0" w:color="000000"/>
            </w:tcBorders>
            <w:shd w:val="clear" w:color="auto" w:fill="auto"/>
          </w:tcPr>
          <w:p w14:paraId="10323AF7" w14:textId="77777777" w:rsidR="008F5B21" w:rsidRPr="008F5B21"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720CBDE4"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73</w:t>
            </w:r>
            <w:r w:rsidRPr="008F5B21">
              <w:rPr>
                <w:rFonts w:eastAsia="Arial"/>
                <w:sz w:val="18"/>
                <w:szCs w:val="18"/>
                <w:lang w:eastAsia="ar-SA"/>
              </w:rPr>
              <w:t>z</w:t>
            </w:r>
            <w:r w:rsidRPr="00FA062D">
              <w:rPr>
                <w:rFonts w:eastAsia="Arial"/>
                <w:sz w:val="18"/>
                <w:szCs w:val="18"/>
                <w:lang w:eastAsia="ar-SA"/>
              </w:rPr>
              <w:t xml:space="preserve"> (реорганизация)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6DDDBB74" w14:textId="77777777" w:rsidR="008F5B21" w:rsidRPr="00FA062D" w:rsidRDefault="008F5B21" w:rsidP="003706BB">
            <w:pPr>
              <w:suppressAutoHyphens/>
              <w:autoSpaceDE w:val="0"/>
              <w:snapToGrid w:val="0"/>
              <w:jc w:val="center"/>
              <w:rPr>
                <w:rFonts w:eastAsia="Arial"/>
                <w:sz w:val="18"/>
                <w:szCs w:val="18"/>
                <w:lang w:eastAsia="ar-SA"/>
              </w:rPr>
            </w:pPr>
          </w:p>
        </w:tc>
        <w:tc>
          <w:tcPr>
            <w:tcW w:w="786" w:type="dxa"/>
            <w:tcBorders>
              <w:top w:val="single" w:sz="4" w:space="0" w:color="000000"/>
              <w:left w:val="single" w:sz="4" w:space="0" w:color="000000"/>
              <w:bottom w:val="single" w:sz="4" w:space="0" w:color="000000"/>
            </w:tcBorders>
          </w:tcPr>
          <w:p w14:paraId="6E6D3312"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6E4D22F6"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4</w:t>
            </w:r>
          </w:p>
        </w:tc>
        <w:tc>
          <w:tcPr>
            <w:tcW w:w="1560" w:type="dxa"/>
            <w:tcBorders>
              <w:top w:val="single" w:sz="4" w:space="0" w:color="000000"/>
              <w:left w:val="single" w:sz="4" w:space="0" w:color="000000"/>
              <w:bottom w:val="single" w:sz="4" w:space="0" w:color="000000"/>
              <w:right w:val="single" w:sz="4" w:space="0" w:color="000000"/>
            </w:tcBorders>
          </w:tcPr>
          <w:p w14:paraId="20432716"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Pr>
                <w:rFonts w:eastAsia="Arial"/>
                <w:sz w:val="18"/>
                <w:szCs w:val="18"/>
                <w:lang w:eastAsia="ar-SA"/>
              </w:rPr>
              <w:t>7</w:t>
            </w:r>
            <w:r w:rsidRPr="00FA062D">
              <w:rPr>
                <w:rFonts w:eastAsia="Arial"/>
                <w:sz w:val="18"/>
                <w:szCs w:val="18"/>
                <w:lang w:eastAsia="ar-SA"/>
              </w:rPr>
              <w:t>30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4B3F4A3D"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tr w:rsidR="008F5B21" w:rsidRPr="00FA062D" w14:paraId="4D0EB2DE" w14:textId="77777777" w:rsidTr="008F5B21">
        <w:trPr>
          <w:cantSplit/>
          <w:trHeight w:val="240"/>
          <w:tblHeader/>
        </w:trPr>
        <w:tc>
          <w:tcPr>
            <w:tcW w:w="560" w:type="dxa"/>
            <w:tcBorders>
              <w:top w:val="single" w:sz="4" w:space="0" w:color="000000"/>
              <w:left w:val="single" w:sz="4" w:space="0" w:color="000000"/>
              <w:bottom w:val="single" w:sz="4" w:space="0" w:color="000000"/>
            </w:tcBorders>
          </w:tcPr>
          <w:p w14:paraId="38EEDEBC" w14:textId="78DFBE8E" w:rsidR="008F5B21" w:rsidRPr="00FA062D" w:rsidRDefault="008F5B21" w:rsidP="003706BB">
            <w:pPr>
              <w:suppressAutoHyphens/>
              <w:autoSpaceDE w:val="0"/>
              <w:snapToGrid w:val="0"/>
              <w:jc w:val="center"/>
              <w:rPr>
                <w:rFonts w:eastAsia="Arial"/>
                <w:sz w:val="18"/>
                <w:szCs w:val="18"/>
                <w:lang w:eastAsia="ar-SA"/>
              </w:rPr>
            </w:pPr>
            <w:r>
              <w:rPr>
                <w:rFonts w:eastAsia="Arial"/>
                <w:sz w:val="18"/>
                <w:szCs w:val="18"/>
                <w:lang w:val="en-US" w:eastAsia="ar-SA"/>
              </w:rPr>
              <w:t>5</w:t>
            </w:r>
            <w:r>
              <w:rPr>
                <w:rFonts w:eastAsia="Arial"/>
                <w:sz w:val="18"/>
                <w:szCs w:val="18"/>
                <w:lang w:eastAsia="ar-SA"/>
              </w:rPr>
              <w:t>.</w:t>
            </w:r>
            <w:r w:rsidRPr="008F5B21">
              <w:rPr>
                <w:rFonts w:eastAsia="Arial"/>
                <w:sz w:val="18"/>
                <w:szCs w:val="18"/>
                <w:lang w:eastAsia="ar-SA"/>
              </w:rPr>
              <w:t>3</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3EE3A5EB"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3E60F71F" w14:textId="77777777" w:rsidR="008F5B21" w:rsidRPr="00FA062D" w:rsidRDefault="008F5B21" w:rsidP="003706BB">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28F5366E"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6235EF74" w14:textId="77777777" w:rsidR="008F5B21" w:rsidRPr="008F5B21" w:rsidRDefault="008F5B21" w:rsidP="003706BB">
            <w:pPr>
              <w:suppressAutoHyphens/>
              <w:autoSpaceDE w:val="0"/>
              <w:snapToGrid w:val="0"/>
              <w:jc w:val="center"/>
              <w:rPr>
                <w:rFonts w:eastAsia="Arial"/>
                <w:sz w:val="18"/>
                <w:szCs w:val="18"/>
                <w:lang w:val="en-US" w:eastAsia="ar-SA"/>
              </w:rPr>
            </w:pPr>
            <w:r>
              <w:rPr>
                <w:rFonts w:eastAsia="Arial"/>
                <w:sz w:val="18"/>
                <w:szCs w:val="18"/>
                <w:lang w:val="en-US" w:eastAsia="ar-SA"/>
              </w:rPr>
              <w:t>5</w:t>
            </w:r>
          </w:p>
        </w:tc>
        <w:tc>
          <w:tcPr>
            <w:tcW w:w="569" w:type="dxa"/>
            <w:tcBorders>
              <w:top w:val="single" w:sz="4" w:space="0" w:color="000000"/>
              <w:left w:val="single" w:sz="4" w:space="0" w:color="000000"/>
              <w:bottom w:val="single" w:sz="4" w:space="0" w:color="000000"/>
            </w:tcBorders>
            <w:shd w:val="clear" w:color="auto" w:fill="auto"/>
          </w:tcPr>
          <w:p w14:paraId="4A3018A5" w14:textId="77777777" w:rsidR="008F5B21" w:rsidRPr="00FA062D" w:rsidRDefault="008F5B21" w:rsidP="003706BB">
            <w:pPr>
              <w:suppressAutoHyphens/>
              <w:autoSpaceDE w:val="0"/>
              <w:snapToGrid w:val="0"/>
              <w:jc w:val="center"/>
              <w:rPr>
                <w:rFonts w:eastAsia="Arial"/>
                <w:sz w:val="18"/>
                <w:szCs w:val="18"/>
                <w:lang w:val="en-US" w:eastAsia="ar-SA"/>
              </w:rPr>
            </w:pPr>
            <w:r w:rsidRPr="00FA062D">
              <w:rPr>
                <w:rFonts w:eastAsia="Arial"/>
                <w:sz w:val="18"/>
                <w:szCs w:val="18"/>
                <w:lang w:val="en-US" w:eastAsia="ar-SA"/>
              </w:rPr>
              <w:t xml:space="preserve">Если </w:t>
            </w:r>
            <w:r w:rsidRPr="008F5B21">
              <w:rPr>
                <w:rFonts w:eastAsia="Arial"/>
                <w:sz w:val="18"/>
                <w:szCs w:val="18"/>
                <w:lang w:val="en-US" w:eastAsia="ar-SA"/>
              </w:rPr>
              <w:t>=</w:t>
            </w:r>
            <w:r w:rsidRPr="00FA062D">
              <w:rPr>
                <w:rFonts w:eastAsia="Arial"/>
                <w:sz w:val="18"/>
                <w:szCs w:val="18"/>
                <w:lang w:val="en-US" w:eastAsia="ar-SA"/>
              </w:rPr>
              <w:t>0</w:t>
            </w:r>
          </w:p>
        </w:tc>
        <w:tc>
          <w:tcPr>
            <w:tcW w:w="851" w:type="dxa"/>
            <w:tcBorders>
              <w:top w:val="single" w:sz="4" w:space="0" w:color="000000"/>
              <w:left w:val="single" w:sz="4" w:space="0" w:color="000000"/>
              <w:bottom w:val="single" w:sz="4" w:space="0" w:color="000000"/>
              <w:right w:val="single" w:sz="4" w:space="0" w:color="000000"/>
            </w:tcBorders>
          </w:tcPr>
          <w:p w14:paraId="322E542C"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30 прошлого года</w:t>
            </w:r>
          </w:p>
        </w:tc>
        <w:tc>
          <w:tcPr>
            <w:tcW w:w="1276" w:type="dxa"/>
            <w:tcBorders>
              <w:top w:val="single" w:sz="4" w:space="0" w:color="000000"/>
              <w:left w:val="single" w:sz="4" w:space="0" w:color="000000"/>
              <w:bottom w:val="single" w:sz="4" w:space="0" w:color="000000"/>
            </w:tcBorders>
            <w:shd w:val="clear" w:color="auto" w:fill="auto"/>
          </w:tcPr>
          <w:p w14:paraId="365FFAD8" w14:textId="77777777" w:rsidR="008F5B21" w:rsidRPr="00FA062D" w:rsidRDefault="008F5B21" w:rsidP="003706BB">
            <w:pPr>
              <w:suppressAutoHyphens/>
              <w:autoSpaceDE w:val="0"/>
              <w:snapToGrid w:val="0"/>
              <w:jc w:val="center"/>
              <w:rPr>
                <w:rFonts w:eastAsia="Arial"/>
                <w:sz w:val="18"/>
                <w:szCs w:val="18"/>
                <w:lang w:eastAsia="ar-SA"/>
              </w:rPr>
            </w:pPr>
          </w:p>
        </w:tc>
        <w:tc>
          <w:tcPr>
            <w:tcW w:w="709" w:type="dxa"/>
            <w:tcBorders>
              <w:top w:val="single" w:sz="4" w:space="0" w:color="000000"/>
              <w:left w:val="single" w:sz="4" w:space="0" w:color="000000"/>
              <w:bottom w:val="single" w:sz="4" w:space="0" w:color="000000"/>
            </w:tcBorders>
          </w:tcPr>
          <w:p w14:paraId="1B2708A9"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tcPr>
          <w:p w14:paraId="43840D37" w14:textId="77777777" w:rsidR="008F5B21" w:rsidRPr="008F5B21" w:rsidRDefault="008F5B21" w:rsidP="003706BB">
            <w:pPr>
              <w:suppressAutoHyphens/>
              <w:autoSpaceDE w:val="0"/>
              <w:snapToGrid w:val="0"/>
              <w:jc w:val="center"/>
              <w:rPr>
                <w:rFonts w:eastAsia="Arial"/>
                <w:sz w:val="18"/>
                <w:szCs w:val="18"/>
                <w:lang w:val="en-US" w:eastAsia="ar-SA"/>
              </w:rPr>
            </w:pPr>
            <w:r>
              <w:rPr>
                <w:rFonts w:eastAsia="Arial"/>
                <w:sz w:val="18"/>
                <w:szCs w:val="18"/>
                <w:lang w:val="en-US" w:eastAsia="ar-SA"/>
              </w:rPr>
              <w:t>5</w:t>
            </w:r>
          </w:p>
        </w:tc>
        <w:tc>
          <w:tcPr>
            <w:tcW w:w="569" w:type="dxa"/>
            <w:tcBorders>
              <w:top w:val="single" w:sz="4" w:space="0" w:color="000000"/>
              <w:left w:val="single" w:sz="4" w:space="0" w:color="000000"/>
              <w:bottom w:val="single" w:sz="4" w:space="0" w:color="000000"/>
            </w:tcBorders>
            <w:shd w:val="clear" w:color="auto" w:fill="auto"/>
          </w:tcPr>
          <w:p w14:paraId="3BFBDE4F" w14:textId="77777777" w:rsidR="008F5B21" w:rsidRPr="008F5B21"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488C42AF"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73</w:t>
            </w:r>
            <w:r w:rsidRPr="008F5B21">
              <w:rPr>
                <w:rFonts w:eastAsia="Arial"/>
                <w:sz w:val="18"/>
                <w:szCs w:val="18"/>
                <w:lang w:eastAsia="ar-SA"/>
              </w:rPr>
              <w:t>v</w:t>
            </w:r>
            <w:r w:rsidRPr="00FA062D">
              <w:rPr>
                <w:rFonts w:eastAsia="Arial"/>
                <w:sz w:val="18"/>
                <w:szCs w:val="18"/>
                <w:lang w:eastAsia="ar-SA"/>
              </w:rPr>
              <w:t xml:space="preserve"> (реорганизация)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47E70013" w14:textId="77777777" w:rsidR="008F5B21" w:rsidRPr="00FA062D" w:rsidRDefault="008F5B21" w:rsidP="003706BB">
            <w:pPr>
              <w:suppressAutoHyphens/>
              <w:autoSpaceDE w:val="0"/>
              <w:snapToGrid w:val="0"/>
              <w:jc w:val="center"/>
              <w:rPr>
                <w:rFonts w:eastAsia="Arial"/>
                <w:sz w:val="18"/>
                <w:szCs w:val="18"/>
                <w:lang w:eastAsia="ar-SA"/>
              </w:rPr>
            </w:pPr>
          </w:p>
        </w:tc>
        <w:tc>
          <w:tcPr>
            <w:tcW w:w="786" w:type="dxa"/>
            <w:tcBorders>
              <w:top w:val="single" w:sz="4" w:space="0" w:color="000000"/>
              <w:left w:val="single" w:sz="4" w:space="0" w:color="000000"/>
              <w:bottom w:val="single" w:sz="4" w:space="0" w:color="000000"/>
            </w:tcBorders>
          </w:tcPr>
          <w:p w14:paraId="03FAC434"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645B690"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4</w:t>
            </w:r>
          </w:p>
        </w:tc>
        <w:tc>
          <w:tcPr>
            <w:tcW w:w="1560" w:type="dxa"/>
            <w:tcBorders>
              <w:top w:val="single" w:sz="4" w:space="0" w:color="000000"/>
              <w:left w:val="single" w:sz="4" w:space="0" w:color="000000"/>
              <w:bottom w:val="single" w:sz="4" w:space="0" w:color="000000"/>
              <w:right w:val="single" w:sz="4" w:space="0" w:color="000000"/>
            </w:tcBorders>
          </w:tcPr>
          <w:p w14:paraId="7B798A93"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Pr>
                <w:rFonts w:eastAsia="Arial"/>
                <w:sz w:val="18"/>
                <w:szCs w:val="18"/>
                <w:lang w:eastAsia="ar-SA"/>
              </w:rPr>
              <w:t>7</w:t>
            </w:r>
            <w:r w:rsidRPr="00FA062D">
              <w:rPr>
                <w:rFonts w:eastAsia="Arial"/>
                <w:sz w:val="18"/>
                <w:szCs w:val="18"/>
                <w:lang w:eastAsia="ar-SA"/>
              </w:rPr>
              <w:t>30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00C6288F"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bookmarkEnd w:id="724"/>
      <w:tr w:rsidR="008F5B21" w:rsidRPr="00FA062D" w14:paraId="5361A3E8" w14:textId="77777777" w:rsidTr="00BF379E">
        <w:trPr>
          <w:cantSplit/>
          <w:trHeight w:val="240"/>
          <w:tblHeader/>
        </w:trPr>
        <w:tc>
          <w:tcPr>
            <w:tcW w:w="560" w:type="dxa"/>
            <w:tcBorders>
              <w:top w:val="single" w:sz="4" w:space="0" w:color="000000"/>
              <w:left w:val="single" w:sz="4" w:space="0" w:color="000000"/>
              <w:bottom w:val="single" w:sz="4" w:space="0" w:color="000000"/>
            </w:tcBorders>
          </w:tcPr>
          <w:p w14:paraId="61B02923" w14:textId="7EEBA686"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6</w:t>
            </w:r>
            <w:r w:rsidR="008F5B21">
              <w:rPr>
                <w:rFonts w:eastAsia="Arial"/>
                <w:sz w:val="18"/>
                <w:szCs w:val="18"/>
                <w:lang w:val="en-US" w:eastAsia="ar-SA"/>
              </w:rPr>
              <w:t>.1</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3E270B44" w14:textId="5827524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0503</w:t>
            </w:r>
            <w:r w:rsidR="005908CE">
              <w:rPr>
                <w:rFonts w:eastAsia="Arial"/>
                <w:sz w:val="18"/>
                <w:szCs w:val="18"/>
                <w:lang w:eastAsia="ar-SA"/>
              </w:rPr>
              <w:t>7</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7AE80A96" w14:textId="77777777" w:rsidR="00FA062D" w:rsidRPr="00FA062D" w:rsidRDefault="00FA062D" w:rsidP="00FA062D">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32EB295C"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029E747C" w14:textId="6950D1E3" w:rsidR="00FA062D" w:rsidRPr="008F5B21" w:rsidRDefault="008F5B21" w:rsidP="00FA062D">
            <w:pPr>
              <w:suppressAutoHyphens/>
              <w:autoSpaceDE w:val="0"/>
              <w:snapToGrid w:val="0"/>
              <w:jc w:val="center"/>
              <w:rPr>
                <w:rFonts w:eastAsia="Arial"/>
                <w:sz w:val="18"/>
                <w:szCs w:val="18"/>
                <w:lang w:val="en-US" w:eastAsia="ar-SA"/>
              </w:rPr>
            </w:pPr>
            <w:r>
              <w:rPr>
                <w:rFonts w:eastAsia="Arial"/>
                <w:sz w:val="18"/>
                <w:szCs w:val="18"/>
                <w:lang w:val="en-US" w:eastAsia="ar-SA"/>
              </w:rPr>
              <w:t>3</w:t>
            </w:r>
          </w:p>
        </w:tc>
        <w:tc>
          <w:tcPr>
            <w:tcW w:w="569" w:type="dxa"/>
            <w:tcBorders>
              <w:top w:val="single" w:sz="4" w:space="0" w:color="000000"/>
              <w:left w:val="single" w:sz="4" w:space="0" w:color="000000"/>
              <w:bottom w:val="single" w:sz="4" w:space="0" w:color="000000"/>
            </w:tcBorders>
            <w:shd w:val="clear" w:color="auto" w:fill="auto"/>
          </w:tcPr>
          <w:p w14:paraId="13E76628" w14:textId="77777777" w:rsidR="00FA062D" w:rsidRPr="00FA062D" w:rsidRDefault="00FA062D" w:rsidP="00FA062D">
            <w:pPr>
              <w:suppressAutoHyphens/>
              <w:autoSpaceDE w:val="0"/>
              <w:snapToGrid w:val="0"/>
              <w:jc w:val="center"/>
              <w:rPr>
                <w:rFonts w:eastAsia="Arial"/>
                <w:sz w:val="18"/>
                <w:szCs w:val="18"/>
                <w:lang w:val="en-US" w:eastAsia="ar-SA"/>
              </w:rPr>
            </w:pPr>
            <w:r w:rsidRPr="00FA062D">
              <w:rPr>
                <w:rFonts w:eastAsia="Arial"/>
                <w:sz w:val="18"/>
                <w:szCs w:val="18"/>
                <w:lang w:val="en-US" w:eastAsia="ar-SA"/>
              </w:rPr>
              <w:t>Если =0</w:t>
            </w:r>
          </w:p>
        </w:tc>
        <w:tc>
          <w:tcPr>
            <w:tcW w:w="851" w:type="dxa"/>
            <w:tcBorders>
              <w:top w:val="single" w:sz="4" w:space="0" w:color="000000"/>
              <w:left w:val="single" w:sz="4" w:space="0" w:color="000000"/>
              <w:bottom w:val="single" w:sz="4" w:space="0" w:color="000000"/>
              <w:right w:val="single" w:sz="4" w:space="0" w:color="000000"/>
            </w:tcBorders>
          </w:tcPr>
          <w:p w14:paraId="2F46CD59" w14:textId="22ADB233" w:rsidR="00FA062D" w:rsidRPr="008F5B21"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0503</w:t>
            </w:r>
            <w:r w:rsidR="005908CE">
              <w:rPr>
                <w:rFonts w:eastAsia="Arial"/>
                <w:sz w:val="18"/>
                <w:szCs w:val="18"/>
                <w:lang w:eastAsia="ar-SA"/>
              </w:rPr>
              <w:t>769</w:t>
            </w:r>
            <w:r w:rsidRPr="00FA062D">
              <w:rPr>
                <w:rFonts w:eastAsia="Arial"/>
                <w:sz w:val="18"/>
                <w:szCs w:val="18"/>
                <w:lang w:eastAsia="ar-SA"/>
              </w:rPr>
              <w:t xml:space="preserve"> прошлого года</w:t>
            </w:r>
            <w:r w:rsidR="008F5B21">
              <w:rPr>
                <w:rFonts w:eastAsia="Arial"/>
                <w:sz w:val="18"/>
                <w:szCs w:val="18"/>
                <w:lang w:eastAsia="ar-SA"/>
              </w:rPr>
              <w:t xml:space="preserve"> по КФО 5, 6</w:t>
            </w:r>
          </w:p>
        </w:tc>
        <w:tc>
          <w:tcPr>
            <w:tcW w:w="1276" w:type="dxa"/>
            <w:tcBorders>
              <w:top w:val="single" w:sz="4" w:space="0" w:color="000000"/>
              <w:left w:val="single" w:sz="4" w:space="0" w:color="000000"/>
              <w:bottom w:val="single" w:sz="4" w:space="0" w:color="000000"/>
            </w:tcBorders>
            <w:shd w:val="clear" w:color="auto" w:fill="auto"/>
          </w:tcPr>
          <w:p w14:paraId="4A409E62" w14:textId="639EF8F2" w:rsidR="00FA062D" w:rsidRPr="00FA062D" w:rsidRDefault="005908CE" w:rsidP="00FA062D">
            <w:pPr>
              <w:suppressAutoHyphens/>
              <w:autoSpaceDE w:val="0"/>
              <w:snapToGrid w:val="0"/>
              <w:jc w:val="center"/>
              <w:rPr>
                <w:rFonts w:eastAsia="Arial"/>
                <w:sz w:val="18"/>
                <w:szCs w:val="18"/>
                <w:lang w:eastAsia="ar-SA"/>
              </w:rPr>
            </w:pPr>
            <w:r>
              <w:rPr>
                <w:rFonts w:eastAsia="Arial"/>
                <w:sz w:val="18"/>
                <w:szCs w:val="18"/>
                <w:lang w:eastAsia="ar-SA"/>
              </w:rPr>
              <w:t>Итого по синтетическому коду счета Х 205 00</w:t>
            </w:r>
            <w:r w:rsidR="00BF379E">
              <w:rPr>
                <w:rFonts w:eastAsia="Arial"/>
                <w:sz w:val="18"/>
                <w:szCs w:val="18"/>
                <w:lang w:eastAsia="ar-SA"/>
              </w:rPr>
              <w:t> </w:t>
            </w:r>
            <w:r>
              <w:rPr>
                <w:rFonts w:eastAsia="Arial"/>
                <w:sz w:val="18"/>
                <w:szCs w:val="18"/>
                <w:lang w:eastAsia="ar-SA"/>
              </w:rPr>
              <w:t>000</w:t>
            </w:r>
            <w:r w:rsidR="00BF379E">
              <w:rPr>
                <w:rFonts w:eastAsia="Arial"/>
                <w:sz w:val="18"/>
                <w:szCs w:val="18"/>
                <w:lang w:eastAsia="ar-SA"/>
              </w:rPr>
              <w:t>, Х 206 00 000, Х 208 00 000, Х 209 00 000, Х 302 00 000, Х 303 00 000, Х 304 00</w:t>
            </w:r>
            <w:r w:rsidR="000A1A29">
              <w:rPr>
                <w:rFonts w:eastAsia="Arial"/>
                <w:sz w:val="18"/>
                <w:szCs w:val="18"/>
                <w:lang w:eastAsia="ar-SA"/>
              </w:rPr>
              <w:t> </w:t>
            </w:r>
            <w:r w:rsidR="00BF379E">
              <w:rPr>
                <w:rFonts w:eastAsia="Arial"/>
                <w:sz w:val="18"/>
                <w:szCs w:val="18"/>
                <w:lang w:eastAsia="ar-SA"/>
              </w:rPr>
              <w:t>000</w:t>
            </w:r>
            <w:r w:rsidR="000A1A29">
              <w:rPr>
                <w:rFonts w:eastAsia="Arial"/>
                <w:sz w:val="18"/>
                <w:szCs w:val="18"/>
                <w:lang w:eastAsia="ar-SA"/>
              </w:rPr>
              <w:t>, Всего по счету Х 401 40 000, Х 401 60 000</w:t>
            </w:r>
          </w:p>
        </w:tc>
        <w:tc>
          <w:tcPr>
            <w:tcW w:w="709" w:type="dxa"/>
            <w:tcBorders>
              <w:top w:val="single" w:sz="4" w:space="0" w:color="000000"/>
              <w:left w:val="single" w:sz="4" w:space="0" w:color="000000"/>
              <w:bottom w:val="single" w:sz="4" w:space="0" w:color="000000"/>
            </w:tcBorders>
          </w:tcPr>
          <w:p w14:paraId="2C08E148" w14:textId="2A180B29" w:rsidR="00FA062D" w:rsidRPr="00FA062D" w:rsidRDefault="00FA062D" w:rsidP="00FA062D">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tcPr>
          <w:p w14:paraId="6BB74C2A" w14:textId="414821C5" w:rsidR="00FA062D" w:rsidRPr="00FA062D" w:rsidRDefault="005908CE" w:rsidP="00FA062D">
            <w:pPr>
              <w:suppressAutoHyphens/>
              <w:autoSpaceDE w:val="0"/>
              <w:snapToGrid w:val="0"/>
              <w:jc w:val="center"/>
              <w:rPr>
                <w:rFonts w:eastAsia="Arial"/>
                <w:sz w:val="18"/>
                <w:szCs w:val="18"/>
                <w:lang w:eastAsia="ar-SA"/>
              </w:rPr>
            </w:pPr>
            <w:r>
              <w:rPr>
                <w:rFonts w:eastAsia="Arial"/>
                <w:sz w:val="18"/>
                <w:szCs w:val="18"/>
                <w:lang w:eastAsia="ar-SA"/>
              </w:rPr>
              <w:t>9</w:t>
            </w:r>
          </w:p>
        </w:tc>
        <w:tc>
          <w:tcPr>
            <w:tcW w:w="569" w:type="dxa"/>
            <w:tcBorders>
              <w:top w:val="single" w:sz="4" w:space="0" w:color="000000"/>
              <w:left w:val="single" w:sz="4" w:space="0" w:color="000000"/>
              <w:bottom w:val="single" w:sz="4" w:space="0" w:color="000000"/>
            </w:tcBorders>
            <w:shd w:val="clear" w:color="auto" w:fill="auto"/>
          </w:tcPr>
          <w:p w14:paraId="71F1CC42"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6435FA7C" w14:textId="1EA31223"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0503</w:t>
            </w:r>
            <w:r w:rsidR="005908CE">
              <w:rPr>
                <w:rFonts w:eastAsia="Arial"/>
                <w:sz w:val="18"/>
                <w:szCs w:val="18"/>
                <w:lang w:eastAsia="ar-SA"/>
              </w:rPr>
              <w:t>7</w:t>
            </w:r>
            <w:r w:rsidRPr="00FA062D">
              <w:rPr>
                <w:rFonts w:eastAsia="Arial"/>
                <w:sz w:val="18"/>
                <w:szCs w:val="18"/>
                <w:lang w:eastAsia="ar-SA"/>
              </w:rPr>
              <w:t>73</w:t>
            </w:r>
            <w:r w:rsidR="008F5B21">
              <w:rPr>
                <w:rFonts w:eastAsia="Arial"/>
                <w:sz w:val="18"/>
                <w:szCs w:val="18"/>
                <w:lang w:val="en-US" w:eastAsia="ar-SA"/>
              </w:rPr>
              <w:t>b</w:t>
            </w:r>
            <w:r w:rsidRPr="00FA062D">
              <w:rPr>
                <w:rFonts w:eastAsia="Arial"/>
                <w:sz w:val="18"/>
                <w:szCs w:val="18"/>
                <w:lang w:eastAsia="ar-SA"/>
              </w:rPr>
              <w:t xml:space="preserve"> </w:t>
            </w:r>
            <w:r w:rsidR="00BF379E">
              <w:rPr>
                <w:rFonts w:eastAsia="Arial"/>
                <w:sz w:val="18"/>
                <w:szCs w:val="18"/>
                <w:lang w:eastAsia="ar-SA"/>
              </w:rPr>
              <w:t xml:space="preserve">раздел 2 </w:t>
            </w:r>
            <w:r w:rsidRPr="00FA062D">
              <w:rPr>
                <w:rFonts w:eastAsia="Arial"/>
                <w:sz w:val="18"/>
                <w:szCs w:val="18"/>
                <w:lang w:eastAsia="ar-SA"/>
              </w:rPr>
              <w:t>(реорганизация)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05D7404A" w14:textId="1D06AEA7" w:rsidR="00FA062D" w:rsidRPr="00FA062D" w:rsidRDefault="00BF379E" w:rsidP="00FA062D">
            <w:pPr>
              <w:suppressAutoHyphens/>
              <w:autoSpaceDE w:val="0"/>
              <w:snapToGrid w:val="0"/>
              <w:jc w:val="center"/>
              <w:rPr>
                <w:rFonts w:eastAsia="Arial"/>
                <w:sz w:val="18"/>
                <w:szCs w:val="18"/>
                <w:lang w:eastAsia="ar-SA"/>
              </w:rPr>
            </w:pPr>
            <w:r>
              <w:rPr>
                <w:rFonts w:eastAsia="Arial"/>
                <w:sz w:val="18"/>
                <w:szCs w:val="18"/>
                <w:lang w:eastAsia="ar-SA"/>
              </w:rPr>
              <w:t>Х 205 00 000, Х 206 00 000, Х 208 00 000, Х 209 00 000, Х 302 00 000, Х 303 00 000, Х 304 00</w:t>
            </w:r>
            <w:r w:rsidR="000A1A29">
              <w:rPr>
                <w:rFonts w:eastAsia="Arial"/>
                <w:sz w:val="18"/>
                <w:szCs w:val="18"/>
                <w:lang w:eastAsia="ar-SA"/>
              </w:rPr>
              <w:t> </w:t>
            </w:r>
            <w:r>
              <w:rPr>
                <w:rFonts w:eastAsia="Arial"/>
                <w:sz w:val="18"/>
                <w:szCs w:val="18"/>
                <w:lang w:eastAsia="ar-SA"/>
              </w:rPr>
              <w:t>000</w:t>
            </w:r>
            <w:r w:rsidR="000A1A29">
              <w:rPr>
                <w:rFonts w:eastAsia="Arial"/>
                <w:sz w:val="18"/>
                <w:szCs w:val="18"/>
                <w:lang w:eastAsia="ar-SA"/>
              </w:rPr>
              <w:t>, Х 401 40 000, Х 401 60 000</w:t>
            </w:r>
            <w:r>
              <w:rPr>
                <w:rFonts w:eastAsia="Arial"/>
                <w:sz w:val="18"/>
                <w:szCs w:val="18"/>
                <w:lang w:eastAsia="ar-SA"/>
              </w:rPr>
              <w:t xml:space="preserve"> соответственно</w:t>
            </w:r>
          </w:p>
        </w:tc>
        <w:tc>
          <w:tcPr>
            <w:tcW w:w="786" w:type="dxa"/>
            <w:tcBorders>
              <w:top w:val="single" w:sz="4" w:space="0" w:color="000000"/>
              <w:left w:val="single" w:sz="4" w:space="0" w:color="000000"/>
              <w:bottom w:val="single" w:sz="4" w:space="0" w:color="000000"/>
            </w:tcBorders>
          </w:tcPr>
          <w:p w14:paraId="2DCA172C" w14:textId="23FD1534" w:rsidR="00FA062D" w:rsidRPr="00FA062D" w:rsidRDefault="00FA062D" w:rsidP="00FA062D">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CE7C6FB" w14:textId="02FFA22C" w:rsidR="00FA062D" w:rsidRPr="00FA062D" w:rsidRDefault="00BF379E" w:rsidP="00FA062D">
            <w:pPr>
              <w:suppressAutoHyphens/>
              <w:autoSpaceDE w:val="0"/>
              <w:snapToGrid w:val="0"/>
              <w:jc w:val="center"/>
              <w:rPr>
                <w:rFonts w:eastAsia="Arial"/>
                <w:sz w:val="18"/>
                <w:szCs w:val="18"/>
                <w:lang w:eastAsia="ar-SA"/>
              </w:rPr>
            </w:pPr>
            <w:r>
              <w:rPr>
                <w:rFonts w:eastAsia="Arial"/>
                <w:sz w:val="18"/>
                <w:szCs w:val="18"/>
                <w:lang w:eastAsia="ar-SA"/>
              </w:rPr>
              <w:t>2</w:t>
            </w:r>
          </w:p>
        </w:tc>
        <w:tc>
          <w:tcPr>
            <w:tcW w:w="1560" w:type="dxa"/>
            <w:tcBorders>
              <w:top w:val="single" w:sz="4" w:space="0" w:color="000000"/>
              <w:left w:val="single" w:sz="4" w:space="0" w:color="000000"/>
              <w:bottom w:val="single" w:sz="4" w:space="0" w:color="000000"/>
              <w:right w:val="single" w:sz="4" w:space="0" w:color="000000"/>
            </w:tcBorders>
          </w:tcPr>
          <w:p w14:paraId="22C9566A" w14:textId="58EB16CE"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sidR="00BF379E">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sidR="00BF379E">
              <w:rPr>
                <w:rFonts w:eastAsia="Arial"/>
                <w:sz w:val="18"/>
                <w:szCs w:val="18"/>
                <w:lang w:eastAsia="ar-SA"/>
              </w:rPr>
              <w:t>769</w:t>
            </w:r>
            <w:r w:rsidRPr="00FA062D">
              <w:rPr>
                <w:rFonts w:eastAsia="Arial"/>
                <w:sz w:val="18"/>
                <w:szCs w:val="18"/>
                <w:lang w:eastAsia="ar-SA"/>
              </w:rPr>
              <w:t xml:space="preserve">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2104E213" w14:textId="77777777" w:rsidR="00FA062D" w:rsidRPr="00FA062D" w:rsidRDefault="00FA062D" w:rsidP="00FA062D">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tr w:rsidR="008F5B21" w:rsidRPr="00FA062D" w14:paraId="79E47C9A" w14:textId="77777777" w:rsidTr="008F5B21">
        <w:trPr>
          <w:cantSplit/>
          <w:trHeight w:val="240"/>
          <w:tblHeader/>
        </w:trPr>
        <w:tc>
          <w:tcPr>
            <w:tcW w:w="560" w:type="dxa"/>
            <w:tcBorders>
              <w:top w:val="single" w:sz="4" w:space="0" w:color="000000"/>
              <w:left w:val="single" w:sz="4" w:space="0" w:color="000000"/>
              <w:bottom w:val="single" w:sz="4" w:space="0" w:color="000000"/>
            </w:tcBorders>
          </w:tcPr>
          <w:p w14:paraId="5A23D39B" w14:textId="79A8CBDD" w:rsidR="008F5B21" w:rsidRPr="00FA062D" w:rsidRDefault="008F5B21" w:rsidP="003706BB">
            <w:pPr>
              <w:suppressAutoHyphens/>
              <w:autoSpaceDE w:val="0"/>
              <w:snapToGrid w:val="0"/>
              <w:jc w:val="center"/>
              <w:rPr>
                <w:rFonts w:eastAsia="Arial"/>
                <w:sz w:val="18"/>
                <w:szCs w:val="18"/>
                <w:lang w:eastAsia="ar-SA"/>
              </w:rPr>
            </w:pPr>
            <w:bookmarkStart w:id="725" w:name="_Hlk187098444"/>
            <w:r w:rsidRPr="00FA062D">
              <w:rPr>
                <w:rFonts w:eastAsia="Arial"/>
                <w:sz w:val="18"/>
                <w:szCs w:val="18"/>
                <w:lang w:eastAsia="ar-SA"/>
              </w:rPr>
              <w:t>6</w:t>
            </w:r>
            <w:r w:rsidRPr="008F5B21">
              <w:rPr>
                <w:rFonts w:eastAsia="Arial"/>
                <w:sz w:val="18"/>
                <w:szCs w:val="18"/>
                <w:lang w:eastAsia="ar-SA"/>
              </w:rPr>
              <w:t>.</w:t>
            </w:r>
            <w:r>
              <w:rPr>
                <w:rFonts w:eastAsia="Arial"/>
                <w:sz w:val="18"/>
                <w:szCs w:val="18"/>
                <w:lang w:val="en-US" w:eastAsia="ar-SA"/>
              </w:rPr>
              <w:t>2</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2B79CC62"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7AA294BA" w14:textId="77777777" w:rsidR="008F5B21" w:rsidRPr="00FA062D" w:rsidRDefault="008F5B21" w:rsidP="003706BB">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4A30AE90"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48A5A20E" w14:textId="3A4FDB73" w:rsidR="008F5B21" w:rsidRPr="008F5B21" w:rsidRDefault="008F5B21" w:rsidP="003706BB">
            <w:pPr>
              <w:suppressAutoHyphens/>
              <w:autoSpaceDE w:val="0"/>
              <w:snapToGrid w:val="0"/>
              <w:jc w:val="center"/>
              <w:rPr>
                <w:rFonts w:eastAsia="Arial"/>
                <w:sz w:val="18"/>
                <w:szCs w:val="18"/>
                <w:lang w:val="en-US" w:eastAsia="ar-SA"/>
              </w:rPr>
            </w:pPr>
            <w:r>
              <w:rPr>
                <w:rFonts w:eastAsia="Arial"/>
                <w:sz w:val="18"/>
                <w:szCs w:val="18"/>
                <w:lang w:val="en-US" w:eastAsia="ar-SA"/>
              </w:rPr>
              <w:t>4</w:t>
            </w:r>
          </w:p>
        </w:tc>
        <w:tc>
          <w:tcPr>
            <w:tcW w:w="569" w:type="dxa"/>
            <w:tcBorders>
              <w:top w:val="single" w:sz="4" w:space="0" w:color="000000"/>
              <w:left w:val="single" w:sz="4" w:space="0" w:color="000000"/>
              <w:bottom w:val="single" w:sz="4" w:space="0" w:color="000000"/>
            </w:tcBorders>
            <w:shd w:val="clear" w:color="auto" w:fill="auto"/>
          </w:tcPr>
          <w:p w14:paraId="1546C177" w14:textId="77777777" w:rsidR="008F5B21" w:rsidRPr="00FA062D" w:rsidRDefault="008F5B21" w:rsidP="003706BB">
            <w:pPr>
              <w:suppressAutoHyphens/>
              <w:autoSpaceDE w:val="0"/>
              <w:snapToGrid w:val="0"/>
              <w:jc w:val="center"/>
              <w:rPr>
                <w:rFonts w:eastAsia="Arial"/>
                <w:sz w:val="18"/>
                <w:szCs w:val="18"/>
                <w:lang w:val="en-US" w:eastAsia="ar-SA"/>
              </w:rPr>
            </w:pPr>
            <w:r w:rsidRPr="00FA062D">
              <w:rPr>
                <w:rFonts w:eastAsia="Arial"/>
                <w:sz w:val="18"/>
                <w:szCs w:val="18"/>
                <w:lang w:val="en-US" w:eastAsia="ar-SA"/>
              </w:rPr>
              <w:t>Если =0</w:t>
            </w:r>
          </w:p>
        </w:tc>
        <w:tc>
          <w:tcPr>
            <w:tcW w:w="851" w:type="dxa"/>
            <w:tcBorders>
              <w:top w:val="single" w:sz="4" w:space="0" w:color="000000"/>
              <w:left w:val="single" w:sz="4" w:space="0" w:color="000000"/>
              <w:bottom w:val="single" w:sz="4" w:space="0" w:color="000000"/>
              <w:right w:val="single" w:sz="4" w:space="0" w:color="000000"/>
            </w:tcBorders>
          </w:tcPr>
          <w:p w14:paraId="5678A58E" w14:textId="0AF19CD9" w:rsidR="008F5B21" w:rsidRPr="008F5B21" w:rsidRDefault="008F5B21" w:rsidP="003706BB">
            <w:pPr>
              <w:suppressAutoHyphens/>
              <w:autoSpaceDE w:val="0"/>
              <w:snapToGrid w:val="0"/>
              <w:jc w:val="center"/>
              <w:rPr>
                <w:rFonts w:eastAsia="Arial"/>
                <w:sz w:val="18"/>
                <w:szCs w:val="18"/>
                <w:lang w:val="en-US" w:eastAsia="ar-SA"/>
              </w:rPr>
            </w:pPr>
            <w:r w:rsidRPr="00FA062D">
              <w:rPr>
                <w:rFonts w:eastAsia="Arial"/>
                <w:sz w:val="18"/>
                <w:szCs w:val="18"/>
                <w:lang w:eastAsia="ar-SA"/>
              </w:rPr>
              <w:t>0503</w:t>
            </w:r>
            <w:r>
              <w:rPr>
                <w:rFonts w:eastAsia="Arial"/>
                <w:sz w:val="18"/>
                <w:szCs w:val="18"/>
                <w:lang w:eastAsia="ar-SA"/>
              </w:rPr>
              <w:t>769</w:t>
            </w:r>
            <w:r w:rsidRPr="00FA062D">
              <w:rPr>
                <w:rFonts w:eastAsia="Arial"/>
                <w:sz w:val="18"/>
                <w:szCs w:val="18"/>
                <w:lang w:eastAsia="ar-SA"/>
              </w:rPr>
              <w:t xml:space="preserve"> прошлого года</w:t>
            </w:r>
            <w:r>
              <w:rPr>
                <w:rFonts w:eastAsia="Arial"/>
                <w:sz w:val="18"/>
                <w:szCs w:val="18"/>
                <w:lang w:eastAsia="ar-SA"/>
              </w:rPr>
              <w:t xml:space="preserve"> по КФО </w:t>
            </w:r>
            <w:r>
              <w:rPr>
                <w:rFonts w:eastAsia="Arial"/>
                <w:sz w:val="18"/>
                <w:szCs w:val="18"/>
                <w:lang w:val="en-US" w:eastAsia="ar-SA"/>
              </w:rPr>
              <w:t>4</w:t>
            </w:r>
          </w:p>
        </w:tc>
        <w:tc>
          <w:tcPr>
            <w:tcW w:w="1276" w:type="dxa"/>
            <w:tcBorders>
              <w:top w:val="single" w:sz="4" w:space="0" w:color="000000"/>
              <w:left w:val="single" w:sz="4" w:space="0" w:color="000000"/>
              <w:bottom w:val="single" w:sz="4" w:space="0" w:color="000000"/>
            </w:tcBorders>
            <w:shd w:val="clear" w:color="auto" w:fill="auto"/>
          </w:tcPr>
          <w:p w14:paraId="6D7422AF" w14:textId="21E39BEA" w:rsidR="008F5B21" w:rsidRPr="00FA062D" w:rsidRDefault="008F5B21" w:rsidP="003706BB">
            <w:pPr>
              <w:suppressAutoHyphens/>
              <w:autoSpaceDE w:val="0"/>
              <w:snapToGrid w:val="0"/>
              <w:jc w:val="center"/>
              <w:rPr>
                <w:rFonts w:eastAsia="Arial"/>
                <w:sz w:val="18"/>
                <w:szCs w:val="18"/>
                <w:lang w:eastAsia="ar-SA"/>
              </w:rPr>
            </w:pPr>
            <w:r>
              <w:rPr>
                <w:rFonts w:eastAsia="Arial"/>
                <w:sz w:val="18"/>
                <w:szCs w:val="18"/>
                <w:lang w:eastAsia="ar-SA"/>
              </w:rPr>
              <w:t>Итого по синтетическому коду счета 4 205 00 000, 4 206 00 000, 4 208 00 000, 4 209 00 000, 4 302 00 000, 4 303 00 000, 4 304 00</w:t>
            </w:r>
            <w:r w:rsidR="000A1A29">
              <w:rPr>
                <w:rFonts w:eastAsia="Arial"/>
                <w:sz w:val="18"/>
                <w:szCs w:val="18"/>
                <w:lang w:eastAsia="ar-SA"/>
              </w:rPr>
              <w:t> </w:t>
            </w:r>
            <w:r>
              <w:rPr>
                <w:rFonts w:eastAsia="Arial"/>
                <w:sz w:val="18"/>
                <w:szCs w:val="18"/>
                <w:lang w:eastAsia="ar-SA"/>
              </w:rPr>
              <w:t>000</w:t>
            </w:r>
            <w:r w:rsidR="000A1A29">
              <w:rPr>
                <w:rFonts w:eastAsia="Arial"/>
                <w:sz w:val="18"/>
                <w:szCs w:val="18"/>
                <w:lang w:eastAsia="ar-SA"/>
              </w:rPr>
              <w:t>, Всего по счету 4 401 40 000, 4 401 60 000</w:t>
            </w:r>
          </w:p>
        </w:tc>
        <w:tc>
          <w:tcPr>
            <w:tcW w:w="709" w:type="dxa"/>
            <w:tcBorders>
              <w:top w:val="single" w:sz="4" w:space="0" w:color="000000"/>
              <w:left w:val="single" w:sz="4" w:space="0" w:color="000000"/>
              <w:bottom w:val="single" w:sz="4" w:space="0" w:color="000000"/>
            </w:tcBorders>
          </w:tcPr>
          <w:p w14:paraId="1B637535" w14:textId="77777777" w:rsidR="008F5B21" w:rsidRPr="00FA062D" w:rsidRDefault="008F5B21" w:rsidP="003706BB">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tcPr>
          <w:p w14:paraId="51943FCE" w14:textId="77777777" w:rsidR="008F5B21" w:rsidRPr="00FA062D" w:rsidRDefault="008F5B21" w:rsidP="003706BB">
            <w:pPr>
              <w:suppressAutoHyphens/>
              <w:autoSpaceDE w:val="0"/>
              <w:snapToGrid w:val="0"/>
              <w:jc w:val="center"/>
              <w:rPr>
                <w:rFonts w:eastAsia="Arial"/>
                <w:sz w:val="18"/>
                <w:szCs w:val="18"/>
                <w:lang w:eastAsia="ar-SA"/>
              </w:rPr>
            </w:pPr>
            <w:r>
              <w:rPr>
                <w:rFonts w:eastAsia="Arial"/>
                <w:sz w:val="18"/>
                <w:szCs w:val="18"/>
                <w:lang w:eastAsia="ar-SA"/>
              </w:rPr>
              <w:t>9</w:t>
            </w:r>
          </w:p>
        </w:tc>
        <w:tc>
          <w:tcPr>
            <w:tcW w:w="569" w:type="dxa"/>
            <w:tcBorders>
              <w:top w:val="single" w:sz="4" w:space="0" w:color="000000"/>
              <w:left w:val="single" w:sz="4" w:space="0" w:color="000000"/>
              <w:bottom w:val="single" w:sz="4" w:space="0" w:color="000000"/>
            </w:tcBorders>
            <w:shd w:val="clear" w:color="auto" w:fill="auto"/>
          </w:tcPr>
          <w:p w14:paraId="3F609B9A"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783E2DA5" w14:textId="2D205304"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73</w:t>
            </w:r>
            <w:r>
              <w:rPr>
                <w:rFonts w:eastAsia="Arial"/>
                <w:sz w:val="18"/>
                <w:szCs w:val="18"/>
                <w:lang w:val="en-US" w:eastAsia="ar-SA"/>
              </w:rPr>
              <w:t>z</w:t>
            </w:r>
            <w:r w:rsidRPr="00FA062D">
              <w:rPr>
                <w:rFonts w:eastAsia="Arial"/>
                <w:sz w:val="18"/>
                <w:szCs w:val="18"/>
                <w:lang w:eastAsia="ar-SA"/>
              </w:rPr>
              <w:t xml:space="preserve"> </w:t>
            </w:r>
            <w:r>
              <w:rPr>
                <w:rFonts w:eastAsia="Arial"/>
                <w:sz w:val="18"/>
                <w:szCs w:val="18"/>
                <w:lang w:eastAsia="ar-SA"/>
              </w:rPr>
              <w:t xml:space="preserve">раздел 2 </w:t>
            </w:r>
            <w:r w:rsidRPr="00FA062D">
              <w:rPr>
                <w:rFonts w:eastAsia="Arial"/>
                <w:sz w:val="18"/>
                <w:szCs w:val="18"/>
                <w:lang w:eastAsia="ar-SA"/>
              </w:rPr>
              <w:t>(реорганизация)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046A16D2" w14:textId="65EF3E98" w:rsidR="008F5B21" w:rsidRPr="00FA062D" w:rsidRDefault="008F5B21" w:rsidP="003706BB">
            <w:pPr>
              <w:suppressAutoHyphens/>
              <w:autoSpaceDE w:val="0"/>
              <w:snapToGrid w:val="0"/>
              <w:jc w:val="center"/>
              <w:rPr>
                <w:rFonts w:eastAsia="Arial"/>
                <w:sz w:val="18"/>
                <w:szCs w:val="18"/>
                <w:lang w:eastAsia="ar-SA"/>
              </w:rPr>
            </w:pPr>
            <w:r>
              <w:rPr>
                <w:rFonts w:eastAsia="Arial"/>
                <w:sz w:val="18"/>
                <w:szCs w:val="18"/>
                <w:lang w:eastAsia="ar-SA"/>
              </w:rPr>
              <w:t>4 205 00 000, 4 206 00 000, 4 208 00 000, 4 209 00 000, 4 302 00 000, 4 303 00 000, 4 304 00</w:t>
            </w:r>
            <w:r w:rsidR="000A1A29">
              <w:rPr>
                <w:rFonts w:eastAsia="Arial"/>
                <w:sz w:val="18"/>
                <w:szCs w:val="18"/>
                <w:lang w:eastAsia="ar-SA"/>
              </w:rPr>
              <w:t> </w:t>
            </w:r>
            <w:r>
              <w:rPr>
                <w:rFonts w:eastAsia="Arial"/>
                <w:sz w:val="18"/>
                <w:szCs w:val="18"/>
                <w:lang w:eastAsia="ar-SA"/>
              </w:rPr>
              <w:t>000</w:t>
            </w:r>
            <w:r w:rsidR="000A1A29">
              <w:rPr>
                <w:rFonts w:eastAsia="Arial"/>
                <w:sz w:val="18"/>
                <w:szCs w:val="18"/>
                <w:lang w:eastAsia="ar-SA"/>
              </w:rPr>
              <w:t>, 4 401 40 000, 4 401 60 000</w:t>
            </w:r>
            <w:r>
              <w:rPr>
                <w:rFonts w:eastAsia="Arial"/>
                <w:sz w:val="18"/>
                <w:szCs w:val="18"/>
                <w:lang w:eastAsia="ar-SA"/>
              </w:rPr>
              <w:t xml:space="preserve"> соответственно</w:t>
            </w:r>
          </w:p>
        </w:tc>
        <w:tc>
          <w:tcPr>
            <w:tcW w:w="786" w:type="dxa"/>
            <w:tcBorders>
              <w:top w:val="single" w:sz="4" w:space="0" w:color="000000"/>
              <w:left w:val="single" w:sz="4" w:space="0" w:color="000000"/>
              <w:bottom w:val="single" w:sz="4" w:space="0" w:color="000000"/>
            </w:tcBorders>
          </w:tcPr>
          <w:p w14:paraId="74FA1DC6" w14:textId="77777777" w:rsidR="008F5B21" w:rsidRPr="00FA062D" w:rsidRDefault="008F5B21" w:rsidP="003706BB">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A552A91" w14:textId="77777777" w:rsidR="008F5B21" w:rsidRPr="00FA062D" w:rsidRDefault="008F5B21" w:rsidP="003706BB">
            <w:pPr>
              <w:suppressAutoHyphens/>
              <w:autoSpaceDE w:val="0"/>
              <w:snapToGrid w:val="0"/>
              <w:jc w:val="center"/>
              <w:rPr>
                <w:rFonts w:eastAsia="Arial"/>
                <w:sz w:val="18"/>
                <w:szCs w:val="18"/>
                <w:lang w:eastAsia="ar-SA"/>
              </w:rPr>
            </w:pPr>
            <w:r>
              <w:rPr>
                <w:rFonts w:eastAsia="Arial"/>
                <w:sz w:val="18"/>
                <w:szCs w:val="18"/>
                <w:lang w:eastAsia="ar-SA"/>
              </w:rPr>
              <w:t>2</w:t>
            </w:r>
          </w:p>
        </w:tc>
        <w:tc>
          <w:tcPr>
            <w:tcW w:w="1560" w:type="dxa"/>
            <w:tcBorders>
              <w:top w:val="single" w:sz="4" w:space="0" w:color="000000"/>
              <w:left w:val="single" w:sz="4" w:space="0" w:color="000000"/>
              <w:bottom w:val="single" w:sz="4" w:space="0" w:color="000000"/>
              <w:right w:val="single" w:sz="4" w:space="0" w:color="000000"/>
            </w:tcBorders>
          </w:tcPr>
          <w:p w14:paraId="704EDD68"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Pr>
                <w:rFonts w:eastAsia="Arial"/>
                <w:sz w:val="18"/>
                <w:szCs w:val="18"/>
                <w:lang w:eastAsia="ar-SA"/>
              </w:rPr>
              <w:t>769</w:t>
            </w:r>
            <w:r w:rsidRPr="00FA062D">
              <w:rPr>
                <w:rFonts w:eastAsia="Arial"/>
                <w:sz w:val="18"/>
                <w:szCs w:val="18"/>
                <w:lang w:eastAsia="ar-SA"/>
              </w:rPr>
              <w:t xml:space="preserve">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1C90CBBB"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tr w:rsidR="008F5B21" w:rsidRPr="00FA062D" w14:paraId="1C160992" w14:textId="77777777" w:rsidTr="008F5B21">
        <w:trPr>
          <w:cantSplit/>
          <w:trHeight w:val="240"/>
          <w:tblHeader/>
        </w:trPr>
        <w:tc>
          <w:tcPr>
            <w:tcW w:w="560" w:type="dxa"/>
            <w:tcBorders>
              <w:top w:val="single" w:sz="4" w:space="0" w:color="000000"/>
              <w:left w:val="single" w:sz="4" w:space="0" w:color="000000"/>
              <w:bottom w:val="single" w:sz="4" w:space="0" w:color="000000"/>
            </w:tcBorders>
          </w:tcPr>
          <w:p w14:paraId="4E9C34AF" w14:textId="596220F2"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6</w:t>
            </w:r>
            <w:r w:rsidRPr="008F5B21">
              <w:rPr>
                <w:rFonts w:eastAsia="Arial"/>
                <w:sz w:val="18"/>
                <w:szCs w:val="18"/>
                <w:lang w:eastAsia="ar-SA"/>
              </w:rPr>
              <w:t>.</w:t>
            </w:r>
            <w:r>
              <w:rPr>
                <w:rFonts w:eastAsia="Arial"/>
                <w:sz w:val="18"/>
                <w:szCs w:val="18"/>
                <w:lang w:val="en-US" w:eastAsia="ar-SA"/>
              </w:rPr>
              <w:t>3</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599DF70A"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1C1B0FD4" w14:textId="77777777" w:rsidR="008F5B21" w:rsidRPr="00FA062D" w:rsidRDefault="008F5B21" w:rsidP="003706BB">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553AFFA5"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536E4FA8" w14:textId="4A9AB181" w:rsidR="008F5B21" w:rsidRPr="008F5B21" w:rsidRDefault="008F5B21" w:rsidP="003706BB">
            <w:pPr>
              <w:suppressAutoHyphens/>
              <w:autoSpaceDE w:val="0"/>
              <w:snapToGrid w:val="0"/>
              <w:jc w:val="center"/>
              <w:rPr>
                <w:rFonts w:eastAsia="Arial"/>
                <w:sz w:val="18"/>
                <w:szCs w:val="18"/>
                <w:lang w:val="en-US" w:eastAsia="ar-SA"/>
              </w:rPr>
            </w:pPr>
            <w:r>
              <w:rPr>
                <w:rFonts w:eastAsia="Arial"/>
                <w:sz w:val="18"/>
                <w:szCs w:val="18"/>
                <w:lang w:val="en-US" w:eastAsia="ar-SA"/>
              </w:rPr>
              <w:t>5</w:t>
            </w:r>
          </w:p>
        </w:tc>
        <w:tc>
          <w:tcPr>
            <w:tcW w:w="569" w:type="dxa"/>
            <w:tcBorders>
              <w:top w:val="single" w:sz="4" w:space="0" w:color="000000"/>
              <w:left w:val="single" w:sz="4" w:space="0" w:color="000000"/>
              <w:bottom w:val="single" w:sz="4" w:space="0" w:color="000000"/>
            </w:tcBorders>
            <w:shd w:val="clear" w:color="auto" w:fill="auto"/>
          </w:tcPr>
          <w:p w14:paraId="49F2BD64" w14:textId="77777777" w:rsidR="008F5B21" w:rsidRPr="00FA062D" w:rsidRDefault="008F5B21" w:rsidP="003706BB">
            <w:pPr>
              <w:suppressAutoHyphens/>
              <w:autoSpaceDE w:val="0"/>
              <w:snapToGrid w:val="0"/>
              <w:jc w:val="center"/>
              <w:rPr>
                <w:rFonts w:eastAsia="Arial"/>
                <w:sz w:val="18"/>
                <w:szCs w:val="18"/>
                <w:lang w:val="en-US" w:eastAsia="ar-SA"/>
              </w:rPr>
            </w:pPr>
            <w:r w:rsidRPr="00FA062D">
              <w:rPr>
                <w:rFonts w:eastAsia="Arial"/>
                <w:sz w:val="18"/>
                <w:szCs w:val="18"/>
                <w:lang w:val="en-US" w:eastAsia="ar-SA"/>
              </w:rPr>
              <w:t>Если =0</w:t>
            </w:r>
          </w:p>
        </w:tc>
        <w:tc>
          <w:tcPr>
            <w:tcW w:w="851" w:type="dxa"/>
            <w:tcBorders>
              <w:top w:val="single" w:sz="4" w:space="0" w:color="000000"/>
              <w:left w:val="single" w:sz="4" w:space="0" w:color="000000"/>
              <w:bottom w:val="single" w:sz="4" w:space="0" w:color="000000"/>
              <w:right w:val="single" w:sz="4" w:space="0" w:color="000000"/>
            </w:tcBorders>
          </w:tcPr>
          <w:p w14:paraId="00588B9C" w14:textId="2F629FBB" w:rsidR="008F5B21" w:rsidRPr="008F5B21" w:rsidRDefault="008F5B21" w:rsidP="003706BB">
            <w:pPr>
              <w:suppressAutoHyphens/>
              <w:autoSpaceDE w:val="0"/>
              <w:snapToGrid w:val="0"/>
              <w:jc w:val="center"/>
              <w:rPr>
                <w:rFonts w:eastAsia="Arial"/>
                <w:sz w:val="18"/>
                <w:szCs w:val="18"/>
                <w:lang w:val="en-US" w:eastAsia="ar-SA"/>
              </w:rPr>
            </w:pPr>
            <w:r w:rsidRPr="00FA062D">
              <w:rPr>
                <w:rFonts w:eastAsia="Arial"/>
                <w:sz w:val="18"/>
                <w:szCs w:val="18"/>
                <w:lang w:eastAsia="ar-SA"/>
              </w:rPr>
              <w:t>0503</w:t>
            </w:r>
            <w:r>
              <w:rPr>
                <w:rFonts w:eastAsia="Arial"/>
                <w:sz w:val="18"/>
                <w:szCs w:val="18"/>
                <w:lang w:eastAsia="ar-SA"/>
              </w:rPr>
              <w:t>769</w:t>
            </w:r>
            <w:r w:rsidRPr="00FA062D">
              <w:rPr>
                <w:rFonts w:eastAsia="Arial"/>
                <w:sz w:val="18"/>
                <w:szCs w:val="18"/>
                <w:lang w:eastAsia="ar-SA"/>
              </w:rPr>
              <w:t xml:space="preserve"> прошлого года</w:t>
            </w:r>
            <w:r>
              <w:rPr>
                <w:rFonts w:eastAsia="Arial"/>
                <w:sz w:val="18"/>
                <w:szCs w:val="18"/>
                <w:lang w:eastAsia="ar-SA"/>
              </w:rPr>
              <w:t xml:space="preserve"> по КФО </w:t>
            </w:r>
            <w:r>
              <w:rPr>
                <w:rFonts w:eastAsia="Arial"/>
                <w:sz w:val="18"/>
                <w:szCs w:val="18"/>
                <w:lang w:val="en-US" w:eastAsia="ar-SA"/>
              </w:rPr>
              <w:t>2, 7</w:t>
            </w:r>
          </w:p>
        </w:tc>
        <w:tc>
          <w:tcPr>
            <w:tcW w:w="1276" w:type="dxa"/>
            <w:tcBorders>
              <w:top w:val="single" w:sz="4" w:space="0" w:color="000000"/>
              <w:left w:val="single" w:sz="4" w:space="0" w:color="000000"/>
              <w:bottom w:val="single" w:sz="4" w:space="0" w:color="000000"/>
            </w:tcBorders>
            <w:shd w:val="clear" w:color="auto" w:fill="auto"/>
          </w:tcPr>
          <w:p w14:paraId="5FF090D3" w14:textId="2C859E55" w:rsidR="008F5B21" w:rsidRPr="00FA062D" w:rsidRDefault="000A1A29" w:rsidP="003706BB">
            <w:pPr>
              <w:suppressAutoHyphens/>
              <w:autoSpaceDE w:val="0"/>
              <w:snapToGrid w:val="0"/>
              <w:jc w:val="center"/>
              <w:rPr>
                <w:rFonts w:eastAsia="Arial"/>
                <w:sz w:val="18"/>
                <w:szCs w:val="18"/>
                <w:lang w:eastAsia="ar-SA"/>
              </w:rPr>
            </w:pPr>
            <w:r>
              <w:rPr>
                <w:rFonts w:eastAsia="Arial"/>
                <w:sz w:val="18"/>
                <w:szCs w:val="18"/>
                <w:lang w:eastAsia="ar-SA"/>
              </w:rPr>
              <w:t>Итого по синтетическому коду счета Х 205 00 000, Х 206 00 000, Х 208 00 000, Х 209 00 000, Х 302 00 000, Х 303 00 000, Х 304 00 000, Всего по счету Х 401 40 000, Х 401 60 000</w:t>
            </w:r>
          </w:p>
        </w:tc>
        <w:tc>
          <w:tcPr>
            <w:tcW w:w="709" w:type="dxa"/>
            <w:tcBorders>
              <w:top w:val="single" w:sz="4" w:space="0" w:color="000000"/>
              <w:left w:val="single" w:sz="4" w:space="0" w:color="000000"/>
              <w:bottom w:val="single" w:sz="4" w:space="0" w:color="000000"/>
            </w:tcBorders>
          </w:tcPr>
          <w:p w14:paraId="2AF0CE7D" w14:textId="77777777" w:rsidR="008F5B21" w:rsidRPr="00FA062D" w:rsidRDefault="008F5B21" w:rsidP="003706BB">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tcPr>
          <w:p w14:paraId="732E5F7C" w14:textId="77777777" w:rsidR="008F5B21" w:rsidRPr="00FA062D" w:rsidRDefault="008F5B21" w:rsidP="003706BB">
            <w:pPr>
              <w:suppressAutoHyphens/>
              <w:autoSpaceDE w:val="0"/>
              <w:snapToGrid w:val="0"/>
              <w:jc w:val="center"/>
              <w:rPr>
                <w:rFonts w:eastAsia="Arial"/>
                <w:sz w:val="18"/>
                <w:szCs w:val="18"/>
                <w:lang w:eastAsia="ar-SA"/>
              </w:rPr>
            </w:pPr>
            <w:r>
              <w:rPr>
                <w:rFonts w:eastAsia="Arial"/>
                <w:sz w:val="18"/>
                <w:szCs w:val="18"/>
                <w:lang w:eastAsia="ar-SA"/>
              </w:rPr>
              <w:t>9</w:t>
            </w:r>
          </w:p>
        </w:tc>
        <w:tc>
          <w:tcPr>
            <w:tcW w:w="569" w:type="dxa"/>
            <w:tcBorders>
              <w:top w:val="single" w:sz="4" w:space="0" w:color="000000"/>
              <w:left w:val="single" w:sz="4" w:space="0" w:color="000000"/>
              <w:bottom w:val="single" w:sz="4" w:space="0" w:color="000000"/>
            </w:tcBorders>
            <w:shd w:val="clear" w:color="auto" w:fill="auto"/>
          </w:tcPr>
          <w:p w14:paraId="5511FC3A"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2E06115E" w14:textId="2F4B53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73</w:t>
            </w:r>
            <w:r>
              <w:rPr>
                <w:rFonts w:eastAsia="Arial"/>
                <w:sz w:val="18"/>
                <w:szCs w:val="18"/>
                <w:lang w:val="en-US" w:eastAsia="ar-SA"/>
              </w:rPr>
              <w:t>v</w:t>
            </w:r>
            <w:r w:rsidRPr="00FA062D">
              <w:rPr>
                <w:rFonts w:eastAsia="Arial"/>
                <w:sz w:val="18"/>
                <w:szCs w:val="18"/>
                <w:lang w:eastAsia="ar-SA"/>
              </w:rPr>
              <w:t xml:space="preserve"> </w:t>
            </w:r>
            <w:r>
              <w:rPr>
                <w:rFonts w:eastAsia="Arial"/>
                <w:sz w:val="18"/>
                <w:szCs w:val="18"/>
                <w:lang w:eastAsia="ar-SA"/>
              </w:rPr>
              <w:t xml:space="preserve">раздел 2 </w:t>
            </w:r>
            <w:r w:rsidRPr="00FA062D">
              <w:rPr>
                <w:rFonts w:eastAsia="Arial"/>
                <w:sz w:val="18"/>
                <w:szCs w:val="18"/>
                <w:lang w:eastAsia="ar-SA"/>
              </w:rPr>
              <w:t>(реорганизация)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39D503E3" w14:textId="0A105A5B" w:rsidR="008F5B21" w:rsidRPr="008F5B21" w:rsidRDefault="008F5B21" w:rsidP="003706BB">
            <w:pPr>
              <w:suppressAutoHyphens/>
              <w:autoSpaceDE w:val="0"/>
              <w:snapToGrid w:val="0"/>
              <w:jc w:val="center"/>
              <w:rPr>
                <w:rFonts w:eastAsia="Arial"/>
                <w:sz w:val="18"/>
                <w:szCs w:val="18"/>
                <w:lang w:eastAsia="ar-SA"/>
              </w:rPr>
            </w:pPr>
            <w:r>
              <w:rPr>
                <w:rFonts w:eastAsia="Arial"/>
                <w:sz w:val="18"/>
                <w:szCs w:val="18"/>
                <w:lang w:eastAsia="ar-SA"/>
              </w:rPr>
              <w:t>Х 205 00 000, Х 206 00 000, Х 208 00 000, Х 209 00 000, Х 302 00 000, Х 303 00 000, Х 304 00</w:t>
            </w:r>
            <w:r w:rsidR="000A1A29">
              <w:rPr>
                <w:rFonts w:eastAsia="Arial"/>
                <w:sz w:val="18"/>
                <w:szCs w:val="18"/>
                <w:lang w:eastAsia="ar-SA"/>
              </w:rPr>
              <w:t> </w:t>
            </w:r>
            <w:r>
              <w:rPr>
                <w:rFonts w:eastAsia="Arial"/>
                <w:sz w:val="18"/>
                <w:szCs w:val="18"/>
                <w:lang w:eastAsia="ar-SA"/>
              </w:rPr>
              <w:t>000</w:t>
            </w:r>
            <w:r w:rsidR="000A1A29">
              <w:rPr>
                <w:rFonts w:eastAsia="Arial"/>
                <w:sz w:val="18"/>
                <w:szCs w:val="18"/>
                <w:lang w:eastAsia="ar-SA"/>
              </w:rPr>
              <w:t xml:space="preserve">, Х 401 40 000, Х 401 60 000 </w:t>
            </w:r>
            <w:r>
              <w:rPr>
                <w:rFonts w:eastAsia="Arial"/>
                <w:sz w:val="18"/>
                <w:szCs w:val="18"/>
                <w:lang w:eastAsia="ar-SA"/>
              </w:rPr>
              <w:t xml:space="preserve"> соответственно (</w:t>
            </w:r>
            <w:r>
              <w:rPr>
                <w:rFonts w:eastAsia="Arial"/>
                <w:sz w:val="18"/>
                <w:szCs w:val="18"/>
                <w:lang w:val="en-US" w:eastAsia="ar-SA"/>
              </w:rPr>
              <w:t>X</w:t>
            </w:r>
            <w:r w:rsidRPr="008F5B21">
              <w:rPr>
                <w:rFonts w:eastAsia="Arial"/>
                <w:sz w:val="18"/>
                <w:szCs w:val="18"/>
                <w:lang w:eastAsia="ar-SA"/>
              </w:rPr>
              <w:t xml:space="preserve"> </w:t>
            </w:r>
            <w:r w:rsidR="00B82E55">
              <w:rPr>
                <w:rFonts w:eastAsia="Arial"/>
                <w:sz w:val="18"/>
                <w:szCs w:val="18"/>
                <w:lang w:eastAsia="ar-SA"/>
              </w:rPr>
              <w:t>=</w:t>
            </w:r>
            <w:r w:rsidRPr="008F5B21">
              <w:rPr>
                <w:rFonts w:eastAsia="Arial"/>
                <w:sz w:val="18"/>
                <w:szCs w:val="18"/>
                <w:lang w:eastAsia="ar-SA"/>
              </w:rPr>
              <w:t xml:space="preserve"> </w:t>
            </w:r>
            <w:r w:rsidR="00B82E55">
              <w:rPr>
                <w:rFonts w:eastAsia="Arial"/>
                <w:sz w:val="18"/>
                <w:szCs w:val="18"/>
                <w:lang w:eastAsia="ar-SA"/>
              </w:rPr>
              <w:t>2, 7</w:t>
            </w:r>
            <w:r>
              <w:rPr>
                <w:rFonts w:eastAsia="Arial"/>
                <w:sz w:val="18"/>
                <w:szCs w:val="18"/>
                <w:lang w:eastAsia="ar-SA"/>
              </w:rPr>
              <w:t>)</w:t>
            </w:r>
          </w:p>
        </w:tc>
        <w:tc>
          <w:tcPr>
            <w:tcW w:w="786" w:type="dxa"/>
            <w:tcBorders>
              <w:top w:val="single" w:sz="4" w:space="0" w:color="000000"/>
              <w:left w:val="single" w:sz="4" w:space="0" w:color="000000"/>
              <w:bottom w:val="single" w:sz="4" w:space="0" w:color="000000"/>
            </w:tcBorders>
          </w:tcPr>
          <w:p w14:paraId="3C02F2E8" w14:textId="77777777" w:rsidR="008F5B21" w:rsidRPr="00FA062D" w:rsidRDefault="008F5B21" w:rsidP="003706BB">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582D8725" w14:textId="77777777" w:rsidR="008F5B21" w:rsidRPr="00FA062D" w:rsidRDefault="008F5B21" w:rsidP="003706BB">
            <w:pPr>
              <w:suppressAutoHyphens/>
              <w:autoSpaceDE w:val="0"/>
              <w:snapToGrid w:val="0"/>
              <w:jc w:val="center"/>
              <w:rPr>
                <w:rFonts w:eastAsia="Arial"/>
                <w:sz w:val="18"/>
                <w:szCs w:val="18"/>
                <w:lang w:eastAsia="ar-SA"/>
              </w:rPr>
            </w:pPr>
            <w:r>
              <w:rPr>
                <w:rFonts w:eastAsia="Arial"/>
                <w:sz w:val="18"/>
                <w:szCs w:val="18"/>
                <w:lang w:eastAsia="ar-SA"/>
              </w:rPr>
              <w:t>2</w:t>
            </w:r>
          </w:p>
        </w:tc>
        <w:tc>
          <w:tcPr>
            <w:tcW w:w="1560" w:type="dxa"/>
            <w:tcBorders>
              <w:top w:val="single" w:sz="4" w:space="0" w:color="000000"/>
              <w:left w:val="single" w:sz="4" w:space="0" w:color="000000"/>
              <w:bottom w:val="single" w:sz="4" w:space="0" w:color="000000"/>
              <w:right w:val="single" w:sz="4" w:space="0" w:color="000000"/>
            </w:tcBorders>
          </w:tcPr>
          <w:p w14:paraId="65A6809D"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Pr>
                <w:rFonts w:eastAsia="Arial"/>
                <w:sz w:val="18"/>
                <w:szCs w:val="18"/>
                <w:lang w:eastAsia="ar-SA"/>
              </w:rPr>
              <w:t>769</w:t>
            </w:r>
            <w:r w:rsidRPr="00FA062D">
              <w:rPr>
                <w:rFonts w:eastAsia="Arial"/>
                <w:sz w:val="18"/>
                <w:szCs w:val="18"/>
                <w:lang w:eastAsia="ar-SA"/>
              </w:rPr>
              <w:t xml:space="preserve">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3FA0EFA3" w14:textId="77777777" w:rsidR="008F5B21" w:rsidRPr="00FA062D" w:rsidRDefault="008F5B21" w:rsidP="003706BB">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tr w:rsidR="000A1A29" w:rsidRPr="00FA062D" w14:paraId="1F138BDC" w14:textId="77777777" w:rsidTr="00B82E55">
        <w:trPr>
          <w:cantSplit/>
          <w:trHeight w:val="240"/>
          <w:tblHeader/>
        </w:trPr>
        <w:tc>
          <w:tcPr>
            <w:tcW w:w="560" w:type="dxa"/>
            <w:tcBorders>
              <w:top w:val="single" w:sz="4" w:space="0" w:color="000000"/>
              <w:left w:val="single" w:sz="4" w:space="0" w:color="000000"/>
              <w:bottom w:val="single" w:sz="4" w:space="0" w:color="000000"/>
            </w:tcBorders>
          </w:tcPr>
          <w:p w14:paraId="6793E64A" w14:textId="54F5B90E"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7</w:t>
            </w:r>
            <w:r w:rsidRPr="00B82E55">
              <w:rPr>
                <w:rFonts w:eastAsia="Arial"/>
                <w:sz w:val="18"/>
                <w:szCs w:val="18"/>
                <w:lang w:eastAsia="ar-SA"/>
              </w:rPr>
              <w:t>.1</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2FF6A071" w14:textId="5796C5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8</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2375D6AF" w14:textId="77777777" w:rsidR="000A1A29" w:rsidRPr="00FA062D" w:rsidRDefault="000A1A29" w:rsidP="000A1A29">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7AB9C3EC"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439E3875" w14:textId="77777777" w:rsidR="000A1A29" w:rsidRPr="008F5B21" w:rsidRDefault="000A1A29" w:rsidP="000A1A29">
            <w:pPr>
              <w:suppressAutoHyphens/>
              <w:autoSpaceDE w:val="0"/>
              <w:snapToGrid w:val="0"/>
              <w:jc w:val="center"/>
              <w:rPr>
                <w:rFonts w:eastAsia="Arial"/>
                <w:sz w:val="18"/>
                <w:szCs w:val="18"/>
                <w:lang w:val="en-US" w:eastAsia="ar-SA"/>
              </w:rPr>
            </w:pPr>
            <w:r>
              <w:rPr>
                <w:rFonts w:eastAsia="Arial"/>
                <w:sz w:val="18"/>
                <w:szCs w:val="18"/>
                <w:lang w:val="en-US" w:eastAsia="ar-SA"/>
              </w:rPr>
              <w:t>3</w:t>
            </w:r>
          </w:p>
        </w:tc>
        <w:tc>
          <w:tcPr>
            <w:tcW w:w="569" w:type="dxa"/>
            <w:tcBorders>
              <w:top w:val="single" w:sz="4" w:space="0" w:color="000000"/>
              <w:left w:val="single" w:sz="4" w:space="0" w:color="000000"/>
              <w:bottom w:val="single" w:sz="4" w:space="0" w:color="000000"/>
            </w:tcBorders>
            <w:shd w:val="clear" w:color="auto" w:fill="auto"/>
          </w:tcPr>
          <w:p w14:paraId="27E8C6EF" w14:textId="77777777" w:rsidR="000A1A29" w:rsidRPr="00FA062D" w:rsidRDefault="000A1A29" w:rsidP="000A1A29">
            <w:pPr>
              <w:suppressAutoHyphens/>
              <w:autoSpaceDE w:val="0"/>
              <w:snapToGrid w:val="0"/>
              <w:jc w:val="center"/>
              <w:rPr>
                <w:rFonts w:eastAsia="Arial"/>
                <w:sz w:val="18"/>
                <w:szCs w:val="18"/>
                <w:lang w:val="en-US" w:eastAsia="ar-SA"/>
              </w:rPr>
            </w:pPr>
            <w:r w:rsidRPr="00FA062D">
              <w:rPr>
                <w:rFonts w:eastAsia="Arial"/>
                <w:sz w:val="18"/>
                <w:szCs w:val="18"/>
                <w:lang w:val="en-US" w:eastAsia="ar-SA"/>
              </w:rPr>
              <w:t>Если =0</w:t>
            </w:r>
          </w:p>
        </w:tc>
        <w:tc>
          <w:tcPr>
            <w:tcW w:w="851" w:type="dxa"/>
            <w:tcBorders>
              <w:top w:val="single" w:sz="4" w:space="0" w:color="000000"/>
              <w:left w:val="single" w:sz="4" w:space="0" w:color="000000"/>
              <w:bottom w:val="single" w:sz="4" w:space="0" w:color="000000"/>
              <w:right w:val="single" w:sz="4" w:space="0" w:color="000000"/>
            </w:tcBorders>
          </w:tcPr>
          <w:p w14:paraId="28247DEA" w14:textId="77777777" w:rsidR="000A1A29" w:rsidRPr="008F5B21"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769</w:t>
            </w:r>
            <w:r w:rsidRPr="00FA062D">
              <w:rPr>
                <w:rFonts w:eastAsia="Arial"/>
                <w:sz w:val="18"/>
                <w:szCs w:val="18"/>
                <w:lang w:eastAsia="ar-SA"/>
              </w:rPr>
              <w:t xml:space="preserve"> прошлого года</w:t>
            </w:r>
            <w:r>
              <w:rPr>
                <w:rFonts w:eastAsia="Arial"/>
                <w:sz w:val="18"/>
                <w:szCs w:val="18"/>
                <w:lang w:eastAsia="ar-SA"/>
              </w:rPr>
              <w:t xml:space="preserve"> по КФО 5, 6</w:t>
            </w:r>
          </w:p>
        </w:tc>
        <w:tc>
          <w:tcPr>
            <w:tcW w:w="1276" w:type="dxa"/>
            <w:tcBorders>
              <w:top w:val="single" w:sz="4" w:space="0" w:color="000000"/>
              <w:left w:val="single" w:sz="4" w:space="0" w:color="000000"/>
              <w:bottom w:val="single" w:sz="4" w:space="0" w:color="000000"/>
            </w:tcBorders>
            <w:shd w:val="clear" w:color="auto" w:fill="auto"/>
          </w:tcPr>
          <w:p w14:paraId="1AFF519A" w14:textId="57EBF57D"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Итого по синтетическому коду счета Х 205 00 000, Х 206 00 000, Х 208 00 000, Х 209 00 000, Х 302 00 000, Х 303 00 000, Х 304 00 000, Всего по счету Х 401 40 000, Х 401 60 000</w:t>
            </w:r>
          </w:p>
        </w:tc>
        <w:tc>
          <w:tcPr>
            <w:tcW w:w="709" w:type="dxa"/>
            <w:tcBorders>
              <w:top w:val="single" w:sz="4" w:space="0" w:color="000000"/>
              <w:left w:val="single" w:sz="4" w:space="0" w:color="000000"/>
              <w:bottom w:val="single" w:sz="4" w:space="0" w:color="000000"/>
            </w:tcBorders>
          </w:tcPr>
          <w:p w14:paraId="4FEA4162" w14:textId="77777777" w:rsidR="000A1A29" w:rsidRPr="00FA062D" w:rsidRDefault="000A1A29" w:rsidP="000A1A29">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tcPr>
          <w:p w14:paraId="68DB2E88" w14:textId="77777777"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9</w:t>
            </w:r>
          </w:p>
        </w:tc>
        <w:tc>
          <w:tcPr>
            <w:tcW w:w="569" w:type="dxa"/>
            <w:tcBorders>
              <w:top w:val="single" w:sz="4" w:space="0" w:color="000000"/>
              <w:left w:val="single" w:sz="4" w:space="0" w:color="000000"/>
              <w:bottom w:val="single" w:sz="4" w:space="0" w:color="000000"/>
            </w:tcBorders>
            <w:shd w:val="clear" w:color="auto" w:fill="auto"/>
          </w:tcPr>
          <w:p w14:paraId="3B9500C2"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5E4AD4C9"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73</w:t>
            </w:r>
            <w:r w:rsidRPr="00B82E55">
              <w:rPr>
                <w:rFonts w:eastAsia="Arial"/>
                <w:sz w:val="18"/>
                <w:szCs w:val="18"/>
                <w:lang w:eastAsia="ar-SA"/>
              </w:rPr>
              <w:t>b</w:t>
            </w:r>
            <w:r w:rsidRPr="00FA062D">
              <w:rPr>
                <w:rFonts w:eastAsia="Arial"/>
                <w:sz w:val="18"/>
                <w:szCs w:val="18"/>
                <w:lang w:eastAsia="ar-SA"/>
              </w:rPr>
              <w:t xml:space="preserve"> </w:t>
            </w:r>
            <w:r>
              <w:rPr>
                <w:rFonts w:eastAsia="Arial"/>
                <w:sz w:val="18"/>
                <w:szCs w:val="18"/>
                <w:lang w:eastAsia="ar-SA"/>
              </w:rPr>
              <w:t xml:space="preserve">раздел 2 </w:t>
            </w:r>
            <w:r w:rsidRPr="00FA062D">
              <w:rPr>
                <w:rFonts w:eastAsia="Arial"/>
                <w:sz w:val="18"/>
                <w:szCs w:val="18"/>
                <w:lang w:eastAsia="ar-SA"/>
              </w:rPr>
              <w:t>(реорганизация)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77D219B4" w14:textId="36255188"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Х 205 00 000, Х 206 00 000, Х 208 00 000, Х 209 00 000, Х 302 00 000, Х 303 00 000, Х 304 00 000, Х 401 40 000, Х 401 60 000 соответственно</w:t>
            </w:r>
          </w:p>
        </w:tc>
        <w:tc>
          <w:tcPr>
            <w:tcW w:w="786" w:type="dxa"/>
            <w:tcBorders>
              <w:top w:val="single" w:sz="4" w:space="0" w:color="000000"/>
              <w:left w:val="single" w:sz="4" w:space="0" w:color="000000"/>
              <w:bottom w:val="single" w:sz="4" w:space="0" w:color="000000"/>
            </w:tcBorders>
          </w:tcPr>
          <w:p w14:paraId="523103CD" w14:textId="77777777" w:rsidR="000A1A29" w:rsidRPr="00FA062D" w:rsidRDefault="000A1A29" w:rsidP="000A1A29">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D6BC197" w14:textId="77777777"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2</w:t>
            </w:r>
          </w:p>
        </w:tc>
        <w:tc>
          <w:tcPr>
            <w:tcW w:w="1560" w:type="dxa"/>
            <w:tcBorders>
              <w:top w:val="single" w:sz="4" w:space="0" w:color="000000"/>
              <w:left w:val="single" w:sz="4" w:space="0" w:color="000000"/>
              <w:bottom w:val="single" w:sz="4" w:space="0" w:color="000000"/>
              <w:right w:val="single" w:sz="4" w:space="0" w:color="000000"/>
            </w:tcBorders>
          </w:tcPr>
          <w:p w14:paraId="69EE89D5"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Pr>
                <w:rFonts w:eastAsia="Arial"/>
                <w:sz w:val="18"/>
                <w:szCs w:val="18"/>
                <w:lang w:eastAsia="ar-SA"/>
              </w:rPr>
              <w:t>769</w:t>
            </w:r>
            <w:r w:rsidRPr="00FA062D">
              <w:rPr>
                <w:rFonts w:eastAsia="Arial"/>
                <w:sz w:val="18"/>
                <w:szCs w:val="18"/>
                <w:lang w:eastAsia="ar-SA"/>
              </w:rPr>
              <w:t xml:space="preserve">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7F2A9142"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tr w:rsidR="000A1A29" w:rsidRPr="00FA062D" w14:paraId="411CAEC2" w14:textId="77777777" w:rsidTr="00B82E55">
        <w:trPr>
          <w:cantSplit/>
          <w:trHeight w:val="240"/>
          <w:tblHeader/>
        </w:trPr>
        <w:tc>
          <w:tcPr>
            <w:tcW w:w="560" w:type="dxa"/>
            <w:tcBorders>
              <w:top w:val="single" w:sz="4" w:space="0" w:color="000000"/>
              <w:left w:val="single" w:sz="4" w:space="0" w:color="000000"/>
              <w:bottom w:val="single" w:sz="4" w:space="0" w:color="000000"/>
            </w:tcBorders>
          </w:tcPr>
          <w:p w14:paraId="4BE94C91" w14:textId="512F512D"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7</w:t>
            </w:r>
            <w:r w:rsidRPr="008F5B21">
              <w:rPr>
                <w:rFonts w:eastAsia="Arial"/>
                <w:sz w:val="18"/>
                <w:szCs w:val="18"/>
                <w:lang w:eastAsia="ar-SA"/>
              </w:rPr>
              <w:t>.</w:t>
            </w:r>
            <w:r w:rsidRPr="00B82E55">
              <w:rPr>
                <w:rFonts w:eastAsia="Arial"/>
                <w:sz w:val="18"/>
                <w:szCs w:val="18"/>
                <w:lang w:eastAsia="ar-SA"/>
              </w:rPr>
              <w:t>2</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502B21C1" w14:textId="13DE1A41"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8</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21BAC31B" w14:textId="77777777" w:rsidR="000A1A29" w:rsidRPr="00FA062D" w:rsidRDefault="000A1A29" w:rsidP="000A1A29">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14DB9C0F"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47FE963C" w14:textId="77777777" w:rsidR="000A1A29" w:rsidRPr="008F5B21" w:rsidRDefault="000A1A29" w:rsidP="000A1A29">
            <w:pPr>
              <w:suppressAutoHyphens/>
              <w:autoSpaceDE w:val="0"/>
              <w:snapToGrid w:val="0"/>
              <w:jc w:val="center"/>
              <w:rPr>
                <w:rFonts w:eastAsia="Arial"/>
                <w:sz w:val="18"/>
                <w:szCs w:val="18"/>
                <w:lang w:val="en-US" w:eastAsia="ar-SA"/>
              </w:rPr>
            </w:pPr>
            <w:r>
              <w:rPr>
                <w:rFonts w:eastAsia="Arial"/>
                <w:sz w:val="18"/>
                <w:szCs w:val="18"/>
                <w:lang w:val="en-US" w:eastAsia="ar-SA"/>
              </w:rPr>
              <w:t>4</w:t>
            </w:r>
          </w:p>
        </w:tc>
        <w:tc>
          <w:tcPr>
            <w:tcW w:w="569" w:type="dxa"/>
            <w:tcBorders>
              <w:top w:val="single" w:sz="4" w:space="0" w:color="000000"/>
              <w:left w:val="single" w:sz="4" w:space="0" w:color="000000"/>
              <w:bottom w:val="single" w:sz="4" w:space="0" w:color="000000"/>
            </w:tcBorders>
            <w:shd w:val="clear" w:color="auto" w:fill="auto"/>
          </w:tcPr>
          <w:p w14:paraId="0CD64AC6" w14:textId="77777777" w:rsidR="000A1A29" w:rsidRPr="00FA062D" w:rsidRDefault="000A1A29" w:rsidP="000A1A29">
            <w:pPr>
              <w:suppressAutoHyphens/>
              <w:autoSpaceDE w:val="0"/>
              <w:snapToGrid w:val="0"/>
              <w:jc w:val="center"/>
              <w:rPr>
                <w:rFonts w:eastAsia="Arial"/>
                <w:sz w:val="18"/>
                <w:szCs w:val="18"/>
                <w:lang w:val="en-US" w:eastAsia="ar-SA"/>
              </w:rPr>
            </w:pPr>
            <w:r w:rsidRPr="00FA062D">
              <w:rPr>
                <w:rFonts w:eastAsia="Arial"/>
                <w:sz w:val="18"/>
                <w:szCs w:val="18"/>
                <w:lang w:val="en-US" w:eastAsia="ar-SA"/>
              </w:rPr>
              <w:t>Если =0</w:t>
            </w:r>
          </w:p>
        </w:tc>
        <w:tc>
          <w:tcPr>
            <w:tcW w:w="851" w:type="dxa"/>
            <w:tcBorders>
              <w:top w:val="single" w:sz="4" w:space="0" w:color="000000"/>
              <w:left w:val="single" w:sz="4" w:space="0" w:color="000000"/>
              <w:bottom w:val="single" w:sz="4" w:space="0" w:color="000000"/>
              <w:right w:val="single" w:sz="4" w:space="0" w:color="000000"/>
            </w:tcBorders>
          </w:tcPr>
          <w:p w14:paraId="13FF52A4" w14:textId="77777777" w:rsidR="000A1A29" w:rsidRPr="00B82E55"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769</w:t>
            </w:r>
            <w:r w:rsidRPr="00FA062D">
              <w:rPr>
                <w:rFonts w:eastAsia="Arial"/>
                <w:sz w:val="18"/>
                <w:szCs w:val="18"/>
                <w:lang w:eastAsia="ar-SA"/>
              </w:rPr>
              <w:t xml:space="preserve"> прошлого года</w:t>
            </w:r>
            <w:r>
              <w:rPr>
                <w:rFonts w:eastAsia="Arial"/>
                <w:sz w:val="18"/>
                <w:szCs w:val="18"/>
                <w:lang w:eastAsia="ar-SA"/>
              </w:rPr>
              <w:t xml:space="preserve"> по КФО </w:t>
            </w:r>
            <w:r w:rsidRPr="00B82E55">
              <w:rPr>
                <w:rFonts w:eastAsia="Arial"/>
                <w:sz w:val="18"/>
                <w:szCs w:val="18"/>
                <w:lang w:eastAsia="ar-SA"/>
              </w:rPr>
              <w:t>4</w:t>
            </w:r>
          </w:p>
        </w:tc>
        <w:tc>
          <w:tcPr>
            <w:tcW w:w="1276" w:type="dxa"/>
            <w:tcBorders>
              <w:top w:val="single" w:sz="4" w:space="0" w:color="000000"/>
              <w:left w:val="single" w:sz="4" w:space="0" w:color="000000"/>
              <w:bottom w:val="single" w:sz="4" w:space="0" w:color="000000"/>
            </w:tcBorders>
            <w:shd w:val="clear" w:color="auto" w:fill="auto"/>
          </w:tcPr>
          <w:p w14:paraId="451226B5" w14:textId="240CA3B8"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Итого по синтетическому коду счета 4 205 00 000, 4 206 00 000, 4 208 00 000, 4 209 00 000, 4 302 00 000, 4 303 00 000, 4 304 00 000, Всего по счету 4 401 40 000, 4 401 60 000</w:t>
            </w:r>
          </w:p>
        </w:tc>
        <w:tc>
          <w:tcPr>
            <w:tcW w:w="709" w:type="dxa"/>
            <w:tcBorders>
              <w:top w:val="single" w:sz="4" w:space="0" w:color="000000"/>
              <w:left w:val="single" w:sz="4" w:space="0" w:color="000000"/>
              <w:bottom w:val="single" w:sz="4" w:space="0" w:color="000000"/>
            </w:tcBorders>
          </w:tcPr>
          <w:p w14:paraId="6463D261" w14:textId="77777777" w:rsidR="000A1A29" w:rsidRPr="00FA062D" w:rsidRDefault="000A1A29" w:rsidP="000A1A29">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tcPr>
          <w:p w14:paraId="648AD144" w14:textId="77777777"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9</w:t>
            </w:r>
          </w:p>
        </w:tc>
        <w:tc>
          <w:tcPr>
            <w:tcW w:w="569" w:type="dxa"/>
            <w:tcBorders>
              <w:top w:val="single" w:sz="4" w:space="0" w:color="000000"/>
              <w:left w:val="single" w:sz="4" w:space="0" w:color="000000"/>
              <w:bottom w:val="single" w:sz="4" w:space="0" w:color="000000"/>
            </w:tcBorders>
            <w:shd w:val="clear" w:color="auto" w:fill="auto"/>
          </w:tcPr>
          <w:p w14:paraId="3C8B0B79"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3D43FEC5"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73</w:t>
            </w:r>
            <w:r w:rsidRPr="00B82E55">
              <w:rPr>
                <w:rFonts w:eastAsia="Arial"/>
                <w:sz w:val="18"/>
                <w:szCs w:val="18"/>
                <w:lang w:eastAsia="ar-SA"/>
              </w:rPr>
              <w:t>z</w:t>
            </w:r>
            <w:r w:rsidRPr="00FA062D">
              <w:rPr>
                <w:rFonts w:eastAsia="Arial"/>
                <w:sz w:val="18"/>
                <w:szCs w:val="18"/>
                <w:lang w:eastAsia="ar-SA"/>
              </w:rPr>
              <w:t xml:space="preserve"> </w:t>
            </w:r>
            <w:r>
              <w:rPr>
                <w:rFonts w:eastAsia="Arial"/>
                <w:sz w:val="18"/>
                <w:szCs w:val="18"/>
                <w:lang w:eastAsia="ar-SA"/>
              </w:rPr>
              <w:t xml:space="preserve">раздел 2 </w:t>
            </w:r>
            <w:r w:rsidRPr="00FA062D">
              <w:rPr>
                <w:rFonts w:eastAsia="Arial"/>
                <w:sz w:val="18"/>
                <w:szCs w:val="18"/>
                <w:lang w:eastAsia="ar-SA"/>
              </w:rPr>
              <w:t>(реорганизация)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74918EED" w14:textId="045DE6FA"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4 205 00 000, 4 206 00 000, 4 208 00 000, 4 209 00 000, 4 302 00 000, 4 303 00 000, 4 304 00 000, 4 401 40 000, 4 401 60 000 соответственно</w:t>
            </w:r>
          </w:p>
        </w:tc>
        <w:tc>
          <w:tcPr>
            <w:tcW w:w="786" w:type="dxa"/>
            <w:tcBorders>
              <w:top w:val="single" w:sz="4" w:space="0" w:color="000000"/>
              <w:left w:val="single" w:sz="4" w:space="0" w:color="000000"/>
              <w:bottom w:val="single" w:sz="4" w:space="0" w:color="000000"/>
            </w:tcBorders>
          </w:tcPr>
          <w:p w14:paraId="0F24FF41" w14:textId="77777777" w:rsidR="000A1A29" w:rsidRPr="00FA062D" w:rsidRDefault="000A1A29" w:rsidP="000A1A29">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9611C7C" w14:textId="77777777"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2</w:t>
            </w:r>
          </w:p>
        </w:tc>
        <w:tc>
          <w:tcPr>
            <w:tcW w:w="1560" w:type="dxa"/>
            <w:tcBorders>
              <w:top w:val="single" w:sz="4" w:space="0" w:color="000000"/>
              <w:left w:val="single" w:sz="4" w:space="0" w:color="000000"/>
              <w:bottom w:val="single" w:sz="4" w:space="0" w:color="000000"/>
              <w:right w:val="single" w:sz="4" w:space="0" w:color="000000"/>
            </w:tcBorders>
          </w:tcPr>
          <w:p w14:paraId="3D8E798B"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Pr>
                <w:rFonts w:eastAsia="Arial"/>
                <w:sz w:val="18"/>
                <w:szCs w:val="18"/>
                <w:lang w:eastAsia="ar-SA"/>
              </w:rPr>
              <w:t>769</w:t>
            </w:r>
            <w:r w:rsidRPr="00FA062D">
              <w:rPr>
                <w:rFonts w:eastAsia="Arial"/>
                <w:sz w:val="18"/>
                <w:szCs w:val="18"/>
                <w:lang w:eastAsia="ar-SA"/>
              </w:rPr>
              <w:t xml:space="preserve">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1DD9A1B0"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tr w:rsidR="000A1A29" w:rsidRPr="00FA062D" w14:paraId="09418F61" w14:textId="77777777" w:rsidTr="00B82E55">
        <w:trPr>
          <w:cantSplit/>
          <w:trHeight w:val="240"/>
          <w:tblHeader/>
        </w:trPr>
        <w:tc>
          <w:tcPr>
            <w:tcW w:w="560" w:type="dxa"/>
            <w:tcBorders>
              <w:top w:val="single" w:sz="4" w:space="0" w:color="000000"/>
              <w:left w:val="single" w:sz="4" w:space="0" w:color="000000"/>
              <w:bottom w:val="single" w:sz="4" w:space="0" w:color="000000"/>
            </w:tcBorders>
          </w:tcPr>
          <w:p w14:paraId="04692FCE" w14:textId="785C3596"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7</w:t>
            </w:r>
            <w:r w:rsidRPr="008F5B21">
              <w:rPr>
                <w:rFonts w:eastAsia="Arial"/>
                <w:sz w:val="18"/>
                <w:szCs w:val="18"/>
                <w:lang w:eastAsia="ar-SA"/>
              </w:rPr>
              <w:t>.</w:t>
            </w:r>
            <w:r w:rsidRPr="00B82E55">
              <w:rPr>
                <w:rFonts w:eastAsia="Arial"/>
                <w:sz w:val="18"/>
                <w:szCs w:val="18"/>
                <w:lang w:eastAsia="ar-SA"/>
              </w:rPr>
              <w:t>3</w:t>
            </w:r>
            <w:r w:rsidRPr="00FA062D">
              <w:rPr>
                <w:rFonts w:eastAsia="Arial"/>
                <w:sz w:val="18"/>
                <w:szCs w:val="18"/>
                <w:lang w:eastAsia="ar-SA"/>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14:paraId="525BB7D1" w14:textId="43B0AB91"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8</w:t>
            </w:r>
            <w:r w:rsidRPr="00FA062D">
              <w:rPr>
                <w:rFonts w:eastAsia="Arial"/>
                <w:sz w:val="18"/>
                <w:szCs w:val="18"/>
                <w:lang w:eastAsia="ar-SA"/>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14:paraId="23A7BFCB" w14:textId="77777777" w:rsidR="000A1A29" w:rsidRPr="00FA062D" w:rsidRDefault="000A1A29" w:rsidP="000A1A29">
            <w:pPr>
              <w:suppressAutoHyphens/>
              <w:autoSpaceDE w:val="0"/>
              <w:snapToGrid w:val="0"/>
              <w:jc w:val="center"/>
              <w:rPr>
                <w:rFonts w:eastAsia="Arial"/>
                <w:sz w:val="18"/>
                <w:szCs w:val="18"/>
                <w:lang w:eastAsia="ar-SA"/>
              </w:rPr>
            </w:pPr>
          </w:p>
        </w:tc>
        <w:tc>
          <w:tcPr>
            <w:tcW w:w="853" w:type="dxa"/>
            <w:tcBorders>
              <w:top w:val="single" w:sz="4" w:space="0" w:color="000000"/>
              <w:left w:val="single" w:sz="4" w:space="0" w:color="000000"/>
              <w:bottom w:val="single" w:sz="4" w:space="0" w:color="000000"/>
            </w:tcBorders>
          </w:tcPr>
          <w:p w14:paraId="757593AD"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700</w:t>
            </w:r>
          </w:p>
        </w:tc>
        <w:tc>
          <w:tcPr>
            <w:tcW w:w="990" w:type="dxa"/>
            <w:tcBorders>
              <w:top w:val="single" w:sz="4" w:space="0" w:color="000000"/>
              <w:left w:val="single" w:sz="4" w:space="0" w:color="000000"/>
              <w:bottom w:val="single" w:sz="4" w:space="0" w:color="000000"/>
              <w:right w:val="single" w:sz="4" w:space="0" w:color="000000"/>
            </w:tcBorders>
          </w:tcPr>
          <w:p w14:paraId="3AAF583F" w14:textId="77777777" w:rsidR="000A1A29" w:rsidRPr="008F5B21" w:rsidRDefault="000A1A29" w:rsidP="000A1A29">
            <w:pPr>
              <w:suppressAutoHyphens/>
              <w:autoSpaceDE w:val="0"/>
              <w:snapToGrid w:val="0"/>
              <w:jc w:val="center"/>
              <w:rPr>
                <w:rFonts w:eastAsia="Arial"/>
                <w:sz w:val="18"/>
                <w:szCs w:val="18"/>
                <w:lang w:val="en-US" w:eastAsia="ar-SA"/>
              </w:rPr>
            </w:pPr>
            <w:r>
              <w:rPr>
                <w:rFonts w:eastAsia="Arial"/>
                <w:sz w:val="18"/>
                <w:szCs w:val="18"/>
                <w:lang w:val="en-US" w:eastAsia="ar-SA"/>
              </w:rPr>
              <w:t>5</w:t>
            </w:r>
          </w:p>
        </w:tc>
        <w:tc>
          <w:tcPr>
            <w:tcW w:w="569" w:type="dxa"/>
            <w:tcBorders>
              <w:top w:val="single" w:sz="4" w:space="0" w:color="000000"/>
              <w:left w:val="single" w:sz="4" w:space="0" w:color="000000"/>
              <w:bottom w:val="single" w:sz="4" w:space="0" w:color="000000"/>
            </w:tcBorders>
            <w:shd w:val="clear" w:color="auto" w:fill="auto"/>
          </w:tcPr>
          <w:p w14:paraId="73D94139" w14:textId="77777777" w:rsidR="000A1A29" w:rsidRPr="00FA062D" w:rsidRDefault="000A1A29" w:rsidP="000A1A29">
            <w:pPr>
              <w:suppressAutoHyphens/>
              <w:autoSpaceDE w:val="0"/>
              <w:snapToGrid w:val="0"/>
              <w:jc w:val="center"/>
              <w:rPr>
                <w:rFonts w:eastAsia="Arial"/>
                <w:sz w:val="18"/>
                <w:szCs w:val="18"/>
                <w:lang w:val="en-US" w:eastAsia="ar-SA"/>
              </w:rPr>
            </w:pPr>
            <w:r w:rsidRPr="00FA062D">
              <w:rPr>
                <w:rFonts w:eastAsia="Arial"/>
                <w:sz w:val="18"/>
                <w:szCs w:val="18"/>
                <w:lang w:val="en-US" w:eastAsia="ar-SA"/>
              </w:rPr>
              <w:t>Если =0</w:t>
            </w:r>
          </w:p>
        </w:tc>
        <w:tc>
          <w:tcPr>
            <w:tcW w:w="851" w:type="dxa"/>
            <w:tcBorders>
              <w:top w:val="single" w:sz="4" w:space="0" w:color="000000"/>
              <w:left w:val="single" w:sz="4" w:space="0" w:color="000000"/>
              <w:bottom w:val="single" w:sz="4" w:space="0" w:color="000000"/>
              <w:right w:val="single" w:sz="4" w:space="0" w:color="000000"/>
            </w:tcBorders>
          </w:tcPr>
          <w:p w14:paraId="70A82DD3" w14:textId="77777777" w:rsidR="000A1A29" w:rsidRPr="00B82E55"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769</w:t>
            </w:r>
            <w:r w:rsidRPr="00FA062D">
              <w:rPr>
                <w:rFonts w:eastAsia="Arial"/>
                <w:sz w:val="18"/>
                <w:szCs w:val="18"/>
                <w:lang w:eastAsia="ar-SA"/>
              </w:rPr>
              <w:t xml:space="preserve"> прошлого года</w:t>
            </w:r>
            <w:r>
              <w:rPr>
                <w:rFonts w:eastAsia="Arial"/>
                <w:sz w:val="18"/>
                <w:szCs w:val="18"/>
                <w:lang w:eastAsia="ar-SA"/>
              </w:rPr>
              <w:t xml:space="preserve"> по КФО </w:t>
            </w:r>
            <w:r w:rsidRPr="00B82E55">
              <w:rPr>
                <w:rFonts w:eastAsia="Arial"/>
                <w:sz w:val="18"/>
                <w:szCs w:val="18"/>
                <w:lang w:eastAsia="ar-SA"/>
              </w:rPr>
              <w:t>2, 7</w:t>
            </w:r>
          </w:p>
        </w:tc>
        <w:tc>
          <w:tcPr>
            <w:tcW w:w="1276" w:type="dxa"/>
            <w:tcBorders>
              <w:top w:val="single" w:sz="4" w:space="0" w:color="000000"/>
              <w:left w:val="single" w:sz="4" w:space="0" w:color="000000"/>
              <w:bottom w:val="single" w:sz="4" w:space="0" w:color="000000"/>
            </w:tcBorders>
            <w:shd w:val="clear" w:color="auto" w:fill="auto"/>
          </w:tcPr>
          <w:p w14:paraId="7EF2FD3F" w14:textId="637B0B73"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Итого по синтетическому коду счета Х 205 00 000, Х 206 00 000, Х 208 00 000, Х 209 00 000, Х 302 00 000, Х 303 00 000, Х 304 00 000, Всего по счету Х 401 40 000, Х 401 60 000</w:t>
            </w:r>
          </w:p>
        </w:tc>
        <w:tc>
          <w:tcPr>
            <w:tcW w:w="709" w:type="dxa"/>
            <w:tcBorders>
              <w:top w:val="single" w:sz="4" w:space="0" w:color="000000"/>
              <w:left w:val="single" w:sz="4" w:space="0" w:color="000000"/>
              <w:bottom w:val="single" w:sz="4" w:space="0" w:color="000000"/>
            </w:tcBorders>
          </w:tcPr>
          <w:p w14:paraId="4AEA54FE" w14:textId="77777777" w:rsidR="000A1A29" w:rsidRPr="00FA062D" w:rsidRDefault="000A1A29" w:rsidP="000A1A29">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tcPr>
          <w:p w14:paraId="1ACB7EE6" w14:textId="77777777"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9</w:t>
            </w:r>
          </w:p>
        </w:tc>
        <w:tc>
          <w:tcPr>
            <w:tcW w:w="569" w:type="dxa"/>
            <w:tcBorders>
              <w:top w:val="single" w:sz="4" w:space="0" w:color="000000"/>
              <w:left w:val="single" w:sz="4" w:space="0" w:color="000000"/>
              <w:bottom w:val="single" w:sz="4" w:space="0" w:color="000000"/>
            </w:tcBorders>
            <w:shd w:val="clear" w:color="auto" w:fill="auto"/>
          </w:tcPr>
          <w:p w14:paraId="0BD0033E"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w:t>
            </w:r>
          </w:p>
        </w:tc>
        <w:tc>
          <w:tcPr>
            <w:tcW w:w="851" w:type="dxa"/>
            <w:tcBorders>
              <w:top w:val="single" w:sz="4" w:space="0" w:color="000000"/>
              <w:left w:val="single" w:sz="4" w:space="0" w:color="000000"/>
              <w:bottom w:val="single" w:sz="4" w:space="0" w:color="000000"/>
            </w:tcBorders>
          </w:tcPr>
          <w:p w14:paraId="46191227"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0503</w:t>
            </w:r>
            <w:r>
              <w:rPr>
                <w:rFonts w:eastAsia="Arial"/>
                <w:sz w:val="18"/>
                <w:szCs w:val="18"/>
                <w:lang w:eastAsia="ar-SA"/>
              </w:rPr>
              <w:t>7</w:t>
            </w:r>
            <w:r w:rsidRPr="00FA062D">
              <w:rPr>
                <w:rFonts w:eastAsia="Arial"/>
                <w:sz w:val="18"/>
                <w:szCs w:val="18"/>
                <w:lang w:eastAsia="ar-SA"/>
              </w:rPr>
              <w:t>73</w:t>
            </w:r>
            <w:r w:rsidRPr="00B82E55">
              <w:rPr>
                <w:rFonts w:eastAsia="Arial"/>
                <w:sz w:val="18"/>
                <w:szCs w:val="18"/>
                <w:lang w:eastAsia="ar-SA"/>
              </w:rPr>
              <w:t>v</w:t>
            </w:r>
            <w:r w:rsidRPr="00FA062D">
              <w:rPr>
                <w:rFonts w:eastAsia="Arial"/>
                <w:sz w:val="18"/>
                <w:szCs w:val="18"/>
                <w:lang w:eastAsia="ar-SA"/>
              </w:rPr>
              <w:t xml:space="preserve"> </w:t>
            </w:r>
            <w:r>
              <w:rPr>
                <w:rFonts w:eastAsia="Arial"/>
                <w:sz w:val="18"/>
                <w:szCs w:val="18"/>
                <w:lang w:eastAsia="ar-SA"/>
              </w:rPr>
              <w:t xml:space="preserve">раздел 2 </w:t>
            </w:r>
            <w:r w:rsidRPr="00FA062D">
              <w:rPr>
                <w:rFonts w:eastAsia="Arial"/>
                <w:sz w:val="18"/>
                <w:szCs w:val="18"/>
                <w:lang w:eastAsia="ar-SA"/>
              </w:rPr>
              <w:t>(реорганизация)</w:t>
            </w:r>
          </w:p>
        </w:tc>
        <w:tc>
          <w:tcPr>
            <w:tcW w:w="1198" w:type="dxa"/>
            <w:tcBorders>
              <w:top w:val="single" w:sz="4" w:space="0" w:color="000000"/>
              <w:left w:val="single" w:sz="4" w:space="0" w:color="000000"/>
              <w:bottom w:val="single" w:sz="4" w:space="0" w:color="000000"/>
              <w:right w:val="single" w:sz="4" w:space="0" w:color="000000"/>
            </w:tcBorders>
          </w:tcPr>
          <w:p w14:paraId="4ADA3796" w14:textId="49E1BD3C" w:rsidR="000A1A29" w:rsidRPr="008F5B21"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Х 205 00 000, Х 206 00 000, Х 208 00 000, Х 209 00 000, Х 302 00 000, Х 303 00 000, Х 304 00 000, Х 401 40 000, Х 401 60 000  соответственно (</w:t>
            </w:r>
            <w:r>
              <w:rPr>
                <w:rFonts w:eastAsia="Arial"/>
                <w:sz w:val="18"/>
                <w:szCs w:val="18"/>
                <w:lang w:val="en-US" w:eastAsia="ar-SA"/>
              </w:rPr>
              <w:t>X</w:t>
            </w:r>
            <w:r w:rsidRPr="008F5B21">
              <w:rPr>
                <w:rFonts w:eastAsia="Arial"/>
                <w:sz w:val="18"/>
                <w:szCs w:val="18"/>
                <w:lang w:eastAsia="ar-SA"/>
              </w:rPr>
              <w:t xml:space="preserve"> </w:t>
            </w:r>
            <w:r>
              <w:rPr>
                <w:rFonts w:eastAsia="Arial"/>
                <w:sz w:val="18"/>
                <w:szCs w:val="18"/>
                <w:lang w:eastAsia="ar-SA"/>
              </w:rPr>
              <w:t>=</w:t>
            </w:r>
            <w:r w:rsidRPr="008F5B21">
              <w:rPr>
                <w:rFonts w:eastAsia="Arial"/>
                <w:sz w:val="18"/>
                <w:szCs w:val="18"/>
                <w:lang w:eastAsia="ar-SA"/>
              </w:rPr>
              <w:t xml:space="preserve"> </w:t>
            </w:r>
            <w:r>
              <w:rPr>
                <w:rFonts w:eastAsia="Arial"/>
                <w:sz w:val="18"/>
                <w:szCs w:val="18"/>
                <w:lang w:eastAsia="ar-SA"/>
              </w:rPr>
              <w:t>2, 7)</w:t>
            </w:r>
          </w:p>
        </w:tc>
        <w:tc>
          <w:tcPr>
            <w:tcW w:w="786" w:type="dxa"/>
            <w:tcBorders>
              <w:top w:val="single" w:sz="4" w:space="0" w:color="000000"/>
              <w:left w:val="single" w:sz="4" w:space="0" w:color="000000"/>
              <w:bottom w:val="single" w:sz="4" w:space="0" w:color="000000"/>
            </w:tcBorders>
          </w:tcPr>
          <w:p w14:paraId="30935208" w14:textId="77777777" w:rsidR="000A1A29" w:rsidRPr="00FA062D" w:rsidRDefault="000A1A29" w:rsidP="000A1A29">
            <w:pPr>
              <w:suppressAutoHyphens/>
              <w:autoSpaceDE w:val="0"/>
              <w:snapToGrid w:val="0"/>
              <w:jc w:val="center"/>
              <w:rPr>
                <w:rFonts w:eastAsia="Arial"/>
                <w:sz w:val="18"/>
                <w:szCs w:val="18"/>
                <w:lang w:eastAsia="ar-SA"/>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EBEBCE6" w14:textId="77777777" w:rsidR="000A1A29" w:rsidRPr="00FA062D" w:rsidRDefault="000A1A29" w:rsidP="000A1A29">
            <w:pPr>
              <w:suppressAutoHyphens/>
              <w:autoSpaceDE w:val="0"/>
              <w:snapToGrid w:val="0"/>
              <w:jc w:val="center"/>
              <w:rPr>
                <w:rFonts w:eastAsia="Arial"/>
                <w:sz w:val="18"/>
                <w:szCs w:val="18"/>
                <w:lang w:eastAsia="ar-SA"/>
              </w:rPr>
            </w:pPr>
            <w:r>
              <w:rPr>
                <w:rFonts w:eastAsia="Arial"/>
                <w:sz w:val="18"/>
                <w:szCs w:val="18"/>
                <w:lang w:eastAsia="ar-SA"/>
              </w:rPr>
              <w:t>2</w:t>
            </w:r>
          </w:p>
        </w:tc>
        <w:tc>
          <w:tcPr>
            <w:tcW w:w="1560" w:type="dxa"/>
            <w:tcBorders>
              <w:top w:val="single" w:sz="4" w:space="0" w:color="000000"/>
              <w:left w:val="single" w:sz="4" w:space="0" w:color="000000"/>
              <w:bottom w:val="single" w:sz="4" w:space="0" w:color="000000"/>
              <w:right w:val="single" w:sz="4" w:space="0" w:color="000000"/>
            </w:tcBorders>
          </w:tcPr>
          <w:p w14:paraId="16617BAE"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Показатели ф. 0503</w:t>
            </w:r>
            <w:r>
              <w:rPr>
                <w:rFonts w:eastAsia="Arial"/>
                <w:sz w:val="18"/>
                <w:szCs w:val="18"/>
                <w:lang w:eastAsia="ar-SA"/>
              </w:rPr>
              <w:t>7</w:t>
            </w:r>
            <w:r w:rsidRPr="00FA062D">
              <w:rPr>
                <w:rFonts w:eastAsia="Arial"/>
                <w:sz w:val="18"/>
                <w:szCs w:val="18"/>
                <w:lang w:eastAsia="ar-SA"/>
              </w:rPr>
              <w:t>73 реорганизационного периода не соответствуют показателям ф. 0503</w:t>
            </w:r>
            <w:r>
              <w:rPr>
                <w:rFonts w:eastAsia="Arial"/>
                <w:sz w:val="18"/>
                <w:szCs w:val="18"/>
                <w:lang w:eastAsia="ar-SA"/>
              </w:rPr>
              <w:t>769</w:t>
            </w:r>
            <w:r w:rsidRPr="00FA062D">
              <w:rPr>
                <w:rFonts w:eastAsia="Arial"/>
                <w:sz w:val="18"/>
                <w:szCs w:val="18"/>
                <w:lang w:eastAsia="ar-SA"/>
              </w:rPr>
              <w:t xml:space="preserve">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14:paraId="34D27790" w14:textId="77777777" w:rsidR="000A1A29" w:rsidRPr="00FA062D" w:rsidRDefault="000A1A29" w:rsidP="000A1A29">
            <w:pPr>
              <w:suppressAutoHyphens/>
              <w:autoSpaceDE w:val="0"/>
              <w:snapToGrid w:val="0"/>
              <w:jc w:val="center"/>
              <w:rPr>
                <w:rFonts w:eastAsia="Arial"/>
                <w:sz w:val="18"/>
                <w:szCs w:val="18"/>
                <w:lang w:eastAsia="ar-SA"/>
              </w:rPr>
            </w:pPr>
            <w:r w:rsidRPr="00FA062D">
              <w:rPr>
                <w:rFonts w:eastAsia="Arial"/>
                <w:sz w:val="18"/>
                <w:szCs w:val="18"/>
                <w:lang w:eastAsia="ar-SA"/>
              </w:rPr>
              <w:t>Б</w:t>
            </w:r>
          </w:p>
        </w:tc>
      </w:tr>
      <w:bookmarkEnd w:id="725"/>
    </w:tbl>
    <w:p w14:paraId="77293A09" w14:textId="77777777" w:rsidR="00FA062D" w:rsidRPr="00B92096" w:rsidRDefault="00FA062D" w:rsidP="00302CB5">
      <w:pPr>
        <w:tabs>
          <w:tab w:val="left" w:pos="11160"/>
        </w:tabs>
        <w:ind w:left="720"/>
      </w:pPr>
    </w:p>
    <w:p w14:paraId="2B90F21D" w14:textId="41C4E98C" w:rsidR="00821999" w:rsidRPr="00490A11" w:rsidRDefault="00510D6D" w:rsidP="00BF1804">
      <w:pPr>
        <w:jc w:val="center"/>
        <w:outlineLvl w:val="0"/>
        <w:rPr>
          <w:b/>
        </w:rPr>
      </w:pPr>
      <w:bookmarkStart w:id="726" w:name="_Toc216972931"/>
      <w:r w:rsidRPr="00B92096">
        <w:rPr>
          <w:b/>
        </w:rPr>
        <w:t>2</w:t>
      </w:r>
      <w:r w:rsidR="00F46C17">
        <w:rPr>
          <w:b/>
        </w:rPr>
        <w:t>2</w:t>
      </w:r>
      <w:r w:rsidR="00821999" w:rsidRPr="00B92096">
        <w:rPr>
          <w:b/>
        </w:rPr>
        <w:t>. Требования к соответствию показателей сводной бухгалтерской отчетности государственных (муниципальных) бюджетных и автономных учреждений показателям бюджетной отчетности гла</w:t>
      </w:r>
      <w:r w:rsidR="00681877" w:rsidRPr="00B92096">
        <w:rPr>
          <w:b/>
        </w:rPr>
        <w:t>в</w:t>
      </w:r>
      <w:r w:rsidR="00821999" w:rsidRPr="00B92096">
        <w:rPr>
          <w:b/>
        </w:rPr>
        <w:t xml:space="preserve">ных распорядителей средств бюджетов, </w:t>
      </w:r>
      <w:r w:rsidR="00F64B7F" w:rsidRPr="00B92096">
        <w:rPr>
          <w:b/>
        </w:rPr>
        <w:t>осуществляющих</w:t>
      </w:r>
      <w:r w:rsidR="00821999" w:rsidRPr="00B92096">
        <w:rPr>
          <w:b/>
        </w:rPr>
        <w:t xml:space="preserve"> функции и полномочия учредителей</w:t>
      </w:r>
      <w:r w:rsidR="00490A11">
        <w:rPr>
          <w:b/>
        </w:rPr>
        <w:t>, бюджетной отчетности Федерального казначейства (территориальных органов Федерального казначейства)</w:t>
      </w:r>
      <w:bookmarkEnd w:id="726"/>
    </w:p>
    <w:p w14:paraId="72A50512" w14:textId="77777777" w:rsidR="00821999" w:rsidRPr="00B92096" w:rsidRDefault="00821999" w:rsidP="00F46C17">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898"/>
        <w:gridCol w:w="1472"/>
        <w:gridCol w:w="756"/>
        <w:gridCol w:w="681"/>
        <w:gridCol w:w="492"/>
        <w:gridCol w:w="1180"/>
        <w:gridCol w:w="1947"/>
        <w:gridCol w:w="839"/>
        <w:gridCol w:w="681"/>
        <w:gridCol w:w="1017"/>
        <w:gridCol w:w="3390"/>
      </w:tblGrid>
      <w:tr w:rsidR="00FD7DA4" w:rsidRPr="00B92096" w14:paraId="5F270347" w14:textId="77777777" w:rsidTr="00F46C17">
        <w:trPr>
          <w:tblHeader/>
        </w:trPr>
        <w:tc>
          <w:tcPr>
            <w:tcW w:w="228" w:type="pct"/>
          </w:tcPr>
          <w:p w14:paraId="53801054" w14:textId="77777777" w:rsidR="0004082A" w:rsidRPr="00B92096" w:rsidRDefault="0004082A" w:rsidP="00602498">
            <w:pPr>
              <w:tabs>
                <w:tab w:val="left" w:pos="574"/>
              </w:tabs>
              <w:ind w:left="-135" w:right="-108"/>
              <w:jc w:val="center"/>
            </w:pPr>
            <w:r w:rsidRPr="00B92096">
              <w:t>№ п/п</w:t>
            </w:r>
          </w:p>
        </w:tc>
        <w:tc>
          <w:tcPr>
            <w:tcW w:w="321" w:type="pct"/>
          </w:tcPr>
          <w:p w14:paraId="72FF3A48" w14:textId="77777777" w:rsidR="0004082A" w:rsidRPr="00B92096" w:rsidRDefault="0004082A" w:rsidP="00BF1804">
            <w:r w:rsidRPr="00B92096">
              <w:t>Код формы бюджетной отчетности</w:t>
            </w:r>
          </w:p>
        </w:tc>
        <w:tc>
          <w:tcPr>
            <w:tcW w:w="526" w:type="pct"/>
          </w:tcPr>
          <w:p w14:paraId="446BDF35" w14:textId="77777777" w:rsidR="0004082A" w:rsidRPr="00B92096" w:rsidRDefault="0004082A" w:rsidP="00BF1804">
            <w:r w:rsidRPr="00B92096">
              <w:t xml:space="preserve">Показатель </w:t>
            </w:r>
          </w:p>
        </w:tc>
        <w:tc>
          <w:tcPr>
            <w:tcW w:w="270" w:type="pct"/>
          </w:tcPr>
          <w:p w14:paraId="795EC240" w14:textId="77777777" w:rsidR="0004082A" w:rsidRPr="00B92096" w:rsidRDefault="0004082A" w:rsidP="00BF1804">
            <w:r w:rsidRPr="00B92096">
              <w:t>Строка</w:t>
            </w:r>
          </w:p>
        </w:tc>
        <w:tc>
          <w:tcPr>
            <w:tcW w:w="243" w:type="pct"/>
          </w:tcPr>
          <w:p w14:paraId="434F14D3" w14:textId="77777777" w:rsidR="0004082A" w:rsidRPr="00B92096" w:rsidRDefault="0004082A" w:rsidP="00BF1804">
            <w:r w:rsidRPr="00B92096">
              <w:t>Графа</w:t>
            </w:r>
          </w:p>
        </w:tc>
        <w:tc>
          <w:tcPr>
            <w:tcW w:w="176" w:type="pct"/>
          </w:tcPr>
          <w:p w14:paraId="4BDEBAFE" w14:textId="77777777" w:rsidR="0004082A" w:rsidRPr="00B92096" w:rsidRDefault="0004082A" w:rsidP="00BF1804">
            <w:r w:rsidRPr="00B92096">
              <w:t xml:space="preserve">Соотношение </w:t>
            </w:r>
          </w:p>
        </w:tc>
        <w:tc>
          <w:tcPr>
            <w:tcW w:w="422" w:type="pct"/>
          </w:tcPr>
          <w:p w14:paraId="3AB88208" w14:textId="77777777" w:rsidR="0004082A" w:rsidRPr="00B92096" w:rsidRDefault="0004082A" w:rsidP="00BF1804">
            <w:r w:rsidRPr="00B92096">
              <w:t>Код формы бухгалтерской отчетности</w:t>
            </w:r>
          </w:p>
        </w:tc>
        <w:tc>
          <w:tcPr>
            <w:tcW w:w="696" w:type="pct"/>
          </w:tcPr>
          <w:p w14:paraId="53614BFD" w14:textId="77777777" w:rsidR="0004082A" w:rsidRPr="00B92096" w:rsidRDefault="0004082A" w:rsidP="00BF1804">
            <w:r w:rsidRPr="00B92096">
              <w:t>Показатель связанной формы</w:t>
            </w:r>
          </w:p>
        </w:tc>
        <w:tc>
          <w:tcPr>
            <w:tcW w:w="300" w:type="pct"/>
          </w:tcPr>
          <w:p w14:paraId="56AD1601" w14:textId="77777777" w:rsidR="0004082A" w:rsidRPr="00B92096" w:rsidRDefault="0004082A" w:rsidP="00BF1804">
            <w:r w:rsidRPr="00B92096">
              <w:t>Строка</w:t>
            </w:r>
          </w:p>
        </w:tc>
        <w:tc>
          <w:tcPr>
            <w:tcW w:w="243" w:type="pct"/>
          </w:tcPr>
          <w:p w14:paraId="4932102F" w14:textId="77777777" w:rsidR="0004082A" w:rsidRPr="00B92096" w:rsidRDefault="0004082A" w:rsidP="00BF1804">
            <w:r w:rsidRPr="00B92096">
              <w:t>Графа</w:t>
            </w:r>
          </w:p>
        </w:tc>
        <w:tc>
          <w:tcPr>
            <w:tcW w:w="363" w:type="pct"/>
          </w:tcPr>
          <w:p w14:paraId="20A3C387" w14:textId="77777777" w:rsidR="0004082A" w:rsidRPr="00B92096" w:rsidRDefault="0004082A" w:rsidP="00BF1804">
            <w:r w:rsidRPr="00B92096">
              <w:t>Контроль показателей</w:t>
            </w:r>
          </w:p>
        </w:tc>
        <w:tc>
          <w:tcPr>
            <w:tcW w:w="1211" w:type="pct"/>
          </w:tcPr>
          <w:p w14:paraId="4590CD76" w14:textId="77777777" w:rsidR="0004082A" w:rsidRPr="00B92096" w:rsidRDefault="0004082A" w:rsidP="00BF1804">
            <w:r>
              <w:t>Тип контроля</w:t>
            </w:r>
          </w:p>
        </w:tc>
      </w:tr>
      <w:tr w:rsidR="00FD7DA4" w:rsidRPr="00B92096" w14:paraId="693BB94E" w14:textId="77777777" w:rsidTr="00F46C17">
        <w:tc>
          <w:tcPr>
            <w:tcW w:w="228" w:type="pct"/>
          </w:tcPr>
          <w:p w14:paraId="76B5ABB5" w14:textId="77777777" w:rsidR="00AB58D3" w:rsidRPr="00B92096" w:rsidRDefault="00AB58D3" w:rsidP="00602498">
            <w:pPr>
              <w:tabs>
                <w:tab w:val="left" w:pos="574"/>
              </w:tabs>
              <w:ind w:left="-135" w:right="-108"/>
              <w:jc w:val="center"/>
              <w:rPr>
                <w:lang w:val="en-US"/>
              </w:rPr>
            </w:pPr>
            <w:r w:rsidRPr="00B92096">
              <w:rPr>
                <w:lang w:val="en-US"/>
              </w:rPr>
              <w:t>1</w:t>
            </w:r>
          </w:p>
        </w:tc>
        <w:tc>
          <w:tcPr>
            <w:tcW w:w="321" w:type="pct"/>
          </w:tcPr>
          <w:p w14:paraId="328934B1" w14:textId="77777777" w:rsidR="00AB58D3" w:rsidRPr="00B92096" w:rsidRDefault="00AB58D3" w:rsidP="00BF1804">
            <w:r w:rsidRPr="00B92096">
              <w:t>0503127</w:t>
            </w:r>
          </w:p>
        </w:tc>
        <w:tc>
          <w:tcPr>
            <w:tcW w:w="526" w:type="pct"/>
          </w:tcPr>
          <w:p w14:paraId="54B7408B" w14:textId="77777777" w:rsidR="00AB58D3" w:rsidRPr="00B92096" w:rsidRDefault="00AB58D3" w:rsidP="00BF1804">
            <w:r w:rsidRPr="00B92096">
              <w:t>Сумма расходов на представление субсидии на выполнение государственного (муниципального) задания</w:t>
            </w:r>
            <w:r w:rsidRPr="00B92096">
              <w:rPr>
                <w:rStyle w:val="ae"/>
              </w:rPr>
              <w:footnoteReference w:id="11"/>
            </w:r>
          </w:p>
        </w:tc>
        <w:tc>
          <w:tcPr>
            <w:tcW w:w="270" w:type="pct"/>
          </w:tcPr>
          <w:p w14:paraId="1533F0F6" w14:textId="77777777" w:rsidR="00AB58D3" w:rsidRPr="00B92096" w:rsidRDefault="00AB58D3" w:rsidP="00BF1804">
            <w:r>
              <w:rPr>
                <w:lang w:val="en-US"/>
              </w:rPr>
              <w:t>200</w:t>
            </w:r>
            <w:r>
              <w:t xml:space="preserve"> (КВР 611 + </w:t>
            </w:r>
            <w:r w:rsidR="00A51517">
              <w:t xml:space="preserve">614 + </w:t>
            </w:r>
            <w:r>
              <w:t>621</w:t>
            </w:r>
            <w:r w:rsidR="00A51517">
              <w:t xml:space="preserve"> + 624</w:t>
            </w:r>
            <w:r>
              <w:t>)</w:t>
            </w:r>
          </w:p>
        </w:tc>
        <w:tc>
          <w:tcPr>
            <w:tcW w:w="243" w:type="pct"/>
          </w:tcPr>
          <w:p w14:paraId="04AFC664" w14:textId="77777777" w:rsidR="00AB58D3" w:rsidRPr="00B92096" w:rsidRDefault="00AB58D3" w:rsidP="00BF1804">
            <w:r>
              <w:rPr>
                <w:lang w:val="en-US"/>
              </w:rPr>
              <w:t xml:space="preserve">9 </w:t>
            </w:r>
            <w:r>
              <w:t>раздел 2</w:t>
            </w:r>
          </w:p>
        </w:tc>
        <w:tc>
          <w:tcPr>
            <w:tcW w:w="176" w:type="pct"/>
          </w:tcPr>
          <w:p w14:paraId="665AA692" w14:textId="77777777" w:rsidR="00AB58D3" w:rsidRPr="00B92096" w:rsidRDefault="00AB58D3" w:rsidP="00BF1804">
            <w:r w:rsidRPr="00B92096">
              <w:t>=</w:t>
            </w:r>
          </w:p>
        </w:tc>
        <w:tc>
          <w:tcPr>
            <w:tcW w:w="422" w:type="pct"/>
          </w:tcPr>
          <w:p w14:paraId="3EB50A61" w14:textId="77777777" w:rsidR="00AB58D3" w:rsidRPr="00B92096" w:rsidRDefault="00AB58D3" w:rsidP="00BF1804">
            <w:r w:rsidRPr="00B92096">
              <w:t>0503737 (4)</w:t>
            </w:r>
          </w:p>
        </w:tc>
        <w:tc>
          <w:tcPr>
            <w:tcW w:w="696" w:type="pct"/>
          </w:tcPr>
          <w:p w14:paraId="425BEED3" w14:textId="77777777" w:rsidR="00AB58D3" w:rsidRPr="00B92096" w:rsidRDefault="00AB58D3" w:rsidP="00BF1804"/>
        </w:tc>
        <w:tc>
          <w:tcPr>
            <w:tcW w:w="300" w:type="pct"/>
          </w:tcPr>
          <w:p w14:paraId="5BE5E859" w14:textId="77777777" w:rsidR="00AB58D3" w:rsidRPr="00B92096" w:rsidRDefault="00AB58D3" w:rsidP="00BF1804">
            <w:r w:rsidRPr="00B92096">
              <w:t>040</w:t>
            </w:r>
          </w:p>
        </w:tc>
        <w:tc>
          <w:tcPr>
            <w:tcW w:w="243" w:type="pct"/>
          </w:tcPr>
          <w:p w14:paraId="1E0F740D" w14:textId="77777777" w:rsidR="00AB58D3" w:rsidRPr="00B92096" w:rsidRDefault="00AB58D3" w:rsidP="00BF1804">
            <w:r w:rsidRPr="00B92096">
              <w:t>9</w:t>
            </w:r>
          </w:p>
        </w:tc>
        <w:tc>
          <w:tcPr>
            <w:tcW w:w="363" w:type="pct"/>
          </w:tcPr>
          <w:p w14:paraId="51E3E8C5" w14:textId="77777777" w:rsidR="00AB58D3" w:rsidRPr="00B92096" w:rsidRDefault="00AB58D3" w:rsidP="00BF1804">
            <w:r w:rsidRPr="00B92096">
              <w:t>Сумма субсидий</w:t>
            </w:r>
            <w:r w:rsidR="001379BF">
              <w:t>,</w:t>
            </w:r>
            <w:r w:rsidRPr="00B92096">
              <w:t xml:space="preserve"> перечисленных из бюджета на выполнение государственного (муниципального) задания не соответствует сумме ее поступлений</w:t>
            </w:r>
            <w:r>
              <w:t xml:space="preserve"> – требует пояснений</w:t>
            </w:r>
          </w:p>
        </w:tc>
        <w:tc>
          <w:tcPr>
            <w:tcW w:w="1211" w:type="pct"/>
          </w:tcPr>
          <w:p w14:paraId="2F65A370" w14:textId="77777777" w:rsidR="00AB58D3" w:rsidRPr="00B92096" w:rsidRDefault="00AB58D3" w:rsidP="00BF1804">
            <w:r>
              <w:t>П</w:t>
            </w:r>
          </w:p>
        </w:tc>
      </w:tr>
      <w:tr w:rsidR="00FD7DA4" w:rsidRPr="00B92096" w14:paraId="36418808" w14:textId="77777777" w:rsidTr="00F46C17">
        <w:tc>
          <w:tcPr>
            <w:tcW w:w="228" w:type="pct"/>
          </w:tcPr>
          <w:p w14:paraId="3340D953" w14:textId="77777777" w:rsidR="00AB58D3" w:rsidRPr="00B92096" w:rsidRDefault="00AB58D3" w:rsidP="00602498">
            <w:pPr>
              <w:tabs>
                <w:tab w:val="left" w:pos="574"/>
              </w:tabs>
              <w:ind w:left="-135" w:right="-108"/>
              <w:jc w:val="center"/>
            </w:pPr>
            <w:r w:rsidRPr="00B92096">
              <w:t>2</w:t>
            </w:r>
          </w:p>
        </w:tc>
        <w:tc>
          <w:tcPr>
            <w:tcW w:w="321" w:type="pct"/>
          </w:tcPr>
          <w:p w14:paraId="59DE25E2" w14:textId="77777777" w:rsidR="00AB58D3" w:rsidRPr="00B92096" w:rsidRDefault="00AB58D3" w:rsidP="00BF1804">
            <w:r w:rsidRPr="00B92096">
              <w:t>0503127</w:t>
            </w:r>
          </w:p>
        </w:tc>
        <w:tc>
          <w:tcPr>
            <w:tcW w:w="526" w:type="pct"/>
          </w:tcPr>
          <w:p w14:paraId="3A603C0C" w14:textId="77777777" w:rsidR="00AB58D3" w:rsidRPr="00B92096" w:rsidRDefault="00AB58D3" w:rsidP="00BF1804">
            <w:r w:rsidRPr="00B92096">
              <w:t xml:space="preserve">Сумма расходов на представление целевых субсидий </w:t>
            </w:r>
          </w:p>
        </w:tc>
        <w:tc>
          <w:tcPr>
            <w:tcW w:w="270" w:type="pct"/>
          </w:tcPr>
          <w:p w14:paraId="18EC763F" w14:textId="77777777" w:rsidR="00AB58D3" w:rsidRPr="00B92096" w:rsidRDefault="00AB58D3" w:rsidP="00BF1804">
            <w:r>
              <w:rPr>
                <w:lang w:val="en-US"/>
              </w:rPr>
              <w:t>200</w:t>
            </w:r>
            <w:r>
              <w:t xml:space="preserve"> (КВР 612 + 622)</w:t>
            </w:r>
          </w:p>
        </w:tc>
        <w:tc>
          <w:tcPr>
            <w:tcW w:w="243" w:type="pct"/>
          </w:tcPr>
          <w:p w14:paraId="42811937" w14:textId="77777777" w:rsidR="00AB58D3" w:rsidRPr="00B92096" w:rsidRDefault="00AB58D3" w:rsidP="00BF1804">
            <w:r>
              <w:rPr>
                <w:lang w:val="en-US"/>
              </w:rPr>
              <w:t xml:space="preserve">9 </w:t>
            </w:r>
            <w:r>
              <w:t>раздел 2</w:t>
            </w:r>
          </w:p>
        </w:tc>
        <w:tc>
          <w:tcPr>
            <w:tcW w:w="176" w:type="pct"/>
          </w:tcPr>
          <w:p w14:paraId="6DB13403" w14:textId="77777777" w:rsidR="00AB58D3" w:rsidRPr="00B92096" w:rsidRDefault="00AB58D3" w:rsidP="00BF1804">
            <w:r w:rsidRPr="00B92096">
              <w:t>=</w:t>
            </w:r>
          </w:p>
        </w:tc>
        <w:tc>
          <w:tcPr>
            <w:tcW w:w="422" w:type="pct"/>
          </w:tcPr>
          <w:p w14:paraId="4225398C" w14:textId="77777777" w:rsidR="00AB58D3" w:rsidRPr="00B92096" w:rsidRDefault="00AB58D3" w:rsidP="00BF1804">
            <w:r w:rsidRPr="00B92096">
              <w:t>0503737 (5)</w:t>
            </w:r>
          </w:p>
        </w:tc>
        <w:tc>
          <w:tcPr>
            <w:tcW w:w="696" w:type="pct"/>
          </w:tcPr>
          <w:p w14:paraId="291D7D69" w14:textId="77777777" w:rsidR="00AB58D3" w:rsidRPr="00B92096" w:rsidRDefault="00AB58D3" w:rsidP="00BF1804"/>
        </w:tc>
        <w:tc>
          <w:tcPr>
            <w:tcW w:w="300" w:type="pct"/>
          </w:tcPr>
          <w:p w14:paraId="6B60FEE8" w14:textId="77777777" w:rsidR="00AB58D3" w:rsidRPr="00B92096" w:rsidRDefault="00AB58D3" w:rsidP="00E75AB7">
            <w:r>
              <w:t>060</w:t>
            </w:r>
          </w:p>
        </w:tc>
        <w:tc>
          <w:tcPr>
            <w:tcW w:w="243" w:type="pct"/>
          </w:tcPr>
          <w:p w14:paraId="031FFB5A" w14:textId="77777777" w:rsidR="00AB58D3" w:rsidRPr="00B92096" w:rsidRDefault="00AB58D3" w:rsidP="00BF1804">
            <w:r w:rsidRPr="00B92096">
              <w:t>9</w:t>
            </w:r>
          </w:p>
        </w:tc>
        <w:tc>
          <w:tcPr>
            <w:tcW w:w="363" w:type="pct"/>
          </w:tcPr>
          <w:p w14:paraId="7CFA62EA" w14:textId="77777777" w:rsidR="00AB58D3" w:rsidRPr="00B92096" w:rsidRDefault="00AB58D3" w:rsidP="00EA3BFF">
            <w:r w:rsidRPr="00B92096">
              <w:t>Сумма перечисленных из бюджета целевых субсидий не соответствует сумме их поступлений</w:t>
            </w:r>
            <w:r>
              <w:t xml:space="preserve"> – </w:t>
            </w:r>
            <w:r w:rsidR="00EA3BFF">
              <w:t>недопустимо</w:t>
            </w:r>
          </w:p>
        </w:tc>
        <w:tc>
          <w:tcPr>
            <w:tcW w:w="1211" w:type="pct"/>
          </w:tcPr>
          <w:p w14:paraId="2CB1A632" w14:textId="2177E774" w:rsidR="00AB58D3" w:rsidRPr="00B92096" w:rsidRDefault="00B228D5" w:rsidP="00BF1804">
            <w:r>
              <w:t>П</w:t>
            </w:r>
          </w:p>
        </w:tc>
      </w:tr>
      <w:tr w:rsidR="00FD7DA4" w:rsidRPr="00B92096" w14:paraId="361FA9FC" w14:textId="77777777" w:rsidTr="00F46C17">
        <w:tc>
          <w:tcPr>
            <w:tcW w:w="228" w:type="pct"/>
          </w:tcPr>
          <w:p w14:paraId="0B0C79C5" w14:textId="77777777" w:rsidR="00AB58D3" w:rsidRPr="00B92096" w:rsidRDefault="00AB58D3" w:rsidP="00602498">
            <w:pPr>
              <w:tabs>
                <w:tab w:val="left" w:pos="574"/>
              </w:tabs>
              <w:ind w:left="-135" w:right="-108"/>
              <w:jc w:val="center"/>
            </w:pPr>
            <w:r w:rsidRPr="00B92096">
              <w:t>3</w:t>
            </w:r>
          </w:p>
        </w:tc>
        <w:tc>
          <w:tcPr>
            <w:tcW w:w="321" w:type="pct"/>
          </w:tcPr>
          <w:p w14:paraId="78A82C64" w14:textId="77777777" w:rsidR="00AB58D3" w:rsidRPr="00B92096" w:rsidRDefault="00AB58D3" w:rsidP="00BF1804">
            <w:r w:rsidRPr="00B92096">
              <w:t>0503127</w:t>
            </w:r>
          </w:p>
        </w:tc>
        <w:tc>
          <w:tcPr>
            <w:tcW w:w="526" w:type="pct"/>
          </w:tcPr>
          <w:p w14:paraId="66BBF083" w14:textId="77777777" w:rsidR="00AB58D3" w:rsidRPr="00B92096" w:rsidRDefault="00AB58D3" w:rsidP="00BF1804">
            <w:r w:rsidRPr="00B92096">
              <w:t>Сумма расходов на представление субсидий на цели осуществления капитальных вложений</w:t>
            </w:r>
          </w:p>
        </w:tc>
        <w:tc>
          <w:tcPr>
            <w:tcW w:w="270" w:type="pct"/>
          </w:tcPr>
          <w:p w14:paraId="5306B8EA" w14:textId="77777777" w:rsidR="00AB58D3" w:rsidRPr="00B92096" w:rsidRDefault="00AB58D3" w:rsidP="00BF1804">
            <w:r>
              <w:rPr>
                <w:lang w:val="en-US"/>
              </w:rPr>
              <w:t>200</w:t>
            </w:r>
            <w:r>
              <w:t xml:space="preserve"> (КВР </w:t>
            </w:r>
            <w:r w:rsidR="000465CA">
              <w:t xml:space="preserve">461+ 462+ </w:t>
            </w:r>
            <w:r>
              <w:t>464 + 465)</w:t>
            </w:r>
          </w:p>
        </w:tc>
        <w:tc>
          <w:tcPr>
            <w:tcW w:w="243" w:type="pct"/>
          </w:tcPr>
          <w:p w14:paraId="43F0D55B" w14:textId="77777777" w:rsidR="00AB58D3" w:rsidRPr="00B92096" w:rsidRDefault="00AB58D3" w:rsidP="00BF1804">
            <w:r>
              <w:rPr>
                <w:lang w:val="en-US"/>
              </w:rPr>
              <w:t xml:space="preserve">9 </w:t>
            </w:r>
            <w:r>
              <w:t>раздел 2</w:t>
            </w:r>
          </w:p>
        </w:tc>
        <w:tc>
          <w:tcPr>
            <w:tcW w:w="176" w:type="pct"/>
          </w:tcPr>
          <w:p w14:paraId="0935D090" w14:textId="77777777" w:rsidR="00AB58D3" w:rsidRPr="00B92096" w:rsidRDefault="00AB58D3" w:rsidP="00BF1804">
            <w:r w:rsidRPr="00B92096">
              <w:t>=</w:t>
            </w:r>
          </w:p>
        </w:tc>
        <w:tc>
          <w:tcPr>
            <w:tcW w:w="422" w:type="pct"/>
          </w:tcPr>
          <w:p w14:paraId="708EE93E" w14:textId="77777777" w:rsidR="00AB58D3" w:rsidRPr="00B92096" w:rsidRDefault="00AB58D3" w:rsidP="00BF1804">
            <w:r w:rsidRPr="00B92096">
              <w:t>0503737 (6)</w:t>
            </w:r>
          </w:p>
        </w:tc>
        <w:tc>
          <w:tcPr>
            <w:tcW w:w="696" w:type="pct"/>
          </w:tcPr>
          <w:p w14:paraId="3596F3EC" w14:textId="77777777" w:rsidR="00AB58D3" w:rsidRPr="00B92096" w:rsidRDefault="00AB58D3" w:rsidP="00BF1804"/>
        </w:tc>
        <w:tc>
          <w:tcPr>
            <w:tcW w:w="300" w:type="pct"/>
          </w:tcPr>
          <w:p w14:paraId="7B187D12" w14:textId="77777777" w:rsidR="00AB58D3" w:rsidRPr="00B92096" w:rsidRDefault="00AB58D3" w:rsidP="00EC7FFE">
            <w:r w:rsidRPr="00B92096">
              <w:t xml:space="preserve"> </w:t>
            </w:r>
            <w:r>
              <w:t>060</w:t>
            </w:r>
          </w:p>
        </w:tc>
        <w:tc>
          <w:tcPr>
            <w:tcW w:w="243" w:type="pct"/>
          </w:tcPr>
          <w:p w14:paraId="758321A8" w14:textId="77777777" w:rsidR="00AB58D3" w:rsidRPr="00B92096" w:rsidRDefault="00AB58D3" w:rsidP="00BF1804">
            <w:r w:rsidRPr="00B92096">
              <w:t>9</w:t>
            </w:r>
          </w:p>
        </w:tc>
        <w:tc>
          <w:tcPr>
            <w:tcW w:w="363" w:type="pct"/>
          </w:tcPr>
          <w:p w14:paraId="42AF2FA1" w14:textId="77777777" w:rsidR="00AB58D3" w:rsidRPr="00B92096" w:rsidRDefault="00AB58D3" w:rsidP="001379BF">
            <w:r w:rsidRPr="00B92096">
              <w:t>Сумма перечисленных из бюджета субсидий на цели осуществления капитальных вложений</w:t>
            </w:r>
            <w:r w:rsidRPr="00B92096" w:rsidDel="0009298E">
              <w:t xml:space="preserve"> </w:t>
            </w:r>
            <w:r w:rsidRPr="00B92096">
              <w:t>не соответствует сумме их поступлений</w:t>
            </w:r>
            <w:r>
              <w:t xml:space="preserve"> </w:t>
            </w:r>
            <w:r w:rsidR="001379BF">
              <w:t>– недопустимо</w:t>
            </w:r>
          </w:p>
        </w:tc>
        <w:tc>
          <w:tcPr>
            <w:tcW w:w="1211" w:type="pct"/>
          </w:tcPr>
          <w:p w14:paraId="55C3083B" w14:textId="71B44CD3" w:rsidR="00AB58D3" w:rsidRPr="00B92096" w:rsidRDefault="00D613D1" w:rsidP="001379BF">
            <w:r>
              <w:t>Б</w:t>
            </w:r>
          </w:p>
        </w:tc>
      </w:tr>
      <w:tr w:rsidR="00FD7DA4" w:rsidRPr="00B92096" w14:paraId="34705A1E" w14:textId="77777777" w:rsidTr="00F46C17">
        <w:tc>
          <w:tcPr>
            <w:tcW w:w="228" w:type="pct"/>
          </w:tcPr>
          <w:p w14:paraId="77C8E742" w14:textId="77777777" w:rsidR="00AB58D3" w:rsidRPr="00B92096" w:rsidRDefault="00AB58D3" w:rsidP="00602498">
            <w:pPr>
              <w:tabs>
                <w:tab w:val="left" w:pos="574"/>
              </w:tabs>
              <w:ind w:left="-135" w:right="-108"/>
              <w:jc w:val="center"/>
            </w:pPr>
            <w:r w:rsidRPr="00B92096">
              <w:t>4</w:t>
            </w:r>
            <w:r w:rsidRPr="00B92096">
              <w:rPr>
                <w:rStyle w:val="ae"/>
              </w:rPr>
              <w:footnoteReference w:id="12"/>
            </w:r>
          </w:p>
        </w:tc>
        <w:tc>
          <w:tcPr>
            <w:tcW w:w="321" w:type="pct"/>
          </w:tcPr>
          <w:p w14:paraId="715CD073" w14:textId="77777777" w:rsidR="00AB58D3" w:rsidRPr="00B92096" w:rsidRDefault="00AB58D3" w:rsidP="00621AD5">
            <w:r w:rsidRPr="00B92096">
              <w:t xml:space="preserve">0503779 </w:t>
            </w:r>
          </w:p>
        </w:tc>
        <w:tc>
          <w:tcPr>
            <w:tcW w:w="526" w:type="pct"/>
          </w:tcPr>
          <w:p w14:paraId="10B5C730" w14:textId="77777777" w:rsidR="00AB58D3" w:rsidRPr="00B92096" w:rsidRDefault="00AB58D3" w:rsidP="00BF1804">
            <w:r w:rsidRPr="00B92096">
              <w:rPr>
                <w:color w:val="000000"/>
              </w:rPr>
              <w:t>раздел 2 «Счета в финансовом органе»</w:t>
            </w:r>
          </w:p>
        </w:tc>
        <w:tc>
          <w:tcPr>
            <w:tcW w:w="270" w:type="pct"/>
          </w:tcPr>
          <w:p w14:paraId="28A73635" w14:textId="77777777" w:rsidR="00AB58D3" w:rsidRPr="00B92096" w:rsidRDefault="00AB58D3" w:rsidP="00BF1804">
            <w:r w:rsidRPr="00B92096">
              <w:t>2201*</w:t>
            </w:r>
          </w:p>
          <w:p w14:paraId="31D76AD1" w14:textId="77777777" w:rsidR="00AB58D3" w:rsidRPr="00B92096" w:rsidRDefault="00AB58D3" w:rsidP="00BF1804">
            <w:r w:rsidRPr="00B92096">
              <w:t>4201*</w:t>
            </w:r>
          </w:p>
          <w:p w14:paraId="3029AC6B" w14:textId="77777777" w:rsidR="00AB58D3" w:rsidRPr="00B92096" w:rsidRDefault="00AB58D3" w:rsidP="00BF1804">
            <w:r w:rsidRPr="00B92096">
              <w:t>3201*</w:t>
            </w:r>
          </w:p>
        </w:tc>
        <w:tc>
          <w:tcPr>
            <w:tcW w:w="243" w:type="pct"/>
          </w:tcPr>
          <w:p w14:paraId="49C84C34" w14:textId="77777777" w:rsidR="00AB58D3" w:rsidRPr="00B92096" w:rsidRDefault="00AB58D3" w:rsidP="00BF1804">
            <w:r w:rsidRPr="00B92096">
              <w:t>3</w:t>
            </w:r>
          </w:p>
        </w:tc>
        <w:tc>
          <w:tcPr>
            <w:tcW w:w="176" w:type="pct"/>
          </w:tcPr>
          <w:p w14:paraId="24203DBC" w14:textId="77777777" w:rsidR="00AB58D3" w:rsidRPr="00B92096" w:rsidRDefault="00AB58D3" w:rsidP="00BF1804">
            <w:r w:rsidRPr="00B92096">
              <w:t>=</w:t>
            </w:r>
          </w:p>
        </w:tc>
        <w:tc>
          <w:tcPr>
            <w:tcW w:w="422" w:type="pct"/>
          </w:tcPr>
          <w:p w14:paraId="03ED1CC8" w14:textId="77777777" w:rsidR="00AB58D3" w:rsidRPr="00B92096" w:rsidRDefault="00AB58D3" w:rsidP="00BF1804">
            <w:r w:rsidRPr="00B92096">
              <w:t>Расшифровка остатков средств к Балансу по операциям кассового обслуживания бюджетных учреждений, автономных учреждений и иных организаций (ф. 0503154)</w:t>
            </w:r>
          </w:p>
        </w:tc>
        <w:tc>
          <w:tcPr>
            <w:tcW w:w="696" w:type="pct"/>
          </w:tcPr>
          <w:p w14:paraId="3A75E312" w14:textId="77777777" w:rsidR="00AB58D3" w:rsidRPr="00B92096" w:rsidRDefault="00AB58D3" w:rsidP="0089136B">
            <w:r w:rsidRPr="00B92096">
              <w:t>20,30,41</w:t>
            </w:r>
            <w:r w:rsidR="00A87CDE">
              <w:t>,71</w:t>
            </w:r>
          </w:p>
        </w:tc>
        <w:tc>
          <w:tcPr>
            <w:tcW w:w="300" w:type="pct"/>
          </w:tcPr>
          <w:p w14:paraId="57950F24" w14:textId="77777777" w:rsidR="00AB58D3" w:rsidRPr="00B92096" w:rsidRDefault="00AB58D3" w:rsidP="00BF1804">
            <w:r w:rsidRPr="00B92096">
              <w:t>Сумма показателей по счетам бюджетных учреждений (ЛС 20),</w:t>
            </w:r>
          </w:p>
          <w:p w14:paraId="0C72BD9C" w14:textId="77777777" w:rsidR="00AB58D3" w:rsidRPr="00B92096" w:rsidRDefault="00AB58D3" w:rsidP="001379BF">
            <w:r w:rsidRPr="00B92096">
              <w:t>по счетам автономных учреждений (ЛС 30)</w:t>
            </w:r>
            <w:r>
              <w:t>, ЛС 41</w:t>
            </w:r>
            <w:r w:rsidR="00A87CDE">
              <w:t>,71</w:t>
            </w:r>
            <w:r>
              <w:t>,</w:t>
            </w:r>
            <w:r w:rsidRPr="00B92096">
              <w:t xml:space="preserve"> подведомственных ГРБС, предоставляющему ф. 0503779 (По коду ГРБС в соответствии с гр</w:t>
            </w:r>
            <w:r w:rsidR="001379BF">
              <w:t>.</w:t>
            </w:r>
            <w:r w:rsidRPr="00B92096">
              <w:t xml:space="preserve"> 3)</w:t>
            </w:r>
          </w:p>
        </w:tc>
        <w:tc>
          <w:tcPr>
            <w:tcW w:w="243" w:type="pct"/>
          </w:tcPr>
          <w:p w14:paraId="28E0C1DF" w14:textId="77777777" w:rsidR="00AB58D3" w:rsidRPr="00B92096" w:rsidRDefault="00AB58D3" w:rsidP="00BF1804">
            <w:r w:rsidRPr="00B92096">
              <w:t>6</w:t>
            </w:r>
          </w:p>
        </w:tc>
        <w:tc>
          <w:tcPr>
            <w:tcW w:w="363" w:type="pct"/>
          </w:tcPr>
          <w:p w14:paraId="517A4454" w14:textId="77777777" w:rsidR="00AB58D3" w:rsidRPr="00B92096" w:rsidRDefault="00AB58D3" w:rsidP="00BF1804">
            <w:r w:rsidRPr="00B92096">
              <w:t>Сумма остатков денежных средств на лицевых счетах учреждений (ЛС 20,30</w:t>
            </w:r>
            <w:r>
              <w:t>, 41</w:t>
            </w:r>
            <w:r w:rsidR="00A87CDE">
              <w:t>,71</w:t>
            </w:r>
            <w:r w:rsidRPr="00B92096">
              <w:t>) в органе казначейства не соответствует сумме остатков, отраженных в форме 0503779</w:t>
            </w:r>
            <w:r>
              <w:t xml:space="preserve"> </w:t>
            </w:r>
            <w:r w:rsidR="001379BF">
              <w:t>–</w:t>
            </w:r>
            <w:r>
              <w:t xml:space="preserve"> недопустимо</w:t>
            </w:r>
          </w:p>
        </w:tc>
        <w:tc>
          <w:tcPr>
            <w:tcW w:w="1211" w:type="pct"/>
          </w:tcPr>
          <w:p w14:paraId="5A9C2CD2" w14:textId="77777777" w:rsidR="00AB58D3" w:rsidRPr="00B92096" w:rsidRDefault="00AB58D3" w:rsidP="00BF1804">
            <w:r>
              <w:t>Б</w:t>
            </w:r>
          </w:p>
        </w:tc>
      </w:tr>
      <w:tr w:rsidR="00FD7DA4" w:rsidRPr="00B92096" w14:paraId="05D1A73C" w14:textId="77777777" w:rsidTr="00F46C17">
        <w:tc>
          <w:tcPr>
            <w:tcW w:w="228" w:type="pct"/>
          </w:tcPr>
          <w:p w14:paraId="553E04F8" w14:textId="77777777" w:rsidR="00AB58D3" w:rsidRPr="00B92096" w:rsidRDefault="00AB58D3" w:rsidP="00602498">
            <w:pPr>
              <w:tabs>
                <w:tab w:val="left" w:pos="574"/>
              </w:tabs>
              <w:ind w:left="-135" w:right="-108"/>
              <w:jc w:val="center"/>
            </w:pPr>
            <w:r w:rsidRPr="00B92096">
              <w:t>5</w:t>
            </w:r>
          </w:p>
        </w:tc>
        <w:tc>
          <w:tcPr>
            <w:tcW w:w="321" w:type="pct"/>
          </w:tcPr>
          <w:p w14:paraId="4751704A" w14:textId="77777777" w:rsidR="00AB58D3" w:rsidRPr="00B92096" w:rsidRDefault="00AB58D3" w:rsidP="00621AD5">
            <w:r w:rsidRPr="00B92096">
              <w:t xml:space="preserve">0503779 </w:t>
            </w:r>
          </w:p>
        </w:tc>
        <w:tc>
          <w:tcPr>
            <w:tcW w:w="526" w:type="pct"/>
          </w:tcPr>
          <w:p w14:paraId="1A4DAAB1" w14:textId="77777777" w:rsidR="00AB58D3" w:rsidRPr="00B92096" w:rsidRDefault="00AB58D3" w:rsidP="00BF1804">
            <w:r w:rsidRPr="00B92096">
              <w:rPr>
                <w:color w:val="000000"/>
              </w:rPr>
              <w:t>раздел 2 «Счета в финансовом органе»</w:t>
            </w:r>
          </w:p>
        </w:tc>
        <w:tc>
          <w:tcPr>
            <w:tcW w:w="270" w:type="pct"/>
          </w:tcPr>
          <w:p w14:paraId="3099F9AE" w14:textId="77777777" w:rsidR="00AB58D3" w:rsidRPr="00B92096" w:rsidRDefault="00AB58D3" w:rsidP="00BF1804">
            <w:r w:rsidRPr="00B92096">
              <w:t>5201*</w:t>
            </w:r>
          </w:p>
          <w:p w14:paraId="1E0C5697" w14:textId="77777777" w:rsidR="00AB58D3" w:rsidRPr="00B92096" w:rsidRDefault="00AB58D3" w:rsidP="00BF1804">
            <w:r w:rsidRPr="00B92096">
              <w:t>6201*</w:t>
            </w:r>
          </w:p>
        </w:tc>
        <w:tc>
          <w:tcPr>
            <w:tcW w:w="243" w:type="pct"/>
          </w:tcPr>
          <w:p w14:paraId="5A62922E" w14:textId="77777777" w:rsidR="00AB58D3" w:rsidRPr="00B92096" w:rsidRDefault="00AB58D3" w:rsidP="00BF1804">
            <w:r w:rsidRPr="00B92096">
              <w:t>3</w:t>
            </w:r>
          </w:p>
        </w:tc>
        <w:tc>
          <w:tcPr>
            <w:tcW w:w="176" w:type="pct"/>
          </w:tcPr>
          <w:p w14:paraId="128ED8D0" w14:textId="77777777" w:rsidR="00AB58D3" w:rsidRPr="00B92096" w:rsidRDefault="00AB58D3" w:rsidP="00BF1804">
            <w:r w:rsidRPr="00B92096">
              <w:t>=</w:t>
            </w:r>
          </w:p>
        </w:tc>
        <w:tc>
          <w:tcPr>
            <w:tcW w:w="422" w:type="pct"/>
          </w:tcPr>
          <w:p w14:paraId="0D205ED6" w14:textId="77777777" w:rsidR="00AB58D3" w:rsidRPr="00B92096" w:rsidRDefault="00AB58D3" w:rsidP="00BF1804">
            <w:r w:rsidRPr="00B92096">
              <w:t>Расшифровка остатков средств к Балансу по операциям кассового обслуживания бюджетных учреждений, автономных учреждений и иных организаций (ф. 0503154)</w:t>
            </w:r>
          </w:p>
        </w:tc>
        <w:tc>
          <w:tcPr>
            <w:tcW w:w="696" w:type="pct"/>
          </w:tcPr>
          <w:p w14:paraId="2DE2DEDB" w14:textId="77777777" w:rsidR="00AB58D3" w:rsidRPr="00B92096" w:rsidRDefault="00AB58D3" w:rsidP="00E75AB7">
            <w:r w:rsidRPr="00B92096">
              <w:t>21, 31</w:t>
            </w:r>
          </w:p>
        </w:tc>
        <w:tc>
          <w:tcPr>
            <w:tcW w:w="300" w:type="pct"/>
          </w:tcPr>
          <w:p w14:paraId="738C4A5A" w14:textId="77777777" w:rsidR="00AB58D3" w:rsidRPr="00B92096" w:rsidRDefault="00AB58D3" w:rsidP="00BF1804">
            <w:r w:rsidRPr="00B92096">
              <w:t>Сумма показателей по счетам бюджетных учреждений (ЛС 21),</w:t>
            </w:r>
          </w:p>
          <w:p w14:paraId="680D53E2" w14:textId="77777777" w:rsidR="00AB58D3" w:rsidRPr="00B92096" w:rsidRDefault="00AB58D3" w:rsidP="001379BF">
            <w:r w:rsidRPr="00B92096">
              <w:t>по счетам автономных учреждений (ЛС 31) подведомственных ГРБС, предоставляющему ф. 0503779 (По коду ГРБС в соответствии с гр</w:t>
            </w:r>
            <w:r w:rsidR="001379BF">
              <w:t>.</w:t>
            </w:r>
            <w:r w:rsidRPr="00B92096">
              <w:t xml:space="preserve"> 3)</w:t>
            </w:r>
          </w:p>
        </w:tc>
        <w:tc>
          <w:tcPr>
            <w:tcW w:w="243" w:type="pct"/>
          </w:tcPr>
          <w:p w14:paraId="6257E23C" w14:textId="77777777" w:rsidR="00AB58D3" w:rsidRPr="00B92096" w:rsidRDefault="00AB58D3" w:rsidP="00BF1804">
            <w:r w:rsidRPr="00B92096">
              <w:t>6</w:t>
            </w:r>
          </w:p>
        </w:tc>
        <w:tc>
          <w:tcPr>
            <w:tcW w:w="363" w:type="pct"/>
          </w:tcPr>
          <w:p w14:paraId="608F0F88" w14:textId="081DE081" w:rsidR="00AB58D3" w:rsidRPr="00B92096" w:rsidRDefault="00AB58D3" w:rsidP="00BF1804">
            <w:r w:rsidRPr="00B92096">
              <w:t>Сумма остатков денежных средств на лицевых счетах учреждений (ЛС 21, 31) в органе казначейства не соответствует сумме остатков, отраженных в форме 0503779</w:t>
            </w:r>
            <w:r>
              <w:t xml:space="preserve"> </w:t>
            </w:r>
            <w:r w:rsidR="00683BF6">
              <w:t>–</w:t>
            </w:r>
            <w:r>
              <w:t xml:space="preserve"> недопустимо</w:t>
            </w:r>
          </w:p>
        </w:tc>
        <w:tc>
          <w:tcPr>
            <w:tcW w:w="1211" w:type="pct"/>
          </w:tcPr>
          <w:p w14:paraId="6B53B849" w14:textId="77777777" w:rsidR="00AB58D3" w:rsidRPr="00B92096" w:rsidRDefault="00AB58D3" w:rsidP="00BF1804">
            <w:r>
              <w:t>Б</w:t>
            </w:r>
          </w:p>
        </w:tc>
      </w:tr>
      <w:tr w:rsidR="00FD7DA4" w:rsidRPr="00B92096" w14:paraId="20F281B8" w14:textId="77777777" w:rsidTr="00F46C17">
        <w:tc>
          <w:tcPr>
            <w:tcW w:w="228" w:type="pct"/>
          </w:tcPr>
          <w:p w14:paraId="57094CB0" w14:textId="77777777" w:rsidR="00AB58D3" w:rsidRPr="00B92096" w:rsidRDefault="00AB58D3" w:rsidP="00602498">
            <w:pPr>
              <w:tabs>
                <w:tab w:val="left" w:pos="574"/>
              </w:tabs>
              <w:ind w:left="-135" w:right="-108"/>
              <w:jc w:val="center"/>
            </w:pPr>
            <w:r w:rsidRPr="00B92096">
              <w:t>6</w:t>
            </w:r>
          </w:p>
        </w:tc>
        <w:tc>
          <w:tcPr>
            <w:tcW w:w="321" w:type="pct"/>
          </w:tcPr>
          <w:p w14:paraId="1ACFD601" w14:textId="77777777" w:rsidR="00AB58D3" w:rsidRPr="00B92096" w:rsidRDefault="00AB58D3" w:rsidP="00621AD5">
            <w:r w:rsidRPr="00B92096">
              <w:t xml:space="preserve">0503779 </w:t>
            </w:r>
          </w:p>
        </w:tc>
        <w:tc>
          <w:tcPr>
            <w:tcW w:w="526" w:type="pct"/>
          </w:tcPr>
          <w:p w14:paraId="3251A494" w14:textId="77777777" w:rsidR="00AB58D3" w:rsidRPr="00B92096" w:rsidRDefault="00AB58D3" w:rsidP="00BF1804">
            <w:r w:rsidRPr="00B92096">
              <w:rPr>
                <w:color w:val="000000"/>
              </w:rPr>
              <w:t>раздел 2 «Счета в финансовом органе»</w:t>
            </w:r>
          </w:p>
        </w:tc>
        <w:tc>
          <w:tcPr>
            <w:tcW w:w="270" w:type="pct"/>
          </w:tcPr>
          <w:p w14:paraId="01238ECC" w14:textId="77777777" w:rsidR="00AB58D3" w:rsidRPr="00B92096" w:rsidRDefault="00AB58D3" w:rsidP="00BF1804">
            <w:r w:rsidRPr="00B92096">
              <w:t>7201*</w:t>
            </w:r>
          </w:p>
          <w:p w14:paraId="4C29D118" w14:textId="77777777" w:rsidR="00AB58D3" w:rsidRPr="00B92096" w:rsidRDefault="00AB58D3" w:rsidP="00BF1804"/>
        </w:tc>
        <w:tc>
          <w:tcPr>
            <w:tcW w:w="243" w:type="pct"/>
          </w:tcPr>
          <w:p w14:paraId="7B476D44" w14:textId="77777777" w:rsidR="00AB58D3" w:rsidRPr="00B92096" w:rsidRDefault="00AB58D3" w:rsidP="00BF1804">
            <w:r w:rsidRPr="00B92096">
              <w:t>3</w:t>
            </w:r>
          </w:p>
        </w:tc>
        <w:tc>
          <w:tcPr>
            <w:tcW w:w="176" w:type="pct"/>
          </w:tcPr>
          <w:p w14:paraId="7E37D66A" w14:textId="77777777" w:rsidR="00AB58D3" w:rsidRPr="00B92096" w:rsidRDefault="00AB58D3" w:rsidP="00BF1804">
            <w:r w:rsidRPr="00B92096">
              <w:t>=</w:t>
            </w:r>
          </w:p>
        </w:tc>
        <w:tc>
          <w:tcPr>
            <w:tcW w:w="422" w:type="pct"/>
          </w:tcPr>
          <w:p w14:paraId="3F29A582" w14:textId="77777777" w:rsidR="00AB58D3" w:rsidRPr="00B92096" w:rsidRDefault="00AB58D3" w:rsidP="00BF1804">
            <w:r w:rsidRPr="00B92096">
              <w:t>Расшифровка остатков средств к Балансу по операциям кассового обслуживания бюджетных учреждений, автономных учреждений и иных организаций (ф. 0503154)</w:t>
            </w:r>
          </w:p>
        </w:tc>
        <w:tc>
          <w:tcPr>
            <w:tcW w:w="696" w:type="pct"/>
          </w:tcPr>
          <w:p w14:paraId="3BBF2F96" w14:textId="77777777" w:rsidR="00AB58D3" w:rsidRPr="00B92096" w:rsidRDefault="00AB58D3" w:rsidP="00BF1804">
            <w:r w:rsidRPr="00B92096">
              <w:t>22, 32</w:t>
            </w:r>
          </w:p>
        </w:tc>
        <w:tc>
          <w:tcPr>
            <w:tcW w:w="300" w:type="pct"/>
          </w:tcPr>
          <w:p w14:paraId="309172A6" w14:textId="77777777" w:rsidR="00AB58D3" w:rsidRPr="00B92096" w:rsidRDefault="00AB58D3" w:rsidP="00BF1804">
            <w:r w:rsidRPr="00B92096">
              <w:t>Сумма показателей по счетам бюджетных учреждений (ЛС 22),</w:t>
            </w:r>
          </w:p>
          <w:p w14:paraId="56E80605" w14:textId="77777777" w:rsidR="00AB58D3" w:rsidRPr="00B92096" w:rsidRDefault="00AB58D3" w:rsidP="001379BF">
            <w:r w:rsidRPr="00B92096">
              <w:t>по счетам автономных учреждений (ЛС 32) подведомственных ГРБС, предоставляющему ф. 0503779 (По коду ГРБС в соответствии с гр</w:t>
            </w:r>
            <w:r w:rsidR="001379BF">
              <w:t>.</w:t>
            </w:r>
            <w:r w:rsidRPr="00B92096">
              <w:t xml:space="preserve"> 3)</w:t>
            </w:r>
          </w:p>
        </w:tc>
        <w:tc>
          <w:tcPr>
            <w:tcW w:w="243" w:type="pct"/>
          </w:tcPr>
          <w:p w14:paraId="1E3BE51B" w14:textId="77777777" w:rsidR="00AB58D3" w:rsidRPr="00B92096" w:rsidRDefault="00AB58D3" w:rsidP="00BF1804">
            <w:r w:rsidRPr="00B92096">
              <w:t>6</w:t>
            </w:r>
          </w:p>
        </w:tc>
        <w:tc>
          <w:tcPr>
            <w:tcW w:w="363" w:type="pct"/>
          </w:tcPr>
          <w:p w14:paraId="7AD0F6E0" w14:textId="1578A867" w:rsidR="00AB58D3" w:rsidRPr="00B92096" w:rsidRDefault="00AB58D3" w:rsidP="0004082A">
            <w:r w:rsidRPr="00B92096">
              <w:t>Сумма остатков денежных средств на лицевых счетах учреждений (ЛС 22,32) в органе казначейства не соответствует сумме остатков, отраженных в форме 0503779</w:t>
            </w:r>
            <w:r>
              <w:t xml:space="preserve"> </w:t>
            </w:r>
            <w:r w:rsidR="00683BF6">
              <w:t>–</w:t>
            </w:r>
            <w:r>
              <w:t xml:space="preserve"> недопустимо</w:t>
            </w:r>
          </w:p>
        </w:tc>
        <w:tc>
          <w:tcPr>
            <w:tcW w:w="1211" w:type="pct"/>
          </w:tcPr>
          <w:p w14:paraId="3D9BE6D0" w14:textId="77777777" w:rsidR="00AB58D3" w:rsidRPr="00B92096" w:rsidRDefault="00AB58D3" w:rsidP="00BF1804">
            <w:r>
              <w:t>Б</w:t>
            </w:r>
          </w:p>
        </w:tc>
      </w:tr>
      <w:tr w:rsidR="00FD7DA4" w:rsidRPr="00B92096" w14:paraId="51947610" w14:textId="77777777" w:rsidTr="00F46C17">
        <w:tc>
          <w:tcPr>
            <w:tcW w:w="228" w:type="pct"/>
            <w:tcBorders>
              <w:top w:val="single" w:sz="4" w:space="0" w:color="auto"/>
              <w:left w:val="single" w:sz="4" w:space="0" w:color="auto"/>
              <w:bottom w:val="single" w:sz="4" w:space="0" w:color="auto"/>
              <w:right w:val="single" w:sz="4" w:space="0" w:color="auto"/>
            </w:tcBorders>
          </w:tcPr>
          <w:p w14:paraId="1267469D" w14:textId="77777777" w:rsidR="00AB58D3" w:rsidRPr="00B92096" w:rsidRDefault="00AB58D3" w:rsidP="00602498">
            <w:pPr>
              <w:tabs>
                <w:tab w:val="left" w:pos="574"/>
              </w:tabs>
              <w:ind w:left="-135" w:right="-108"/>
              <w:jc w:val="center"/>
            </w:pPr>
            <w:r w:rsidRPr="00B92096">
              <w:t>7</w:t>
            </w:r>
          </w:p>
        </w:tc>
        <w:tc>
          <w:tcPr>
            <w:tcW w:w="321" w:type="pct"/>
            <w:tcBorders>
              <w:top w:val="single" w:sz="4" w:space="0" w:color="auto"/>
              <w:left w:val="single" w:sz="4" w:space="0" w:color="auto"/>
              <w:bottom w:val="single" w:sz="4" w:space="0" w:color="auto"/>
              <w:right w:val="single" w:sz="4" w:space="0" w:color="auto"/>
            </w:tcBorders>
          </w:tcPr>
          <w:p w14:paraId="1F0CB58D" w14:textId="77777777" w:rsidR="00AB58D3" w:rsidRPr="00B92096" w:rsidRDefault="00AB58D3" w:rsidP="00621AD5">
            <w:r w:rsidRPr="00B92096">
              <w:t xml:space="preserve">0503779 </w:t>
            </w:r>
          </w:p>
        </w:tc>
        <w:tc>
          <w:tcPr>
            <w:tcW w:w="526" w:type="pct"/>
            <w:tcBorders>
              <w:top w:val="single" w:sz="4" w:space="0" w:color="auto"/>
              <w:left w:val="single" w:sz="4" w:space="0" w:color="auto"/>
              <w:bottom w:val="single" w:sz="4" w:space="0" w:color="auto"/>
              <w:right w:val="single" w:sz="4" w:space="0" w:color="auto"/>
            </w:tcBorders>
          </w:tcPr>
          <w:p w14:paraId="459DA4C2" w14:textId="77777777" w:rsidR="00AB58D3" w:rsidRPr="00B92096" w:rsidRDefault="00AB58D3" w:rsidP="00BF1804">
            <w:pPr>
              <w:rPr>
                <w:color w:val="000000"/>
              </w:rPr>
            </w:pPr>
            <w:r w:rsidRPr="00B92096">
              <w:rPr>
                <w:color w:val="000000"/>
              </w:rPr>
              <w:t>раздел 2 «Счета в финансовом органе»</w:t>
            </w:r>
          </w:p>
        </w:tc>
        <w:tc>
          <w:tcPr>
            <w:tcW w:w="270" w:type="pct"/>
            <w:tcBorders>
              <w:top w:val="single" w:sz="4" w:space="0" w:color="auto"/>
              <w:left w:val="single" w:sz="4" w:space="0" w:color="auto"/>
              <w:bottom w:val="single" w:sz="4" w:space="0" w:color="auto"/>
              <w:right w:val="single" w:sz="4" w:space="0" w:color="auto"/>
            </w:tcBorders>
          </w:tcPr>
          <w:p w14:paraId="4BC68BB4" w14:textId="77777777" w:rsidR="00AB58D3" w:rsidRPr="00B92096" w:rsidRDefault="00AB58D3" w:rsidP="00BF1804">
            <w:r w:rsidRPr="00B92096">
              <w:t>2201*</w:t>
            </w:r>
          </w:p>
          <w:p w14:paraId="1AEA6171" w14:textId="77777777" w:rsidR="00AB58D3" w:rsidRPr="00B92096" w:rsidRDefault="00AB58D3" w:rsidP="00BF1804">
            <w:r w:rsidRPr="00B92096">
              <w:t>4201*</w:t>
            </w:r>
          </w:p>
          <w:p w14:paraId="2CA8F8DB" w14:textId="77777777" w:rsidR="00AB58D3" w:rsidRPr="00B92096" w:rsidRDefault="00AB58D3" w:rsidP="00BF1804">
            <w:r w:rsidRPr="00B92096">
              <w:t>3201*</w:t>
            </w:r>
          </w:p>
        </w:tc>
        <w:tc>
          <w:tcPr>
            <w:tcW w:w="243" w:type="pct"/>
            <w:tcBorders>
              <w:top w:val="single" w:sz="4" w:space="0" w:color="auto"/>
              <w:left w:val="single" w:sz="4" w:space="0" w:color="auto"/>
              <w:bottom w:val="single" w:sz="4" w:space="0" w:color="auto"/>
              <w:right w:val="single" w:sz="4" w:space="0" w:color="auto"/>
            </w:tcBorders>
          </w:tcPr>
          <w:p w14:paraId="695FA400" w14:textId="77777777" w:rsidR="00AB58D3" w:rsidRPr="00B92096" w:rsidRDefault="00AB58D3" w:rsidP="00BF1804">
            <w:r w:rsidRPr="00B92096">
              <w:t>5</w:t>
            </w:r>
          </w:p>
        </w:tc>
        <w:tc>
          <w:tcPr>
            <w:tcW w:w="176" w:type="pct"/>
            <w:tcBorders>
              <w:top w:val="single" w:sz="4" w:space="0" w:color="auto"/>
              <w:left w:val="single" w:sz="4" w:space="0" w:color="auto"/>
              <w:bottom w:val="single" w:sz="4" w:space="0" w:color="auto"/>
              <w:right w:val="single" w:sz="4" w:space="0" w:color="auto"/>
            </w:tcBorders>
          </w:tcPr>
          <w:p w14:paraId="152387EB" w14:textId="77777777" w:rsidR="00AB58D3" w:rsidRPr="00B92096" w:rsidRDefault="00AB58D3" w:rsidP="00BF1804">
            <w:r w:rsidRPr="00B92096">
              <w:t>=</w:t>
            </w:r>
          </w:p>
        </w:tc>
        <w:tc>
          <w:tcPr>
            <w:tcW w:w="422" w:type="pct"/>
            <w:tcBorders>
              <w:top w:val="single" w:sz="4" w:space="0" w:color="auto"/>
              <w:left w:val="single" w:sz="4" w:space="0" w:color="auto"/>
              <w:bottom w:val="single" w:sz="4" w:space="0" w:color="auto"/>
              <w:right w:val="single" w:sz="4" w:space="0" w:color="auto"/>
            </w:tcBorders>
          </w:tcPr>
          <w:p w14:paraId="0F21F5C6" w14:textId="77777777" w:rsidR="00AB58D3" w:rsidRPr="00B92096" w:rsidRDefault="00AB58D3" w:rsidP="00BF1804">
            <w:r w:rsidRPr="00B92096">
              <w:t>Расшифровка остатков средств к Балансу по операциям кассового обслуживания бюджетных учреждений, автономных учреждений и иных организаций (ф. 0503154)</w:t>
            </w:r>
          </w:p>
        </w:tc>
        <w:tc>
          <w:tcPr>
            <w:tcW w:w="696" w:type="pct"/>
            <w:tcBorders>
              <w:top w:val="single" w:sz="4" w:space="0" w:color="auto"/>
              <w:left w:val="single" w:sz="4" w:space="0" w:color="auto"/>
              <w:bottom w:val="single" w:sz="4" w:space="0" w:color="auto"/>
              <w:right w:val="single" w:sz="4" w:space="0" w:color="auto"/>
            </w:tcBorders>
          </w:tcPr>
          <w:p w14:paraId="24DE77A3" w14:textId="77777777" w:rsidR="00AB58D3" w:rsidRPr="00B92096" w:rsidRDefault="00AB58D3" w:rsidP="00A87CDE">
            <w:r w:rsidRPr="00B92096">
              <w:t>20,30, 41</w:t>
            </w:r>
            <w:r w:rsidR="00A87CDE">
              <w:t>,71</w:t>
            </w:r>
          </w:p>
        </w:tc>
        <w:tc>
          <w:tcPr>
            <w:tcW w:w="300" w:type="pct"/>
            <w:tcBorders>
              <w:top w:val="single" w:sz="4" w:space="0" w:color="auto"/>
              <w:left w:val="single" w:sz="4" w:space="0" w:color="auto"/>
              <w:bottom w:val="single" w:sz="4" w:space="0" w:color="auto"/>
              <w:right w:val="single" w:sz="4" w:space="0" w:color="auto"/>
            </w:tcBorders>
          </w:tcPr>
          <w:p w14:paraId="05A05F5E" w14:textId="77777777" w:rsidR="00AB58D3" w:rsidRPr="00B92096" w:rsidRDefault="00AB58D3" w:rsidP="00BF1804">
            <w:r w:rsidRPr="00B92096">
              <w:t>Сумма показателей по счетам бюджетных учреждений (ЛС 20),</w:t>
            </w:r>
          </w:p>
          <w:p w14:paraId="747740A2" w14:textId="77777777" w:rsidR="00AB58D3" w:rsidRPr="00B92096" w:rsidRDefault="00AB58D3" w:rsidP="001379BF">
            <w:r w:rsidRPr="00B92096">
              <w:t>по счетам автономных учреждений (ЛС 30)</w:t>
            </w:r>
            <w:r>
              <w:t>, 41</w:t>
            </w:r>
            <w:r w:rsidR="00A87CDE">
              <w:t>,71</w:t>
            </w:r>
            <w:r>
              <w:t xml:space="preserve"> ЛС, </w:t>
            </w:r>
            <w:r w:rsidRPr="00B92096">
              <w:t>подведомственных ГРБС, предоставляющему ф. 0503779 (По коду ГРБС в соответствии с гр</w:t>
            </w:r>
            <w:r w:rsidR="001379BF">
              <w:t>.</w:t>
            </w:r>
            <w:r w:rsidRPr="00B92096">
              <w:t xml:space="preserve"> 3)</w:t>
            </w:r>
          </w:p>
        </w:tc>
        <w:tc>
          <w:tcPr>
            <w:tcW w:w="243" w:type="pct"/>
            <w:tcBorders>
              <w:top w:val="single" w:sz="4" w:space="0" w:color="auto"/>
              <w:left w:val="single" w:sz="4" w:space="0" w:color="auto"/>
              <w:bottom w:val="single" w:sz="4" w:space="0" w:color="auto"/>
              <w:right w:val="single" w:sz="4" w:space="0" w:color="auto"/>
            </w:tcBorders>
          </w:tcPr>
          <w:p w14:paraId="1DF77C7E" w14:textId="77777777" w:rsidR="00AB58D3" w:rsidRPr="00B92096" w:rsidRDefault="00AB58D3" w:rsidP="00BF1804">
            <w:r w:rsidRPr="00B92096">
              <w:t>7</w:t>
            </w:r>
          </w:p>
        </w:tc>
        <w:tc>
          <w:tcPr>
            <w:tcW w:w="363" w:type="pct"/>
            <w:tcBorders>
              <w:top w:val="single" w:sz="4" w:space="0" w:color="auto"/>
              <w:left w:val="single" w:sz="4" w:space="0" w:color="auto"/>
              <w:bottom w:val="single" w:sz="4" w:space="0" w:color="auto"/>
              <w:right w:val="single" w:sz="4" w:space="0" w:color="auto"/>
            </w:tcBorders>
          </w:tcPr>
          <w:p w14:paraId="3A6FA825" w14:textId="55888726" w:rsidR="00AB58D3" w:rsidRPr="00B92096" w:rsidRDefault="00AB58D3" w:rsidP="00BF1804">
            <w:r w:rsidRPr="00B92096">
              <w:t>Сумма остатков денежных средств на лицевых счетах учреждений (ЛС 20,30</w:t>
            </w:r>
            <w:r>
              <w:t>, 41</w:t>
            </w:r>
            <w:r w:rsidR="00A87CDE">
              <w:t>,71</w:t>
            </w:r>
            <w:r w:rsidRPr="00B92096">
              <w:t>) в органе казначейства не соответствует сумме остатков, отраженных в форме 0503779</w:t>
            </w:r>
            <w:r>
              <w:t xml:space="preserve"> </w:t>
            </w:r>
            <w:r w:rsidR="00683BF6">
              <w:t>–</w:t>
            </w:r>
            <w:r>
              <w:t xml:space="preserve"> недопустимо</w:t>
            </w:r>
          </w:p>
        </w:tc>
        <w:tc>
          <w:tcPr>
            <w:tcW w:w="1211" w:type="pct"/>
            <w:tcBorders>
              <w:top w:val="single" w:sz="4" w:space="0" w:color="auto"/>
              <w:left w:val="single" w:sz="4" w:space="0" w:color="auto"/>
              <w:bottom w:val="single" w:sz="4" w:space="0" w:color="auto"/>
              <w:right w:val="single" w:sz="4" w:space="0" w:color="auto"/>
            </w:tcBorders>
          </w:tcPr>
          <w:p w14:paraId="68925A06" w14:textId="77777777" w:rsidR="00AB58D3" w:rsidRPr="00B92096" w:rsidRDefault="00AB58D3" w:rsidP="00BF1804">
            <w:r>
              <w:t>Б</w:t>
            </w:r>
          </w:p>
        </w:tc>
      </w:tr>
      <w:tr w:rsidR="00FD7DA4" w:rsidRPr="00B92096" w14:paraId="144DE9DB" w14:textId="77777777" w:rsidTr="00F46C17">
        <w:tc>
          <w:tcPr>
            <w:tcW w:w="228" w:type="pct"/>
            <w:tcBorders>
              <w:top w:val="single" w:sz="4" w:space="0" w:color="auto"/>
              <w:left w:val="single" w:sz="4" w:space="0" w:color="auto"/>
              <w:bottom w:val="single" w:sz="4" w:space="0" w:color="auto"/>
              <w:right w:val="single" w:sz="4" w:space="0" w:color="auto"/>
            </w:tcBorders>
          </w:tcPr>
          <w:p w14:paraId="47823481" w14:textId="77777777" w:rsidR="00AB58D3" w:rsidRPr="00B92096" w:rsidRDefault="00AB58D3" w:rsidP="00602498">
            <w:pPr>
              <w:tabs>
                <w:tab w:val="left" w:pos="574"/>
              </w:tabs>
              <w:ind w:left="-135" w:right="-108"/>
              <w:jc w:val="center"/>
            </w:pPr>
            <w:r w:rsidRPr="00B92096">
              <w:t>8</w:t>
            </w:r>
          </w:p>
        </w:tc>
        <w:tc>
          <w:tcPr>
            <w:tcW w:w="321" w:type="pct"/>
            <w:tcBorders>
              <w:top w:val="single" w:sz="4" w:space="0" w:color="auto"/>
              <w:left w:val="single" w:sz="4" w:space="0" w:color="auto"/>
              <w:bottom w:val="single" w:sz="4" w:space="0" w:color="auto"/>
              <w:right w:val="single" w:sz="4" w:space="0" w:color="auto"/>
            </w:tcBorders>
          </w:tcPr>
          <w:p w14:paraId="692519E5" w14:textId="77777777" w:rsidR="00AB58D3" w:rsidRPr="00B92096" w:rsidRDefault="00AB58D3" w:rsidP="00621AD5">
            <w:r w:rsidRPr="00B92096">
              <w:t xml:space="preserve">0503779 </w:t>
            </w:r>
          </w:p>
        </w:tc>
        <w:tc>
          <w:tcPr>
            <w:tcW w:w="526" w:type="pct"/>
            <w:tcBorders>
              <w:top w:val="single" w:sz="4" w:space="0" w:color="auto"/>
              <w:left w:val="single" w:sz="4" w:space="0" w:color="auto"/>
              <w:bottom w:val="single" w:sz="4" w:space="0" w:color="auto"/>
              <w:right w:val="single" w:sz="4" w:space="0" w:color="auto"/>
            </w:tcBorders>
          </w:tcPr>
          <w:p w14:paraId="4F5F48A6" w14:textId="77777777" w:rsidR="00AB58D3" w:rsidRPr="00B92096" w:rsidRDefault="00AB58D3" w:rsidP="00BF1804">
            <w:pPr>
              <w:rPr>
                <w:color w:val="000000"/>
              </w:rPr>
            </w:pPr>
            <w:r w:rsidRPr="00B92096">
              <w:rPr>
                <w:color w:val="000000"/>
              </w:rPr>
              <w:t>раздел 2 «Счета в финансовом органе»</w:t>
            </w:r>
          </w:p>
        </w:tc>
        <w:tc>
          <w:tcPr>
            <w:tcW w:w="270" w:type="pct"/>
            <w:tcBorders>
              <w:top w:val="single" w:sz="4" w:space="0" w:color="auto"/>
              <w:left w:val="single" w:sz="4" w:space="0" w:color="auto"/>
              <w:bottom w:val="single" w:sz="4" w:space="0" w:color="auto"/>
              <w:right w:val="single" w:sz="4" w:space="0" w:color="auto"/>
            </w:tcBorders>
          </w:tcPr>
          <w:p w14:paraId="1572D5B5" w14:textId="77777777" w:rsidR="00AB58D3" w:rsidRPr="00B92096" w:rsidRDefault="00AB58D3" w:rsidP="00BF1804">
            <w:r w:rsidRPr="00B92096">
              <w:t>5201*</w:t>
            </w:r>
          </w:p>
          <w:p w14:paraId="717D4C94" w14:textId="77777777" w:rsidR="00AB58D3" w:rsidRPr="00B92096" w:rsidRDefault="00AB58D3" w:rsidP="00BF1804">
            <w:r w:rsidRPr="00B92096">
              <w:t>6201*</w:t>
            </w:r>
          </w:p>
        </w:tc>
        <w:tc>
          <w:tcPr>
            <w:tcW w:w="243" w:type="pct"/>
            <w:tcBorders>
              <w:top w:val="single" w:sz="4" w:space="0" w:color="auto"/>
              <w:left w:val="single" w:sz="4" w:space="0" w:color="auto"/>
              <w:bottom w:val="single" w:sz="4" w:space="0" w:color="auto"/>
              <w:right w:val="single" w:sz="4" w:space="0" w:color="auto"/>
            </w:tcBorders>
          </w:tcPr>
          <w:p w14:paraId="6EEFC312" w14:textId="77777777" w:rsidR="00AB58D3" w:rsidRPr="00B92096" w:rsidRDefault="00AB58D3" w:rsidP="00BF1804">
            <w:r w:rsidRPr="00B92096">
              <w:t>5</w:t>
            </w:r>
          </w:p>
        </w:tc>
        <w:tc>
          <w:tcPr>
            <w:tcW w:w="176" w:type="pct"/>
            <w:tcBorders>
              <w:top w:val="single" w:sz="4" w:space="0" w:color="auto"/>
              <w:left w:val="single" w:sz="4" w:space="0" w:color="auto"/>
              <w:bottom w:val="single" w:sz="4" w:space="0" w:color="auto"/>
              <w:right w:val="single" w:sz="4" w:space="0" w:color="auto"/>
            </w:tcBorders>
          </w:tcPr>
          <w:p w14:paraId="7F1B8CBC" w14:textId="77777777" w:rsidR="00AB58D3" w:rsidRPr="00B92096" w:rsidRDefault="00AB58D3" w:rsidP="00BF1804">
            <w:r w:rsidRPr="00B92096">
              <w:t>=</w:t>
            </w:r>
          </w:p>
        </w:tc>
        <w:tc>
          <w:tcPr>
            <w:tcW w:w="422" w:type="pct"/>
            <w:tcBorders>
              <w:top w:val="single" w:sz="4" w:space="0" w:color="auto"/>
              <w:left w:val="single" w:sz="4" w:space="0" w:color="auto"/>
              <w:bottom w:val="single" w:sz="4" w:space="0" w:color="auto"/>
              <w:right w:val="single" w:sz="4" w:space="0" w:color="auto"/>
            </w:tcBorders>
          </w:tcPr>
          <w:p w14:paraId="5EF30A98" w14:textId="77777777" w:rsidR="00AB58D3" w:rsidRPr="00B92096" w:rsidRDefault="00AB58D3" w:rsidP="00BF1804">
            <w:r w:rsidRPr="00B92096">
              <w:t>Расшифровка остатков средств к Балансу по операциям кассового обслуживания бюджетных учреждений, автономных учреждений и иных организаций (ф. 0503154)</w:t>
            </w:r>
          </w:p>
        </w:tc>
        <w:tc>
          <w:tcPr>
            <w:tcW w:w="696" w:type="pct"/>
            <w:tcBorders>
              <w:top w:val="single" w:sz="4" w:space="0" w:color="auto"/>
              <w:left w:val="single" w:sz="4" w:space="0" w:color="auto"/>
              <w:bottom w:val="single" w:sz="4" w:space="0" w:color="auto"/>
              <w:right w:val="single" w:sz="4" w:space="0" w:color="auto"/>
            </w:tcBorders>
          </w:tcPr>
          <w:p w14:paraId="2CEA64A1" w14:textId="77777777" w:rsidR="00AB58D3" w:rsidRPr="00B92096" w:rsidRDefault="00AB58D3" w:rsidP="00BF1804">
            <w:r w:rsidRPr="00B92096">
              <w:t>21, 31</w:t>
            </w:r>
          </w:p>
        </w:tc>
        <w:tc>
          <w:tcPr>
            <w:tcW w:w="300" w:type="pct"/>
            <w:tcBorders>
              <w:top w:val="single" w:sz="4" w:space="0" w:color="auto"/>
              <w:left w:val="single" w:sz="4" w:space="0" w:color="auto"/>
              <w:bottom w:val="single" w:sz="4" w:space="0" w:color="auto"/>
              <w:right w:val="single" w:sz="4" w:space="0" w:color="auto"/>
            </w:tcBorders>
          </w:tcPr>
          <w:p w14:paraId="37232E2F" w14:textId="77777777" w:rsidR="00AB58D3" w:rsidRPr="00B92096" w:rsidRDefault="00AB58D3" w:rsidP="00BF1804">
            <w:r w:rsidRPr="00B92096">
              <w:t>Сумма показателей по счетам бюджетных учреждений (ЛС 21),</w:t>
            </w:r>
          </w:p>
          <w:p w14:paraId="5BAF95AB" w14:textId="77777777" w:rsidR="00AB58D3" w:rsidRPr="00B92096" w:rsidRDefault="00AB58D3" w:rsidP="001379BF">
            <w:r w:rsidRPr="00B92096">
              <w:t>по счетам автономных учреждений (ЛС 31) подведомственных ГРБС, предоставляющему ф. 0503779 (По коду ГРБС в соответствии с гр</w:t>
            </w:r>
            <w:r w:rsidR="001379BF">
              <w:t>.</w:t>
            </w:r>
            <w:r w:rsidRPr="00B92096">
              <w:t xml:space="preserve"> 3)</w:t>
            </w:r>
          </w:p>
        </w:tc>
        <w:tc>
          <w:tcPr>
            <w:tcW w:w="243" w:type="pct"/>
            <w:tcBorders>
              <w:top w:val="single" w:sz="4" w:space="0" w:color="auto"/>
              <w:left w:val="single" w:sz="4" w:space="0" w:color="auto"/>
              <w:bottom w:val="single" w:sz="4" w:space="0" w:color="auto"/>
              <w:right w:val="single" w:sz="4" w:space="0" w:color="auto"/>
            </w:tcBorders>
          </w:tcPr>
          <w:p w14:paraId="7A0D9DBB" w14:textId="77777777" w:rsidR="00AB58D3" w:rsidRPr="00B92096" w:rsidRDefault="00AB58D3" w:rsidP="00BF1804">
            <w:r w:rsidRPr="00B92096">
              <w:t>7</w:t>
            </w:r>
          </w:p>
        </w:tc>
        <w:tc>
          <w:tcPr>
            <w:tcW w:w="363" w:type="pct"/>
            <w:tcBorders>
              <w:top w:val="single" w:sz="4" w:space="0" w:color="auto"/>
              <w:left w:val="single" w:sz="4" w:space="0" w:color="auto"/>
              <w:bottom w:val="single" w:sz="4" w:space="0" w:color="auto"/>
              <w:right w:val="single" w:sz="4" w:space="0" w:color="auto"/>
            </w:tcBorders>
          </w:tcPr>
          <w:p w14:paraId="7768FC40" w14:textId="10705D16" w:rsidR="00AB58D3" w:rsidRPr="00B92096" w:rsidRDefault="00AB58D3" w:rsidP="00683BF6">
            <w:r w:rsidRPr="00B92096">
              <w:t>Сумма остатков денежных средств на лицевых счетах учреждений (ЛС 21, 31) в органе казначейства не соответствует сумме остатков, отраженных в форме 0503779</w:t>
            </w:r>
            <w:r>
              <w:t xml:space="preserve"> </w:t>
            </w:r>
            <w:r w:rsidR="00683BF6">
              <w:t>–</w:t>
            </w:r>
            <w:r>
              <w:t xml:space="preserve"> недопустимо</w:t>
            </w:r>
          </w:p>
        </w:tc>
        <w:tc>
          <w:tcPr>
            <w:tcW w:w="1211" w:type="pct"/>
            <w:tcBorders>
              <w:top w:val="single" w:sz="4" w:space="0" w:color="auto"/>
              <w:left w:val="single" w:sz="4" w:space="0" w:color="auto"/>
              <w:bottom w:val="single" w:sz="4" w:space="0" w:color="auto"/>
              <w:right w:val="single" w:sz="4" w:space="0" w:color="auto"/>
            </w:tcBorders>
          </w:tcPr>
          <w:p w14:paraId="11A2240E" w14:textId="77777777" w:rsidR="00AB58D3" w:rsidRPr="00B92096" w:rsidRDefault="00AB58D3" w:rsidP="00BF1804">
            <w:r>
              <w:t>Б</w:t>
            </w:r>
          </w:p>
        </w:tc>
      </w:tr>
      <w:tr w:rsidR="00FD7DA4" w:rsidRPr="00B92096" w14:paraId="20470767" w14:textId="77777777" w:rsidTr="00F46C17">
        <w:tc>
          <w:tcPr>
            <w:tcW w:w="228" w:type="pct"/>
            <w:tcBorders>
              <w:top w:val="single" w:sz="4" w:space="0" w:color="auto"/>
              <w:left w:val="single" w:sz="4" w:space="0" w:color="auto"/>
              <w:bottom w:val="single" w:sz="4" w:space="0" w:color="auto"/>
              <w:right w:val="single" w:sz="4" w:space="0" w:color="auto"/>
            </w:tcBorders>
          </w:tcPr>
          <w:p w14:paraId="0C1135F4" w14:textId="77777777" w:rsidR="00AB58D3" w:rsidRPr="00B92096" w:rsidRDefault="00AB58D3" w:rsidP="00602498">
            <w:pPr>
              <w:tabs>
                <w:tab w:val="left" w:pos="574"/>
              </w:tabs>
              <w:ind w:left="-135" w:right="-108"/>
              <w:jc w:val="center"/>
            </w:pPr>
            <w:r w:rsidRPr="00B92096">
              <w:t>9</w:t>
            </w:r>
          </w:p>
        </w:tc>
        <w:tc>
          <w:tcPr>
            <w:tcW w:w="321" w:type="pct"/>
            <w:tcBorders>
              <w:top w:val="single" w:sz="4" w:space="0" w:color="auto"/>
              <w:left w:val="single" w:sz="4" w:space="0" w:color="auto"/>
              <w:bottom w:val="single" w:sz="4" w:space="0" w:color="auto"/>
              <w:right w:val="single" w:sz="4" w:space="0" w:color="auto"/>
            </w:tcBorders>
          </w:tcPr>
          <w:p w14:paraId="0B4F7862" w14:textId="77777777" w:rsidR="00AB58D3" w:rsidRPr="00B92096" w:rsidRDefault="00AB58D3" w:rsidP="00621AD5">
            <w:r w:rsidRPr="00B92096">
              <w:t xml:space="preserve">0503779 </w:t>
            </w:r>
          </w:p>
        </w:tc>
        <w:tc>
          <w:tcPr>
            <w:tcW w:w="526" w:type="pct"/>
            <w:tcBorders>
              <w:top w:val="single" w:sz="4" w:space="0" w:color="auto"/>
              <w:left w:val="single" w:sz="4" w:space="0" w:color="auto"/>
              <w:bottom w:val="single" w:sz="4" w:space="0" w:color="auto"/>
              <w:right w:val="single" w:sz="4" w:space="0" w:color="auto"/>
            </w:tcBorders>
          </w:tcPr>
          <w:p w14:paraId="02C9F78F" w14:textId="77777777" w:rsidR="00AB58D3" w:rsidRPr="00B92096" w:rsidRDefault="00AB58D3" w:rsidP="00BF1804">
            <w:pPr>
              <w:rPr>
                <w:color w:val="000000"/>
              </w:rPr>
            </w:pPr>
            <w:r w:rsidRPr="00B92096">
              <w:rPr>
                <w:color w:val="000000"/>
              </w:rPr>
              <w:t>раздел 2 «Счета в финансовом органе»</w:t>
            </w:r>
          </w:p>
        </w:tc>
        <w:tc>
          <w:tcPr>
            <w:tcW w:w="270" w:type="pct"/>
            <w:tcBorders>
              <w:top w:val="single" w:sz="4" w:space="0" w:color="auto"/>
              <w:left w:val="single" w:sz="4" w:space="0" w:color="auto"/>
              <w:bottom w:val="single" w:sz="4" w:space="0" w:color="auto"/>
              <w:right w:val="single" w:sz="4" w:space="0" w:color="auto"/>
            </w:tcBorders>
          </w:tcPr>
          <w:p w14:paraId="192AE605" w14:textId="77777777" w:rsidR="00AB58D3" w:rsidRPr="00B92096" w:rsidRDefault="00AB58D3" w:rsidP="00BF1804">
            <w:r w:rsidRPr="00B92096">
              <w:t>7201*</w:t>
            </w:r>
          </w:p>
          <w:p w14:paraId="1DC702B8" w14:textId="77777777" w:rsidR="00AB58D3" w:rsidRPr="00B92096" w:rsidRDefault="00AB58D3" w:rsidP="00BF1804"/>
        </w:tc>
        <w:tc>
          <w:tcPr>
            <w:tcW w:w="243" w:type="pct"/>
            <w:tcBorders>
              <w:top w:val="single" w:sz="4" w:space="0" w:color="auto"/>
              <w:left w:val="single" w:sz="4" w:space="0" w:color="auto"/>
              <w:bottom w:val="single" w:sz="4" w:space="0" w:color="auto"/>
              <w:right w:val="single" w:sz="4" w:space="0" w:color="auto"/>
            </w:tcBorders>
          </w:tcPr>
          <w:p w14:paraId="76C02076" w14:textId="77777777" w:rsidR="00AB58D3" w:rsidRPr="00B92096" w:rsidRDefault="00AB58D3" w:rsidP="00BF1804">
            <w:r w:rsidRPr="00B92096">
              <w:t>5</w:t>
            </w:r>
          </w:p>
        </w:tc>
        <w:tc>
          <w:tcPr>
            <w:tcW w:w="176" w:type="pct"/>
            <w:tcBorders>
              <w:top w:val="single" w:sz="4" w:space="0" w:color="auto"/>
              <w:left w:val="single" w:sz="4" w:space="0" w:color="auto"/>
              <w:bottom w:val="single" w:sz="4" w:space="0" w:color="auto"/>
              <w:right w:val="single" w:sz="4" w:space="0" w:color="auto"/>
            </w:tcBorders>
          </w:tcPr>
          <w:p w14:paraId="43AA43FB" w14:textId="77777777" w:rsidR="00AB58D3" w:rsidRPr="00B92096" w:rsidRDefault="00AB58D3" w:rsidP="00BF1804">
            <w:r w:rsidRPr="00B92096">
              <w:t>=</w:t>
            </w:r>
          </w:p>
        </w:tc>
        <w:tc>
          <w:tcPr>
            <w:tcW w:w="422" w:type="pct"/>
            <w:tcBorders>
              <w:top w:val="single" w:sz="4" w:space="0" w:color="auto"/>
              <w:left w:val="single" w:sz="4" w:space="0" w:color="auto"/>
              <w:bottom w:val="single" w:sz="4" w:space="0" w:color="auto"/>
              <w:right w:val="single" w:sz="4" w:space="0" w:color="auto"/>
            </w:tcBorders>
          </w:tcPr>
          <w:p w14:paraId="75FECA6C" w14:textId="77777777" w:rsidR="00AB58D3" w:rsidRPr="00B92096" w:rsidRDefault="00AB58D3" w:rsidP="00BF1804">
            <w:r w:rsidRPr="00B92096">
              <w:t>Расшифровка остатков средств к Балансу по операциям кассового обслуживания бюджетных учреждений, автономных учреждений и иных организаций (ф. 0503154)</w:t>
            </w:r>
          </w:p>
        </w:tc>
        <w:tc>
          <w:tcPr>
            <w:tcW w:w="696" w:type="pct"/>
            <w:tcBorders>
              <w:top w:val="single" w:sz="4" w:space="0" w:color="auto"/>
              <w:left w:val="single" w:sz="4" w:space="0" w:color="auto"/>
              <w:bottom w:val="single" w:sz="4" w:space="0" w:color="auto"/>
              <w:right w:val="single" w:sz="4" w:space="0" w:color="auto"/>
            </w:tcBorders>
          </w:tcPr>
          <w:p w14:paraId="4AA8940F" w14:textId="77777777" w:rsidR="00AB58D3" w:rsidRPr="00B92096" w:rsidRDefault="00AB58D3" w:rsidP="00BF1804">
            <w:r w:rsidRPr="00B92096">
              <w:t>22, 32</w:t>
            </w:r>
          </w:p>
        </w:tc>
        <w:tc>
          <w:tcPr>
            <w:tcW w:w="300" w:type="pct"/>
            <w:tcBorders>
              <w:top w:val="single" w:sz="4" w:space="0" w:color="auto"/>
              <w:left w:val="single" w:sz="4" w:space="0" w:color="auto"/>
              <w:bottom w:val="single" w:sz="4" w:space="0" w:color="auto"/>
              <w:right w:val="single" w:sz="4" w:space="0" w:color="auto"/>
            </w:tcBorders>
          </w:tcPr>
          <w:p w14:paraId="4044E2FC" w14:textId="77777777" w:rsidR="00AB58D3" w:rsidRPr="00B92096" w:rsidRDefault="00AB58D3" w:rsidP="00BF1804">
            <w:r w:rsidRPr="00B92096">
              <w:t>Сумма показателей по счетам бюджетных учреждений (ЛС 22),</w:t>
            </w:r>
          </w:p>
          <w:p w14:paraId="2DC4A7BA" w14:textId="77777777" w:rsidR="00AB58D3" w:rsidRPr="00B92096" w:rsidRDefault="00AB58D3" w:rsidP="001379BF">
            <w:r w:rsidRPr="00B92096">
              <w:t>по счетам автономных учреждений (ЛС 32) подведомственных ГРБС, предоставляющему ф. 0503779 (По коду ГРБС в соответствии с гр</w:t>
            </w:r>
            <w:r w:rsidR="001379BF">
              <w:t>.</w:t>
            </w:r>
            <w:r w:rsidRPr="00B92096">
              <w:t xml:space="preserve"> 3)</w:t>
            </w:r>
          </w:p>
        </w:tc>
        <w:tc>
          <w:tcPr>
            <w:tcW w:w="243" w:type="pct"/>
            <w:tcBorders>
              <w:top w:val="single" w:sz="4" w:space="0" w:color="auto"/>
              <w:left w:val="single" w:sz="4" w:space="0" w:color="auto"/>
              <w:bottom w:val="single" w:sz="4" w:space="0" w:color="auto"/>
              <w:right w:val="single" w:sz="4" w:space="0" w:color="auto"/>
            </w:tcBorders>
          </w:tcPr>
          <w:p w14:paraId="6C635DAA" w14:textId="77777777" w:rsidR="00AB58D3" w:rsidRPr="00B92096" w:rsidRDefault="00AB58D3" w:rsidP="00BF1804">
            <w:r w:rsidRPr="00B92096">
              <w:t>7</w:t>
            </w:r>
          </w:p>
        </w:tc>
        <w:tc>
          <w:tcPr>
            <w:tcW w:w="363" w:type="pct"/>
            <w:tcBorders>
              <w:top w:val="single" w:sz="4" w:space="0" w:color="auto"/>
              <w:left w:val="single" w:sz="4" w:space="0" w:color="auto"/>
              <w:bottom w:val="single" w:sz="4" w:space="0" w:color="auto"/>
              <w:right w:val="single" w:sz="4" w:space="0" w:color="auto"/>
            </w:tcBorders>
          </w:tcPr>
          <w:p w14:paraId="3B0D2D75" w14:textId="55FE2292" w:rsidR="00AB58D3" w:rsidRPr="00B92096" w:rsidRDefault="00AB58D3" w:rsidP="001379BF">
            <w:r w:rsidRPr="00B92096">
              <w:t>Сумма остатков денежных средств на лицевых счетах учреждений (ЛС 22,32) в органе казначейства не соответствует сумме остатков, отраженных в форме 0503779</w:t>
            </w:r>
            <w:r>
              <w:t xml:space="preserve"> </w:t>
            </w:r>
            <w:r w:rsidR="00683BF6">
              <w:t>–</w:t>
            </w:r>
            <w:r>
              <w:t xml:space="preserve"> недопустимо</w:t>
            </w:r>
          </w:p>
        </w:tc>
        <w:tc>
          <w:tcPr>
            <w:tcW w:w="1211" w:type="pct"/>
            <w:tcBorders>
              <w:top w:val="single" w:sz="4" w:space="0" w:color="auto"/>
              <w:left w:val="single" w:sz="4" w:space="0" w:color="auto"/>
              <w:bottom w:val="single" w:sz="4" w:space="0" w:color="auto"/>
              <w:right w:val="single" w:sz="4" w:space="0" w:color="auto"/>
            </w:tcBorders>
          </w:tcPr>
          <w:p w14:paraId="0395AE29" w14:textId="77777777" w:rsidR="00AB58D3" w:rsidRPr="00B92096" w:rsidRDefault="00AB58D3" w:rsidP="00BF1804">
            <w:r>
              <w:t>Б</w:t>
            </w:r>
          </w:p>
        </w:tc>
      </w:tr>
      <w:tr w:rsidR="00FD7DA4" w:rsidRPr="00B92096" w14:paraId="634BF00D" w14:textId="77777777" w:rsidTr="00F46C17">
        <w:trPr>
          <w:trHeight w:val="371"/>
        </w:trPr>
        <w:tc>
          <w:tcPr>
            <w:tcW w:w="228" w:type="pct"/>
            <w:tcBorders>
              <w:top w:val="single" w:sz="4" w:space="0" w:color="auto"/>
              <w:left w:val="single" w:sz="4" w:space="0" w:color="auto"/>
              <w:bottom w:val="single" w:sz="4" w:space="0" w:color="auto"/>
              <w:right w:val="single" w:sz="4" w:space="0" w:color="auto"/>
            </w:tcBorders>
          </w:tcPr>
          <w:p w14:paraId="5FF3D036" w14:textId="77777777" w:rsidR="00AB58D3" w:rsidRPr="00B92096" w:rsidRDefault="00AB58D3" w:rsidP="00602498">
            <w:pPr>
              <w:tabs>
                <w:tab w:val="left" w:pos="574"/>
              </w:tabs>
              <w:ind w:left="-135" w:right="-108"/>
              <w:jc w:val="center"/>
            </w:pPr>
            <w:r w:rsidRPr="00B92096">
              <w:t>10</w:t>
            </w:r>
          </w:p>
        </w:tc>
        <w:tc>
          <w:tcPr>
            <w:tcW w:w="321" w:type="pct"/>
            <w:tcBorders>
              <w:top w:val="single" w:sz="4" w:space="0" w:color="auto"/>
              <w:left w:val="single" w:sz="4" w:space="0" w:color="auto"/>
              <w:bottom w:val="single" w:sz="4" w:space="0" w:color="auto"/>
              <w:right w:val="single" w:sz="4" w:space="0" w:color="auto"/>
            </w:tcBorders>
          </w:tcPr>
          <w:p w14:paraId="278780A2" w14:textId="77777777" w:rsidR="00AB58D3" w:rsidRPr="00B92096" w:rsidRDefault="00AB58D3" w:rsidP="00BF1804">
            <w:r w:rsidRPr="00B92096">
              <w:t>0503171</w:t>
            </w:r>
          </w:p>
        </w:tc>
        <w:tc>
          <w:tcPr>
            <w:tcW w:w="526" w:type="pct"/>
            <w:tcBorders>
              <w:top w:val="single" w:sz="4" w:space="0" w:color="auto"/>
              <w:left w:val="single" w:sz="4" w:space="0" w:color="auto"/>
              <w:bottom w:val="single" w:sz="4" w:space="0" w:color="auto"/>
              <w:right w:val="single" w:sz="4" w:space="0" w:color="auto"/>
            </w:tcBorders>
          </w:tcPr>
          <w:p w14:paraId="145E989A" w14:textId="77777777" w:rsidR="00AB58D3" w:rsidRPr="00B92096" w:rsidRDefault="00AB58D3" w:rsidP="00E112D8">
            <w:pPr>
              <w:rPr>
                <w:color w:val="000000"/>
              </w:rPr>
            </w:pPr>
            <w:r w:rsidRPr="00B92096">
              <w:t xml:space="preserve">Сумма показателей по счету 120433000 </w:t>
            </w:r>
          </w:p>
        </w:tc>
        <w:tc>
          <w:tcPr>
            <w:tcW w:w="270" w:type="pct"/>
            <w:tcBorders>
              <w:top w:val="single" w:sz="4" w:space="0" w:color="auto"/>
              <w:left w:val="single" w:sz="4" w:space="0" w:color="auto"/>
              <w:bottom w:val="single" w:sz="4" w:space="0" w:color="auto"/>
              <w:right w:val="single" w:sz="4" w:space="0" w:color="auto"/>
            </w:tcBorders>
          </w:tcPr>
          <w:p w14:paraId="0C1105F1" w14:textId="77777777" w:rsidR="00AB58D3" w:rsidRPr="00B92096" w:rsidRDefault="00AB58D3" w:rsidP="00BF1804"/>
        </w:tc>
        <w:tc>
          <w:tcPr>
            <w:tcW w:w="243" w:type="pct"/>
            <w:tcBorders>
              <w:top w:val="single" w:sz="4" w:space="0" w:color="auto"/>
              <w:left w:val="single" w:sz="4" w:space="0" w:color="auto"/>
              <w:bottom w:val="single" w:sz="4" w:space="0" w:color="auto"/>
              <w:right w:val="single" w:sz="4" w:space="0" w:color="auto"/>
            </w:tcBorders>
          </w:tcPr>
          <w:p w14:paraId="041DB8A9" w14:textId="77777777" w:rsidR="00AB58D3" w:rsidRPr="00B92096" w:rsidRDefault="00AB58D3" w:rsidP="00BF1804">
            <w:r w:rsidRPr="00B92096">
              <w:t>2</w:t>
            </w:r>
          </w:p>
        </w:tc>
        <w:tc>
          <w:tcPr>
            <w:tcW w:w="176" w:type="pct"/>
            <w:tcBorders>
              <w:top w:val="single" w:sz="4" w:space="0" w:color="auto"/>
              <w:left w:val="single" w:sz="4" w:space="0" w:color="auto"/>
              <w:bottom w:val="single" w:sz="4" w:space="0" w:color="auto"/>
              <w:right w:val="single" w:sz="4" w:space="0" w:color="auto"/>
            </w:tcBorders>
          </w:tcPr>
          <w:p w14:paraId="0341D12A" w14:textId="77777777" w:rsidR="00AB58D3" w:rsidRPr="00B92096" w:rsidRDefault="00AB58D3" w:rsidP="00BF1804">
            <w:r w:rsidRPr="00B92096">
              <w:t>=</w:t>
            </w:r>
          </w:p>
        </w:tc>
        <w:tc>
          <w:tcPr>
            <w:tcW w:w="422" w:type="pct"/>
            <w:tcBorders>
              <w:top w:val="single" w:sz="4" w:space="0" w:color="auto"/>
              <w:left w:val="single" w:sz="4" w:space="0" w:color="auto"/>
              <w:bottom w:val="single" w:sz="4" w:space="0" w:color="auto"/>
              <w:right w:val="single" w:sz="4" w:space="0" w:color="auto"/>
            </w:tcBorders>
          </w:tcPr>
          <w:p w14:paraId="0F01DA5A" w14:textId="77777777" w:rsidR="00AB58D3" w:rsidRPr="00B92096" w:rsidRDefault="00AB58D3" w:rsidP="00874529">
            <w:r w:rsidRPr="00B92096">
              <w:t>0503730 ()</w:t>
            </w:r>
          </w:p>
        </w:tc>
        <w:tc>
          <w:tcPr>
            <w:tcW w:w="696" w:type="pct"/>
            <w:tcBorders>
              <w:top w:val="single" w:sz="4" w:space="0" w:color="auto"/>
              <w:left w:val="single" w:sz="4" w:space="0" w:color="auto"/>
              <w:bottom w:val="single" w:sz="4" w:space="0" w:color="auto"/>
              <w:right w:val="single" w:sz="4" w:space="0" w:color="auto"/>
            </w:tcBorders>
          </w:tcPr>
          <w:p w14:paraId="55227AF9" w14:textId="77777777" w:rsidR="00AB58D3" w:rsidRPr="00B92096" w:rsidRDefault="00AB58D3" w:rsidP="00BF1804"/>
        </w:tc>
        <w:tc>
          <w:tcPr>
            <w:tcW w:w="300" w:type="pct"/>
            <w:tcBorders>
              <w:top w:val="single" w:sz="4" w:space="0" w:color="auto"/>
              <w:left w:val="single" w:sz="4" w:space="0" w:color="auto"/>
              <w:bottom w:val="single" w:sz="4" w:space="0" w:color="auto"/>
              <w:right w:val="single" w:sz="4" w:space="0" w:color="auto"/>
            </w:tcBorders>
          </w:tcPr>
          <w:p w14:paraId="26D48FDB" w14:textId="77777777" w:rsidR="00AB58D3" w:rsidRPr="00B92096" w:rsidRDefault="00AB58D3" w:rsidP="00BF1804">
            <w:r>
              <w:t>480</w:t>
            </w:r>
          </w:p>
        </w:tc>
        <w:tc>
          <w:tcPr>
            <w:tcW w:w="243" w:type="pct"/>
            <w:tcBorders>
              <w:top w:val="single" w:sz="4" w:space="0" w:color="auto"/>
              <w:left w:val="single" w:sz="4" w:space="0" w:color="auto"/>
              <w:bottom w:val="single" w:sz="4" w:space="0" w:color="auto"/>
              <w:right w:val="single" w:sz="4" w:space="0" w:color="auto"/>
            </w:tcBorders>
          </w:tcPr>
          <w:p w14:paraId="439F7F87" w14:textId="77777777" w:rsidR="00AB58D3" w:rsidRPr="00B92096" w:rsidRDefault="00AB58D3" w:rsidP="00BF1804">
            <w:r w:rsidRPr="00B92096">
              <w:t>10</w:t>
            </w:r>
          </w:p>
        </w:tc>
        <w:tc>
          <w:tcPr>
            <w:tcW w:w="363" w:type="pct"/>
            <w:tcBorders>
              <w:top w:val="single" w:sz="4" w:space="0" w:color="auto"/>
              <w:left w:val="single" w:sz="4" w:space="0" w:color="auto"/>
              <w:bottom w:val="single" w:sz="4" w:space="0" w:color="auto"/>
              <w:right w:val="single" w:sz="4" w:space="0" w:color="auto"/>
            </w:tcBorders>
          </w:tcPr>
          <w:p w14:paraId="58EC3602" w14:textId="77777777" w:rsidR="00AB58D3" w:rsidRPr="00B92096" w:rsidRDefault="00AB58D3" w:rsidP="00BF1804">
            <w:r w:rsidRPr="00B92096">
              <w:t>Показатель по счету 1 204 33 000 учредителя не соответствует показателям по счетам 0 210 06 000 учреждений – недопустимо</w:t>
            </w:r>
          </w:p>
        </w:tc>
        <w:tc>
          <w:tcPr>
            <w:tcW w:w="1211" w:type="pct"/>
            <w:tcBorders>
              <w:top w:val="single" w:sz="4" w:space="0" w:color="auto"/>
              <w:left w:val="single" w:sz="4" w:space="0" w:color="auto"/>
              <w:bottom w:val="single" w:sz="4" w:space="0" w:color="auto"/>
              <w:right w:val="single" w:sz="4" w:space="0" w:color="auto"/>
            </w:tcBorders>
          </w:tcPr>
          <w:p w14:paraId="78E0CE01" w14:textId="77777777" w:rsidR="00AB58D3" w:rsidRPr="00B92096" w:rsidRDefault="00AB58D3" w:rsidP="00BF1804">
            <w:r>
              <w:t>Б</w:t>
            </w:r>
          </w:p>
        </w:tc>
      </w:tr>
      <w:tr w:rsidR="00FD7DA4" w:rsidRPr="00B92096" w14:paraId="547B70E5" w14:textId="77777777" w:rsidTr="00F46C17">
        <w:tc>
          <w:tcPr>
            <w:tcW w:w="228" w:type="pct"/>
            <w:tcBorders>
              <w:top w:val="single" w:sz="4" w:space="0" w:color="auto"/>
              <w:left w:val="single" w:sz="4" w:space="0" w:color="auto"/>
              <w:bottom w:val="single" w:sz="4" w:space="0" w:color="auto"/>
              <w:right w:val="single" w:sz="4" w:space="0" w:color="auto"/>
            </w:tcBorders>
          </w:tcPr>
          <w:p w14:paraId="73450DF1" w14:textId="77777777" w:rsidR="00AB58D3" w:rsidRPr="00B92096" w:rsidRDefault="00AB58D3" w:rsidP="00602498">
            <w:pPr>
              <w:tabs>
                <w:tab w:val="left" w:pos="574"/>
              </w:tabs>
              <w:ind w:left="-135" w:right="-108"/>
              <w:jc w:val="center"/>
            </w:pPr>
            <w:r w:rsidRPr="00B92096">
              <w:t>10.1</w:t>
            </w:r>
            <w:r w:rsidRPr="00B92096">
              <w:rPr>
                <w:rStyle w:val="ae"/>
              </w:rPr>
              <w:footnoteReference w:id="13"/>
            </w:r>
          </w:p>
        </w:tc>
        <w:tc>
          <w:tcPr>
            <w:tcW w:w="321" w:type="pct"/>
            <w:tcBorders>
              <w:top w:val="single" w:sz="4" w:space="0" w:color="auto"/>
              <w:left w:val="single" w:sz="4" w:space="0" w:color="auto"/>
              <w:bottom w:val="single" w:sz="4" w:space="0" w:color="auto"/>
              <w:right w:val="single" w:sz="4" w:space="0" w:color="auto"/>
            </w:tcBorders>
          </w:tcPr>
          <w:p w14:paraId="3B34D3FB" w14:textId="77777777" w:rsidR="00AB58D3" w:rsidRPr="00B92096" w:rsidRDefault="00AB58D3" w:rsidP="00BF1804">
            <w:r w:rsidRPr="00B92096">
              <w:t>0503371</w:t>
            </w:r>
          </w:p>
        </w:tc>
        <w:tc>
          <w:tcPr>
            <w:tcW w:w="526" w:type="pct"/>
            <w:tcBorders>
              <w:top w:val="single" w:sz="4" w:space="0" w:color="auto"/>
              <w:left w:val="single" w:sz="4" w:space="0" w:color="auto"/>
              <w:bottom w:val="single" w:sz="4" w:space="0" w:color="auto"/>
              <w:right w:val="single" w:sz="4" w:space="0" w:color="auto"/>
            </w:tcBorders>
          </w:tcPr>
          <w:p w14:paraId="74B520B8" w14:textId="77777777" w:rsidR="00AB58D3" w:rsidRPr="00B92096" w:rsidRDefault="00AB58D3" w:rsidP="00350EE4">
            <w:r w:rsidRPr="00B92096">
              <w:t xml:space="preserve">Сумма показателей по счету 120433000 </w:t>
            </w:r>
          </w:p>
        </w:tc>
        <w:tc>
          <w:tcPr>
            <w:tcW w:w="270" w:type="pct"/>
            <w:tcBorders>
              <w:top w:val="single" w:sz="4" w:space="0" w:color="auto"/>
              <w:left w:val="single" w:sz="4" w:space="0" w:color="auto"/>
              <w:bottom w:val="single" w:sz="4" w:space="0" w:color="auto"/>
              <w:right w:val="single" w:sz="4" w:space="0" w:color="auto"/>
            </w:tcBorders>
          </w:tcPr>
          <w:p w14:paraId="63B51932" w14:textId="77777777" w:rsidR="00AB58D3" w:rsidRPr="00B92096" w:rsidRDefault="00AB58D3" w:rsidP="00BF1804"/>
        </w:tc>
        <w:tc>
          <w:tcPr>
            <w:tcW w:w="243" w:type="pct"/>
            <w:tcBorders>
              <w:top w:val="single" w:sz="4" w:space="0" w:color="auto"/>
              <w:left w:val="single" w:sz="4" w:space="0" w:color="auto"/>
              <w:bottom w:val="single" w:sz="4" w:space="0" w:color="auto"/>
              <w:right w:val="single" w:sz="4" w:space="0" w:color="auto"/>
            </w:tcBorders>
          </w:tcPr>
          <w:p w14:paraId="359471CD" w14:textId="77777777" w:rsidR="00AB58D3" w:rsidRPr="00B92096" w:rsidRDefault="00AB58D3" w:rsidP="00BF1804">
            <w:r w:rsidRPr="00B92096">
              <w:t>2</w:t>
            </w:r>
          </w:p>
        </w:tc>
        <w:tc>
          <w:tcPr>
            <w:tcW w:w="176" w:type="pct"/>
            <w:tcBorders>
              <w:top w:val="single" w:sz="4" w:space="0" w:color="auto"/>
              <w:left w:val="single" w:sz="4" w:space="0" w:color="auto"/>
              <w:bottom w:val="single" w:sz="4" w:space="0" w:color="auto"/>
              <w:right w:val="single" w:sz="4" w:space="0" w:color="auto"/>
            </w:tcBorders>
          </w:tcPr>
          <w:p w14:paraId="1ADE88C3" w14:textId="77777777" w:rsidR="00AB58D3" w:rsidRPr="00B92096" w:rsidRDefault="00AB58D3" w:rsidP="00BF1804">
            <w:r w:rsidRPr="00B92096">
              <w:t>=</w:t>
            </w:r>
          </w:p>
        </w:tc>
        <w:tc>
          <w:tcPr>
            <w:tcW w:w="422" w:type="pct"/>
            <w:tcBorders>
              <w:top w:val="single" w:sz="4" w:space="0" w:color="auto"/>
              <w:left w:val="single" w:sz="4" w:space="0" w:color="auto"/>
              <w:bottom w:val="single" w:sz="4" w:space="0" w:color="auto"/>
              <w:right w:val="single" w:sz="4" w:space="0" w:color="auto"/>
            </w:tcBorders>
          </w:tcPr>
          <w:p w14:paraId="663158A9" w14:textId="77777777" w:rsidR="00AB58D3" w:rsidRPr="00B92096" w:rsidRDefault="00AB58D3" w:rsidP="00BF1804">
            <w:r w:rsidRPr="00B92096">
              <w:t>0503730</w:t>
            </w:r>
          </w:p>
        </w:tc>
        <w:tc>
          <w:tcPr>
            <w:tcW w:w="696" w:type="pct"/>
            <w:tcBorders>
              <w:top w:val="single" w:sz="4" w:space="0" w:color="auto"/>
              <w:left w:val="single" w:sz="4" w:space="0" w:color="auto"/>
              <w:bottom w:val="single" w:sz="4" w:space="0" w:color="auto"/>
              <w:right w:val="single" w:sz="4" w:space="0" w:color="auto"/>
            </w:tcBorders>
          </w:tcPr>
          <w:p w14:paraId="0E23319A" w14:textId="77777777" w:rsidR="00AB58D3" w:rsidRPr="008A1D98" w:rsidRDefault="00AB58D3" w:rsidP="00BF1804">
            <w:pPr>
              <w:rPr>
                <w:lang w:val="en-US"/>
              </w:rPr>
            </w:pPr>
          </w:p>
        </w:tc>
        <w:tc>
          <w:tcPr>
            <w:tcW w:w="300" w:type="pct"/>
            <w:tcBorders>
              <w:top w:val="single" w:sz="4" w:space="0" w:color="auto"/>
              <w:left w:val="single" w:sz="4" w:space="0" w:color="auto"/>
              <w:bottom w:val="single" w:sz="4" w:space="0" w:color="auto"/>
              <w:right w:val="single" w:sz="4" w:space="0" w:color="auto"/>
            </w:tcBorders>
          </w:tcPr>
          <w:p w14:paraId="77328B20" w14:textId="77777777" w:rsidR="00AB58D3" w:rsidRPr="00B92096" w:rsidRDefault="00AB58D3" w:rsidP="00BF1804">
            <w:r>
              <w:t xml:space="preserve"> 480</w:t>
            </w:r>
          </w:p>
        </w:tc>
        <w:tc>
          <w:tcPr>
            <w:tcW w:w="243" w:type="pct"/>
            <w:tcBorders>
              <w:top w:val="single" w:sz="4" w:space="0" w:color="auto"/>
              <w:left w:val="single" w:sz="4" w:space="0" w:color="auto"/>
              <w:bottom w:val="single" w:sz="4" w:space="0" w:color="auto"/>
              <w:right w:val="single" w:sz="4" w:space="0" w:color="auto"/>
            </w:tcBorders>
          </w:tcPr>
          <w:p w14:paraId="691054F1" w14:textId="77777777" w:rsidR="00AB58D3" w:rsidRPr="00B92096" w:rsidRDefault="00AB58D3" w:rsidP="00BF1804">
            <w:r w:rsidRPr="00B92096">
              <w:t>10</w:t>
            </w:r>
          </w:p>
        </w:tc>
        <w:tc>
          <w:tcPr>
            <w:tcW w:w="363" w:type="pct"/>
            <w:tcBorders>
              <w:top w:val="single" w:sz="4" w:space="0" w:color="auto"/>
              <w:left w:val="single" w:sz="4" w:space="0" w:color="auto"/>
              <w:bottom w:val="single" w:sz="4" w:space="0" w:color="auto"/>
              <w:right w:val="single" w:sz="4" w:space="0" w:color="auto"/>
            </w:tcBorders>
          </w:tcPr>
          <w:p w14:paraId="32978761" w14:textId="77777777" w:rsidR="00AB58D3" w:rsidRPr="00B92096" w:rsidRDefault="00AB58D3" w:rsidP="00BF1804">
            <w:r w:rsidRPr="00B92096">
              <w:t>Показатель по счету 1 204 33 000 учредителя не соответствует показателям по счетам 0 210 06 000 учреждений – недопустимо</w:t>
            </w:r>
          </w:p>
        </w:tc>
        <w:tc>
          <w:tcPr>
            <w:tcW w:w="1211" w:type="pct"/>
            <w:tcBorders>
              <w:top w:val="single" w:sz="4" w:space="0" w:color="auto"/>
              <w:left w:val="single" w:sz="4" w:space="0" w:color="auto"/>
              <w:bottom w:val="single" w:sz="4" w:space="0" w:color="auto"/>
              <w:right w:val="single" w:sz="4" w:space="0" w:color="auto"/>
            </w:tcBorders>
          </w:tcPr>
          <w:p w14:paraId="7A31684E" w14:textId="77777777" w:rsidR="00AB58D3" w:rsidRPr="00B92096" w:rsidRDefault="00AB58D3" w:rsidP="00BF1804">
            <w:r>
              <w:t>Б</w:t>
            </w:r>
          </w:p>
        </w:tc>
      </w:tr>
      <w:tr w:rsidR="00FD7DA4" w:rsidRPr="00B92096" w14:paraId="1848E6A2" w14:textId="77777777" w:rsidTr="00F46C17">
        <w:tc>
          <w:tcPr>
            <w:tcW w:w="228" w:type="pct"/>
            <w:tcBorders>
              <w:top w:val="single" w:sz="4" w:space="0" w:color="auto"/>
              <w:left w:val="single" w:sz="4" w:space="0" w:color="auto"/>
              <w:bottom w:val="single" w:sz="4" w:space="0" w:color="auto"/>
              <w:right w:val="single" w:sz="4" w:space="0" w:color="auto"/>
            </w:tcBorders>
          </w:tcPr>
          <w:p w14:paraId="1EA6E513" w14:textId="77777777" w:rsidR="00AB58D3" w:rsidRPr="00B92096" w:rsidRDefault="00AB58D3" w:rsidP="00602498">
            <w:pPr>
              <w:tabs>
                <w:tab w:val="left" w:pos="574"/>
              </w:tabs>
              <w:ind w:left="-135" w:right="-108"/>
              <w:jc w:val="center"/>
            </w:pPr>
            <w:r w:rsidRPr="00B92096">
              <w:t>11</w:t>
            </w:r>
          </w:p>
        </w:tc>
        <w:tc>
          <w:tcPr>
            <w:tcW w:w="321" w:type="pct"/>
            <w:tcBorders>
              <w:top w:val="single" w:sz="4" w:space="0" w:color="auto"/>
              <w:left w:val="single" w:sz="4" w:space="0" w:color="auto"/>
              <w:bottom w:val="single" w:sz="4" w:space="0" w:color="auto"/>
              <w:right w:val="single" w:sz="4" w:space="0" w:color="auto"/>
            </w:tcBorders>
          </w:tcPr>
          <w:p w14:paraId="03AEC241" w14:textId="77777777" w:rsidR="00AB58D3" w:rsidRPr="00B92096" w:rsidRDefault="00AB58D3" w:rsidP="00BF1804">
            <w:r w:rsidRPr="00B92096">
              <w:t>0503127</w:t>
            </w:r>
          </w:p>
        </w:tc>
        <w:tc>
          <w:tcPr>
            <w:tcW w:w="526" w:type="pct"/>
            <w:tcBorders>
              <w:top w:val="single" w:sz="4" w:space="0" w:color="auto"/>
              <w:left w:val="single" w:sz="4" w:space="0" w:color="auto"/>
              <w:bottom w:val="single" w:sz="4" w:space="0" w:color="auto"/>
              <w:right w:val="single" w:sz="4" w:space="0" w:color="auto"/>
            </w:tcBorders>
          </w:tcPr>
          <w:p w14:paraId="625EDB81" w14:textId="52CC772A" w:rsidR="00AB58D3" w:rsidRPr="00B92096" w:rsidRDefault="00AB58D3" w:rsidP="00BF1804">
            <w:r w:rsidRPr="00B92096">
              <w:t xml:space="preserve">000 218 01010 01 </w:t>
            </w:r>
            <w:r w:rsidR="008D01BA">
              <w:t>ХХХХ</w:t>
            </w:r>
            <w:r w:rsidR="008D01BA" w:rsidRPr="00B92096">
              <w:t xml:space="preserve"> </w:t>
            </w:r>
            <w:r w:rsidRPr="00B92096">
              <w:t>1</w:t>
            </w:r>
            <w:r>
              <w:t>5</w:t>
            </w:r>
            <w:r w:rsidRPr="00B92096">
              <w:t xml:space="preserve">0 + </w:t>
            </w:r>
          </w:p>
          <w:p w14:paraId="6C17BDED" w14:textId="09047049" w:rsidR="00AB58D3" w:rsidRPr="00B92096" w:rsidRDefault="00AB58D3" w:rsidP="008D01BA">
            <w:r w:rsidRPr="00B92096">
              <w:t xml:space="preserve">000 218 01020 01 </w:t>
            </w:r>
            <w:r w:rsidR="008D01BA">
              <w:t>ХХХХ</w:t>
            </w:r>
            <w:r w:rsidR="008D01BA" w:rsidRPr="00B92096">
              <w:t xml:space="preserve"> </w:t>
            </w:r>
            <w:r w:rsidRPr="00B92096">
              <w:t>1</w:t>
            </w:r>
            <w:r>
              <w:t>5</w:t>
            </w:r>
            <w:r w:rsidRPr="00B92096">
              <w:t>0</w:t>
            </w:r>
          </w:p>
        </w:tc>
        <w:tc>
          <w:tcPr>
            <w:tcW w:w="270" w:type="pct"/>
            <w:tcBorders>
              <w:top w:val="single" w:sz="4" w:space="0" w:color="auto"/>
              <w:left w:val="single" w:sz="4" w:space="0" w:color="auto"/>
              <w:bottom w:val="single" w:sz="4" w:space="0" w:color="auto"/>
              <w:right w:val="single" w:sz="4" w:space="0" w:color="auto"/>
            </w:tcBorders>
          </w:tcPr>
          <w:p w14:paraId="65DE13AC" w14:textId="77777777" w:rsidR="00AB58D3" w:rsidRPr="00B92096" w:rsidRDefault="00AB58D3" w:rsidP="00BF1804"/>
        </w:tc>
        <w:tc>
          <w:tcPr>
            <w:tcW w:w="243" w:type="pct"/>
            <w:tcBorders>
              <w:top w:val="single" w:sz="4" w:space="0" w:color="auto"/>
              <w:left w:val="single" w:sz="4" w:space="0" w:color="auto"/>
              <w:bottom w:val="single" w:sz="4" w:space="0" w:color="auto"/>
              <w:right w:val="single" w:sz="4" w:space="0" w:color="auto"/>
            </w:tcBorders>
          </w:tcPr>
          <w:p w14:paraId="13A5A0F4" w14:textId="77777777" w:rsidR="00AB58D3" w:rsidRPr="00B92096" w:rsidRDefault="00AB58D3" w:rsidP="00BF1804">
            <w:r w:rsidRPr="00B92096">
              <w:t>8</w:t>
            </w:r>
          </w:p>
        </w:tc>
        <w:tc>
          <w:tcPr>
            <w:tcW w:w="176" w:type="pct"/>
            <w:tcBorders>
              <w:top w:val="single" w:sz="4" w:space="0" w:color="auto"/>
              <w:left w:val="single" w:sz="4" w:space="0" w:color="auto"/>
              <w:bottom w:val="single" w:sz="4" w:space="0" w:color="auto"/>
              <w:right w:val="single" w:sz="4" w:space="0" w:color="auto"/>
            </w:tcBorders>
          </w:tcPr>
          <w:p w14:paraId="541C6098" w14:textId="77777777" w:rsidR="00AB58D3" w:rsidRPr="00B92096" w:rsidRDefault="00AB58D3" w:rsidP="00BF1804">
            <w:r w:rsidRPr="00B92096">
              <w:t>=</w:t>
            </w:r>
          </w:p>
        </w:tc>
        <w:tc>
          <w:tcPr>
            <w:tcW w:w="422" w:type="pct"/>
            <w:tcBorders>
              <w:top w:val="single" w:sz="4" w:space="0" w:color="auto"/>
              <w:left w:val="single" w:sz="4" w:space="0" w:color="auto"/>
              <w:bottom w:val="single" w:sz="4" w:space="0" w:color="auto"/>
              <w:right w:val="single" w:sz="4" w:space="0" w:color="auto"/>
            </w:tcBorders>
          </w:tcPr>
          <w:p w14:paraId="5FB28AA6" w14:textId="77777777" w:rsidR="00AB58D3" w:rsidRPr="00B92096" w:rsidRDefault="00AB58D3" w:rsidP="00BF1804">
            <w:r w:rsidRPr="00B92096">
              <w:t>0503737(5,6)</w:t>
            </w:r>
          </w:p>
        </w:tc>
        <w:tc>
          <w:tcPr>
            <w:tcW w:w="696" w:type="pct"/>
            <w:tcBorders>
              <w:top w:val="single" w:sz="4" w:space="0" w:color="auto"/>
              <w:left w:val="single" w:sz="4" w:space="0" w:color="auto"/>
              <w:bottom w:val="single" w:sz="4" w:space="0" w:color="auto"/>
              <w:right w:val="single" w:sz="4" w:space="0" w:color="auto"/>
            </w:tcBorders>
          </w:tcPr>
          <w:p w14:paraId="5F7DDD91" w14:textId="77777777" w:rsidR="00AB58D3" w:rsidRPr="00B92096" w:rsidRDefault="00AB58D3" w:rsidP="00BF1804"/>
        </w:tc>
        <w:tc>
          <w:tcPr>
            <w:tcW w:w="300" w:type="pct"/>
            <w:tcBorders>
              <w:top w:val="single" w:sz="4" w:space="0" w:color="auto"/>
              <w:left w:val="single" w:sz="4" w:space="0" w:color="auto"/>
              <w:bottom w:val="single" w:sz="4" w:space="0" w:color="auto"/>
              <w:right w:val="single" w:sz="4" w:space="0" w:color="auto"/>
            </w:tcBorders>
          </w:tcPr>
          <w:p w14:paraId="7AA9E6A7" w14:textId="77777777" w:rsidR="00AB58D3" w:rsidRPr="00B92096" w:rsidRDefault="00AB58D3" w:rsidP="00E5770F">
            <w:r w:rsidRPr="00B92096">
              <w:t>91</w:t>
            </w:r>
            <w:r>
              <w:t>0</w:t>
            </w:r>
          </w:p>
        </w:tc>
        <w:tc>
          <w:tcPr>
            <w:tcW w:w="243" w:type="pct"/>
            <w:tcBorders>
              <w:top w:val="single" w:sz="4" w:space="0" w:color="auto"/>
              <w:left w:val="single" w:sz="4" w:space="0" w:color="auto"/>
              <w:bottom w:val="single" w:sz="4" w:space="0" w:color="auto"/>
              <w:right w:val="single" w:sz="4" w:space="0" w:color="auto"/>
            </w:tcBorders>
          </w:tcPr>
          <w:p w14:paraId="630292D8" w14:textId="77777777" w:rsidR="00AB58D3" w:rsidRPr="00B92096" w:rsidRDefault="00AB58D3" w:rsidP="00E75AB7">
            <w:r w:rsidRPr="00B92096">
              <w:t>8</w:t>
            </w:r>
          </w:p>
        </w:tc>
        <w:tc>
          <w:tcPr>
            <w:tcW w:w="363" w:type="pct"/>
            <w:tcBorders>
              <w:top w:val="single" w:sz="4" w:space="0" w:color="auto"/>
              <w:left w:val="single" w:sz="4" w:space="0" w:color="auto"/>
              <w:bottom w:val="single" w:sz="4" w:space="0" w:color="auto"/>
              <w:right w:val="single" w:sz="4" w:space="0" w:color="auto"/>
            </w:tcBorders>
          </w:tcPr>
          <w:p w14:paraId="74C8642C" w14:textId="77777777" w:rsidR="00AB58D3" w:rsidRPr="00B92096" w:rsidRDefault="00AB58D3" w:rsidP="0004082A">
            <w:r w:rsidRPr="00B92096">
              <w:t xml:space="preserve">Возврат остатков целевых субсидий прошлых лет бюджетными и автономными учреждениями не соответствует идентичному показателю по исполнению бюджета – </w:t>
            </w:r>
            <w:r>
              <w:t>требует пояснения</w:t>
            </w:r>
          </w:p>
        </w:tc>
        <w:tc>
          <w:tcPr>
            <w:tcW w:w="1211" w:type="pct"/>
            <w:tcBorders>
              <w:top w:val="single" w:sz="4" w:space="0" w:color="auto"/>
              <w:left w:val="single" w:sz="4" w:space="0" w:color="auto"/>
              <w:bottom w:val="single" w:sz="4" w:space="0" w:color="auto"/>
              <w:right w:val="single" w:sz="4" w:space="0" w:color="auto"/>
            </w:tcBorders>
          </w:tcPr>
          <w:p w14:paraId="46B7E7EA" w14:textId="77777777" w:rsidR="00AB58D3" w:rsidRPr="00B92096" w:rsidRDefault="00AB58D3" w:rsidP="00BF1804">
            <w:r>
              <w:t>П</w:t>
            </w:r>
          </w:p>
        </w:tc>
      </w:tr>
      <w:tr w:rsidR="00FD7DA4" w:rsidRPr="00B92096" w14:paraId="56E9579F" w14:textId="77777777" w:rsidTr="00F46C17">
        <w:tc>
          <w:tcPr>
            <w:tcW w:w="228" w:type="pct"/>
            <w:tcBorders>
              <w:top w:val="single" w:sz="4" w:space="0" w:color="auto"/>
              <w:left w:val="single" w:sz="4" w:space="0" w:color="auto"/>
              <w:bottom w:val="single" w:sz="4" w:space="0" w:color="auto"/>
              <w:right w:val="single" w:sz="4" w:space="0" w:color="auto"/>
            </w:tcBorders>
          </w:tcPr>
          <w:p w14:paraId="3FC49A89" w14:textId="77777777" w:rsidR="00AB58D3" w:rsidRPr="00B92096" w:rsidRDefault="00AB58D3" w:rsidP="00602498">
            <w:pPr>
              <w:tabs>
                <w:tab w:val="left" w:pos="574"/>
              </w:tabs>
              <w:ind w:left="-135" w:right="-108"/>
              <w:jc w:val="center"/>
            </w:pPr>
            <w:r w:rsidRPr="00B92096">
              <w:t>12</w:t>
            </w:r>
            <w:r w:rsidRPr="00B92096">
              <w:rPr>
                <w:rStyle w:val="ae"/>
              </w:rPr>
              <w:footnoteReference w:id="14"/>
            </w:r>
          </w:p>
        </w:tc>
        <w:tc>
          <w:tcPr>
            <w:tcW w:w="321" w:type="pct"/>
            <w:tcBorders>
              <w:top w:val="single" w:sz="4" w:space="0" w:color="auto"/>
              <w:left w:val="single" w:sz="4" w:space="0" w:color="auto"/>
              <w:bottom w:val="single" w:sz="4" w:space="0" w:color="auto"/>
              <w:right w:val="single" w:sz="4" w:space="0" w:color="auto"/>
            </w:tcBorders>
          </w:tcPr>
          <w:p w14:paraId="746950C2" w14:textId="77777777" w:rsidR="00AB58D3" w:rsidRPr="00B92096" w:rsidRDefault="00AB58D3" w:rsidP="00BF1804">
            <w:r w:rsidRPr="00B92096">
              <w:t>0503725</w:t>
            </w:r>
          </w:p>
        </w:tc>
        <w:tc>
          <w:tcPr>
            <w:tcW w:w="526" w:type="pct"/>
            <w:tcBorders>
              <w:top w:val="single" w:sz="4" w:space="0" w:color="auto"/>
              <w:left w:val="single" w:sz="4" w:space="0" w:color="auto"/>
              <w:bottom w:val="single" w:sz="4" w:space="0" w:color="auto"/>
              <w:right w:val="single" w:sz="4" w:space="0" w:color="auto"/>
            </w:tcBorders>
          </w:tcPr>
          <w:p w14:paraId="074C1E43" w14:textId="77777777" w:rsidR="00AB58D3" w:rsidRPr="00B92096" w:rsidRDefault="00AB58D3" w:rsidP="00BF1804">
            <w:r w:rsidRPr="00B92096">
              <w:t xml:space="preserve">230406000 + </w:t>
            </w:r>
          </w:p>
          <w:p w14:paraId="0E31A684" w14:textId="77777777" w:rsidR="00AB58D3" w:rsidRPr="00B92096" w:rsidRDefault="00AB58D3" w:rsidP="00BF1804">
            <w:r w:rsidRPr="00B92096">
              <w:t>430406000 +</w:t>
            </w:r>
          </w:p>
          <w:p w14:paraId="21CDD5F2" w14:textId="77777777" w:rsidR="00AB58D3" w:rsidRPr="00B92096" w:rsidRDefault="00AB58D3" w:rsidP="00BF1804">
            <w:r w:rsidRPr="00B92096">
              <w:t>530406000 +</w:t>
            </w:r>
          </w:p>
          <w:p w14:paraId="70955D08" w14:textId="77777777" w:rsidR="00AB58D3" w:rsidRPr="00B92096" w:rsidRDefault="00AB58D3" w:rsidP="00BF1804">
            <w:r w:rsidRPr="00B92096">
              <w:t xml:space="preserve">630406000 + </w:t>
            </w:r>
          </w:p>
          <w:p w14:paraId="2D1EFDFC" w14:textId="77777777" w:rsidR="00AB58D3" w:rsidRPr="00B92096" w:rsidRDefault="00AB58D3" w:rsidP="00BF1804">
            <w:r w:rsidRPr="00B92096">
              <w:t>730406000</w:t>
            </w:r>
          </w:p>
        </w:tc>
        <w:tc>
          <w:tcPr>
            <w:tcW w:w="270" w:type="pct"/>
            <w:tcBorders>
              <w:top w:val="single" w:sz="4" w:space="0" w:color="auto"/>
              <w:left w:val="single" w:sz="4" w:space="0" w:color="auto"/>
              <w:bottom w:val="single" w:sz="4" w:space="0" w:color="auto"/>
              <w:right w:val="single" w:sz="4" w:space="0" w:color="auto"/>
            </w:tcBorders>
          </w:tcPr>
          <w:p w14:paraId="19026C9D" w14:textId="77777777" w:rsidR="00AB58D3" w:rsidRPr="00B92096" w:rsidRDefault="00AB58D3" w:rsidP="00BF1804">
            <w:r w:rsidRPr="00B92096">
              <w:t>Итого</w:t>
            </w:r>
          </w:p>
        </w:tc>
        <w:tc>
          <w:tcPr>
            <w:tcW w:w="243" w:type="pct"/>
            <w:tcBorders>
              <w:top w:val="single" w:sz="4" w:space="0" w:color="auto"/>
              <w:left w:val="single" w:sz="4" w:space="0" w:color="auto"/>
              <w:bottom w:val="single" w:sz="4" w:space="0" w:color="auto"/>
              <w:right w:val="single" w:sz="4" w:space="0" w:color="auto"/>
            </w:tcBorders>
          </w:tcPr>
          <w:p w14:paraId="0D0D8221" w14:textId="77777777" w:rsidR="00AB58D3" w:rsidRPr="00B92096" w:rsidRDefault="00AB58D3" w:rsidP="00BF1804">
            <w:r w:rsidRPr="00B92096">
              <w:t>5</w:t>
            </w:r>
          </w:p>
        </w:tc>
        <w:tc>
          <w:tcPr>
            <w:tcW w:w="176" w:type="pct"/>
            <w:tcBorders>
              <w:top w:val="single" w:sz="4" w:space="0" w:color="auto"/>
              <w:left w:val="single" w:sz="4" w:space="0" w:color="auto"/>
              <w:bottom w:val="single" w:sz="4" w:space="0" w:color="auto"/>
              <w:right w:val="single" w:sz="4" w:space="0" w:color="auto"/>
            </w:tcBorders>
          </w:tcPr>
          <w:p w14:paraId="5A45DD37" w14:textId="77777777" w:rsidR="00AB58D3" w:rsidRPr="00B92096" w:rsidRDefault="00AB58D3" w:rsidP="00BF1804">
            <w:r w:rsidRPr="00B92096">
              <w:t>=</w:t>
            </w:r>
          </w:p>
        </w:tc>
        <w:tc>
          <w:tcPr>
            <w:tcW w:w="422" w:type="pct"/>
            <w:tcBorders>
              <w:top w:val="single" w:sz="4" w:space="0" w:color="auto"/>
              <w:left w:val="single" w:sz="4" w:space="0" w:color="auto"/>
              <w:bottom w:val="single" w:sz="4" w:space="0" w:color="auto"/>
              <w:right w:val="single" w:sz="4" w:space="0" w:color="auto"/>
            </w:tcBorders>
          </w:tcPr>
          <w:p w14:paraId="45446DC8" w14:textId="77777777" w:rsidR="00AB58D3" w:rsidRPr="00B92096" w:rsidRDefault="00AB58D3" w:rsidP="00BF1804">
            <w:r w:rsidRPr="00B92096">
              <w:t>0503125</w:t>
            </w:r>
          </w:p>
        </w:tc>
        <w:tc>
          <w:tcPr>
            <w:tcW w:w="696" w:type="pct"/>
            <w:tcBorders>
              <w:top w:val="single" w:sz="4" w:space="0" w:color="auto"/>
              <w:left w:val="single" w:sz="4" w:space="0" w:color="auto"/>
              <w:bottom w:val="single" w:sz="4" w:space="0" w:color="auto"/>
              <w:right w:val="single" w:sz="4" w:space="0" w:color="auto"/>
            </w:tcBorders>
          </w:tcPr>
          <w:p w14:paraId="6D347396" w14:textId="77777777" w:rsidR="00AB58D3" w:rsidRPr="00B92096" w:rsidRDefault="00AB58D3" w:rsidP="00BF1804">
            <w:r w:rsidRPr="00B92096">
              <w:t>130406000</w:t>
            </w:r>
          </w:p>
        </w:tc>
        <w:tc>
          <w:tcPr>
            <w:tcW w:w="300" w:type="pct"/>
            <w:tcBorders>
              <w:top w:val="single" w:sz="4" w:space="0" w:color="auto"/>
              <w:left w:val="single" w:sz="4" w:space="0" w:color="auto"/>
              <w:bottom w:val="single" w:sz="4" w:space="0" w:color="auto"/>
              <w:right w:val="single" w:sz="4" w:space="0" w:color="auto"/>
            </w:tcBorders>
          </w:tcPr>
          <w:p w14:paraId="10432AD8" w14:textId="77777777" w:rsidR="00AB58D3" w:rsidRPr="00B92096" w:rsidRDefault="00AB58D3" w:rsidP="00BF1804">
            <w:r w:rsidRPr="00B92096">
              <w:t>7</w:t>
            </w:r>
          </w:p>
        </w:tc>
        <w:tc>
          <w:tcPr>
            <w:tcW w:w="243" w:type="pct"/>
            <w:tcBorders>
              <w:top w:val="single" w:sz="4" w:space="0" w:color="auto"/>
              <w:left w:val="single" w:sz="4" w:space="0" w:color="auto"/>
              <w:bottom w:val="single" w:sz="4" w:space="0" w:color="auto"/>
              <w:right w:val="single" w:sz="4" w:space="0" w:color="auto"/>
            </w:tcBorders>
          </w:tcPr>
          <w:p w14:paraId="7BCF62ED" w14:textId="77777777" w:rsidR="00AB58D3" w:rsidRPr="00B92096" w:rsidRDefault="00AB58D3" w:rsidP="00BF1804">
            <w:r w:rsidRPr="00B92096">
              <w:t>Итого</w:t>
            </w:r>
          </w:p>
        </w:tc>
        <w:tc>
          <w:tcPr>
            <w:tcW w:w="363" w:type="pct"/>
            <w:tcBorders>
              <w:top w:val="single" w:sz="4" w:space="0" w:color="auto"/>
              <w:left w:val="single" w:sz="4" w:space="0" w:color="auto"/>
              <w:bottom w:val="single" w:sz="4" w:space="0" w:color="auto"/>
              <w:right w:val="single" w:sz="4" w:space="0" w:color="auto"/>
            </w:tcBorders>
          </w:tcPr>
          <w:p w14:paraId="5E1322B8" w14:textId="77777777" w:rsidR="00AB58D3" w:rsidRPr="00B92096" w:rsidRDefault="00AB58D3" w:rsidP="00BF1804">
            <w:r w:rsidRPr="00B92096">
              <w:t>Показатели ф.0503725 по счету 030406000 не соответствуют идентичным показателям Справки ф.0503125 по счету 130406000</w:t>
            </w:r>
          </w:p>
        </w:tc>
        <w:tc>
          <w:tcPr>
            <w:tcW w:w="1211" w:type="pct"/>
            <w:tcBorders>
              <w:top w:val="single" w:sz="4" w:space="0" w:color="auto"/>
              <w:left w:val="single" w:sz="4" w:space="0" w:color="auto"/>
              <w:bottom w:val="single" w:sz="4" w:space="0" w:color="auto"/>
              <w:right w:val="single" w:sz="4" w:space="0" w:color="auto"/>
            </w:tcBorders>
          </w:tcPr>
          <w:p w14:paraId="1F27DA2B" w14:textId="77777777" w:rsidR="00AB58D3" w:rsidRPr="00B92096" w:rsidRDefault="00AB58D3" w:rsidP="00BF1804">
            <w:r>
              <w:t>Б</w:t>
            </w:r>
          </w:p>
        </w:tc>
      </w:tr>
      <w:tr w:rsidR="00FD7DA4" w:rsidRPr="00B92096" w14:paraId="6FF3E2B4" w14:textId="77777777" w:rsidTr="00F46C17">
        <w:tc>
          <w:tcPr>
            <w:tcW w:w="228" w:type="pct"/>
            <w:tcBorders>
              <w:top w:val="single" w:sz="4" w:space="0" w:color="auto"/>
              <w:left w:val="single" w:sz="4" w:space="0" w:color="auto"/>
              <w:bottom w:val="single" w:sz="4" w:space="0" w:color="auto"/>
              <w:right w:val="single" w:sz="4" w:space="0" w:color="auto"/>
            </w:tcBorders>
          </w:tcPr>
          <w:p w14:paraId="50D34AD9" w14:textId="77777777" w:rsidR="00AB58D3" w:rsidRPr="00B92096" w:rsidRDefault="00AB58D3" w:rsidP="00602498">
            <w:pPr>
              <w:tabs>
                <w:tab w:val="left" w:pos="574"/>
              </w:tabs>
              <w:ind w:left="-135" w:right="-108"/>
              <w:jc w:val="center"/>
            </w:pPr>
            <w:r w:rsidRPr="00B92096">
              <w:t>13</w:t>
            </w:r>
            <w:r w:rsidRPr="00B92096">
              <w:rPr>
                <w:vertAlign w:val="superscript"/>
              </w:rPr>
              <w:t>10</w:t>
            </w:r>
          </w:p>
        </w:tc>
        <w:tc>
          <w:tcPr>
            <w:tcW w:w="321" w:type="pct"/>
            <w:tcBorders>
              <w:top w:val="single" w:sz="4" w:space="0" w:color="auto"/>
              <w:left w:val="single" w:sz="4" w:space="0" w:color="auto"/>
              <w:bottom w:val="single" w:sz="4" w:space="0" w:color="auto"/>
              <w:right w:val="single" w:sz="4" w:space="0" w:color="auto"/>
            </w:tcBorders>
          </w:tcPr>
          <w:p w14:paraId="54EB49BD" w14:textId="77777777" w:rsidR="00AB58D3" w:rsidRPr="00B92096" w:rsidRDefault="00AB58D3" w:rsidP="00BF1804">
            <w:r w:rsidRPr="00B92096">
              <w:t>0503725</w:t>
            </w:r>
          </w:p>
        </w:tc>
        <w:tc>
          <w:tcPr>
            <w:tcW w:w="526" w:type="pct"/>
            <w:tcBorders>
              <w:top w:val="single" w:sz="4" w:space="0" w:color="auto"/>
              <w:left w:val="single" w:sz="4" w:space="0" w:color="auto"/>
              <w:bottom w:val="single" w:sz="4" w:space="0" w:color="auto"/>
              <w:right w:val="single" w:sz="4" w:space="0" w:color="auto"/>
            </w:tcBorders>
          </w:tcPr>
          <w:p w14:paraId="6178A882" w14:textId="77777777" w:rsidR="00AB58D3" w:rsidRPr="00B92096" w:rsidRDefault="00AB58D3" w:rsidP="00BF1804">
            <w:r w:rsidRPr="00B92096">
              <w:t xml:space="preserve">230406000 + </w:t>
            </w:r>
          </w:p>
          <w:p w14:paraId="6CE55CB0" w14:textId="77777777" w:rsidR="00AB58D3" w:rsidRPr="00B92096" w:rsidRDefault="00AB58D3" w:rsidP="00BF1804">
            <w:r w:rsidRPr="00B92096">
              <w:t>430406000 +</w:t>
            </w:r>
          </w:p>
          <w:p w14:paraId="3621C77F" w14:textId="77777777" w:rsidR="00AB58D3" w:rsidRPr="00B92096" w:rsidRDefault="00AB58D3" w:rsidP="00BF1804">
            <w:r w:rsidRPr="00B92096">
              <w:t>530406000 +</w:t>
            </w:r>
          </w:p>
          <w:p w14:paraId="48EF1AD8" w14:textId="77777777" w:rsidR="00AB58D3" w:rsidRPr="00B92096" w:rsidRDefault="00AB58D3" w:rsidP="00BF1804">
            <w:r w:rsidRPr="00B92096">
              <w:t xml:space="preserve">630406000 + </w:t>
            </w:r>
          </w:p>
          <w:p w14:paraId="17E5A3CB" w14:textId="77777777" w:rsidR="00AB58D3" w:rsidRPr="00B92096" w:rsidRDefault="00AB58D3" w:rsidP="00BF1804">
            <w:r w:rsidRPr="00B92096">
              <w:t>730406000</w:t>
            </w:r>
          </w:p>
        </w:tc>
        <w:tc>
          <w:tcPr>
            <w:tcW w:w="270" w:type="pct"/>
            <w:tcBorders>
              <w:top w:val="single" w:sz="4" w:space="0" w:color="auto"/>
              <w:left w:val="single" w:sz="4" w:space="0" w:color="auto"/>
              <w:bottom w:val="single" w:sz="4" w:space="0" w:color="auto"/>
              <w:right w:val="single" w:sz="4" w:space="0" w:color="auto"/>
            </w:tcBorders>
          </w:tcPr>
          <w:p w14:paraId="5FC9559F" w14:textId="77777777" w:rsidR="00AB58D3" w:rsidRPr="00B92096" w:rsidRDefault="00AB58D3" w:rsidP="00BF1804">
            <w:r w:rsidRPr="00B92096">
              <w:t>Итого</w:t>
            </w:r>
          </w:p>
        </w:tc>
        <w:tc>
          <w:tcPr>
            <w:tcW w:w="243" w:type="pct"/>
            <w:tcBorders>
              <w:top w:val="single" w:sz="4" w:space="0" w:color="auto"/>
              <w:left w:val="single" w:sz="4" w:space="0" w:color="auto"/>
              <w:bottom w:val="single" w:sz="4" w:space="0" w:color="auto"/>
              <w:right w:val="single" w:sz="4" w:space="0" w:color="auto"/>
            </w:tcBorders>
          </w:tcPr>
          <w:p w14:paraId="49E69B6A" w14:textId="77777777" w:rsidR="00AB58D3" w:rsidRPr="00B92096" w:rsidRDefault="00AB58D3" w:rsidP="00BF1804">
            <w:r w:rsidRPr="00B92096">
              <w:t>4</w:t>
            </w:r>
          </w:p>
        </w:tc>
        <w:tc>
          <w:tcPr>
            <w:tcW w:w="176" w:type="pct"/>
            <w:tcBorders>
              <w:top w:val="single" w:sz="4" w:space="0" w:color="auto"/>
              <w:left w:val="single" w:sz="4" w:space="0" w:color="auto"/>
              <w:bottom w:val="single" w:sz="4" w:space="0" w:color="auto"/>
              <w:right w:val="single" w:sz="4" w:space="0" w:color="auto"/>
            </w:tcBorders>
          </w:tcPr>
          <w:p w14:paraId="2EE50581" w14:textId="77777777" w:rsidR="00AB58D3" w:rsidRPr="00B92096" w:rsidRDefault="00AB58D3" w:rsidP="00BF1804">
            <w:r w:rsidRPr="00B92096">
              <w:t>=</w:t>
            </w:r>
          </w:p>
        </w:tc>
        <w:tc>
          <w:tcPr>
            <w:tcW w:w="422" w:type="pct"/>
            <w:tcBorders>
              <w:top w:val="single" w:sz="4" w:space="0" w:color="auto"/>
              <w:left w:val="single" w:sz="4" w:space="0" w:color="auto"/>
              <w:bottom w:val="single" w:sz="4" w:space="0" w:color="auto"/>
              <w:right w:val="single" w:sz="4" w:space="0" w:color="auto"/>
            </w:tcBorders>
          </w:tcPr>
          <w:p w14:paraId="2310F118" w14:textId="77777777" w:rsidR="00AB58D3" w:rsidRPr="00B92096" w:rsidRDefault="00AB58D3" w:rsidP="00BF1804">
            <w:r w:rsidRPr="00B92096">
              <w:t>0503125</w:t>
            </w:r>
          </w:p>
        </w:tc>
        <w:tc>
          <w:tcPr>
            <w:tcW w:w="696" w:type="pct"/>
            <w:tcBorders>
              <w:top w:val="single" w:sz="4" w:space="0" w:color="auto"/>
              <w:left w:val="single" w:sz="4" w:space="0" w:color="auto"/>
              <w:bottom w:val="single" w:sz="4" w:space="0" w:color="auto"/>
              <w:right w:val="single" w:sz="4" w:space="0" w:color="auto"/>
            </w:tcBorders>
          </w:tcPr>
          <w:p w14:paraId="5BFDE748" w14:textId="77777777" w:rsidR="00AB58D3" w:rsidRPr="00B92096" w:rsidRDefault="00AB58D3" w:rsidP="00BF1804">
            <w:r w:rsidRPr="00B92096">
              <w:t>130406000</w:t>
            </w:r>
          </w:p>
        </w:tc>
        <w:tc>
          <w:tcPr>
            <w:tcW w:w="300" w:type="pct"/>
            <w:tcBorders>
              <w:top w:val="single" w:sz="4" w:space="0" w:color="auto"/>
              <w:left w:val="single" w:sz="4" w:space="0" w:color="auto"/>
              <w:bottom w:val="single" w:sz="4" w:space="0" w:color="auto"/>
              <w:right w:val="single" w:sz="4" w:space="0" w:color="auto"/>
            </w:tcBorders>
          </w:tcPr>
          <w:p w14:paraId="369E8C86" w14:textId="77777777" w:rsidR="00AB58D3" w:rsidRPr="00B92096" w:rsidRDefault="00AB58D3" w:rsidP="00BF1804">
            <w:r w:rsidRPr="00B92096">
              <w:t>8</w:t>
            </w:r>
          </w:p>
        </w:tc>
        <w:tc>
          <w:tcPr>
            <w:tcW w:w="243" w:type="pct"/>
            <w:tcBorders>
              <w:top w:val="single" w:sz="4" w:space="0" w:color="auto"/>
              <w:left w:val="single" w:sz="4" w:space="0" w:color="auto"/>
              <w:bottom w:val="single" w:sz="4" w:space="0" w:color="auto"/>
              <w:right w:val="single" w:sz="4" w:space="0" w:color="auto"/>
            </w:tcBorders>
          </w:tcPr>
          <w:p w14:paraId="7B81C293" w14:textId="77777777" w:rsidR="00AB58D3" w:rsidRPr="00B92096" w:rsidRDefault="00AB58D3" w:rsidP="00BF1804">
            <w:r w:rsidRPr="00B92096">
              <w:t>Итого</w:t>
            </w:r>
          </w:p>
        </w:tc>
        <w:tc>
          <w:tcPr>
            <w:tcW w:w="363" w:type="pct"/>
            <w:tcBorders>
              <w:top w:val="single" w:sz="4" w:space="0" w:color="auto"/>
              <w:left w:val="single" w:sz="4" w:space="0" w:color="auto"/>
              <w:bottom w:val="single" w:sz="4" w:space="0" w:color="auto"/>
              <w:right w:val="single" w:sz="4" w:space="0" w:color="auto"/>
            </w:tcBorders>
          </w:tcPr>
          <w:p w14:paraId="3C126FB3" w14:textId="77777777" w:rsidR="00AB58D3" w:rsidRPr="00B92096" w:rsidRDefault="00AB58D3" w:rsidP="00BF1804">
            <w:r w:rsidRPr="00B92096">
              <w:t>Показатели ф.0503725 по счету 030406000 не соответствуют идентичным показателям Справки ф.0503125 по счету 130406000</w:t>
            </w:r>
          </w:p>
        </w:tc>
        <w:tc>
          <w:tcPr>
            <w:tcW w:w="1211" w:type="pct"/>
            <w:tcBorders>
              <w:top w:val="single" w:sz="4" w:space="0" w:color="auto"/>
              <w:left w:val="single" w:sz="4" w:space="0" w:color="auto"/>
              <w:bottom w:val="single" w:sz="4" w:space="0" w:color="auto"/>
              <w:right w:val="single" w:sz="4" w:space="0" w:color="auto"/>
            </w:tcBorders>
          </w:tcPr>
          <w:p w14:paraId="2A53E7E4" w14:textId="77777777" w:rsidR="00AB58D3" w:rsidRPr="00B92096" w:rsidRDefault="00AB58D3" w:rsidP="00BF1804">
            <w:r>
              <w:t>Б</w:t>
            </w:r>
          </w:p>
        </w:tc>
      </w:tr>
      <w:tr w:rsidR="00FD7DA4" w:rsidRPr="00B92096" w14:paraId="6C805239" w14:textId="77777777" w:rsidTr="00F46C17">
        <w:tc>
          <w:tcPr>
            <w:tcW w:w="228" w:type="pct"/>
            <w:tcBorders>
              <w:top w:val="single" w:sz="4" w:space="0" w:color="auto"/>
              <w:left w:val="single" w:sz="4" w:space="0" w:color="auto"/>
              <w:bottom w:val="single" w:sz="4" w:space="0" w:color="auto"/>
              <w:right w:val="single" w:sz="4" w:space="0" w:color="auto"/>
            </w:tcBorders>
          </w:tcPr>
          <w:p w14:paraId="7A4CFB2A" w14:textId="77777777" w:rsidR="00AB58D3" w:rsidRDefault="00AB58D3" w:rsidP="00602498">
            <w:pPr>
              <w:tabs>
                <w:tab w:val="left" w:pos="574"/>
              </w:tabs>
              <w:ind w:left="-135" w:right="-108"/>
              <w:jc w:val="center"/>
            </w:pPr>
            <w:r w:rsidRPr="00B92096">
              <w:t>18</w:t>
            </w:r>
          </w:p>
          <w:p w14:paraId="764C6A1F" w14:textId="77777777" w:rsidR="00AB58D3" w:rsidRPr="00B92096" w:rsidRDefault="00AB58D3" w:rsidP="00602498">
            <w:pPr>
              <w:tabs>
                <w:tab w:val="left" w:pos="574"/>
              </w:tabs>
              <w:ind w:left="-135" w:right="-108"/>
              <w:jc w:val="center"/>
            </w:pPr>
            <w:r>
              <w:t>(для АУБУ)</w:t>
            </w:r>
          </w:p>
        </w:tc>
        <w:tc>
          <w:tcPr>
            <w:tcW w:w="321" w:type="pct"/>
            <w:tcBorders>
              <w:top w:val="single" w:sz="4" w:space="0" w:color="auto"/>
              <w:left w:val="single" w:sz="4" w:space="0" w:color="auto"/>
              <w:bottom w:val="single" w:sz="4" w:space="0" w:color="auto"/>
              <w:right w:val="single" w:sz="4" w:space="0" w:color="auto"/>
            </w:tcBorders>
          </w:tcPr>
          <w:p w14:paraId="6C902ECE" w14:textId="77777777" w:rsidR="00AB58D3" w:rsidRPr="00B92096" w:rsidRDefault="00AB58D3" w:rsidP="00BF1804">
            <w:r w:rsidRPr="00B92096">
              <w:t>0503737 (2+4)</w:t>
            </w:r>
          </w:p>
        </w:tc>
        <w:tc>
          <w:tcPr>
            <w:tcW w:w="526" w:type="pct"/>
            <w:tcBorders>
              <w:top w:val="single" w:sz="4" w:space="0" w:color="auto"/>
              <w:left w:val="single" w:sz="4" w:space="0" w:color="auto"/>
              <w:bottom w:val="single" w:sz="4" w:space="0" w:color="auto"/>
              <w:right w:val="single" w:sz="4" w:space="0" w:color="auto"/>
            </w:tcBorders>
          </w:tcPr>
          <w:p w14:paraId="7260854D" w14:textId="77777777" w:rsidR="00AB58D3" w:rsidRPr="00E85086" w:rsidRDefault="00AB58D3" w:rsidP="00255560">
            <w:r w:rsidRPr="00B92096">
              <w:t>По соответствующим кодам аналитики с учетом раздела 4</w:t>
            </w:r>
            <w:r>
              <w:t>;</w:t>
            </w:r>
          </w:p>
          <w:p w14:paraId="7BE6CD89" w14:textId="77777777" w:rsidR="00AB58D3" w:rsidRPr="00B92096" w:rsidRDefault="00AB58D3" w:rsidP="00657913"/>
        </w:tc>
        <w:tc>
          <w:tcPr>
            <w:tcW w:w="270" w:type="pct"/>
            <w:tcBorders>
              <w:top w:val="single" w:sz="4" w:space="0" w:color="auto"/>
              <w:left w:val="single" w:sz="4" w:space="0" w:color="auto"/>
              <w:bottom w:val="single" w:sz="4" w:space="0" w:color="auto"/>
              <w:right w:val="single" w:sz="4" w:space="0" w:color="auto"/>
            </w:tcBorders>
          </w:tcPr>
          <w:p w14:paraId="6067F6A1" w14:textId="77777777" w:rsidR="00AB58D3" w:rsidRPr="00B92096" w:rsidRDefault="00AB58D3" w:rsidP="00BF1804">
            <w:r>
              <w:t>040 минус 910</w:t>
            </w:r>
          </w:p>
        </w:tc>
        <w:tc>
          <w:tcPr>
            <w:tcW w:w="243" w:type="pct"/>
            <w:tcBorders>
              <w:top w:val="single" w:sz="4" w:space="0" w:color="auto"/>
              <w:left w:val="single" w:sz="4" w:space="0" w:color="auto"/>
              <w:bottom w:val="single" w:sz="4" w:space="0" w:color="auto"/>
              <w:right w:val="single" w:sz="4" w:space="0" w:color="auto"/>
            </w:tcBorders>
          </w:tcPr>
          <w:p w14:paraId="0F6D740E" w14:textId="77777777" w:rsidR="00AB58D3" w:rsidRDefault="00AB58D3" w:rsidP="00BF1804">
            <w:r w:rsidRPr="00B92096">
              <w:t>5+7</w:t>
            </w:r>
          </w:p>
          <w:p w14:paraId="7509F055" w14:textId="77777777" w:rsidR="00AB58D3" w:rsidRDefault="00AB58D3" w:rsidP="00BF1804"/>
          <w:p w14:paraId="1955F660" w14:textId="77777777" w:rsidR="00AB58D3" w:rsidRPr="00B92096" w:rsidRDefault="00AB58D3" w:rsidP="00BF1804">
            <w:r>
              <w:t>4</w:t>
            </w:r>
          </w:p>
        </w:tc>
        <w:tc>
          <w:tcPr>
            <w:tcW w:w="176" w:type="pct"/>
            <w:tcBorders>
              <w:top w:val="single" w:sz="4" w:space="0" w:color="auto"/>
              <w:left w:val="single" w:sz="4" w:space="0" w:color="auto"/>
              <w:bottom w:val="single" w:sz="4" w:space="0" w:color="auto"/>
              <w:right w:val="single" w:sz="4" w:space="0" w:color="auto"/>
            </w:tcBorders>
          </w:tcPr>
          <w:p w14:paraId="11D98058" w14:textId="77777777" w:rsidR="00AB58D3" w:rsidRPr="00B92096" w:rsidRDefault="00AB58D3" w:rsidP="00BF1804">
            <w:r w:rsidRPr="00B92096">
              <w:t>=</w:t>
            </w:r>
          </w:p>
        </w:tc>
        <w:tc>
          <w:tcPr>
            <w:tcW w:w="422" w:type="pct"/>
            <w:tcBorders>
              <w:top w:val="single" w:sz="4" w:space="0" w:color="auto"/>
              <w:left w:val="single" w:sz="4" w:space="0" w:color="auto"/>
              <w:bottom w:val="single" w:sz="4" w:space="0" w:color="auto"/>
              <w:right w:val="single" w:sz="4" w:space="0" w:color="auto"/>
            </w:tcBorders>
          </w:tcPr>
          <w:p w14:paraId="601D5DAC" w14:textId="77777777" w:rsidR="00AB58D3" w:rsidRPr="00B92096" w:rsidRDefault="00AB58D3" w:rsidP="00BF1804">
            <w:r w:rsidRPr="00B92096">
              <w:t>0503155</w:t>
            </w:r>
          </w:p>
        </w:tc>
        <w:tc>
          <w:tcPr>
            <w:tcW w:w="696" w:type="pct"/>
            <w:tcBorders>
              <w:top w:val="single" w:sz="4" w:space="0" w:color="auto"/>
              <w:left w:val="single" w:sz="4" w:space="0" w:color="auto"/>
              <w:bottom w:val="single" w:sz="4" w:space="0" w:color="auto"/>
              <w:right w:val="single" w:sz="4" w:space="0" w:color="auto"/>
            </w:tcBorders>
          </w:tcPr>
          <w:p w14:paraId="619F880B" w14:textId="77777777" w:rsidR="00AB58D3" w:rsidRPr="00B92096" w:rsidRDefault="00AB58D3" w:rsidP="00BF1804">
            <w:r w:rsidRPr="00B92096">
              <w:t>По соответствующим кодам аналитики</w:t>
            </w:r>
          </w:p>
        </w:tc>
        <w:tc>
          <w:tcPr>
            <w:tcW w:w="300" w:type="pct"/>
            <w:tcBorders>
              <w:top w:val="single" w:sz="4" w:space="0" w:color="auto"/>
              <w:left w:val="single" w:sz="4" w:space="0" w:color="auto"/>
              <w:bottom w:val="single" w:sz="4" w:space="0" w:color="auto"/>
              <w:right w:val="single" w:sz="4" w:space="0" w:color="auto"/>
            </w:tcBorders>
          </w:tcPr>
          <w:p w14:paraId="4032F1CD" w14:textId="77777777" w:rsidR="00AB58D3" w:rsidRPr="00B92096" w:rsidRDefault="00AB58D3" w:rsidP="00BF1804"/>
        </w:tc>
        <w:tc>
          <w:tcPr>
            <w:tcW w:w="243" w:type="pct"/>
            <w:tcBorders>
              <w:top w:val="single" w:sz="4" w:space="0" w:color="auto"/>
              <w:left w:val="single" w:sz="4" w:space="0" w:color="auto"/>
              <w:bottom w:val="single" w:sz="4" w:space="0" w:color="auto"/>
              <w:right w:val="single" w:sz="4" w:space="0" w:color="auto"/>
            </w:tcBorders>
          </w:tcPr>
          <w:p w14:paraId="7D731D36" w14:textId="77777777" w:rsidR="00AB58D3" w:rsidRPr="00B92096" w:rsidRDefault="00AB58D3" w:rsidP="00BF1804">
            <w:r w:rsidRPr="00B92096">
              <w:t>4</w:t>
            </w:r>
          </w:p>
        </w:tc>
        <w:tc>
          <w:tcPr>
            <w:tcW w:w="363" w:type="pct"/>
            <w:tcBorders>
              <w:top w:val="single" w:sz="4" w:space="0" w:color="auto"/>
              <w:left w:val="single" w:sz="4" w:space="0" w:color="auto"/>
              <w:bottom w:val="single" w:sz="4" w:space="0" w:color="auto"/>
              <w:right w:val="single" w:sz="4" w:space="0" w:color="auto"/>
            </w:tcBorders>
          </w:tcPr>
          <w:p w14:paraId="4434955B" w14:textId="77777777" w:rsidR="00AB58D3" w:rsidRPr="00B92096" w:rsidRDefault="00AB58D3" w:rsidP="00BF1804">
            <w:r w:rsidRPr="00B92096">
              <w:t>Показатели исполнения ПФХД в ф.0503737 по видам финансового обеспечения 2 и 4 не соответствуют данным ф.0503155 финансового органа – требуют пояснения</w:t>
            </w:r>
          </w:p>
        </w:tc>
        <w:tc>
          <w:tcPr>
            <w:tcW w:w="1211" w:type="pct"/>
            <w:tcBorders>
              <w:top w:val="single" w:sz="4" w:space="0" w:color="auto"/>
              <w:left w:val="single" w:sz="4" w:space="0" w:color="auto"/>
              <w:bottom w:val="single" w:sz="4" w:space="0" w:color="auto"/>
              <w:right w:val="single" w:sz="4" w:space="0" w:color="auto"/>
            </w:tcBorders>
          </w:tcPr>
          <w:p w14:paraId="30529DE6" w14:textId="77777777" w:rsidR="00AB58D3" w:rsidRPr="00B92096" w:rsidRDefault="00AB58D3" w:rsidP="00833290">
            <w:r>
              <w:t xml:space="preserve">П </w:t>
            </w:r>
          </w:p>
        </w:tc>
      </w:tr>
      <w:tr w:rsidR="00FD7DA4" w:rsidRPr="00B92096" w14:paraId="1DEA6A25" w14:textId="77777777" w:rsidTr="00F46C17">
        <w:tc>
          <w:tcPr>
            <w:tcW w:w="228" w:type="pct"/>
            <w:tcBorders>
              <w:top w:val="single" w:sz="4" w:space="0" w:color="auto"/>
              <w:left w:val="single" w:sz="4" w:space="0" w:color="auto"/>
              <w:bottom w:val="single" w:sz="4" w:space="0" w:color="auto"/>
              <w:right w:val="single" w:sz="4" w:space="0" w:color="auto"/>
            </w:tcBorders>
          </w:tcPr>
          <w:p w14:paraId="11DF5477" w14:textId="77777777" w:rsidR="00AB58D3" w:rsidRDefault="00AB58D3" w:rsidP="00602498">
            <w:pPr>
              <w:tabs>
                <w:tab w:val="left" w:pos="574"/>
              </w:tabs>
              <w:ind w:left="-135" w:right="-108"/>
              <w:jc w:val="center"/>
            </w:pPr>
            <w:r w:rsidRPr="00B92096">
              <w:t>19</w:t>
            </w:r>
          </w:p>
          <w:p w14:paraId="3FB8012B" w14:textId="77777777" w:rsidR="00AB58D3" w:rsidRPr="00B92096" w:rsidRDefault="00AB58D3" w:rsidP="00602498">
            <w:pPr>
              <w:tabs>
                <w:tab w:val="left" w:pos="574"/>
              </w:tabs>
              <w:ind w:left="-135" w:right="-108"/>
              <w:jc w:val="center"/>
            </w:pPr>
            <w:r>
              <w:t>(для АУБУ)</w:t>
            </w:r>
          </w:p>
        </w:tc>
        <w:tc>
          <w:tcPr>
            <w:tcW w:w="321" w:type="pct"/>
            <w:tcBorders>
              <w:top w:val="single" w:sz="4" w:space="0" w:color="auto"/>
              <w:left w:val="single" w:sz="4" w:space="0" w:color="auto"/>
              <w:bottom w:val="single" w:sz="4" w:space="0" w:color="auto"/>
              <w:right w:val="single" w:sz="4" w:space="0" w:color="auto"/>
            </w:tcBorders>
          </w:tcPr>
          <w:p w14:paraId="1111A158" w14:textId="77777777" w:rsidR="00AB58D3" w:rsidRPr="00B92096" w:rsidRDefault="00AB58D3" w:rsidP="00BF1804">
            <w:r w:rsidRPr="00B92096">
              <w:t>0503737 (5+6)</w:t>
            </w:r>
          </w:p>
        </w:tc>
        <w:tc>
          <w:tcPr>
            <w:tcW w:w="526" w:type="pct"/>
            <w:tcBorders>
              <w:top w:val="single" w:sz="4" w:space="0" w:color="auto"/>
              <w:left w:val="single" w:sz="4" w:space="0" w:color="auto"/>
              <w:bottom w:val="single" w:sz="4" w:space="0" w:color="auto"/>
              <w:right w:val="single" w:sz="4" w:space="0" w:color="auto"/>
            </w:tcBorders>
          </w:tcPr>
          <w:p w14:paraId="6C6774D3" w14:textId="77777777" w:rsidR="00AB58D3" w:rsidRDefault="00AB58D3" w:rsidP="00255560">
            <w:r w:rsidRPr="00B92096">
              <w:t>По соответствующим кодам аналитики</w:t>
            </w:r>
            <w:r w:rsidRPr="00B92096" w:rsidDel="00C33009">
              <w:t xml:space="preserve"> </w:t>
            </w:r>
            <w:r w:rsidRPr="00B92096">
              <w:t>с учетом раздела 4</w:t>
            </w:r>
            <w:r>
              <w:t>;</w:t>
            </w:r>
          </w:p>
          <w:p w14:paraId="57F9A3E8" w14:textId="77777777" w:rsidR="00AB58D3" w:rsidRPr="00B92096" w:rsidRDefault="00AB58D3" w:rsidP="00657913"/>
        </w:tc>
        <w:tc>
          <w:tcPr>
            <w:tcW w:w="270" w:type="pct"/>
            <w:tcBorders>
              <w:top w:val="single" w:sz="4" w:space="0" w:color="auto"/>
              <w:left w:val="single" w:sz="4" w:space="0" w:color="auto"/>
              <w:bottom w:val="single" w:sz="4" w:space="0" w:color="auto"/>
              <w:right w:val="single" w:sz="4" w:space="0" w:color="auto"/>
            </w:tcBorders>
          </w:tcPr>
          <w:p w14:paraId="1F11F2CB" w14:textId="77777777" w:rsidR="00AB58D3" w:rsidRDefault="00AB58D3" w:rsidP="00BF1804">
            <w:r>
              <w:t> 060</w:t>
            </w:r>
          </w:p>
          <w:p w14:paraId="0E9C24B9" w14:textId="77777777" w:rsidR="00AB58D3" w:rsidRPr="00B92096" w:rsidRDefault="00AB58D3" w:rsidP="00BF1804">
            <w:r>
              <w:t>минус 910</w:t>
            </w:r>
          </w:p>
        </w:tc>
        <w:tc>
          <w:tcPr>
            <w:tcW w:w="243" w:type="pct"/>
            <w:tcBorders>
              <w:top w:val="single" w:sz="4" w:space="0" w:color="auto"/>
              <w:left w:val="single" w:sz="4" w:space="0" w:color="auto"/>
              <w:bottom w:val="single" w:sz="4" w:space="0" w:color="auto"/>
              <w:right w:val="single" w:sz="4" w:space="0" w:color="auto"/>
            </w:tcBorders>
          </w:tcPr>
          <w:p w14:paraId="173991EB" w14:textId="77777777" w:rsidR="00AB58D3" w:rsidRDefault="00AB58D3" w:rsidP="00BF1804">
            <w:r w:rsidRPr="00B92096">
              <w:t>5+7</w:t>
            </w:r>
          </w:p>
          <w:p w14:paraId="169FAD81" w14:textId="77777777" w:rsidR="00AB58D3" w:rsidRDefault="00AB58D3" w:rsidP="00BF1804"/>
          <w:p w14:paraId="06CFEC22" w14:textId="77777777" w:rsidR="00AB58D3" w:rsidRPr="00B92096" w:rsidRDefault="00AB58D3" w:rsidP="00BF1804">
            <w:r>
              <w:t>4</w:t>
            </w:r>
          </w:p>
        </w:tc>
        <w:tc>
          <w:tcPr>
            <w:tcW w:w="176" w:type="pct"/>
            <w:tcBorders>
              <w:top w:val="single" w:sz="4" w:space="0" w:color="auto"/>
              <w:left w:val="single" w:sz="4" w:space="0" w:color="auto"/>
              <w:bottom w:val="single" w:sz="4" w:space="0" w:color="auto"/>
              <w:right w:val="single" w:sz="4" w:space="0" w:color="auto"/>
            </w:tcBorders>
          </w:tcPr>
          <w:p w14:paraId="71A285A7" w14:textId="77777777" w:rsidR="00AB58D3" w:rsidRPr="00B92096" w:rsidRDefault="00AB58D3" w:rsidP="00BF1804">
            <w:r w:rsidRPr="00B92096">
              <w:t>=</w:t>
            </w:r>
          </w:p>
        </w:tc>
        <w:tc>
          <w:tcPr>
            <w:tcW w:w="422" w:type="pct"/>
            <w:tcBorders>
              <w:top w:val="single" w:sz="4" w:space="0" w:color="auto"/>
              <w:left w:val="single" w:sz="4" w:space="0" w:color="auto"/>
              <w:bottom w:val="single" w:sz="4" w:space="0" w:color="auto"/>
              <w:right w:val="single" w:sz="4" w:space="0" w:color="auto"/>
            </w:tcBorders>
          </w:tcPr>
          <w:p w14:paraId="02EE4571" w14:textId="77777777" w:rsidR="00AB58D3" w:rsidRPr="00B92096" w:rsidRDefault="00AB58D3" w:rsidP="00BF1804">
            <w:r w:rsidRPr="00B92096">
              <w:t>0503155</w:t>
            </w:r>
          </w:p>
        </w:tc>
        <w:tc>
          <w:tcPr>
            <w:tcW w:w="696" w:type="pct"/>
            <w:tcBorders>
              <w:top w:val="single" w:sz="4" w:space="0" w:color="auto"/>
              <w:left w:val="single" w:sz="4" w:space="0" w:color="auto"/>
              <w:bottom w:val="single" w:sz="4" w:space="0" w:color="auto"/>
              <w:right w:val="single" w:sz="4" w:space="0" w:color="auto"/>
            </w:tcBorders>
          </w:tcPr>
          <w:p w14:paraId="09EAB794" w14:textId="77777777" w:rsidR="00AB58D3" w:rsidRPr="00B92096" w:rsidRDefault="00AB58D3" w:rsidP="00BF1804">
            <w:r w:rsidRPr="00B92096">
              <w:t>По соответствующим кодам аналитики</w:t>
            </w:r>
          </w:p>
        </w:tc>
        <w:tc>
          <w:tcPr>
            <w:tcW w:w="300" w:type="pct"/>
            <w:tcBorders>
              <w:top w:val="single" w:sz="4" w:space="0" w:color="auto"/>
              <w:left w:val="single" w:sz="4" w:space="0" w:color="auto"/>
              <w:bottom w:val="single" w:sz="4" w:space="0" w:color="auto"/>
              <w:right w:val="single" w:sz="4" w:space="0" w:color="auto"/>
            </w:tcBorders>
          </w:tcPr>
          <w:p w14:paraId="0C914CBD" w14:textId="77777777" w:rsidR="00AB58D3" w:rsidRPr="00B92096" w:rsidRDefault="00AB58D3" w:rsidP="00BF1804"/>
        </w:tc>
        <w:tc>
          <w:tcPr>
            <w:tcW w:w="243" w:type="pct"/>
            <w:tcBorders>
              <w:top w:val="single" w:sz="4" w:space="0" w:color="auto"/>
              <w:left w:val="single" w:sz="4" w:space="0" w:color="auto"/>
              <w:bottom w:val="single" w:sz="4" w:space="0" w:color="auto"/>
              <w:right w:val="single" w:sz="4" w:space="0" w:color="auto"/>
            </w:tcBorders>
          </w:tcPr>
          <w:p w14:paraId="3D3999F6" w14:textId="77777777" w:rsidR="00AB58D3" w:rsidRPr="00B92096" w:rsidRDefault="00AB58D3" w:rsidP="00BF1804">
            <w:r w:rsidRPr="00B92096">
              <w:t>5</w:t>
            </w:r>
          </w:p>
        </w:tc>
        <w:tc>
          <w:tcPr>
            <w:tcW w:w="363" w:type="pct"/>
            <w:tcBorders>
              <w:top w:val="single" w:sz="4" w:space="0" w:color="auto"/>
              <w:left w:val="single" w:sz="4" w:space="0" w:color="auto"/>
              <w:bottom w:val="single" w:sz="4" w:space="0" w:color="auto"/>
              <w:right w:val="single" w:sz="4" w:space="0" w:color="auto"/>
            </w:tcBorders>
          </w:tcPr>
          <w:p w14:paraId="65D43C7F" w14:textId="77777777" w:rsidR="00AB58D3" w:rsidRPr="00B92096" w:rsidRDefault="00AB58D3" w:rsidP="00BF1804">
            <w:r w:rsidRPr="00B92096">
              <w:t>Показатели исполнения ПФХД в ф.0503737 по видам финансового обеспечения 5 и 6 не соответствуют данным ф.0503155 финансового органа – требуют пояснения</w:t>
            </w:r>
          </w:p>
        </w:tc>
        <w:tc>
          <w:tcPr>
            <w:tcW w:w="1211" w:type="pct"/>
            <w:tcBorders>
              <w:top w:val="single" w:sz="4" w:space="0" w:color="auto"/>
              <w:left w:val="single" w:sz="4" w:space="0" w:color="auto"/>
              <w:bottom w:val="single" w:sz="4" w:space="0" w:color="auto"/>
              <w:right w:val="single" w:sz="4" w:space="0" w:color="auto"/>
            </w:tcBorders>
          </w:tcPr>
          <w:p w14:paraId="1A21CE0C" w14:textId="77777777" w:rsidR="00AB58D3" w:rsidRPr="00B92096" w:rsidRDefault="00AB58D3" w:rsidP="00BF1804">
            <w:r>
              <w:t>П</w:t>
            </w:r>
          </w:p>
        </w:tc>
      </w:tr>
      <w:tr w:rsidR="00FD7DA4" w:rsidRPr="00B92096" w14:paraId="18CD64BF" w14:textId="77777777" w:rsidTr="00F46C17">
        <w:tc>
          <w:tcPr>
            <w:tcW w:w="228" w:type="pct"/>
            <w:tcBorders>
              <w:top w:val="single" w:sz="4" w:space="0" w:color="auto"/>
              <w:left w:val="single" w:sz="4" w:space="0" w:color="auto"/>
              <w:bottom w:val="single" w:sz="4" w:space="0" w:color="auto"/>
              <w:right w:val="single" w:sz="4" w:space="0" w:color="auto"/>
            </w:tcBorders>
          </w:tcPr>
          <w:p w14:paraId="44F6C15E" w14:textId="77777777" w:rsidR="00AB58D3" w:rsidRDefault="00AB58D3" w:rsidP="00602498">
            <w:pPr>
              <w:tabs>
                <w:tab w:val="left" w:pos="574"/>
              </w:tabs>
              <w:ind w:left="-135" w:right="-108"/>
              <w:jc w:val="center"/>
            </w:pPr>
            <w:r w:rsidRPr="00B92096">
              <w:t>20</w:t>
            </w:r>
          </w:p>
          <w:p w14:paraId="49650844" w14:textId="77777777" w:rsidR="00AB58D3" w:rsidRPr="00B92096" w:rsidRDefault="00AB58D3" w:rsidP="00602498">
            <w:pPr>
              <w:tabs>
                <w:tab w:val="left" w:pos="574"/>
              </w:tabs>
              <w:ind w:left="-135" w:right="-108"/>
              <w:jc w:val="center"/>
            </w:pPr>
            <w:r>
              <w:t>(для АУБУ)</w:t>
            </w:r>
          </w:p>
        </w:tc>
        <w:tc>
          <w:tcPr>
            <w:tcW w:w="321" w:type="pct"/>
            <w:tcBorders>
              <w:top w:val="single" w:sz="4" w:space="0" w:color="auto"/>
              <w:left w:val="single" w:sz="4" w:space="0" w:color="auto"/>
              <w:bottom w:val="single" w:sz="4" w:space="0" w:color="auto"/>
              <w:right w:val="single" w:sz="4" w:space="0" w:color="auto"/>
            </w:tcBorders>
          </w:tcPr>
          <w:p w14:paraId="43FAFFBB" w14:textId="77777777" w:rsidR="00AB58D3" w:rsidRPr="00B92096" w:rsidRDefault="00AB58D3" w:rsidP="00BF1804">
            <w:r w:rsidRPr="00B92096">
              <w:t>0503737 (7)</w:t>
            </w:r>
          </w:p>
        </w:tc>
        <w:tc>
          <w:tcPr>
            <w:tcW w:w="526" w:type="pct"/>
            <w:tcBorders>
              <w:top w:val="single" w:sz="4" w:space="0" w:color="auto"/>
              <w:left w:val="single" w:sz="4" w:space="0" w:color="auto"/>
              <w:bottom w:val="single" w:sz="4" w:space="0" w:color="auto"/>
              <w:right w:val="single" w:sz="4" w:space="0" w:color="auto"/>
            </w:tcBorders>
          </w:tcPr>
          <w:p w14:paraId="0F317969" w14:textId="77777777" w:rsidR="00AB58D3" w:rsidRPr="00B92096" w:rsidRDefault="00AB58D3" w:rsidP="00642E71">
            <w:r w:rsidRPr="00B92096">
              <w:t>По соответствующим кодам аналитики</w:t>
            </w:r>
            <w:r w:rsidRPr="00B92096" w:rsidDel="00C33009">
              <w:t xml:space="preserve"> </w:t>
            </w:r>
          </w:p>
        </w:tc>
        <w:tc>
          <w:tcPr>
            <w:tcW w:w="270" w:type="pct"/>
            <w:tcBorders>
              <w:top w:val="single" w:sz="4" w:space="0" w:color="auto"/>
              <w:left w:val="single" w:sz="4" w:space="0" w:color="auto"/>
              <w:bottom w:val="single" w:sz="4" w:space="0" w:color="auto"/>
              <w:right w:val="single" w:sz="4" w:space="0" w:color="auto"/>
            </w:tcBorders>
          </w:tcPr>
          <w:p w14:paraId="780B67C4" w14:textId="77777777" w:rsidR="00AB58D3" w:rsidRPr="00B92096" w:rsidRDefault="00AB58D3" w:rsidP="00BF1804"/>
        </w:tc>
        <w:tc>
          <w:tcPr>
            <w:tcW w:w="243" w:type="pct"/>
            <w:tcBorders>
              <w:top w:val="single" w:sz="4" w:space="0" w:color="auto"/>
              <w:left w:val="single" w:sz="4" w:space="0" w:color="auto"/>
              <w:bottom w:val="single" w:sz="4" w:space="0" w:color="auto"/>
              <w:right w:val="single" w:sz="4" w:space="0" w:color="auto"/>
            </w:tcBorders>
          </w:tcPr>
          <w:p w14:paraId="6898B400" w14:textId="77777777" w:rsidR="00AB58D3" w:rsidRPr="00B92096" w:rsidRDefault="00AB58D3" w:rsidP="00BF1804">
            <w:r w:rsidRPr="00B92096">
              <w:t>5+7</w:t>
            </w:r>
          </w:p>
        </w:tc>
        <w:tc>
          <w:tcPr>
            <w:tcW w:w="176" w:type="pct"/>
            <w:tcBorders>
              <w:top w:val="single" w:sz="4" w:space="0" w:color="auto"/>
              <w:left w:val="single" w:sz="4" w:space="0" w:color="auto"/>
              <w:bottom w:val="single" w:sz="4" w:space="0" w:color="auto"/>
              <w:right w:val="single" w:sz="4" w:space="0" w:color="auto"/>
            </w:tcBorders>
          </w:tcPr>
          <w:p w14:paraId="453E501F" w14:textId="77777777" w:rsidR="00AB58D3" w:rsidRPr="00B92096" w:rsidRDefault="00AB58D3" w:rsidP="00BF1804">
            <w:r w:rsidRPr="00B92096">
              <w:t>=</w:t>
            </w:r>
          </w:p>
        </w:tc>
        <w:tc>
          <w:tcPr>
            <w:tcW w:w="422" w:type="pct"/>
            <w:tcBorders>
              <w:top w:val="single" w:sz="4" w:space="0" w:color="auto"/>
              <w:left w:val="single" w:sz="4" w:space="0" w:color="auto"/>
              <w:bottom w:val="single" w:sz="4" w:space="0" w:color="auto"/>
              <w:right w:val="single" w:sz="4" w:space="0" w:color="auto"/>
            </w:tcBorders>
          </w:tcPr>
          <w:p w14:paraId="0294933A" w14:textId="77777777" w:rsidR="00AB58D3" w:rsidRPr="00B92096" w:rsidRDefault="00AB58D3" w:rsidP="00BF1804">
            <w:r w:rsidRPr="00B92096">
              <w:t>0503155</w:t>
            </w:r>
          </w:p>
        </w:tc>
        <w:tc>
          <w:tcPr>
            <w:tcW w:w="696" w:type="pct"/>
            <w:tcBorders>
              <w:top w:val="single" w:sz="4" w:space="0" w:color="auto"/>
              <w:left w:val="single" w:sz="4" w:space="0" w:color="auto"/>
              <w:bottom w:val="single" w:sz="4" w:space="0" w:color="auto"/>
              <w:right w:val="single" w:sz="4" w:space="0" w:color="auto"/>
            </w:tcBorders>
          </w:tcPr>
          <w:p w14:paraId="18E0C302" w14:textId="77777777" w:rsidR="00AB58D3" w:rsidRPr="00B92096" w:rsidRDefault="00AB58D3" w:rsidP="00BF1804">
            <w:r w:rsidRPr="00B92096">
              <w:t>По соответствующим кодам аналитики</w:t>
            </w:r>
          </w:p>
        </w:tc>
        <w:tc>
          <w:tcPr>
            <w:tcW w:w="300" w:type="pct"/>
            <w:tcBorders>
              <w:top w:val="single" w:sz="4" w:space="0" w:color="auto"/>
              <w:left w:val="single" w:sz="4" w:space="0" w:color="auto"/>
              <w:bottom w:val="single" w:sz="4" w:space="0" w:color="auto"/>
              <w:right w:val="single" w:sz="4" w:space="0" w:color="auto"/>
            </w:tcBorders>
          </w:tcPr>
          <w:p w14:paraId="01A5DA48" w14:textId="77777777" w:rsidR="00AB58D3" w:rsidRPr="00B92096" w:rsidRDefault="00AB58D3" w:rsidP="00BF1804"/>
        </w:tc>
        <w:tc>
          <w:tcPr>
            <w:tcW w:w="243" w:type="pct"/>
            <w:tcBorders>
              <w:top w:val="single" w:sz="4" w:space="0" w:color="auto"/>
              <w:left w:val="single" w:sz="4" w:space="0" w:color="auto"/>
              <w:bottom w:val="single" w:sz="4" w:space="0" w:color="auto"/>
              <w:right w:val="single" w:sz="4" w:space="0" w:color="auto"/>
            </w:tcBorders>
          </w:tcPr>
          <w:p w14:paraId="52B3A943" w14:textId="77777777" w:rsidR="00AB58D3" w:rsidRPr="00B92096" w:rsidRDefault="00AB58D3" w:rsidP="00BF1804">
            <w:r w:rsidRPr="00B92096">
              <w:t>6</w:t>
            </w:r>
          </w:p>
        </w:tc>
        <w:tc>
          <w:tcPr>
            <w:tcW w:w="363" w:type="pct"/>
            <w:tcBorders>
              <w:top w:val="single" w:sz="4" w:space="0" w:color="auto"/>
              <w:left w:val="single" w:sz="4" w:space="0" w:color="auto"/>
              <w:bottom w:val="single" w:sz="4" w:space="0" w:color="auto"/>
              <w:right w:val="single" w:sz="4" w:space="0" w:color="auto"/>
            </w:tcBorders>
          </w:tcPr>
          <w:p w14:paraId="51715684" w14:textId="77777777" w:rsidR="00AB58D3" w:rsidRPr="00B92096" w:rsidRDefault="00AB58D3" w:rsidP="00BF1804">
            <w:r w:rsidRPr="00B92096">
              <w:t>Показатели исполнения ПФХД в ф.0503737 по виду финансового обеспечения 7 не соответствуют данным ф.0503155 финансового органа – требуют пояснения</w:t>
            </w:r>
          </w:p>
        </w:tc>
        <w:tc>
          <w:tcPr>
            <w:tcW w:w="1211" w:type="pct"/>
            <w:tcBorders>
              <w:top w:val="single" w:sz="4" w:space="0" w:color="auto"/>
              <w:left w:val="single" w:sz="4" w:space="0" w:color="auto"/>
              <w:bottom w:val="single" w:sz="4" w:space="0" w:color="auto"/>
              <w:right w:val="single" w:sz="4" w:space="0" w:color="auto"/>
            </w:tcBorders>
          </w:tcPr>
          <w:p w14:paraId="0410EFD5" w14:textId="77777777" w:rsidR="00AB58D3" w:rsidRPr="00B92096" w:rsidRDefault="00AB58D3" w:rsidP="00BF1804">
            <w:r>
              <w:t>П</w:t>
            </w:r>
          </w:p>
        </w:tc>
      </w:tr>
      <w:tr w:rsidR="00FD7DA4" w:rsidRPr="00827367" w14:paraId="6B777339" w14:textId="77777777" w:rsidTr="00F46C17">
        <w:tc>
          <w:tcPr>
            <w:tcW w:w="228" w:type="pct"/>
            <w:tcBorders>
              <w:top w:val="single" w:sz="4" w:space="0" w:color="auto"/>
              <w:left w:val="single" w:sz="4" w:space="0" w:color="auto"/>
              <w:bottom w:val="single" w:sz="4" w:space="0" w:color="auto"/>
              <w:right w:val="single" w:sz="4" w:space="0" w:color="auto"/>
            </w:tcBorders>
          </w:tcPr>
          <w:p w14:paraId="1A9EA6DD" w14:textId="77777777" w:rsidR="00AB58D3" w:rsidRPr="0050441C" w:rsidDel="0013585B" w:rsidRDefault="00AB58D3" w:rsidP="005D4324">
            <w:pPr>
              <w:tabs>
                <w:tab w:val="left" w:pos="574"/>
              </w:tabs>
              <w:ind w:left="-135" w:right="-108"/>
              <w:jc w:val="center"/>
            </w:pPr>
            <w:r w:rsidRPr="0050441C">
              <w:t>23</w:t>
            </w:r>
            <w:r>
              <w:t xml:space="preserve"> </w:t>
            </w:r>
          </w:p>
        </w:tc>
        <w:tc>
          <w:tcPr>
            <w:tcW w:w="321" w:type="pct"/>
            <w:tcBorders>
              <w:top w:val="single" w:sz="4" w:space="0" w:color="auto"/>
              <w:left w:val="single" w:sz="4" w:space="0" w:color="auto"/>
              <w:bottom w:val="single" w:sz="4" w:space="0" w:color="auto"/>
              <w:right w:val="single" w:sz="4" w:space="0" w:color="auto"/>
            </w:tcBorders>
          </w:tcPr>
          <w:p w14:paraId="53743DF5" w14:textId="77777777" w:rsidR="00AB58D3" w:rsidRPr="0050441C" w:rsidDel="0013585B" w:rsidRDefault="00AB58D3" w:rsidP="0050441C">
            <w:r w:rsidRPr="0050441C">
              <w:t>0503769 (5)</w:t>
            </w:r>
          </w:p>
        </w:tc>
        <w:tc>
          <w:tcPr>
            <w:tcW w:w="526" w:type="pct"/>
            <w:tcBorders>
              <w:top w:val="single" w:sz="4" w:space="0" w:color="auto"/>
              <w:left w:val="single" w:sz="4" w:space="0" w:color="auto"/>
              <w:bottom w:val="single" w:sz="4" w:space="0" w:color="auto"/>
              <w:right w:val="single" w:sz="4" w:space="0" w:color="auto"/>
            </w:tcBorders>
          </w:tcPr>
          <w:p w14:paraId="2D79B965" w14:textId="77777777" w:rsidR="00AB58D3" w:rsidRPr="0050441C" w:rsidDel="0013585B" w:rsidRDefault="00AB58D3" w:rsidP="00111412">
            <w:r w:rsidRPr="0050441C">
              <w:t xml:space="preserve">(0503769 кредиторка, </w:t>
            </w:r>
            <w:r w:rsidR="00111412" w:rsidRPr="0050441C">
              <w:t>54014</w:t>
            </w:r>
            <w:r w:rsidR="00111412">
              <w:t>х</w:t>
            </w:r>
            <w:r w:rsidR="00111412" w:rsidRPr="0050441C">
              <w:t xml:space="preserve">152 </w:t>
            </w:r>
            <w:r w:rsidRPr="0050441C">
              <w:t xml:space="preserve">+ </w:t>
            </w:r>
            <w:r w:rsidR="00111412" w:rsidRPr="0050441C">
              <w:t>54014</w:t>
            </w:r>
            <w:r w:rsidR="00111412">
              <w:t>х</w:t>
            </w:r>
            <w:r w:rsidR="00111412" w:rsidRPr="0050441C">
              <w:t>162</w:t>
            </w:r>
            <w:r w:rsidRPr="0050441C">
              <w:t xml:space="preserve">) – (0503769 дебиторка, </w:t>
            </w:r>
            <w:r w:rsidR="00111412" w:rsidRPr="0050441C">
              <w:t>52055200</w:t>
            </w:r>
            <w:r w:rsidR="00111412">
              <w:t>1</w:t>
            </w:r>
            <w:r w:rsidR="00111412" w:rsidRPr="0050441C">
              <w:t xml:space="preserve"> </w:t>
            </w:r>
            <w:r w:rsidRPr="0050441C">
              <w:t xml:space="preserve">+ </w:t>
            </w:r>
            <w:r w:rsidR="00111412" w:rsidRPr="0050441C">
              <w:t>52056200</w:t>
            </w:r>
            <w:r w:rsidR="00111412">
              <w:t>1</w:t>
            </w:r>
            <w:r w:rsidRPr="0050441C">
              <w:t>)</w:t>
            </w:r>
          </w:p>
        </w:tc>
        <w:tc>
          <w:tcPr>
            <w:tcW w:w="270" w:type="pct"/>
            <w:tcBorders>
              <w:top w:val="single" w:sz="4" w:space="0" w:color="auto"/>
              <w:left w:val="single" w:sz="4" w:space="0" w:color="auto"/>
              <w:bottom w:val="single" w:sz="4" w:space="0" w:color="auto"/>
              <w:right w:val="single" w:sz="4" w:space="0" w:color="auto"/>
            </w:tcBorders>
          </w:tcPr>
          <w:p w14:paraId="31CA25EB" w14:textId="77777777" w:rsidR="00AB58D3" w:rsidRPr="0050441C" w:rsidRDefault="00AB58D3" w:rsidP="00BF1804"/>
        </w:tc>
        <w:tc>
          <w:tcPr>
            <w:tcW w:w="243" w:type="pct"/>
            <w:tcBorders>
              <w:top w:val="single" w:sz="4" w:space="0" w:color="auto"/>
              <w:left w:val="single" w:sz="4" w:space="0" w:color="auto"/>
              <w:bottom w:val="single" w:sz="4" w:space="0" w:color="auto"/>
              <w:right w:val="single" w:sz="4" w:space="0" w:color="auto"/>
            </w:tcBorders>
          </w:tcPr>
          <w:p w14:paraId="331D7420" w14:textId="77777777" w:rsidR="00AB58D3" w:rsidRPr="0050441C" w:rsidDel="008E5D9A" w:rsidRDefault="00AB58D3" w:rsidP="00BF1804">
            <w:r w:rsidRPr="0050441C">
              <w:t>2</w:t>
            </w:r>
          </w:p>
        </w:tc>
        <w:tc>
          <w:tcPr>
            <w:tcW w:w="176" w:type="pct"/>
            <w:tcBorders>
              <w:top w:val="single" w:sz="4" w:space="0" w:color="auto"/>
              <w:left w:val="single" w:sz="4" w:space="0" w:color="auto"/>
              <w:bottom w:val="single" w:sz="4" w:space="0" w:color="auto"/>
              <w:right w:val="single" w:sz="4" w:space="0" w:color="auto"/>
            </w:tcBorders>
          </w:tcPr>
          <w:p w14:paraId="0BFCBB9B" w14:textId="77777777" w:rsidR="00AB58D3" w:rsidRPr="0050441C" w:rsidDel="0013585B" w:rsidRDefault="00AB58D3" w:rsidP="00BF1804">
            <w:r w:rsidRPr="0050441C">
              <w:t>=</w:t>
            </w:r>
          </w:p>
        </w:tc>
        <w:tc>
          <w:tcPr>
            <w:tcW w:w="422" w:type="pct"/>
            <w:tcBorders>
              <w:top w:val="single" w:sz="4" w:space="0" w:color="auto"/>
              <w:left w:val="single" w:sz="4" w:space="0" w:color="auto"/>
              <w:bottom w:val="single" w:sz="4" w:space="0" w:color="auto"/>
              <w:right w:val="single" w:sz="4" w:space="0" w:color="auto"/>
            </w:tcBorders>
          </w:tcPr>
          <w:p w14:paraId="79B5E3D3" w14:textId="77777777" w:rsidR="00AB58D3" w:rsidRPr="0050441C" w:rsidRDefault="00AB58D3" w:rsidP="00BF1804">
            <w:r w:rsidRPr="0050441C">
              <w:t>0503169</w:t>
            </w:r>
          </w:p>
          <w:p w14:paraId="51F21089" w14:textId="77777777" w:rsidR="00AB58D3" w:rsidRDefault="00B40BA0" w:rsidP="00BF1804">
            <w:r w:rsidRPr="0050441C">
              <w:t>Д</w:t>
            </w:r>
            <w:r w:rsidR="00AB58D3" w:rsidRPr="0050441C">
              <w:t>ебиторка</w:t>
            </w:r>
          </w:p>
          <w:p w14:paraId="4E712D69" w14:textId="77777777" w:rsidR="00B40BA0" w:rsidRDefault="00B40BA0" w:rsidP="00BF1804"/>
          <w:p w14:paraId="66E80695" w14:textId="77777777" w:rsidR="00B40BA0" w:rsidRDefault="00B40BA0" w:rsidP="00BF1804"/>
          <w:p w14:paraId="6E51827B" w14:textId="77777777" w:rsidR="00B40BA0" w:rsidRPr="0050441C" w:rsidDel="0013585B" w:rsidRDefault="00B40BA0" w:rsidP="00BF1804">
            <w:r>
              <w:t>КЗ</w:t>
            </w:r>
          </w:p>
        </w:tc>
        <w:tc>
          <w:tcPr>
            <w:tcW w:w="696" w:type="pct"/>
            <w:tcBorders>
              <w:top w:val="single" w:sz="4" w:space="0" w:color="auto"/>
              <w:left w:val="single" w:sz="4" w:space="0" w:color="auto"/>
              <w:bottom w:val="single" w:sz="4" w:space="0" w:color="auto"/>
              <w:right w:val="single" w:sz="4" w:space="0" w:color="auto"/>
            </w:tcBorders>
          </w:tcPr>
          <w:p w14:paraId="4807884B" w14:textId="77777777" w:rsidR="00AB58D3" w:rsidRPr="0050441C" w:rsidDel="0013585B" w:rsidRDefault="00111412" w:rsidP="005D5CD9">
            <w:r w:rsidRPr="0050441C">
              <w:rPr>
                <w:b/>
              </w:rPr>
              <w:t>12064100</w:t>
            </w:r>
            <w:r w:rsidR="005D5CD9">
              <w:rPr>
                <w:b/>
              </w:rPr>
              <w:t>2</w:t>
            </w:r>
            <w:r w:rsidRPr="0050441C">
              <w:t xml:space="preserve"> </w:t>
            </w:r>
            <w:r w:rsidR="00AB58D3" w:rsidRPr="0050441C">
              <w:t>(с видом расходов 612, 622) +</w:t>
            </w:r>
            <w:r w:rsidR="00AB58D3">
              <w:t xml:space="preserve"> </w:t>
            </w:r>
            <w:r w:rsidRPr="0050441C">
              <w:rPr>
                <w:b/>
              </w:rPr>
              <w:t>12068100</w:t>
            </w:r>
            <w:r w:rsidR="005D5CD9">
              <w:rPr>
                <w:b/>
              </w:rPr>
              <w:t>2</w:t>
            </w:r>
            <w:r w:rsidRPr="0050441C">
              <w:t xml:space="preserve"> </w:t>
            </w:r>
            <w:r w:rsidR="00AB58D3" w:rsidRPr="0050441C">
              <w:t>(с видом расходов 612, 622)</w:t>
            </w:r>
            <w:r w:rsidR="00B40BA0">
              <w:t xml:space="preserve"> – 130241002 (с видом расходов 612, 622) – 130281002 (с видом расходов 612, 622)</w:t>
            </w:r>
          </w:p>
        </w:tc>
        <w:tc>
          <w:tcPr>
            <w:tcW w:w="300" w:type="pct"/>
            <w:tcBorders>
              <w:top w:val="single" w:sz="4" w:space="0" w:color="auto"/>
              <w:left w:val="single" w:sz="4" w:space="0" w:color="auto"/>
              <w:bottom w:val="single" w:sz="4" w:space="0" w:color="auto"/>
              <w:right w:val="single" w:sz="4" w:space="0" w:color="auto"/>
            </w:tcBorders>
          </w:tcPr>
          <w:p w14:paraId="64047664" w14:textId="77777777" w:rsidR="00AB58D3" w:rsidRPr="0050441C" w:rsidDel="0013585B" w:rsidRDefault="00AB58D3" w:rsidP="00BF1804">
            <w:r w:rsidRPr="0050441C">
              <w:t>2</w:t>
            </w:r>
          </w:p>
        </w:tc>
        <w:tc>
          <w:tcPr>
            <w:tcW w:w="243" w:type="pct"/>
            <w:tcBorders>
              <w:top w:val="single" w:sz="4" w:space="0" w:color="auto"/>
              <w:left w:val="single" w:sz="4" w:space="0" w:color="auto"/>
              <w:bottom w:val="single" w:sz="4" w:space="0" w:color="auto"/>
              <w:right w:val="single" w:sz="4" w:space="0" w:color="auto"/>
            </w:tcBorders>
          </w:tcPr>
          <w:p w14:paraId="1A3ECFAB" w14:textId="77777777" w:rsidR="00AB58D3" w:rsidRPr="0050441C" w:rsidRDefault="00AB58D3" w:rsidP="00BF1804"/>
        </w:tc>
        <w:tc>
          <w:tcPr>
            <w:tcW w:w="363" w:type="pct"/>
            <w:tcBorders>
              <w:top w:val="single" w:sz="4" w:space="0" w:color="auto"/>
              <w:left w:val="single" w:sz="4" w:space="0" w:color="auto"/>
              <w:bottom w:val="single" w:sz="4" w:space="0" w:color="auto"/>
              <w:right w:val="single" w:sz="4" w:space="0" w:color="auto"/>
            </w:tcBorders>
          </w:tcPr>
          <w:p w14:paraId="76B197D4" w14:textId="332EC7AD" w:rsidR="00AB58D3" w:rsidRPr="0050441C" w:rsidDel="0013585B" w:rsidRDefault="00AB58D3" w:rsidP="001379BF">
            <w:r w:rsidRPr="0050441C">
              <w:t xml:space="preserve">Имеются отклонения по субсидиям на </w:t>
            </w:r>
            <w:r w:rsidR="001379BF" w:rsidRPr="0050441C">
              <w:t>ин</w:t>
            </w:r>
            <w:r w:rsidR="001379BF">
              <w:t>ые</w:t>
            </w:r>
            <w:r w:rsidR="001379BF" w:rsidRPr="0050441C">
              <w:t xml:space="preserve"> цел</w:t>
            </w:r>
            <w:r w:rsidR="001379BF">
              <w:t>и</w:t>
            </w:r>
            <w:r w:rsidR="001379BF" w:rsidRPr="0050441C">
              <w:t xml:space="preserve"> </w:t>
            </w:r>
            <w:r w:rsidRPr="0050441C">
              <w:t>в Сведениях ф. 0503769 учреждения на начало года и в Сведениях ф. 0503169 учредителя</w:t>
            </w:r>
          </w:p>
        </w:tc>
        <w:tc>
          <w:tcPr>
            <w:tcW w:w="1211" w:type="pct"/>
            <w:tcBorders>
              <w:top w:val="single" w:sz="4" w:space="0" w:color="auto"/>
              <w:left w:val="single" w:sz="4" w:space="0" w:color="auto"/>
              <w:bottom w:val="single" w:sz="4" w:space="0" w:color="auto"/>
              <w:right w:val="single" w:sz="4" w:space="0" w:color="auto"/>
            </w:tcBorders>
          </w:tcPr>
          <w:p w14:paraId="140052DC" w14:textId="4D7804F8" w:rsidR="005D4324" w:rsidRPr="00C27B9D" w:rsidRDefault="005D4324" w:rsidP="00C01263">
            <w:r>
              <w:t>П</w:t>
            </w:r>
          </w:p>
        </w:tc>
      </w:tr>
      <w:tr w:rsidR="00FD7DA4" w:rsidRPr="0050441C" w14:paraId="549A16CC" w14:textId="77777777" w:rsidTr="00F46C17">
        <w:tc>
          <w:tcPr>
            <w:tcW w:w="228" w:type="pct"/>
            <w:tcBorders>
              <w:top w:val="single" w:sz="4" w:space="0" w:color="auto"/>
              <w:left w:val="single" w:sz="4" w:space="0" w:color="auto"/>
              <w:bottom w:val="single" w:sz="4" w:space="0" w:color="auto"/>
              <w:right w:val="single" w:sz="4" w:space="0" w:color="auto"/>
            </w:tcBorders>
          </w:tcPr>
          <w:p w14:paraId="608C3F7A" w14:textId="77777777" w:rsidR="005D4324" w:rsidRPr="00833290" w:rsidRDefault="005D4324" w:rsidP="005D4324">
            <w:pPr>
              <w:rPr>
                <w:vertAlign w:val="superscript"/>
              </w:rPr>
            </w:pPr>
            <w:r w:rsidRPr="0050441C">
              <w:t>23.1</w:t>
            </w:r>
          </w:p>
        </w:tc>
        <w:tc>
          <w:tcPr>
            <w:tcW w:w="321" w:type="pct"/>
            <w:tcBorders>
              <w:top w:val="single" w:sz="4" w:space="0" w:color="auto"/>
              <w:left w:val="single" w:sz="4" w:space="0" w:color="auto"/>
              <w:bottom w:val="single" w:sz="4" w:space="0" w:color="auto"/>
              <w:right w:val="single" w:sz="4" w:space="0" w:color="auto"/>
            </w:tcBorders>
          </w:tcPr>
          <w:p w14:paraId="7F6C0934" w14:textId="77777777" w:rsidR="005D4324" w:rsidRPr="0050441C" w:rsidRDefault="005D4324" w:rsidP="00635A6E">
            <w:r w:rsidRPr="0050441C">
              <w:t>0503769 (5+6)</w:t>
            </w:r>
          </w:p>
          <w:p w14:paraId="6EAA0095" w14:textId="77777777" w:rsidR="005D4324" w:rsidRPr="0050441C" w:rsidRDefault="005D4324" w:rsidP="00BF1804">
            <w:r w:rsidRPr="0050441C">
              <w:t>кредиторка</w:t>
            </w:r>
          </w:p>
        </w:tc>
        <w:tc>
          <w:tcPr>
            <w:tcW w:w="526" w:type="pct"/>
            <w:tcBorders>
              <w:top w:val="single" w:sz="4" w:space="0" w:color="auto"/>
              <w:left w:val="single" w:sz="4" w:space="0" w:color="auto"/>
              <w:bottom w:val="single" w:sz="4" w:space="0" w:color="auto"/>
              <w:right w:val="single" w:sz="4" w:space="0" w:color="auto"/>
            </w:tcBorders>
          </w:tcPr>
          <w:p w14:paraId="0AE5352A" w14:textId="77777777" w:rsidR="005D4324" w:rsidRDefault="005D4324" w:rsidP="00312123">
            <w:r>
              <w:t>610</w:t>
            </w:r>
            <w:r w:rsidRPr="0050441C">
              <w:t>53030500</w:t>
            </w:r>
            <w:r>
              <w:t>1</w:t>
            </w:r>
            <w:r w:rsidRPr="0050441C">
              <w:t xml:space="preserve">+ </w:t>
            </w:r>
            <w:r>
              <w:t>610</w:t>
            </w:r>
            <w:r w:rsidRPr="0050441C">
              <w:t>63030500</w:t>
            </w:r>
            <w:r>
              <w:t>1+</w:t>
            </w:r>
          </w:p>
          <w:p w14:paraId="1635486E" w14:textId="77777777" w:rsidR="005D4324" w:rsidRDefault="005D4324" w:rsidP="00312123">
            <w:r>
              <w:t>150530305001+</w:t>
            </w:r>
          </w:p>
          <w:p w14:paraId="152851F8" w14:textId="77777777" w:rsidR="005D4324" w:rsidRPr="0050441C" w:rsidRDefault="005D4324" w:rsidP="00312123">
            <w:r>
              <w:t>150630305001</w:t>
            </w:r>
          </w:p>
          <w:p w14:paraId="46DD5ECD" w14:textId="77777777" w:rsidR="005D4324" w:rsidRPr="0050441C" w:rsidDel="007C452D" w:rsidRDefault="005D4324" w:rsidP="00D6606A"/>
        </w:tc>
        <w:tc>
          <w:tcPr>
            <w:tcW w:w="270" w:type="pct"/>
            <w:tcBorders>
              <w:top w:val="single" w:sz="4" w:space="0" w:color="auto"/>
              <w:left w:val="single" w:sz="4" w:space="0" w:color="auto"/>
              <w:bottom w:val="single" w:sz="4" w:space="0" w:color="auto"/>
              <w:right w:val="single" w:sz="4" w:space="0" w:color="auto"/>
            </w:tcBorders>
          </w:tcPr>
          <w:p w14:paraId="358AB1CB" w14:textId="77777777" w:rsidR="005D4324" w:rsidRPr="0050441C" w:rsidRDefault="005D4324" w:rsidP="00BF1804"/>
        </w:tc>
        <w:tc>
          <w:tcPr>
            <w:tcW w:w="243" w:type="pct"/>
            <w:tcBorders>
              <w:top w:val="single" w:sz="4" w:space="0" w:color="auto"/>
              <w:left w:val="single" w:sz="4" w:space="0" w:color="auto"/>
              <w:bottom w:val="single" w:sz="4" w:space="0" w:color="auto"/>
              <w:right w:val="single" w:sz="4" w:space="0" w:color="auto"/>
            </w:tcBorders>
          </w:tcPr>
          <w:p w14:paraId="24D391FD" w14:textId="77777777" w:rsidR="005D4324" w:rsidRPr="0050441C" w:rsidRDefault="005D4324" w:rsidP="00BF1804">
            <w:r w:rsidRPr="0050441C">
              <w:t>2</w:t>
            </w:r>
          </w:p>
        </w:tc>
        <w:tc>
          <w:tcPr>
            <w:tcW w:w="176" w:type="pct"/>
            <w:tcBorders>
              <w:top w:val="single" w:sz="4" w:space="0" w:color="auto"/>
              <w:left w:val="single" w:sz="4" w:space="0" w:color="auto"/>
              <w:bottom w:val="single" w:sz="4" w:space="0" w:color="auto"/>
              <w:right w:val="single" w:sz="4" w:space="0" w:color="auto"/>
            </w:tcBorders>
          </w:tcPr>
          <w:p w14:paraId="63945732" w14:textId="77777777" w:rsidR="005D4324" w:rsidRPr="0050441C" w:rsidRDefault="005D4324" w:rsidP="00BF1804">
            <w:r w:rsidRPr="0050441C">
              <w:t>=</w:t>
            </w:r>
          </w:p>
        </w:tc>
        <w:tc>
          <w:tcPr>
            <w:tcW w:w="422" w:type="pct"/>
            <w:tcBorders>
              <w:top w:val="single" w:sz="4" w:space="0" w:color="auto"/>
              <w:left w:val="single" w:sz="4" w:space="0" w:color="auto"/>
              <w:bottom w:val="single" w:sz="4" w:space="0" w:color="auto"/>
              <w:right w:val="single" w:sz="4" w:space="0" w:color="auto"/>
            </w:tcBorders>
          </w:tcPr>
          <w:p w14:paraId="4CE21386" w14:textId="77777777" w:rsidR="005D4324" w:rsidRPr="0050441C" w:rsidRDefault="005D4324" w:rsidP="00635A6E">
            <w:r w:rsidRPr="0050441C">
              <w:t>0503169</w:t>
            </w:r>
          </w:p>
          <w:p w14:paraId="1813C6E9" w14:textId="77777777" w:rsidR="005D4324" w:rsidRPr="0050441C" w:rsidRDefault="005D4324" w:rsidP="00BF1804">
            <w:r w:rsidRPr="0050441C">
              <w:t>дебиторка</w:t>
            </w:r>
          </w:p>
        </w:tc>
        <w:tc>
          <w:tcPr>
            <w:tcW w:w="696" w:type="pct"/>
            <w:tcBorders>
              <w:top w:val="single" w:sz="4" w:space="0" w:color="auto"/>
              <w:left w:val="single" w:sz="4" w:space="0" w:color="auto"/>
              <w:bottom w:val="single" w:sz="4" w:space="0" w:color="auto"/>
              <w:right w:val="single" w:sz="4" w:space="0" w:color="auto"/>
            </w:tcBorders>
          </w:tcPr>
          <w:p w14:paraId="49C29A35" w14:textId="3EE689D0" w:rsidR="005D4324" w:rsidRPr="0050441C" w:rsidRDefault="005D4324" w:rsidP="00635A6E">
            <w:r w:rsidRPr="0050441C">
              <w:rPr>
                <w:b/>
              </w:rPr>
              <w:t>12055300</w:t>
            </w:r>
            <w:r>
              <w:rPr>
                <w:b/>
              </w:rPr>
              <w:t>2</w:t>
            </w:r>
            <w:r w:rsidRPr="0050441C">
              <w:rPr>
                <w:b/>
              </w:rPr>
              <w:t>, 12056300</w:t>
            </w:r>
            <w:r>
              <w:rPr>
                <w:b/>
              </w:rPr>
              <w:t>2</w:t>
            </w:r>
            <w:r w:rsidRPr="0050441C">
              <w:t xml:space="preserve"> (КД </w:t>
            </w:r>
            <w:r w:rsidR="008D01BA" w:rsidRPr="0050441C">
              <w:t>2180101001</w:t>
            </w:r>
            <w:r w:rsidR="008D01BA">
              <w:t>ХХХХ150</w:t>
            </w:r>
            <w:r w:rsidRPr="0050441C">
              <w:t xml:space="preserve">, </w:t>
            </w:r>
            <w:r w:rsidR="008D01BA" w:rsidRPr="0050441C">
              <w:t>2180102001</w:t>
            </w:r>
            <w:r w:rsidR="008D01BA">
              <w:t>ХХХХ150</w:t>
            </w:r>
            <w:r w:rsidRPr="0050441C">
              <w:t>)</w:t>
            </w:r>
          </w:p>
          <w:p w14:paraId="49A2BA9F" w14:textId="77777777" w:rsidR="005D4324" w:rsidRPr="0050441C" w:rsidRDefault="005D4324" w:rsidP="00D77724">
            <w:pPr>
              <w:rPr>
                <w:b/>
              </w:rPr>
            </w:pPr>
          </w:p>
        </w:tc>
        <w:tc>
          <w:tcPr>
            <w:tcW w:w="300" w:type="pct"/>
            <w:tcBorders>
              <w:top w:val="single" w:sz="4" w:space="0" w:color="auto"/>
              <w:left w:val="single" w:sz="4" w:space="0" w:color="auto"/>
              <w:bottom w:val="single" w:sz="4" w:space="0" w:color="auto"/>
              <w:right w:val="single" w:sz="4" w:space="0" w:color="auto"/>
            </w:tcBorders>
          </w:tcPr>
          <w:p w14:paraId="02DE37AA" w14:textId="77777777" w:rsidR="005D4324" w:rsidRPr="0050441C" w:rsidRDefault="005D4324" w:rsidP="00BF1804">
            <w:r w:rsidRPr="0050441C">
              <w:t>2</w:t>
            </w:r>
          </w:p>
        </w:tc>
        <w:tc>
          <w:tcPr>
            <w:tcW w:w="243" w:type="pct"/>
            <w:tcBorders>
              <w:top w:val="single" w:sz="4" w:space="0" w:color="auto"/>
              <w:left w:val="single" w:sz="4" w:space="0" w:color="auto"/>
              <w:bottom w:val="single" w:sz="4" w:space="0" w:color="auto"/>
              <w:right w:val="single" w:sz="4" w:space="0" w:color="auto"/>
            </w:tcBorders>
          </w:tcPr>
          <w:p w14:paraId="220A1654" w14:textId="77777777" w:rsidR="005D4324" w:rsidRPr="0050441C" w:rsidRDefault="005D4324" w:rsidP="00BF1804"/>
        </w:tc>
        <w:tc>
          <w:tcPr>
            <w:tcW w:w="363" w:type="pct"/>
            <w:tcBorders>
              <w:top w:val="single" w:sz="4" w:space="0" w:color="auto"/>
              <w:left w:val="single" w:sz="4" w:space="0" w:color="auto"/>
              <w:bottom w:val="single" w:sz="4" w:space="0" w:color="auto"/>
              <w:right w:val="single" w:sz="4" w:space="0" w:color="auto"/>
            </w:tcBorders>
          </w:tcPr>
          <w:p w14:paraId="78075660" w14:textId="77777777" w:rsidR="005D4324" w:rsidRPr="0050441C" w:rsidRDefault="005D4324" w:rsidP="001379BF">
            <w:r w:rsidRPr="0050441C">
              <w:t>Имеются отклонения по расчетам по возврату неиспользованных остатков целевых</w:t>
            </w:r>
            <w:r w:rsidRPr="0050441C" w:rsidDel="0050441C">
              <w:t xml:space="preserve"> </w:t>
            </w:r>
            <w:r w:rsidRPr="0050441C">
              <w:t>субсидий в Сведениях ф. 0503769 учреждения на начало года и в Сведениях ф. 0503169 учредителя</w:t>
            </w:r>
            <w:r>
              <w:t xml:space="preserve"> </w:t>
            </w:r>
          </w:p>
        </w:tc>
        <w:tc>
          <w:tcPr>
            <w:tcW w:w="1211" w:type="pct"/>
            <w:tcBorders>
              <w:top w:val="single" w:sz="4" w:space="0" w:color="auto"/>
              <w:left w:val="single" w:sz="4" w:space="0" w:color="auto"/>
              <w:bottom w:val="single" w:sz="4" w:space="0" w:color="auto"/>
              <w:right w:val="single" w:sz="4" w:space="0" w:color="auto"/>
            </w:tcBorders>
          </w:tcPr>
          <w:p w14:paraId="58767CAE" w14:textId="0888173B" w:rsidR="005D4324" w:rsidRPr="00C27B9D" w:rsidRDefault="00F109B0" w:rsidP="00564C0C">
            <w:r>
              <w:t>П</w:t>
            </w:r>
          </w:p>
        </w:tc>
      </w:tr>
      <w:tr w:rsidR="00FD7DA4" w:rsidRPr="0050441C" w14:paraId="154167FE" w14:textId="77777777" w:rsidTr="00F46C17">
        <w:tc>
          <w:tcPr>
            <w:tcW w:w="228" w:type="pct"/>
            <w:tcBorders>
              <w:top w:val="single" w:sz="4" w:space="0" w:color="auto"/>
              <w:left w:val="single" w:sz="4" w:space="0" w:color="auto"/>
              <w:bottom w:val="single" w:sz="4" w:space="0" w:color="auto"/>
              <w:right w:val="single" w:sz="4" w:space="0" w:color="auto"/>
            </w:tcBorders>
          </w:tcPr>
          <w:p w14:paraId="3669660E" w14:textId="77777777" w:rsidR="005D4324" w:rsidRPr="00420E32" w:rsidDel="0013585B" w:rsidRDefault="005D4324" w:rsidP="005D4324">
            <w:pPr>
              <w:tabs>
                <w:tab w:val="left" w:pos="574"/>
              </w:tabs>
              <w:ind w:left="-135" w:right="-108"/>
              <w:jc w:val="center"/>
              <w:rPr>
                <w:vertAlign w:val="superscript"/>
              </w:rPr>
            </w:pPr>
            <w:r w:rsidRPr="0050441C">
              <w:t>25</w:t>
            </w:r>
          </w:p>
        </w:tc>
        <w:tc>
          <w:tcPr>
            <w:tcW w:w="321" w:type="pct"/>
            <w:tcBorders>
              <w:top w:val="single" w:sz="4" w:space="0" w:color="auto"/>
              <w:left w:val="single" w:sz="4" w:space="0" w:color="auto"/>
              <w:bottom w:val="single" w:sz="4" w:space="0" w:color="auto"/>
              <w:right w:val="single" w:sz="4" w:space="0" w:color="auto"/>
            </w:tcBorders>
          </w:tcPr>
          <w:p w14:paraId="047CE7AE" w14:textId="77777777" w:rsidR="005D4324" w:rsidRPr="0050441C" w:rsidRDefault="005D4324" w:rsidP="00BF1804">
            <w:r w:rsidRPr="0050441C">
              <w:t>0503769 (5)</w:t>
            </w:r>
          </w:p>
          <w:p w14:paraId="46D0A15A" w14:textId="77777777" w:rsidR="005D4324" w:rsidRPr="0050441C" w:rsidDel="0013585B" w:rsidRDefault="005D4324" w:rsidP="00BF1804"/>
        </w:tc>
        <w:tc>
          <w:tcPr>
            <w:tcW w:w="526" w:type="pct"/>
            <w:tcBorders>
              <w:top w:val="single" w:sz="4" w:space="0" w:color="auto"/>
              <w:left w:val="single" w:sz="4" w:space="0" w:color="auto"/>
              <w:bottom w:val="single" w:sz="4" w:space="0" w:color="auto"/>
              <w:right w:val="single" w:sz="4" w:space="0" w:color="auto"/>
            </w:tcBorders>
          </w:tcPr>
          <w:p w14:paraId="4CCADACD" w14:textId="610D286B" w:rsidR="005D4324" w:rsidRPr="0050441C" w:rsidDel="0013585B" w:rsidRDefault="005D4324" w:rsidP="00F109B0">
            <w:r w:rsidRPr="0050441C">
              <w:t>(0503769 кредиторка, 54014</w:t>
            </w:r>
            <w:r>
              <w:t>х</w:t>
            </w:r>
            <w:r w:rsidRPr="0050441C">
              <w:t>152 + 54014</w:t>
            </w:r>
            <w:r>
              <w:t>х</w:t>
            </w:r>
            <w:r w:rsidRPr="0050441C">
              <w:t xml:space="preserve">162) – (0503769 дебиторка, </w:t>
            </w:r>
            <w:r>
              <w:t>150</w:t>
            </w:r>
            <w:r w:rsidRPr="0050441C">
              <w:t>52055200</w:t>
            </w:r>
            <w:r>
              <w:t>1</w:t>
            </w:r>
            <w:r w:rsidRPr="0050441C">
              <w:t xml:space="preserve"> + </w:t>
            </w:r>
            <w:r>
              <w:t>150</w:t>
            </w:r>
            <w:r w:rsidRPr="0050441C">
              <w:t>52056200</w:t>
            </w:r>
            <w:r>
              <w:t>1</w:t>
            </w:r>
            <w:r w:rsidRPr="0050441C">
              <w:t>)</w:t>
            </w:r>
          </w:p>
        </w:tc>
        <w:tc>
          <w:tcPr>
            <w:tcW w:w="270" w:type="pct"/>
            <w:tcBorders>
              <w:top w:val="single" w:sz="4" w:space="0" w:color="auto"/>
              <w:left w:val="single" w:sz="4" w:space="0" w:color="auto"/>
              <w:bottom w:val="single" w:sz="4" w:space="0" w:color="auto"/>
              <w:right w:val="single" w:sz="4" w:space="0" w:color="auto"/>
            </w:tcBorders>
          </w:tcPr>
          <w:p w14:paraId="1D38D3E6" w14:textId="77777777" w:rsidR="005D4324" w:rsidRPr="0050441C" w:rsidRDefault="005D4324" w:rsidP="00BF1804"/>
        </w:tc>
        <w:tc>
          <w:tcPr>
            <w:tcW w:w="243" w:type="pct"/>
            <w:tcBorders>
              <w:top w:val="single" w:sz="4" w:space="0" w:color="auto"/>
              <w:left w:val="single" w:sz="4" w:space="0" w:color="auto"/>
              <w:bottom w:val="single" w:sz="4" w:space="0" w:color="auto"/>
              <w:right w:val="single" w:sz="4" w:space="0" w:color="auto"/>
            </w:tcBorders>
          </w:tcPr>
          <w:p w14:paraId="2825E7D6" w14:textId="77777777" w:rsidR="005D4324" w:rsidRPr="0050441C" w:rsidDel="008E5D9A" w:rsidRDefault="005D4324" w:rsidP="00BF1804">
            <w:r w:rsidRPr="0050441C">
              <w:t>9</w:t>
            </w:r>
          </w:p>
        </w:tc>
        <w:tc>
          <w:tcPr>
            <w:tcW w:w="176" w:type="pct"/>
            <w:tcBorders>
              <w:top w:val="single" w:sz="4" w:space="0" w:color="auto"/>
              <w:left w:val="single" w:sz="4" w:space="0" w:color="auto"/>
              <w:bottom w:val="single" w:sz="4" w:space="0" w:color="auto"/>
              <w:right w:val="single" w:sz="4" w:space="0" w:color="auto"/>
            </w:tcBorders>
          </w:tcPr>
          <w:p w14:paraId="513BC8F2" w14:textId="77777777" w:rsidR="005D4324" w:rsidRPr="0050441C" w:rsidDel="0013585B" w:rsidRDefault="005D4324" w:rsidP="00BF1804">
            <w:r w:rsidRPr="0050441C">
              <w:t>=</w:t>
            </w:r>
          </w:p>
        </w:tc>
        <w:tc>
          <w:tcPr>
            <w:tcW w:w="422" w:type="pct"/>
            <w:tcBorders>
              <w:top w:val="single" w:sz="4" w:space="0" w:color="auto"/>
              <w:left w:val="single" w:sz="4" w:space="0" w:color="auto"/>
              <w:bottom w:val="single" w:sz="4" w:space="0" w:color="auto"/>
              <w:right w:val="single" w:sz="4" w:space="0" w:color="auto"/>
            </w:tcBorders>
          </w:tcPr>
          <w:p w14:paraId="7D98BB56" w14:textId="77777777" w:rsidR="005D4324" w:rsidRPr="0050441C" w:rsidRDefault="005D4324" w:rsidP="00BF1804">
            <w:r w:rsidRPr="0050441C">
              <w:t>0503169</w:t>
            </w:r>
          </w:p>
          <w:p w14:paraId="6757C0C2" w14:textId="77777777" w:rsidR="005D4324" w:rsidRDefault="005D4324" w:rsidP="00BF1804">
            <w:r>
              <w:t>ДЗ</w:t>
            </w:r>
          </w:p>
          <w:p w14:paraId="2C8ACFAF" w14:textId="77777777" w:rsidR="005D4324" w:rsidRDefault="005D4324" w:rsidP="00BF1804"/>
          <w:p w14:paraId="644E340E" w14:textId="77777777" w:rsidR="005D4324" w:rsidRDefault="005D4324" w:rsidP="00BF1804"/>
          <w:p w14:paraId="272FE1DE" w14:textId="77777777" w:rsidR="005D4324" w:rsidRPr="0050441C" w:rsidDel="0013585B" w:rsidRDefault="005D4324" w:rsidP="00BF1804">
            <w:r>
              <w:t>КЗ</w:t>
            </w:r>
          </w:p>
        </w:tc>
        <w:tc>
          <w:tcPr>
            <w:tcW w:w="696" w:type="pct"/>
            <w:tcBorders>
              <w:top w:val="single" w:sz="4" w:space="0" w:color="auto"/>
              <w:left w:val="single" w:sz="4" w:space="0" w:color="auto"/>
              <w:bottom w:val="single" w:sz="4" w:space="0" w:color="auto"/>
              <w:right w:val="single" w:sz="4" w:space="0" w:color="auto"/>
            </w:tcBorders>
          </w:tcPr>
          <w:p w14:paraId="72F8C0E3" w14:textId="77777777" w:rsidR="005D4324" w:rsidRPr="0050441C" w:rsidDel="0013585B" w:rsidRDefault="005D4324" w:rsidP="005D5CD9">
            <w:r w:rsidRPr="0050441C">
              <w:rPr>
                <w:b/>
              </w:rPr>
              <w:t>12064100</w:t>
            </w:r>
            <w:r>
              <w:rPr>
                <w:b/>
              </w:rPr>
              <w:t>2</w:t>
            </w:r>
            <w:r w:rsidRPr="0050441C">
              <w:t xml:space="preserve"> (с видом расходов 612, 622) +</w:t>
            </w:r>
            <w:r>
              <w:t xml:space="preserve"> </w:t>
            </w:r>
            <w:r w:rsidRPr="0050441C">
              <w:rPr>
                <w:b/>
              </w:rPr>
              <w:t>12068100</w:t>
            </w:r>
            <w:r>
              <w:rPr>
                <w:b/>
              </w:rPr>
              <w:t>2</w:t>
            </w:r>
            <w:r w:rsidRPr="0050441C">
              <w:t xml:space="preserve"> (с видом расходов 612, 622)</w:t>
            </w:r>
            <w:r>
              <w:t xml:space="preserve"> – 130241002 (с видом расходов 612, 622) – 130281002 (с видом расходов 612, 622)</w:t>
            </w:r>
          </w:p>
        </w:tc>
        <w:tc>
          <w:tcPr>
            <w:tcW w:w="300" w:type="pct"/>
            <w:tcBorders>
              <w:top w:val="single" w:sz="4" w:space="0" w:color="auto"/>
              <w:left w:val="single" w:sz="4" w:space="0" w:color="auto"/>
              <w:bottom w:val="single" w:sz="4" w:space="0" w:color="auto"/>
              <w:right w:val="single" w:sz="4" w:space="0" w:color="auto"/>
            </w:tcBorders>
          </w:tcPr>
          <w:p w14:paraId="4C0CA9FE" w14:textId="77777777" w:rsidR="005D4324" w:rsidRPr="0050441C" w:rsidDel="0013585B" w:rsidRDefault="005D4324" w:rsidP="00BF1804">
            <w:r w:rsidRPr="0050441C">
              <w:t>9</w:t>
            </w:r>
          </w:p>
        </w:tc>
        <w:tc>
          <w:tcPr>
            <w:tcW w:w="243" w:type="pct"/>
            <w:tcBorders>
              <w:top w:val="single" w:sz="4" w:space="0" w:color="auto"/>
              <w:left w:val="single" w:sz="4" w:space="0" w:color="auto"/>
              <w:bottom w:val="single" w:sz="4" w:space="0" w:color="auto"/>
              <w:right w:val="single" w:sz="4" w:space="0" w:color="auto"/>
            </w:tcBorders>
          </w:tcPr>
          <w:p w14:paraId="1CE253E9" w14:textId="77777777" w:rsidR="005D4324" w:rsidRPr="0050441C" w:rsidRDefault="005D4324" w:rsidP="00BF1804"/>
        </w:tc>
        <w:tc>
          <w:tcPr>
            <w:tcW w:w="363" w:type="pct"/>
            <w:tcBorders>
              <w:top w:val="single" w:sz="4" w:space="0" w:color="auto"/>
              <w:left w:val="single" w:sz="4" w:space="0" w:color="auto"/>
              <w:bottom w:val="single" w:sz="4" w:space="0" w:color="auto"/>
              <w:right w:val="single" w:sz="4" w:space="0" w:color="auto"/>
            </w:tcBorders>
          </w:tcPr>
          <w:p w14:paraId="31B9D4EE" w14:textId="77777777" w:rsidR="005D4324" w:rsidRPr="0050441C" w:rsidDel="0013585B" w:rsidRDefault="005D4324" w:rsidP="005D4324">
            <w:r w:rsidRPr="0050441C">
              <w:t>Имеются отклонения по субсидиям на иную цель в Сведениях ф. 0503769 учреждения на конец отчетного периода и в Сведениях ф. 0503169 учредителя</w:t>
            </w:r>
          </w:p>
        </w:tc>
        <w:tc>
          <w:tcPr>
            <w:tcW w:w="1211" w:type="pct"/>
            <w:tcBorders>
              <w:top w:val="single" w:sz="4" w:space="0" w:color="auto"/>
              <w:left w:val="single" w:sz="4" w:space="0" w:color="auto"/>
              <w:bottom w:val="single" w:sz="4" w:space="0" w:color="auto"/>
              <w:right w:val="single" w:sz="4" w:space="0" w:color="auto"/>
            </w:tcBorders>
          </w:tcPr>
          <w:p w14:paraId="18627C25" w14:textId="4D436C65" w:rsidR="005D4324" w:rsidRPr="00C27B9D" w:rsidRDefault="005D4324" w:rsidP="00C01263">
            <w:r>
              <w:t>П</w:t>
            </w:r>
          </w:p>
        </w:tc>
      </w:tr>
      <w:tr w:rsidR="00FD7DA4" w:rsidRPr="0050441C" w14:paraId="46B6E19F" w14:textId="77777777" w:rsidTr="00F46C17">
        <w:tc>
          <w:tcPr>
            <w:tcW w:w="228" w:type="pct"/>
            <w:tcBorders>
              <w:top w:val="single" w:sz="4" w:space="0" w:color="auto"/>
              <w:left w:val="single" w:sz="4" w:space="0" w:color="auto"/>
              <w:bottom w:val="single" w:sz="4" w:space="0" w:color="auto"/>
              <w:right w:val="single" w:sz="4" w:space="0" w:color="auto"/>
            </w:tcBorders>
          </w:tcPr>
          <w:p w14:paraId="093F38DE" w14:textId="77777777" w:rsidR="005D4324" w:rsidRPr="0050441C" w:rsidRDefault="005D4324" w:rsidP="005D4324">
            <w:pPr>
              <w:tabs>
                <w:tab w:val="left" w:pos="574"/>
              </w:tabs>
              <w:ind w:left="-135" w:right="-108"/>
              <w:jc w:val="center"/>
            </w:pPr>
            <w:r w:rsidRPr="0050441C">
              <w:t>25.1</w:t>
            </w:r>
          </w:p>
        </w:tc>
        <w:tc>
          <w:tcPr>
            <w:tcW w:w="321" w:type="pct"/>
            <w:tcBorders>
              <w:top w:val="single" w:sz="4" w:space="0" w:color="auto"/>
              <w:left w:val="single" w:sz="4" w:space="0" w:color="auto"/>
              <w:bottom w:val="single" w:sz="4" w:space="0" w:color="auto"/>
              <w:right w:val="single" w:sz="4" w:space="0" w:color="auto"/>
            </w:tcBorders>
          </w:tcPr>
          <w:p w14:paraId="59755BF6" w14:textId="77777777" w:rsidR="005D4324" w:rsidRPr="0050441C" w:rsidRDefault="005D4324" w:rsidP="00635A6E">
            <w:r w:rsidRPr="0050441C">
              <w:t>0503769 (5+6)</w:t>
            </w:r>
          </w:p>
          <w:p w14:paraId="0655D8DE" w14:textId="77777777" w:rsidR="005D4324" w:rsidRPr="0050441C" w:rsidRDefault="005D4324" w:rsidP="00BF1804">
            <w:r w:rsidRPr="0050441C">
              <w:t>кредиторка</w:t>
            </w:r>
          </w:p>
        </w:tc>
        <w:tc>
          <w:tcPr>
            <w:tcW w:w="526" w:type="pct"/>
            <w:tcBorders>
              <w:top w:val="single" w:sz="4" w:space="0" w:color="auto"/>
              <w:left w:val="single" w:sz="4" w:space="0" w:color="auto"/>
              <w:bottom w:val="single" w:sz="4" w:space="0" w:color="auto"/>
              <w:right w:val="single" w:sz="4" w:space="0" w:color="auto"/>
            </w:tcBorders>
          </w:tcPr>
          <w:p w14:paraId="266D70BA" w14:textId="77777777" w:rsidR="005D4324" w:rsidRDefault="005D4324" w:rsidP="00111412">
            <w:r>
              <w:t>610</w:t>
            </w:r>
            <w:r w:rsidRPr="0050441C">
              <w:t>53030500</w:t>
            </w:r>
            <w:r>
              <w:t>1</w:t>
            </w:r>
            <w:r w:rsidRPr="0050441C">
              <w:t xml:space="preserve">+ </w:t>
            </w:r>
            <w:r>
              <w:t>610</w:t>
            </w:r>
            <w:r w:rsidRPr="0050441C">
              <w:t>63030500</w:t>
            </w:r>
            <w:r>
              <w:t>1+</w:t>
            </w:r>
          </w:p>
          <w:p w14:paraId="4F8A4C43" w14:textId="77777777" w:rsidR="005D4324" w:rsidRDefault="005D4324" w:rsidP="00111412">
            <w:r>
              <w:t>150530305001+</w:t>
            </w:r>
          </w:p>
          <w:p w14:paraId="079C8521" w14:textId="77777777" w:rsidR="005D4324" w:rsidRPr="0050441C" w:rsidRDefault="005D4324" w:rsidP="00111412">
            <w:r>
              <w:t>150630305001</w:t>
            </w:r>
          </w:p>
        </w:tc>
        <w:tc>
          <w:tcPr>
            <w:tcW w:w="270" w:type="pct"/>
            <w:tcBorders>
              <w:top w:val="single" w:sz="4" w:space="0" w:color="auto"/>
              <w:left w:val="single" w:sz="4" w:space="0" w:color="auto"/>
              <w:bottom w:val="single" w:sz="4" w:space="0" w:color="auto"/>
              <w:right w:val="single" w:sz="4" w:space="0" w:color="auto"/>
            </w:tcBorders>
          </w:tcPr>
          <w:p w14:paraId="1AABEDDA" w14:textId="77777777" w:rsidR="005D4324" w:rsidRPr="0050441C" w:rsidRDefault="005D4324" w:rsidP="00BF1804"/>
        </w:tc>
        <w:tc>
          <w:tcPr>
            <w:tcW w:w="243" w:type="pct"/>
            <w:tcBorders>
              <w:top w:val="single" w:sz="4" w:space="0" w:color="auto"/>
              <w:left w:val="single" w:sz="4" w:space="0" w:color="auto"/>
              <w:bottom w:val="single" w:sz="4" w:space="0" w:color="auto"/>
              <w:right w:val="single" w:sz="4" w:space="0" w:color="auto"/>
            </w:tcBorders>
          </w:tcPr>
          <w:p w14:paraId="50D073C6" w14:textId="77777777" w:rsidR="005D4324" w:rsidRPr="0050441C" w:rsidRDefault="005D4324" w:rsidP="00BF1804">
            <w:r w:rsidRPr="0050441C">
              <w:t>9</w:t>
            </w:r>
          </w:p>
        </w:tc>
        <w:tc>
          <w:tcPr>
            <w:tcW w:w="176" w:type="pct"/>
            <w:tcBorders>
              <w:top w:val="single" w:sz="4" w:space="0" w:color="auto"/>
              <w:left w:val="single" w:sz="4" w:space="0" w:color="auto"/>
              <w:bottom w:val="single" w:sz="4" w:space="0" w:color="auto"/>
              <w:right w:val="single" w:sz="4" w:space="0" w:color="auto"/>
            </w:tcBorders>
          </w:tcPr>
          <w:p w14:paraId="67F659E1" w14:textId="77777777" w:rsidR="005D4324" w:rsidRPr="0050441C" w:rsidRDefault="005D4324" w:rsidP="00BF1804">
            <w:r w:rsidRPr="0050441C">
              <w:t>=</w:t>
            </w:r>
          </w:p>
        </w:tc>
        <w:tc>
          <w:tcPr>
            <w:tcW w:w="422" w:type="pct"/>
            <w:tcBorders>
              <w:top w:val="single" w:sz="4" w:space="0" w:color="auto"/>
              <w:left w:val="single" w:sz="4" w:space="0" w:color="auto"/>
              <w:bottom w:val="single" w:sz="4" w:space="0" w:color="auto"/>
              <w:right w:val="single" w:sz="4" w:space="0" w:color="auto"/>
            </w:tcBorders>
          </w:tcPr>
          <w:p w14:paraId="70E2FC9B" w14:textId="77777777" w:rsidR="005D4324" w:rsidRPr="0050441C" w:rsidRDefault="005D4324" w:rsidP="00635A6E">
            <w:r w:rsidRPr="0050441C">
              <w:t>0503169</w:t>
            </w:r>
          </w:p>
          <w:p w14:paraId="4F01A76A" w14:textId="77777777" w:rsidR="005D4324" w:rsidRPr="0050441C" w:rsidRDefault="005D4324" w:rsidP="00BF1804">
            <w:r w:rsidRPr="0050441C">
              <w:t>дебиторка</w:t>
            </w:r>
          </w:p>
        </w:tc>
        <w:tc>
          <w:tcPr>
            <w:tcW w:w="696" w:type="pct"/>
            <w:tcBorders>
              <w:top w:val="single" w:sz="4" w:space="0" w:color="auto"/>
              <w:left w:val="single" w:sz="4" w:space="0" w:color="auto"/>
              <w:bottom w:val="single" w:sz="4" w:space="0" w:color="auto"/>
              <w:right w:val="single" w:sz="4" w:space="0" w:color="auto"/>
            </w:tcBorders>
          </w:tcPr>
          <w:p w14:paraId="0D8076EF" w14:textId="77777777" w:rsidR="005D4324" w:rsidRPr="0050441C" w:rsidRDefault="005D4324" w:rsidP="00635A6E">
            <w:pPr>
              <w:rPr>
                <w:b/>
              </w:rPr>
            </w:pPr>
            <w:r w:rsidRPr="0050441C">
              <w:rPr>
                <w:b/>
              </w:rPr>
              <w:t>12055300</w:t>
            </w:r>
            <w:r>
              <w:rPr>
                <w:b/>
              </w:rPr>
              <w:t>2</w:t>
            </w:r>
            <w:r w:rsidRPr="0050441C">
              <w:rPr>
                <w:b/>
              </w:rPr>
              <w:t>, 12056300</w:t>
            </w:r>
            <w:r>
              <w:rPr>
                <w:b/>
              </w:rPr>
              <w:t>2</w:t>
            </w:r>
          </w:p>
          <w:p w14:paraId="2D8F7003" w14:textId="3FD562EC" w:rsidR="005D4324" w:rsidRPr="0050441C" w:rsidRDefault="005D4324" w:rsidP="00D6606A">
            <w:pPr>
              <w:rPr>
                <w:b/>
              </w:rPr>
            </w:pPr>
            <w:r w:rsidRPr="0050441C">
              <w:t xml:space="preserve">(КД </w:t>
            </w:r>
            <w:r w:rsidR="00A56B18" w:rsidRPr="0050441C">
              <w:t>2180101001</w:t>
            </w:r>
            <w:r w:rsidR="00A56B18">
              <w:t>ХХХХ150</w:t>
            </w:r>
            <w:r w:rsidRPr="0050441C">
              <w:t xml:space="preserve">, </w:t>
            </w:r>
            <w:r w:rsidR="00A56B18" w:rsidRPr="0050441C">
              <w:t>2180102001</w:t>
            </w:r>
            <w:r w:rsidR="00A56B18">
              <w:t>ХХХХ150</w:t>
            </w:r>
            <w:r w:rsidRPr="0050441C">
              <w:t>)</w:t>
            </w:r>
          </w:p>
        </w:tc>
        <w:tc>
          <w:tcPr>
            <w:tcW w:w="300" w:type="pct"/>
            <w:tcBorders>
              <w:top w:val="single" w:sz="4" w:space="0" w:color="auto"/>
              <w:left w:val="single" w:sz="4" w:space="0" w:color="auto"/>
              <w:bottom w:val="single" w:sz="4" w:space="0" w:color="auto"/>
              <w:right w:val="single" w:sz="4" w:space="0" w:color="auto"/>
            </w:tcBorders>
          </w:tcPr>
          <w:p w14:paraId="72C8F283" w14:textId="77777777" w:rsidR="005D4324" w:rsidRPr="0050441C" w:rsidRDefault="005D4324" w:rsidP="00BF1804">
            <w:r w:rsidRPr="0050441C">
              <w:t>9</w:t>
            </w:r>
          </w:p>
        </w:tc>
        <w:tc>
          <w:tcPr>
            <w:tcW w:w="243" w:type="pct"/>
            <w:tcBorders>
              <w:top w:val="single" w:sz="4" w:space="0" w:color="auto"/>
              <w:left w:val="single" w:sz="4" w:space="0" w:color="auto"/>
              <w:bottom w:val="single" w:sz="4" w:space="0" w:color="auto"/>
              <w:right w:val="single" w:sz="4" w:space="0" w:color="auto"/>
            </w:tcBorders>
          </w:tcPr>
          <w:p w14:paraId="220C7A1C" w14:textId="77777777" w:rsidR="005D4324" w:rsidRPr="0050441C" w:rsidRDefault="005D4324" w:rsidP="00BF1804"/>
        </w:tc>
        <w:tc>
          <w:tcPr>
            <w:tcW w:w="363" w:type="pct"/>
            <w:tcBorders>
              <w:top w:val="single" w:sz="4" w:space="0" w:color="auto"/>
              <w:left w:val="single" w:sz="4" w:space="0" w:color="auto"/>
              <w:bottom w:val="single" w:sz="4" w:space="0" w:color="auto"/>
              <w:right w:val="single" w:sz="4" w:space="0" w:color="auto"/>
            </w:tcBorders>
          </w:tcPr>
          <w:p w14:paraId="53B55B03" w14:textId="77777777" w:rsidR="005D4324" w:rsidRPr="0050441C" w:rsidRDefault="005D4324" w:rsidP="00BF1252">
            <w:r w:rsidRPr="0050441C">
              <w:t>Имеются отклонения по расчетам по возврату неиспользованных остатков целевых субсидий в Сведениях ф. 0503769 учреждения на конец отчетного периода и в Сведениях ф. 0503169 учредителя</w:t>
            </w:r>
          </w:p>
        </w:tc>
        <w:tc>
          <w:tcPr>
            <w:tcW w:w="1211" w:type="pct"/>
            <w:tcBorders>
              <w:top w:val="single" w:sz="4" w:space="0" w:color="auto"/>
              <w:left w:val="single" w:sz="4" w:space="0" w:color="auto"/>
              <w:bottom w:val="single" w:sz="4" w:space="0" w:color="auto"/>
              <w:right w:val="single" w:sz="4" w:space="0" w:color="auto"/>
            </w:tcBorders>
          </w:tcPr>
          <w:p w14:paraId="6DE0089A" w14:textId="77C45F4A" w:rsidR="005D4324" w:rsidRPr="00C27B9D" w:rsidRDefault="00F109B0" w:rsidP="005D4324">
            <w:r>
              <w:t>П</w:t>
            </w:r>
          </w:p>
        </w:tc>
      </w:tr>
      <w:tr w:rsidR="00FD7DA4" w:rsidRPr="0050441C" w14:paraId="468DDDA3" w14:textId="77777777" w:rsidTr="00F46C17">
        <w:tc>
          <w:tcPr>
            <w:tcW w:w="228" w:type="pct"/>
            <w:tcBorders>
              <w:top w:val="single" w:sz="4" w:space="0" w:color="auto"/>
              <w:left w:val="single" w:sz="4" w:space="0" w:color="auto"/>
              <w:bottom w:val="single" w:sz="4" w:space="0" w:color="auto"/>
              <w:right w:val="single" w:sz="4" w:space="0" w:color="auto"/>
            </w:tcBorders>
          </w:tcPr>
          <w:p w14:paraId="70FA7D55" w14:textId="77777777" w:rsidR="005D4324" w:rsidRPr="008A3B8E" w:rsidRDefault="005D4324" w:rsidP="005D4324">
            <w:pPr>
              <w:tabs>
                <w:tab w:val="left" w:pos="574"/>
              </w:tabs>
              <w:ind w:left="-135" w:right="-108"/>
              <w:jc w:val="center"/>
            </w:pPr>
            <w:r w:rsidRPr="0050441C">
              <w:t>23.</w:t>
            </w:r>
            <w:r>
              <w:t>2</w:t>
            </w:r>
          </w:p>
        </w:tc>
        <w:tc>
          <w:tcPr>
            <w:tcW w:w="321" w:type="pct"/>
            <w:tcBorders>
              <w:top w:val="single" w:sz="4" w:space="0" w:color="auto"/>
              <w:left w:val="single" w:sz="4" w:space="0" w:color="auto"/>
              <w:bottom w:val="single" w:sz="4" w:space="0" w:color="auto"/>
              <w:right w:val="single" w:sz="4" w:space="0" w:color="auto"/>
            </w:tcBorders>
          </w:tcPr>
          <w:p w14:paraId="54A70749" w14:textId="77777777" w:rsidR="005D4324" w:rsidRPr="0050441C" w:rsidRDefault="005D4324" w:rsidP="008A3B8E">
            <w:r w:rsidRPr="0050441C">
              <w:t>0503769 (</w:t>
            </w:r>
            <w:r>
              <w:t>4</w:t>
            </w:r>
            <w:r w:rsidRPr="0050441C">
              <w:t>)</w:t>
            </w:r>
          </w:p>
          <w:p w14:paraId="26CF5A75" w14:textId="77777777" w:rsidR="005D4324" w:rsidRPr="0050441C" w:rsidRDefault="005D4324" w:rsidP="008A3B8E">
            <w:r w:rsidRPr="0050441C">
              <w:t>кредиторка</w:t>
            </w:r>
          </w:p>
        </w:tc>
        <w:tc>
          <w:tcPr>
            <w:tcW w:w="526" w:type="pct"/>
            <w:tcBorders>
              <w:top w:val="single" w:sz="4" w:space="0" w:color="auto"/>
              <w:left w:val="single" w:sz="4" w:space="0" w:color="auto"/>
              <w:bottom w:val="single" w:sz="4" w:space="0" w:color="auto"/>
              <w:right w:val="single" w:sz="4" w:space="0" w:color="auto"/>
            </w:tcBorders>
          </w:tcPr>
          <w:p w14:paraId="7BCDF34C" w14:textId="77777777" w:rsidR="005D4324" w:rsidRPr="0050441C" w:rsidRDefault="005D4324" w:rsidP="008A3B8E">
            <w:r>
              <w:t>6104</w:t>
            </w:r>
            <w:r w:rsidRPr="0050441C">
              <w:t>3030500</w:t>
            </w:r>
            <w:r>
              <w:t>1</w:t>
            </w:r>
          </w:p>
          <w:p w14:paraId="26FB9EAD" w14:textId="77777777" w:rsidR="005D4324" w:rsidRPr="0050441C" w:rsidDel="007C452D" w:rsidRDefault="005D4324" w:rsidP="008A3B8E"/>
        </w:tc>
        <w:tc>
          <w:tcPr>
            <w:tcW w:w="270" w:type="pct"/>
            <w:tcBorders>
              <w:top w:val="single" w:sz="4" w:space="0" w:color="auto"/>
              <w:left w:val="single" w:sz="4" w:space="0" w:color="auto"/>
              <w:bottom w:val="single" w:sz="4" w:space="0" w:color="auto"/>
              <w:right w:val="single" w:sz="4" w:space="0" w:color="auto"/>
            </w:tcBorders>
          </w:tcPr>
          <w:p w14:paraId="1E031443" w14:textId="77777777" w:rsidR="005D4324" w:rsidRPr="0050441C" w:rsidRDefault="005D4324" w:rsidP="008A3B8E"/>
        </w:tc>
        <w:tc>
          <w:tcPr>
            <w:tcW w:w="243" w:type="pct"/>
            <w:tcBorders>
              <w:top w:val="single" w:sz="4" w:space="0" w:color="auto"/>
              <w:left w:val="single" w:sz="4" w:space="0" w:color="auto"/>
              <w:bottom w:val="single" w:sz="4" w:space="0" w:color="auto"/>
              <w:right w:val="single" w:sz="4" w:space="0" w:color="auto"/>
            </w:tcBorders>
          </w:tcPr>
          <w:p w14:paraId="772D17C4" w14:textId="77777777" w:rsidR="005D4324" w:rsidRPr="0050441C" w:rsidRDefault="005D4324" w:rsidP="008A3B8E">
            <w:r w:rsidRPr="0050441C">
              <w:t>2</w:t>
            </w:r>
          </w:p>
        </w:tc>
        <w:tc>
          <w:tcPr>
            <w:tcW w:w="176" w:type="pct"/>
            <w:tcBorders>
              <w:top w:val="single" w:sz="4" w:space="0" w:color="auto"/>
              <w:left w:val="single" w:sz="4" w:space="0" w:color="auto"/>
              <w:bottom w:val="single" w:sz="4" w:space="0" w:color="auto"/>
              <w:right w:val="single" w:sz="4" w:space="0" w:color="auto"/>
            </w:tcBorders>
          </w:tcPr>
          <w:p w14:paraId="17F5BAB5" w14:textId="77777777" w:rsidR="005D4324" w:rsidRPr="0050441C" w:rsidRDefault="005D4324" w:rsidP="008A3B8E">
            <w:r w:rsidRPr="0050441C">
              <w:t>=</w:t>
            </w:r>
          </w:p>
        </w:tc>
        <w:tc>
          <w:tcPr>
            <w:tcW w:w="422" w:type="pct"/>
            <w:tcBorders>
              <w:top w:val="single" w:sz="4" w:space="0" w:color="auto"/>
              <w:left w:val="single" w:sz="4" w:space="0" w:color="auto"/>
              <w:bottom w:val="single" w:sz="4" w:space="0" w:color="auto"/>
              <w:right w:val="single" w:sz="4" w:space="0" w:color="auto"/>
            </w:tcBorders>
          </w:tcPr>
          <w:p w14:paraId="49087903" w14:textId="77777777" w:rsidR="005D4324" w:rsidRPr="0050441C" w:rsidRDefault="005D4324" w:rsidP="008A3B8E">
            <w:r w:rsidRPr="0050441C">
              <w:t>0503169</w:t>
            </w:r>
          </w:p>
          <w:p w14:paraId="651737F6" w14:textId="77777777" w:rsidR="005D4324" w:rsidRPr="0050441C" w:rsidRDefault="005D4324" w:rsidP="008A3B8E">
            <w:r w:rsidRPr="0050441C">
              <w:t>дебиторка</w:t>
            </w:r>
          </w:p>
        </w:tc>
        <w:tc>
          <w:tcPr>
            <w:tcW w:w="696" w:type="pct"/>
            <w:tcBorders>
              <w:top w:val="single" w:sz="4" w:space="0" w:color="auto"/>
              <w:left w:val="single" w:sz="4" w:space="0" w:color="auto"/>
              <w:bottom w:val="single" w:sz="4" w:space="0" w:color="auto"/>
              <w:right w:val="single" w:sz="4" w:space="0" w:color="auto"/>
            </w:tcBorders>
          </w:tcPr>
          <w:p w14:paraId="46CACA55" w14:textId="77777777" w:rsidR="005D4324" w:rsidRDefault="005D4324" w:rsidP="008A3B8E">
            <w:pPr>
              <w:rPr>
                <w:b/>
              </w:rPr>
            </w:pPr>
            <w:r w:rsidRPr="0050441C">
              <w:rPr>
                <w:b/>
              </w:rPr>
              <w:t>1205</w:t>
            </w:r>
            <w:r>
              <w:rPr>
                <w:b/>
              </w:rPr>
              <w:t>36002</w:t>
            </w:r>
          </w:p>
          <w:p w14:paraId="6CC10348" w14:textId="77777777" w:rsidR="005D4324" w:rsidRPr="0050441C" w:rsidRDefault="005D4324" w:rsidP="00B977A4">
            <w:pPr>
              <w:rPr>
                <w:b/>
              </w:rPr>
            </w:pPr>
            <w:r>
              <w:rPr>
                <w:b/>
              </w:rPr>
              <w:t xml:space="preserve">(КДБ </w:t>
            </w:r>
            <w:r w:rsidRPr="00B977A4">
              <w:rPr>
                <w:b/>
              </w:rPr>
              <w:t>1 13 02991 01 0400 130</w:t>
            </w:r>
            <w:r>
              <w:rPr>
                <w:b/>
              </w:rPr>
              <w:t>)</w:t>
            </w:r>
          </w:p>
        </w:tc>
        <w:tc>
          <w:tcPr>
            <w:tcW w:w="300" w:type="pct"/>
            <w:tcBorders>
              <w:top w:val="single" w:sz="4" w:space="0" w:color="auto"/>
              <w:left w:val="single" w:sz="4" w:space="0" w:color="auto"/>
              <w:bottom w:val="single" w:sz="4" w:space="0" w:color="auto"/>
              <w:right w:val="single" w:sz="4" w:space="0" w:color="auto"/>
            </w:tcBorders>
          </w:tcPr>
          <w:p w14:paraId="43A7CA48" w14:textId="77777777" w:rsidR="005D4324" w:rsidRPr="0050441C" w:rsidRDefault="005D4324" w:rsidP="008A3B8E">
            <w:r w:rsidRPr="0050441C">
              <w:t>2</w:t>
            </w:r>
          </w:p>
        </w:tc>
        <w:tc>
          <w:tcPr>
            <w:tcW w:w="243" w:type="pct"/>
            <w:tcBorders>
              <w:top w:val="single" w:sz="4" w:space="0" w:color="auto"/>
              <w:left w:val="single" w:sz="4" w:space="0" w:color="auto"/>
              <w:bottom w:val="single" w:sz="4" w:space="0" w:color="auto"/>
              <w:right w:val="single" w:sz="4" w:space="0" w:color="auto"/>
            </w:tcBorders>
          </w:tcPr>
          <w:p w14:paraId="17080001" w14:textId="77777777" w:rsidR="005D4324" w:rsidRPr="0050441C" w:rsidRDefault="005D4324" w:rsidP="008A3B8E"/>
        </w:tc>
        <w:tc>
          <w:tcPr>
            <w:tcW w:w="363" w:type="pct"/>
            <w:tcBorders>
              <w:top w:val="single" w:sz="4" w:space="0" w:color="auto"/>
              <w:left w:val="single" w:sz="4" w:space="0" w:color="auto"/>
              <w:bottom w:val="single" w:sz="4" w:space="0" w:color="auto"/>
              <w:right w:val="single" w:sz="4" w:space="0" w:color="auto"/>
            </w:tcBorders>
          </w:tcPr>
          <w:p w14:paraId="28F4E3A8" w14:textId="43889703" w:rsidR="005D4324" w:rsidRPr="0050441C" w:rsidRDefault="005D4324" w:rsidP="00C45CBC">
            <w:r w:rsidRPr="0050441C">
              <w:t>Имеются отклонения по расчетам по возврату неиспользованных остатков субсидий</w:t>
            </w:r>
            <w:r w:rsidR="00C45CBC">
              <w:t xml:space="preserve"> на государственное задание</w:t>
            </w:r>
            <w:r w:rsidRPr="0050441C">
              <w:t xml:space="preserve"> в Сведениях ф. 0503769 учреждения на начало года и в Сведениях ф. 0503169 учредителя</w:t>
            </w:r>
          </w:p>
        </w:tc>
        <w:tc>
          <w:tcPr>
            <w:tcW w:w="1211" w:type="pct"/>
            <w:tcBorders>
              <w:top w:val="single" w:sz="4" w:space="0" w:color="auto"/>
              <w:left w:val="single" w:sz="4" w:space="0" w:color="auto"/>
              <w:bottom w:val="single" w:sz="4" w:space="0" w:color="auto"/>
              <w:right w:val="single" w:sz="4" w:space="0" w:color="auto"/>
            </w:tcBorders>
          </w:tcPr>
          <w:p w14:paraId="55CE6DD6" w14:textId="77777777" w:rsidR="005D4324" w:rsidRDefault="005D4324" w:rsidP="005D4324">
            <w:r>
              <w:t xml:space="preserve">Б (год, кроме </w:t>
            </w:r>
            <w:r w:rsidRPr="005D4324">
              <w:t>386;385;177;056;075;187;149;303;107;388</w:t>
            </w:r>
            <w:r>
              <w:t>)</w:t>
            </w:r>
          </w:p>
          <w:p w14:paraId="6B58815B" w14:textId="77777777" w:rsidR="005D4324" w:rsidRDefault="005D4324" w:rsidP="005D4324">
            <w:r>
              <w:t xml:space="preserve">П (год для </w:t>
            </w:r>
            <w:r w:rsidRPr="005D4324">
              <w:t>386;385;177;056;075;187;149;303;107;388</w:t>
            </w:r>
            <w:r>
              <w:t>)</w:t>
            </w:r>
          </w:p>
          <w:p w14:paraId="3D677F5D" w14:textId="77777777" w:rsidR="005D4324" w:rsidRPr="00C27B9D" w:rsidRDefault="005D4324" w:rsidP="005D4324">
            <w:r>
              <w:t>П (полугодие, 9 мес.)</w:t>
            </w:r>
          </w:p>
        </w:tc>
      </w:tr>
      <w:tr w:rsidR="00FD7DA4" w:rsidRPr="0050441C" w14:paraId="0FDD3A47" w14:textId="77777777" w:rsidTr="00F46C17">
        <w:tc>
          <w:tcPr>
            <w:tcW w:w="228" w:type="pct"/>
            <w:tcBorders>
              <w:top w:val="single" w:sz="4" w:space="0" w:color="auto"/>
              <w:left w:val="single" w:sz="4" w:space="0" w:color="auto"/>
              <w:bottom w:val="single" w:sz="4" w:space="0" w:color="auto"/>
              <w:right w:val="single" w:sz="4" w:space="0" w:color="auto"/>
            </w:tcBorders>
          </w:tcPr>
          <w:p w14:paraId="4B7CA1A9" w14:textId="77777777" w:rsidR="005D4324" w:rsidRPr="008A3B8E" w:rsidRDefault="005D4324" w:rsidP="005D4324">
            <w:pPr>
              <w:tabs>
                <w:tab w:val="left" w:pos="574"/>
              </w:tabs>
              <w:ind w:left="-135" w:right="-108"/>
              <w:jc w:val="center"/>
            </w:pPr>
            <w:r w:rsidRPr="0050441C">
              <w:t>23.</w:t>
            </w:r>
            <w:r>
              <w:t>3</w:t>
            </w:r>
          </w:p>
        </w:tc>
        <w:tc>
          <w:tcPr>
            <w:tcW w:w="321" w:type="pct"/>
            <w:tcBorders>
              <w:top w:val="single" w:sz="4" w:space="0" w:color="auto"/>
              <w:left w:val="single" w:sz="4" w:space="0" w:color="auto"/>
              <w:bottom w:val="single" w:sz="4" w:space="0" w:color="auto"/>
              <w:right w:val="single" w:sz="4" w:space="0" w:color="auto"/>
            </w:tcBorders>
          </w:tcPr>
          <w:p w14:paraId="0752BC5F" w14:textId="77777777" w:rsidR="005D4324" w:rsidRPr="0050441C" w:rsidRDefault="005D4324" w:rsidP="00E63466">
            <w:r w:rsidRPr="0050441C">
              <w:t>0503769 (</w:t>
            </w:r>
            <w:r>
              <w:t>4</w:t>
            </w:r>
            <w:r w:rsidRPr="0050441C">
              <w:t>)</w:t>
            </w:r>
          </w:p>
          <w:p w14:paraId="0C11322D" w14:textId="77777777" w:rsidR="005D4324" w:rsidRPr="0050441C" w:rsidRDefault="005D4324" w:rsidP="00E63466">
            <w:r w:rsidRPr="0050441C">
              <w:t>кредиторка</w:t>
            </w:r>
          </w:p>
        </w:tc>
        <w:tc>
          <w:tcPr>
            <w:tcW w:w="526" w:type="pct"/>
            <w:tcBorders>
              <w:top w:val="single" w:sz="4" w:space="0" w:color="auto"/>
              <w:left w:val="single" w:sz="4" w:space="0" w:color="auto"/>
              <w:bottom w:val="single" w:sz="4" w:space="0" w:color="auto"/>
              <w:right w:val="single" w:sz="4" w:space="0" w:color="auto"/>
            </w:tcBorders>
          </w:tcPr>
          <w:p w14:paraId="0ABE9B87" w14:textId="77777777" w:rsidR="005D4324" w:rsidRPr="0050441C" w:rsidRDefault="005D4324" w:rsidP="00E63466">
            <w:r>
              <w:t>6104</w:t>
            </w:r>
            <w:r w:rsidRPr="0050441C">
              <w:t>3030500</w:t>
            </w:r>
            <w:r>
              <w:t>1</w:t>
            </w:r>
          </w:p>
          <w:p w14:paraId="4D613FD7" w14:textId="77777777" w:rsidR="005D4324" w:rsidRPr="0050441C" w:rsidDel="007C452D" w:rsidRDefault="005D4324" w:rsidP="00E63466"/>
        </w:tc>
        <w:tc>
          <w:tcPr>
            <w:tcW w:w="270" w:type="pct"/>
            <w:tcBorders>
              <w:top w:val="single" w:sz="4" w:space="0" w:color="auto"/>
              <w:left w:val="single" w:sz="4" w:space="0" w:color="auto"/>
              <w:bottom w:val="single" w:sz="4" w:space="0" w:color="auto"/>
              <w:right w:val="single" w:sz="4" w:space="0" w:color="auto"/>
            </w:tcBorders>
          </w:tcPr>
          <w:p w14:paraId="26DB04FB" w14:textId="77777777" w:rsidR="005D4324" w:rsidRPr="0050441C" w:rsidRDefault="005D4324" w:rsidP="00E63466"/>
        </w:tc>
        <w:tc>
          <w:tcPr>
            <w:tcW w:w="243" w:type="pct"/>
            <w:tcBorders>
              <w:top w:val="single" w:sz="4" w:space="0" w:color="auto"/>
              <w:left w:val="single" w:sz="4" w:space="0" w:color="auto"/>
              <w:bottom w:val="single" w:sz="4" w:space="0" w:color="auto"/>
              <w:right w:val="single" w:sz="4" w:space="0" w:color="auto"/>
            </w:tcBorders>
          </w:tcPr>
          <w:p w14:paraId="3B5ADDE9" w14:textId="77777777" w:rsidR="005D4324" w:rsidRPr="0050441C" w:rsidRDefault="005D4324" w:rsidP="00E63466">
            <w:r>
              <w:t>9</w:t>
            </w:r>
          </w:p>
        </w:tc>
        <w:tc>
          <w:tcPr>
            <w:tcW w:w="176" w:type="pct"/>
            <w:tcBorders>
              <w:top w:val="single" w:sz="4" w:space="0" w:color="auto"/>
              <w:left w:val="single" w:sz="4" w:space="0" w:color="auto"/>
              <w:bottom w:val="single" w:sz="4" w:space="0" w:color="auto"/>
              <w:right w:val="single" w:sz="4" w:space="0" w:color="auto"/>
            </w:tcBorders>
          </w:tcPr>
          <w:p w14:paraId="28000D7C" w14:textId="77777777" w:rsidR="005D4324" w:rsidRPr="0050441C" w:rsidRDefault="005D4324" w:rsidP="00E63466">
            <w:r w:rsidRPr="0050441C">
              <w:t>=</w:t>
            </w:r>
          </w:p>
        </w:tc>
        <w:tc>
          <w:tcPr>
            <w:tcW w:w="422" w:type="pct"/>
            <w:tcBorders>
              <w:top w:val="single" w:sz="4" w:space="0" w:color="auto"/>
              <w:left w:val="single" w:sz="4" w:space="0" w:color="auto"/>
              <w:bottom w:val="single" w:sz="4" w:space="0" w:color="auto"/>
              <w:right w:val="single" w:sz="4" w:space="0" w:color="auto"/>
            </w:tcBorders>
          </w:tcPr>
          <w:p w14:paraId="25121FB8" w14:textId="77777777" w:rsidR="005D4324" w:rsidRPr="0050441C" w:rsidRDefault="005D4324" w:rsidP="00E63466">
            <w:r w:rsidRPr="0050441C">
              <w:t>0503169</w:t>
            </w:r>
          </w:p>
          <w:p w14:paraId="4357AF3C" w14:textId="77777777" w:rsidR="005D4324" w:rsidRPr="0050441C" w:rsidRDefault="005D4324" w:rsidP="00E63466">
            <w:r w:rsidRPr="0050441C">
              <w:t>дебиторка</w:t>
            </w:r>
          </w:p>
        </w:tc>
        <w:tc>
          <w:tcPr>
            <w:tcW w:w="696" w:type="pct"/>
            <w:tcBorders>
              <w:top w:val="single" w:sz="4" w:space="0" w:color="auto"/>
              <w:left w:val="single" w:sz="4" w:space="0" w:color="auto"/>
              <w:bottom w:val="single" w:sz="4" w:space="0" w:color="auto"/>
              <w:right w:val="single" w:sz="4" w:space="0" w:color="auto"/>
            </w:tcBorders>
          </w:tcPr>
          <w:p w14:paraId="15EA5F06" w14:textId="77777777" w:rsidR="005D4324" w:rsidRDefault="005D4324" w:rsidP="00E63466">
            <w:pPr>
              <w:rPr>
                <w:b/>
              </w:rPr>
            </w:pPr>
            <w:r w:rsidRPr="0050441C">
              <w:rPr>
                <w:b/>
              </w:rPr>
              <w:t>1205</w:t>
            </w:r>
            <w:r>
              <w:rPr>
                <w:b/>
              </w:rPr>
              <w:t>36002</w:t>
            </w:r>
          </w:p>
          <w:p w14:paraId="5B4C34EE" w14:textId="77777777" w:rsidR="005D4324" w:rsidRPr="0050441C" w:rsidRDefault="005D4324" w:rsidP="00E63466">
            <w:pPr>
              <w:rPr>
                <w:b/>
              </w:rPr>
            </w:pPr>
            <w:r>
              <w:rPr>
                <w:b/>
              </w:rPr>
              <w:t xml:space="preserve">(КДБ </w:t>
            </w:r>
            <w:r w:rsidRPr="00B977A4">
              <w:rPr>
                <w:b/>
              </w:rPr>
              <w:t>1 13 02991 01 0400 130</w:t>
            </w:r>
            <w:r>
              <w:rPr>
                <w:b/>
              </w:rPr>
              <w:t>)</w:t>
            </w:r>
          </w:p>
        </w:tc>
        <w:tc>
          <w:tcPr>
            <w:tcW w:w="300" w:type="pct"/>
            <w:tcBorders>
              <w:top w:val="single" w:sz="4" w:space="0" w:color="auto"/>
              <w:left w:val="single" w:sz="4" w:space="0" w:color="auto"/>
              <w:bottom w:val="single" w:sz="4" w:space="0" w:color="auto"/>
              <w:right w:val="single" w:sz="4" w:space="0" w:color="auto"/>
            </w:tcBorders>
          </w:tcPr>
          <w:p w14:paraId="159780CE" w14:textId="77777777" w:rsidR="005D4324" w:rsidRPr="0050441C" w:rsidRDefault="005D4324" w:rsidP="00E63466">
            <w:r>
              <w:t>9</w:t>
            </w:r>
          </w:p>
        </w:tc>
        <w:tc>
          <w:tcPr>
            <w:tcW w:w="243" w:type="pct"/>
            <w:tcBorders>
              <w:top w:val="single" w:sz="4" w:space="0" w:color="auto"/>
              <w:left w:val="single" w:sz="4" w:space="0" w:color="auto"/>
              <w:bottom w:val="single" w:sz="4" w:space="0" w:color="auto"/>
              <w:right w:val="single" w:sz="4" w:space="0" w:color="auto"/>
            </w:tcBorders>
          </w:tcPr>
          <w:p w14:paraId="7035195A" w14:textId="77777777" w:rsidR="005D4324" w:rsidRPr="0050441C" w:rsidRDefault="005D4324" w:rsidP="00E63466"/>
        </w:tc>
        <w:tc>
          <w:tcPr>
            <w:tcW w:w="363" w:type="pct"/>
            <w:tcBorders>
              <w:top w:val="single" w:sz="4" w:space="0" w:color="auto"/>
              <w:left w:val="single" w:sz="4" w:space="0" w:color="auto"/>
              <w:bottom w:val="single" w:sz="4" w:space="0" w:color="auto"/>
              <w:right w:val="single" w:sz="4" w:space="0" w:color="auto"/>
            </w:tcBorders>
          </w:tcPr>
          <w:p w14:paraId="401A8C94" w14:textId="6A16351D" w:rsidR="005D4324" w:rsidRPr="0050441C" w:rsidRDefault="005D4324" w:rsidP="00C45CBC">
            <w:r w:rsidRPr="0050441C">
              <w:t xml:space="preserve">Имеются отклонения по расчетам по возврату неиспользованных остатков субсидий </w:t>
            </w:r>
            <w:r w:rsidR="00C45CBC">
              <w:t xml:space="preserve">на государственное задание </w:t>
            </w:r>
            <w:r w:rsidRPr="0050441C">
              <w:t>в Сведениях ф. 0503769 учреждения на начало года и в Сведениях ф. 0503169 учредителя</w:t>
            </w:r>
          </w:p>
        </w:tc>
        <w:tc>
          <w:tcPr>
            <w:tcW w:w="1211" w:type="pct"/>
            <w:tcBorders>
              <w:top w:val="single" w:sz="4" w:space="0" w:color="auto"/>
              <w:left w:val="single" w:sz="4" w:space="0" w:color="auto"/>
              <w:bottom w:val="single" w:sz="4" w:space="0" w:color="auto"/>
              <w:right w:val="single" w:sz="4" w:space="0" w:color="auto"/>
            </w:tcBorders>
          </w:tcPr>
          <w:p w14:paraId="558FDF68" w14:textId="77777777" w:rsidR="005D4324" w:rsidRDefault="005D4324" w:rsidP="00670515">
            <w:r>
              <w:t xml:space="preserve">Б (год, кроме </w:t>
            </w:r>
            <w:r w:rsidRPr="005D4324">
              <w:t>386;385;177;056;075;187;149;303;107;388</w:t>
            </w:r>
            <w:r>
              <w:t>)</w:t>
            </w:r>
          </w:p>
          <w:p w14:paraId="0B7A8A3A" w14:textId="77777777" w:rsidR="005D4324" w:rsidRDefault="005D4324" w:rsidP="00670515">
            <w:r>
              <w:t xml:space="preserve">П (год для </w:t>
            </w:r>
            <w:r w:rsidRPr="005D4324">
              <w:t>386;385;177;056;075;187;149;303;107;388</w:t>
            </w:r>
            <w:r>
              <w:t>)</w:t>
            </w:r>
          </w:p>
          <w:p w14:paraId="771586B1" w14:textId="77777777" w:rsidR="005D4324" w:rsidRPr="00C27B9D" w:rsidRDefault="005D4324" w:rsidP="00E63466">
            <w:r>
              <w:t>П (полугодие, 9 мес.)</w:t>
            </w:r>
          </w:p>
        </w:tc>
      </w:tr>
      <w:tr w:rsidR="00FD7DA4" w:rsidRPr="00B92096" w14:paraId="2D9CF868" w14:textId="77777777" w:rsidTr="00F46C17">
        <w:trPr>
          <w:trHeight w:val="954"/>
        </w:trPr>
        <w:tc>
          <w:tcPr>
            <w:tcW w:w="228" w:type="pct"/>
            <w:tcBorders>
              <w:top w:val="single" w:sz="4" w:space="0" w:color="auto"/>
              <w:left w:val="single" w:sz="4" w:space="0" w:color="auto"/>
              <w:bottom w:val="single" w:sz="4" w:space="0" w:color="auto"/>
              <w:right w:val="single" w:sz="4" w:space="0" w:color="auto"/>
            </w:tcBorders>
            <w:shd w:val="clear" w:color="auto" w:fill="auto"/>
          </w:tcPr>
          <w:p w14:paraId="35116094" w14:textId="77777777" w:rsidR="005D4324" w:rsidRPr="00B92096" w:rsidRDefault="005D4324" w:rsidP="00602498">
            <w:pPr>
              <w:tabs>
                <w:tab w:val="left" w:pos="574"/>
              </w:tabs>
              <w:ind w:left="-135" w:right="-108"/>
              <w:jc w:val="center"/>
            </w:pPr>
            <w:r w:rsidRPr="00B92096">
              <w:t>27</w:t>
            </w:r>
          </w:p>
        </w:tc>
        <w:tc>
          <w:tcPr>
            <w:tcW w:w="321" w:type="pct"/>
            <w:tcBorders>
              <w:top w:val="single" w:sz="4" w:space="0" w:color="auto"/>
              <w:left w:val="single" w:sz="4" w:space="0" w:color="auto"/>
              <w:bottom w:val="single" w:sz="4" w:space="0" w:color="auto"/>
              <w:right w:val="single" w:sz="4" w:space="0" w:color="auto"/>
            </w:tcBorders>
          </w:tcPr>
          <w:p w14:paraId="76B2DCBD" w14:textId="77777777" w:rsidR="005D4324" w:rsidRPr="00B92096" w:rsidRDefault="005D4324" w:rsidP="00AF3E4C">
            <w:r w:rsidRPr="00B92096">
              <w:t>0503127</w:t>
            </w:r>
          </w:p>
        </w:tc>
        <w:tc>
          <w:tcPr>
            <w:tcW w:w="526" w:type="pct"/>
            <w:tcBorders>
              <w:top w:val="single" w:sz="4" w:space="0" w:color="auto"/>
              <w:left w:val="single" w:sz="4" w:space="0" w:color="auto"/>
              <w:bottom w:val="single" w:sz="4" w:space="0" w:color="auto"/>
              <w:right w:val="single" w:sz="4" w:space="0" w:color="auto"/>
            </w:tcBorders>
          </w:tcPr>
          <w:p w14:paraId="46CB29BC" w14:textId="77777777" w:rsidR="005D4324" w:rsidRPr="00B92096" w:rsidRDefault="005D4324" w:rsidP="00E75AB7">
            <w:r w:rsidRPr="00B92096">
              <w:t xml:space="preserve">000 1 13 02991 01 0400 130 </w:t>
            </w:r>
          </w:p>
        </w:tc>
        <w:tc>
          <w:tcPr>
            <w:tcW w:w="270" w:type="pct"/>
            <w:tcBorders>
              <w:top w:val="single" w:sz="4" w:space="0" w:color="auto"/>
              <w:left w:val="single" w:sz="4" w:space="0" w:color="auto"/>
              <w:bottom w:val="single" w:sz="4" w:space="0" w:color="auto"/>
              <w:right w:val="single" w:sz="4" w:space="0" w:color="auto"/>
            </w:tcBorders>
          </w:tcPr>
          <w:p w14:paraId="7B0CDA80" w14:textId="77777777" w:rsidR="005D4324" w:rsidRPr="00B92096" w:rsidRDefault="005D4324" w:rsidP="00AF3E4C"/>
        </w:tc>
        <w:tc>
          <w:tcPr>
            <w:tcW w:w="243" w:type="pct"/>
            <w:tcBorders>
              <w:top w:val="single" w:sz="4" w:space="0" w:color="auto"/>
              <w:left w:val="single" w:sz="4" w:space="0" w:color="auto"/>
              <w:bottom w:val="single" w:sz="4" w:space="0" w:color="auto"/>
              <w:right w:val="single" w:sz="4" w:space="0" w:color="auto"/>
            </w:tcBorders>
          </w:tcPr>
          <w:p w14:paraId="37274C19" w14:textId="77777777" w:rsidR="005D4324" w:rsidRPr="00B92096" w:rsidRDefault="005D4324" w:rsidP="00AF3E4C">
            <w:r w:rsidRPr="00B92096">
              <w:t>8</w:t>
            </w:r>
          </w:p>
        </w:tc>
        <w:tc>
          <w:tcPr>
            <w:tcW w:w="176" w:type="pct"/>
            <w:tcBorders>
              <w:top w:val="single" w:sz="4" w:space="0" w:color="auto"/>
              <w:left w:val="single" w:sz="4" w:space="0" w:color="auto"/>
              <w:bottom w:val="single" w:sz="4" w:space="0" w:color="auto"/>
              <w:right w:val="single" w:sz="4" w:space="0" w:color="auto"/>
            </w:tcBorders>
          </w:tcPr>
          <w:p w14:paraId="799F2EA0" w14:textId="77777777" w:rsidR="005D4324" w:rsidRPr="00B92096" w:rsidRDefault="005D4324" w:rsidP="00AF3E4C">
            <w:r w:rsidRPr="00B92096">
              <w:t>=</w:t>
            </w:r>
          </w:p>
        </w:tc>
        <w:tc>
          <w:tcPr>
            <w:tcW w:w="422" w:type="pct"/>
            <w:tcBorders>
              <w:top w:val="single" w:sz="4" w:space="0" w:color="auto"/>
              <w:left w:val="single" w:sz="4" w:space="0" w:color="auto"/>
              <w:bottom w:val="single" w:sz="4" w:space="0" w:color="auto"/>
              <w:right w:val="single" w:sz="4" w:space="0" w:color="auto"/>
            </w:tcBorders>
          </w:tcPr>
          <w:p w14:paraId="6ACC9E44" w14:textId="77777777" w:rsidR="005D4324" w:rsidRPr="00B92096" w:rsidRDefault="005D4324" w:rsidP="00E75AB7">
            <w:r w:rsidRPr="00B92096">
              <w:t>0503737(4)</w:t>
            </w:r>
          </w:p>
        </w:tc>
        <w:tc>
          <w:tcPr>
            <w:tcW w:w="696" w:type="pct"/>
            <w:tcBorders>
              <w:top w:val="single" w:sz="4" w:space="0" w:color="auto"/>
              <w:left w:val="single" w:sz="4" w:space="0" w:color="auto"/>
              <w:bottom w:val="single" w:sz="4" w:space="0" w:color="auto"/>
              <w:right w:val="single" w:sz="4" w:space="0" w:color="auto"/>
            </w:tcBorders>
          </w:tcPr>
          <w:p w14:paraId="46E09781" w14:textId="77777777" w:rsidR="005D4324" w:rsidRPr="00B92096" w:rsidRDefault="005D4324" w:rsidP="00AF3E4C"/>
        </w:tc>
        <w:tc>
          <w:tcPr>
            <w:tcW w:w="300" w:type="pct"/>
            <w:tcBorders>
              <w:top w:val="single" w:sz="4" w:space="0" w:color="auto"/>
              <w:left w:val="single" w:sz="4" w:space="0" w:color="auto"/>
              <w:bottom w:val="single" w:sz="4" w:space="0" w:color="auto"/>
              <w:right w:val="single" w:sz="4" w:space="0" w:color="auto"/>
            </w:tcBorders>
          </w:tcPr>
          <w:p w14:paraId="312112FF" w14:textId="77777777" w:rsidR="005D4324" w:rsidRPr="00B92096" w:rsidRDefault="005D4324" w:rsidP="009562BF">
            <w:r w:rsidRPr="00B92096">
              <w:t xml:space="preserve">910 </w:t>
            </w:r>
          </w:p>
        </w:tc>
        <w:tc>
          <w:tcPr>
            <w:tcW w:w="243" w:type="pct"/>
            <w:tcBorders>
              <w:top w:val="single" w:sz="4" w:space="0" w:color="auto"/>
              <w:left w:val="single" w:sz="4" w:space="0" w:color="auto"/>
              <w:bottom w:val="single" w:sz="4" w:space="0" w:color="auto"/>
              <w:right w:val="single" w:sz="4" w:space="0" w:color="auto"/>
            </w:tcBorders>
          </w:tcPr>
          <w:p w14:paraId="5CE28006" w14:textId="77777777" w:rsidR="005D4324" w:rsidRPr="00B92096" w:rsidRDefault="005D4324" w:rsidP="00AF3E4C">
            <w:r w:rsidRPr="00B92096">
              <w:t>8</w:t>
            </w:r>
          </w:p>
        </w:tc>
        <w:tc>
          <w:tcPr>
            <w:tcW w:w="363" w:type="pct"/>
            <w:tcBorders>
              <w:top w:val="single" w:sz="4" w:space="0" w:color="auto"/>
              <w:left w:val="single" w:sz="4" w:space="0" w:color="auto"/>
              <w:bottom w:val="single" w:sz="4" w:space="0" w:color="auto"/>
              <w:right w:val="single" w:sz="4" w:space="0" w:color="auto"/>
            </w:tcBorders>
          </w:tcPr>
          <w:p w14:paraId="785659A4" w14:textId="77777777" w:rsidR="005D4324" w:rsidRPr="00B92096" w:rsidRDefault="005D4324" w:rsidP="00E75AB7">
            <w:r w:rsidRPr="00B92096">
              <w:t>Возврат остатков субсидий на выполнение государственного задания прошлых лет бюджетными и автономными учреждениями не соответствует идентичному показателю по исполнению бюджета – недопустимо</w:t>
            </w:r>
          </w:p>
        </w:tc>
        <w:tc>
          <w:tcPr>
            <w:tcW w:w="1211" w:type="pct"/>
            <w:tcBorders>
              <w:top w:val="single" w:sz="4" w:space="0" w:color="auto"/>
              <w:left w:val="single" w:sz="4" w:space="0" w:color="auto"/>
              <w:bottom w:val="single" w:sz="4" w:space="0" w:color="auto"/>
              <w:right w:val="single" w:sz="4" w:space="0" w:color="auto"/>
            </w:tcBorders>
          </w:tcPr>
          <w:p w14:paraId="23B9E543" w14:textId="77777777" w:rsidR="005D4324" w:rsidRPr="00B92096" w:rsidRDefault="005D4324" w:rsidP="00E75AB7">
            <w:r>
              <w:t>Б</w:t>
            </w:r>
          </w:p>
        </w:tc>
      </w:tr>
      <w:tr w:rsidR="00FD7DA4" w:rsidRPr="00B92096" w14:paraId="00F6B5C7" w14:textId="77777777" w:rsidTr="00F46C17">
        <w:trPr>
          <w:trHeight w:val="954"/>
        </w:trPr>
        <w:tc>
          <w:tcPr>
            <w:tcW w:w="228" w:type="pct"/>
            <w:tcBorders>
              <w:top w:val="single" w:sz="4" w:space="0" w:color="auto"/>
              <w:left w:val="single" w:sz="4" w:space="0" w:color="auto"/>
              <w:bottom w:val="single" w:sz="4" w:space="0" w:color="auto"/>
              <w:right w:val="single" w:sz="4" w:space="0" w:color="auto"/>
            </w:tcBorders>
            <w:shd w:val="clear" w:color="auto" w:fill="auto"/>
          </w:tcPr>
          <w:p w14:paraId="79F2890A" w14:textId="77777777" w:rsidR="005D4324" w:rsidRPr="00B92096" w:rsidRDefault="005D4324" w:rsidP="00B0736E">
            <w:pPr>
              <w:tabs>
                <w:tab w:val="left" w:pos="574"/>
              </w:tabs>
              <w:ind w:left="-135" w:right="-108"/>
              <w:jc w:val="center"/>
            </w:pPr>
            <w:r w:rsidRPr="00B92096">
              <w:t>27</w:t>
            </w:r>
            <w:r>
              <w:t>.1</w:t>
            </w:r>
          </w:p>
        </w:tc>
        <w:tc>
          <w:tcPr>
            <w:tcW w:w="321" w:type="pct"/>
            <w:tcBorders>
              <w:top w:val="single" w:sz="4" w:space="0" w:color="auto"/>
              <w:left w:val="single" w:sz="4" w:space="0" w:color="auto"/>
              <w:bottom w:val="single" w:sz="4" w:space="0" w:color="auto"/>
              <w:right w:val="single" w:sz="4" w:space="0" w:color="auto"/>
            </w:tcBorders>
          </w:tcPr>
          <w:p w14:paraId="68804DF9" w14:textId="77777777" w:rsidR="005D4324" w:rsidRPr="00B92096" w:rsidRDefault="005D4324" w:rsidP="00B0736E">
            <w:r w:rsidRPr="00B92096">
              <w:t>0503</w:t>
            </w:r>
            <w:r>
              <w:t>128-НП</w:t>
            </w:r>
          </w:p>
        </w:tc>
        <w:tc>
          <w:tcPr>
            <w:tcW w:w="526" w:type="pct"/>
            <w:tcBorders>
              <w:top w:val="single" w:sz="4" w:space="0" w:color="auto"/>
              <w:left w:val="single" w:sz="4" w:space="0" w:color="auto"/>
              <w:bottom w:val="single" w:sz="4" w:space="0" w:color="auto"/>
              <w:right w:val="single" w:sz="4" w:space="0" w:color="auto"/>
            </w:tcBorders>
          </w:tcPr>
          <w:p w14:paraId="1D3C47B7" w14:textId="77777777" w:rsidR="005D4324" w:rsidRPr="00B92096" w:rsidRDefault="005D4324" w:rsidP="001379BF">
            <w:r>
              <w:t>По каждой детализированной строке в формате %хххх %ххххххх 612, % хххх %ххххххх 622</w:t>
            </w:r>
          </w:p>
        </w:tc>
        <w:tc>
          <w:tcPr>
            <w:tcW w:w="270" w:type="pct"/>
            <w:tcBorders>
              <w:top w:val="single" w:sz="4" w:space="0" w:color="auto"/>
              <w:left w:val="single" w:sz="4" w:space="0" w:color="auto"/>
              <w:bottom w:val="single" w:sz="4" w:space="0" w:color="auto"/>
              <w:right w:val="single" w:sz="4" w:space="0" w:color="auto"/>
            </w:tcBorders>
          </w:tcPr>
          <w:p w14:paraId="2C97ED6E" w14:textId="77777777" w:rsidR="005D4324" w:rsidRPr="00B92096" w:rsidRDefault="005D4324" w:rsidP="00B0736E"/>
        </w:tc>
        <w:tc>
          <w:tcPr>
            <w:tcW w:w="243" w:type="pct"/>
            <w:tcBorders>
              <w:top w:val="single" w:sz="4" w:space="0" w:color="auto"/>
              <w:left w:val="single" w:sz="4" w:space="0" w:color="auto"/>
              <w:bottom w:val="single" w:sz="4" w:space="0" w:color="auto"/>
              <w:right w:val="single" w:sz="4" w:space="0" w:color="auto"/>
            </w:tcBorders>
          </w:tcPr>
          <w:p w14:paraId="5B7C6668" w14:textId="77777777" w:rsidR="005D4324" w:rsidRPr="00B92096" w:rsidRDefault="005D4324" w:rsidP="00B0736E">
            <w:r>
              <w:t>7</w:t>
            </w:r>
          </w:p>
        </w:tc>
        <w:tc>
          <w:tcPr>
            <w:tcW w:w="176" w:type="pct"/>
            <w:tcBorders>
              <w:top w:val="single" w:sz="4" w:space="0" w:color="auto"/>
              <w:left w:val="single" w:sz="4" w:space="0" w:color="auto"/>
              <w:bottom w:val="single" w:sz="4" w:space="0" w:color="auto"/>
              <w:right w:val="single" w:sz="4" w:space="0" w:color="auto"/>
            </w:tcBorders>
          </w:tcPr>
          <w:p w14:paraId="4E718EA1" w14:textId="77777777" w:rsidR="005D4324" w:rsidRPr="00F404AC" w:rsidRDefault="005D4324" w:rsidP="00B0736E">
            <w:r>
              <w:t>=</w:t>
            </w:r>
          </w:p>
        </w:tc>
        <w:tc>
          <w:tcPr>
            <w:tcW w:w="422" w:type="pct"/>
            <w:tcBorders>
              <w:top w:val="single" w:sz="4" w:space="0" w:color="auto"/>
              <w:left w:val="single" w:sz="4" w:space="0" w:color="auto"/>
              <w:bottom w:val="single" w:sz="4" w:space="0" w:color="auto"/>
              <w:right w:val="single" w:sz="4" w:space="0" w:color="auto"/>
            </w:tcBorders>
          </w:tcPr>
          <w:p w14:paraId="75799113" w14:textId="77777777" w:rsidR="005D4324" w:rsidRPr="00B92096" w:rsidRDefault="005D4324" w:rsidP="001379BF">
            <w:r w:rsidRPr="00B92096">
              <w:t>050373</w:t>
            </w:r>
            <w:r>
              <w:t>8-НП (КВФО 5)</w:t>
            </w:r>
          </w:p>
        </w:tc>
        <w:tc>
          <w:tcPr>
            <w:tcW w:w="696" w:type="pct"/>
            <w:tcBorders>
              <w:top w:val="single" w:sz="4" w:space="0" w:color="auto"/>
              <w:left w:val="single" w:sz="4" w:space="0" w:color="auto"/>
              <w:bottom w:val="single" w:sz="4" w:space="0" w:color="auto"/>
              <w:right w:val="single" w:sz="4" w:space="0" w:color="auto"/>
            </w:tcBorders>
          </w:tcPr>
          <w:p w14:paraId="53BF76E5" w14:textId="77777777" w:rsidR="005D4324" w:rsidRPr="00B92096" w:rsidRDefault="005D4324" w:rsidP="001379BF">
            <w:r>
              <w:t>По каждой соответствующей детализированной строке</w:t>
            </w:r>
            <w:r w:rsidRPr="00C824BD">
              <w:t xml:space="preserve"> </w:t>
            </w:r>
            <w:r>
              <w:t>хххх 000ххххххх</w:t>
            </w:r>
            <w:r w:rsidRPr="00C824BD">
              <w:t xml:space="preserve"> </w:t>
            </w:r>
            <w:r>
              <w:t>%</w:t>
            </w:r>
          </w:p>
        </w:tc>
        <w:tc>
          <w:tcPr>
            <w:tcW w:w="300" w:type="pct"/>
            <w:tcBorders>
              <w:top w:val="single" w:sz="4" w:space="0" w:color="auto"/>
              <w:left w:val="single" w:sz="4" w:space="0" w:color="auto"/>
              <w:bottom w:val="single" w:sz="4" w:space="0" w:color="auto"/>
              <w:right w:val="single" w:sz="4" w:space="0" w:color="auto"/>
            </w:tcBorders>
          </w:tcPr>
          <w:p w14:paraId="734105BB" w14:textId="77777777" w:rsidR="005D4324" w:rsidRPr="00D36E90" w:rsidRDefault="005D4324" w:rsidP="00D36E90"/>
        </w:tc>
        <w:tc>
          <w:tcPr>
            <w:tcW w:w="243" w:type="pct"/>
            <w:tcBorders>
              <w:top w:val="single" w:sz="4" w:space="0" w:color="auto"/>
              <w:left w:val="single" w:sz="4" w:space="0" w:color="auto"/>
              <w:bottom w:val="single" w:sz="4" w:space="0" w:color="auto"/>
              <w:right w:val="single" w:sz="4" w:space="0" w:color="auto"/>
            </w:tcBorders>
          </w:tcPr>
          <w:p w14:paraId="2085CF45" w14:textId="77777777" w:rsidR="005D4324" w:rsidRPr="00B92096" w:rsidRDefault="005D4324" w:rsidP="00B0736E">
            <w:r>
              <w:t>4</w:t>
            </w:r>
          </w:p>
        </w:tc>
        <w:tc>
          <w:tcPr>
            <w:tcW w:w="363" w:type="pct"/>
            <w:tcBorders>
              <w:top w:val="single" w:sz="4" w:space="0" w:color="auto"/>
              <w:left w:val="single" w:sz="4" w:space="0" w:color="auto"/>
              <w:bottom w:val="single" w:sz="4" w:space="0" w:color="auto"/>
              <w:right w:val="single" w:sz="4" w:space="0" w:color="auto"/>
            </w:tcBorders>
          </w:tcPr>
          <w:p w14:paraId="486D591E" w14:textId="77777777" w:rsidR="005D4324" w:rsidRPr="00B92096" w:rsidRDefault="005D4324" w:rsidP="001379BF">
            <w:r>
              <w:t>При наличии БО по субсидиям АУ/БУ по нацпроектам отсутствуют показатели в 738-НП – требует пояснения</w:t>
            </w:r>
          </w:p>
        </w:tc>
        <w:tc>
          <w:tcPr>
            <w:tcW w:w="1211" w:type="pct"/>
            <w:tcBorders>
              <w:top w:val="single" w:sz="4" w:space="0" w:color="auto"/>
              <w:left w:val="single" w:sz="4" w:space="0" w:color="auto"/>
              <w:bottom w:val="single" w:sz="4" w:space="0" w:color="auto"/>
              <w:right w:val="single" w:sz="4" w:space="0" w:color="auto"/>
            </w:tcBorders>
          </w:tcPr>
          <w:p w14:paraId="26009F94" w14:textId="77777777" w:rsidR="005D4324" w:rsidRPr="00B92096" w:rsidRDefault="005D4324" w:rsidP="00B0736E">
            <w:r>
              <w:t>П</w:t>
            </w:r>
          </w:p>
        </w:tc>
      </w:tr>
      <w:tr w:rsidR="00FD7DA4" w:rsidRPr="00B92096" w14:paraId="75DA1103" w14:textId="77777777" w:rsidTr="00F46C17">
        <w:trPr>
          <w:trHeight w:val="954"/>
        </w:trPr>
        <w:tc>
          <w:tcPr>
            <w:tcW w:w="228" w:type="pct"/>
            <w:tcBorders>
              <w:top w:val="single" w:sz="4" w:space="0" w:color="auto"/>
              <w:left w:val="single" w:sz="4" w:space="0" w:color="auto"/>
              <w:bottom w:val="single" w:sz="4" w:space="0" w:color="auto"/>
              <w:right w:val="single" w:sz="4" w:space="0" w:color="auto"/>
            </w:tcBorders>
            <w:shd w:val="clear" w:color="auto" w:fill="auto"/>
          </w:tcPr>
          <w:p w14:paraId="13A851F0" w14:textId="77777777" w:rsidR="005D4324" w:rsidRPr="00B92096" w:rsidRDefault="005D4324" w:rsidP="00D36E90">
            <w:pPr>
              <w:tabs>
                <w:tab w:val="left" w:pos="574"/>
              </w:tabs>
              <w:ind w:left="-135" w:right="-108"/>
              <w:jc w:val="center"/>
            </w:pPr>
            <w:r w:rsidRPr="00B92096">
              <w:t>27</w:t>
            </w:r>
            <w:r>
              <w:t>.2</w:t>
            </w:r>
          </w:p>
        </w:tc>
        <w:tc>
          <w:tcPr>
            <w:tcW w:w="321" w:type="pct"/>
            <w:tcBorders>
              <w:top w:val="single" w:sz="4" w:space="0" w:color="auto"/>
              <w:left w:val="single" w:sz="4" w:space="0" w:color="auto"/>
              <w:bottom w:val="single" w:sz="4" w:space="0" w:color="auto"/>
              <w:right w:val="single" w:sz="4" w:space="0" w:color="auto"/>
            </w:tcBorders>
          </w:tcPr>
          <w:p w14:paraId="3B5C11F8" w14:textId="77777777" w:rsidR="005D4324" w:rsidRPr="00B92096" w:rsidRDefault="005D4324" w:rsidP="00D36E90">
            <w:r w:rsidRPr="00B92096">
              <w:t>0503</w:t>
            </w:r>
            <w:r>
              <w:t>128-НП</w:t>
            </w:r>
          </w:p>
        </w:tc>
        <w:tc>
          <w:tcPr>
            <w:tcW w:w="526" w:type="pct"/>
            <w:tcBorders>
              <w:top w:val="single" w:sz="4" w:space="0" w:color="auto"/>
              <w:left w:val="single" w:sz="4" w:space="0" w:color="auto"/>
              <w:bottom w:val="single" w:sz="4" w:space="0" w:color="auto"/>
              <w:right w:val="single" w:sz="4" w:space="0" w:color="auto"/>
            </w:tcBorders>
          </w:tcPr>
          <w:p w14:paraId="562A3BC2" w14:textId="77777777" w:rsidR="005D4324" w:rsidRPr="00B92096" w:rsidRDefault="005D4324" w:rsidP="00F404AC">
            <w:r>
              <w:t>По каждой детализированной строке в формате %хххх %ххххххх 461, %хххх %ххххххх 462, %хххх %ххххххх 464, % хххх %ххххххх 465</w:t>
            </w:r>
          </w:p>
        </w:tc>
        <w:tc>
          <w:tcPr>
            <w:tcW w:w="270" w:type="pct"/>
            <w:tcBorders>
              <w:top w:val="single" w:sz="4" w:space="0" w:color="auto"/>
              <w:left w:val="single" w:sz="4" w:space="0" w:color="auto"/>
              <w:bottom w:val="single" w:sz="4" w:space="0" w:color="auto"/>
              <w:right w:val="single" w:sz="4" w:space="0" w:color="auto"/>
            </w:tcBorders>
          </w:tcPr>
          <w:p w14:paraId="2D436FC6" w14:textId="77777777" w:rsidR="005D4324" w:rsidRPr="00B92096" w:rsidRDefault="005D4324" w:rsidP="00D36E90"/>
        </w:tc>
        <w:tc>
          <w:tcPr>
            <w:tcW w:w="243" w:type="pct"/>
            <w:tcBorders>
              <w:top w:val="single" w:sz="4" w:space="0" w:color="auto"/>
              <w:left w:val="single" w:sz="4" w:space="0" w:color="auto"/>
              <w:bottom w:val="single" w:sz="4" w:space="0" w:color="auto"/>
              <w:right w:val="single" w:sz="4" w:space="0" w:color="auto"/>
            </w:tcBorders>
          </w:tcPr>
          <w:p w14:paraId="0F23C0CC" w14:textId="77777777" w:rsidR="005D4324" w:rsidRPr="00B92096" w:rsidRDefault="005D4324" w:rsidP="00D36E90">
            <w:r>
              <w:t>7</w:t>
            </w:r>
          </w:p>
        </w:tc>
        <w:tc>
          <w:tcPr>
            <w:tcW w:w="176" w:type="pct"/>
            <w:tcBorders>
              <w:top w:val="single" w:sz="4" w:space="0" w:color="auto"/>
              <w:left w:val="single" w:sz="4" w:space="0" w:color="auto"/>
              <w:bottom w:val="single" w:sz="4" w:space="0" w:color="auto"/>
              <w:right w:val="single" w:sz="4" w:space="0" w:color="auto"/>
            </w:tcBorders>
          </w:tcPr>
          <w:p w14:paraId="69A7F89F" w14:textId="77777777" w:rsidR="005D4324" w:rsidRPr="00F404AC" w:rsidRDefault="005D4324" w:rsidP="00D36E90">
            <w:r>
              <w:t>=</w:t>
            </w:r>
          </w:p>
        </w:tc>
        <w:tc>
          <w:tcPr>
            <w:tcW w:w="422" w:type="pct"/>
            <w:tcBorders>
              <w:top w:val="single" w:sz="4" w:space="0" w:color="auto"/>
              <w:left w:val="single" w:sz="4" w:space="0" w:color="auto"/>
              <w:bottom w:val="single" w:sz="4" w:space="0" w:color="auto"/>
              <w:right w:val="single" w:sz="4" w:space="0" w:color="auto"/>
            </w:tcBorders>
          </w:tcPr>
          <w:p w14:paraId="6BF9D389" w14:textId="77777777" w:rsidR="005D4324" w:rsidRPr="00B92096" w:rsidRDefault="005D4324" w:rsidP="00D36E90">
            <w:r w:rsidRPr="00B92096">
              <w:t>050373</w:t>
            </w:r>
            <w:r>
              <w:t>8-НП (КВФО 6)</w:t>
            </w:r>
          </w:p>
        </w:tc>
        <w:tc>
          <w:tcPr>
            <w:tcW w:w="696" w:type="pct"/>
            <w:tcBorders>
              <w:top w:val="single" w:sz="4" w:space="0" w:color="auto"/>
              <w:left w:val="single" w:sz="4" w:space="0" w:color="auto"/>
              <w:bottom w:val="single" w:sz="4" w:space="0" w:color="auto"/>
              <w:right w:val="single" w:sz="4" w:space="0" w:color="auto"/>
            </w:tcBorders>
          </w:tcPr>
          <w:p w14:paraId="6A351E8F" w14:textId="77777777" w:rsidR="005D4324" w:rsidRPr="00B92096" w:rsidRDefault="005D4324" w:rsidP="001379BF">
            <w:r>
              <w:t>По каждой соответствующей детализированной строке</w:t>
            </w:r>
            <w:r w:rsidRPr="00C824BD">
              <w:t xml:space="preserve"> </w:t>
            </w:r>
            <w:r>
              <w:t>хххх 000ххххххх</w:t>
            </w:r>
            <w:r w:rsidRPr="00C824BD">
              <w:t xml:space="preserve"> </w:t>
            </w:r>
            <w:r>
              <w:t>%</w:t>
            </w:r>
          </w:p>
        </w:tc>
        <w:tc>
          <w:tcPr>
            <w:tcW w:w="300" w:type="pct"/>
            <w:tcBorders>
              <w:top w:val="single" w:sz="4" w:space="0" w:color="auto"/>
              <w:left w:val="single" w:sz="4" w:space="0" w:color="auto"/>
              <w:bottom w:val="single" w:sz="4" w:space="0" w:color="auto"/>
              <w:right w:val="single" w:sz="4" w:space="0" w:color="auto"/>
            </w:tcBorders>
          </w:tcPr>
          <w:p w14:paraId="12E25474" w14:textId="77777777" w:rsidR="005D4324" w:rsidRPr="00B92096" w:rsidRDefault="005D4324" w:rsidP="00D36E90"/>
        </w:tc>
        <w:tc>
          <w:tcPr>
            <w:tcW w:w="243" w:type="pct"/>
            <w:tcBorders>
              <w:top w:val="single" w:sz="4" w:space="0" w:color="auto"/>
              <w:left w:val="single" w:sz="4" w:space="0" w:color="auto"/>
              <w:bottom w:val="single" w:sz="4" w:space="0" w:color="auto"/>
              <w:right w:val="single" w:sz="4" w:space="0" w:color="auto"/>
            </w:tcBorders>
          </w:tcPr>
          <w:p w14:paraId="0FCEAD53" w14:textId="77777777" w:rsidR="005D4324" w:rsidRPr="00B92096" w:rsidRDefault="005D4324" w:rsidP="00D36E90">
            <w:r>
              <w:t>4</w:t>
            </w:r>
          </w:p>
        </w:tc>
        <w:tc>
          <w:tcPr>
            <w:tcW w:w="363" w:type="pct"/>
            <w:tcBorders>
              <w:top w:val="single" w:sz="4" w:space="0" w:color="auto"/>
              <w:left w:val="single" w:sz="4" w:space="0" w:color="auto"/>
              <w:bottom w:val="single" w:sz="4" w:space="0" w:color="auto"/>
              <w:right w:val="single" w:sz="4" w:space="0" w:color="auto"/>
            </w:tcBorders>
          </w:tcPr>
          <w:p w14:paraId="06DC1210" w14:textId="77777777" w:rsidR="005D4324" w:rsidRPr="00687C2E" w:rsidRDefault="005D4324" w:rsidP="001379BF">
            <w:r>
              <w:t>При наличии БО по субсидиям АУ/БУ по нацпроектам отсутствуют показатели в 738-НП – требует пояснения</w:t>
            </w:r>
          </w:p>
        </w:tc>
        <w:tc>
          <w:tcPr>
            <w:tcW w:w="1211" w:type="pct"/>
            <w:tcBorders>
              <w:top w:val="single" w:sz="4" w:space="0" w:color="auto"/>
              <w:left w:val="single" w:sz="4" w:space="0" w:color="auto"/>
              <w:bottom w:val="single" w:sz="4" w:space="0" w:color="auto"/>
              <w:right w:val="single" w:sz="4" w:space="0" w:color="auto"/>
            </w:tcBorders>
          </w:tcPr>
          <w:p w14:paraId="43AD992C" w14:textId="77777777" w:rsidR="005D4324" w:rsidRPr="00B92096" w:rsidRDefault="005D4324" w:rsidP="00D36E90">
            <w:r>
              <w:t xml:space="preserve">П </w:t>
            </w:r>
          </w:p>
        </w:tc>
      </w:tr>
      <w:tr w:rsidR="005D4324" w:rsidRPr="00B92096" w14:paraId="7DF203EC" w14:textId="77777777" w:rsidTr="00F46C17">
        <w:tc>
          <w:tcPr>
            <w:tcW w:w="3789" w:type="pct"/>
            <w:gridSpan w:val="11"/>
            <w:tcBorders>
              <w:top w:val="single" w:sz="4" w:space="0" w:color="auto"/>
              <w:left w:val="nil"/>
              <w:bottom w:val="single" w:sz="4" w:space="0" w:color="auto"/>
              <w:right w:val="nil"/>
            </w:tcBorders>
          </w:tcPr>
          <w:p w14:paraId="49CB8CBC" w14:textId="77777777" w:rsidR="005D4324" w:rsidRDefault="005D4324" w:rsidP="00602498">
            <w:pPr>
              <w:tabs>
                <w:tab w:val="left" w:pos="574"/>
              </w:tabs>
              <w:ind w:left="-135" w:right="-108"/>
              <w:jc w:val="center"/>
              <w:rPr>
                <w:lang w:eastAsia="ar-SA"/>
              </w:rPr>
            </w:pPr>
          </w:p>
          <w:p w14:paraId="20E2F0D3" w14:textId="77777777" w:rsidR="005D4324" w:rsidRPr="00B92096" w:rsidRDefault="005D4324" w:rsidP="00602498">
            <w:pPr>
              <w:tabs>
                <w:tab w:val="left" w:pos="574"/>
              </w:tabs>
              <w:ind w:left="-135" w:right="-108"/>
              <w:jc w:val="center"/>
            </w:pPr>
            <w:r w:rsidRPr="00B92096">
              <w:rPr>
                <w:lang w:eastAsia="ar-SA"/>
              </w:rPr>
              <w:t>К</w:t>
            </w:r>
            <w:r w:rsidRPr="00B92096">
              <w:rPr>
                <w:color w:val="000000"/>
              </w:rPr>
              <w:t>онтрольные соотношения для междокументного контроля показателей Баланса ф. 0503830 идентичны Балансу ф. 0503730 с учетом следующих особенностей</w:t>
            </w:r>
          </w:p>
        </w:tc>
        <w:tc>
          <w:tcPr>
            <w:tcW w:w="1211" w:type="pct"/>
            <w:tcBorders>
              <w:top w:val="single" w:sz="4" w:space="0" w:color="auto"/>
              <w:left w:val="nil"/>
              <w:bottom w:val="single" w:sz="4" w:space="0" w:color="auto"/>
              <w:right w:val="nil"/>
            </w:tcBorders>
          </w:tcPr>
          <w:p w14:paraId="3D3D910A" w14:textId="77777777" w:rsidR="005D4324" w:rsidRDefault="005D4324" w:rsidP="00953321">
            <w:pPr>
              <w:rPr>
                <w:lang w:eastAsia="ar-SA"/>
              </w:rPr>
            </w:pPr>
          </w:p>
        </w:tc>
      </w:tr>
      <w:tr w:rsidR="00FD7DA4" w:rsidRPr="00B92096" w14:paraId="7C1E57E2" w14:textId="77777777" w:rsidTr="00F46C17">
        <w:tc>
          <w:tcPr>
            <w:tcW w:w="228" w:type="pct"/>
            <w:tcBorders>
              <w:top w:val="single" w:sz="4" w:space="0" w:color="auto"/>
              <w:left w:val="single" w:sz="4" w:space="0" w:color="auto"/>
              <w:bottom w:val="single" w:sz="4" w:space="0" w:color="auto"/>
              <w:right w:val="single" w:sz="4" w:space="0" w:color="auto"/>
            </w:tcBorders>
          </w:tcPr>
          <w:p w14:paraId="488D6607" w14:textId="77777777" w:rsidR="005D4324" w:rsidRPr="00B92096" w:rsidRDefault="005D4324" w:rsidP="00602498">
            <w:pPr>
              <w:tabs>
                <w:tab w:val="left" w:pos="574"/>
              </w:tabs>
              <w:ind w:left="-135" w:right="-108"/>
              <w:jc w:val="center"/>
            </w:pPr>
            <w:r w:rsidRPr="00B92096">
              <w:t>28</w:t>
            </w:r>
          </w:p>
        </w:tc>
        <w:tc>
          <w:tcPr>
            <w:tcW w:w="321" w:type="pct"/>
            <w:tcBorders>
              <w:top w:val="single" w:sz="4" w:space="0" w:color="auto"/>
              <w:left w:val="single" w:sz="4" w:space="0" w:color="auto"/>
              <w:bottom w:val="single" w:sz="4" w:space="0" w:color="auto"/>
              <w:right w:val="single" w:sz="4" w:space="0" w:color="auto"/>
            </w:tcBorders>
          </w:tcPr>
          <w:p w14:paraId="738FE698" w14:textId="77777777" w:rsidR="005D4324" w:rsidRPr="00B92096" w:rsidRDefault="005D4324" w:rsidP="00AF3E4C">
            <w:r w:rsidRPr="00B92096">
              <w:t>0503830</w:t>
            </w:r>
          </w:p>
        </w:tc>
        <w:tc>
          <w:tcPr>
            <w:tcW w:w="526" w:type="pct"/>
            <w:tcBorders>
              <w:top w:val="single" w:sz="4" w:space="0" w:color="auto"/>
              <w:left w:val="single" w:sz="4" w:space="0" w:color="auto"/>
              <w:bottom w:val="single" w:sz="4" w:space="0" w:color="auto"/>
              <w:right w:val="single" w:sz="4" w:space="0" w:color="auto"/>
            </w:tcBorders>
          </w:tcPr>
          <w:p w14:paraId="728E3D11" w14:textId="77777777" w:rsidR="005D4324" w:rsidRPr="00B92096" w:rsidRDefault="005D4324" w:rsidP="00E75AB7"/>
        </w:tc>
        <w:tc>
          <w:tcPr>
            <w:tcW w:w="270" w:type="pct"/>
            <w:tcBorders>
              <w:top w:val="single" w:sz="4" w:space="0" w:color="auto"/>
              <w:left w:val="single" w:sz="4" w:space="0" w:color="auto"/>
              <w:bottom w:val="single" w:sz="4" w:space="0" w:color="auto"/>
              <w:right w:val="single" w:sz="4" w:space="0" w:color="auto"/>
            </w:tcBorders>
          </w:tcPr>
          <w:p w14:paraId="55C9AC16" w14:textId="77777777" w:rsidR="005D4324" w:rsidRPr="00B92096" w:rsidRDefault="005D4324" w:rsidP="00362A84">
            <w:r>
              <w:t>571</w:t>
            </w:r>
          </w:p>
        </w:tc>
        <w:tc>
          <w:tcPr>
            <w:tcW w:w="243" w:type="pct"/>
            <w:tcBorders>
              <w:top w:val="single" w:sz="4" w:space="0" w:color="auto"/>
              <w:left w:val="single" w:sz="4" w:space="0" w:color="auto"/>
              <w:bottom w:val="single" w:sz="4" w:space="0" w:color="auto"/>
              <w:right w:val="single" w:sz="4" w:space="0" w:color="auto"/>
            </w:tcBorders>
          </w:tcPr>
          <w:p w14:paraId="34DBAC06" w14:textId="77777777" w:rsidR="005D4324" w:rsidRPr="00B92096" w:rsidRDefault="005D4324" w:rsidP="00AF3E4C">
            <w:r w:rsidRPr="00B92096">
              <w:t>7-3</w:t>
            </w:r>
          </w:p>
        </w:tc>
        <w:tc>
          <w:tcPr>
            <w:tcW w:w="176" w:type="pct"/>
            <w:tcBorders>
              <w:top w:val="single" w:sz="4" w:space="0" w:color="auto"/>
              <w:left w:val="single" w:sz="4" w:space="0" w:color="auto"/>
              <w:bottom w:val="single" w:sz="4" w:space="0" w:color="auto"/>
              <w:right w:val="single" w:sz="4" w:space="0" w:color="auto"/>
            </w:tcBorders>
          </w:tcPr>
          <w:p w14:paraId="6A632876" w14:textId="77777777" w:rsidR="005D4324" w:rsidRPr="00B92096" w:rsidRDefault="005D4324" w:rsidP="00AF3E4C">
            <w:r w:rsidRPr="00B92096">
              <w:t>=</w:t>
            </w:r>
          </w:p>
        </w:tc>
        <w:tc>
          <w:tcPr>
            <w:tcW w:w="422" w:type="pct"/>
            <w:tcBorders>
              <w:top w:val="single" w:sz="4" w:space="0" w:color="auto"/>
              <w:left w:val="single" w:sz="4" w:space="0" w:color="auto"/>
              <w:bottom w:val="single" w:sz="4" w:space="0" w:color="auto"/>
              <w:right w:val="single" w:sz="4" w:space="0" w:color="auto"/>
            </w:tcBorders>
          </w:tcPr>
          <w:p w14:paraId="79141F3D" w14:textId="77777777" w:rsidR="005D4324" w:rsidRPr="00B92096" w:rsidRDefault="005D4324" w:rsidP="00E75AB7">
            <w:r w:rsidRPr="00B92096">
              <w:t>0503721</w:t>
            </w:r>
          </w:p>
        </w:tc>
        <w:tc>
          <w:tcPr>
            <w:tcW w:w="696" w:type="pct"/>
            <w:tcBorders>
              <w:top w:val="single" w:sz="4" w:space="0" w:color="auto"/>
              <w:left w:val="single" w:sz="4" w:space="0" w:color="auto"/>
              <w:bottom w:val="single" w:sz="4" w:space="0" w:color="auto"/>
              <w:right w:val="single" w:sz="4" w:space="0" w:color="auto"/>
            </w:tcBorders>
          </w:tcPr>
          <w:p w14:paraId="13FF6857" w14:textId="77777777" w:rsidR="005D4324" w:rsidRPr="00B92096" w:rsidRDefault="005D4324" w:rsidP="00AF3E4C"/>
        </w:tc>
        <w:tc>
          <w:tcPr>
            <w:tcW w:w="300" w:type="pct"/>
            <w:tcBorders>
              <w:top w:val="single" w:sz="4" w:space="0" w:color="auto"/>
              <w:left w:val="single" w:sz="4" w:space="0" w:color="auto"/>
              <w:bottom w:val="single" w:sz="4" w:space="0" w:color="auto"/>
              <w:right w:val="single" w:sz="4" w:space="0" w:color="auto"/>
            </w:tcBorders>
          </w:tcPr>
          <w:p w14:paraId="48528AC7" w14:textId="77777777" w:rsidR="005D4324" w:rsidRPr="00B92096" w:rsidRDefault="005D4324" w:rsidP="00E75AB7">
            <w:r w:rsidRPr="00B92096">
              <w:t>010</w:t>
            </w:r>
          </w:p>
        </w:tc>
        <w:tc>
          <w:tcPr>
            <w:tcW w:w="243" w:type="pct"/>
            <w:tcBorders>
              <w:top w:val="single" w:sz="4" w:space="0" w:color="auto"/>
              <w:left w:val="single" w:sz="4" w:space="0" w:color="auto"/>
              <w:bottom w:val="single" w:sz="4" w:space="0" w:color="auto"/>
              <w:right w:val="single" w:sz="4" w:space="0" w:color="auto"/>
            </w:tcBorders>
          </w:tcPr>
          <w:p w14:paraId="21A2BE79" w14:textId="77777777" w:rsidR="005D4324" w:rsidRPr="00B92096" w:rsidRDefault="005D4324" w:rsidP="00AF3E4C">
            <w:r w:rsidRPr="00B92096">
              <w:t>4</w:t>
            </w:r>
          </w:p>
        </w:tc>
        <w:tc>
          <w:tcPr>
            <w:tcW w:w="363" w:type="pct"/>
            <w:tcBorders>
              <w:top w:val="single" w:sz="4" w:space="0" w:color="auto"/>
              <w:left w:val="single" w:sz="4" w:space="0" w:color="auto"/>
              <w:bottom w:val="single" w:sz="4" w:space="0" w:color="auto"/>
              <w:right w:val="single" w:sz="4" w:space="0" w:color="auto"/>
            </w:tcBorders>
          </w:tcPr>
          <w:p w14:paraId="7B71FB0D" w14:textId="383DE055" w:rsidR="005D4324" w:rsidRPr="00B92096" w:rsidRDefault="005D4324" w:rsidP="00D01F6C">
            <w:r w:rsidRPr="00B92096">
              <w:t>Сумма доходов текущего года ф.0503830 не соответствует идентичному показателю в ф. 0503721 - требуется пояснение</w:t>
            </w:r>
          </w:p>
        </w:tc>
        <w:tc>
          <w:tcPr>
            <w:tcW w:w="1211" w:type="pct"/>
            <w:tcBorders>
              <w:top w:val="single" w:sz="4" w:space="0" w:color="auto"/>
              <w:left w:val="single" w:sz="4" w:space="0" w:color="auto"/>
              <w:bottom w:val="single" w:sz="4" w:space="0" w:color="auto"/>
              <w:right w:val="single" w:sz="4" w:space="0" w:color="auto"/>
            </w:tcBorders>
          </w:tcPr>
          <w:p w14:paraId="5EB90C6B" w14:textId="77777777" w:rsidR="005D4324" w:rsidRPr="00B92096" w:rsidRDefault="005D4324" w:rsidP="00215880"/>
        </w:tc>
      </w:tr>
      <w:tr w:rsidR="00FD7DA4" w:rsidRPr="00B92096" w14:paraId="0D03C69D" w14:textId="77777777" w:rsidTr="00F46C17">
        <w:tc>
          <w:tcPr>
            <w:tcW w:w="228" w:type="pct"/>
            <w:tcBorders>
              <w:top w:val="single" w:sz="4" w:space="0" w:color="auto"/>
              <w:left w:val="single" w:sz="4" w:space="0" w:color="auto"/>
              <w:bottom w:val="single" w:sz="4" w:space="0" w:color="auto"/>
              <w:right w:val="single" w:sz="4" w:space="0" w:color="auto"/>
            </w:tcBorders>
          </w:tcPr>
          <w:p w14:paraId="331E7256" w14:textId="77777777" w:rsidR="005D4324" w:rsidRPr="00B92096" w:rsidRDefault="005D4324" w:rsidP="00602498">
            <w:pPr>
              <w:tabs>
                <w:tab w:val="left" w:pos="574"/>
              </w:tabs>
              <w:ind w:left="-135" w:right="-108"/>
              <w:jc w:val="center"/>
            </w:pPr>
            <w:r w:rsidRPr="00B92096">
              <w:t>29</w:t>
            </w:r>
          </w:p>
        </w:tc>
        <w:tc>
          <w:tcPr>
            <w:tcW w:w="321" w:type="pct"/>
            <w:tcBorders>
              <w:top w:val="single" w:sz="4" w:space="0" w:color="auto"/>
              <w:left w:val="single" w:sz="4" w:space="0" w:color="auto"/>
              <w:bottom w:val="single" w:sz="4" w:space="0" w:color="auto"/>
              <w:right w:val="single" w:sz="4" w:space="0" w:color="auto"/>
            </w:tcBorders>
          </w:tcPr>
          <w:p w14:paraId="32152330" w14:textId="77777777" w:rsidR="005D4324" w:rsidRPr="00B92096" w:rsidRDefault="005D4324" w:rsidP="00396AFE">
            <w:r w:rsidRPr="00B92096">
              <w:t>0503830</w:t>
            </w:r>
          </w:p>
        </w:tc>
        <w:tc>
          <w:tcPr>
            <w:tcW w:w="526" w:type="pct"/>
            <w:tcBorders>
              <w:top w:val="single" w:sz="4" w:space="0" w:color="auto"/>
              <w:left w:val="single" w:sz="4" w:space="0" w:color="auto"/>
              <w:bottom w:val="single" w:sz="4" w:space="0" w:color="auto"/>
              <w:right w:val="single" w:sz="4" w:space="0" w:color="auto"/>
            </w:tcBorders>
          </w:tcPr>
          <w:p w14:paraId="6FF3A906" w14:textId="77777777" w:rsidR="005D4324" w:rsidRPr="00B92096" w:rsidRDefault="005D4324" w:rsidP="00396AFE"/>
        </w:tc>
        <w:tc>
          <w:tcPr>
            <w:tcW w:w="270" w:type="pct"/>
            <w:tcBorders>
              <w:top w:val="single" w:sz="4" w:space="0" w:color="auto"/>
              <w:left w:val="single" w:sz="4" w:space="0" w:color="auto"/>
              <w:bottom w:val="single" w:sz="4" w:space="0" w:color="auto"/>
              <w:right w:val="single" w:sz="4" w:space="0" w:color="auto"/>
            </w:tcBorders>
          </w:tcPr>
          <w:p w14:paraId="71A83B0C" w14:textId="77777777" w:rsidR="005D4324" w:rsidRPr="00B92096" w:rsidRDefault="005D4324" w:rsidP="00362A84">
            <w:r>
              <w:t xml:space="preserve">571 </w:t>
            </w:r>
          </w:p>
        </w:tc>
        <w:tc>
          <w:tcPr>
            <w:tcW w:w="243" w:type="pct"/>
            <w:tcBorders>
              <w:top w:val="single" w:sz="4" w:space="0" w:color="auto"/>
              <w:left w:val="single" w:sz="4" w:space="0" w:color="auto"/>
              <w:bottom w:val="single" w:sz="4" w:space="0" w:color="auto"/>
              <w:right w:val="single" w:sz="4" w:space="0" w:color="auto"/>
            </w:tcBorders>
          </w:tcPr>
          <w:p w14:paraId="5DEE1C8A" w14:textId="77777777" w:rsidR="005D4324" w:rsidRPr="00B92096" w:rsidRDefault="005D4324" w:rsidP="00A17B83">
            <w:r w:rsidRPr="00B92096">
              <w:t>8-4</w:t>
            </w:r>
          </w:p>
        </w:tc>
        <w:tc>
          <w:tcPr>
            <w:tcW w:w="176" w:type="pct"/>
            <w:tcBorders>
              <w:top w:val="single" w:sz="4" w:space="0" w:color="auto"/>
              <w:left w:val="single" w:sz="4" w:space="0" w:color="auto"/>
              <w:bottom w:val="single" w:sz="4" w:space="0" w:color="auto"/>
              <w:right w:val="single" w:sz="4" w:space="0" w:color="auto"/>
            </w:tcBorders>
          </w:tcPr>
          <w:p w14:paraId="12C9CA9A" w14:textId="77777777" w:rsidR="005D4324" w:rsidRPr="00B92096" w:rsidRDefault="005D4324" w:rsidP="00396AFE">
            <w:r w:rsidRPr="00B92096">
              <w:t>=</w:t>
            </w:r>
          </w:p>
        </w:tc>
        <w:tc>
          <w:tcPr>
            <w:tcW w:w="422" w:type="pct"/>
            <w:tcBorders>
              <w:top w:val="single" w:sz="4" w:space="0" w:color="auto"/>
              <w:left w:val="single" w:sz="4" w:space="0" w:color="auto"/>
              <w:bottom w:val="single" w:sz="4" w:space="0" w:color="auto"/>
              <w:right w:val="single" w:sz="4" w:space="0" w:color="auto"/>
            </w:tcBorders>
          </w:tcPr>
          <w:p w14:paraId="626E4212" w14:textId="77777777" w:rsidR="005D4324" w:rsidRPr="00B92096" w:rsidRDefault="005D4324" w:rsidP="00396AFE">
            <w:r w:rsidRPr="00B92096">
              <w:t>0503721</w:t>
            </w:r>
          </w:p>
        </w:tc>
        <w:tc>
          <w:tcPr>
            <w:tcW w:w="696" w:type="pct"/>
            <w:tcBorders>
              <w:top w:val="single" w:sz="4" w:space="0" w:color="auto"/>
              <w:left w:val="single" w:sz="4" w:space="0" w:color="auto"/>
              <w:bottom w:val="single" w:sz="4" w:space="0" w:color="auto"/>
              <w:right w:val="single" w:sz="4" w:space="0" w:color="auto"/>
            </w:tcBorders>
          </w:tcPr>
          <w:p w14:paraId="3AE99B5C" w14:textId="77777777" w:rsidR="005D4324" w:rsidRPr="00B92096" w:rsidRDefault="005D4324" w:rsidP="00396AFE"/>
        </w:tc>
        <w:tc>
          <w:tcPr>
            <w:tcW w:w="300" w:type="pct"/>
            <w:tcBorders>
              <w:top w:val="single" w:sz="4" w:space="0" w:color="auto"/>
              <w:left w:val="single" w:sz="4" w:space="0" w:color="auto"/>
              <w:bottom w:val="single" w:sz="4" w:space="0" w:color="auto"/>
              <w:right w:val="single" w:sz="4" w:space="0" w:color="auto"/>
            </w:tcBorders>
          </w:tcPr>
          <w:p w14:paraId="2EF9E4B3" w14:textId="77777777" w:rsidR="005D4324" w:rsidRPr="00B92096" w:rsidRDefault="005D4324" w:rsidP="00396AFE">
            <w:r w:rsidRPr="00B92096">
              <w:t>010</w:t>
            </w:r>
          </w:p>
        </w:tc>
        <w:tc>
          <w:tcPr>
            <w:tcW w:w="243" w:type="pct"/>
            <w:tcBorders>
              <w:top w:val="single" w:sz="4" w:space="0" w:color="auto"/>
              <w:left w:val="single" w:sz="4" w:space="0" w:color="auto"/>
              <w:bottom w:val="single" w:sz="4" w:space="0" w:color="auto"/>
              <w:right w:val="single" w:sz="4" w:space="0" w:color="auto"/>
            </w:tcBorders>
          </w:tcPr>
          <w:p w14:paraId="43C77D6B" w14:textId="77777777" w:rsidR="005D4324" w:rsidRPr="00B92096" w:rsidRDefault="005D4324" w:rsidP="00396AFE">
            <w:r w:rsidRPr="00B92096">
              <w:t>5</w:t>
            </w:r>
          </w:p>
        </w:tc>
        <w:tc>
          <w:tcPr>
            <w:tcW w:w="363" w:type="pct"/>
            <w:tcBorders>
              <w:top w:val="single" w:sz="4" w:space="0" w:color="auto"/>
              <w:left w:val="single" w:sz="4" w:space="0" w:color="auto"/>
              <w:bottom w:val="single" w:sz="4" w:space="0" w:color="auto"/>
              <w:right w:val="single" w:sz="4" w:space="0" w:color="auto"/>
            </w:tcBorders>
          </w:tcPr>
          <w:p w14:paraId="57235C45" w14:textId="442E49E7" w:rsidR="005D4324" w:rsidRPr="00B92096" w:rsidRDefault="005D4324" w:rsidP="00D01F6C">
            <w:r w:rsidRPr="00B92096">
              <w:t>Сумма доходов текущего года ф.0503830 не соответствует идентичному показателю в ф. 0503721 - требуется пояснение</w:t>
            </w:r>
          </w:p>
        </w:tc>
        <w:tc>
          <w:tcPr>
            <w:tcW w:w="1211" w:type="pct"/>
            <w:tcBorders>
              <w:top w:val="single" w:sz="4" w:space="0" w:color="auto"/>
              <w:left w:val="single" w:sz="4" w:space="0" w:color="auto"/>
              <w:bottom w:val="single" w:sz="4" w:space="0" w:color="auto"/>
              <w:right w:val="single" w:sz="4" w:space="0" w:color="auto"/>
            </w:tcBorders>
          </w:tcPr>
          <w:p w14:paraId="02979A36" w14:textId="77777777" w:rsidR="005D4324" w:rsidRPr="00B92096" w:rsidRDefault="005D4324" w:rsidP="00215880"/>
        </w:tc>
      </w:tr>
      <w:tr w:rsidR="00FD7DA4" w:rsidRPr="00B92096" w14:paraId="0734C55D" w14:textId="77777777" w:rsidTr="00F46C17">
        <w:tc>
          <w:tcPr>
            <w:tcW w:w="228" w:type="pct"/>
            <w:tcBorders>
              <w:top w:val="single" w:sz="4" w:space="0" w:color="auto"/>
              <w:left w:val="single" w:sz="4" w:space="0" w:color="auto"/>
              <w:bottom w:val="single" w:sz="4" w:space="0" w:color="auto"/>
              <w:right w:val="single" w:sz="4" w:space="0" w:color="auto"/>
            </w:tcBorders>
          </w:tcPr>
          <w:p w14:paraId="64E722F7" w14:textId="77777777" w:rsidR="005D4324" w:rsidRPr="00B92096" w:rsidRDefault="005D4324" w:rsidP="00602498">
            <w:pPr>
              <w:tabs>
                <w:tab w:val="left" w:pos="574"/>
              </w:tabs>
              <w:ind w:left="-135" w:right="-108"/>
              <w:jc w:val="center"/>
            </w:pPr>
            <w:r w:rsidRPr="00B92096">
              <w:t>30</w:t>
            </w:r>
          </w:p>
        </w:tc>
        <w:tc>
          <w:tcPr>
            <w:tcW w:w="321" w:type="pct"/>
            <w:tcBorders>
              <w:top w:val="single" w:sz="4" w:space="0" w:color="auto"/>
              <w:left w:val="single" w:sz="4" w:space="0" w:color="auto"/>
              <w:bottom w:val="single" w:sz="4" w:space="0" w:color="auto"/>
              <w:right w:val="single" w:sz="4" w:space="0" w:color="auto"/>
            </w:tcBorders>
          </w:tcPr>
          <w:p w14:paraId="12355BD4" w14:textId="77777777" w:rsidR="005D4324" w:rsidRPr="00B92096" w:rsidRDefault="005D4324" w:rsidP="00AF3E4C">
            <w:r w:rsidRPr="00B92096">
              <w:t>0503830</w:t>
            </w:r>
          </w:p>
        </w:tc>
        <w:tc>
          <w:tcPr>
            <w:tcW w:w="526" w:type="pct"/>
            <w:tcBorders>
              <w:top w:val="single" w:sz="4" w:space="0" w:color="auto"/>
              <w:left w:val="single" w:sz="4" w:space="0" w:color="auto"/>
              <w:bottom w:val="single" w:sz="4" w:space="0" w:color="auto"/>
              <w:right w:val="single" w:sz="4" w:space="0" w:color="auto"/>
            </w:tcBorders>
          </w:tcPr>
          <w:p w14:paraId="2410931B" w14:textId="77777777" w:rsidR="005D4324" w:rsidRPr="00B92096" w:rsidRDefault="005D4324" w:rsidP="00E75AB7"/>
        </w:tc>
        <w:tc>
          <w:tcPr>
            <w:tcW w:w="270" w:type="pct"/>
            <w:tcBorders>
              <w:top w:val="single" w:sz="4" w:space="0" w:color="auto"/>
              <w:left w:val="single" w:sz="4" w:space="0" w:color="auto"/>
              <w:bottom w:val="single" w:sz="4" w:space="0" w:color="auto"/>
              <w:right w:val="single" w:sz="4" w:space="0" w:color="auto"/>
            </w:tcBorders>
          </w:tcPr>
          <w:p w14:paraId="2AE84A67" w14:textId="77777777" w:rsidR="005D4324" w:rsidRPr="00B92096" w:rsidRDefault="005D4324" w:rsidP="002A0C4F">
            <w:r>
              <w:t xml:space="preserve">571 </w:t>
            </w:r>
          </w:p>
        </w:tc>
        <w:tc>
          <w:tcPr>
            <w:tcW w:w="243" w:type="pct"/>
            <w:tcBorders>
              <w:top w:val="single" w:sz="4" w:space="0" w:color="auto"/>
              <w:left w:val="single" w:sz="4" w:space="0" w:color="auto"/>
              <w:bottom w:val="single" w:sz="4" w:space="0" w:color="auto"/>
              <w:right w:val="single" w:sz="4" w:space="0" w:color="auto"/>
            </w:tcBorders>
          </w:tcPr>
          <w:p w14:paraId="2C7B11DC" w14:textId="77777777" w:rsidR="005D4324" w:rsidRPr="00B92096" w:rsidRDefault="005D4324" w:rsidP="00A17B83">
            <w:r w:rsidRPr="00B92096">
              <w:t>9-5</w:t>
            </w:r>
          </w:p>
        </w:tc>
        <w:tc>
          <w:tcPr>
            <w:tcW w:w="176" w:type="pct"/>
            <w:tcBorders>
              <w:top w:val="single" w:sz="4" w:space="0" w:color="auto"/>
              <w:left w:val="single" w:sz="4" w:space="0" w:color="auto"/>
              <w:bottom w:val="single" w:sz="4" w:space="0" w:color="auto"/>
              <w:right w:val="single" w:sz="4" w:space="0" w:color="auto"/>
            </w:tcBorders>
          </w:tcPr>
          <w:p w14:paraId="0868E07E" w14:textId="77777777" w:rsidR="005D4324" w:rsidRPr="00B92096" w:rsidRDefault="005D4324" w:rsidP="00AF3E4C">
            <w:r w:rsidRPr="00B92096">
              <w:t>=</w:t>
            </w:r>
          </w:p>
        </w:tc>
        <w:tc>
          <w:tcPr>
            <w:tcW w:w="422" w:type="pct"/>
            <w:tcBorders>
              <w:top w:val="single" w:sz="4" w:space="0" w:color="auto"/>
              <w:left w:val="single" w:sz="4" w:space="0" w:color="auto"/>
              <w:bottom w:val="single" w:sz="4" w:space="0" w:color="auto"/>
              <w:right w:val="single" w:sz="4" w:space="0" w:color="auto"/>
            </w:tcBorders>
          </w:tcPr>
          <w:p w14:paraId="3A7904C3" w14:textId="77777777" w:rsidR="005D4324" w:rsidRPr="00B92096" w:rsidRDefault="005D4324" w:rsidP="00E75AB7">
            <w:r w:rsidRPr="00B92096">
              <w:t>0503721</w:t>
            </w:r>
          </w:p>
        </w:tc>
        <w:tc>
          <w:tcPr>
            <w:tcW w:w="696" w:type="pct"/>
            <w:tcBorders>
              <w:top w:val="single" w:sz="4" w:space="0" w:color="auto"/>
              <w:left w:val="single" w:sz="4" w:space="0" w:color="auto"/>
              <w:bottom w:val="single" w:sz="4" w:space="0" w:color="auto"/>
              <w:right w:val="single" w:sz="4" w:space="0" w:color="auto"/>
            </w:tcBorders>
          </w:tcPr>
          <w:p w14:paraId="4FB86F27" w14:textId="77777777" w:rsidR="005D4324" w:rsidRPr="00B92096" w:rsidRDefault="005D4324" w:rsidP="00AF3E4C"/>
        </w:tc>
        <w:tc>
          <w:tcPr>
            <w:tcW w:w="300" w:type="pct"/>
            <w:tcBorders>
              <w:top w:val="single" w:sz="4" w:space="0" w:color="auto"/>
              <w:left w:val="single" w:sz="4" w:space="0" w:color="auto"/>
              <w:bottom w:val="single" w:sz="4" w:space="0" w:color="auto"/>
              <w:right w:val="single" w:sz="4" w:space="0" w:color="auto"/>
            </w:tcBorders>
          </w:tcPr>
          <w:p w14:paraId="718CFB7D" w14:textId="77777777" w:rsidR="005D4324" w:rsidRPr="00B92096" w:rsidRDefault="005D4324" w:rsidP="00E75AB7">
            <w:r w:rsidRPr="00B92096">
              <w:t>010</w:t>
            </w:r>
          </w:p>
        </w:tc>
        <w:tc>
          <w:tcPr>
            <w:tcW w:w="243" w:type="pct"/>
            <w:tcBorders>
              <w:top w:val="single" w:sz="4" w:space="0" w:color="auto"/>
              <w:left w:val="single" w:sz="4" w:space="0" w:color="auto"/>
              <w:bottom w:val="single" w:sz="4" w:space="0" w:color="auto"/>
              <w:right w:val="single" w:sz="4" w:space="0" w:color="auto"/>
            </w:tcBorders>
          </w:tcPr>
          <w:p w14:paraId="4898DFD3" w14:textId="77777777" w:rsidR="005D4324" w:rsidRPr="00B92096" w:rsidRDefault="005D4324" w:rsidP="00AF3E4C">
            <w:r w:rsidRPr="00B92096">
              <w:t>6</w:t>
            </w:r>
          </w:p>
        </w:tc>
        <w:tc>
          <w:tcPr>
            <w:tcW w:w="363" w:type="pct"/>
            <w:tcBorders>
              <w:top w:val="single" w:sz="4" w:space="0" w:color="auto"/>
              <w:left w:val="single" w:sz="4" w:space="0" w:color="auto"/>
              <w:bottom w:val="single" w:sz="4" w:space="0" w:color="auto"/>
              <w:right w:val="single" w:sz="4" w:space="0" w:color="auto"/>
            </w:tcBorders>
          </w:tcPr>
          <w:p w14:paraId="2BCF6D68" w14:textId="13DECEF7" w:rsidR="005D4324" w:rsidRPr="00B92096" w:rsidRDefault="005D4324" w:rsidP="00D01F6C">
            <w:r w:rsidRPr="00B92096">
              <w:t>Сумма доходов текущего года ф.0503830 не соответствует идентичному показателю в ф. 0503721 - требуется пояснение</w:t>
            </w:r>
          </w:p>
        </w:tc>
        <w:tc>
          <w:tcPr>
            <w:tcW w:w="1211" w:type="pct"/>
            <w:tcBorders>
              <w:top w:val="single" w:sz="4" w:space="0" w:color="auto"/>
              <w:left w:val="single" w:sz="4" w:space="0" w:color="auto"/>
              <w:bottom w:val="single" w:sz="4" w:space="0" w:color="auto"/>
              <w:right w:val="single" w:sz="4" w:space="0" w:color="auto"/>
            </w:tcBorders>
          </w:tcPr>
          <w:p w14:paraId="4FA4FAC2" w14:textId="77777777" w:rsidR="005D4324" w:rsidRPr="00B92096" w:rsidRDefault="005D4324" w:rsidP="00215880"/>
        </w:tc>
      </w:tr>
      <w:tr w:rsidR="00FD7DA4" w:rsidRPr="00F43A8D" w14:paraId="2AA1D352" w14:textId="77777777" w:rsidTr="00F46C17">
        <w:tc>
          <w:tcPr>
            <w:tcW w:w="228" w:type="pct"/>
            <w:tcBorders>
              <w:top w:val="single" w:sz="4" w:space="0" w:color="auto"/>
              <w:left w:val="single" w:sz="4" w:space="0" w:color="auto"/>
              <w:bottom w:val="single" w:sz="4" w:space="0" w:color="auto"/>
              <w:right w:val="single" w:sz="4" w:space="0" w:color="auto"/>
            </w:tcBorders>
          </w:tcPr>
          <w:p w14:paraId="0E842EF2" w14:textId="77777777" w:rsidR="005D4324" w:rsidRPr="00C27B9D" w:rsidRDefault="005D4324" w:rsidP="005D4324">
            <w:pPr>
              <w:tabs>
                <w:tab w:val="left" w:pos="574"/>
              </w:tabs>
              <w:ind w:left="-135" w:right="-108"/>
              <w:jc w:val="center"/>
              <w:rPr>
                <w:vertAlign w:val="superscript"/>
              </w:rPr>
            </w:pPr>
            <w:r w:rsidRPr="00F43A8D">
              <w:t>31</w:t>
            </w:r>
          </w:p>
        </w:tc>
        <w:tc>
          <w:tcPr>
            <w:tcW w:w="321" w:type="pct"/>
            <w:tcBorders>
              <w:top w:val="single" w:sz="4" w:space="0" w:color="auto"/>
              <w:left w:val="single" w:sz="4" w:space="0" w:color="auto"/>
              <w:bottom w:val="single" w:sz="4" w:space="0" w:color="auto"/>
              <w:right w:val="single" w:sz="4" w:space="0" w:color="auto"/>
            </w:tcBorders>
          </w:tcPr>
          <w:p w14:paraId="0009A933" w14:textId="77777777" w:rsidR="005D4324" w:rsidRPr="00F43A8D" w:rsidRDefault="005D4324" w:rsidP="00B1547D">
            <w:r>
              <w:t>0503769 (</w:t>
            </w:r>
            <w:r w:rsidRPr="00F43A8D">
              <w:t>6)</w:t>
            </w:r>
          </w:p>
          <w:p w14:paraId="0DACAE3F" w14:textId="77777777" w:rsidR="005D4324" w:rsidRPr="00F43A8D" w:rsidRDefault="005D4324" w:rsidP="00B1547D"/>
        </w:tc>
        <w:tc>
          <w:tcPr>
            <w:tcW w:w="526" w:type="pct"/>
            <w:tcBorders>
              <w:top w:val="single" w:sz="4" w:space="0" w:color="auto"/>
              <w:left w:val="single" w:sz="4" w:space="0" w:color="auto"/>
              <w:bottom w:val="single" w:sz="4" w:space="0" w:color="auto"/>
              <w:right w:val="single" w:sz="4" w:space="0" w:color="auto"/>
            </w:tcBorders>
          </w:tcPr>
          <w:p w14:paraId="34A55A84" w14:textId="77777777" w:rsidR="005D4324" w:rsidRPr="00F43A8D" w:rsidRDefault="005D4324" w:rsidP="00B1547D">
            <w:r w:rsidRPr="00F43A8D">
              <w:t>(0503769 кредиторка, 64014</w:t>
            </w:r>
            <w:r>
              <w:t>х</w:t>
            </w:r>
            <w:r w:rsidRPr="00F43A8D">
              <w:t>162) – (0503769 дебиторка, 62056200</w:t>
            </w:r>
            <w:r>
              <w:t>1</w:t>
            </w:r>
            <w:r w:rsidRPr="00F43A8D">
              <w:t>)</w:t>
            </w:r>
          </w:p>
        </w:tc>
        <w:tc>
          <w:tcPr>
            <w:tcW w:w="270" w:type="pct"/>
            <w:tcBorders>
              <w:top w:val="single" w:sz="4" w:space="0" w:color="auto"/>
              <w:left w:val="single" w:sz="4" w:space="0" w:color="auto"/>
              <w:bottom w:val="single" w:sz="4" w:space="0" w:color="auto"/>
              <w:right w:val="single" w:sz="4" w:space="0" w:color="auto"/>
            </w:tcBorders>
          </w:tcPr>
          <w:p w14:paraId="468E40DB" w14:textId="77777777" w:rsidR="005D4324" w:rsidRPr="00F43A8D" w:rsidRDefault="005D4324" w:rsidP="00B1547D"/>
        </w:tc>
        <w:tc>
          <w:tcPr>
            <w:tcW w:w="243" w:type="pct"/>
            <w:tcBorders>
              <w:top w:val="single" w:sz="4" w:space="0" w:color="auto"/>
              <w:left w:val="single" w:sz="4" w:space="0" w:color="auto"/>
              <w:bottom w:val="single" w:sz="4" w:space="0" w:color="auto"/>
              <w:right w:val="single" w:sz="4" w:space="0" w:color="auto"/>
            </w:tcBorders>
          </w:tcPr>
          <w:p w14:paraId="5A5ADD16" w14:textId="77777777" w:rsidR="005D4324" w:rsidRPr="00F43A8D" w:rsidRDefault="005D4324" w:rsidP="00B1547D">
            <w:r>
              <w:t>2</w:t>
            </w:r>
          </w:p>
        </w:tc>
        <w:tc>
          <w:tcPr>
            <w:tcW w:w="176" w:type="pct"/>
            <w:tcBorders>
              <w:top w:val="single" w:sz="4" w:space="0" w:color="auto"/>
              <w:left w:val="single" w:sz="4" w:space="0" w:color="auto"/>
              <w:bottom w:val="single" w:sz="4" w:space="0" w:color="auto"/>
              <w:right w:val="single" w:sz="4" w:space="0" w:color="auto"/>
            </w:tcBorders>
          </w:tcPr>
          <w:p w14:paraId="6AE0726D" w14:textId="77777777" w:rsidR="005D4324" w:rsidRPr="00F43A8D" w:rsidRDefault="005D4324" w:rsidP="00B1547D">
            <w:r w:rsidRPr="00F43A8D">
              <w:t>=</w:t>
            </w:r>
          </w:p>
        </w:tc>
        <w:tc>
          <w:tcPr>
            <w:tcW w:w="422" w:type="pct"/>
            <w:tcBorders>
              <w:top w:val="single" w:sz="4" w:space="0" w:color="auto"/>
              <w:left w:val="single" w:sz="4" w:space="0" w:color="auto"/>
              <w:bottom w:val="single" w:sz="4" w:space="0" w:color="auto"/>
              <w:right w:val="single" w:sz="4" w:space="0" w:color="auto"/>
            </w:tcBorders>
          </w:tcPr>
          <w:p w14:paraId="3F92ACD8" w14:textId="77777777" w:rsidR="005D4324" w:rsidRPr="00F43A8D" w:rsidRDefault="005D4324" w:rsidP="00B1547D">
            <w:r w:rsidRPr="00F43A8D">
              <w:t>0503169</w:t>
            </w:r>
          </w:p>
          <w:p w14:paraId="78FDAE03" w14:textId="77777777" w:rsidR="00FD7DA4" w:rsidRDefault="00FD7DA4" w:rsidP="00FD7DA4">
            <w:r>
              <w:t>ДЗ</w:t>
            </w:r>
          </w:p>
          <w:p w14:paraId="3709973C" w14:textId="77777777" w:rsidR="00FD7DA4" w:rsidRDefault="00FD7DA4" w:rsidP="00FD7DA4"/>
          <w:p w14:paraId="05FBB33D" w14:textId="77777777" w:rsidR="00FD7DA4" w:rsidRDefault="00FD7DA4" w:rsidP="00FD7DA4"/>
          <w:p w14:paraId="2417E7DB" w14:textId="77777777" w:rsidR="005D4324" w:rsidRPr="00F43A8D" w:rsidRDefault="00FD7DA4" w:rsidP="00FD7DA4">
            <w:r>
              <w:t>КЗ</w:t>
            </w:r>
          </w:p>
        </w:tc>
        <w:tc>
          <w:tcPr>
            <w:tcW w:w="696" w:type="pct"/>
            <w:tcBorders>
              <w:top w:val="single" w:sz="4" w:space="0" w:color="auto"/>
              <w:left w:val="single" w:sz="4" w:space="0" w:color="auto"/>
              <w:bottom w:val="single" w:sz="4" w:space="0" w:color="auto"/>
              <w:right w:val="single" w:sz="4" w:space="0" w:color="auto"/>
            </w:tcBorders>
          </w:tcPr>
          <w:p w14:paraId="442674FB" w14:textId="77777777" w:rsidR="005D4324" w:rsidRPr="00F43A8D" w:rsidRDefault="005D4324" w:rsidP="00B1547D">
            <w:r w:rsidRPr="00F43A8D">
              <w:rPr>
                <w:b/>
              </w:rPr>
              <w:t>12067300</w:t>
            </w:r>
            <w:r>
              <w:rPr>
                <w:b/>
              </w:rPr>
              <w:t>2</w:t>
            </w:r>
            <w:r w:rsidRPr="00F43A8D">
              <w:t xml:space="preserve"> (с видом расходов 461, 462, 464, 465) </w:t>
            </w:r>
            <w:r w:rsidR="00FD7DA4">
              <w:t xml:space="preserve">– 130273002 (с видом расходов </w:t>
            </w:r>
            <w:r w:rsidR="00FD7DA4" w:rsidRPr="00F43A8D">
              <w:t>461, 462, 464, 465</w:t>
            </w:r>
            <w:r w:rsidR="00FD7DA4">
              <w:t>)</w:t>
            </w:r>
          </w:p>
        </w:tc>
        <w:tc>
          <w:tcPr>
            <w:tcW w:w="300" w:type="pct"/>
            <w:tcBorders>
              <w:top w:val="single" w:sz="4" w:space="0" w:color="auto"/>
              <w:left w:val="single" w:sz="4" w:space="0" w:color="auto"/>
              <w:bottom w:val="single" w:sz="4" w:space="0" w:color="auto"/>
              <w:right w:val="single" w:sz="4" w:space="0" w:color="auto"/>
            </w:tcBorders>
          </w:tcPr>
          <w:p w14:paraId="12629269" w14:textId="77777777" w:rsidR="005D4324" w:rsidRPr="00F43A8D" w:rsidRDefault="005D4324" w:rsidP="00B1547D">
            <w:r>
              <w:t>2</w:t>
            </w:r>
          </w:p>
        </w:tc>
        <w:tc>
          <w:tcPr>
            <w:tcW w:w="243" w:type="pct"/>
            <w:tcBorders>
              <w:top w:val="single" w:sz="4" w:space="0" w:color="auto"/>
              <w:left w:val="single" w:sz="4" w:space="0" w:color="auto"/>
              <w:bottom w:val="single" w:sz="4" w:space="0" w:color="auto"/>
              <w:right w:val="single" w:sz="4" w:space="0" w:color="auto"/>
            </w:tcBorders>
          </w:tcPr>
          <w:p w14:paraId="6A9775B9" w14:textId="77777777" w:rsidR="005D4324" w:rsidRPr="00F43A8D" w:rsidRDefault="005D4324" w:rsidP="00B1547D"/>
        </w:tc>
        <w:tc>
          <w:tcPr>
            <w:tcW w:w="363" w:type="pct"/>
            <w:tcBorders>
              <w:top w:val="single" w:sz="4" w:space="0" w:color="auto"/>
              <w:left w:val="single" w:sz="4" w:space="0" w:color="auto"/>
              <w:bottom w:val="single" w:sz="4" w:space="0" w:color="auto"/>
              <w:right w:val="single" w:sz="4" w:space="0" w:color="auto"/>
            </w:tcBorders>
          </w:tcPr>
          <w:p w14:paraId="4F8C2128" w14:textId="77777777" w:rsidR="005D4324" w:rsidRPr="00F43A8D" w:rsidRDefault="005D4324" w:rsidP="001379BF">
            <w:r w:rsidRPr="00F43A8D">
              <w:t>Имеются отклонения по субсидиям</w:t>
            </w:r>
            <w:r>
              <w:t xml:space="preserve"> на капвложения</w:t>
            </w:r>
            <w:r w:rsidRPr="00F43A8D">
              <w:t xml:space="preserve"> в Сведениях ф. 0503769 учреждения на </w:t>
            </w:r>
            <w:r>
              <w:t>начало</w:t>
            </w:r>
            <w:r w:rsidRPr="00F43A8D">
              <w:t xml:space="preserve"> года и в Сведениях ф. 0503169 учредителя</w:t>
            </w:r>
            <w:r>
              <w:t xml:space="preserve"> - недопустимо.</w:t>
            </w:r>
          </w:p>
        </w:tc>
        <w:tc>
          <w:tcPr>
            <w:tcW w:w="1211" w:type="pct"/>
            <w:tcBorders>
              <w:top w:val="single" w:sz="4" w:space="0" w:color="auto"/>
              <w:left w:val="single" w:sz="4" w:space="0" w:color="auto"/>
              <w:bottom w:val="single" w:sz="4" w:space="0" w:color="auto"/>
              <w:right w:val="single" w:sz="4" w:space="0" w:color="auto"/>
            </w:tcBorders>
          </w:tcPr>
          <w:p w14:paraId="4DE0EB66" w14:textId="77777777" w:rsidR="005D4324" w:rsidRDefault="005D4324" w:rsidP="00670515">
            <w:r>
              <w:t>Б (год)</w:t>
            </w:r>
          </w:p>
          <w:p w14:paraId="48B38929" w14:textId="77777777" w:rsidR="005D4324" w:rsidRPr="00F43A8D" w:rsidRDefault="005D4324" w:rsidP="00B1547D">
            <w:r>
              <w:t>П (полугодие, 9 мес.)</w:t>
            </w:r>
          </w:p>
        </w:tc>
      </w:tr>
      <w:tr w:rsidR="00FD7DA4" w:rsidRPr="00F43A8D" w14:paraId="1370AFD2" w14:textId="77777777" w:rsidTr="00F46C17">
        <w:tc>
          <w:tcPr>
            <w:tcW w:w="228" w:type="pct"/>
            <w:tcBorders>
              <w:top w:val="single" w:sz="4" w:space="0" w:color="auto"/>
              <w:left w:val="single" w:sz="4" w:space="0" w:color="auto"/>
              <w:bottom w:val="single" w:sz="4" w:space="0" w:color="auto"/>
              <w:right w:val="single" w:sz="4" w:space="0" w:color="auto"/>
            </w:tcBorders>
          </w:tcPr>
          <w:p w14:paraId="1D34BA12" w14:textId="77777777" w:rsidR="005D4324" w:rsidRPr="00F43A8D" w:rsidRDefault="005D4324" w:rsidP="005D4324">
            <w:pPr>
              <w:tabs>
                <w:tab w:val="left" w:pos="574"/>
              </w:tabs>
              <w:ind w:left="-135" w:right="-108"/>
              <w:jc w:val="center"/>
            </w:pPr>
            <w:r>
              <w:t>32</w:t>
            </w:r>
          </w:p>
        </w:tc>
        <w:tc>
          <w:tcPr>
            <w:tcW w:w="321" w:type="pct"/>
            <w:tcBorders>
              <w:top w:val="single" w:sz="4" w:space="0" w:color="auto"/>
              <w:left w:val="single" w:sz="4" w:space="0" w:color="auto"/>
              <w:bottom w:val="single" w:sz="4" w:space="0" w:color="auto"/>
              <w:right w:val="single" w:sz="4" w:space="0" w:color="auto"/>
            </w:tcBorders>
          </w:tcPr>
          <w:p w14:paraId="0AD310BF" w14:textId="77777777" w:rsidR="005D4324" w:rsidRPr="00F43A8D" w:rsidRDefault="005D4324" w:rsidP="00B1547D">
            <w:r>
              <w:t>0503769 (</w:t>
            </w:r>
            <w:r w:rsidRPr="00F43A8D">
              <w:t>6)</w:t>
            </w:r>
          </w:p>
          <w:p w14:paraId="5E361872" w14:textId="77777777" w:rsidR="005D4324" w:rsidRPr="00F43A8D" w:rsidRDefault="005D4324" w:rsidP="00B1547D"/>
        </w:tc>
        <w:tc>
          <w:tcPr>
            <w:tcW w:w="526" w:type="pct"/>
            <w:tcBorders>
              <w:top w:val="single" w:sz="4" w:space="0" w:color="auto"/>
              <w:left w:val="single" w:sz="4" w:space="0" w:color="auto"/>
              <w:bottom w:val="single" w:sz="4" w:space="0" w:color="auto"/>
              <w:right w:val="single" w:sz="4" w:space="0" w:color="auto"/>
            </w:tcBorders>
          </w:tcPr>
          <w:p w14:paraId="5C54BBEF" w14:textId="77777777" w:rsidR="005D4324" w:rsidRPr="00F43A8D" w:rsidRDefault="005D4324" w:rsidP="001379BF">
            <w:r w:rsidRPr="00F43A8D">
              <w:t>(0503769 кредиторка, 64014</w:t>
            </w:r>
            <w:r>
              <w:t>х</w:t>
            </w:r>
            <w:r w:rsidRPr="00F43A8D">
              <w:t>162) – (0503769 дебиторка, 62056200</w:t>
            </w:r>
            <w:r>
              <w:t>1</w:t>
            </w:r>
            <w:r w:rsidRPr="00F43A8D">
              <w:t>)</w:t>
            </w:r>
          </w:p>
        </w:tc>
        <w:tc>
          <w:tcPr>
            <w:tcW w:w="270" w:type="pct"/>
            <w:tcBorders>
              <w:top w:val="single" w:sz="4" w:space="0" w:color="auto"/>
              <w:left w:val="single" w:sz="4" w:space="0" w:color="auto"/>
              <w:bottom w:val="single" w:sz="4" w:space="0" w:color="auto"/>
              <w:right w:val="single" w:sz="4" w:space="0" w:color="auto"/>
            </w:tcBorders>
          </w:tcPr>
          <w:p w14:paraId="39BA9698" w14:textId="77777777" w:rsidR="005D4324" w:rsidRPr="00F43A8D" w:rsidRDefault="005D4324" w:rsidP="00B1547D"/>
        </w:tc>
        <w:tc>
          <w:tcPr>
            <w:tcW w:w="243" w:type="pct"/>
            <w:tcBorders>
              <w:top w:val="single" w:sz="4" w:space="0" w:color="auto"/>
              <w:left w:val="single" w:sz="4" w:space="0" w:color="auto"/>
              <w:bottom w:val="single" w:sz="4" w:space="0" w:color="auto"/>
              <w:right w:val="single" w:sz="4" w:space="0" w:color="auto"/>
            </w:tcBorders>
          </w:tcPr>
          <w:p w14:paraId="463005BB" w14:textId="77777777" w:rsidR="005D4324" w:rsidRPr="00F43A8D" w:rsidRDefault="005D4324" w:rsidP="00B1547D">
            <w:r w:rsidRPr="00F43A8D">
              <w:t>9</w:t>
            </w:r>
          </w:p>
        </w:tc>
        <w:tc>
          <w:tcPr>
            <w:tcW w:w="176" w:type="pct"/>
            <w:tcBorders>
              <w:top w:val="single" w:sz="4" w:space="0" w:color="auto"/>
              <w:left w:val="single" w:sz="4" w:space="0" w:color="auto"/>
              <w:bottom w:val="single" w:sz="4" w:space="0" w:color="auto"/>
              <w:right w:val="single" w:sz="4" w:space="0" w:color="auto"/>
            </w:tcBorders>
          </w:tcPr>
          <w:p w14:paraId="3B58BFD5" w14:textId="77777777" w:rsidR="005D4324" w:rsidRPr="00F43A8D" w:rsidRDefault="005D4324" w:rsidP="00B1547D">
            <w:r w:rsidRPr="00F43A8D">
              <w:t>=</w:t>
            </w:r>
          </w:p>
        </w:tc>
        <w:tc>
          <w:tcPr>
            <w:tcW w:w="422" w:type="pct"/>
            <w:tcBorders>
              <w:top w:val="single" w:sz="4" w:space="0" w:color="auto"/>
              <w:left w:val="single" w:sz="4" w:space="0" w:color="auto"/>
              <w:bottom w:val="single" w:sz="4" w:space="0" w:color="auto"/>
              <w:right w:val="single" w:sz="4" w:space="0" w:color="auto"/>
            </w:tcBorders>
          </w:tcPr>
          <w:p w14:paraId="56C4339B" w14:textId="77777777" w:rsidR="005D4324" w:rsidRPr="00F43A8D" w:rsidRDefault="005D4324" w:rsidP="00B1547D">
            <w:r w:rsidRPr="00F43A8D">
              <w:t>0503169</w:t>
            </w:r>
          </w:p>
          <w:p w14:paraId="3FFCAA5C" w14:textId="77777777" w:rsidR="00FD7DA4" w:rsidRDefault="00FD7DA4" w:rsidP="00FD7DA4">
            <w:r>
              <w:t>ДЗ</w:t>
            </w:r>
          </w:p>
          <w:p w14:paraId="5B205839" w14:textId="77777777" w:rsidR="00FD7DA4" w:rsidRDefault="00FD7DA4" w:rsidP="00FD7DA4"/>
          <w:p w14:paraId="02E56385" w14:textId="77777777" w:rsidR="00FD7DA4" w:rsidRDefault="00FD7DA4" w:rsidP="00FD7DA4"/>
          <w:p w14:paraId="35278C81" w14:textId="77777777" w:rsidR="005D4324" w:rsidRPr="00F43A8D" w:rsidRDefault="00FD7DA4" w:rsidP="00FD7DA4">
            <w:r>
              <w:t>КЗ</w:t>
            </w:r>
          </w:p>
        </w:tc>
        <w:tc>
          <w:tcPr>
            <w:tcW w:w="696" w:type="pct"/>
            <w:tcBorders>
              <w:top w:val="single" w:sz="4" w:space="0" w:color="auto"/>
              <w:left w:val="single" w:sz="4" w:space="0" w:color="auto"/>
              <w:bottom w:val="single" w:sz="4" w:space="0" w:color="auto"/>
              <w:right w:val="single" w:sz="4" w:space="0" w:color="auto"/>
            </w:tcBorders>
          </w:tcPr>
          <w:p w14:paraId="49460AA1" w14:textId="77777777" w:rsidR="005D4324" w:rsidRPr="00F43A8D" w:rsidRDefault="005D4324" w:rsidP="00B1547D">
            <w:pPr>
              <w:rPr>
                <w:b/>
              </w:rPr>
            </w:pPr>
            <w:r w:rsidRPr="00F43A8D">
              <w:rPr>
                <w:b/>
              </w:rPr>
              <w:t>12067300</w:t>
            </w:r>
            <w:r>
              <w:rPr>
                <w:b/>
              </w:rPr>
              <w:t>2</w:t>
            </w:r>
            <w:r w:rsidRPr="00F43A8D">
              <w:t xml:space="preserve"> (с видом расходов 461, 462, 464, 465) </w:t>
            </w:r>
            <w:r w:rsidR="00FD7DA4">
              <w:t xml:space="preserve">– 130273002 (с видом расходов </w:t>
            </w:r>
            <w:r w:rsidR="00FD7DA4" w:rsidRPr="00F43A8D">
              <w:t>461, 462, 464, 465</w:t>
            </w:r>
            <w:r w:rsidR="00FD7DA4">
              <w:t>)</w:t>
            </w:r>
          </w:p>
        </w:tc>
        <w:tc>
          <w:tcPr>
            <w:tcW w:w="300" w:type="pct"/>
            <w:tcBorders>
              <w:top w:val="single" w:sz="4" w:space="0" w:color="auto"/>
              <w:left w:val="single" w:sz="4" w:space="0" w:color="auto"/>
              <w:bottom w:val="single" w:sz="4" w:space="0" w:color="auto"/>
              <w:right w:val="single" w:sz="4" w:space="0" w:color="auto"/>
            </w:tcBorders>
          </w:tcPr>
          <w:p w14:paraId="1F12A432" w14:textId="77777777" w:rsidR="005D4324" w:rsidRPr="00F43A8D" w:rsidRDefault="005D4324" w:rsidP="00B1547D">
            <w:r w:rsidRPr="00F43A8D">
              <w:t>9</w:t>
            </w:r>
          </w:p>
        </w:tc>
        <w:tc>
          <w:tcPr>
            <w:tcW w:w="243" w:type="pct"/>
            <w:tcBorders>
              <w:top w:val="single" w:sz="4" w:space="0" w:color="auto"/>
              <w:left w:val="single" w:sz="4" w:space="0" w:color="auto"/>
              <w:bottom w:val="single" w:sz="4" w:space="0" w:color="auto"/>
              <w:right w:val="single" w:sz="4" w:space="0" w:color="auto"/>
            </w:tcBorders>
          </w:tcPr>
          <w:p w14:paraId="2931E69C" w14:textId="77777777" w:rsidR="005D4324" w:rsidRPr="00F43A8D" w:rsidRDefault="005D4324" w:rsidP="00B1547D"/>
        </w:tc>
        <w:tc>
          <w:tcPr>
            <w:tcW w:w="363" w:type="pct"/>
            <w:tcBorders>
              <w:top w:val="single" w:sz="4" w:space="0" w:color="auto"/>
              <w:left w:val="single" w:sz="4" w:space="0" w:color="auto"/>
              <w:bottom w:val="single" w:sz="4" w:space="0" w:color="auto"/>
              <w:right w:val="single" w:sz="4" w:space="0" w:color="auto"/>
            </w:tcBorders>
          </w:tcPr>
          <w:p w14:paraId="7A68BD58" w14:textId="77777777" w:rsidR="005D4324" w:rsidRPr="00F43A8D" w:rsidRDefault="005D4324" w:rsidP="00EA3BFF">
            <w:r w:rsidRPr="00F43A8D">
              <w:t>Имеются отклонения по субсидиям</w:t>
            </w:r>
            <w:r>
              <w:t xml:space="preserve"> на капвложения</w:t>
            </w:r>
            <w:r w:rsidRPr="00F43A8D">
              <w:t xml:space="preserve"> в Сведениях ф. 0503769 учреждения на конец отчетного периода и в Сведениях ф. 0503169 учредителя</w:t>
            </w:r>
            <w:r>
              <w:t xml:space="preserve"> -недопустимо </w:t>
            </w:r>
          </w:p>
        </w:tc>
        <w:tc>
          <w:tcPr>
            <w:tcW w:w="1211" w:type="pct"/>
            <w:tcBorders>
              <w:top w:val="single" w:sz="4" w:space="0" w:color="auto"/>
              <w:left w:val="single" w:sz="4" w:space="0" w:color="auto"/>
              <w:bottom w:val="single" w:sz="4" w:space="0" w:color="auto"/>
              <w:right w:val="single" w:sz="4" w:space="0" w:color="auto"/>
            </w:tcBorders>
          </w:tcPr>
          <w:p w14:paraId="1F34CE89" w14:textId="77777777" w:rsidR="005D4324" w:rsidRDefault="005D4324" w:rsidP="00670515">
            <w:r>
              <w:t>Б (год)</w:t>
            </w:r>
          </w:p>
          <w:p w14:paraId="47E41118" w14:textId="77777777" w:rsidR="005D4324" w:rsidRPr="00F43A8D" w:rsidRDefault="005D4324" w:rsidP="00B1547D">
            <w:r>
              <w:t>П (полугодие, 9 мес.)</w:t>
            </w:r>
          </w:p>
        </w:tc>
      </w:tr>
      <w:tr w:rsidR="00FD7DA4" w:rsidRPr="00F43A8D" w14:paraId="4E361E1E" w14:textId="77777777" w:rsidTr="00F46C17">
        <w:tc>
          <w:tcPr>
            <w:tcW w:w="228" w:type="pct"/>
            <w:tcBorders>
              <w:top w:val="single" w:sz="4" w:space="0" w:color="auto"/>
              <w:left w:val="single" w:sz="4" w:space="0" w:color="auto"/>
              <w:bottom w:val="single" w:sz="4" w:space="0" w:color="auto"/>
              <w:right w:val="single" w:sz="4" w:space="0" w:color="auto"/>
            </w:tcBorders>
          </w:tcPr>
          <w:p w14:paraId="6515C68E" w14:textId="77777777" w:rsidR="005D4324" w:rsidRPr="00C27B9D" w:rsidRDefault="005D4324" w:rsidP="005D4324">
            <w:pPr>
              <w:tabs>
                <w:tab w:val="left" w:pos="574"/>
              </w:tabs>
              <w:ind w:left="-135" w:right="-108"/>
              <w:jc w:val="center"/>
              <w:rPr>
                <w:vertAlign w:val="superscript"/>
              </w:rPr>
            </w:pPr>
            <w:r>
              <w:t>33</w:t>
            </w:r>
          </w:p>
        </w:tc>
        <w:tc>
          <w:tcPr>
            <w:tcW w:w="321" w:type="pct"/>
            <w:tcBorders>
              <w:top w:val="single" w:sz="4" w:space="0" w:color="auto"/>
              <w:left w:val="single" w:sz="4" w:space="0" w:color="auto"/>
              <w:bottom w:val="single" w:sz="4" w:space="0" w:color="auto"/>
              <w:right w:val="single" w:sz="4" w:space="0" w:color="auto"/>
            </w:tcBorders>
          </w:tcPr>
          <w:p w14:paraId="0F6F296E" w14:textId="77777777" w:rsidR="005D4324" w:rsidRPr="00F43A8D" w:rsidRDefault="005D4324" w:rsidP="00B1547D">
            <w:r>
              <w:t>0503769 (4</w:t>
            </w:r>
            <w:r w:rsidRPr="00F43A8D">
              <w:t>)</w:t>
            </w:r>
          </w:p>
          <w:p w14:paraId="36950D65" w14:textId="77777777" w:rsidR="005D4324" w:rsidRDefault="005D4324" w:rsidP="00B1547D"/>
        </w:tc>
        <w:tc>
          <w:tcPr>
            <w:tcW w:w="526" w:type="pct"/>
            <w:tcBorders>
              <w:top w:val="single" w:sz="4" w:space="0" w:color="auto"/>
              <w:left w:val="single" w:sz="4" w:space="0" w:color="auto"/>
              <w:bottom w:val="single" w:sz="4" w:space="0" w:color="auto"/>
              <w:right w:val="single" w:sz="4" w:space="0" w:color="auto"/>
            </w:tcBorders>
          </w:tcPr>
          <w:p w14:paraId="0F2FAA85" w14:textId="77777777" w:rsidR="005D4324" w:rsidRPr="00F43A8D" w:rsidRDefault="005D4324" w:rsidP="001379BF">
            <w:r w:rsidRPr="00F43A8D">
              <w:t xml:space="preserve">(0503769 кредиторка, </w:t>
            </w:r>
            <w:r>
              <w:t>4</w:t>
            </w:r>
            <w:r w:rsidRPr="00F43A8D">
              <w:t>4014</w:t>
            </w:r>
            <w:r>
              <w:t>х</w:t>
            </w:r>
            <w:r w:rsidRPr="00F43A8D">
              <w:t>1</w:t>
            </w:r>
            <w:r>
              <w:t>31</w:t>
            </w:r>
            <w:r w:rsidRPr="00F43A8D">
              <w:t xml:space="preserve">) – (0503769 дебиторка, </w:t>
            </w:r>
            <w:r>
              <w:t>4</w:t>
            </w:r>
            <w:r w:rsidRPr="00F43A8D">
              <w:t>205</w:t>
            </w:r>
            <w:r>
              <w:t>31</w:t>
            </w:r>
            <w:r w:rsidRPr="00F43A8D">
              <w:t>00</w:t>
            </w:r>
            <w:r>
              <w:t>1</w:t>
            </w:r>
            <w:r w:rsidRPr="00F43A8D">
              <w:t>)</w:t>
            </w:r>
          </w:p>
        </w:tc>
        <w:tc>
          <w:tcPr>
            <w:tcW w:w="270" w:type="pct"/>
            <w:tcBorders>
              <w:top w:val="single" w:sz="4" w:space="0" w:color="auto"/>
              <w:left w:val="single" w:sz="4" w:space="0" w:color="auto"/>
              <w:bottom w:val="single" w:sz="4" w:space="0" w:color="auto"/>
              <w:right w:val="single" w:sz="4" w:space="0" w:color="auto"/>
            </w:tcBorders>
          </w:tcPr>
          <w:p w14:paraId="32AD6717" w14:textId="77777777" w:rsidR="005D4324" w:rsidRPr="00F43A8D" w:rsidRDefault="005D4324" w:rsidP="00B1547D"/>
        </w:tc>
        <w:tc>
          <w:tcPr>
            <w:tcW w:w="243" w:type="pct"/>
            <w:tcBorders>
              <w:top w:val="single" w:sz="4" w:space="0" w:color="auto"/>
              <w:left w:val="single" w:sz="4" w:space="0" w:color="auto"/>
              <w:bottom w:val="single" w:sz="4" w:space="0" w:color="auto"/>
              <w:right w:val="single" w:sz="4" w:space="0" w:color="auto"/>
            </w:tcBorders>
          </w:tcPr>
          <w:p w14:paraId="4158AEBA" w14:textId="77777777" w:rsidR="005D4324" w:rsidRPr="00F43A8D" w:rsidRDefault="005D4324" w:rsidP="00B1547D">
            <w:r>
              <w:t>2</w:t>
            </w:r>
          </w:p>
        </w:tc>
        <w:tc>
          <w:tcPr>
            <w:tcW w:w="176" w:type="pct"/>
            <w:tcBorders>
              <w:top w:val="single" w:sz="4" w:space="0" w:color="auto"/>
              <w:left w:val="single" w:sz="4" w:space="0" w:color="auto"/>
              <w:bottom w:val="single" w:sz="4" w:space="0" w:color="auto"/>
              <w:right w:val="single" w:sz="4" w:space="0" w:color="auto"/>
            </w:tcBorders>
          </w:tcPr>
          <w:p w14:paraId="0233F974" w14:textId="77777777" w:rsidR="005D4324" w:rsidRPr="00F43A8D" w:rsidRDefault="005D4324" w:rsidP="00B1547D">
            <w:r w:rsidRPr="00F43A8D">
              <w:t>=</w:t>
            </w:r>
          </w:p>
        </w:tc>
        <w:tc>
          <w:tcPr>
            <w:tcW w:w="422" w:type="pct"/>
            <w:tcBorders>
              <w:top w:val="single" w:sz="4" w:space="0" w:color="auto"/>
              <w:left w:val="single" w:sz="4" w:space="0" w:color="auto"/>
              <w:bottom w:val="single" w:sz="4" w:space="0" w:color="auto"/>
              <w:right w:val="single" w:sz="4" w:space="0" w:color="auto"/>
            </w:tcBorders>
          </w:tcPr>
          <w:p w14:paraId="1EF58F7D" w14:textId="77777777" w:rsidR="005D4324" w:rsidRPr="00F43A8D" w:rsidRDefault="005D4324" w:rsidP="00B1547D">
            <w:r w:rsidRPr="00F43A8D">
              <w:t>0503169</w:t>
            </w:r>
          </w:p>
          <w:p w14:paraId="4D8E78AA" w14:textId="77777777" w:rsidR="005D4324" w:rsidRPr="00F43A8D" w:rsidRDefault="002F29BC" w:rsidP="00B1547D">
            <w:r w:rsidRPr="00F43A8D">
              <w:t>Д</w:t>
            </w:r>
            <w:r w:rsidR="005D4324" w:rsidRPr="00F43A8D">
              <w:t>ебиторка</w:t>
            </w:r>
            <w:r>
              <w:t>, кредиторка</w:t>
            </w:r>
          </w:p>
        </w:tc>
        <w:tc>
          <w:tcPr>
            <w:tcW w:w="696" w:type="pct"/>
            <w:tcBorders>
              <w:top w:val="single" w:sz="4" w:space="0" w:color="auto"/>
              <w:left w:val="single" w:sz="4" w:space="0" w:color="auto"/>
              <w:bottom w:val="single" w:sz="4" w:space="0" w:color="auto"/>
              <w:right w:val="single" w:sz="4" w:space="0" w:color="auto"/>
            </w:tcBorders>
          </w:tcPr>
          <w:p w14:paraId="6DB802D2" w14:textId="77777777" w:rsidR="005D4324" w:rsidRPr="00F43A8D" w:rsidRDefault="005D4324" w:rsidP="00521B86">
            <w:pPr>
              <w:rPr>
                <w:b/>
              </w:rPr>
            </w:pPr>
            <w:r w:rsidRPr="00F43A8D">
              <w:rPr>
                <w:b/>
              </w:rPr>
              <w:t>12064100</w:t>
            </w:r>
            <w:r>
              <w:rPr>
                <w:b/>
              </w:rPr>
              <w:t>2</w:t>
            </w:r>
            <w:r w:rsidRPr="00F43A8D">
              <w:t xml:space="preserve"> (с видом расходов 61</w:t>
            </w:r>
            <w:r>
              <w:t>1</w:t>
            </w:r>
            <w:r w:rsidRPr="00F43A8D">
              <w:t xml:space="preserve">, </w:t>
            </w:r>
            <w:r>
              <w:t xml:space="preserve">614, </w:t>
            </w:r>
            <w:r w:rsidRPr="00F43A8D">
              <w:t>62</w:t>
            </w:r>
            <w:r>
              <w:t>1, 624</w:t>
            </w:r>
            <w:r w:rsidRPr="00F43A8D">
              <w:t>)</w:t>
            </w:r>
            <w:r w:rsidR="00521B86">
              <w:t xml:space="preserve"> – 130241002 </w:t>
            </w:r>
            <w:r w:rsidR="00521B86" w:rsidRPr="00F43A8D">
              <w:t>(с видом расходов 61</w:t>
            </w:r>
            <w:r w:rsidR="00521B86">
              <w:t>1</w:t>
            </w:r>
            <w:r w:rsidR="00521B86" w:rsidRPr="00F43A8D">
              <w:t xml:space="preserve">, </w:t>
            </w:r>
            <w:r w:rsidR="00521B86">
              <w:t xml:space="preserve">614, </w:t>
            </w:r>
            <w:r w:rsidR="00521B86" w:rsidRPr="00F43A8D">
              <w:t>62</w:t>
            </w:r>
            <w:r w:rsidR="00521B86">
              <w:t>1, 624</w:t>
            </w:r>
            <w:r w:rsidR="00521B86" w:rsidRPr="00F43A8D">
              <w:t>)</w:t>
            </w:r>
          </w:p>
        </w:tc>
        <w:tc>
          <w:tcPr>
            <w:tcW w:w="300" w:type="pct"/>
            <w:tcBorders>
              <w:top w:val="single" w:sz="4" w:space="0" w:color="auto"/>
              <w:left w:val="single" w:sz="4" w:space="0" w:color="auto"/>
              <w:bottom w:val="single" w:sz="4" w:space="0" w:color="auto"/>
              <w:right w:val="single" w:sz="4" w:space="0" w:color="auto"/>
            </w:tcBorders>
          </w:tcPr>
          <w:p w14:paraId="4751362A" w14:textId="77777777" w:rsidR="005D4324" w:rsidRPr="00F43A8D" w:rsidRDefault="005D4324" w:rsidP="00B1547D">
            <w:r>
              <w:t>2</w:t>
            </w:r>
          </w:p>
        </w:tc>
        <w:tc>
          <w:tcPr>
            <w:tcW w:w="243" w:type="pct"/>
            <w:tcBorders>
              <w:top w:val="single" w:sz="4" w:space="0" w:color="auto"/>
              <w:left w:val="single" w:sz="4" w:space="0" w:color="auto"/>
              <w:bottom w:val="single" w:sz="4" w:space="0" w:color="auto"/>
              <w:right w:val="single" w:sz="4" w:space="0" w:color="auto"/>
            </w:tcBorders>
          </w:tcPr>
          <w:p w14:paraId="1197B71D" w14:textId="77777777" w:rsidR="005D4324" w:rsidRPr="00F43A8D" w:rsidRDefault="005D4324" w:rsidP="00B1547D"/>
        </w:tc>
        <w:tc>
          <w:tcPr>
            <w:tcW w:w="363" w:type="pct"/>
            <w:tcBorders>
              <w:top w:val="single" w:sz="4" w:space="0" w:color="auto"/>
              <w:left w:val="single" w:sz="4" w:space="0" w:color="auto"/>
              <w:bottom w:val="single" w:sz="4" w:space="0" w:color="auto"/>
              <w:right w:val="single" w:sz="4" w:space="0" w:color="auto"/>
            </w:tcBorders>
          </w:tcPr>
          <w:p w14:paraId="04587C73" w14:textId="77777777" w:rsidR="005D4324" w:rsidRPr="00F43A8D" w:rsidRDefault="005D4324" w:rsidP="001379BF">
            <w:r w:rsidRPr="00F43A8D">
              <w:t>Имеются отклонения по субсидиям</w:t>
            </w:r>
            <w:r>
              <w:t xml:space="preserve"> на госзадание</w:t>
            </w:r>
            <w:r w:rsidRPr="00F43A8D">
              <w:t xml:space="preserve"> в Сведениях ф. 0503769 учреждения на </w:t>
            </w:r>
            <w:r>
              <w:t>начало</w:t>
            </w:r>
            <w:r w:rsidRPr="00F43A8D">
              <w:t xml:space="preserve"> года и в Сведениях ф. 0503169 учредителя</w:t>
            </w:r>
            <w:r>
              <w:t xml:space="preserve"> - недопустимо</w:t>
            </w:r>
          </w:p>
        </w:tc>
        <w:tc>
          <w:tcPr>
            <w:tcW w:w="1211" w:type="pct"/>
            <w:tcBorders>
              <w:top w:val="single" w:sz="4" w:space="0" w:color="auto"/>
              <w:left w:val="single" w:sz="4" w:space="0" w:color="auto"/>
              <w:bottom w:val="single" w:sz="4" w:space="0" w:color="auto"/>
              <w:right w:val="single" w:sz="4" w:space="0" w:color="auto"/>
            </w:tcBorders>
          </w:tcPr>
          <w:p w14:paraId="51AB01FF" w14:textId="77777777" w:rsidR="005D4324" w:rsidRDefault="005D4324" w:rsidP="005D4324">
            <w:r>
              <w:t xml:space="preserve">Б (год, кроме </w:t>
            </w:r>
            <w:r w:rsidRPr="005D4324">
              <w:t>386;385;177;056;075;187;149;303;107;388</w:t>
            </w:r>
            <w:r>
              <w:t>)</w:t>
            </w:r>
          </w:p>
          <w:p w14:paraId="287872A6" w14:textId="77777777" w:rsidR="005D4324" w:rsidRDefault="005D4324" w:rsidP="005D4324">
            <w:r>
              <w:t xml:space="preserve">П (год для </w:t>
            </w:r>
            <w:r w:rsidRPr="005D4324">
              <w:t>386;385;177;056;075;187;149;303;107;388</w:t>
            </w:r>
            <w:r>
              <w:t>)</w:t>
            </w:r>
          </w:p>
          <w:p w14:paraId="2FD30A12" w14:textId="77777777" w:rsidR="005D4324" w:rsidRDefault="005D4324" w:rsidP="005D4324">
            <w:r>
              <w:t>П (полугодие, 9 мес.)</w:t>
            </w:r>
          </w:p>
        </w:tc>
      </w:tr>
      <w:tr w:rsidR="00FD7DA4" w:rsidRPr="00F43A8D" w14:paraId="3EF29CD7" w14:textId="77777777" w:rsidTr="00F46C17">
        <w:tc>
          <w:tcPr>
            <w:tcW w:w="228" w:type="pct"/>
            <w:tcBorders>
              <w:top w:val="single" w:sz="4" w:space="0" w:color="auto"/>
              <w:left w:val="single" w:sz="4" w:space="0" w:color="auto"/>
              <w:bottom w:val="single" w:sz="4" w:space="0" w:color="auto"/>
              <w:right w:val="single" w:sz="4" w:space="0" w:color="auto"/>
            </w:tcBorders>
          </w:tcPr>
          <w:p w14:paraId="0D2E4CFA" w14:textId="77777777" w:rsidR="005D4324" w:rsidRDefault="005D4324" w:rsidP="005D4324">
            <w:pPr>
              <w:tabs>
                <w:tab w:val="left" w:pos="574"/>
              </w:tabs>
              <w:ind w:left="-135" w:right="-108"/>
              <w:jc w:val="center"/>
            </w:pPr>
            <w:r>
              <w:t>34</w:t>
            </w:r>
          </w:p>
        </w:tc>
        <w:tc>
          <w:tcPr>
            <w:tcW w:w="321" w:type="pct"/>
            <w:tcBorders>
              <w:top w:val="single" w:sz="4" w:space="0" w:color="auto"/>
              <w:left w:val="single" w:sz="4" w:space="0" w:color="auto"/>
              <w:bottom w:val="single" w:sz="4" w:space="0" w:color="auto"/>
              <w:right w:val="single" w:sz="4" w:space="0" w:color="auto"/>
            </w:tcBorders>
          </w:tcPr>
          <w:p w14:paraId="444BD1C3" w14:textId="77777777" w:rsidR="005D4324" w:rsidRPr="00F43A8D" w:rsidRDefault="005D4324" w:rsidP="00B1547D">
            <w:r>
              <w:t>0503769 (4</w:t>
            </w:r>
            <w:r w:rsidRPr="00F43A8D">
              <w:t>)</w:t>
            </w:r>
          </w:p>
          <w:p w14:paraId="2BBAEF7F" w14:textId="77777777" w:rsidR="005D4324" w:rsidRDefault="005D4324" w:rsidP="00B1547D"/>
        </w:tc>
        <w:tc>
          <w:tcPr>
            <w:tcW w:w="526" w:type="pct"/>
            <w:tcBorders>
              <w:top w:val="single" w:sz="4" w:space="0" w:color="auto"/>
              <w:left w:val="single" w:sz="4" w:space="0" w:color="auto"/>
              <w:bottom w:val="single" w:sz="4" w:space="0" w:color="auto"/>
              <w:right w:val="single" w:sz="4" w:space="0" w:color="auto"/>
            </w:tcBorders>
          </w:tcPr>
          <w:p w14:paraId="3D82A3D1" w14:textId="77777777" w:rsidR="005D4324" w:rsidRPr="00F43A8D" w:rsidRDefault="005D4324" w:rsidP="001379BF">
            <w:r w:rsidRPr="00F43A8D">
              <w:t xml:space="preserve">(0503769 кредиторка, </w:t>
            </w:r>
            <w:r>
              <w:t>4</w:t>
            </w:r>
            <w:r w:rsidRPr="00F43A8D">
              <w:t>4014</w:t>
            </w:r>
            <w:r>
              <w:t>х</w:t>
            </w:r>
            <w:r w:rsidRPr="00F43A8D">
              <w:t>1</w:t>
            </w:r>
            <w:r>
              <w:t>31</w:t>
            </w:r>
            <w:r w:rsidRPr="00F43A8D">
              <w:t xml:space="preserve">) – (0503769 дебиторка, </w:t>
            </w:r>
            <w:r>
              <w:t>4</w:t>
            </w:r>
            <w:r w:rsidRPr="00F43A8D">
              <w:t>205</w:t>
            </w:r>
            <w:r>
              <w:t>31</w:t>
            </w:r>
            <w:r w:rsidRPr="00F43A8D">
              <w:t>00</w:t>
            </w:r>
            <w:r>
              <w:t>1</w:t>
            </w:r>
            <w:r w:rsidRPr="00F43A8D">
              <w:t>)</w:t>
            </w:r>
          </w:p>
        </w:tc>
        <w:tc>
          <w:tcPr>
            <w:tcW w:w="270" w:type="pct"/>
            <w:tcBorders>
              <w:top w:val="single" w:sz="4" w:space="0" w:color="auto"/>
              <w:left w:val="single" w:sz="4" w:space="0" w:color="auto"/>
              <w:bottom w:val="single" w:sz="4" w:space="0" w:color="auto"/>
              <w:right w:val="single" w:sz="4" w:space="0" w:color="auto"/>
            </w:tcBorders>
          </w:tcPr>
          <w:p w14:paraId="57D36A1B" w14:textId="77777777" w:rsidR="005D4324" w:rsidRPr="00F43A8D" w:rsidRDefault="005D4324" w:rsidP="00B1547D"/>
        </w:tc>
        <w:tc>
          <w:tcPr>
            <w:tcW w:w="243" w:type="pct"/>
            <w:tcBorders>
              <w:top w:val="single" w:sz="4" w:space="0" w:color="auto"/>
              <w:left w:val="single" w:sz="4" w:space="0" w:color="auto"/>
              <w:bottom w:val="single" w:sz="4" w:space="0" w:color="auto"/>
              <w:right w:val="single" w:sz="4" w:space="0" w:color="auto"/>
            </w:tcBorders>
          </w:tcPr>
          <w:p w14:paraId="649A7E33" w14:textId="77777777" w:rsidR="005D4324" w:rsidRDefault="005D4324" w:rsidP="00B1547D">
            <w:r>
              <w:t>9</w:t>
            </w:r>
          </w:p>
        </w:tc>
        <w:tc>
          <w:tcPr>
            <w:tcW w:w="176" w:type="pct"/>
            <w:tcBorders>
              <w:top w:val="single" w:sz="4" w:space="0" w:color="auto"/>
              <w:left w:val="single" w:sz="4" w:space="0" w:color="auto"/>
              <w:bottom w:val="single" w:sz="4" w:space="0" w:color="auto"/>
              <w:right w:val="single" w:sz="4" w:space="0" w:color="auto"/>
            </w:tcBorders>
          </w:tcPr>
          <w:p w14:paraId="15E8560D" w14:textId="77777777" w:rsidR="005D4324" w:rsidRPr="00F43A8D" w:rsidRDefault="005D4324" w:rsidP="00B1547D">
            <w:r w:rsidRPr="00F43A8D">
              <w:t>=</w:t>
            </w:r>
          </w:p>
        </w:tc>
        <w:tc>
          <w:tcPr>
            <w:tcW w:w="422" w:type="pct"/>
            <w:tcBorders>
              <w:top w:val="single" w:sz="4" w:space="0" w:color="auto"/>
              <w:left w:val="single" w:sz="4" w:space="0" w:color="auto"/>
              <w:bottom w:val="single" w:sz="4" w:space="0" w:color="auto"/>
              <w:right w:val="single" w:sz="4" w:space="0" w:color="auto"/>
            </w:tcBorders>
          </w:tcPr>
          <w:p w14:paraId="0D39FD4E" w14:textId="77777777" w:rsidR="005D4324" w:rsidRPr="00F43A8D" w:rsidRDefault="005D4324" w:rsidP="00B1547D">
            <w:r w:rsidRPr="00F43A8D">
              <w:t>0503169</w:t>
            </w:r>
          </w:p>
          <w:p w14:paraId="04B73EE1" w14:textId="77777777" w:rsidR="005D4324" w:rsidRPr="00F43A8D" w:rsidRDefault="002F29BC" w:rsidP="00B1547D">
            <w:r w:rsidRPr="00F43A8D">
              <w:t>Д</w:t>
            </w:r>
            <w:r w:rsidR="005D4324" w:rsidRPr="00F43A8D">
              <w:t>ебиторка</w:t>
            </w:r>
            <w:r>
              <w:t>, кредиторка</w:t>
            </w:r>
          </w:p>
        </w:tc>
        <w:tc>
          <w:tcPr>
            <w:tcW w:w="696" w:type="pct"/>
            <w:tcBorders>
              <w:top w:val="single" w:sz="4" w:space="0" w:color="auto"/>
              <w:left w:val="single" w:sz="4" w:space="0" w:color="auto"/>
              <w:bottom w:val="single" w:sz="4" w:space="0" w:color="auto"/>
              <w:right w:val="single" w:sz="4" w:space="0" w:color="auto"/>
            </w:tcBorders>
          </w:tcPr>
          <w:p w14:paraId="04F3F14B" w14:textId="77777777" w:rsidR="005D4324" w:rsidRPr="00F43A8D" w:rsidRDefault="005D4324" w:rsidP="00B1547D">
            <w:pPr>
              <w:rPr>
                <w:b/>
              </w:rPr>
            </w:pPr>
            <w:r w:rsidRPr="00F43A8D">
              <w:rPr>
                <w:b/>
              </w:rPr>
              <w:t>12064100</w:t>
            </w:r>
            <w:r>
              <w:rPr>
                <w:b/>
              </w:rPr>
              <w:t>2</w:t>
            </w:r>
            <w:r w:rsidRPr="00F43A8D">
              <w:t xml:space="preserve"> (с видом расходов 61</w:t>
            </w:r>
            <w:r>
              <w:t>1</w:t>
            </w:r>
            <w:r w:rsidRPr="00F43A8D">
              <w:t>,</w:t>
            </w:r>
            <w:r>
              <w:t xml:space="preserve"> 614,</w:t>
            </w:r>
            <w:r w:rsidRPr="00F43A8D">
              <w:t xml:space="preserve"> 62</w:t>
            </w:r>
            <w:r>
              <w:t>1, 624</w:t>
            </w:r>
            <w:r w:rsidRPr="00F43A8D">
              <w:t>)</w:t>
            </w:r>
            <w:r w:rsidR="00521B86">
              <w:t xml:space="preserve"> – 130241002 </w:t>
            </w:r>
            <w:r w:rsidR="00521B86" w:rsidRPr="00F43A8D">
              <w:t>(с видом расходов 61</w:t>
            </w:r>
            <w:r w:rsidR="00521B86">
              <w:t>1</w:t>
            </w:r>
            <w:r w:rsidR="00521B86" w:rsidRPr="00F43A8D">
              <w:t xml:space="preserve">, </w:t>
            </w:r>
            <w:r w:rsidR="00521B86">
              <w:t xml:space="preserve">614, </w:t>
            </w:r>
            <w:r w:rsidR="00521B86" w:rsidRPr="00F43A8D">
              <w:t>62</w:t>
            </w:r>
            <w:r w:rsidR="00521B86">
              <w:t>1, 624</w:t>
            </w:r>
            <w:r w:rsidR="00521B86" w:rsidRPr="00F43A8D">
              <w:t>)</w:t>
            </w:r>
          </w:p>
        </w:tc>
        <w:tc>
          <w:tcPr>
            <w:tcW w:w="300" w:type="pct"/>
            <w:tcBorders>
              <w:top w:val="single" w:sz="4" w:space="0" w:color="auto"/>
              <w:left w:val="single" w:sz="4" w:space="0" w:color="auto"/>
              <w:bottom w:val="single" w:sz="4" w:space="0" w:color="auto"/>
              <w:right w:val="single" w:sz="4" w:space="0" w:color="auto"/>
            </w:tcBorders>
          </w:tcPr>
          <w:p w14:paraId="1D7C7C87" w14:textId="77777777" w:rsidR="005D4324" w:rsidRDefault="005D4324" w:rsidP="00B1547D">
            <w:r>
              <w:t>9</w:t>
            </w:r>
          </w:p>
        </w:tc>
        <w:tc>
          <w:tcPr>
            <w:tcW w:w="243" w:type="pct"/>
            <w:tcBorders>
              <w:top w:val="single" w:sz="4" w:space="0" w:color="auto"/>
              <w:left w:val="single" w:sz="4" w:space="0" w:color="auto"/>
              <w:bottom w:val="single" w:sz="4" w:space="0" w:color="auto"/>
              <w:right w:val="single" w:sz="4" w:space="0" w:color="auto"/>
            </w:tcBorders>
          </w:tcPr>
          <w:p w14:paraId="4BC1F5F3" w14:textId="77777777" w:rsidR="005D4324" w:rsidRPr="00F43A8D" w:rsidRDefault="005D4324" w:rsidP="00B1547D"/>
        </w:tc>
        <w:tc>
          <w:tcPr>
            <w:tcW w:w="363" w:type="pct"/>
            <w:tcBorders>
              <w:top w:val="single" w:sz="4" w:space="0" w:color="auto"/>
              <w:left w:val="single" w:sz="4" w:space="0" w:color="auto"/>
              <w:bottom w:val="single" w:sz="4" w:space="0" w:color="auto"/>
              <w:right w:val="single" w:sz="4" w:space="0" w:color="auto"/>
            </w:tcBorders>
          </w:tcPr>
          <w:p w14:paraId="6B0539E0" w14:textId="77777777" w:rsidR="005D4324" w:rsidRPr="00F43A8D" w:rsidRDefault="005D4324" w:rsidP="001379BF">
            <w:r w:rsidRPr="00F43A8D">
              <w:t>Имеются отклонения по субсидиям</w:t>
            </w:r>
            <w:r>
              <w:t xml:space="preserve"> на госзадание</w:t>
            </w:r>
            <w:r w:rsidRPr="00F43A8D">
              <w:t xml:space="preserve"> в Сведениях ф. 0503769 учреждения на </w:t>
            </w:r>
            <w:r>
              <w:t>конец отчетного периода</w:t>
            </w:r>
            <w:r w:rsidRPr="00F43A8D">
              <w:t xml:space="preserve"> и в Сведениях ф. 0503169 учредителя</w:t>
            </w:r>
            <w:r>
              <w:t xml:space="preserve"> недопустимо </w:t>
            </w:r>
          </w:p>
        </w:tc>
        <w:tc>
          <w:tcPr>
            <w:tcW w:w="1211" w:type="pct"/>
            <w:tcBorders>
              <w:top w:val="single" w:sz="4" w:space="0" w:color="auto"/>
              <w:left w:val="single" w:sz="4" w:space="0" w:color="auto"/>
              <w:bottom w:val="single" w:sz="4" w:space="0" w:color="auto"/>
              <w:right w:val="single" w:sz="4" w:space="0" w:color="auto"/>
            </w:tcBorders>
          </w:tcPr>
          <w:p w14:paraId="428A34F8" w14:textId="77777777" w:rsidR="005D4324" w:rsidRDefault="005D4324" w:rsidP="00670515">
            <w:r>
              <w:t xml:space="preserve">Б (год, кроме </w:t>
            </w:r>
            <w:r w:rsidRPr="005D4324">
              <w:t>386;385;177;056;075;187;149;303;107;388</w:t>
            </w:r>
            <w:r>
              <w:t>)</w:t>
            </w:r>
          </w:p>
          <w:p w14:paraId="4B1EEBD4" w14:textId="77777777" w:rsidR="005D4324" w:rsidRDefault="005D4324" w:rsidP="00670515">
            <w:r>
              <w:t xml:space="preserve">П (год для </w:t>
            </w:r>
            <w:r w:rsidRPr="005D4324">
              <w:t>386;385;177;056;075;187;149;303;107;388</w:t>
            </w:r>
            <w:r>
              <w:t>)</w:t>
            </w:r>
          </w:p>
          <w:p w14:paraId="7C4A06C5" w14:textId="77777777" w:rsidR="005D4324" w:rsidRDefault="005D4324" w:rsidP="00B1547D">
            <w:r>
              <w:t>П (полугодие, 9 мес.)</w:t>
            </w:r>
          </w:p>
        </w:tc>
      </w:tr>
      <w:tr w:rsidR="00FD7DA4" w:rsidRPr="00F43A8D" w14:paraId="00D33D06" w14:textId="77777777" w:rsidTr="00F46C17">
        <w:tc>
          <w:tcPr>
            <w:tcW w:w="228" w:type="pct"/>
            <w:tcBorders>
              <w:top w:val="single" w:sz="4" w:space="0" w:color="auto"/>
              <w:left w:val="single" w:sz="4" w:space="0" w:color="auto"/>
              <w:bottom w:val="single" w:sz="4" w:space="0" w:color="auto"/>
              <w:right w:val="single" w:sz="4" w:space="0" w:color="auto"/>
            </w:tcBorders>
          </w:tcPr>
          <w:p w14:paraId="7C77C5E2" w14:textId="77777777" w:rsidR="00B65719" w:rsidRDefault="00B65719" w:rsidP="00B65719">
            <w:pPr>
              <w:tabs>
                <w:tab w:val="left" w:pos="574"/>
              </w:tabs>
              <w:ind w:left="-135" w:right="-108"/>
              <w:jc w:val="center"/>
            </w:pPr>
            <w:r>
              <w:t>35</w:t>
            </w:r>
            <w:r w:rsidR="002E5534">
              <w:t xml:space="preserve"> (ГРБС, ФО, ГВБФ)</w:t>
            </w:r>
          </w:p>
        </w:tc>
        <w:tc>
          <w:tcPr>
            <w:tcW w:w="321" w:type="pct"/>
            <w:tcBorders>
              <w:top w:val="single" w:sz="4" w:space="0" w:color="auto"/>
              <w:left w:val="single" w:sz="4" w:space="0" w:color="auto"/>
              <w:bottom w:val="single" w:sz="4" w:space="0" w:color="auto"/>
              <w:right w:val="single" w:sz="4" w:space="0" w:color="auto"/>
            </w:tcBorders>
          </w:tcPr>
          <w:p w14:paraId="19EF70E1" w14:textId="77777777" w:rsidR="00B65719" w:rsidRPr="00F43A8D" w:rsidRDefault="00B65719" w:rsidP="00D4666D">
            <w:r>
              <w:t>0503710</w:t>
            </w:r>
          </w:p>
          <w:p w14:paraId="11CA324C" w14:textId="77777777" w:rsidR="00B65719" w:rsidRDefault="00B65719" w:rsidP="00D4666D"/>
        </w:tc>
        <w:tc>
          <w:tcPr>
            <w:tcW w:w="526" w:type="pct"/>
            <w:tcBorders>
              <w:top w:val="single" w:sz="4" w:space="0" w:color="auto"/>
              <w:left w:val="single" w:sz="4" w:space="0" w:color="auto"/>
              <w:bottom w:val="single" w:sz="4" w:space="0" w:color="auto"/>
              <w:right w:val="single" w:sz="4" w:space="0" w:color="auto"/>
            </w:tcBorders>
          </w:tcPr>
          <w:p w14:paraId="14F836D3" w14:textId="77777777" w:rsidR="00B65719" w:rsidRPr="00F43A8D" w:rsidRDefault="00B65719" w:rsidP="00D4666D">
            <w:r>
              <w:t>%802Х40120241</w:t>
            </w:r>
          </w:p>
        </w:tc>
        <w:tc>
          <w:tcPr>
            <w:tcW w:w="270" w:type="pct"/>
            <w:tcBorders>
              <w:top w:val="single" w:sz="4" w:space="0" w:color="auto"/>
              <w:left w:val="single" w:sz="4" w:space="0" w:color="auto"/>
              <w:bottom w:val="single" w:sz="4" w:space="0" w:color="auto"/>
              <w:right w:val="single" w:sz="4" w:space="0" w:color="auto"/>
            </w:tcBorders>
          </w:tcPr>
          <w:p w14:paraId="115BEC63" w14:textId="77777777" w:rsidR="00B65719" w:rsidRPr="00F43A8D" w:rsidRDefault="00B65719" w:rsidP="00D4666D"/>
        </w:tc>
        <w:tc>
          <w:tcPr>
            <w:tcW w:w="243" w:type="pct"/>
            <w:tcBorders>
              <w:top w:val="single" w:sz="4" w:space="0" w:color="auto"/>
              <w:left w:val="single" w:sz="4" w:space="0" w:color="auto"/>
              <w:bottom w:val="single" w:sz="4" w:space="0" w:color="auto"/>
              <w:right w:val="single" w:sz="4" w:space="0" w:color="auto"/>
            </w:tcBorders>
          </w:tcPr>
          <w:p w14:paraId="0E883A21" w14:textId="77777777" w:rsidR="00B65719" w:rsidRDefault="00B65719" w:rsidP="00D4666D">
            <w:r>
              <w:t>2-3+4-5</w:t>
            </w:r>
          </w:p>
        </w:tc>
        <w:tc>
          <w:tcPr>
            <w:tcW w:w="176" w:type="pct"/>
            <w:tcBorders>
              <w:top w:val="single" w:sz="4" w:space="0" w:color="auto"/>
              <w:left w:val="single" w:sz="4" w:space="0" w:color="auto"/>
              <w:bottom w:val="single" w:sz="4" w:space="0" w:color="auto"/>
              <w:right w:val="single" w:sz="4" w:space="0" w:color="auto"/>
            </w:tcBorders>
          </w:tcPr>
          <w:p w14:paraId="1B2AC541" w14:textId="77777777" w:rsidR="00B65719" w:rsidRPr="00F43A8D" w:rsidRDefault="00B65719"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52DE0A1B" w14:textId="77777777" w:rsidR="00B65719" w:rsidRPr="00B65719" w:rsidRDefault="00B65719" w:rsidP="00D4666D">
            <w:r>
              <w:t>0503110 (для ФО – 0503110</w:t>
            </w:r>
            <w:r>
              <w:rPr>
                <w:lang w:val="en-US"/>
              </w:rPr>
              <w:t>f</w:t>
            </w:r>
            <w:r>
              <w:t>)</w:t>
            </w:r>
          </w:p>
        </w:tc>
        <w:tc>
          <w:tcPr>
            <w:tcW w:w="696" w:type="pct"/>
            <w:tcBorders>
              <w:top w:val="single" w:sz="4" w:space="0" w:color="auto"/>
              <w:left w:val="single" w:sz="4" w:space="0" w:color="auto"/>
              <w:bottom w:val="single" w:sz="4" w:space="0" w:color="auto"/>
              <w:right w:val="single" w:sz="4" w:space="0" w:color="auto"/>
            </w:tcBorders>
          </w:tcPr>
          <w:p w14:paraId="2B369031" w14:textId="77777777" w:rsidR="00B65719" w:rsidRPr="00B65719" w:rsidRDefault="00B65719" w:rsidP="00D4666D">
            <w:r w:rsidRPr="00B65719">
              <w:t>%</w:t>
            </w:r>
            <w:r>
              <w:t>193140110189 + %193140110191</w:t>
            </w:r>
          </w:p>
        </w:tc>
        <w:tc>
          <w:tcPr>
            <w:tcW w:w="300" w:type="pct"/>
            <w:tcBorders>
              <w:top w:val="single" w:sz="4" w:space="0" w:color="auto"/>
              <w:left w:val="single" w:sz="4" w:space="0" w:color="auto"/>
              <w:bottom w:val="single" w:sz="4" w:space="0" w:color="auto"/>
              <w:right w:val="single" w:sz="4" w:space="0" w:color="auto"/>
            </w:tcBorders>
          </w:tcPr>
          <w:p w14:paraId="67466E3B" w14:textId="77777777" w:rsidR="00B65719" w:rsidRDefault="00B65719" w:rsidP="00D4666D"/>
        </w:tc>
        <w:tc>
          <w:tcPr>
            <w:tcW w:w="243" w:type="pct"/>
            <w:tcBorders>
              <w:top w:val="single" w:sz="4" w:space="0" w:color="auto"/>
              <w:left w:val="single" w:sz="4" w:space="0" w:color="auto"/>
              <w:bottom w:val="single" w:sz="4" w:space="0" w:color="auto"/>
              <w:right w:val="single" w:sz="4" w:space="0" w:color="auto"/>
            </w:tcBorders>
          </w:tcPr>
          <w:p w14:paraId="13FFC3C0" w14:textId="77777777" w:rsidR="00B65719" w:rsidRPr="00F43A8D" w:rsidRDefault="00B65719" w:rsidP="00D4666D">
            <w:r>
              <w:t>3-2</w:t>
            </w:r>
          </w:p>
        </w:tc>
        <w:tc>
          <w:tcPr>
            <w:tcW w:w="363" w:type="pct"/>
            <w:tcBorders>
              <w:top w:val="single" w:sz="4" w:space="0" w:color="auto"/>
              <w:left w:val="single" w:sz="4" w:space="0" w:color="auto"/>
              <w:bottom w:val="single" w:sz="4" w:space="0" w:color="auto"/>
              <w:right w:val="single" w:sz="4" w:space="0" w:color="auto"/>
            </w:tcBorders>
          </w:tcPr>
          <w:p w14:paraId="560548F5" w14:textId="77777777" w:rsidR="00B65719" w:rsidRPr="00F43A8D" w:rsidRDefault="00B65719" w:rsidP="00B65719">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23CCBF4A" w14:textId="77777777" w:rsidR="00B65719" w:rsidRDefault="00B65719" w:rsidP="00D4666D">
            <w:r>
              <w:t>П</w:t>
            </w:r>
          </w:p>
        </w:tc>
      </w:tr>
      <w:tr w:rsidR="00FD7DA4" w:rsidRPr="00F43A8D" w14:paraId="17EFF797" w14:textId="77777777" w:rsidTr="00F46C17">
        <w:tc>
          <w:tcPr>
            <w:tcW w:w="228" w:type="pct"/>
            <w:tcBorders>
              <w:top w:val="single" w:sz="4" w:space="0" w:color="auto"/>
              <w:left w:val="single" w:sz="4" w:space="0" w:color="auto"/>
              <w:bottom w:val="single" w:sz="4" w:space="0" w:color="auto"/>
              <w:right w:val="single" w:sz="4" w:space="0" w:color="auto"/>
            </w:tcBorders>
          </w:tcPr>
          <w:p w14:paraId="42D8B911" w14:textId="77777777" w:rsidR="00B65719" w:rsidRDefault="00B65719" w:rsidP="00B65719">
            <w:pPr>
              <w:tabs>
                <w:tab w:val="left" w:pos="574"/>
              </w:tabs>
              <w:ind w:left="-135" w:right="-108"/>
              <w:jc w:val="center"/>
            </w:pPr>
            <w:r>
              <w:t>36</w:t>
            </w:r>
            <w:r w:rsidR="002E5534">
              <w:t xml:space="preserve"> (ГРБС, ФО, ГВБФ)</w:t>
            </w:r>
          </w:p>
        </w:tc>
        <w:tc>
          <w:tcPr>
            <w:tcW w:w="321" w:type="pct"/>
            <w:tcBorders>
              <w:top w:val="single" w:sz="4" w:space="0" w:color="auto"/>
              <w:left w:val="single" w:sz="4" w:space="0" w:color="auto"/>
              <w:bottom w:val="single" w:sz="4" w:space="0" w:color="auto"/>
              <w:right w:val="single" w:sz="4" w:space="0" w:color="auto"/>
            </w:tcBorders>
          </w:tcPr>
          <w:p w14:paraId="0F408943" w14:textId="77777777" w:rsidR="00B65719" w:rsidRPr="00F43A8D" w:rsidRDefault="00B65719" w:rsidP="00D4666D">
            <w:r>
              <w:t>0503710</w:t>
            </w:r>
          </w:p>
          <w:p w14:paraId="39DE843D" w14:textId="77777777" w:rsidR="00B65719" w:rsidRDefault="00B65719" w:rsidP="00D4666D"/>
        </w:tc>
        <w:tc>
          <w:tcPr>
            <w:tcW w:w="526" w:type="pct"/>
            <w:tcBorders>
              <w:top w:val="single" w:sz="4" w:space="0" w:color="auto"/>
              <w:left w:val="single" w:sz="4" w:space="0" w:color="auto"/>
              <w:bottom w:val="single" w:sz="4" w:space="0" w:color="auto"/>
              <w:right w:val="single" w:sz="4" w:space="0" w:color="auto"/>
            </w:tcBorders>
          </w:tcPr>
          <w:p w14:paraId="2883FB24" w14:textId="77777777" w:rsidR="00B65719" w:rsidRPr="00F43A8D" w:rsidRDefault="00B65719" w:rsidP="00B65719">
            <w:r>
              <w:t>%802Х40120281</w:t>
            </w:r>
          </w:p>
        </w:tc>
        <w:tc>
          <w:tcPr>
            <w:tcW w:w="270" w:type="pct"/>
            <w:tcBorders>
              <w:top w:val="single" w:sz="4" w:space="0" w:color="auto"/>
              <w:left w:val="single" w:sz="4" w:space="0" w:color="auto"/>
              <w:bottom w:val="single" w:sz="4" w:space="0" w:color="auto"/>
              <w:right w:val="single" w:sz="4" w:space="0" w:color="auto"/>
            </w:tcBorders>
          </w:tcPr>
          <w:p w14:paraId="6A466BE4" w14:textId="77777777" w:rsidR="00B65719" w:rsidRPr="00F43A8D" w:rsidRDefault="00B65719" w:rsidP="00D4666D"/>
        </w:tc>
        <w:tc>
          <w:tcPr>
            <w:tcW w:w="243" w:type="pct"/>
            <w:tcBorders>
              <w:top w:val="single" w:sz="4" w:space="0" w:color="auto"/>
              <w:left w:val="single" w:sz="4" w:space="0" w:color="auto"/>
              <w:bottom w:val="single" w:sz="4" w:space="0" w:color="auto"/>
              <w:right w:val="single" w:sz="4" w:space="0" w:color="auto"/>
            </w:tcBorders>
          </w:tcPr>
          <w:p w14:paraId="2AA60589" w14:textId="77777777" w:rsidR="00B65719" w:rsidRDefault="00B65719" w:rsidP="00D4666D">
            <w:r>
              <w:t>2-3+4-5</w:t>
            </w:r>
          </w:p>
        </w:tc>
        <w:tc>
          <w:tcPr>
            <w:tcW w:w="176" w:type="pct"/>
            <w:tcBorders>
              <w:top w:val="single" w:sz="4" w:space="0" w:color="auto"/>
              <w:left w:val="single" w:sz="4" w:space="0" w:color="auto"/>
              <w:bottom w:val="single" w:sz="4" w:space="0" w:color="auto"/>
              <w:right w:val="single" w:sz="4" w:space="0" w:color="auto"/>
            </w:tcBorders>
          </w:tcPr>
          <w:p w14:paraId="3E2F2E57" w14:textId="77777777" w:rsidR="00B65719" w:rsidRPr="00F43A8D" w:rsidRDefault="00B65719"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331183B7" w14:textId="77777777" w:rsidR="00B65719" w:rsidRPr="00B65719" w:rsidRDefault="00B65719" w:rsidP="00D4666D">
            <w:r>
              <w:t>0503110 (для ФО – 0503110</w:t>
            </w:r>
            <w:r w:rsidRPr="00B65719">
              <w:t>f</w:t>
            </w:r>
            <w:r>
              <w:t>)</w:t>
            </w:r>
          </w:p>
        </w:tc>
        <w:tc>
          <w:tcPr>
            <w:tcW w:w="696" w:type="pct"/>
            <w:tcBorders>
              <w:top w:val="single" w:sz="4" w:space="0" w:color="auto"/>
              <w:left w:val="single" w:sz="4" w:space="0" w:color="auto"/>
              <w:bottom w:val="single" w:sz="4" w:space="0" w:color="auto"/>
              <w:right w:val="single" w:sz="4" w:space="0" w:color="auto"/>
            </w:tcBorders>
          </w:tcPr>
          <w:p w14:paraId="41F6E197" w14:textId="77777777" w:rsidR="00B65719" w:rsidRPr="00B65719" w:rsidRDefault="00B65719" w:rsidP="00B65719">
            <w:r>
              <w:t>%193140110195</w:t>
            </w:r>
          </w:p>
        </w:tc>
        <w:tc>
          <w:tcPr>
            <w:tcW w:w="300" w:type="pct"/>
            <w:tcBorders>
              <w:top w:val="single" w:sz="4" w:space="0" w:color="auto"/>
              <w:left w:val="single" w:sz="4" w:space="0" w:color="auto"/>
              <w:bottom w:val="single" w:sz="4" w:space="0" w:color="auto"/>
              <w:right w:val="single" w:sz="4" w:space="0" w:color="auto"/>
            </w:tcBorders>
          </w:tcPr>
          <w:p w14:paraId="37393D17" w14:textId="77777777" w:rsidR="00B65719" w:rsidRDefault="00B65719" w:rsidP="00D4666D"/>
        </w:tc>
        <w:tc>
          <w:tcPr>
            <w:tcW w:w="243" w:type="pct"/>
            <w:tcBorders>
              <w:top w:val="single" w:sz="4" w:space="0" w:color="auto"/>
              <w:left w:val="single" w:sz="4" w:space="0" w:color="auto"/>
              <w:bottom w:val="single" w:sz="4" w:space="0" w:color="auto"/>
              <w:right w:val="single" w:sz="4" w:space="0" w:color="auto"/>
            </w:tcBorders>
          </w:tcPr>
          <w:p w14:paraId="29E97007" w14:textId="77777777" w:rsidR="00B65719" w:rsidRPr="00F43A8D" w:rsidRDefault="00B65719" w:rsidP="00D4666D">
            <w:r>
              <w:t>3-2</w:t>
            </w:r>
          </w:p>
        </w:tc>
        <w:tc>
          <w:tcPr>
            <w:tcW w:w="363" w:type="pct"/>
            <w:tcBorders>
              <w:top w:val="single" w:sz="4" w:space="0" w:color="auto"/>
              <w:left w:val="single" w:sz="4" w:space="0" w:color="auto"/>
              <w:bottom w:val="single" w:sz="4" w:space="0" w:color="auto"/>
              <w:right w:val="single" w:sz="4" w:space="0" w:color="auto"/>
            </w:tcBorders>
          </w:tcPr>
          <w:p w14:paraId="7B7B79C2" w14:textId="77777777" w:rsidR="00B65719" w:rsidRPr="00F43A8D" w:rsidRDefault="00B65719" w:rsidP="00D4666D">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4AFAF0AD" w14:textId="77777777" w:rsidR="00B65719" w:rsidRDefault="00B65719" w:rsidP="00D4666D">
            <w:r>
              <w:t>П</w:t>
            </w:r>
          </w:p>
        </w:tc>
      </w:tr>
      <w:tr w:rsidR="00FD7DA4" w:rsidRPr="00F43A8D" w14:paraId="2C794CAC" w14:textId="77777777" w:rsidTr="00F46C17">
        <w:tc>
          <w:tcPr>
            <w:tcW w:w="228" w:type="pct"/>
            <w:tcBorders>
              <w:top w:val="single" w:sz="4" w:space="0" w:color="auto"/>
              <w:left w:val="single" w:sz="4" w:space="0" w:color="auto"/>
              <w:bottom w:val="single" w:sz="4" w:space="0" w:color="auto"/>
              <w:right w:val="single" w:sz="4" w:space="0" w:color="auto"/>
            </w:tcBorders>
          </w:tcPr>
          <w:p w14:paraId="6BFA0E0E" w14:textId="77777777" w:rsidR="00B65719" w:rsidRDefault="00B65719" w:rsidP="00B65719">
            <w:pPr>
              <w:tabs>
                <w:tab w:val="left" w:pos="574"/>
              </w:tabs>
              <w:ind w:left="-135" w:right="-108"/>
              <w:jc w:val="center"/>
            </w:pPr>
            <w:r>
              <w:t>37</w:t>
            </w:r>
            <w:r w:rsidR="002E5534">
              <w:t xml:space="preserve"> (МОУ ГРБС, ФО, ГВБФ)</w:t>
            </w:r>
          </w:p>
        </w:tc>
        <w:tc>
          <w:tcPr>
            <w:tcW w:w="321" w:type="pct"/>
            <w:tcBorders>
              <w:top w:val="single" w:sz="4" w:space="0" w:color="auto"/>
              <w:left w:val="single" w:sz="4" w:space="0" w:color="auto"/>
              <w:bottom w:val="single" w:sz="4" w:space="0" w:color="auto"/>
              <w:right w:val="single" w:sz="4" w:space="0" w:color="auto"/>
            </w:tcBorders>
          </w:tcPr>
          <w:p w14:paraId="72FA23BF" w14:textId="77777777" w:rsidR="00B65719" w:rsidRPr="00F43A8D" w:rsidRDefault="00B65719" w:rsidP="00D4666D">
            <w:r>
              <w:t>0503710</w:t>
            </w:r>
          </w:p>
          <w:p w14:paraId="013A4F8D" w14:textId="77777777" w:rsidR="00B65719" w:rsidRDefault="00B65719" w:rsidP="00D4666D"/>
        </w:tc>
        <w:tc>
          <w:tcPr>
            <w:tcW w:w="526" w:type="pct"/>
            <w:tcBorders>
              <w:top w:val="single" w:sz="4" w:space="0" w:color="auto"/>
              <w:left w:val="single" w:sz="4" w:space="0" w:color="auto"/>
              <w:bottom w:val="single" w:sz="4" w:space="0" w:color="auto"/>
              <w:right w:val="single" w:sz="4" w:space="0" w:color="auto"/>
            </w:tcBorders>
          </w:tcPr>
          <w:p w14:paraId="350A7CC3" w14:textId="77777777" w:rsidR="00B65719" w:rsidRPr="00F43A8D" w:rsidRDefault="00B65719" w:rsidP="00B65719">
            <w:r>
              <w:t>%804Х40120241</w:t>
            </w:r>
          </w:p>
        </w:tc>
        <w:tc>
          <w:tcPr>
            <w:tcW w:w="270" w:type="pct"/>
            <w:tcBorders>
              <w:top w:val="single" w:sz="4" w:space="0" w:color="auto"/>
              <w:left w:val="single" w:sz="4" w:space="0" w:color="auto"/>
              <w:bottom w:val="single" w:sz="4" w:space="0" w:color="auto"/>
              <w:right w:val="single" w:sz="4" w:space="0" w:color="auto"/>
            </w:tcBorders>
          </w:tcPr>
          <w:p w14:paraId="6E610294" w14:textId="77777777" w:rsidR="00B65719" w:rsidRPr="00F43A8D" w:rsidRDefault="00B65719" w:rsidP="00D4666D"/>
        </w:tc>
        <w:tc>
          <w:tcPr>
            <w:tcW w:w="243" w:type="pct"/>
            <w:tcBorders>
              <w:top w:val="single" w:sz="4" w:space="0" w:color="auto"/>
              <w:left w:val="single" w:sz="4" w:space="0" w:color="auto"/>
              <w:bottom w:val="single" w:sz="4" w:space="0" w:color="auto"/>
              <w:right w:val="single" w:sz="4" w:space="0" w:color="auto"/>
            </w:tcBorders>
          </w:tcPr>
          <w:p w14:paraId="1AACE6E2" w14:textId="77777777" w:rsidR="00B65719" w:rsidRDefault="00B65719" w:rsidP="00D4666D">
            <w:r>
              <w:t>2-3+4-5</w:t>
            </w:r>
          </w:p>
        </w:tc>
        <w:tc>
          <w:tcPr>
            <w:tcW w:w="176" w:type="pct"/>
            <w:tcBorders>
              <w:top w:val="single" w:sz="4" w:space="0" w:color="auto"/>
              <w:left w:val="single" w:sz="4" w:space="0" w:color="auto"/>
              <w:bottom w:val="single" w:sz="4" w:space="0" w:color="auto"/>
              <w:right w:val="single" w:sz="4" w:space="0" w:color="auto"/>
            </w:tcBorders>
          </w:tcPr>
          <w:p w14:paraId="762238C0" w14:textId="77777777" w:rsidR="00B65719" w:rsidRPr="00F43A8D" w:rsidRDefault="00B65719"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19E816FD" w14:textId="77777777" w:rsidR="00B65719" w:rsidRPr="00B65719" w:rsidRDefault="00B65719" w:rsidP="00D4666D">
            <w:r>
              <w:t>0503110 (для ФО – 0503110</w:t>
            </w:r>
            <w:r w:rsidRPr="00B65719">
              <w:t>f</w:t>
            </w:r>
            <w:r>
              <w:t>)</w:t>
            </w:r>
          </w:p>
        </w:tc>
        <w:tc>
          <w:tcPr>
            <w:tcW w:w="696" w:type="pct"/>
            <w:tcBorders>
              <w:top w:val="single" w:sz="4" w:space="0" w:color="auto"/>
              <w:left w:val="single" w:sz="4" w:space="0" w:color="auto"/>
              <w:bottom w:val="single" w:sz="4" w:space="0" w:color="auto"/>
              <w:right w:val="single" w:sz="4" w:space="0" w:color="auto"/>
            </w:tcBorders>
          </w:tcPr>
          <w:p w14:paraId="77C6977D" w14:textId="77777777" w:rsidR="00B65719" w:rsidRPr="00B65719" w:rsidRDefault="00B65719" w:rsidP="00B65719">
            <w:r w:rsidRPr="00B65719">
              <w:t>%</w:t>
            </w:r>
            <w:r>
              <w:t>195140110189 + %195140110191</w:t>
            </w:r>
          </w:p>
        </w:tc>
        <w:tc>
          <w:tcPr>
            <w:tcW w:w="300" w:type="pct"/>
            <w:tcBorders>
              <w:top w:val="single" w:sz="4" w:space="0" w:color="auto"/>
              <w:left w:val="single" w:sz="4" w:space="0" w:color="auto"/>
              <w:bottom w:val="single" w:sz="4" w:space="0" w:color="auto"/>
              <w:right w:val="single" w:sz="4" w:space="0" w:color="auto"/>
            </w:tcBorders>
          </w:tcPr>
          <w:p w14:paraId="18AE7D5D" w14:textId="77777777" w:rsidR="00B65719" w:rsidRDefault="00B65719" w:rsidP="00D4666D"/>
        </w:tc>
        <w:tc>
          <w:tcPr>
            <w:tcW w:w="243" w:type="pct"/>
            <w:tcBorders>
              <w:top w:val="single" w:sz="4" w:space="0" w:color="auto"/>
              <w:left w:val="single" w:sz="4" w:space="0" w:color="auto"/>
              <w:bottom w:val="single" w:sz="4" w:space="0" w:color="auto"/>
              <w:right w:val="single" w:sz="4" w:space="0" w:color="auto"/>
            </w:tcBorders>
          </w:tcPr>
          <w:p w14:paraId="790C2270" w14:textId="77777777" w:rsidR="00B65719" w:rsidRPr="00F43A8D" w:rsidRDefault="00B65719" w:rsidP="00D4666D">
            <w:r>
              <w:t>3-2</w:t>
            </w:r>
          </w:p>
        </w:tc>
        <w:tc>
          <w:tcPr>
            <w:tcW w:w="363" w:type="pct"/>
            <w:tcBorders>
              <w:top w:val="single" w:sz="4" w:space="0" w:color="auto"/>
              <w:left w:val="single" w:sz="4" w:space="0" w:color="auto"/>
              <w:bottom w:val="single" w:sz="4" w:space="0" w:color="auto"/>
              <w:right w:val="single" w:sz="4" w:space="0" w:color="auto"/>
            </w:tcBorders>
          </w:tcPr>
          <w:p w14:paraId="619211BB" w14:textId="77777777" w:rsidR="00B65719" w:rsidRPr="00F43A8D" w:rsidRDefault="00B65719" w:rsidP="00D4666D">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3BBF1444" w14:textId="77777777" w:rsidR="00B65719" w:rsidRDefault="00B65719" w:rsidP="00D4666D">
            <w:r>
              <w:t>П</w:t>
            </w:r>
          </w:p>
        </w:tc>
      </w:tr>
      <w:tr w:rsidR="00FD7DA4" w:rsidRPr="00F43A8D" w14:paraId="142D26EF" w14:textId="77777777" w:rsidTr="00F46C17">
        <w:tc>
          <w:tcPr>
            <w:tcW w:w="228" w:type="pct"/>
            <w:tcBorders>
              <w:top w:val="single" w:sz="4" w:space="0" w:color="auto"/>
              <w:left w:val="single" w:sz="4" w:space="0" w:color="auto"/>
              <w:bottom w:val="single" w:sz="4" w:space="0" w:color="auto"/>
              <w:right w:val="single" w:sz="4" w:space="0" w:color="auto"/>
            </w:tcBorders>
          </w:tcPr>
          <w:p w14:paraId="447F1F67" w14:textId="77777777" w:rsidR="00B65719" w:rsidRDefault="00B65719" w:rsidP="00B65719">
            <w:pPr>
              <w:tabs>
                <w:tab w:val="left" w:pos="574"/>
              </w:tabs>
              <w:ind w:left="-135" w:right="-108"/>
              <w:jc w:val="center"/>
            </w:pPr>
            <w:r>
              <w:t>38</w:t>
            </w:r>
            <w:r w:rsidR="002E5534">
              <w:t xml:space="preserve"> (МОУ ГРБС, ФО, ГВБФ)</w:t>
            </w:r>
          </w:p>
        </w:tc>
        <w:tc>
          <w:tcPr>
            <w:tcW w:w="321" w:type="pct"/>
            <w:tcBorders>
              <w:top w:val="single" w:sz="4" w:space="0" w:color="auto"/>
              <w:left w:val="single" w:sz="4" w:space="0" w:color="auto"/>
              <w:bottom w:val="single" w:sz="4" w:space="0" w:color="auto"/>
              <w:right w:val="single" w:sz="4" w:space="0" w:color="auto"/>
            </w:tcBorders>
          </w:tcPr>
          <w:p w14:paraId="5BE47FBE" w14:textId="77777777" w:rsidR="00B65719" w:rsidRPr="00F43A8D" w:rsidRDefault="00B65719" w:rsidP="00D4666D">
            <w:r>
              <w:t>0503710</w:t>
            </w:r>
          </w:p>
          <w:p w14:paraId="6805873E" w14:textId="77777777" w:rsidR="00B65719" w:rsidRDefault="00B65719" w:rsidP="00D4666D"/>
        </w:tc>
        <w:tc>
          <w:tcPr>
            <w:tcW w:w="526" w:type="pct"/>
            <w:tcBorders>
              <w:top w:val="single" w:sz="4" w:space="0" w:color="auto"/>
              <w:left w:val="single" w:sz="4" w:space="0" w:color="auto"/>
              <w:bottom w:val="single" w:sz="4" w:space="0" w:color="auto"/>
              <w:right w:val="single" w:sz="4" w:space="0" w:color="auto"/>
            </w:tcBorders>
          </w:tcPr>
          <w:p w14:paraId="372252F4" w14:textId="77777777" w:rsidR="00B65719" w:rsidRPr="00F43A8D" w:rsidRDefault="00B65719" w:rsidP="00B65719">
            <w:r>
              <w:t>%804Х40120281</w:t>
            </w:r>
          </w:p>
        </w:tc>
        <w:tc>
          <w:tcPr>
            <w:tcW w:w="270" w:type="pct"/>
            <w:tcBorders>
              <w:top w:val="single" w:sz="4" w:space="0" w:color="auto"/>
              <w:left w:val="single" w:sz="4" w:space="0" w:color="auto"/>
              <w:bottom w:val="single" w:sz="4" w:space="0" w:color="auto"/>
              <w:right w:val="single" w:sz="4" w:space="0" w:color="auto"/>
            </w:tcBorders>
          </w:tcPr>
          <w:p w14:paraId="3AD53707" w14:textId="77777777" w:rsidR="00B65719" w:rsidRPr="00F43A8D" w:rsidRDefault="00B65719" w:rsidP="00D4666D"/>
        </w:tc>
        <w:tc>
          <w:tcPr>
            <w:tcW w:w="243" w:type="pct"/>
            <w:tcBorders>
              <w:top w:val="single" w:sz="4" w:space="0" w:color="auto"/>
              <w:left w:val="single" w:sz="4" w:space="0" w:color="auto"/>
              <w:bottom w:val="single" w:sz="4" w:space="0" w:color="auto"/>
              <w:right w:val="single" w:sz="4" w:space="0" w:color="auto"/>
            </w:tcBorders>
          </w:tcPr>
          <w:p w14:paraId="20ACDFF6" w14:textId="77777777" w:rsidR="00B65719" w:rsidRDefault="00B65719" w:rsidP="00D4666D">
            <w:r>
              <w:t>2-3+4-5</w:t>
            </w:r>
          </w:p>
        </w:tc>
        <w:tc>
          <w:tcPr>
            <w:tcW w:w="176" w:type="pct"/>
            <w:tcBorders>
              <w:top w:val="single" w:sz="4" w:space="0" w:color="auto"/>
              <w:left w:val="single" w:sz="4" w:space="0" w:color="auto"/>
              <w:bottom w:val="single" w:sz="4" w:space="0" w:color="auto"/>
              <w:right w:val="single" w:sz="4" w:space="0" w:color="auto"/>
            </w:tcBorders>
          </w:tcPr>
          <w:p w14:paraId="2318A0BC" w14:textId="77777777" w:rsidR="00B65719" w:rsidRPr="00F43A8D" w:rsidRDefault="00B65719"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02DB00E7" w14:textId="77777777" w:rsidR="00B65719" w:rsidRPr="00B65719" w:rsidRDefault="00B65719" w:rsidP="00D4666D">
            <w:r>
              <w:t>0503110 (для ФО – 0503110</w:t>
            </w:r>
            <w:r w:rsidRPr="00B65719">
              <w:t>f</w:t>
            </w:r>
            <w:r>
              <w:t>)</w:t>
            </w:r>
          </w:p>
        </w:tc>
        <w:tc>
          <w:tcPr>
            <w:tcW w:w="696" w:type="pct"/>
            <w:tcBorders>
              <w:top w:val="single" w:sz="4" w:space="0" w:color="auto"/>
              <w:left w:val="single" w:sz="4" w:space="0" w:color="auto"/>
              <w:bottom w:val="single" w:sz="4" w:space="0" w:color="auto"/>
              <w:right w:val="single" w:sz="4" w:space="0" w:color="auto"/>
            </w:tcBorders>
          </w:tcPr>
          <w:p w14:paraId="26BE3EAA" w14:textId="77777777" w:rsidR="00B65719" w:rsidRPr="00B65719" w:rsidRDefault="00B65719" w:rsidP="00B65719">
            <w:r>
              <w:t>%195140110195</w:t>
            </w:r>
          </w:p>
        </w:tc>
        <w:tc>
          <w:tcPr>
            <w:tcW w:w="300" w:type="pct"/>
            <w:tcBorders>
              <w:top w:val="single" w:sz="4" w:space="0" w:color="auto"/>
              <w:left w:val="single" w:sz="4" w:space="0" w:color="auto"/>
              <w:bottom w:val="single" w:sz="4" w:space="0" w:color="auto"/>
              <w:right w:val="single" w:sz="4" w:space="0" w:color="auto"/>
            </w:tcBorders>
          </w:tcPr>
          <w:p w14:paraId="6B76C1B2" w14:textId="77777777" w:rsidR="00B65719" w:rsidRDefault="00B65719" w:rsidP="00D4666D"/>
        </w:tc>
        <w:tc>
          <w:tcPr>
            <w:tcW w:w="243" w:type="pct"/>
            <w:tcBorders>
              <w:top w:val="single" w:sz="4" w:space="0" w:color="auto"/>
              <w:left w:val="single" w:sz="4" w:space="0" w:color="auto"/>
              <w:bottom w:val="single" w:sz="4" w:space="0" w:color="auto"/>
              <w:right w:val="single" w:sz="4" w:space="0" w:color="auto"/>
            </w:tcBorders>
          </w:tcPr>
          <w:p w14:paraId="45F1B483" w14:textId="77777777" w:rsidR="00B65719" w:rsidRPr="00F43A8D" w:rsidRDefault="00B65719" w:rsidP="00D4666D">
            <w:r>
              <w:t>3-2</w:t>
            </w:r>
          </w:p>
        </w:tc>
        <w:tc>
          <w:tcPr>
            <w:tcW w:w="363" w:type="pct"/>
            <w:tcBorders>
              <w:top w:val="single" w:sz="4" w:space="0" w:color="auto"/>
              <w:left w:val="single" w:sz="4" w:space="0" w:color="auto"/>
              <w:bottom w:val="single" w:sz="4" w:space="0" w:color="auto"/>
              <w:right w:val="single" w:sz="4" w:space="0" w:color="auto"/>
            </w:tcBorders>
          </w:tcPr>
          <w:p w14:paraId="64A6E053" w14:textId="77777777" w:rsidR="00B65719" w:rsidRPr="00F43A8D" w:rsidRDefault="00B65719" w:rsidP="00D4666D">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70F8CF14" w14:textId="77777777" w:rsidR="00B65719" w:rsidRDefault="00B65719" w:rsidP="00D4666D">
            <w:r>
              <w:t>П</w:t>
            </w:r>
          </w:p>
        </w:tc>
      </w:tr>
      <w:tr w:rsidR="00FD7DA4" w:rsidRPr="00F43A8D" w14:paraId="3217B2C4" w14:textId="77777777" w:rsidTr="00F46C17">
        <w:tc>
          <w:tcPr>
            <w:tcW w:w="228" w:type="pct"/>
            <w:tcBorders>
              <w:top w:val="single" w:sz="4" w:space="0" w:color="auto"/>
              <w:left w:val="single" w:sz="4" w:space="0" w:color="auto"/>
              <w:bottom w:val="single" w:sz="4" w:space="0" w:color="auto"/>
              <w:right w:val="single" w:sz="4" w:space="0" w:color="auto"/>
            </w:tcBorders>
          </w:tcPr>
          <w:p w14:paraId="233B4B42" w14:textId="77777777" w:rsidR="00B65719" w:rsidRDefault="00B65719" w:rsidP="00B65719">
            <w:pPr>
              <w:tabs>
                <w:tab w:val="left" w:pos="574"/>
              </w:tabs>
              <w:ind w:left="-135" w:right="-108"/>
              <w:jc w:val="center"/>
            </w:pPr>
            <w:r>
              <w:t>39</w:t>
            </w:r>
            <w:r w:rsidR="002E5534">
              <w:t xml:space="preserve"> (ГРБС, ФО, ГВБФ)</w:t>
            </w:r>
          </w:p>
        </w:tc>
        <w:tc>
          <w:tcPr>
            <w:tcW w:w="321" w:type="pct"/>
            <w:tcBorders>
              <w:top w:val="single" w:sz="4" w:space="0" w:color="auto"/>
              <w:left w:val="single" w:sz="4" w:space="0" w:color="auto"/>
              <w:bottom w:val="single" w:sz="4" w:space="0" w:color="auto"/>
              <w:right w:val="single" w:sz="4" w:space="0" w:color="auto"/>
            </w:tcBorders>
          </w:tcPr>
          <w:p w14:paraId="34C2F1CD" w14:textId="77777777" w:rsidR="00B65719" w:rsidRPr="00F43A8D" w:rsidRDefault="00B65719" w:rsidP="00D4666D">
            <w:r>
              <w:t>0503710</w:t>
            </w:r>
          </w:p>
          <w:p w14:paraId="35C3229C" w14:textId="77777777" w:rsidR="00B65719" w:rsidRDefault="00B65719" w:rsidP="00D4666D"/>
        </w:tc>
        <w:tc>
          <w:tcPr>
            <w:tcW w:w="526" w:type="pct"/>
            <w:tcBorders>
              <w:top w:val="single" w:sz="4" w:space="0" w:color="auto"/>
              <w:left w:val="single" w:sz="4" w:space="0" w:color="auto"/>
              <w:bottom w:val="single" w:sz="4" w:space="0" w:color="auto"/>
              <w:right w:val="single" w:sz="4" w:space="0" w:color="auto"/>
            </w:tcBorders>
          </w:tcPr>
          <w:p w14:paraId="1A138C0C" w14:textId="77777777" w:rsidR="00B65719" w:rsidRPr="00F43A8D" w:rsidRDefault="00B65719" w:rsidP="00B65719">
            <w:r w:rsidRPr="00B65719">
              <w:t>%</w:t>
            </w:r>
            <w:r>
              <w:t>192Х40110189 + %192Х40110191</w:t>
            </w:r>
          </w:p>
        </w:tc>
        <w:tc>
          <w:tcPr>
            <w:tcW w:w="270" w:type="pct"/>
            <w:tcBorders>
              <w:top w:val="single" w:sz="4" w:space="0" w:color="auto"/>
              <w:left w:val="single" w:sz="4" w:space="0" w:color="auto"/>
              <w:bottom w:val="single" w:sz="4" w:space="0" w:color="auto"/>
              <w:right w:val="single" w:sz="4" w:space="0" w:color="auto"/>
            </w:tcBorders>
          </w:tcPr>
          <w:p w14:paraId="7AF065DF" w14:textId="77777777" w:rsidR="00B65719" w:rsidRPr="00F43A8D" w:rsidRDefault="00B65719" w:rsidP="00D4666D"/>
        </w:tc>
        <w:tc>
          <w:tcPr>
            <w:tcW w:w="243" w:type="pct"/>
            <w:tcBorders>
              <w:top w:val="single" w:sz="4" w:space="0" w:color="auto"/>
              <w:left w:val="single" w:sz="4" w:space="0" w:color="auto"/>
              <w:bottom w:val="single" w:sz="4" w:space="0" w:color="auto"/>
              <w:right w:val="single" w:sz="4" w:space="0" w:color="auto"/>
            </w:tcBorders>
          </w:tcPr>
          <w:p w14:paraId="73812115" w14:textId="77777777" w:rsidR="00B65719" w:rsidRDefault="00B65719" w:rsidP="00D4666D">
            <w:r>
              <w:t>3-2+5-4</w:t>
            </w:r>
          </w:p>
        </w:tc>
        <w:tc>
          <w:tcPr>
            <w:tcW w:w="176" w:type="pct"/>
            <w:tcBorders>
              <w:top w:val="single" w:sz="4" w:space="0" w:color="auto"/>
              <w:left w:val="single" w:sz="4" w:space="0" w:color="auto"/>
              <w:bottom w:val="single" w:sz="4" w:space="0" w:color="auto"/>
              <w:right w:val="single" w:sz="4" w:space="0" w:color="auto"/>
            </w:tcBorders>
          </w:tcPr>
          <w:p w14:paraId="3BDF133F" w14:textId="77777777" w:rsidR="00B65719" w:rsidRPr="00F43A8D" w:rsidRDefault="00B65719"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77F23206" w14:textId="77777777" w:rsidR="00B65719" w:rsidRPr="00B65719" w:rsidRDefault="00B65719" w:rsidP="00D4666D">
            <w:r>
              <w:t>0503110 (для ФО – 0503110</w:t>
            </w:r>
            <w:r w:rsidRPr="00B65719">
              <w:t>f</w:t>
            </w:r>
            <w:r>
              <w:t>)</w:t>
            </w:r>
          </w:p>
        </w:tc>
        <w:tc>
          <w:tcPr>
            <w:tcW w:w="696" w:type="pct"/>
            <w:tcBorders>
              <w:top w:val="single" w:sz="4" w:space="0" w:color="auto"/>
              <w:left w:val="single" w:sz="4" w:space="0" w:color="auto"/>
              <w:bottom w:val="single" w:sz="4" w:space="0" w:color="auto"/>
              <w:right w:val="single" w:sz="4" w:space="0" w:color="auto"/>
            </w:tcBorders>
          </w:tcPr>
          <w:p w14:paraId="2175FDBA" w14:textId="77777777" w:rsidR="00B65719" w:rsidRPr="00B65719" w:rsidRDefault="00B65719" w:rsidP="00B65719">
            <w:r>
              <w:t>%803140120241</w:t>
            </w:r>
          </w:p>
        </w:tc>
        <w:tc>
          <w:tcPr>
            <w:tcW w:w="300" w:type="pct"/>
            <w:tcBorders>
              <w:top w:val="single" w:sz="4" w:space="0" w:color="auto"/>
              <w:left w:val="single" w:sz="4" w:space="0" w:color="auto"/>
              <w:bottom w:val="single" w:sz="4" w:space="0" w:color="auto"/>
              <w:right w:val="single" w:sz="4" w:space="0" w:color="auto"/>
            </w:tcBorders>
          </w:tcPr>
          <w:p w14:paraId="469391A0" w14:textId="77777777" w:rsidR="00B65719" w:rsidRDefault="00B65719" w:rsidP="00D4666D"/>
        </w:tc>
        <w:tc>
          <w:tcPr>
            <w:tcW w:w="243" w:type="pct"/>
            <w:tcBorders>
              <w:top w:val="single" w:sz="4" w:space="0" w:color="auto"/>
              <w:left w:val="single" w:sz="4" w:space="0" w:color="auto"/>
              <w:bottom w:val="single" w:sz="4" w:space="0" w:color="auto"/>
              <w:right w:val="single" w:sz="4" w:space="0" w:color="auto"/>
            </w:tcBorders>
          </w:tcPr>
          <w:p w14:paraId="264684CA" w14:textId="77777777" w:rsidR="00B65719" w:rsidRPr="00F43A8D" w:rsidRDefault="00B65719" w:rsidP="00D4666D">
            <w:r>
              <w:t>2-3</w:t>
            </w:r>
          </w:p>
        </w:tc>
        <w:tc>
          <w:tcPr>
            <w:tcW w:w="363" w:type="pct"/>
            <w:tcBorders>
              <w:top w:val="single" w:sz="4" w:space="0" w:color="auto"/>
              <w:left w:val="single" w:sz="4" w:space="0" w:color="auto"/>
              <w:bottom w:val="single" w:sz="4" w:space="0" w:color="auto"/>
              <w:right w:val="single" w:sz="4" w:space="0" w:color="auto"/>
            </w:tcBorders>
          </w:tcPr>
          <w:p w14:paraId="7A60EECE" w14:textId="77777777" w:rsidR="00B65719" w:rsidRPr="00F43A8D" w:rsidRDefault="00B65719" w:rsidP="00D4666D">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73B6423A" w14:textId="77777777" w:rsidR="00B65719" w:rsidRDefault="00B65719" w:rsidP="00D4666D">
            <w:r>
              <w:t>П</w:t>
            </w:r>
          </w:p>
        </w:tc>
      </w:tr>
      <w:tr w:rsidR="00FD7DA4" w:rsidRPr="00F43A8D" w14:paraId="0D924833" w14:textId="77777777" w:rsidTr="00F46C17">
        <w:tc>
          <w:tcPr>
            <w:tcW w:w="228" w:type="pct"/>
            <w:tcBorders>
              <w:top w:val="single" w:sz="4" w:space="0" w:color="auto"/>
              <w:left w:val="single" w:sz="4" w:space="0" w:color="auto"/>
              <w:bottom w:val="single" w:sz="4" w:space="0" w:color="auto"/>
              <w:right w:val="single" w:sz="4" w:space="0" w:color="auto"/>
            </w:tcBorders>
          </w:tcPr>
          <w:p w14:paraId="5231E13E" w14:textId="77777777" w:rsidR="00B65719" w:rsidRDefault="00B65719" w:rsidP="00D4666D">
            <w:pPr>
              <w:tabs>
                <w:tab w:val="left" w:pos="574"/>
              </w:tabs>
              <w:ind w:left="-135" w:right="-108"/>
              <w:jc w:val="center"/>
            </w:pPr>
            <w:r>
              <w:t>40</w:t>
            </w:r>
            <w:r w:rsidR="002E5534">
              <w:t xml:space="preserve"> (ГРБС, ФО, ГВБФ)</w:t>
            </w:r>
          </w:p>
        </w:tc>
        <w:tc>
          <w:tcPr>
            <w:tcW w:w="321" w:type="pct"/>
            <w:tcBorders>
              <w:top w:val="single" w:sz="4" w:space="0" w:color="auto"/>
              <w:left w:val="single" w:sz="4" w:space="0" w:color="auto"/>
              <w:bottom w:val="single" w:sz="4" w:space="0" w:color="auto"/>
              <w:right w:val="single" w:sz="4" w:space="0" w:color="auto"/>
            </w:tcBorders>
          </w:tcPr>
          <w:p w14:paraId="5E9AF1C5" w14:textId="77777777" w:rsidR="00B65719" w:rsidRPr="00F43A8D" w:rsidRDefault="00B65719" w:rsidP="00D4666D">
            <w:r>
              <w:t>0503710</w:t>
            </w:r>
          </w:p>
          <w:p w14:paraId="793A0222" w14:textId="77777777" w:rsidR="00B65719" w:rsidRDefault="00B65719" w:rsidP="00D4666D"/>
        </w:tc>
        <w:tc>
          <w:tcPr>
            <w:tcW w:w="526" w:type="pct"/>
            <w:tcBorders>
              <w:top w:val="single" w:sz="4" w:space="0" w:color="auto"/>
              <w:left w:val="single" w:sz="4" w:space="0" w:color="auto"/>
              <w:bottom w:val="single" w:sz="4" w:space="0" w:color="auto"/>
              <w:right w:val="single" w:sz="4" w:space="0" w:color="auto"/>
            </w:tcBorders>
          </w:tcPr>
          <w:p w14:paraId="4170BDF3" w14:textId="77777777" w:rsidR="00B65719" w:rsidRPr="00F43A8D" w:rsidRDefault="00B65719" w:rsidP="00B65719">
            <w:r>
              <w:t>%192Х40110195</w:t>
            </w:r>
          </w:p>
        </w:tc>
        <w:tc>
          <w:tcPr>
            <w:tcW w:w="270" w:type="pct"/>
            <w:tcBorders>
              <w:top w:val="single" w:sz="4" w:space="0" w:color="auto"/>
              <w:left w:val="single" w:sz="4" w:space="0" w:color="auto"/>
              <w:bottom w:val="single" w:sz="4" w:space="0" w:color="auto"/>
              <w:right w:val="single" w:sz="4" w:space="0" w:color="auto"/>
            </w:tcBorders>
          </w:tcPr>
          <w:p w14:paraId="1D33E6D3" w14:textId="77777777" w:rsidR="00B65719" w:rsidRPr="00F43A8D" w:rsidRDefault="00B65719" w:rsidP="00D4666D"/>
        </w:tc>
        <w:tc>
          <w:tcPr>
            <w:tcW w:w="243" w:type="pct"/>
            <w:tcBorders>
              <w:top w:val="single" w:sz="4" w:space="0" w:color="auto"/>
              <w:left w:val="single" w:sz="4" w:space="0" w:color="auto"/>
              <w:bottom w:val="single" w:sz="4" w:space="0" w:color="auto"/>
              <w:right w:val="single" w:sz="4" w:space="0" w:color="auto"/>
            </w:tcBorders>
          </w:tcPr>
          <w:p w14:paraId="6B2AF46E" w14:textId="77777777" w:rsidR="00B65719" w:rsidRDefault="00B65719" w:rsidP="00D4666D">
            <w:r>
              <w:t>3-2+5-4</w:t>
            </w:r>
          </w:p>
        </w:tc>
        <w:tc>
          <w:tcPr>
            <w:tcW w:w="176" w:type="pct"/>
            <w:tcBorders>
              <w:top w:val="single" w:sz="4" w:space="0" w:color="auto"/>
              <w:left w:val="single" w:sz="4" w:space="0" w:color="auto"/>
              <w:bottom w:val="single" w:sz="4" w:space="0" w:color="auto"/>
              <w:right w:val="single" w:sz="4" w:space="0" w:color="auto"/>
            </w:tcBorders>
          </w:tcPr>
          <w:p w14:paraId="69F0209C" w14:textId="77777777" w:rsidR="00B65719" w:rsidRPr="00F43A8D" w:rsidRDefault="00B65719"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3C1FFC3B" w14:textId="77777777" w:rsidR="00B65719" w:rsidRPr="00B65719" w:rsidRDefault="00B65719" w:rsidP="00D4666D">
            <w:r>
              <w:t>0503110 (для ФО – 0503110</w:t>
            </w:r>
            <w:r w:rsidRPr="00B65719">
              <w:t>f</w:t>
            </w:r>
            <w:r>
              <w:t>)</w:t>
            </w:r>
          </w:p>
        </w:tc>
        <w:tc>
          <w:tcPr>
            <w:tcW w:w="696" w:type="pct"/>
            <w:tcBorders>
              <w:top w:val="single" w:sz="4" w:space="0" w:color="auto"/>
              <w:left w:val="single" w:sz="4" w:space="0" w:color="auto"/>
              <w:bottom w:val="single" w:sz="4" w:space="0" w:color="auto"/>
              <w:right w:val="single" w:sz="4" w:space="0" w:color="auto"/>
            </w:tcBorders>
          </w:tcPr>
          <w:p w14:paraId="321C2B11" w14:textId="77777777" w:rsidR="00B65719" w:rsidRPr="00B65719" w:rsidRDefault="00B65719" w:rsidP="00B65719">
            <w:r>
              <w:t>%803140120281</w:t>
            </w:r>
          </w:p>
        </w:tc>
        <w:tc>
          <w:tcPr>
            <w:tcW w:w="300" w:type="pct"/>
            <w:tcBorders>
              <w:top w:val="single" w:sz="4" w:space="0" w:color="auto"/>
              <w:left w:val="single" w:sz="4" w:space="0" w:color="auto"/>
              <w:bottom w:val="single" w:sz="4" w:space="0" w:color="auto"/>
              <w:right w:val="single" w:sz="4" w:space="0" w:color="auto"/>
            </w:tcBorders>
          </w:tcPr>
          <w:p w14:paraId="7DACF786" w14:textId="77777777" w:rsidR="00B65719" w:rsidRDefault="00B65719" w:rsidP="00D4666D"/>
        </w:tc>
        <w:tc>
          <w:tcPr>
            <w:tcW w:w="243" w:type="pct"/>
            <w:tcBorders>
              <w:top w:val="single" w:sz="4" w:space="0" w:color="auto"/>
              <w:left w:val="single" w:sz="4" w:space="0" w:color="auto"/>
              <w:bottom w:val="single" w:sz="4" w:space="0" w:color="auto"/>
              <w:right w:val="single" w:sz="4" w:space="0" w:color="auto"/>
            </w:tcBorders>
          </w:tcPr>
          <w:p w14:paraId="6FA0D367" w14:textId="77777777" w:rsidR="00B65719" w:rsidRPr="00F43A8D" w:rsidRDefault="00B65719" w:rsidP="00D4666D">
            <w:r>
              <w:t>2-3</w:t>
            </w:r>
          </w:p>
        </w:tc>
        <w:tc>
          <w:tcPr>
            <w:tcW w:w="363" w:type="pct"/>
            <w:tcBorders>
              <w:top w:val="single" w:sz="4" w:space="0" w:color="auto"/>
              <w:left w:val="single" w:sz="4" w:space="0" w:color="auto"/>
              <w:bottom w:val="single" w:sz="4" w:space="0" w:color="auto"/>
              <w:right w:val="single" w:sz="4" w:space="0" w:color="auto"/>
            </w:tcBorders>
          </w:tcPr>
          <w:p w14:paraId="07DAFCD9" w14:textId="77777777" w:rsidR="00B65719" w:rsidRPr="00F43A8D" w:rsidRDefault="00B65719" w:rsidP="00D4666D">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7722CFFE" w14:textId="77777777" w:rsidR="00B65719" w:rsidRDefault="00B65719" w:rsidP="00D4666D">
            <w:r>
              <w:t>П</w:t>
            </w:r>
          </w:p>
        </w:tc>
      </w:tr>
      <w:tr w:rsidR="00FD7DA4" w:rsidRPr="00F43A8D" w14:paraId="6DB2A0B5" w14:textId="77777777" w:rsidTr="00F46C17">
        <w:tc>
          <w:tcPr>
            <w:tcW w:w="228" w:type="pct"/>
            <w:tcBorders>
              <w:top w:val="single" w:sz="4" w:space="0" w:color="auto"/>
              <w:left w:val="single" w:sz="4" w:space="0" w:color="auto"/>
              <w:bottom w:val="single" w:sz="4" w:space="0" w:color="auto"/>
              <w:right w:val="single" w:sz="4" w:space="0" w:color="auto"/>
            </w:tcBorders>
          </w:tcPr>
          <w:p w14:paraId="3FE888FF" w14:textId="77777777" w:rsidR="00B65719" w:rsidRDefault="00B65719" w:rsidP="00D4666D">
            <w:pPr>
              <w:tabs>
                <w:tab w:val="left" w:pos="574"/>
              </w:tabs>
              <w:ind w:left="-135" w:right="-108"/>
              <w:jc w:val="center"/>
            </w:pPr>
            <w:r>
              <w:t>41</w:t>
            </w:r>
            <w:r w:rsidR="002E5534">
              <w:t xml:space="preserve"> (МОУ ГРБС, ФО, ГВБФ)</w:t>
            </w:r>
          </w:p>
        </w:tc>
        <w:tc>
          <w:tcPr>
            <w:tcW w:w="321" w:type="pct"/>
            <w:tcBorders>
              <w:top w:val="single" w:sz="4" w:space="0" w:color="auto"/>
              <w:left w:val="single" w:sz="4" w:space="0" w:color="auto"/>
              <w:bottom w:val="single" w:sz="4" w:space="0" w:color="auto"/>
              <w:right w:val="single" w:sz="4" w:space="0" w:color="auto"/>
            </w:tcBorders>
          </w:tcPr>
          <w:p w14:paraId="56DC6884" w14:textId="77777777" w:rsidR="00B65719" w:rsidRPr="00F43A8D" w:rsidRDefault="00B65719" w:rsidP="00D4666D">
            <w:r>
              <w:t>0503710</w:t>
            </w:r>
          </w:p>
          <w:p w14:paraId="60A26D89" w14:textId="77777777" w:rsidR="00B65719" w:rsidRDefault="00B65719" w:rsidP="00D4666D"/>
        </w:tc>
        <w:tc>
          <w:tcPr>
            <w:tcW w:w="526" w:type="pct"/>
            <w:tcBorders>
              <w:top w:val="single" w:sz="4" w:space="0" w:color="auto"/>
              <w:left w:val="single" w:sz="4" w:space="0" w:color="auto"/>
              <w:bottom w:val="single" w:sz="4" w:space="0" w:color="auto"/>
              <w:right w:val="single" w:sz="4" w:space="0" w:color="auto"/>
            </w:tcBorders>
          </w:tcPr>
          <w:p w14:paraId="52511BF3" w14:textId="77777777" w:rsidR="00B65719" w:rsidRPr="00F43A8D" w:rsidRDefault="00B65719" w:rsidP="00B65719">
            <w:r w:rsidRPr="00B65719">
              <w:t>%</w:t>
            </w:r>
            <w:r>
              <w:t>194Х40110189 + %194Х40110191</w:t>
            </w:r>
          </w:p>
        </w:tc>
        <w:tc>
          <w:tcPr>
            <w:tcW w:w="270" w:type="pct"/>
            <w:tcBorders>
              <w:top w:val="single" w:sz="4" w:space="0" w:color="auto"/>
              <w:left w:val="single" w:sz="4" w:space="0" w:color="auto"/>
              <w:bottom w:val="single" w:sz="4" w:space="0" w:color="auto"/>
              <w:right w:val="single" w:sz="4" w:space="0" w:color="auto"/>
            </w:tcBorders>
          </w:tcPr>
          <w:p w14:paraId="0CAA2ACC" w14:textId="77777777" w:rsidR="00B65719" w:rsidRPr="00F43A8D" w:rsidRDefault="00B65719" w:rsidP="00D4666D"/>
        </w:tc>
        <w:tc>
          <w:tcPr>
            <w:tcW w:w="243" w:type="pct"/>
            <w:tcBorders>
              <w:top w:val="single" w:sz="4" w:space="0" w:color="auto"/>
              <w:left w:val="single" w:sz="4" w:space="0" w:color="auto"/>
              <w:bottom w:val="single" w:sz="4" w:space="0" w:color="auto"/>
              <w:right w:val="single" w:sz="4" w:space="0" w:color="auto"/>
            </w:tcBorders>
          </w:tcPr>
          <w:p w14:paraId="77388EB3" w14:textId="77777777" w:rsidR="00B65719" w:rsidRDefault="00B65719" w:rsidP="00D4666D">
            <w:r>
              <w:t>3-2+5-4</w:t>
            </w:r>
          </w:p>
        </w:tc>
        <w:tc>
          <w:tcPr>
            <w:tcW w:w="176" w:type="pct"/>
            <w:tcBorders>
              <w:top w:val="single" w:sz="4" w:space="0" w:color="auto"/>
              <w:left w:val="single" w:sz="4" w:space="0" w:color="auto"/>
              <w:bottom w:val="single" w:sz="4" w:space="0" w:color="auto"/>
              <w:right w:val="single" w:sz="4" w:space="0" w:color="auto"/>
            </w:tcBorders>
          </w:tcPr>
          <w:p w14:paraId="4FC76AE1" w14:textId="77777777" w:rsidR="00B65719" w:rsidRPr="00F43A8D" w:rsidRDefault="00B65719"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305C0B56" w14:textId="77777777" w:rsidR="00B65719" w:rsidRPr="00B65719" w:rsidRDefault="00B65719" w:rsidP="00D4666D">
            <w:r>
              <w:t>0503110 (для ФО – 0503110</w:t>
            </w:r>
            <w:r w:rsidRPr="00B65719">
              <w:t>f</w:t>
            </w:r>
            <w:r>
              <w:t>)</w:t>
            </w:r>
          </w:p>
        </w:tc>
        <w:tc>
          <w:tcPr>
            <w:tcW w:w="696" w:type="pct"/>
            <w:tcBorders>
              <w:top w:val="single" w:sz="4" w:space="0" w:color="auto"/>
              <w:left w:val="single" w:sz="4" w:space="0" w:color="auto"/>
              <w:bottom w:val="single" w:sz="4" w:space="0" w:color="auto"/>
              <w:right w:val="single" w:sz="4" w:space="0" w:color="auto"/>
            </w:tcBorders>
          </w:tcPr>
          <w:p w14:paraId="562BB4AA" w14:textId="77777777" w:rsidR="00B65719" w:rsidRPr="00B65719" w:rsidRDefault="00B65719" w:rsidP="00B65719">
            <w:r>
              <w:t>%805140120241</w:t>
            </w:r>
          </w:p>
        </w:tc>
        <w:tc>
          <w:tcPr>
            <w:tcW w:w="300" w:type="pct"/>
            <w:tcBorders>
              <w:top w:val="single" w:sz="4" w:space="0" w:color="auto"/>
              <w:left w:val="single" w:sz="4" w:space="0" w:color="auto"/>
              <w:bottom w:val="single" w:sz="4" w:space="0" w:color="auto"/>
              <w:right w:val="single" w:sz="4" w:space="0" w:color="auto"/>
            </w:tcBorders>
          </w:tcPr>
          <w:p w14:paraId="65BEB01A" w14:textId="77777777" w:rsidR="00B65719" w:rsidRDefault="00B65719" w:rsidP="00D4666D"/>
        </w:tc>
        <w:tc>
          <w:tcPr>
            <w:tcW w:w="243" w:type="pct"/>
            <w:tcBorders>
              <w:top w:val="single" w:sz="4" w:space="0" w:color="auto"/>
              <w:left w:val="single" w:sz="4" w:space="0" w:color="auto"/>
              <w:bottom w:val="single" w:sz="4" w:space="0" w:color="auto"/>
              <w:right w:val="single" w:sz="4" w:space="0" w:color="auto"/>
            </w:tcBorders>
          </w:tcPr>
          <w:p w14:paraId="5F76C72F" w14:textId="77777777" w:rsidR="00B65719" w:rsidRPr="00F43A8D" w:rsidRDefault="00B65719" w:rsidP="00D4666D">
            <w:r>
              <w:t>2-3</w:t>
            </w:r>
          </w:p>
        </w:tc>
        <w:tc>
          <w:tcPr>
            <w:tcW w:w="363" w:type="pct"/>
            <w:tcBorders>
              <w:top w:val="single" w:sz="4" w:space="0" w:color="auto"/>
              <w:left w:val="single" w:sz="4" w:space="0" w:color="auto"/>
              <w:bottom w:val="single" w:sz="4" w:space="0" w:color="auto"/>
              <w:right w:val="single" w:sz="4" w:space="0" w:color="auto"/>
            </w:tcBorders>
          </w:tcPr>
          <w:p w14:paraId="6AC44BEF" w14:textId="77777777" w:rsidR="00B65719" w:rsidRPr="00F43A8D" w:rsidRDefault="00B65719" w:rsidP="00D4666D">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07A20551" w14:textId="77777777" w:rsidR="00B65719" w:rsidRDefault="00B65719" w:rsidP="00D4666D">
            <w:r>
              <w:t>П</w:t>
            </w:r>
          </w:p>
        </w:tc>
      </w:tr>
      <w:tr w:rsidR="00FD7DA4" w:rsidRPr="00F43A8D" w14:paraId="1E53AB60" w14:textId="77777777" w:rsidTr="00F46C17">
        <w:tc>
          <w:tcPr>
            <w:tcW w:w="228" w:type="pct"/>
            <w:tcBorders>
              <w:top w:val="single" w:sz="4" w:space="0" w:color="auto"/>
              <w:left w:val="single" w:sz="4" w:space="0" w:color="auto"/>
              <w:bottom w:val="single" w:sz="4" w:space="0" w:color="auto"/>
              <w:right w:val="single" w:sz="4" w:space="0" w:color="auto"/>
            </w:tcBorders>
          </w:tcPr>
          <w:p w14:paraId="78CC2701" w14:textId="77777777" w:rsidR="00B65719" w:rsidRDefault="00B65719" w:rsidP="00D4666D">
            <w:pPr>
              <w:tabs>
                <w:tab w:val="left" w:pos="574"/>
              </w:tabs>
              <w:ind w:left="-135" w:right="-108"/>
              <w:jc w:val="center"/>
            </w:pPr>
            <w:r>
              <w:t>42</w:t>
            </w:r>
            <w:r w:rsidR="002E5534">
              <w:t xml:space="preserve"> (МОУ ГРБС, ФО, ГВБФ)</w:t>
            </w:r>
          </w:p>
        </w:tc>
        <w:tc>
          <w:tcPr>
            <w:tcW w:w="321" w:type="pct"/>
            <w:tcBorders>
              <w:top w:val="single" w:sz="4" w:space="0" w:color="auto"/>
              <w:left w:val="single" w:sz="4" w:space="0" w:color="auto"/>
              <w:bottom w:val="single" w:sz="4" w:space="0" w:color="auto"/>
              <w:right w:val="single" w:sz="4" w:space="0" w:color="auto"/>
            </w:tcBorders>
          </w:tcPr>
          <w:p w14:paraId="4B0136E4" w14:textId="77777777" w:rsidR="00B65719" w:rsidRPr="00F43A8D" w:rsidRDefault="00B65719" w:rsidP="00D4666D">
            <w:r>
              <w:t>0503710</w:t>
            </w:r>
          </w:p>
          <w:p w14:paraId="08A3A777" w14:textId="77777777" w:rsidR="00B65719" w:rsidRDefault="00B65719" w:rsidP="00D4666D"/>
        </w:tc>
        <w:tc>
          <w:tcPr>
            <w:tcW w:w="526" w:type="pct"/>
            <w:tcBorders>
              <w:top w:val="single" w:sz="4" w:space="0" w:color="auto"/>
              <w:left w:val="single" w:sz="4" w:space="0" w:color="auto"/>
              <w:bottom w:val="single" w:sz="4" w:space="0" w:color="auto"/>
              <w:right w:val="single" w:sz="4" w:space="0" w:color="auto"/>
            </w:tcBorders>
          </w:tcPr>
          <w:p w14:paraId="095C4385" w14:textId="77777777" w:rsidR="00B65719" w:rsidRPr="00F43A8D" w:rsidRDefault="00B65719" w:rsidP="00B65719">
            <w:r>
              <w:t>%194Х40110195</w:t>
            </w:r>
          </w:p>
        </w:tc>
        <w:tc>
          <w:tcPr>
            <w:tcW w:w="270" w:type="pct"/>
            <w:tcBorders>
              <w:top w:val="single" w:sz="4" w:space="0" w:color="auto"/>
              <w:left w:val="single" w:sz="4" w:space="0" w:color="auto"/>
              <w:bottom w:val="single" w:sz="4" w:space="0" w:color="auto"/>
              <w:right w:val="single" w:sz="4" w:space="0" w:color="auto"/>
            </w:tcBorders>
          </w:tcPr>
          <w:p w14:paraId="3396FD24" w14:textId="77777777" w:rsidR="00B65719" w:rsidRPr="00F43A8D" w:rsidRDefault="00B65719" w:rsidP="00D4666D"/>
        </w:tc>
        <w:tc>
          <w:tcPr>
            <w:tcW w:w="243" w:type="pct"/>
            <w:tcBorders>
              <w:top w:val="single" w:sz="4" w:space="0" w:color="auto"/>
              <w:left w:val="single" w:sz="4" w:space="0" w:color="auto"/>
              <w:bottom w:val="single" w:sz="4" w:space="0" w:color="auto"/>
              <w:right w:val="single" w:sz="4" w:space="0" w:color="auto"/>
            </w:tcBorders>
          </w:tcPr>
          <w:p w14:paraId="427A0DEB" w14:textId="77777777" w:rsidR="00B65719" w:rsidRDefault="00B65719" w:rsidP="00D4666D">
            <w:r>
              <w:t>3-2+5-4</w:t>
            </w:r>
          </w:p>
        </w:tc>
        <w:tc>
          <w:tcPr>
            <w:tcW w:w="176" w:type="pct"/>
            <w:tcBorders>
              <w:top w:val="single" w:sz="4" w:space="0" w:color="auto"/>
              <w:left w:val="single" w:sz="4" w:space="0" w:color="auto"/>
              <w:bottom w:val="single" w:sz="4" w:space="0" w:color="auto"/>
              <w:right w:val="single" w:sz="4" w:space="0" w:color="auto"/>
            </w:tcBorders>
          </w:tcPr>
          <w:p w14:paraId="5F74C0EB" w14:textId="77777777" w:rsidR="00B65719" w:rsidRPr="00F43A8D" w:rsidRDefault="00B65719"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1D19DB54" w14:textId="77777777" w:rsidR="00B65719" w:rsidRPr="00B65719" w:rsidRDefault="00B65719" w:rsidP="00D4666D">
            <w:r>
              <w:t>0503110 (для ФО – 0503110</w:t>
            </w:r>
            <w:r w:rsidRPr="00B65719">
              <w:t>f</w:t>
            </w:r>
            <w:r>
              <w:t>)</w:t>
            </w:r>
          </w:p>
        </w:tc>
        <w:tc>
          <w:tcPr>
            <w:tcW w:w="696" w:type="pct"/>
            <w:tcBorders>
              <w:top w:val="single" w:sz="4" w:space="0" w:color="auto"/>
              <w:left w:val="single" w:sz="4" w:space="0" w:color="auto"/>
              <w:bottom w:val="single" w:sz="4" w:space="0" w:color="auto"/>
              <w:right w:val="single" w:sz="4" w:space="0" w:color="auto"/>
            </w:tcBorders>
          </w:tcPr>
          <w:p w14:paraId="03FFE4D6" w14:textId="77777777" w:rsidR="00B65719" w:rsidRPr="00B65719" w:rsidRDefault="00B65719" w:rsidP="00B65719">
            <w:r>
              <w:t>%805140120281</w:t>
            </w:r>
          </w:p>
        </w:tc>
        <w:tc>
          <w:tcPr>
            <w:tcW w:w="300" w:type="pct"/>
            <w:tcBorders>
              <w:top w:val="single" w:sz="4" w:space="0" w:color="auto"/>
              <w:left w:val="single" w:sz="4" w:space="0" w:color="auto"/>
              <w:bottom w:val="single" w:sz="4" w:space="0" w:color="auto"/>
              <w:right w:val="single" w:sz="4" w:space="0" w:color="auto"/>
            </w:tcBorders>
          </w:tcPr>
          <w:p w14:paraId="0AFA8584" w14:textId="77777777" w:rsidR="00B65719" w:rsidRDefault="00B65719" w:rsidP="00D4666D"/>
        </w:tc>
        <w:tc>
          <w:tcPr>
            <w:tcW w:w="243" w:type="pct"/>
            <w:tcBorders>
              <w:top w:val="single" w:sz="4" w:space="0" w:color="auto"/>
              <w:left w:val="single" w:sz="4" w:space="0" w:color="auto"/>
              <w:bottom w:val="single" w:sz="4" w:space="0" w:color="auto"/>
              <w:right w:val="single" w:sz="4" w:space="0" w:color="auto"/>
            </w:tcBorders>
          </w:tcPr>
          <w:p w14:paraId="47E0CD07" w14:textId="77777777" w:rsidR="00B65719" w:rsidRPr="00F43A8D" w:rsidRDefault="00B65719" w:rsidP="00D4666D">
            <w:r>
              <w:t>2-3</w:t>
            </w:r>
          </w:p>
        </w:tc>
        <w:tc>
          <w:tcPr>
            <w:tcW w:w="363" w:type="pct"/>
            <w:tcBorders>
              <w:top w:val="single" w:sz="4" w:space="0" w:color="auto"/>
              <w:left w:val="single" w:sz="4" w:space="0" w:color="auto"/>
              <w:bottom w:val="single" w:sz="4" w:space="0" w:color="auto"/>
              <w:right w:val="single" w:sz="4" w:space="0" w:color="auto"/>
            </w:tcBorders>
          </w:tcPr>
          <w:p w14:paraId="1626689A" w14:textId="77777777" w:rsidR="00B65719" w:rsidRPr="00F43A8D" w:rsidRDefault="00B65719" w:rsidP="00D4666D">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5A87945D" w14:textId="77777777" w:rsidR="00B65719" w:rsidRDefault="00B65719" w:rsidP="00D4666D">
            <w:r>
              <w:t>П</w:t>
            </w:r>
          </w:p>
        </w:tc>
      </w:tr>
      <w:tr w:rsidR="00FD7DA4" w:rsidRPr="00F43A8D" w14:paraId="62AC033D" w14:textId="77777777" w:rsidTr="00F46C17">
        <w:tc>
          <w:tcPr>
            <w:tcW w:w="228" w:type="pct"/>
            <w:tcBorders>
              <w:top w:val="single" w:sz="4" w:space="0" w:color="auto"/>
              <w:left w:val="single" w:sz="4" w:space="0" w:color="auto"/>
              <w:bottom w:val="single" w:sz="4" w:space="0" w:color="auto"/>
              <w:right w:val="single" w:sz="4" w:space="0" w:color="auto"/>
            </w:tcBorders>
          </w:tcPr>
          <w:p w14:paraId="0AE23175" w14:textId="77777777" w:rsidR="00F02845" w:rsidRDefault="00F02845" w:rsidP="00D4666D">
            <w:pPr>
              <w:tabs>
                <w:tab w:val="left" w:pos="574"/>
              </w:tabs>
              <w:ind w:left="-135" w:right="-108"/>
              <w:jc w:val="center"/>
            </w:pPr>
            <w:r>
              <w:t xml:space="preserve">43 (МОУ ГРБС, МОУ  </w:t>
            </w:r>
            <w:r w:rsidR="001379BF">
              <w:t xml:space="preserve"> </w:t>
            </w:r>
            <w:r>
              <w:t xml:space="preserve">ФО, МОУ  </w:t>
            </w:r>
            <w:r w:rsidR="001379BF">
              <w:t xml:space="preserve"> </w:t>
            </w:r>
            <w:r>
              <w:t>ГВБФ)</w:t>
            </w:r>
          </w:p>
        </w:tc>
        <w:tc>
          <w:tcPr>
            <w:tcW w:w="321" w:type="pct"/>
            <w:tcBorders>
              <w:top w:val="single" w:sz="4" w:space="0" w:color="auto"/>
              <w:left w:val="single" w:sz="4" w:space="0" w:color="auto"/>
              <w:bottom w:val="single" w:sz="4" w:space="0" w:color="auto"/>
              <w:right w:val="single" w:sz="4" w:space="0" w:color="auto"/>
            </w:tcBorders>
          </w:tcPr>
          <w:p w14:paraId="22901618" w14:textId="77777777" w:rsidR="00F02845" w:rsidRPr="00F43A8D" w:rsidRDefault="00F02845" w:rsidP="00D4666D">
            <w:r>
              <w:t>0503710</w:t>
            </w:r>
          </w:p>
          <w:p w14:paraId="0CAC603A" w14:textId="77777777" w:rsidR="00F02845" w:rsidRDefault="00F02845" w:rsidP="00D4666D"/>
        </w:tc>
        <w:tc>
          <w:tcPr>
            <w:tcW w:w="526" w:type="pct"/>
            <w:tcBorders>
              <w:top w:val="single" w:sz="4" w:space="0" w:color="auto"/>
              <w:left w:val="single" w:sz="4" w:space="0" w:color="auto"/>
              <w:bottom w:val="single" w:sz="4" w:space="0" w:color="auto"/>
              <w:right w:val="single" w:sz="4" w:space="0" w:color="auto"/>
            </w:tcBorders>
          </w:tcPr>
          <w:p w14:paraId="4BF44BD0" w14:textId="77777777" w:rsidR="00F02845" w:rsidRPr="00F43A8D" w:rsidRDefault="00F02845" w:rsidP="00F02845">
            <w:r>
              <w:t>%806Х40120251</w:t>
            </w:r>
          </w:p>
        </w:tc>
        <w:tc>
          <w:tcPr>
            <w:tcW w:w="270" w:type="pct"/>
            <w:tcBorders>
              <w:top w:val="single" w:sz="4" w:space="0" w:color="auto"/>
              <w:left w:val="single" w:sz="4" w:space="0" w:color="auto"/>
              <w:bottom w:val="single" w:sz="4" w:space="0" w:color="auto"/>
              <w:right w:val="single" w:sz="4" w:space="0" w:color="auto"/>
            </w:tcBorders>
          </w:tcPr>
          <w:p w14:paraId="760D53FC" w14:textId="77777777" w:rsidR="00F02845" w:rsidRPr="00F43A8D" w:rsidRDefault="00F02845" w:rsidP="00D4666D"/>
        </w:tc>
        <w:tc>
          <w:tcPr>
            <w:tcW w:w="243" w:type="pct"/>
            <w:tcBorders>
              <w:top w:val="single" w:sz="4" w:space="0" w:color="auto"/>
              <w:left w:val="single" w:sz="4" w:space="0" w:color="auto"/>
              <w:bottom w:val="single" w:sz="4" w:space="0" w:color="auto"/>
              <w:right w:val="single" w:sz="4" w:space="0" w:color="auto"/>
            </w:tcBorders>
          </w:tcPr>
          <w:p w14:paraId="785BDA30" w14:textId="77777777" w:rsidR="00F02845" w:rsidRDefault="00F02845" w:rsidP="00D4666D">
            <w:r>
              <w:t>2-3+4-5</w:t>
            </w:r>
          </w:p>
        </w:tc>
        <w:tc>
          <w:tcPr>
            <w:tcW w:w="176" w:type="pct"/>
            <w:tcBorders>
              <w:top w:val="single" w:sz="4" w:space="0" w:color="auto"/>
              <w:left w:val="single" w:sz="4" w:space="0" w:color="auto"/>
              <w:bottom w:val="single" w:sz="4" w:space="0" w:color="auto"/>
              <w:right w:val="single" w:sz="4" w:space="0" w:color="auto"/>
            </w:tcBorders>
          </w:tcPr>
          <w:p w14:paraId="76CE5626" w14:textId="77777777" w:rsidR="00F02845" w:rsidRPr="00F43A8D" w:rsidRDefault="00F02845"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64CBF39A" w14:textId="77777777" w:rsidR="00F02845" w:rsidRPr="00B65719" w:rsidRDefault="00F02845" w:rsidP="00D4666D">
            <w:r>
              <w:t>0503110 (для ФО – 0503110</w:t>
            </w:r>
            <w:r w:rsidRPr="00B65719">
              <w:t>f</w:t>
            </w:r>
            <w:r>
              <w:t>)</w:t>
            </w:r>
          </w:p>
        </w:tc>
        <w:tc>
          <w:tcPr>
            <w:tcW w:w="696" w:type="pct"/>
            <w:tcBorders>
              <w:top w:val="single" w:sz="4" w:space="0" w:color="auto"/>
              <w:left w:val="single" w:sz="4" w:space="0" w:color="auto"/>
              <w:bottom w:val="single" w:sz="4" w:space="0" w:color="auto"/>
              <w:right w:val="single" w:sz="4" w:space="0" w:color="auto"/>
            </w:tcBorders>
          </w:tcPr>
          <w:p w14:paraId="7F4D4843" w14:textId="77777777" w:rsidR="00F02845" w:rsidRPr="00B65719" w:rsidRDefault="00F02845" w:rsidP="00F02845">
            <w:r w:rsidRPr="00B65719">
              <w:t>%</w:t>
            </w:r>
            <w:r>
              <w:t>197140110189 + %197140110191</w:t>
            </w:r>
          </w:p>
        </w:tc>
        <w:tc>
          <w:tcPr>
            <w:tcW w:w="300" w:type="pct"/>
            <w:tcBorders>
              <w:top w:val="single" w:sz="4" w:space="0" w:color="auto"/>
              <w:left w:val="single" w:sz="4" w:space="0" w:color="auto"/>
              <w:bottom w:val="single" w:sz="4" w:space="0" w:color="auto"/>
              <w:right w:val="single" w:sz="4" w:space="0" w:color="auto"/>
            </w:tcBorders>
          </w:tcPr>
          <w:p w14:paraId="52DA3311" w14:textId="77777777" w:rsidR="00F02845" w:rsidRDefault="00F02845" w:rsidP="00D4666D"/>
        </w:tc>
        <w:tc>
          <w:tcPr>
            <w:tcW w:w="243" w:type="pct"/>
            <w:tcBorders>
              <w:top w:val="single" w:sz="4" w:space="0" w:color="auto"/>
              <w:left w:val="single" w:sz="4" w:space="0" w:color="auto"/>
              <w:bottom w:val="single" w:sz="4" w:space="0" w:color="auto"/>
              <w:right w:val="single" w:sz="4" w:space="0" w:color="auto"/>
            </w:tcBorders>
          </w:tcPr>
          <w:p w14:paraId="17E5EF6A" w14:textId="77777777" w:rsidR="00F02845" w:rsidRPr="00F43A8D" w:rsidRDefault="00F02845" w:rsidP="00D4666D">
            <w:r>
              <w:t>3-2</w:t>
            </w:r>
          </w:p>
        </w:tc>
        <w:tc>
          <w:tcPr>
            <w:tcW w:w="363" w:type="pct"/>
            <w:tcBorders>
              <w:top w:val="single" w:sz="4" w:space="0" w:color="auto"/>
              <w:left w:val="single" w:sz="4" w:space="0" w:color="auto"/>
              <w:bottom w:val="single" w:sz="4" w:space="0" w:color="auto"/>
              <w:right w:val="single" w:sz="4" w:space="0" w:color="auto"/>
            </w:tcBorders>
          </w:tcPr>
          <w:p w14:paraId="6B1E7FFC" w14:textId="77777777" w:rsidR="00F02845" w:rsidRPr="00F43A8D" w:rsidRDefault="00F02845" w:rsidP="00D4666D">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0C20D585" w14:textId="77777777" w:rsidR="00F02845" w:rsidRDefault="00F02845" w:rsidP="00D4666D">
            <w:r>
              <w:t>П</w:t>
            </w:r>
          </w:p>
        </w:tc>
      </w:tr>
      <w:tr w:rsidR="00FD7DA4" w:rsidRPr="00F43A8D" w14:paraId="0914B8F2" w14:textId="77777777" w:rsidTr="00F46C17">
        <w:tc>
          <w:tcPr>
            <w:tcW w:w="228" w:type="pct"/>
            <w:tcBorders>
              <w:top w:val="single" w:sz="4" w:space="0" w:color="auto"/>
              <w:left w:val="single" w:sz="4" w:space="0" w:color="auto"/>
              <w:bottom w:val="single" w:sz="4" w:space="0" w:color="auto"/>
              <w:right w:val="single" w:sz="4" w:space="0" w:color="auto"/>
            </w:tcBorders>
          </w:tcPr>
          <w:p w14:paraId="7C0536A3" w14:textId="77777777" w:rsidR="00F02845" w:rsidRDefault="00F02845" w:rsidP="00D4666D">
            <w:pPr>
              <w:tabs>
                <w:tab w:val="left" w:pos="574"/>
              </w:tabs>
              <w:ind w:left="-135" w:right="-108"/>
              <w:jc w:val="center"/>
            </w:pPr>
            <w:r>
              <w:t xml:space="preserve">44 (МОУ ГРБС, МОУ  </w:t>
            </w:r>
            <w:r w:rsidR="001379BF">
              <w:t xml:space="preserve"> </w:t>
            </w:r>
            <w:r>
              <w:t xml:space="preserve">ФО, МОУ  </w:t>
            </w:r>
            <w:r w:rsidR="001379BF">
              <w:t xml:space="preserve"> </w:t>
            </w:r>
            <w:r>
              <w:t>ГВБФ)</w:t>
            </w:r>
          </w:p>
        </w:tc>
        <w:tc>
          <w:tcPr>
            <w:tcW w:w="321" w:type="pct"/>
            <w:tcBorders>
              <w:top w:val="single" w:sz="4" w:space="0" w:color="auto"/>
              <w:left w:val="single" w:sz="4" w:space="0" w:color="auto"/>
              <w:bottom w:val="single" w:sz="4" w:space="0" w:color="auto"/>
              <w:right w:val="single" w:sz="4" w:space="0" w:color="auto"/>
            </w:tcBorders>
          </w:tcPr>
          <w:p w14:paraId="6F0E189A" w14:textId="77777777" w:rsidR="00F02845" w:rsidRPr="00F43A8D" w:rsidRDefault="00F02845" w:rsidP="00D4666D">
            <w:r>
              <w:t>0503710</w:t>
            </w:r>
          </w:p>
          <w:p w14:paraId="0AD2C2DC" w14:textId="77777777" w:rsidR="00F02845" w:rsidRDefault="00F02845" w:rsidP="00D4666D"/>
        </w:tc>
        <w:tc>
          <w:tcPr>
            <w:tcW w:w="526" w:type="pct"/>
            <w:tcBorders>
              <w:top w:val="single" w:sz="4" w:space="0" w:color="auto"/>
              <w:left w:val="single" w:sz="4" w:space="0" w:color="auto"/>
              <w:bottom w:val="single" w:sz="4" w:space="0" w:color="auto"/>
              <w:right w:val="single" w:sz="4" w:space="0" w:color="auto"/>
            </w:tcBorders>
          </w:tcPr>
          <w:p w14:paraId="528A2F96" w14:textId="77777777" w:rsidR="00F02845" w:rsidRPr="00F43A8D" w:rsidRDefault="00F02845" w:rsidP="00F02845">
            <w:r>
              <w:t>%806Х40120254</w:t>
            </w:r>
          </w:p>
        </w:tc>
        <w:tc>
          <w:tcPr>
            <w:tcW w:w="270" w:type="pct"/>
            <w:tcBorders>
              <w:top w:val="single" w:sz="4" w:space="0" w:color="auto"/>
              <w:left w:val="single" w:sz="4" w:space="0" w:color="auto"/>
              <w:bottom w:val="single" w:sz="4" w:space="0" w:color="auto"/>
              <w:right w:val="single" w:sz="4" w:space="0" w:color="auto"/>
            </w:tcBorders>
          </w:tcPr>
          <w:p w14:paraId="1A507A24" w14:textId="77777777" w:rsidR="00F02845" w:rsidRPr="00F43A8D" w:rsidRDefault="00F02845" w:rsidP="00D4666D"/>
        </w:tc>
        <w:tc>
          <w:tcPr>
            <w:tcW w:w="243" w:type="pct"/>
            <w:tcBorders>
              <w:top w:val="single" w:sz="4" w:space="0" w:color="auto"/>
              <w:left w:val="single" w:sz="4" w:space="0" w:color="auto"/>
              <w:bottom w:val="single" w:sz="4" w:space="0" w:color="auto"/>
              <w:right w:val="single" w:sz="4" w:space="0" w:color="auto"/>
            </w:tcBorders>
          </w:tcPr>
          <w:p w14:paraId="1C6A7918" w14:textId="77777777" w:rsidR="00F02845" w:rsidRDefault="00F02845" w:rsidP="00D4666D">
            <w:r>
              <w:t>2-3+4-5</w:t>
            </w:r>
          </w:p>
        </w:tc>
        <w:tc>
          <w:tcPr>
            <w:tcW w:w="176" w:type="pct"/>
            <w:tcBorders>
              <w:top w:val="single" w:sz="4" w:space="0" w:color="auto"/>
              <w:left w:val="single" w:sz="4" w:space="0" w:color="auto"/>
              <w:bottom w:val="single" w:sz="4" w:space="0" w:color="auto"/>
              <w:right w:val="single" w:sz="4" w:space="0" w:color="auto"/>
            </w:tcBorders>
          </w:tcPr>
          <w:p w14:paraId="3BB4422B" w14:textId="77777777" w:rsidR="00F02845" w:rsidRPr="00F43A8D" w:rsidRDefault="00F02845"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0D5B4B28" w14:textId="77777777" w:rsidR="00F02845" w:rsidRPr="00B65719" w:rsidRDefault="00F02845" w:rsidP="00D4666D">
            <w:r>
              <w:t>0503110 (для ФО – 0503110</w:t>
            </w:r>
            <w:r w:rsidRPr="00B65719">
              <w:t>f</w:t>
            </w:r>
            <w:r>
              <w:t>)</w:t>
            </w:r>
          </w:p>
        </w:tc>
        <w:tc>
          <w:tcPr>
            <w:tcW w:w="696" w:type="pct"/>
            <w:tcBorders>
              <w:top w:val="single" w:sz="4" w:space="0" w:color="auto"/>
              <w:left w:val="single" w:sz="4" w:space="0" w:color="auto"/>
              <w:bottom w:val="single" w:sz="4" w:space="0" w:color="auto"/>
              <w:right w:val="single" w:sz="4" w:space="0" w:color="auto"/>
            </w:tcBorders>
          </w:tcPr>
          <w:p w14:paraId="025F07B7" w14:textId="77777777" w:rsidR="00F02845" w:rsidRPr="00B65719" w:rsidRDefault="00F02845" w:rsidP="00F02845">
            <w:r>
              <w:t>%197140110195</w:t>
            </w:r>
          </w:p>
        </w:tc>
        <w:tc>
          <w:tcPr>
            <w:tcW w:w="300" w:type="pct"/>
            <w:tcBorders>
              <w:top w:val="single" w:sz="4" w:space="0" w:color="auto"/>
              <w:left w:val="single" w:sz="4" w:space="0" w:color="auto"/>
              <w:bottom w:val="single" w:sz="4" w:space="0" w:color="auto"/>
              <w:right w:val="single" w:sz="4" w:space="0" w:color="auto"/>
            </w:tcBorders>
          </w:tcPr>
          <w:p w14:paraId="12B7A437" w14:textId="77777777" w:rsidR="00F02845" w:rsidRDefault="00F02845" w:rsidP="00D4666D"/>
        </w:tc>
        <w:tc>
          <w:tcPr>
            <w:tcW w:w="243" w:type="pct"/>
            <w:tcBorders>
              <w:top w:val="single" w:sz="4" w:space="0" w:color="auto"/>
              <w:left w:val="single" w:sz="4" w:space="0" w:color="auto"/>
              <w:bottom w:val="single" w:sz="4" w:space="0" w:color="auto"/>
              <w:right w:val="single" w:sz="4" w:space="0" w:color="auto"/>
            </w:tcBorders>
          </w:tcPr>
          <w:p w14:paraId="2A239652" w14:textId="77777777" w:rsidR="00F02845" w:rsidRPr="00F43A8D" w:rsidRDefault="00F02845" w:rsidP="00D4666D">
            <w:r>
              <w:t>3-2</w:t>
            </w:r>
          </w:p>
        </w:tc>
        <w:tc>
          <w:tcPr>
            <w:tcW w:w="363" w:type="pct"/>
            <w:tcBorders>
              <w:top w:val="single" w:sz="4" w:space="0" w:color="auto"/>
              <w:left w:val="single" w:sz="4" w:space="0" w:color="auto"/>
              <w:bottom w:val="single" w:sz="4" w:space="0" w:color="auto"/>
              <w:right w:val="single" w:sz="4" w:space="0" w:color="auto"/>
            </w:tcBorders>
          </w:tcPr>
          <w:p w14:paraId="324A8515" w14:textId="77777777" w:rsidR="00F02845" w:rsidRPr="00F43A8D" w:rsidRDefault="00F02845" w:rsidP="00D4666D">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6FE0406E" w14:textId="77777777" w:rsidR="00F02845" w:rsidRDefault="00F02845" w:rsidP="00D4666D">
            <w:r>
              <w:t>П</w:t>
            </w:r>
          </w:p>
        </w:tc>
      </w:tr>
      <w:tr w:rsidR="00FD7DA4" w:rsidRPr="00F43A8D" w14:paraId="5040D0E5" w14:textId="77777777" w:rsidTr="00F46C17">
        <w:tc>
          <w:tcPr>
            <w:tcW w:w="228" w:type="pct"/>
            <w:tcBorders>
              <w:top w:val="single" w:sz="4" w:space="0" w:color="auto"/>
              <w:left w:val="single" w:sz="4" w:space="0" w:color="auto"/>
              <w:bottom w:val="single" w:sz="4" w:space="0" w:color="auto"/>
              <w:right w:val="single" w:sz="4" w:space="0" w:color="auto"/>
            </w:tcBorders>
          </w:tcPr>
          <w:p w14:paraId="7B07CE7D" w14:textId="77777777" w:rsidR="00F02845" w:rsidRDefault="00F02845" w:rsidP="001379BF">
            <w:pPr>
              <w:tabs>
                <w:tab w:val="left" w:pos="574"/>
              </w:tabs>
              <w:ind w:left="-135" w:right="-108"/>
              <w:jc w:val="center"/>
            </w:pPr>
            <w:r>
              <w:t xml:space="preserve">45 (МОУ ГРБС, </w:t>
            </w:r>
            <w:r w:rsidR="00FD7DA4">
              <w:t xml:space="preserve">МОУ </w:t>
            </w:r>
            <w:r>
              <w:t xml:space="preserve">ФО, </w:t>
            </w:r>
            <w:r w:rsidR="00FD7DA4">
              <w:t xml:space="preserve">МОУ </w:t>
            </w:r>
            <w:r>
              <w:t>ГВБФ)</w:t>
            </w:r>
          </w:p>
        </w:tc>
        <w:tc>
          <w:tcPr>
            <w:tcW w:w="321" w:type="pct"/>
            <w:tcBorders>
              <w:top w:val="single" w:sz="4" w:space="0" w:color="auto"/>
              <w:left w:val="single" w:sz="4" w:space="0" w:color="auto"/>
              <w:bottom w:val="single" w:sz="4" w:space="0" w:color="auto"/>
              <w:right w:val="single" w:sz="4" w:space="0" w:color="auto"/>
            </w:tcBorders>
          </w:tcPr>
          <w:p w14:paraId="7589828D" w14:textId="77777777" w:rsidR="00F02845" w:rsidRPr="00F43A8D" w:rsidRDefault="00F02845" w:rsidP="00D4666D">
            <w:r>
              <w:t>0503710</w:t>
            </w:r>
          </w:p>
          <w:p w14:paraId="37623FDA" w14:textId="77777777" w:rsidR="00F02845" w:rsidRDefault="00F02845" w:rsidP="00D4666D"/>
        </w:tc>
        <w:tc>
          <w:tcPr>
            <w:tcW w:w="526" w:type="pct"/>
            <w:tcBorders>
              <w:top w:val="single" w:sz="4" w:space="0" w:color="auto"/>
              <w:left w:val="single" w:sz="4" w:space="0" w:color="auto"/>
              <w:bottom w:val="single" w:sz="4" w:space="0" w:color="auto"/>
              <w:right w:val="single" w:sz="4" w:space="0" w:color="auto"/>
            </w:tcBorders>
          </w:tcPr>
          <w:p w14:paraId="4F3865F0" w14:textId="77777777" w:rsidR="00F02845" w:rsidRPr="00F43A8D" w:rsidRDefault="00F02845" w:rsidP="00F02845">
            <w:r w:rsidRPr="00B65719">
              <w:t>%</w:t>
            </w:r>
            <w:r>
              <w:t>196Х40110189 + %196Х40110191</w:t>
            </w:r>
          </w:p>
        </w:tc>
        <w:tc>
          <w:tcPr>
            <w:tcW w:w="270" w:type="pct"/>
            <w:tcBorders>
              <w:top w:val="single" w:sz="4" w:space="0" w:color="auto"/>
              <w:left w:val="single" w:sz="4" w:space="0" w:color="auto"/>
              <w:bottom w:val="single" w:sz="4" w:space="0" w:color="auto"/>
              <w:right w:val="single" w:sz="4" w:space="0" w:color="auto"/>
            </w:tcBorders>
          </w:tcPr>
          <w:p w14:paraId="41AB7690" w14:textId="77777777" w:rsidR="00F02845" w:rsidRPr="00F43A8D" w:rsidRDefault="00F02845" w:rsidP="00D4666D"/>
        </w:tc>
        <w:tc>
          <w:tcPr>
            <w:tcW w:w="243" w:type="pct"/>
            <w:tcBorders>
              <w:top w:val="single" w:sz="4" w:space="0" w:color="auto"/>
              <w:left w:val="single" w:sz="4" w:space="0" w:color="auto"/>
              <w:bottom w:val="single" w:sz="4" w:space="0" w:color="auto"/>
              <w:right w:val="single" w:sz="4" w:space="0" w:color="auto"/>
            </w:tcBorders>
          </w:tcPr>
          <w:p w14:paraId="69F04C00" w14:textId="77777777" w:rsidR="00F02845" w:rsidRDefault="00F02845" w:rsidP="00D4666D">
            <w:r>
              <w:t>3-2+5-4</w:t>
            </w:r>
          </w:p>
        </w:tc>
        <w:tc>
          <w:tcPr>
            <w:tcW w:w="176" w:type="pct"/>
            <w:tcBorders>
              <w:top w:val="single" w:sz="4" w:space="0" w:color="auto"/>
              <w:left w:val="single" w:sz="4" w:space="0" w:color="auto"/>
              <w:bottom w:val="single" w:sz="4" w:space="0" w:color="auto"/>
              <w:right w:val="single" w:sz="4" w:space="0" w:color="auto"/>
            </w:tcBorders>
          </w:tcPr>
          <w:p w14:paraId="42A08619" w14:textId="77777777" w:rsidR="00F02845" w:rsidRPr="00F43A8D" w:rsidRDefault="00F02845"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23454EB7" w14:textId="77777777" w:rsidR="00F02845" w:rsidRPr="00B65719" w:rsidRDefault="00F02845" w:rsidP="00D4666D">
            <w:r>
              <w:t>0503110 (для ФО – 0503110</w:t>
            </w:r>
            <w:r w:rsidRPr="00B65719">
              <w:t>f</w:t>
            </w:r>
            <w:r>
              <w:t>)</w:t>
            </w:r>
          </w:p>
        </w:tc>
        <w:tc>
          <w:tcPr>
            <w:tcW w:w="696" w:type="pct"/>
            <w:tcBorders>
              <w:top w:val="single" w:sz="4" w:space="0" w:color="auto"/>
              <w:left w:val="single" w:sz="4" w:space="0" w:color="auto"/>
              <w:bottom w:val="single" w:sz="4" w:space="0" w:color="auto"/>
              <w:right w:val="single" w:sz="4" w:space="0" w:color="auto"/>
            </w:tcBorders>
          </w:tcPr>
          <w:p w14:paraId="34E98FF5" w14:textId="77777777" w:rsidR="00F02845" w:rsidRPr="00B65719" w:rsidRDefault="00F02845" w:rsidP="00F02845">
            <w:r>
              <w:t>%807140120251</w:t>
            </w:r>
          </w:p>
        </w:tc>
        <w:tc>
          <w:tcPr>
            <w:tcW w:w="300" w:type="pct"/>
            <w:tcBorders>
              <w:top w:val="single" w:sz="4" w:space="0" w:color="auto"/>
              <w:left w:val="single" w:sz="4" w:space="0" w:color="auto"/>
              <w:bottom w:val="single" w:sz="4" w:space="0" w:color="auto"/>
              <w:right w:val="single" w:sz="4" w:space="0" w:color="auto"/>
            </w:tcBorders>
          </w:tcPr>
          <w:p w14:paraId="7F447CCC" w14:textId="77777777" w:rsidR="00F02845" w:rsidRDefault="00F02845" w:rsidP="00D4666D"/>
        </w:tc>
        <w:tc>
          <w:tcPr>
            <w:tcW w:w="243" w:type="pct"/>
            <w:tcBorders>
              <w:top w:val="single" w:sz="4" w:space="0" w:color="auto"/>
              <w:left w:val="single" w:sz="4" w:space="0" w:color="auto"/>
              <w:bottom w:val="single" w:sz="4" w:space="0" w:color="auto"/>
              <w:right w:val="single" w:sz="4" w:space="0" w:color="auto"/>
            </w:tcBorders>
          </w:tcPr>
          <w:p w14:paraId="0174934D" w14:textId="77777777" w:rsidR="00F02845" w:rsidRPr="00F43A8D" w:rsidRDefault="00F02845" w:rsidP="00D4666D">
            <w:r>
              <w:t>2-3</w:t>
            </w:r>
          </w:p>
        </w:tc>
        <w:tc>
          <w:tcPr>
            <w:tcW w:w="363" w:type="pct"/>
            <w:tcBorders>
              <w:top w:val="single" w:sz="4" w:space="0" w:color="auto"/>
              <w:left w:val="single" w:sz="4" w:space="0" w:color="auto"/>
              <w:bottom w:val="single" w:sz="4" w:space="0" w:color="auto"/>
              <w:right w:val="single" w:sz="4" w:space="0" w:color="auto"/>
            </w:tcBorders>
          </w:tcPr>
          <w:p w14:paraId="7043A7BE" w14:textId="77777777" w:rsidR="00F02845" w:rsidRPr="00F43A8D" w:rsidRDefault="00F02845" w:rsidP="00D4666D">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6E871BC2" w14:textId="77777777" w:rsidR="00F02845" w:rsidRDefault="00F02845" w:rsidP="00D4666D">
            <w:r>
              <w:t>П</w:t>
            </w:r>
          </w:p>
        </w:tc>
      </w:tr>
      <w:tr w:rsidR="00FD7DA4" w:rsidRPr="00F43A8D" w14:paraId="451DC402" w14:textId="77777777" w:rsidTr="00F46C17">
        <w:tc>
          <w:tcPr>
            <w:tcW w:w="228" w:type="pct"/>
            <w:tcBorders>
              <w:top w:val="single" w:sz="4" w:space="0" w:color="auto"/>
              <w:left w:val="single" w:sz="4" w:space="0" w:color="auto"/>
              <w:bottom w:val="single" w:sz="4" w:space="0" w:color="auto"/>
              <w:right w:val="single" w:sz="4" w:space="0" w:color="auto"/>
            </w:tcBorders>
          </w:tcPr>
          <w:p w14:paraId="619ABEED" w14:textId="77777777" w:rsidR="00F02845" w:rsidRDefault="00F02845" w:rsidP="00F02845">
            <w:pPr>
              <w:tabs>
                <w:tab w:val="left" w:pos="574"/>
              </w:tabs>
              <w:ind w:left="-135" w:right="-108"/>
              <w:jc w:val="center"/>
            </w:pPr>
            <w:r>
              <w:t xml:space="preserve">46 (МОУ ГРБС, </w:t>
            </w:r>
            <w:r w:rsidR="00FD7DA4">
              <w:t xml:space="preserve">МОУ </w:t>
            </w:r>
            <w:r>
              <w:t xml:space="preserve">ФО, </w:t>
            </w:r>
            <w:r w:rsidR="00FD7DA4">
              <w:t xml:space="preserve">МОУ </w:t>
            </w:r>
            <w:r>
              <w:t>ГВБФ)</w:t>
            </w:r>
          </w:p>
        </w:tc>
        <w:tc>
          <w:tcPr>
            <w:tcW w:w="321" w:type="pct"/>
            <w:tcBorders>
              <w:top w:val="single" w:sz="4" w:space="0" w:color="auto"/>
              <w:left w:val="single" w:sz="4" w:space="0" w:color="auto"/>
              <w:bottom w:val="single" w:sz="4" w:space="0" w:color="auto"/>
              <w:right w:val="single" w:sz="4" w:space="0" w:color="auto"/>
            </w:tcBorders>
          </w:tcPr>
          <w:p w14:paraId="089B6CDB" w14:textId="77777777" w:rsidR="00F02845" w:rsidRPr="00F43A8D" w:rsidRDefault="00F02845" w:rsidP="00D4666D">
            <w:r>
              <w:t>0503710</w:t>
            </w:r>
          </w:p>
          <w:p w14:paraId="4DABD078" w14:textId="77777777" w:rsidR="00F02845" w:rsidRDefault="00F02845" w:rsidP="00D4666D"/>
        </w:tc>
        <w:tc>
          <w:tcPr>
            <w:tcW w:w="526" w:type="pct"/>
            <w:tcBorders>
              <w:top w:val="single" w:sz="4" w:space="0" w:color="auto"/>
              <w:left w:val="single" w:sz="4" w:space="0" w:color="auto"/>
              <w:bottom w:val="single" w:sz="4" w:space="0" w:color="auto"/>
              <w:right w:val="single" w:sz="4" w:space="0" w:color="auto"/>
            </w:tcBorders>
          </w:tcPr>
          <w:p w14:paraId="53696D4D" w14:textId="77777777" w:rsidR="00F02845" w:rsidRPr="00F43A8D" w:rsidRDefault="00F02845" w:rsidP="00F02845">
            <w:r>
              <w:t>%196Х40110195</w:t>
            </w:r>
          </w:p>
        </w:tc>
        <w:tc>
          <w:tcPr>
            <w:tcW w:w="270" w:type="pct"/>
            <w:tcBorders>
              <w:top w:val="single" w:sz="4" w:space="0" w:color="auto"/>
              <w:left w:val="single" w:sz="4" w:space="0" w:color="auto"/>
              <w:bottom w:val="single" w:sz="4" w:space="0" w:color="auto"/>
              <w:right w:val="single" w:sz="4" w:space="0" w:color="auto"/>
            </w:tcBorders>
          </w:tcPr>
          <w:p w14:paraId="0E92F76C" w14:textId="77777777" w:rsidR="00F02845" w:rsidRPr="00F43A8D" w:rsidRDefault="00F02845" w:rsidP="00D4666D"/>
        </w:tc>
        <w:tc>
          <w:tcPr>
            <w:tcW w:w="243" w:type="pct"/>
            <w:tcBorders>
              <w:top w:val="single" w:sz="4" w:space="0" w:color="auto"/>
              <w:left w:val="single" w:sz="4" w:space="0" w:color="auto"/>
              <w:bottom w:val="single" w:sz="4" w:space="0" w:color="auto"/>
              <w:right w:val="single" w:sz="4" w:space="0" w:color="auto"/>
            </w:tcBorders>
          </w:tcPr>
          <w:p w14:paraId="372A928C" w14:textId="77777777" w:rsidR="00F02845" w:rsidRDefault="00F02845" w:rsidP="00D4666D">
            <w:r>
              <w:t>3-2+5-4</w:t>
            </w:r>
          </w:p>
        </w:tc>
        <w:tc>
          <w:tcPr>
            <w:tcW w:w="176" w:type="pct"/>
            <w:tcBorders>
              <w:top w:val="single" w:sz="4" w:space="0" w:color="auto"/>
              <w:left w:val="single" w:sz="4" w:space="0" w:color="auto"/>
              <w:bottom w:val="single" w:sz="4" w:space="0" w:color="auto"/>
              <w:right w:val="single" w:sz="4" w:space="0" w:color="auto"/>
            </w:tcBorders>
          </w:tcPr>
          <w:p w14:paraId="7744D40E" w14:textId="77777777" w:rsidR="00F02845" w:rsidRPr="00F43A8D" w:rsidRDefault="00F02845" w:rsidP="00D4666D">
            <w:r w:rsidRPr="00F43A8D">
              <w:t>=</w:t>
            </w:r>
          </w:p>
        </w:tc>
        <w:tc>
          <w:tcPr>
            <w:tcW w:w="422" w:type="pct"/>
            <w:tcBorders>
              <w:top w:val="single" w:sz="4" w:space="0" w:color="auto"/>
              <w:left w:val="single" w:sz="4" w:space="0" w:color="auto"/>
              <w:bottom w:val="single" w:sz="4" w:space="0" w:color="auto"/>
              <w:right w:val="single" w:sz="4" w:space="0" w:color="auto"/>
            </w:tcBorders>
          </w:tcPr>
          <w:p w14:paraId="26881D11" w14:textId="77777777" w:rsidR="00F02845" w:rsidRPr="00B65719" w:rsidRDefault="00F02845" w:rsidP="00D4666D">
            <w:r>
              <w:t>0503110 (для ФО – 0503110</w:t>
            </w:r>
            <w:r w:rsidRPr="00B65719">
              <w:t>f</w:t>
            </w:r>
            <w:r>
              <w:t>)</w:t>
            </w:r>
          </w:p>
        </w:tc>
        <w:tc>
          <w:tcPr>
            <w:tcW w:w="696" w:type="pct"/>
            <w:tcBorders>
              <w:top w:val="single" w:sz="4" w:space="0" w:color="auto"/>
              <w:left w:val="single" w:sz="4" w:space="0" w:color="auto"/>
              <w:bottom w:val="single" w:sz="4" w:space="0" w:color="auto"/>
              <w:right w:val="single" w:sz="4" w:space="0" w:color="auto"/>
            </w:tcBorders>
          </w:tcPr>
          <w:p w14:paraId="4ECFD1F1" w14:textId="77777777" w:rsidR="00F02845" w:rsidRPr="00B65719" w:rsidRDefault="00F02845" w:rsidP="00F02845">
            <w:r>
              <w:t>%807140120254</w:t>
            </w:r>
          </w:p>
        </w:tc>
        <w:tc>
          <w:tcPr>
            <w:tcW w:w="300" w:type="pct"/>
            <w:tcBorders>
              <w:top w:val="single" w:sz="4" w:space="0" w:color="auto"/>
              <w:left w:val="single" w:sz="4" w:space="0" w:color="auto"/>
              <w:bottom w:val="single" w:sz="4" w:space="0" w:color="auto"/>
              <w:right w:val="single" w:sz="4" w:space="0" w:color="auto"/>
            </w:tcBorders>
          </w:tcPr>
          <w:p w14:paraId="15B5F04E" w14:textId="77777777" w:rsidR="00F02845" w:rsidRDefault="00F02845" w:rsidP="00D4666D"/>
        </w:tc>
        <w:tc>
          <w:tcPr>
            <w:tcW w:w="243" w:type="pct"/>
            <w:tcBorders>
              <w:top w:val="single" w:sz="4" w:space="0" w:color="auto"/>
              <w:left w:val="single" w:sz="4" w:space="0" w:color="auto"/>
              <w:bottom w:val="single" w:sz="4" w:space="0" w:color="auto"/>
              <w:right w:val="single" w:sz="4" w:space="0" w:color="auto"/>
            </w:tcBorders>
          </w:tcPr>
          <w:p w14:paraId="7FD0AD6F" w14:textId="77777777" w:rsidR="00F02845" w:rsidRPr="00F43A8D" w:rsidRDefault="00F02845" w:rsidP="00D4666D">
            <w:r>
              <w:t>2-3</w:t>
            </w:r>
          </w:p>
        </w:tc>
        <w:tc>
          <w:tcPr>
            <w:tcW w:w="363" w:type="pct"/>
            <w:tcBorders>
              <w:top w:val="single" w:sz="4" w:space="0" w:color="auto"/>
              <w:left w:val="single" w:sz="4" w:space="0" w:color="auto"/>
              <w:bottom w:val="single" w:sz="4" w:space="0" w:color="auto"/>
              <w:right w:val="single" w:sz="4" w:space="0" w:color="auto"/>
            </w:tcBorders>
          </w:tcPr>
          <w:p w14:paraId="039A7802" w14:textId="77777777" w:rsidR="00F02845" w:rsidRPr="00F43A8D" w:rsidRDefault="00F02845" w:rsidP="00D4666D">
            <w:r w:rsidRPr="00F43A8D">
              <w:t xml:space="preserve">Имеются отклонения по </w:t>
            </w:r>
            <w:r>
              <w:t>передачам НФА, ФА, ФО, требующие пояснений</w:t>
            </w:r>
          </w:p>
        </w:tc>
        <w:tc>
          <w:tcPr>
            <w:tcW w:w="1211" w:type="pct"/>
            <w:tcBorders>
              <w:top w:val="single" w:sz="4" w:space="0" w:color="auto"/>
              <w:left w:val="single" w:sz="4" w:space="0" w:color="auto"/>
              <w:bottom w:val="single" w:sz="4" w:space="0" w:color="auto"/>
              <w:right w:val="single" w:sz="4" w:space="0" w:color="auto"/>
            </w:tcBorders>
          </w:tcPr>
          <w:p w14:paraId="57FAA1CB" w14:textId="77777777" w:rsidR="00F02845" w:rsidRDefault="00F02845" w:rsidP="00D4666D">
            <w:r>
              <w:t>П</w:t>
            </w:r>
          </w:p>
        </w:tc>
      </w:tr>
    </w:tbl>
    <w:p w14:paraId="21F563B6" w14:textId="57B1AC61" w:rsidR="00D613D1" w:rsidRPr="00B92096" w:rsidRDefault="00E05AC3" w:rsidP="00F46C17">
      <w:pPr>
        <w:tabs>
          <w:tab w:val="left" w:pos="11160"/>
        </w:tabs>
        <w:ind w:left="-567"/>
      </w:pPr>
      <w:del w:id="727" w:author="Зайцев Павел Борисович" w:date="2025-12-18T17:45:00Z">
        <w:r w:rsidRPr="00B92096" w:rsidDel="00F46C17">
          <w:rPr>
            <w:b/>
          </w:rPr>
          <w:delText>* при представлении отчетности в подсистему учет и отчетность ГИИС Электронный бюджет применяются начиная с отчетности на 01.01.2018</w:delText>
        </w:r>
      </w:del>
    </w:p>
    <w:sectPr w:rsidR="00D613D1" w:rsidRPr="00B92096" w:rsidSect="00AC526A">
      <w:footerReference w:type="even" r:id="rId16"/>
      <w:footerReference w:type="default" r:id="rId17"/>
      <w:pgSz w:w="16838" w:h="11906" w:orient="landscape"/>
      <w:pgMar w:top="1701" w:right="1418" w:bottom="113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26E0F2" w16cex:dateUtc="2025-01-06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FBB36D" w16cid:durableId="2B23A035"/>
  <w16cid:commentId w16cid:paraId="5A2CB93F" w16cid:durableId="2B26E0F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64A3D" w14:textId="77777777" w:rsidR="00A67D93" w:rsidRDefault="00A67D93">
      <w:r>
        <w:separator/>
      </w:r>
    </w:p>
  </w:endnote>
  <w:endnote w:type="continuationSeparator" w:id="0">
    <w:p w14:paraId="75E8A185" w14:textId="77777777" w:rsidR="00A67D93" w:rsidRDefault="00A67D93">
      <w:r>
        <w:continuationSeparator/>
      </w:r>
    </w:p>
  </w:endnote>
  <w:endnote w:type="continuationNotice" w:id="1">
    <w:p w14:paraId="4967B0A7" w14:textId="77777777" w:rsidR="00A67D93" w:rsidRDefault="00A67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6FF89" w14:textId="77777777" w:rsidR="00A67D93" w:rsidRDefault="00A67D93" w:rsidP="00AE37D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E85D7F4" w14:textId="77777777" w:rsidR="00A67D93" w:rsidRDefault="00A67D9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AE787" w14:textId="77777777" w:rsidR="00A67D93" w:rsidRDefault="00A67D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EC02C" w14:textId="77777777" w:rsidR="00A67D93" w:rsidRDefault="00A67D93">
      <w:r>
        <w:separator/>
      </w:r>
    </w:p>
  </w:footnote>
  <w:footnote w:type="continuationSeparator" w:id="0">
    <w:p w14:paraId="3FC48F1D" w14:textId="77777777" w:rsidR="00A67D93" w:rsidRDefault="00A67D93">
      <w:r>
        <w:continuationSeparator/>
      </w:r>
    </w:p>
  </w:footnote>
  <w:footnote w:type="continuationNotice" w:id="1">
    <w:p w14:paraId="5FAA6EA8" w14:textId="77777777" w:rsidR="00A67D93" w:rsidRDefault="00A67D93"/>
  </w:footnote>
  <w:footnote w:id="2">
    <w:p w14:paraId="4F493370" w14:textId="77777777" w:rsidR="00A67D93" w:rsidRPr="00B92096" w:rsidRDefault="00A67D93" w:rsidP="00770CF7">
      <w:pPr>
        <w:pStyle w:val="ac"/>
        <w:rPr>
          <w:sz w:val="18"/>
        </w:rPr>
      </w:pPr>
      <w:r w:rsidRPr="00B92096">
        <w:rPr>
          <w:rStyle w:val="ae"/>
          <w:sz w:val="18"/>
        </w:rPr>
        <w:footnoteRef/>
      </w:r>
      <w:r w:rsidRPr="00B92096">
        <w:rPr>
          <w:sz w:val="18"/>
        </w:rPr>
        <w:t xml:space="preserve"> Соотношение должно быть выполнено для каждой граф (строки) отчета</w:t>
      </w:r>
    </w:p>
  </w:footnote>
  <w:footnote w:id="3">
    <w:p w14:paraId="464725B5" w14:textId="77777777" w:rsidR="00A67D93" w:rsidRPr="00B92096" w:rsidRDefault="00A67D93" w:rsidP="00770CF7">
      <w:pPr>
        <w:pStyle w:val="ac"/>
        <w:rPr>
          <w:sz w:val="18"/>
        </w:rPr>
      </w:pPr>
      <w:r w:rsidRPr="00B92096">
        <w:rPr>
          <w:rStyle w:val="ae"/>
          <w:sz w:val="18"/>
        </w:rPr>
        <w:footnoteRef/>
      </w:r>
      <w:r w:rsidRPr="00B92096">
        <w:rPr>
          <w:sz w:val="18"/>
        </w:rPr>
        <w:t xml:space="preserve"> Контрольное соотношение применяется для Отчета ф. 0503737 в части доходов по видам финансового обеспечения 4, 5, 6, 7.</w:t>
      </w:r>
    </w:p>
    <w:p w14:paraId="327E5850" w14:textId="77777777" w:rsidR="00A67D93" w:rsidRPr="00B92096" w:rsidRDefault="00A67D93" w:rsidP="00770CF7">
      <w:pPr>
        <w:pStyle w:val="ac"/>
        <w:rPr>
          <w:sz w:val="18"/>
        </w:rPr>
      </w:pPr>
      <w:r w:rsidRPr="00B92096">
        <w:rPr>
          <w:sz w:val="18"/>
        </w:rPr>
        <w:t>* Контрольное соотношение применяется для сводной отчетности ГРБС/ФО/ГВФ РФ</w:t>
      </w:r>
    </w:p>
  </w:footnote>
  <w:footnote w:id="4">
    <w:p w14:paraId="340EBA72" w14:textId="77777777" w:rsidR="00A67D93" w:rsidRDefault="00A67D93">
      <w:pPr>
        <w:pStyle w:val="ac"/>
      </w:pPr>
      <w:r>
        <w:rPr>
          <w:rStyle w:val="ae"/>
        </w:rPr>
        <w:footnoteRef/>
      </w:r>
      <w:r>
        <w:t xml:space="preserve"> Контроль в части граф 12-14 применяется, начиная с отчетности на 01.01.2017</w:t>
      </w:r>
    </w:p>
  </w:footnote>
  <w:footnote w:id="5">
    <w:p w14:paraId="341388E6" w14:textId="77777777" w:rsidR="00A67D93" w:rsidRDefault="00A67D93">
      <w:pPr>
        <w:pStyle w:val="ac"/>
      </w:pPr>
      <w:r>
        <w:rPr>
          <w:rStyle w:val="ae"/>
        </w:rPr>
        <w:footnoteRef/>
      </w:r>
      <w:r>
        <w:t xml:space="preserve"> Только для показателей бухгалтерской отчетности федеральных бюджетных и автономных учреждений.</w:t>
      </w:r>
    </w:p>
  </w:footnote>
  <w:footnote w:id="6">
    <w:p w14:paraId="6C779F17" w14:textId="77777777" w:rsidR="00A67D93" w:rsidRDefault="00A67D93">
      <w:pPr>
        <w:pStyle w:val="ac"/>
      </w:pPr>
      <w:r>
        <w:rPr>
          <w:rStyle w:val="ae"/>
        </w:rPr>
        <w:footnoteRef/>
      </w:r>
      <w:r>
        <w:t xml:space="preserve"> Только для показателей бухгалтерской отчетности федеральных бюджетных и автономных учреждений.</w:t>
      </w:r>
    </w:p>
  </w:footnote>
  <w:footnote w:id="7">
    <w:p w14:paraId="441F36C2" w14:textId="77777777" w:rsidR="00A67D93" w:rsidRDefault="00A67D93">
      <w:pPr>
        <w:pStyle w:val="ac"/>
      </w:pPr>
      <w:r>
        <w:rPr>
          <w:rStyle w:val="ae"/>
        </w:rPr>
        <w:footnoteRef/>
      </w:r>
      <w:r>
        <w:t xml:space="preserve"> Только для показателей сводной отчетности ГРБС (РБС_АУБУ)</w:t>
      </w:r>
    </w:p>
  </w:footnote>
  <w:footnote w:id="8">
    <w:p w14:paraId="1B1B174C" w14:textId="569919ED" w:rsidR="00A67D93" w:rsidRDefault="00A67D93">
      <w:pPr>
        <w:pStyle w:val="ac"/>
      </w:pPr>
      <w:r>
        <w:rPr>
          <w:rStyle w:val="ae"/>
        </w:rPr>
        <w:footnoteRef/>
      </w:r>
      <w:r>
        <w:t xml:space="preserve"> </w:t>
      </w:r>
      <w:r w:rsidRPr="008D4490">
        <w:t xml:space="preserve">Допустимо отражение КЦСР </w:t>
      </w:r>
      <w:r>
        <w:t xml:space="preserve">(5-14 разряды номера счета) </w:t>
      </w:r>
      <w:r w:rsidRPr="008D4490">
        <w:t xml:space="preserve">в формате 000YYYYYYY в части отражения расходов по национальным проектам, где 4,5 разряды соответствуют </w:t>
      </w:r>
      <w:ins w:id="371" w:author="Зайцев Павел Борисович" w:date="2025-12-25T17:59:00Z">
        <w:r w:rsidRPr="00C94DBB">
          <w:t>указаниям о порядке применения кодов бюджетной классификации, актуальными на отчетную дату</w:t>
        </w:r>
      </w:ins>
      <w:del w:id="372" w:author="Зайцев Павел Борисович" w:date="2025-12-25T17:59:00Z">
        <w:r w:rsidRPr="008D4490" w:rsidDel="00C94DBB">
          <w:delText>приложению 3 к приказу Минфина России № 8</w:delText>
        </w:r>
        <w:r w:rsidDel="00C94DBB">
          <w:delText>2</w:delText>
        </w:r>
        <w:r w:rsidRPr="008D4490" w:rsidDel="00C94DBB">
          <w:delText>н</w:delText>
        </w:r>
      </w:del>
      <w:r w:rsidRPr="00BE0C0B">
        <w:t>, в 6-10 разряде – код направления расходов</w:t>
      </w:r>
    </w:p>
  </w:footnote>
  <w:footnote w:id="9">
    <w:p w14:paraId="79597F09" w14:textId="77777777" w:rsidR="00A67D93" w:rsidRDefault="00A67D93">
      <w:pPr>
        <w:pStyle w:val="ac"/>
      </w:pPr>
      <w:r>
        <w:rPr>
          <w:rStyle w:val="ae"/>
        </w:rPr>
        <w:footnoteRef/>
      </w:r>
      <w:r>
        <w:t xml:space="preserve"> Показатели по КВФО 5 требуют пояснения в текстовой части пояснительной записки.</w:t>
      </w:r>
    </w:p>
  </w:footnote>
  <w:footnote w:id="10">
    <w:p w14:paraId="796B7550" w14:textId="6E93C8C1" w:rsidR="00A67D93" w:rsidRPr="00C618A3" w:rsidRDefault="00A67D93">
      <w:pPr>
        <w:pStyle w:val="ac"/>
      </w:pPr>
      <w:r>
        <w:rPr>
          <w:rStyle w:val="ae"/>
        </w:rPr>
        <w:footnoteRef/>
      </w:r>
      <w:r>
        <w:t xml:space="preserve"> Допустимо отражение КЦСР в формате 000</w:t>
      </w:r>
      <w:r>
        <w:rPr>
          <w:lang w:val="en-US"/>
        </w:rPr>
        <w:t>YYYYYYY</w:t>
      </w:r>
      <w:r>
        <w:t xml:space="preserve"> в части отражения расходов по национальным проектам, где 4,5 разряды соответствуют </w:t>
      </w:r>
      <w:ins w:id="377" w:author="Зайцев Павел Борисович" w:date="2025-12-29T09:46:00Z">
        <w:r w:rsidRPr="006F05D6">
          <w:t>указаниям о порядке применения кодов бюджетной классификации, актуальным на отчетную дату</w:t>
        </w:r>
      </w:ins>
      <w:del w:id="378" w:author="Зайцев Павел Борисович" w:date="2025-12-29T09:46:00Z">
        <w:r w:rsidDel="006F05D6">
          <w:delText xml:space="preserve">приложению 2 к приказу Минфина России № </w:delText>
        </w:r>
        <w:r w:rsidRPr="00696755" w:rsidDel="006F05D6">
          <w:delText>8</w:delText>
        </w:r>
        <w:r w:rsidDel="006F05D6">
          <w:delText>2н</w:delText>
        </w:r>
      </w:del>
      <w:r w:rsidRPr="00BE0C0B">
        <w:t>, в 6-10 разряде – код направления расходов</w:t>
      </w:r>
    </w:p>
  </w:footnote>
  <w:footnote w:id="11">
    <w:p w14:paraId="2A807C05" w14:textId="77777777" w:rsidR="00A67D93" w:rsidRDefault="00A67D93">
      <w:pPr>
        <w:pStyle w:val="ac"/>
      </w:pPr>
      <w:r>
        <w:rPr>
          <w:rStyle w:val="ae"/>
        </w:rPr>
        <w:footnoteRef/>
      </w:r>
      <w:r>
        <w:t xml:space="preserve"> Здесь и далее определяется по кодам бюджетной классификации расходов бюджетов Российской Федерации по которым законом (решением) о бюджете предусмотрены ассигнования на предоставление в установленном порядке соответствующих субсидий государственным (муниципальным) учреждениям</w:t>
      </w:r>
    </w:p>
  </w:footnote>
  <w:footnote w:id="12">
    <w:p w14:paraId="1E228C55" w14:textId="77777777" w:rsidR="00A67D93" w:rsidRDefault="00A67D93">
      <w:pPr>
        <w:pStyle w:val="ac"/>
      </w:pPr>
      <w:r>
        <w:rPr>
          <w:rStyle w:val="ae"/>
        </w:rPr>
        <w:footnoteRef/>
      </w:r>
      <w:r>
        <w:t xml:space="preserve"> Контрольные соотношения 4-9, 18-27 применяются к показателям бухгалтерской отчетности, представляемой в МОУ ФК ГРБС федерального бюджета</w:t>
      </w:r>
    </w:p>
  </w:footnote>
  <w:footnote w:id="13">
    <w:p w14:paraId="2E6E5B6B" w14:textId="77777777" w:rsidR="00A67D93" w:rsidRDefault="00A67D93">
      <w:pPr>
        <w:pStyle w:val="ac"/>
      </w:pPr>
      <w:r>
        <w:rPr>
          <w:rStyle w:val="ae"/>
        </w:rPr>
        <w:footnoteRef/>
      </w:r>
      <w:r>
        <w:t xml:space="preserve"> Применяется для консолидированной отчетности финансовых органов, начиная с отчета за 2015 год</w:t>
      </w:r>
    </w:p>
  </w:footnote>
  <w:footnote w:id="14">
    <w:p w14:paraId="5AB5D6BC" w14:textId="77777777" w:rsidR="00A67D93" w:rsidRDefault="00A67D93">
      <w:pPr>
        <w:pStyle w:val="ac"/>
      </w:pPr>
      <w:r>
        <w:rPr>
          <w:rStyle w:val="ae"/>
        </w:rPr>
        <w:footnoteRef/>
      </w:r>
      <w:r>
        <w:t xml:space="preserve"> На квартальную дату контроль не осуществляется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EC647" w14:textId="77777777" w:rsidR="00A67D93" w:rsidRDefault="00A67D93" w:rsidP="005B57F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6C197D3D" w14:textId="77777777" w:rsidR="00A67D93" w:rsidRDefault="00A67D93">
    <w:pPr>
      <w:pStyle w:val="a9"/>
    </w:pPr>
  </w:p>
  <w:p w14:paraId="28E67922" w14:textId="77777777" w:rsidR="00A67D93" w:rsidRDefault="00A67D9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96549" w14:textId="77777777" w:rsidR="00A67D93" w:rsidRDefault="00A67D93" w:rsidP="005B57F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A643D">
      <w:rPr>
        <w:rStyle w:val="a8"/>
        <w:noProof/>
      </w:rPr>
      <w:t>86</w:t>
    </w:r>
    <w:r>
      <w:rPr>
        <w:rStyle w:val="a8"/>
      </w:rPr>
      <w:fldChar w:fldCharType="end"/>
    </w:r>
  </w:p>
  <w:p w14:paraId="148F7990" w14:textId="77777777" w:rsidR="00A67D93" w:rsidRDefault="00A67D93">
    <w:pPr>
      <w:pStyle w:val="a9"/>
    </w:pPr>
  </w:p>
  <w:p w14:paraId="5F374D32" w14:textId="77777777" w:rsidR="00A67D93" w:rsidRDefault="00A67D9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044427"/>
    <w:multiLevelType w:val="hybridMultilevel"/>
    <w:tmpl w:val="524A4D26"/>
    <w:lvl w:ilvl="0" w:tplc="20886F96">
      <w:start w:val="1"/>
      <w:numFmt w:val="none"/>
      <w:pStyle w:val="OTRNameTable"/>
      <w:lvlText w:val="Таблица"/>
      <w:lvlJc w:val="left"/>
      <w:pPr>
        <w:tabs>
          <w:tab w:val="num" w:pos="720"/>
        </w:tabs>
        <w:ind w:left="720" w:hanging="36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98D24FA"/>
    <w:multiLevelType w:val="hybridMultilevel"/>
    <w:tmpl w:val="250488EA"/>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82F0704"/>
    <w:multiLevelType w:val="hybridMultilevel"/>
    <w:tmpl w:val="65F497FA"/>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йцев Павел Борисович">
    <w15:presenceInfo w15:providerId="AD" w15:userId="S-1-5-21-1908438591-1278307452-1436800534-350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142"/>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7D8"/>
    <w:rsid w:val="000002DE"/>
    <w:rsid w:val="000004F6"/>
    <w:rsid w:val="00000FC7"/>
    <w:rsid w:val="000010D6"/>
    <w:rsid w:val="00001126"/>
    <w:rsid w:val="00001993"/>
    <w:rsid w:val="00001A94"/>
    <w:rsid w:val="00001C5A"/>
    <w:rsid w:val="0000252A"/>
    <w:rsid w:val="000025EF"/>
    <w:rsid w:val="00003661"/>
    <w:rsid w:val="00003E54"/>
    <w:rsid w:val="000041CE"/>
    <w:rsid w:val="000046C5"/>
    <w:rsid w:val="00004E81"/>
    <w:rsid w:val="00005501"/>
    <w:rsid w:val="00005F64"/>
    <w:rsid w:val="00006E59"/>
    <w:rsid w:val="00006EFE"/>
    <w:rsid w:val="00007A0A"/>
    <w:rsid w:val="00010B95"/>
    <w:rsid w:val="000117F8"/>
    <w:rsid w:val="00011961"/>
    <w:rsid w:val="00012B31"/>
    <w:rsid w:val="00012E40"/>
    <w:rsid w:val="0001329C"/>
    <w:rsid w:val="000134E9"/>
    <w:rsid w:val="00013E8A"/>
    <w:rsid w:val="00014E60"/>
    <w:rsid w:val="00015D72"/>
    <w:rsid w:val="00016435"/>
    <w:rsid w:val="0001651C"/>
    <w:rsid w:val="000201AE"/>
    <w:rsid w:val="000204C7"/>
    <w:rsid w:val="00020AC5"/>
    <w:rsid w:val="000215E3"/>
    <w:rsid w:val="00022411"/>
    <w:rsid w:val="00023296"/>
    <w:rsid w:val="00023B35"/>
    <w:rsid w:val="00024E2D"/>
    <w:rsid w:val="000250FD"/>
    <w:rsid w:val="00025486"/>
    <w:rsid w:val="000257EF"/>
    <w:rsid w:val="00025CF7"/>
    <w:rsid w:val="0002614A"/>
    <w:rsid w:val="0002629F"/>
    <w:rsid w:val="000262EC"/>
    <w:rsid w:val="000266EC"/>
    <w:rsid w:val="00026BEA"/>
    <w:rsid w:val="00026D0D"/>
    <w:rsid w:val="00027943"/>
    <w:rsid w:val="00030C12"/>
    <w:rsid w:val="00031397"/>
    <w:rsid w:val="00031C05"/>
    <w:rsid w:val="00031EDA"/>
    <w:rsid w:val="00032E33"/>
    <w:rsid w:val="000336F1"/>
    <w:rsid w:val="000342F3"/>
    <w:rsid w:val="00034643"/>
    <w:rsid w:val="00034C78"/>
    <w:rsid w:val="0003541B"/>
    <w:rsid w:val="0003604F"/>
    <w:rsid w:val="0003612B"/>
    <w:rsid w:val="00037167"/>
    <w:rsid w:val="000371B8"/>
    <w:rsid w:val="00040812"/>
    <w:rsid w:val="0004082A"/>
    <w:rsid w:val="000409F5"/>
    <w:rsid w:val="00040A6F"/>
    <w:rsid w:val="0004193A"/>
    <w:rsid w:val="0004230D"/>
    <w:rsid w:val="00042570"/>
    <w:rsid w:val="000427AD"/>
    <w:rsid w:val="000431CE"/>
    <w:rsid w:val="00044922"/>
    <w:rsid w:val="00045468"/>
    <w:rsid w:val="00045C96"/>
    <w:rsid w:val="00045ED9"/>
    <w:rsid w:val="00046327"/>
    <w:rsid w:val="000465CA"/>
    <w:rsid w:val="00046DE3"/>
    <w:rsid w:val="000479F8"/>
    <w:rsid w:val="00047B91"/>
    <w:rsid w:val="00050F05"/>
    <w:rsid w:val="00050FFC"/>
    <w:rsid w:val="00051E3F"/>
    <w:rsid w:val="00052065"/>
    <w:rsid w:val="00052279"/>
    <w:rsid w:val="0005247A"/>
    <w:rsid w:val="00052D44"/>
    <w:rsid w:val="000536C1"/>
    <w:rsid w:val="00053992"/>
    <w:rsid w:val="00054219"/>
    <w:rsid w:val="0005467F"/>
    <w:rsid w:val="00054DAA"/>
    <w:rsid w:val="00055353"/>
    <w:rsid w:val="00055929"/>
    <w:rsid w:val="00055DA9"/>
    <w:rsid w:val="00056507"/>
    <w:rsid w:val="00056EB0"/>
    <w:rsid w:val="000576EE"/>
    <w:rsid w:val="0005793C"/>
    <w:rsid w:val="00061A2D"/>
    <w:rsid w:val="00061C4F"/>
    <w:rsid w:val="00062583"/>
    <w:rsid w:val="00062AF2"/>
    <w:rsid w:val="00062BA0"/>
    <w:rsid w:val="00064960"/>
    <w:rsid w:val="00064EE7"/>
    <w:rsid w:val="000653BF"/>
    <w:rsid w:val="000654DC"/>
    <w:rsid w:val="00066861"/>
    <w:rsid w:val="00066BE5"/>
    <w:rsid w:val="00066C58"/>
    <w:rsid w:val="000701DD"/>
    <w:rsid w:val="00070314"/>
    <w:rsid w:val="00070543"/>
    <w:rsid w:val="00072C07"/>
    <w:rsid w:val="00072FCF"/>
    <w:rsid w:val="00073923"/>
    <w:rsid w:val="00073B5C"/>
    <w:rsid w:val="00074582"/>
    <w:rsid w:val="0007470F"/>
    <w:rsid w:val="00074883"/>
    <w:rsid w:val="00074969"/>
    <w:rsid w:val="0007564E"/>
    <w:rsid w:val="00075B0C"/>
    <w:rsid w:val="00077059"/>
    <w:rsid w:val="00077DEB"/>
    <w:rsid w:val="000805F2"/>
    <w:rsid w:val="00080884"/>
    <w:rsid w:val="000808BB"/>
    <w:rsid w:val="00080E52"/>
    <w:rsid w:val="00081FCC"/>
    <w:rsid w:val="00082806"/>
    <w:rsid w:val="00082AF1"/>
    <w:rsid w:val="00083FB7"/>
    <w:rsid w:val="0008477A"/>
    <w:rsid w:val="000850BD"/>
    <w:rsid w:val="000862D3"/>
    <w:rsid w:val="000865ED"/>
    <w:rsid w:val="00086C3B"/>
    <w:rsid w:val="00091AD8"/>
    <w:rsid w:val="00091F85"/>
    <w:rsid w:val="00092224"/>
    <w:rsid w:val="00092265"/>
    <w:rsid w:val="00092396"/>
    <w:rsid w:val="00092845"/>
    <w:rsid w:val="000928ED"/>
    <w:rsid w:val="0009298E"/>
    <w:rsid w:val="000949E9"/>
    <w:rsid w:val="00094D8C"/>
    <w:rsid w:val="0009523C"/>
    <w:rsid w:val="00095601"/>
    <w:rsid w:val="00095B8C"/>
    <w:rsid w:val="00095C1A"/>
    <w:rsid w:val="000A0881"/>
    <w:rsid w:val="000A184D"/>
    <w:rsid w:val="000A1A29"/>
    <w:rsid w:val="000A38E1"/>
    <w:rsid w:val="000A3916"/>
    <w:rsid w:val="000A4165"/>
    <w:rsid w:val="000A42DF"/>
    <w:rsid w:val="000A490B"/>
    <w:rsid w:val="000A4C23"/>
    <w:rsid w:val="000A5673"/>
    <w:rsid w:val="000A6A55"/>
    <w:rsid w:val="000A7478"/>
    <w:rsid w:val="000A7FF3"/>
    <w:rsid w:val="000B3DC6"/>
    <w:rsid w:val="000B423F"/>
    <w:rsid w:val="000B4CE8"/>
    <w:rsid w:val="000B54F0"/>
    <w:rsid w:val="000B6E1D"/>
    <w:rsid w:val="000B7381"/>
    <w:rsid w:val="000B7752"/>
    <w:rsid w:val="000B77E6"/>
    <w:rsid w:val="000B7AAA"/>
    <w:rsid w:val="000C0156"/>
    <w:rsid w:val="000C095A"/>
    <w:rsid w:val="000C143C"/>
    <w:rsid w:val="000C2668"/>
    <w:rsid w:val="000C3452"/>
    <w:rsid w:val="000C3A32"/>
    <w:rsid w:val="000C3A78"/>
    <w:rsid w:val="000C3AED"/>
    <w:rsid w:val="000C3DA9"/>
    <w:rsid w:val="000C4738"/>
    <w:rsid w:val="000C4A8D"/>
    <w:rsid w:val="000C4DD3"/>
    <w:rsid w:val="000C4E91"/>
    <w:rsid w:val="000C6259"/>
    <w:rsid w:val="000C698B"/>
    <w:rsid w:val="000C7544"/>
    <w:rsid w:val="000C763F"/>
    <w:rsid w:val="000C7BE8"/>
    <w:rsid w:val="000D03E6"/>
    <w:rsid w:val="000D0D7D"/>
    <w:rsid w:val="000D2492"/>
    <w:rsid w:val="000D2E2D"/>
    <w:rsid w:val="000D3BB6"/>
    <w:rsid w:val="000D43E4"/>
    <w:rsid w:val="000D4736"/>
    <w:rsid w:val="000D4780"/>
    <w:rsid w:val="000D4F62"/>
    <w:rsid w:val="000D531B"/>
    <w:rsid w:val="000D578D"/>
    <w:rsid w:val="000D5E14"/>
    <w:rsid w:val="000D633F"/>
    <w:rsid w:val="000D6347"/>
    <w:rsid w:val="000D6FE3"/>
    <w:rsid w:val="000D774F"/>
    <w:rsid w:val="000D77B5"/>
    <w:rsid w:val="000E02A7"/>
    <w:rsid w:val="000E16D8"/>
    <w:rsid w:val="000E1BF5"/>
    <w:rsid w:val="000E3FCA"/>
    <w:rsid w:val="000E3FDC"/>
    <w:rsid w:val="000E4235"/>
    <w:rsid w:val="000E45E7"/>
    <w:rsid w:val="000E6609"/>
    <w:rsid w:val="000E7215"/>
    <w:rsid w:val="000E7575"/>
    <w:rsid w:val="000F0EC6"/>
    <w:rsid w:val="000F0FBD"/>
    <w:rsid w:val="000F1E74"/>
    <w:rsid w:val="000F27CD"/>
    <w:rsid w:val="000F3672"/>
    <w:rsid w:val="000F4942"/>
    <w:rsid w:val="000F4C64"/>
    <w:rsid w:val="000F5AAC"/>
    <w:rsid w:val="000F6791"/>
    <w:rsid w:val="000F69E3"/>
    <w:rsid w:val="000F6AA0"/>
    <w:rsid w:val="000F6C33"/>
    <w:rsid w:val="000F6E5A"/>
    <w:rsid w:val="000F73C3"/>
    <w:rsid w:val="001003AC"/>
    <w:rsid w:val="00100438"/>
    <w:rsid w:val="00104D60"/>
    <w:rsid w:val="001056A0"/>
    <w:rsid w:val="00106CB0"/>
    <w:rsid w:val="001075C7"/>
    <w:rsid w:val="001108BD"/>
    <w:rsid w:val="00111412"/>
    <w:rsid w:val="00111915"/>
    <w:rsid w:val="001120B0"/>
    <w:rsid w:val="00114745"/>
    <w:rsid w:val="00114930"/>
    <w:rsid w:val="00114E9A"/>
    <w:rsid w:val="00116BFE"/>
    <w:rsid w:val="0011720C"/>
    <w:rsid w:val="00117F03"/>
    <w:rsid w:val="00120120"/>
    <w:rsid w:val="00121018"/>
    <w:rsid w:val="001214A6"/>
    <w:rsid w:val="0012176C"/>
    <w:rsid w:val="0012283E"/>
    <w:rsid w:val="00124757"/>
    <w:rsid w:val="00124824"/>
    <w:rsid w:val="00124C10"/>
    <w:rsid w:val="00124F11"/>
    <w:rsid w:val="0012509E"/>
    <w:rsid w:val="001271DA"/>
    <w:rsid w:val="00127DA0"/>
    <w:rsid w:val="00130955"/>
    <w:rsid w:val="00130AA0"/>
    <w:rsid w:val="00131269"/>
    <w:rsid w:val="00131E51"/>
    <w:rsid w:val="001327C1"/>
    <w:rsid w:val="001327D5"/>
    <w:rsid w:val="0013285F"/>
    <w:rsid w:val="00132B69"/>
    <w:rsid w:val="00133075"/>
    <w:rsid w:val="00134619"/>
    <w:rsid w:val="0013585B"/>
    <w:rsid w:val="00135DE2"/>
    <w:rsid w:val="00136C68"/>
    <w:rsid w:val="00137896"/>
    <w:rsid w:val="001379BF"/>
    <w:rsid w:val="00137B3B"/>
    <w:rsid w:val="00137F12"/>
    <w:rsid w:val="00140310"/>
    <w:rsid w:val="0014167E"/>
    <w:rsid w:val="00143E3C"/>
    <w:rsid w:val="001440D5"/>
    <w:rsid w:val="001445AD"/>
    <w:rsid w:val="001445C9"/>
    <w:rsid w:val="00144909"/>
    <w:rsid w:val="0014583E"/>
    <w:rsid w:val="00146E8B"/>
    <w:rsid w:val="00151490"/>
    <w:rsid w:val="0015163C"/>
    <w:rsid w:val="001531C1"/>
    <w:rsid w:val="00153894"/>
    <w:rsid w:val="00153A3C"/>
    <w:rsid w:val="00153F42"/>
    <w:rsid w:val="001542DE"/>
    <w:rsid w:val="001544B9"/>
    <w:rsid w:val="00155F11"/>
    <w:rsid w:val="00156702"/>
    <w:rsid w:val="00157268"/>
    <w:rsid w:val="0015765A"/>
    <w:rsid w:val="00157A48"/>
    <w:rsid w:val="001627DA"/>
    <w:rsid w:val="00162DFB"/>
    <w:rsid w:val="0016306D"/>
    <w:rsid w:val="00163577"/>
    <w:rsid w:val="0016363A"/>
    <w:rsid w:val="00163F03"/>
    <w:rsid w:val="0016402E"/>
    <w:rsid w:val="0016420A"/>
    <w:rsid w:val="001643A1"/>
    <w:rsid w:val="0016530A"/>
    <w:rsid w:val="0016543C"/>
    <w:rsid w:val="001660F9"/>
    <w:rsid w:val="0016632E"/>
    <w:rsid w:val="00166AC7"/>
    <w:rsid w:val="0016791E"/>
    <w:rsid w:val="00167B2C"/>
    <w:rsid w:val="00167C37"/>
    <w:rsid w:val="00170110"/>
    <w:rsid w:val="001703B2"/>
    <w:rsid w:val="00171133"/>
    <w:rsid w:val="001717AA"/>
    <w:rsid w:val="00172114"/>
    <w:rsid w:val="0017215E"/>
    <w:rsid w:val="001746D4"/>
    <w:rsid w:val="001746D5"/>
    <w:rsid w:val="001764A6"/>
    <w:rsid w:val="00177906"/>
    <w:rsid w:val="00180B05"/>
    <w:rsid w:val="00181157"/>
    <w:rsid w:val="00181FB8"/>
    <w:rsid w:val="001820E4"/>
    <w:rsid w:val="00182461"/>
    <w:rsid w:val="001824E8"/>
    <w:rsid w:val="001832EC"/>
    <w:rsid w:val="00184395"/>
    <w:rsid w:val="0018459D"/>
    <w:rsid w:val="00185351"/>
    <w:rsid w:val="00185E22"/>
    <w:rsid w:val="0018645D"/>
    <w:rsid w:val="00190733"/>
    <w:rsid w:val="00190C4E"/>
    <w:rsid w:val="00191573"/>
    <w:rsid w:val="001920AD"/>
    <w:rsid w:val="001923AC"/>
    <w:rsid w:val="00192536"/>
    <w:rsid w:val="00195664"/>
    <w:rsid w:val="001974FE"/>
    <w:rsid w:val="00197B92"/>
    <w:rsid w:val="001A05AA"/>
    <w:rsid w:val="001A2034"/>
    <w:rsid w:val="001A24E4"/>
    <w:rsid w:val="001A29E8"/>
    <w:rsid w:val="001A2C44"/>
    <w:rsid w:val="001A2F17"/>
    <w:rsid w:val="001A3223"/>
    <w:rsid w:val="001A3864"/>
    <w:rsid w:val="001A3AF9"/>
    <w:rsid w:val="001A46C2"/>
    <w:rsid w:val="001A4C61"/>
    <w:rsid w:val="001A53CF"/>
    <w:rsid w:val="001A59CA"/>
    <w:rsid w:val="001A61F4"/>
    <w:rsid w:val="001A6628"/>
    <w:rsid w:val="001B0174"/>
    <w:rsid w:val="001B06B2"/>
    <w:rsid w:val="001B0E7C"/>
    <w:rsid w:val="001B0F58"/>
    <w:rsid w:val="001B1A24"/>
    <w:rsid w:val="001B1EEA"/>
    <w:rsid w:val="001B247A"/>
    <w:rsid w:val="001B3A32"/>
    <w:rsid w:val="001B4F86"/>
    <w:rsid w:val="001B658C"/>
    <w:rsid w:val="001B7616"/>
    <w:rsid w:val="001B7EF9"/>
    <w:rsid w:val="001C0E9E"/>
    <w:rsid w:val="001C1C90"/>
    <w:rsid w:val="001C1D9B"/>
    <w:rsid w:val="001C1EEC"/>
    <w:rsid w:val="001C20F4"/>
    <w:rsid w:val="001C2DED"/>
    <w:rsid w:val="001C3656"/>
    <w:rsid w:val="001C3C03"/>
    <w:rsid w:val="001C48A2"/>
    <w:rsid w:val="001C6782"/>
    <w:rsid w:val="001C6A33"/>
    <w:rsid w:val="001C6A62"/>
    <w:rsid w:val="001C6B95"/>
    <w:rsid w:val="001C6C05"/>
    <w:rsid w:val="001C7A10"/>
    <w:rsid w:val="001D08E1"/>
    <w:rsid w:val="001D0F40"/>
    <w:rsid w:val="001D1218"/>
    <w:rsid w:val="001D1F19"/>
    <w:rsid w:val="001D219B"/>
    <w:rsid w:val="001D2D5F"/>
    <w:rsid w:val="001D3197"/>
    <w:rsid w:val="001D3B5B"/>
    <w:rsid w:val="001D44C3"/>
    <w:rsid w:val="001D4F74"/>
    <w:rsid w:val="001D5A9A"/>
    <w:rsid w:val="001D640B"/>
    <w:rsid w:val="001D73D5"/>
    <w:rsid w:val="001E0D2A"/>
    <w:rsid w:val="001E267B"/>
    <w:rsid w:val="001E31CA"/>
    <w:rsid w:val="001E3BB3"/>
    <w:rsid w:val="001E46D5"/>
    <w:rsid w:val="001E5530"/>
    <w:rsid w:val="001E5F7D"/>
    <w:rsid w:val="001E6465"/>
    <w:rsid w:val="001E65E1"/>
    <w:rsid w:val="001E7CAB"/>
    <w:rsid w:val="001F0047"/>
    <w:rsid w:val="001F1997"/>
    <w:rsid w:val="001F1DA0"/>
    <w:rsid w:val="001F220B"/>
    <w:rsid w:val="001F25DA"/>
    <w:rsid w:val="001F273E"/>
    <w:rsid w:val="001F2CCA"/>
    <w:rsid w:val="001F2CE3"/>
    <w:rsid w:val="001F2D80"/>
    <w:rsid w:val="001F2D9B"/>
    <w:rsid w:val="001F2F3A"/>
    <w:rsid w:val="001F354B"/>
    <w:rsid w:val="001F355E"/>
    <w:rsid w:val="001F3830"/>
    <w:rsid w:val="001F3F64"/>
    <w:rsid w:val="001F4155"/>
    <w:rsid w:val="001F4EC1"/>
    <w:rsid w:val="001F6978"/>
    <w:rsid w:val="001F6A82"/>
    <w:rsid w:val="001F73AA"/>
    <w:rsid w:val="001F76DF"/>
    <w:rsid w:val="001F76E3"/>
    <w:rsid w:val="001F7D7E"/>
    <w:rsid w:val="0020049E"/>
    <w:rsid w:val="00200993"/>
    <w:rsid w:val="00200DFA"/>
    <w:rsid w:val="002013F6"/>
    <w:rsid w:val="00201901"/>
    <w:rsid w:val="00201988"/>
    <w:rsid w:val="00201F26"/>
    <w:rsid w:val="00202070"/>
    <w:rsid w:val="00202908"/>
    <w:rsid w:val="002053CD"/>
    <w:rsid w:val="00205B49"/>
    <w:rsid w:val="00205C0D"/>
    <w:rsid w:val="00206646"/>
    <w:rsid w:val="0020726A"/>
    <w:rsid w:val="00207EF3"/>
    <w:rsid w:val="00210133"/>
    <w:rsid w:val="00210DD7"/>
    <w:rsid w:val="00211715"/>
    <w:rsid w:val="00212A11"/>
    <w:rsid w:val="00213546"/>
    <w:rsid w:val="00213DFA"/>
    <w:rsid w:val="00214716"/>
    <w:rsid w:val="00214964"/>
    <w:rsid w:val="002154D2"/>
    <w:rsid w:val="00215854"/>
    <w:rsid w:val="00215880"/>
    <w:rsid w:val="00216446"/>
    <w:rsid w:val="00216BD7"/>
    <w:rsid w:val="002207B0"/>
    <w:rsid w:val="00221947"/>
    <w:rsid w:val="00221996"/>
    <w:rsid w:val="00221FCF"/>
    <w:rsid w:val="002225EA"/>
    <w:rsid w:val="0022261E"/>
    <w:rsid w:val="00222928"/>
    <w:rsid w:val="00222C24"/>
    <w:rsid w:val="00222CFB"/>
    <w:rsid w:val="00224238"/>
    <w:rsid w:val="002247EA"/>
    <w:rsid w:val="00224DF7"/>
    <w:rsid w:val="00224DFC"/>
    <w:rsid w:val="00226584"/>
    <w:rsid w:val="00226751"/>
    <w:rsid w:val="00227972"/>
    <w:rsid w:val="00230A79"/>
    <w:rsid w:val="00230D5B"/>
    <w:rsid w:val="00231506"/>
    <w:rsid w:val="00231A28"/>
    <w:rsid w:val="002324EE"/>
    <w:rsid w:val="00232ACA"/>
    <w:rsid w:val="00235110"/>
    <w:rsid w:val="00235269"/>
    <w:rsid w:val="00235792"/>
    <w:rsid w:val="00236AF9"/>
    <w:rsid w:val="00240458"/>
    <w:rsid w:val="00240579"/>
    <w:rsid w:val="0024066D"/>
    <w:rsid w:val="00240F2B"/>
    <w:rsid w:val="00241824"/>
    <w:rsid w:val="00242080"/>
    <w:rsid w:val="0024332B"/>
    <w:rsid w:val="002469E6"/>
    <w:rsid w:val="00246E6E"/>
    <w:rsid w:val="00247F4A"/>
    <w:rsid w:val="002503DC"/>
    <w:rsid w:val="00250D94"/>
    <w:rsid w:val="00251631"/>
    <w:rsid w:val="00252A41"/>
    <w:rsid w:val="00252D5A"/>
    <w:rsid w:val="0025342F"/>
    <w:rsid w:val="00255560"/>
    <w:rsid w:val="0025592E"/>
    <w:rsid w:val="00255B44"/>
    <w:rsid w:val="00256893"/>
    <w:rsid w:val="00256B00"/>
    <w:rsid w:val="0025704A"/>
    <w:rsid w:val="0025785C"/>
    <w:rsid w:val="00257960"/>
    <w:rsid w:val="002579B8"/>
    <w:rsid w:val="002611D1"/>
    <w:rsid w:val="00262B58"/>
    <w:rsid w:val="0026336D"/>
    <w:rsid w:val="0026380F"/>
    <w:rsid w:val="00263A55"/>
    <w:rsid w:val="00264205"/>
    <w:rsid w:val="00264420"/>
    <w:rsid w:val="00264493"/>
    <w:rsid w:val="002647BE"/>
    <w:rsid w:val="0026620B"/>
    <w:rsid w:val="00270603"/>
    <w:rsid w:val="00270945"/>
    <w:rsid w:val="0027158A"/>
    <w:rsid w:val="002717DB"/>
    <w:rsid w:val="00271D39"/>
    <w:rsid w:val="002727FE"/>
    <w:rsid w:val="00272DD5"/>
    <w:rsid w:val="002759E0"/>
    <w:rsid w:val="00275A1B"/>
    <w:rsid w:val="00275B98"/>
    <w:rsid w:val="00275D7A"/>
    <w:rsid w:val="002771C6"/>
    <w:rsid w:val="00277471"/>
    <w:rsid w:val="00277978"/>
    <w:rsid w:val="00281E96"/>
    <w:rsid w:val="0028273F"/>
    <w:rsid w:val="00283086"/>
    <w:rsid w:val="002832DA"/>
    <w:rsid w:val="00284621"/>
    <w:rsid w:val="00284B2F"/>
    <w:rsid w:val="00284B9A"/>
    <w:rsid w:val="002854A3"/>
    <w:rsid w:val="00285F94"/>
    <w:rsid w:val="00286A60"/>
    <w:rsid w:val="00287CF8"/>
    <w:rsid w:val="0029096B"/>
    <w:rsid w:val="00290EAD"/>
    <w:rsid w:val="00291DFD"/>
    <w:rsid w:val="00293AE4"/>
    <w:rsid w:val="00293BB0"/>
    <w:rsid w:val="002942D1"/>
    <w:rsid w:val="0029442B"/>
    <w:rsid w:val="00294719"/>
    <w:rsid w:val="00295D9A"/>
    <w:rsid w:val="00296162"/>
    <w:rsid w:val="002962C8"/>
    <w:rsid w:val="002A0C4F"/>
    <w:rsid w:val="002A0C92"/>
    <w:rsid w:val="002A0D68"/>
    <w:rsid w:val="002A0E97"/>
    <w:rsid w:val="002A186C"/>
    <w:rsid w:val="002A21A8"/>
    <w:rsid w:val="002A36AB"/>
    <w:rsid w:val="002A3C3E"/>
    <w:rsid w:val="002A3C9C"/>
    <w:rsid w:val="002A49BC"/>
    <w:rsid w:val="002A5D02"/>
    <w:rsid w:val="002A64D6"/>
    <w:rsid w:val="002A6B5D"/>
    <w:rsid w:val="002A6EB7"/>
    <w:rsid w:val="002A7610"/>
    <w:rsid w:val="002B0E9D"/>
    <w:rsid w:val="002B1088"/>
    <w:rsid w:val="002B1A98"/>
    <w:rsid w:val="002B2C0E"/>
    <w:rsid w:val="002B2C6C"/>
    <w:rsid w:val="002B4B29"/>
    <w:rsid w:val="002B551E"/>
    <w:rsid w:val="002B6185"/>
    <w:rsid w:val="002B67FE"/>
    <w:rsid w:val="002B6BF6"/>
    <w:rsid w:val="002B7D80"/>
    <w:rsid w:val="002C00C4"/>
    <w:rsid w:val="002C044B"/>
    <w:rsid w:val="002C154D"/>
    <w:rsid w:val="002C3833"/>
    <w:rsid w:val="002C38B1"/>
    <w:rsid w:val="002C41B0"/>
    <w:rsid w:val="002C448E"/>
    <w:rsid w:val="002C44A9"/>
    <w:rsid w:val="002C4D9D"/>
    <w:rsid w:val="002C55B0"/>
    <w:rsid w:val="002C6F94"/>
    <w:rsid w:val="002C7407"/>
    <w:rsid w:val="002D003F"/>
    <w:rsid w:val="002D0271"/>
    <w:rsid w:val="002D15BA"/>
    <w:rsid w:val="002D1655"/>
    <w:rsid w:val="002D1C6A"/>
    <w:rsid w:val="002D3BB0"/>
    <w:rsid w:val="002D56E4"/>
    <w:rsid w:val="002D5B95"/>
    <w:rsid w:val="002D6530"/>
    <w:rsid w:val="002D65B4"/>
    <w:rsid w:val="002D78E2"/>
    <w:rsid w:val="002E162A"/>
    <w:rsid w:val="002E35C2"/>
    <w:rsid w:val="002E377F"/>
    <w:rsid w:val="002E4F61"/>
    <w:rsid w:val="002E5534"/>
    <w:rsid w:val="002E6981"/>
    <w:rsid w:val="002E75AD"/>
    <w:rsid w:val="002E7D36"/>
    <w:rsid w:val="002E7F79"/>
    <w:rsid w:val="002E7F96"/>
    <w:rsid w:val="002F0237"/>
    <w:rsid w:val="002F17AD"/>
    <w:rsid w:val="002F2102"/>
    <w:rsid w:val="002F254B"/>
    <w:rsid w:val="002F299F"/>
    <w:rsid w:val="002F29BC"/>
    <w:rsid w:val="002F4411"/>
    <w:rsid w:val="002F4F3B"/>
    <w:rsid w:val="002F4FDE"/>
    <w:rsid w:val="002F50B7"/>
    <w:rsid w:val="002F5F1C"/>
    <w:rsid w:val="002F6079"/>
    <w:rsid w:val="002F65F4"/>
    <w:rsid w:val="002F66FD"/>
    <w:rsid w:val="002F7D0A"/>
    <w:rsid w:val="003006E6"/>
    <w:rsid w:val="0030085D"/>
    <w:rsid w:val="003016CD"/>
    <w:rsid w:val="00301785"/>
    <w:rsid w:val="003017F7"/>
    <w:rsid w:val="00302CB5"/>
    <w:rsid w:val="00302DFB"/>
    <w:rsid w:val="00302DFC"/>
    <w:rsid w:val="003031DD"/>
    <w:rsid w:val="00303371"/>
    <w:rsid w:val="00303813"/>
    <w:rsid w:val="00303CAB"/>
    <w:rsid w:val="00304389"/>
    <w:rsid w:val="00304506"/>
    <w:rsid w:val="0030552E"/>
    <w:rsid w:val="003061A5"/>
    <w:rsid w:val="0030774B"/>
    <w:rsid w:val="00307FF0"/>
    <w:rsid w:val="003101F5"/>
    <w:rsid w:val="00310716"/>
    <w:rsid w:val="00310CAC"/>
    <w:rsid w:val="003114C1"/>
    <w:rsid w:val="00311D3B"/>
    <w:rsid w:val="00311E67"/>
    <w:rsid w:val="00312123"/>
    <w:rsid w:val="00312F99"/>
    <w:rsid w:val="0031310B"/>
    <w:rsid w:val="00314C72"/>
    <w:rsid w:val="00314DE0"/>
    <w:rsid w:val="003151BF"/>
    <w:rsid w:val="00316DC5"/>
    <w:rsid w:val="00317420"/>
    <w:rsid w:val="00317A08"/>
    <w:rsid w:val="0032042C"/>
    <w:rsid w:val="00320EC1"/>
    <w:rsid w:val="003216CB"/>
    <w:rsid w:val="00321D69"/>
    <w:rsid w:val="0032316A"/>
    <w:rsid w:val="00324DF2"/>
    <w:rsid w:val="00327B32"/>
    <w:rsid w:val="0033000E"/>
    <w:rsid w:val="003300C8"/>
    <w:rsid w:val="00330440"/>
    <w:rsid w:val="003305FC"/>
    <w:rsid w:val="00330D00"/>
    <w:rsid w:val="00331211"/>
    <w:rsid w:val="00331D76"/>
    <w:rsid w:val="00332003"/>
    <w:rsid w:val="0033247D"/>
    <w:rsid w:val="00333874"/>
    <w:rsid w:val="003350C4"/>
    <w:rsid w:val="003367F8"/>
    <w:rsid w:val="0033768E"/>
    <w:rsid w:val="003376C9"/>
    <w:rsid w:val="003406A3"/>
    <w:rsid w:val="003406C7"/>
    <w:rsid w:val="003406DB"/>
    <w:rsid w:val="00340832"/>
    <w:rsid w:val="00340E39"/>
    <w:rsid w:val="00340F7E"/>
    <w:rsid w:val="00341854"/>
    <w:rsid w:val="00342C46"/>
    <w:rsid w:val="00342C6F"/>
    <w:rsid w:val="00342DDC"/>
    <w:rsid w:val="00343683"/>
    <w:rsid w:val="003440C7"/>
    <w:rsid w:val="003443BE"/>
    <w:rsid w:val="00344E45"/>
    <w:rsid w:val="003460F4"/>
    <w:rsid w:val="00346253"/>
    <w:rsid w:val="00346850"/>
    <w:rsid w:val="00347590"/>
    <w:rsid w:val="003478BA"/>
    <w:rsid w:val="0035023A"/>
    <w:rsid w:val="00350EE4"/>
    <w:rsid w:val="00351180"/>
    <w:rsid w:val="0035246A"/>
    <w:rsid w:val="0035296E"/>
    <w:rsid w:val="00353D59"/>
    <w:rsid w:val="00353D87"/>
    <w:rsid w:val="00355598"/>
    <w:rsid w:val="00355CB0"/>
    <w:rsid w:val="00357B93"/>
    <w:rsid w:val="003615E5"/>
    <w:rsid w:val="00362151"/>
    <w:rsid w:val="0036282E"/>
    <w:rsid w:val="00362A84"/>
    <w:rsid w:val="00363361"/>
    <w:rsid w:val="00363676"/>
    <w:rsid w:val="00363798"/>
    <w:rsid w:val="003637F6"/>
    <w:rsid w:val="00363D3E"/>
    <w:rsid w:val="00363E0D"/>
    <w:rsid w:val="00363F50"/>
    <w:rsid w:val="00364BA0"/>
    <w:rsid w:val="00364BAC"/>
    <w:rsid w:val="00364F87"/>
    <w:rsid w:val="00365796"/>
    <w:rsid w:val="00366BC2"/>
    <w:rsid w:val="00366C1C"/>
    <w:rsid w:val="0037000C"/>
    <w:rsid w:val="003706BB"/>
    <w:rsid w:val="00370752"/>
    <w:rsid w:val="00370B42"/>
    <w:rsid w:val="00371B6F"/>
    <w:rsid w:val="00372232"/>
    <w:rsid w:val="00373033"/>
    <w:rsid w:val="00373189"/>
    <w:rsid w:val="0037318D"/>
    <w:rsid w:val="0037353F"/>
    <w:rsid w:val="0037406F"/>
    <w:rsid w:val="00374E53"/>
    <w:rsid w:val="0037506B"/>
    <w:rsid w:val="0037548B"/>
    <w:rsid w:val="003761CE"/>
    <w:rsid w:val="0037627D"/>
    <w:rsid w:val="00377FC4"/>
    <w:rsid w:val="00380412"/>
    <w:rsid w:val="00380A1D"/>
    <w:rsid w:val="00380CEF"/>
    <w:rsid w:val="003823C3"/>
    <w:rsid w:val="0038275E"/>
    <w:rsid w:val="0038278F"/>
    <w:rsid w:val="00382B36"/>
    <w:rsid w:val="00382BB4"/>
    <w:rsid w:val="0038479A"/>
    <w:rsid w:val="00385E6F"/>
    <w:rsid w:val="00386DC8"/>
    <w:rsid w:val="00386E98"/>
    <w:rsid w:val="00387162"/>
    <w:rsid w:val="00387277"/>
    <w:rsid w:val="00387E99"/>
    <w:rsid w:val="003907A3"/>
    <w:rsid w:val="003928AC"/>
    <w:rsid w:val="00392F35"/>
    <w:rsid w:val="003937D9"/>
    <w:rsid w:val="0039485C"/>
    <w:rsid w:val="00395043"/>
    <w:rsid w:val="00395F95"/>
    <w:rsid w:val="003963F8"/>
    <w:rsid w:val="00396AFE"/>
    <w:rsid w:val="00396FF8"/>
    <w:rsid w:val="003972F7"/>
    <w:rsid w:val="00397882"/>
    <w:rsid w:val="003A030A"/>
    <w:rsid w:val="003A0C83"/>
    <w:rsid w:val="003A21C7"/>
    <w:rsid w:val="003A236C"/>
    <w:rsid w:val="003A24E0"/>
    <w:rsid w:val="003A297D"/>
    <w:rsid w:val="003A2B88"/>
    <w:rsid w:val="003A3223"/>
    <w:rsid w:val="003A4231"/>
    <w:rsid w:val="003A5613"/>
    <w:rsid w:val="003A5711"/>
    <w:rsid w:val="003A5DA1"/>
    <w:rsid w:val="003A6832"/>
    <w:rsid w:val="003B0118"/>
    <w:rsid w:val="003B03F9"/>
    <w:rsid w:val="003B09B8"/>
    <w:rsid w:val="003B0A85"/>
    <w:rsid w:val="003B1011"/>
    <w:rsid w:val="003B307B"/>
    <w:rsid w:val="003B41A0"/>
    <w:rsid w:val="003B4491"/>
    <w:rsid w:val="003B4742"/>
    <w:rsid w:val="003B4CEC"/>
    <w:rsid w:val="003B55D7"/>
    <w:rsid w:val="003B59FB"/>
    <w:rsid w:val="003B6AD7"/>
    <w:rsid w:val="003B793B"/>
    <w:rsid w:val="003B79A4"/>
    <w:rsid w:val="003C1718"/>
    <w:rsid w:val="003C1A2B"/>
    <w:rsid w:val="003C1AA3"/>
    <w:rsid w:val="003C46A0"/>
    <w:rsid w:val="003C4D3E"/>
    <w:rsid w:val="003C52C6"/>
    <w:rsid w:val="003C53FE"/>
    <w:rsid w:val="003C5A7D"/>
    <w:rsid w:val="003C5F6E"/>
    <w:rsid w:val="003C71A9"/>
    <w:rsid w:val="003C78E3"/>
    <w:rsid w:val="003D039D"/>
    <w:rsid w:val="003D059F"/>
    <w:rsid w:val="003D0C0F"/>
    <w:rsid w:val="003D0DC0"/>
    <w:rsid w:val="003D185C"/>
    <w:rsid w:val="003D19FA"/>
    <w:rsid w:val="003D1C99"/>
    <w:rsid w:val="003D2098"/>
    <w:rsid w:val="003D26F2"/>
    <w:rsid w:val="003D2CE3"/>
    <w:rsid w:val="003D39D9"/>
    <w:rsid w:val="003D4399"/>
    <w:rsid w:val="003D48F1"/>
    <w:rsid w:val="003D54EF"/>
    <w:rsid w:val="003D5961"/>
    <w:rsid w:val="003D6FD6"/>
    <w:rsid w:val="003D747C"/>
    <w:rsid w:val="003D788E"/>
    <w:rsid w:val="003D7D0A"/>
    <w:rsid w:val="003E0721"/>
    <w:rsid w:val="003E0D75"/>
    <w:rsid w:val="003E1169"/>
    <w:rsid w:val="003E118D"/>
    <w:rsid w:val="003E297E"/>
    <w:rsid w:val="003E2D18"/>
    <w:rsid w:val="003E2E85"/>
    <w:rsid w:val="003E4650"/>
    <w:rsid w:val="003E570F"/>
    <w:rsid w:val="003E5D91"/>
    <w:rsid w:val="003E5F97"/>
    <w:rsid w:val="003E60C3"/>
    <w:rsid w:val="003E61BE"/>
    <w:rsid w:val="003E64E9"/>
    <w:rsid w:val="003E6577"/>
    <w:rsid w:val="003E7B18"/>
    <w:rsid w:val="003F14E8"/>
    <w:rsid w:val="003F1B7E"/>
    <w:rsid w:val="003F1D2F"/>
    <w:rsid w:val="003F212E"/>
    <w:rsid w:val="003F2356"/>
    <w:rsid w:val="003F27C7"/>
    <w:rsid w:val="003F2B25"/>
    <w:rsid w:val="003F2FCB"/>
    <w:rsid w:val="003F380E"/>
    <w:rsid w:val="003F3F46"/>
    <w:rsid w:val="003F4568"/>
    <w:rsid w:val="003F53B3"/>
    <w:rsid w:val="003F5CD6"/>
    <w:rsid w:val="003F6CFD"/>
    <w:rsid w:val="003F7321"/>
    <w:rsid w:val="003F7790"/>
    <w:rsid w:val="003F7C34"/>
    <w:rsid w:val="00400018"/>
    <w:rsid w:val="00400C7E"/>
    <w:rsid w:val="00401935"/>
    <w:rsid w:val="004019BA"/>
    <w:rsid w:val="00401C6A"/>
    <w:rsid w:val="0040273D"/>
    <w:rsid w:val="00404B0B"/>
    <w:rsid w:val="00404CAB"/>
    <w:rsid w:val="00404DF0"/>
    <w:rsid w:val="0040582B"/>
    <w:rsid w:val="00405B7D"/>
    <w:rsid w:val="0040638B"/>
    <w:rsid w:val="00406965"/>
    <w:rsid w:val="00406C37"/>
    <w:rsid w:val="00406EC9"/>
    <w:rsid w:val="00407F5B"/>
    <w:rsid w:val="004104B0"/>
    <w:rsid w:val="00410F85"/>
    <w:rsid w:val="00412169"/>
    <w:rsid w:val="004128DC"/>
    <w:rsid w:val="00412A88"/>
    <w:rsid w:val="00412F68"/>
    <w:rsid w:val="0041306C"/>
    <w:rsid w:val="00414126"/>
    <w:rsid w:val="00414A50"/>
    <w:rsid w:val="004161A4"/>
    <w:rsid w:val="00417779"/>
    <w:rsid w:val="00417F55"/>
    <w:rsid w:val="00417F79"/>
    <w:rsid w:val="00420056"/>
    <w:rsid w:val="00420E32"/>
    <w:rsid w:val="00421062"/>
    <w:rsid w:val="00421D81"/>
    <w:rsid w:val="00421F77"/>
    <w:rsid w:val="004220F8"/>
    <w:rsid w:val="0042289E"/>
    <w:rsid w:val="00422914"/>
    <w:rsid w:val="00422A1C"/>
    <w:rsid w:val="00422DE5"/>
    <w:rsid w:val="004230A7"/>
    <w:rsid w:val="0042341E"/>
    <w:rsid w:val="00424D50"/>
    <w:rsid w:val="00425548"/>
    <w:rsid w:val="004262D0"/>
    <w:rsid w:val="00426376"/>
    <w:rsid w:val="00426547"/>
    <w:rsid w:val="0042686B"/>
    <w:rsid w:val="00427646"/>
    <w:rsid w:val="0042772B"/>
    <w:rsid w:val="004301E9"/>
    <w:rsid w:val="004301FB"/>
    <w:rsid w:val="00431270"/>
    <w:rsid w:val="00431528"/>
    <w:rsid w:val="00431EE6"/>
    <w:rsid w:val="00432293"/>
    <w:rsid w:val="00433C4B"/>
    <w:rsid w:val="00433F40"/>
    <w:rsid w:val="0043468B"/>
    <w:rsid w:val="004351FF"/>
    <w:rsid w:val="004363AE"/>
    <w:rsid w:val="00436CA0"/>
    <w:rsid w:val="00437FD1"/>
    <w:rsid w:val="004404B7"/>
    <w:rsid w:val="00440532"/>
    <w:rsid w:val="00441141"/>
    <w:rsid w:val="0044182D"/>
    <w:rsid w:val="00441BF6"/>
    <w:rsid w:val="00443A72"/>
    <w:rsid w:val="00443B53"/>
    <w:rsid w:val="00443D02"/>
    <w:rsid w:val="00443F0D"/>
    <w:rsid w:val="00444196"/>
    <w:rsid w:val="00444322"/>
    <w:rsid w:val="00445412"/>
    <w:rsid w:val="00445791"/>
    <w:rsid w:val="00445AA7"/>
    <w:rsid w:val="00445AF2"/>
    <w:rsid w:val="00445BFE"/>
    <w:rsid w:val="00445ED6"/>
    <w:rsid w:val="00446642"/>
    <w:rsid w:val="004466E7"/>
    <w:rsid w:val="004471E7"/>
    <w:rsid w:val="00447552"/>
    <w:rsid w:val="004478E0"/>
    <w:rsid w:val="00447F56"/>
    <w:rsid w:val="00450CB1"/>
    <w:rsid w:val="004510F4"/>
    <w:rsid w:val="00452052"/>
    <w:rsid w:val="0045233A"/>
    <w:rsid w:val="00452D65"/>
    <w:rsid w:val="00454C2E"/>
    <w:rsid w:val="00455879"/>
    <w:rsid w:val="0045676B"/>
    <w:rsid w:val="0045768A"/>
    <w:rsid w:val="00461893"/>
    <w:rsid w:val="0046224A"/>
    <w:rsid w:val="004625CC"/>
    <w:rsid w:val="004625DB"/>
    <w:rsid w:val="00462C8E"/>
    <w:rsid w:val="00462CC1"/>
    <w:rsid w:val="00462D5B"/>
    <w:rsid w:val="00463364"/>
    <w:rsid w:val="004639FD"/>
    <w:rsid w:val="00464450"/>
    <w:rsid w:val="004646A7"/>
    <w:rsid w:val="00464799"/>
    <w:rsid w:val="00464A3F"/>
    <w:rsid w:val="00465531"/>
    <w:rsid w:val="0046572B"/>
    <w:rsid w:val="00467E95"/>
    <w:rsid w:val="00470685"/>
    <w:rsid w:val="00470C9D"/>
    <w:rsid w:val="0047130F"/>
    <w:rsid w:val="00471469"/>
    <w:rsid w:val="004716BB"/>
    <w:rsid w:val="004723C5"/>
    <w:rsid w:val="00472873"/>
    <w:rsid w:val="00472C86"/>
    <w:rsid w:val="00472CF9"/>
    <w:rsid w:val="00472D8D"/>
    <w:rsid w:val="004731A2"/>
    <w:rsid w:val="00473852"/>
    <w:rsid w:val="00473E4F"/>
    <w:rsid w:val="00474464"/>
    <w:rsid w:val="00474A4E"/>
    <w:rsid w:val="00474FBD"/>
    <w:rsid w:val="00475ED3"/>
    <w:rsid w:val="00476441"/>
    <w:rsid w:val="004772F9"/>
    <w:rsid w:val="0047754F"/>
    <w:rsid w:val="00480D9A"/>
    <w:rsid w:val="00480E4C"/>
    <w:rsid w:val="00480EBB"/>
    <w:rsid w:val="004819F1"/>
    <w:rsid w:val="00482B05"/>
    <w:rsid w:val="00483D6A"/>
    <w:rsid w:val="004845E6"/>
    <w:rsid w:val="0048571E"/>
    <w:rsid w:val="0048677E"/>
    <w:rsid w:val="00486D52"/>
    <w:rsid w:val="00486F8A"/>
    <w:rsid w:val="00487E04"/>
    <w:rsid w:val="00490345"/>
    <w:rsid w:val="00490A11"/>
    <w:rsid w:val="00490A71"/>
    <w:rsid w:val="00490D42"/>
    <w:rsid w:val="004918EC"/>
    <w:rsid w:val="00492EBE"/>
    <w:rsid w:val="004933C5"/>
    <w:rsid w:val="00493C2B"/>
    <w:rsid w:val="00493F69"/>
    <w:rsid w:val="0049496B"/>
    <w:rsid w:val="00495027"/>
    <w:rsid w:val="00495070"/>
    <w:rsid w:val="00496F9A"/>
    <w:rsid w:val="00497936"/>
    <w:rsid w:val="00497D56"/>
    <w:rsid w:val="00497DD2"/>
    <w:rsid w:val="004A051E"/>
    <w:rsid w:val="004A0884"/>
    <w:rsid w:val="004A11F2"/>
    <w:rsid w:val="004A16B5"/>
    <w:rsid w:val="004A2CCE"/>
    <w:rsid w:val="004A2E9A"/>
    <w:rsid w:val="004A3819"/>
    <w:rsid w:val="004A38FC"/>
    <w:rsid w:val="004A5267"/>
    <w:rsid w:val="004A5404"/>
    <w:rsid w:val="004A57F2"/>
    <w:rsid w:val="004A5A82"/>
    <w:rsid w:val="004B09DB"/>
    <w:rsid w:val="004B1020"/>
    <w:rsid w:val="004B11BC"/>
    <w:rsid w:val="004B1A9D"/>
    <w:rsid w:val="004B21C9"/>
    <w:rsid w:val="004B22F7"/>
    <w:rsid w:val="004B2D4B"/>
    <w:rsid w:val="004B412D"/>
    <w:rsid w:val="004B482B"/>
    <w:rsid w:val="004B4F04"/>
    <w:rsid w:val="004B4FCA"/>
    <w:rsid w:val="004B5E51"/>
    <w:rsid w:val="004C0F78"/>
    <w:rsid w:val="004C3035"/>
    <w:rsid w:val="004C426C"/>
    <w:rsid w:val="004C5791"/>
    <w:rsid w:val="004C5C93"/>
    <w:rsid w:val="004C6A91"/>
    <w:rsid w:val="004C7691"/>
    <w:rsid w:val="004C797A"/>
    <w:rsid w:val="004D0222"/>
    <w:rsid w:val="004D04A9"/>
    <w:rsid w:val="004D05E3"/>
    <w:rsid w:val="004D06E2"/>
    <w:rsid w:val="004D0704"/>
    <w:rsid w:val="004D091A"/>
    <w:rsid w:val="004D0F56"/>
    <w:rsid w:val="004D11B5"/>
    <w:rsid w:val="004D17B4"/>
    <w:rsid w:val="004D1920"/>
    <w:rsid w:val="004D1D01"/>
    <w:rsid w:val="004D21E2"/>
    <w:rsid w:val="004D2D1F"/>
    <w:rsid w:val="004D3578"/>
    <w:rsid w:val="004D3619"/>
    <w:rsid w:val="004D3BA4"/>
    <w:rsid w:val="004D41BC"/>
    <w:rsid w:val="004D48FD"/>
    <w:rsid w:val="004D505E"/>
    <w:rsid w:val="004D536E"/>
    <w:rsid w:val="004D5D62"/>
    <w:rsid w:val="004D64BB"/>
    <w:rsid w:val="004D7A8D"/>
    <w:rsid w:val="004D7C4B"/>
    <w:rsid w:val="004E090D"/>
    <w:rsid w:val="004E18F1"/>
    <w:rsid w:val="004E1AAA"/>
    <w:rsid w:val="004E378E"/>
    <w:rsid w:val="004E4D3D"/>
    <w:rsid w:val="004E5524"/>
    <w:rsid w:val="004E6558"/>
    <w:rsid w:val="004E694C"/>
    <w:rsid w:val="004E6A10"/>
    <w:rsid w:val="004E6B32"/>
    <w:rsid w:val="004F06E5"/>
    <w:rsid w:val="004F0820"/>
    <w:rsid w:val="004F1260"/>
    <w:rsid w:val="004F1A1D"/>
    <w:rsid w:val="004F1E5E"/>
    <w:rsid w:val="004F20C7"/>
    <w:rsid w:val="004F217A"/>
    <w:rsid w:val="004F2196"/>
    <w:rsid w:val="004F27C3"/>
    <w:rsid w:val="004F29ED"/>
    <w:rsid w:val="004F3111"/>
    <w:rsid w:val="004F33FA"/>
    <w:rsid w:val="004F54FE"/>
    <w:rsid w:val="004F5677"/>
    <w:rsid w:val="004F5B37"/>
    <w:rsid w:val="004F5D20"/>
    <w:rsid w:val="004F66DF"/>
    <w:rsid w:val="004F6C8F"/>
    <w:rsid w:val="004F7548"/>
    <w:rsid w:val="004F784E"/>
    <w:rsid w:val="004F7909"/>
    <w:rsid w:val="00501AB9"/>
    <w:rsid w:val="005021DA"/>
    <w:rsid w:val="00502280"/>
    <w:rsid w:val="00502899"/>
    <w:rsid w:val="00503239"/>
    <w:rsid w:val="0050381A"/>
    <w:rsid w:val="00503E0A"/>
    <w:rsid w:val="00503ED9"/>
    <w:rsid w:val="0050441C"/>
    <w:rsid w:val="0050529C"/>
    <w:rsid w:val="00505BAE"/>
    <w:rsid w:val="00506D5D"/>
    <w:rsid w:val="00507960"/>
    <w:rsid w:val="005079B4"/>
    <w:rsid w:val="00507A0D"/>
    <w:rsid w:val="005102D5"/>
    <w:rsid w:val="0051038F"/>
    <w:rsid w:val="00510D6D"/>
    <w:rsid w:val="00511733"/>
    <w:rsid w:val="005124C4"/>
    <w:rsid w:val="00512559"/>
    <w:rsid w:val="00513112"/>
    <w:rsid w:val="00513A86"/>
    <w:rsid w:val="00513EFF"/>
    <w:rsid w:val="00514AEA"/>
    <w:rsid w:val="00514EE2"/>
    <w:rsid w:val="005158E9"/>
    <w:rsid w:val="005159D9"/>
    <w:rsid w:val="00516082"/>
    <w:rsid w:val="005160C4"/>
    <w:rsid w:val="0051743A"/>
    <w:rsid w:val="00517609"/>
    <w:rsid w:val="0052078E"/>
    <w:rsid w:val="00520992"/>
    <w:rsid w:val="00521AA7"/>
    <w:rsid w:val="00521B86"/>
    <w:rsid w:val="00522B11"/>
    <w:rsid w:val="00523136"/>
    <w:rsid w:val="005234C3"/>
    <w:rsid w:val="00523F66"/>
    <w:rsid w:val="00524E2C"/>
    <w:rsid w:val="00526AD8"/>
    <w:rsid w:val="0052783E"/>
    <w:rsid w:val="00527F64"/>
    <w:rsid w:val="0053071F"/>
    <w:rsid w:val="00530B92"/>
    <w:rsid w:val="00531719"/>
    <w:rsid w:val="00533D57"/>
    <w:rsid w:val="005343FA"/>
    <w:rsid w:val="005349A1"/>
    <w:rsid w:val="00534AF5"/>
    <w:rsid w:val="00534F08"/>
    <w:rsid w:val="00535189"/>
    <w:rsid w:val="005352EF"/>
    <w:rsid w:val="0053556B"/>
    <w:rsid w:val="0053733A"/>
    <w:rsid w:val="0053757F"/>
    <w:rsid w:val="005375E0"/>
    <w:rsid w:val="005376D3"/>
    <w:rsid w:val="005377A7"/>
    <w:rsid w:val="00537B97"/>
    <w:rsid w:val="005405A9"/>
    <w:rsid w:val="0054071F"/>
    <w:rsid w:val="00541718"/>
    <w:rsid w:val="00542DAE"/>
    <w:rsid w:val="00543589"/>
    <w:rsid w:val="00543A4C"/>
    <w:rsid w:val="00543D2A"/>
    <w:rsid w:val="005446BC"/>
    <w:rsid w:val="005449C9"/>
    <w:rsid w:val="00544EE7"/>
    <w:rsid w:val="00545798"/>
    <w:rsid w:val="0054725F"/>
    <w:rsid w:val="00547B0E"/>
    <w:rsid w:val="00550BEF"/>
    <w:rsid w:val="00551214"/>
    <w:rsid w:val="005516CC"/>
    <w:rsid w:val="00551C40"/>
    <w:rsid w:val="00551D1E"/>
    <w:rsid w:val="00553114"/>
    <w:rsid w:val="00553328"/>
    <w:rsid w:val="00555000"/>
    <w:rsid w:val="00555939"/>
    <w:rsid w:val="00555F70"/>
    <w:rsid w:val="00557FF9"/>
    <w:rsid w:val="00561091"/>
    <w:rsid w:val="00561A5F"/>
    <w:rsid w:val="00563020"/>
    <w:rsid w:val="005642B2"/>
    <w:rsid w:val="00564735"/>
    <w:rsid w:val="00564C0C"/>
    <w:rsid w:val="00564F93"/>
    <w:rsid w:val="0056581A"/>
    <w:rsid w:val="00565AEA"/>
    <w:rsid w:val="00565CB4"/>
    <w:rsid w:val="005661F7"/>
    <w:rsid w:val="005665B2"/>
    <w:rsid w:val="00566BEE"/>
    <w:rsid w:val="005708DC"/>
    <w:rsid w:val="00570D38"/>
    <w:rsid w:val="0057119B"/>
    <w:rsid w:val="005717BB"/>
    <w:rsid w:val="00572618"/>
    <w:rsid w:val="00572FA9"/>
    <w:rsid w:val="00573070"/>
    <w:rsid w:val="00573705"/>
    <w:rsid w:val="00574883"/>
    <w:rsid w:val="00574D6F"/>
    <w:rsid w:val="0057503E"/>
    <w:rsid w:val="0057673F"/>
    <w:rsid w:val="00576B91"/>
    <w:rsid w:val="005770E2"/>
    <w:rsid w:val="00577B00"/>
    <w:rsid w:val="00577DB0"/>
    <w:rsid w:val="00580154"/>
    <w:rsid w:val="00581DC5"/>
    <w:rsid w:val="00582169"/>
    <w:rsid w:val="005822CE"/>
    <w:rsid w:val="00582AC8"/>
    <w:rsid w:val="00582C17"/>
    <w:rsid w:val="0058311F"/>
    <w:rsid w:val="00583412"/>
    <w:rsid w:val="00584C71"/>
    <w:rsid w:val="00584E8F"/>
    <w:rsid w:val="0058582C"/>
    <w:rsid w:val="005864E3"/>
    <w:rsid w:val="00586FB5"/>
    <w:rsid w:val="005875BA"/>
    <w:rsid w:val="00587669"/>
    <w:rsid w:val="00587B5C"/>
    <w:rsid w:val="00587C06"/>
    <w:rsid w:val="005902BD"/>
    <w:rsid w:val="005908CE"/>
    <w:rsid w:val="00591878"/>
    <w:rsid w:val="00592747"/>
    <w:rsid w:val="00592BEE"/>
    <w:rsid w:val="00592F74"/>
    <w:rsid w:val="0059425C"/>
    <w:rsid w:val="00594361"/>
    <w:rsid w:val="0059465C"/>
    <w:rsid w:val="00595F26"/>
    <w:rsid w:val="0059690C"/>
    <w:rsid w:val="005971EB"/>
    <w:rsid w:val="005A17A4"/>
    <w:rsid w:val="005A1E25"/>
    <w:rsid w:val="005A20D3"/>
    <w:rsid w:val="005A3216"/>
    <w:rsid w:val="005A3508"/>
    <w:rsid w:val="005A3A23"/>
    <w:rsid w:val="005A3D46"/>
    <w:rsid w:val="005A470D"/>
    <w:rsid w:val="005A49D3"/>
    <w:rsid w:val="005A5015"/>
    <w:rsid w:val="005A50EC"/>
    <w:rsid w:val="005A5287"/>
    <w:rsid w:val="005A677D"/>
    <w:rsid w:val="005A6AE4"/>
    <w:rsid w:val="005A7802"/>
    <w:rsid w:val="005A7914"/>
    <w:rsid w:val="005A7DDA"/>
    <w:rsid w:val="005B0432"/>
    <w:rsid w:val="005B07F3"/>
    <w:rsid w:val="005B088E"/>
    <w:rsid w:val="005B1DF5"/>
    <w:rsid w:val="005B1EEB"/>
    <w:rsid w:val="005B22E7"/>
    <w:rsid w:val="005B2303"/>
    <w:rsid w:val="005B25D6"/>
    <w:rsid w:val="005B27F2"/>
    <w:rsid w:val="005B2AAE"/>
    <w:rsid w:val="005B2B4E"/>
    <w:rsid w:val="005B450C"/>
    <w:rsid w:val="005B47F6"/>
    <w:rsid w:val="005B4B3D"/>
    <w:rsid w:val="005B4C13"/>
    <w:rsid w:val="005B54BD"/>
    <w:rsid w:val="005B57FA"/>
    <w:rsid w:val="005B6312"/>
    <w:rsid w:val="005B6379"/>
    <w:rsid w:val="005B6BB0"/>
    <w:rsid w:val="005B7600"/>
    <w:rsid w:val="005C079C"/>
    <w:rsid w:val="005C18E2"/>
    <w:rsid w:val="005C2D7C"/>
    <w:rsid w:val="005C2F1C"/>
    <w:rsid w:val="005C35AD"/>
    <w:rsid w:val="005C39B4"/>
    <w:rsid w:val="005C3D65"/>
    <w:rsid w:val="005C40AC"/>
    <w:rsid w:val="005C457A"/>
    <w:rsid w:val="005C47F1"/>
    <w:rsid w:val="005C4DAF"/>
    <w:rsid w:val="005C595A"/>
    <w:rsid w:val="005C64FC"/>
    <w:rsid w:val="005C73BA"/>
    <w:rsid w:val="005C7D74"/>
    <w:rsid w:val="005C7E9B"/>
    <w:rsid w:val="005D0C3B"/>
    <w:rsid w:val="005D0F97"/>
    <w:rsid w:val="005D1052"/>
    <w:rsid w:val="005D11C6"/>
    <w:rsid w:val="005D212D"/>
    <w:rsid w:val="005D3D8D"/>
    <w:rsid w:val="005D4324"/>
    <w:rsid w:val="005D4402"/>
    <w:rsid w:val="005D4A7C"/>
    <w:rsid w:val="005D5CD9"/>
    <w:rsid w:val="005D5E02"/>
    <w:rsid w:val="005D658F"/>
    <w:rsid w:val="005D6BA2"/>
    <w:rsid w:val="005E0374"/>
    <w:rsid w:val="005E2073"/>
    <w:rsid w:val="005E2083"/>
    <w:rsid w:val="005E3254"/>
    <w:rsid w:val="005E3951"/>
    <w:rsid w:val="005E3E03"/>
    <w:rsid w:val="005E4754"/>
    <w:rsid w:val="005E5413"/>
    <w:rsid w:val="005E617B"/>
    <w:rsid w:val="005E6337"/>
    <w:rsid w:val="005E69AE"/>
    <w:rsid w:val="005E6FF5"/>
    <w:rsid w:val="005E790B"/>
    <w:rsid w:val="005F0E35"/>
    <w:rsid w:val="005F10B4"/>
    <w:rsid w:val="005F11A4"/>
    <w:rsid w:val="005F158B"/>
    <w:rsid w:val="005F18FE"/>
    <w:rsid w:val="005F1D18"/>
    <w:rsid w:val="005F203A"/>
    <w:rsid w:val="005F3C15"/>
    <w:rsid w:val="005F442A"/>
    <w:rsid w:val="005F4581"/>
    <w:rsid w:val="005F4BB7"/>
    <w:rsid w:val="005F4C99"/>
    <w:rsid w:val="005F505B"/>
    <w:rsid w:val="005F5E3D"/>
    <w:rsid w:val="005F6D18"/>
    <w:rsid w:val="00601A0A"/>
    <w:rsid w:val="00601ACC"/>
    <w:rsid w:val="00602498"/>
    <w:rsid w:val="006038C2"/>
    <w:rsid w:val="006041D2"/>
    <w:rsid w:val="00604944"/>
    <w:rsid w:val="00604F4A"/>
    <w:rsid w:val="00604F96"/>
    <w:rsid w:val="00605198"/>
    <w:rsid w:val="00605990"/>
    <w:rsid w:val="00605EEB"/>
    <w:rsid w:val="00606869"/>
    <w:rsid w:val="00606EBF"/>
    <w:rsid w:val="006076FE"/>
    <w:rsid w:val="006101A7"/>
    <w:rsid w:val="00611F3C"/>
    <w:rsid w:val="006127FE"/>
    <w:rsid w:val="0061296F"/>
    <w:rsid w:val="00612A35"/>
    <w:rsid w:val="00612D8E"/>
    <w:rsid w:val="00612FBF"/>
    <w:rsid w:val="006132C1"/>
    <w:rsid w:val="00614046"/>
    <w:rsid w:val="0061557D"/>
    <w:rsid w:val="00615C72"/>
    <w:rsid w:val="00617A79"/>
    <w:rsid w:val="00621AD5"/>
    <w:rsid w:val="006225B8"/>
    <w:rsid w:val="00622920"/>
    <w:rsid w:val="00623AA9"/>
    <w:rsid w:val="006242D4"/>
    <w:rsid w:val="00625ACD"/>
    <w:rsid w:val="00626381"/>
    <w:rsid w:val="006265A0"/>
    <w:rsid w:val="00626BCA"/>
    <w:rsid w:val="00626BD1"/>
    <w:rsid w:val="00626DFB"/>
    <w:rsid w:val="006300C7"/>
    <w:rsid w:val="00630BEE"/>
    <w:rsid w:val="00630C0F"/>
    <w:rsid w:val="00631058"/>
    <w:rsid w:val="006312BF"/>
    <w:rsid w:val="00631D1D"/>
    <w:rsid w:val="006320C6"/>
    <w:rsid w:val="006325B0"/>
    <w:rsid w:val="00633C03"/>
    <w:rsid w:val="006342C4"/>
    <w:rsid w:val="00634EF5"/>
    <w:rsid w:val="00635198"/>
    <w:rsid w:val="006355C1"/>
    <w:rsid w:val="00635A6E"/>
    <w:rsid w:val="00636E91"/>
    <w:rsid w:val="00640200"/>
    <w:rsid w:val="006409D2"/>
    <w:rsid w:val="00640F0B"/>
    <w:rsid w:val="006416BC"/>
    <w:rsid w:val="006416EA"/>
    <w:rsid w:val="006419A0"/>
    <w:rsid w:val="00641E67"/>
    <w:rsid w:val="00642AC5"/>
    <w:rsid w:val="00642DD0"/>
    <w:rsid w:val="00642E71"/>
    <w:rsid w:val="00643EDC"/>
    <w:rsid w:val="00644BD8"/>
    <w:rsid w:val="00644C5E"/>
    <w:rsid w:val="00645D60"/>
    <w:rsid w:val="006460D8"/>
    <w:rsid w:val="00646541"/>
    <w:rsid w:val="006466E4"/>
    <w:rsid w:val="00646707"/>
    <w:rsid w:val="00646817"/>
    <w:rsid w:val="00647150"/>
    <w:rsid w:val="00647560"/>
    <w:rsid w:val="00647564"/>
    <w:rsid w:val="006475A8"/>
    <w:rsid w:val="00647D3B"/>
    <w:rsid w:val="0065024C"/>
    <w:rsid w:val="0065062E"/>
    <w:rsid w:val="00651248"/>
    <w:rsid w:val="00651D83"/>
    <w:rsid w:val="00652161"/>
    <w:rsid w:val="00653724"/>
    <w:rsid w:val="00654DF1"/>
    <w:rsid w:val="006551E8"/>
    <w:rsid w:val="00655D41"/>
    <w:rsid w:val="00657913"/>
    <w:rsid w:val="0066011D"/>
    <w:rsid w:val="006602C9"/>
    <w:rsid w:val="006602DF"/>
    <w:rsid w:val="00660391"/>
    <w:rsid w:val="00660406"/>
    <w:rsid w:val="00660ACD"/>
    <w:rsid w:val="006612D1"/>
    <w:rsid w:val="00661522"/>
    <w:rsid w:val="00661E0D"/>
    <w:rsid w:val="006620C8"/>
    <w:rsid w:val="00662187"/>
    <w:rsid w:val="006624FB"/>
    <w:rsid w:val="0066270A"/>
    <w:rsid w:val="00662BDE"/>
    <w:rsid w:val="00662D4F"/>
    <w:rsid w:val="00662DB8"/>
    <w:rsid w:val="00664053"/>
    <w:rsid w:val="006641F4"/>
    <w:rsid w:val="00664397"/>
    <w:rsid w:val="0066506E"/>
    <w:rsid w:val="0066614C"/>
    <w:rsid w:val="00666724"/>
    <w:rsid w:val="00666826"/>
    <w:rsid w:val="00666931"/>
    <w:rsid w:val="006671FA"/>
    <w:rsid w:val="00667B27"/>
    <w:rsid w:val="00667B55"/>
    <w:rsid w:val="00670515"/>
    <w:rsid w:val="006715C4"/>
    <w:rsid w:val="006717FC"/>
    <w:rsid w:val="00671B16"/>
    <w:rsid w:val="00672280"/>
    <w:rsid w:val="00672627"/>
    <w:rsid w:val="0067312A"/>
    <w:rsid w:val="00674622"/>
    <w:rsid w:val="006749DE"/>
    <w:rsid w:val="006749FE"/>
    <w:rsid w:val="00675316"/>
    <w:rsid w:val="0067697B"/>
    <w:rsid w:val="00676F87"/>
    <w:rsid w:val="0068076B"/>
    <w:rsid w:val="00681070"/>
    <w:rsid w:val="00681877"/>
    <w:rsid w:val="00681D4D"/>
    <w:rsid w:val="00682264"/>
    <w:rsid w:val="00682421"/>
    <w:rsid w:val="006827CB"/>
    <w:rsid w:val="00683202"/>
    <w:rsid w:val="00683295"/>
    <w:rsid w:val="00683BF6"/>
    <w:rsid w:val="00685486"/>
    <w:rsid w:val="006855B2"/>
    <w:rsid w:val="00686520"/>
    <w:rsid w:val="00686962"/>
    <w:rsid w:val="006875DE"/>
    <w:rsid w:val="00687C2E"/>
    <w:rsid w:val="00687D21"/>
    <w:rsid w:val="00690997"/>
    <w:rsid w:val="0069137C"/>
    <w:rsid w:val="0069198E"/>
    <w:rsid w:val="00691A38"/>
    <w:rsid w:val="00692537"/>
    <w:rsid w:val="006927E5"/>
    <w:rsid w:val="006928BC"/>
    <w:rsid w:val="00693BCD"/>
    <w:rsid w:val="00693DEA"/>
    <w:rsid w:val="00694307"/>
    <w:rsid w:val="0069481E"/>
    <w:rsid w:val="00694A23"/>
    <w:rsid w:val="00695CD1"/>
    <w:rsid w:val="00695D1A"/>
    <w:rsid w:val="00696025"/>
    <w:rsid w:val="00696755"/>
    <w:rsid w:val="00696D2B"/>
    <w:rsid w:val="00696E30"/>
    <w:rsid w:val="00696F74"/>
    <w:rsid w:val="00697680"/>
    <w:rsid w:val="00697736"/>
    <w:rsid w:val="00697C8B"/>
    <w:rsid w:val="006A006D"/>
    <w:rsid w:val="006A1AAA"/>
    <w:rsid w:val="006A1D10"/>
    <w:rsid w:val="006A2105"/>
    <w:rsid w:val="006A24AE"/>
    <w:rsid w:val="006A25C2"/>
    <w:rsid w:val="006A2E46"/>
    <w:rsid w:val="006A30E0"/>
    <w:rsid w:val="006A40E3"/>
    <w:rsid w:val="006A4A73"/>
    <w:rsid w:val="006A503C"/>
    <w:rsid w:val="006A5211"/>
    <w:rsid w:val="006A61DA"/>
    <w:rsid w:val="006A68C6"/>
    <w:rsid w:val="006A6A06"/>
    <w:rsid w:val="006A7936"/>
    <w:rsid w:val="006A7CF0"/>
    <w:rsid w:val="006B12A4"/>
    <w:rsid w:val="006B1E26"/>
    <w:rsid w:val="006B22EC"/>
    <w:rsid w:val="006B240F"/>
    <w:rsid w:val="006B33AC"/>
    <w:rsid w:val="006B36B6"/>
    <w:rsid w:val="006B3761"/>
    <w:rsid w:val="006B4B08"/>
    <w:rsid w:val="006B5289"/>
    <w:rsid w:val="006B63BA"/>
    <w:rsid w:val="006B6B4B"/>
    <w:rsid w:val="006C1014"/>
    <w:rsid w:val="006C1D20"/>
    <w:rsid w:val="006C2E3B"/>
    <w:rsid w:val="006C3CFA"/>
    <w:rsid w:val="006C5241"/>
    <w:rsid w:val="006C5A39"/>
    <w:rsid w:val="006C7B36"/>
    <w:rsid w:val="006C7F69"/>
    <w:rsid w:val="006D0046"/>
    <w:rsid w:val="006D0413"/>
    <w:rsid w:val="006D07F2"/>
    <w:rsid w:val="006D0830"/>
    <w:rsid w:val="006D0E7F"/>
    <w:rsid w:val="006D22D6"/>
    <w:rsid w:val="006D2462"/>
    <w:rsid w:val="006D3DD3"/>
    <w:rsid w:val="006D4EBE"/>
    <w:rsid w:val="006D5AA1"/>
    <w:rsid w:val="006D5ABA"/>
    <w:rsid w:val="006D5ACE"/>
    <w:rsid w:val="006D5C02"/>
    <w:rsid w:val="006D61D2"/>
    <w:rsid w:val="006D61DF"/>
    <w:rsid w:val="006D61F1"/>
    <w:rsid w:val="006D757F"/>
    <w:rsid w:val="006E041C"/>
    <w:rsid w:val="006E13F3"/>
    <w:rsid w:val="006E1F19"/>
    <w:rsid w:val="006E26A7"/>
    <w:rsid w:val="006E2BFD"/>
    <w:rsid w:val="006E3CEE"/>
    <w:rsid w:val="006E4108"/>
    <w:rsid w:val="006E48BE"/>
    <w:rsid w:val="006E5330"/>
    <w:rsid w:val="006E56F8"/>
    <w:rsid w:val="006E65D7"/>
    <w:rsid w:val="006E7032"/>
    <w:rsid w:val="006F05D6"/>
    <w:rsid w:val="006F0975"/>
    <w:rsid w:val="006F171B"/>
    <w:rsid w:val="006F23B4"/>
    <w:rsid w:val="006F35FA"/>
    <w:rsid w:val="006F40E9"/>
    <w:rsid w:val="006F44C4"/>
    <w:rsid w:val="006F6072"/>
    <w:rsid w:val="006F6F7E"/>
    <w:rsid w:val="006F6FAB"/>
    <w:rsid w:val="006F7157"/>
    <w:rsid w:val="006F734E"/>
    <w:rsid w:val="006F77A8"/>
    <w:rsid w:val="006F78E3"/>
    <w:rsid w:val="006F78F0"/>
    <w:rsid w:val="00700042"/>
    <w:rsid w:val="007010C9"/>
    <w:rsid w:val="007017AF"/>
    <w:rsid w:val="007030B4"/>
    <w:rsid w:val="0070358D"/>
    <w:rsid w:val="00703D30"/>
    <w:rsid w:val="00703FCF"/>
    <w:rsid w:val="00704F42"/>
    <w:rsid w:val="0070543F"/>
    <w:rsid w:val="00707739"/>
    <w:rsid w:val="0071015D"/>
    <w:rsid w:val="00710235"/>
    <w:rsid w:val="007119A4"/>
    <w:rsid w:val="00711F5C"/>
    <w:rsid w:val="00712246"/>
    <w:rsid w:val="00713109"/>
    <w:rsid w:val="00713D7A"/>
    <w:rsid w:val="0071472B"/>
    <w:rsid w:val="00714894"/>
    <w:rsid w:val="00714A71"/>
    <w:rsid w:val="00716508"/>
    <w:rsid w:val="007171A9"/>
    <w:rsid w:val="0072170B"/>
    <w:rsid w:val="00721BE4"/>
    <w:rsid w:val="00721FC8"/>
    <w:rsid w:val="007228DD"/>
    <w:rsid w:val="007230B8"/>
    <w:rsid w:val="0072350E"/>
    <w:rsid w:val="00723ACB"/>
    <w:rsid w:val="00723E6B"/>
    <w:rsid w:val="0072654B"/>
    <w:rsid w:val="00727107"/>
    <w:rsid w:val="00727440"/>
    <w:rsid w:val="00727C29"/>
    <w:rsid w:val="007309F8"/>
    <w:rsid w:val="00731BA5"/>
    <w:rsid w:val="00732731"/>
    <w:rsid w:val="007327E7"/>
    <w:rsid w:val="007329A4"/>
    <w:rsid w:val="00733572"/>
    <w:rsid w:val="00733D8A"/>
    <w:rsid w:val="00733F05"/>
    <w:rsid w:val="00734B05"/>
    <w:rsid w:val="00735A54"/>
    <w:rsid w:val="00735B0B"/>
    <w:rsid w:val="00737735"/>
    <w:rsid w:val="00737A36"/>
    <w:rsid w:val="0074018C"/>
    <w:rsid w:val="0074032D"/>
    <w:rsid w:val="00741138"/>
    <w:rsid w:val="007412B2"/>
    <w:rsid w:val="007417D3"/>
    <w:rsid w:val="00743189"/>
    <w:rsid w:val="00743B6A"/>
    <w:rsid w:val="00743EFC"/>
    <w:rsid w:val="007446D7"/>
    <w:rsid w:val="00744B27"/>
    <w:rsid w:val="007451EB"/>
    <w:rsid w:val="00745448"/>
    <w:rsid w:val="00745809"/>
    <w:rsid w:val="00745EA7"/>
    <w:rsid w:val="0074641E"/>
    <w:rsid w:val="007464FA"/>
    <w:rsid w:val="00746AE5"/>
    <w:rsid w:val="007507D4"/>
    <w:rsid w:val="0075087C"/>
    <w:rsid w:val="007514F7"/>
    <w:rsid w:val="00752E0C"/>
    <w:rsid w:val="00752F6B"/>
    <w:rsid w:val="00753166"/>
    <w:rsid w:val="0075329D"/>
    <w:rsid w:val="00753534"/>
    <w:rsid w:val="00754201"/>
    <w:rsid w:val="007574B0"/>
    <w:rsid w:val="007575EC"/>
    <w:rsid w:val="00760059"/>
    <w:rsid w:val="0076049E"/>
    <w:rsid w:val="0076122E"/>
    <w:rsid w:val="0076256B"/>
    <w:rsid w:val="00763985"/>
    <w:rsid w:val="0076598B"/>
    <w:rsid w:val="00765994"/>
    <w:rsid w:val="00765B4D"/>
    <w:rsid w:val="00765E5D"/>
    <w:rsid w:val="007660C8"/>
    <w:rsid w:val="007662C2"/>
    <w:rsid w:val="007673B2"/>
    <w:rsid w:val="0076772C"/>
    <w:rsid w:val="007700EC"/>
    <w:rsid w:val="007704E1"/>
    <w:rsid w:val="0077095C"/>
    <w:rsid w:val="00770CF7"/>
    <w:rsid w:val="007710D8"/>
    <w:rsid w:val="00771345"/>
    <w:rsid w:val="00771587"/>
    <w:rsid w:val="00772AED"/>
    <w:rsid w:val="00773E24"/>
    <w:rsid w:val="00774488"/>
    <w:rsid w:val="00775715"/>
    <w:rsid w:val="007766B6"/>
    <w:rsid w:val="007774D2"/>
    <w:rsid w:val="00777950"/>
    <w:rsid w:val="00781165"/>
    <w:rsid w:val="00782609"/>
    <w:rsid w:val="00782CD1"/>
    <w:rsid w:val="00783480"/>
    <w:rsid w:val="00784046"/>
    <w:rsid w:val="0078450B"/>
    <w:rsid w:val="00784B27"/>
    <w:rsid w:val="007853C3"/>
    <w:rsid w:val="00785B99"/>
    <w:rsid w:val="00785CD1"/>
    <w:rsid w:val="0078618E"/>
    <w:rsid w:val="0078630C"/>
    <w:rsid w:val="00786D2B"/>
    <w:rsid w:val="00787511"/>
    <w:rsid w:val="00787718"/>
    <w:rsid w:val="00787C54"/>
    <w:rsid w:val="00787D6C"/>
    <w:rsid w:val="00790BBF"/>
    <w:rsid w:val="007911C1"/>
    <w:rsid w:val="007914DE"/>
    <w:rsid w:val="00791A49"/>
    <w:rsid w:val="00791DAC"/>
    <w:rsid w:val="007920C3"/>
    <w:rsid w:val="00792CE5"/>
    <w:rsid w:val="00793A21"/>
    <w:rsid w:val="00793F4B"/>
    <w:rsid w:val="00794140"/>
    <w:rsid w:val="0079453A"/>
    <w:rsid w:val="007947AE"/>
    <w:rsid w:val="00794F73"/>
    <w:rsid w:val="00795782"/>
    <w:rsid w:val="00795BB2"/>
    <w:rsid w:val="00795E90"/>
    <w:rsid w:val="007962F8"/>
    <w:rsid w:val="00796315"/>
    <w:rsid w:val="00796541"/>
    <w:rsid w:val="007974E0"/>
    <w:rsid w:val="00797CE8"/>
    <w:rsid w:val="007A0732"/>
    <w:rsid w:val="007A0797"/>
    <w:rsid w:val="007A09EA"/>
    <w:rsid w:val="007A1D48"/>
    <w:rsid w:val="007A2113"/>
    <w:rsid w:val="007A2662"/>
    <w:rsid w:val="007A2756"/>
    <w:rsid w:val="007A36DC"/>
    <w:rsid w:val="007A3CED"/>
    <w:rsid w:val="007A580B"/>
    <w:rsid w:val="007A5A45"/>
    <w:rsid w:val="007A5DDE"/>
    <w:rsid w:val="007A5EB1"/>
    <w:rsid w:val="007B0217"/>
    <w:rsid w:val="007B0D76"/>
    <w:rsid w:val="007B12FE"/>
    <w:rsid w:val="007B1D60"/>
    <w:rsid w:val="007B4243"/>
    <w:rsid w:val="007B4DD2"/>
    <w:rsid w:val="007B5221"/>
    <w:rsid w:val="007B55B8"/>
    <w:rsid w:val="007B59B8"/>
    <w:rsid w:val="007B5C4E"/>
    <w:rsid w:val="007B7C22"/>
    <w:rsid w:val="007C0165"/>
    <w:rsid w:val="007C017E"/>
    <w:rsid w:val="007C0BE9"/>
    <w:rsid w:val="007C154E"/>
    <w:rsid w:val="007C34AD"/>
    <w:rsid w:val="007C3CE3"/>
    <w:rsid w:val="007C3CF3"/>
    <w:rsid w:val="007C452D"/>
    <w:rsid w:val="007C4625"/>
    <w:rsid w:val="007C49B3"/>
    <w:rsid w:val="007C59E7"/>
    <w:rsid w:val="007C67BA"/>
    <w:rsid w:val="007C6B2D"/>
    <w:rsid w:val="007C6BF4"/>
    <w:rsid w:val="007D043C"/>
    <w:rsid w:val="007D0940"/>
    <w:rsid w:val="007D0B3F"/>
    <w:rsid w:val="007D1D73"/>
    <w:rsid w:val="007D2B24"/>
    <w:rsid w:val="007D3F81"/>
    <w:rsid w:val="007D4357"/>
    <w:rsid w:val="007D4A9A"/>
    <w:rsid w:val="007D6D8C"/>
    <w:rsid w:val="007D767E"/>
    <w:rsid w:val="007D7A5E"/>
    <w:rsid w:val="007D7E36"/>
    <w:rsid w:val="007D7F15"/>
    <w:rsid w:val="007E0811"/>
    <w:rsid w:val="007E1C35"/>
    <w:rsid w:val="007E2729"/>
    <w:rsid w:val="007E2AB9"/>
    <w:rsid w:val="007E377A"/>
    <w:rsid w:val="007E4FCF"/>
    <w:rsid w:val="007E58AB"/>
    <w:rsid w:val="007E701C"/>
    <w:rsid w:val="007E7534"/>
    <w:rsid w:val="007F0269"/>
    <w:rsid w:val="007F03DB"/>
    <w:rsid w:val="007F08CF"/>
    <w:rsid w:val="007F121B"/>
    <w:rsid w:val="007F161B"/>
    <w:rsid w:val="007F203A"/>
    <w:rsid w:val="007F25A5"/>
    <w:rsid w:val="007F28F9"/>
    <w:rsid w:val="007F3CDC"/>
    <w:rsid w:val="007F46F7"/>
    <w:rsid w:val="007F4E73"/>
    <w:rsid w:val="007F5BD3"/>
    <w:rsid w:val="007F6337"/>
    <w:rsid w:val="007F6659"/>
    <w:rsid w:val="007F70CD"/>
    <w:rsid w:val="007F7393"/>
    <w:rsid w:val="00800CE0"/>
    <w:rsid w:val="00802A44"/>
    <w:rsid w:val="00803601"/>
    <w:rsid w:val="00804147"/>
    <w:rsid w:val="008064DD"/>
    <w:rsid w:val="008072BC"/>
    <w:rsid w:val="00807773"/>
    <w:rsid w:val="008102E3"/>
    <w:rsid w:val="00812222"/>
    <w:rsid w:val="0081266A"/>
    <w:rsid w:val="00812B72"/>
    <w:rsid w:val="00812DE3"/>
    <w:rsid w:val="00812F0D"/>
    <w:rsid w:val="008134D5"/>
    <w:rsid w:val="00814E16"/>
    <w:rsid w:val="008150B3"/>
    <w:rsid w:val="008155B8"/>
    <w:rsid w:val="008155BC"/>
    <w:rsid w:val="00816046"/>
    <w:rsid w:val="008170A9"/>
    <w:rsid w:val="008175F4"/>
    <w:rsid w:val="00817C0F"/>
    <w:rsid w:val="00817C9C"/>
    <w:rsid w:val="00820173"/>
    <w:rsid w:val="00820396"/>
    <w:rsid w:val="00820EA9"/>
    <w:rsid w:val="008211C6"/>
    <w:rsid w:val="00821649"/>
    <w:rsid w:val="00821999"/>
    <w:rsid w:val="00821CE2"/>
    <w:rsid w:val="0082249E"/>
    <w:rsid w:val="008225EC"/>
    <w:rsid w:val="0082263E"/>
    <w:rsid w:val="00823ED2"/>
    <w:rsid w:val="00824CA4"/>
    <w:rsid w:val="00824E5A"/>
    <w:rsid w:val="008262F9"/>
    <w:rsid w:val="008271F3"/>
    <w:rsid w:val="00827367"/>
    <w:rsid w:val="0083063D"/>
    <w:rsid w:val="00830E62"/>
    <w:rsid w:val="0083200D"/>
    <w:rsid w:val="00833290"/>
    <w:rsid w:val="00835825"/>
    <w:rsid w:val="00835BF2"/>
    <w:rsid w:val="00835CD2"/>
    <w:rsid w:val="00835F2F"/>
    <w:rsid w:val="00835FAE"/>
    <w:rsid w:val="0083773A"/>
    <w:rsid w:val="00837BB7"/>
    <w:rsid w:val="008401B6"/>
    <w:rsid w:val="00840961"/>
    <w:rsid w:val="00840A09"/>
    <w:rsid w:val="00840F2C"/>
    <w:rsid w:val="00841267"/>
    <w:rsid w:val="00841C74"/>
    <w:rsid w:val="0084201D"/>
    <w:rsid w:val="008425B1"/>
    <w:rsid w:val="0084320E"/>
    <w:rsid w:val="00843DA6"/>
    <w:rsid w:val="0084414F"/>
    <w:rsid w:val="008442BE"/>
    <w:rsid w:val="00845161"/>
    <w:rsid w:val="008455C1"/>
    <w:rsid w:val="00845BA9"/>
    <w:rsid w:val="00846D64"/>
    <w:rsid w:val="00846EEE"/>
    <w:rsid w:val="0084732E"/>
    <w:rsid w:val="008474B1"/>
    <w:rsid w:val="008500D8"/>
    <w:rsid w:val="008506C1"/>
    <w:rsid w:val="00850BB7"/>
    <w:rsid w:val="00851CE2"/>
    <w:rsid w:val="00851FC7"/>
    <w:rsid w:val="008522B1"/>
    <w:rsid w:val="00853483"/>
    <w:rsid w:val="0085584A"/>
    <w:rsid w:val="00855AC0"/>
    <w:rsid w:val="00855EAD"/>
    <w:rsid w:val="0085651A"/>
    <w:rsid w:val="00856EE6"/>
    <w:rsid w:val="0085703A"/>
    <w:rsid w:val="00860051"/>
    <w:rsid w:val="008604AC"/>
    <w:rsid w:val="00860582"/>
    <w:rsid w:val="008607C6"/>
    <w:rsid w:val="0086095F"/>
    <w:rsid w:val="0086124A"/>
    <w:rsid w:val="008613E3"/>
    <w:rsid w:val="00861791"/>
    <w:rsid w:val="00861893"/>
    <w:rsid w:val="00861EB2"/>
    <w:rsid w:val="00862CB1"/>
    <w:rsid w:val="00863A72"/>
    <w:rsid w:val="00863CA2"/>
    <w:rsid w:val="008647FD"/>
    <w:rsid w:val="00864CA9"/>
    <w:rsid w:val="00865528"/>
    <w:rsid w:val="00866550"/>
    <w:rsid w:val="0086666D"/>
    <w:rsid w:val="00866CC5"/>
    <w:rsid w:val="00867617"/>
    <w:rsid w:val="008708A0"/>
    <w:rsid w:val="008719A9"/>
    <w:rsid w:val="00871BAA"/>
    <w:rsid w:val="00871E95"/>
    <w:rsid w:val="00872406"/>
    <w:rsid w:val="00872A0C"/>
    <w:rsid w:val="00872C98"/>
    <w:rsid w:val="00873E9E"/>
    <w:rsid w:val="008740FF"/>
    <w:rsid w:val="00874197"/>
    <w:rsid w:val="00874529"/>
    <w:rsid w:val="00874FC8"/>
    <w:rsid w:val="008760FB"/>
    <w:rsid w:val="008770EA"/>
    <w:rsid w:val="008772AC"/>
    <w:rsid w:val="0087753E"/>
    <w:rsid w:val="0087781B"/>
    <w:rsid w:val="00880606"/>
    <w:rsid w:val="00882077"/>
    <w:rsid w:val="00882BF4"/>
    <w:rsid w:val="0088489E"/>
    <w:rsid w:val="00885A4D"/>
    <w:rsid w:val="00887F1F"/>
    <w:rsid w:val="0089021F"/>
    <w:rsid w:val="00890F60"/>
    <w:rsid w:val="0089136B"/>
    <w:rsid w:val="008918ED"/>
    <w:rsid w:val="00891A47"/>
    <w:rsid w:val="00891BEB"/>
    <w:rsid w:val="0089226C"/>
    <w:rsid w:val="008939F4"/>
    <w:rsid w:val="00894A55"/>
    <w:rsid w:val="008950A5"/>
    <w:rsid w:val="00895EE1"/>
    <w:rsid w:val="00895F67"/>
    <w:rsid w:val="008961AF"/>
    <w:rsid w:val="00896B01"/>
    <w:rsid w:val="00896C4B"/>
    <w:rsid w:val="00896FE2"/>
    <w:rsid w:val="008977E1"/>
    <w:rsid w:val="00897847"/>
    <w:rsid w:val="00897A00"/>
    <w:rsid w:val="00897CF5"/>
    <w:rsid w:val="008A1594"/>
    <w:rsid w:val="008A19D1"/>
    <w:rsid w:val="008A1A87"/>
    <w:rsid w:val="008A1D98"/>
    <w:rsid w:val="008A3B8E"/>
    <w:rsid w:val="008A3DDD"/>
    <w:rsid w:val="008A3E36"/>
    <w:rsid w:val="008A47BD"/>
    <w:rsid w:val="008A4FEE"/>
    <w:rsid w:val="008A59F4"/>
    <w:rsid w:val="008A60B7"/>
    <w:rsid w:val="008A6562"/>
    <w:rsid w:val="008A6E4A"/>
    <w:rsid w:val="008A6FAE"/>
    <w:rsid w:val="008B0182"/>
    <w:rsid w:val="008B0A45"/>
    <w:rsid w:val="008B0DB5"/>
    <w:rsid w:val="008B12E8"/>
    <w:rsid w:val="008B1C48"/>
    <w:rsid w:val="008B2B00"/>
    <w:rsid w:val="008B2D39"/>
    <w:rsid w:val="008B32A6"/>
    <w:rsid w:val="008B407E"/>
    <w:rsid w:val="008B47A9"/>
    <w:rsid w:val="008B505F"/>
    <w:rsid w:val="008B5626"/>
    <w:rsid w:val="008B61A5"/>
    <w:rsid w:val="008B76BD"/>
    <w:rsid w:val="008B7FFB"/>
    <w:rsid w:val="008C075C"/>
    <w:rsid w:val="008C0D31"/>
    <w:rsid w:val="008C14FD"/>
    <w:rsid w:val="008C1931"/>
    <w:rsid w:val="008C1973"/>
    <w:rsid w:val="008C1A20"/>
    <w:rsid w:val="008C243E"/>
    <w:rsid w:val="008C35C6"/>
    <w:rsid w:val="008C36F5"/>
    <w:rsid w:val="008C3C39"/>
    <w:rsid w:val="008C58ED"/>
    <w:rsid w:val="008C5F83"/>
    <w:rsid w:val="008C650B"/>
    <w:rsid w:val="008C65B8"/>
    <w:rsid w:val="008C6750"/>
    <w:rsid w:val="008C702B"/>
    <w:rsid w:val="008D01BA"/>
    <w:rsid w:val="008D1717"/>
    <w:rsid w:val="008D1DEC"/>
    <w:rsid w:val="008D227F"/>
    <w:rsid w:val="008D23C7"/>
    <w:rsid w:val="008D295C"/>
    <w:rsid w:val="008D2A78"/>
    <w:rsid w:val="008D325B"/>
    <w:rsid w:val="008D3C30"/>
    <w:rsid w:val="008D3E73"/>
    <w:rsid w:val="008D3FC0"/>
    <w:rsid w:val="008D4490"/>
    <w:rsid w:val="008D4941"/>
    <w:rsid w:val="008D4AA8"/>
    <w:rsid w:val="008D5CF0"/>
    <w:rsid w:val="008D67A7"/>
    <w:rsid w:val="008D7002"/>
    <w:rsid w:val="008D70B6"/>
    <w:rsid w:val="008D73C2"/>
    <w:rsid w:val="008E0D24"/>
    <w:rsid w:val="008E1913"/>
    <w:rsid w:val="008E1F64"/>
    <w:rsid w:val="008E24D6"/>
    <w:rsid w:val="008E289E"/>
    <w:rsid w:val="008E2B3D"/>
    <w:rsid w:val="008E3577"/>
    <w:rsid w:val="008E4322"/>
    <w:rsid w:val="008E4E63"/>
    <w:rsid w:val="008E5D9A"/>
    <w:rsid w:val="008E6016"/>
    <w:rsid w:val="008E6345"/>
    <w:rsid w:val="008E744D"/>
    <w:rsid w:val="008E7887"/>
    <w:rsid w:val="008F06EE"/>
    <w:rsid w:val="008F10F2"/>
    <w:rsid w:val="008F19B6"/>
    <w:rsid w:val="008F2A94"/>
    <w:rsid w:val="008F2D4C"/>
    <w:rsid w:val="008F5B21"/>
    <w:rsid w:val="008F68EA"/>
    <w:rsid w:val="008F6A89"/>
    <w:rsid w:val="008F79B8"/>
    <w:rsid w:val="008F7BC5"/>
    <w:rsid w:val="009014D3"/>
    <w:rsid w:val="009017D8"/>
    <w:rsid w:val="00901E84"/>
    <w:rsid w:val="009025AF"/>
    <w:rsid w:val="00902DEB"/>
    <w:rsid w:val="00903757"/>
    <w:rsid w:val="00904781"/>
    <w:rsid w:val="009048B3"/>
    <w:rsid w:val="00904960"/>
    <w:rsid w:val="00904B1D"/>
    <w:rsid w:val="009063F6"/>
    <w:rsid w:val="0090680A"/>
    <w:rsid w:val="00906BB8"/>
    <w:rsid w:val="00907F38"/>
    <w:rsid w:val="0091024A"/>
    <w:rsid w:val="0091046B"/>
    <w:rsid w:val="0091050D"/>
    <w:rsid w:val="009109B7"/>
    <w:rsid w:val="009110BE"/>
    <w:rsid w:val="00912D63"/>
    <w:rsid w:val="00913044"/>
    <w:rsid w:val="00914071"/>
    <w:rsid w:val="00914900"/>
    <w:rsid w:val="00914D4F"/>
    <w:rsid w:val="0091535A"/>
    <w:rsid w:val="0091555A"/>
    <w:rsid w:val="00915728"/>
    <w:rsid w:val="00916F3C"/>
    <w:rsid w:val="00917950"/>
    <w:rsid w:val="009218DF"/>
    <w:rsid w:val="00921FB3"/>
    <w:rsid w:val="009222F7"/>
    <w:rsid w:val="00924009"/>
    <w:rsid w:val="009245E0"/>
    <w:rsid w:val="0092473E"/>
    <w:rsid w:val="00924A6F"/>
    <w:rsid w:val="00924F52"/>
    <w:rsid w:val="00924FD1"/>
    <w:rsid w:val="009257BA"/>
    <w:rsid w:val="0092652B"/>
    <w:rsid w:val="00926C26"/>
    <w:rsid w:val="00926D18"/>
    <w:rsid w:val="00926F93"/>
    <w:rsid w:val="009271EE"/>
    <w:rsid w:val="00927ED5"/>
    <w:rsid w:val="009318DF"/>
    <w:rsid w:val="00931B20"/>
    <w:rsid w:val="00932148"/>
    <w:rsid w:val="00932E7A"/>
    <w:rsid w:val="009330A7"/>
    <w:rsid w:val="0093328D"/>
    <w:rsid w:val="00933E03"/>
    <w:rsid w:val="00933E75"/>
    <w:rsid w:val="00934C23"/>
    <w:rsid w:val="0093513C"/>
    <w:rsid w:val="00935915"/>
    <w:rsid w:val="0093762E"/>
    <w:rsid w:val="0093772E"/>
    <w:rsid w:val="00940298"/>
    <w:rsid w:val="00940340"/>
    <w:rsid w:val="00940348"/>
    <w:rsid w:val="009404DE"/>
    <w:rsid w:val="00941934"/>
    <w:rsid w:val="009427D0"/>
    <w:rsid w:val="00942880"/>
    <w:rsid w:val="009433AA"/>
    <w:rsid w:val="00943E6D"/>
    <w:rsid w:val="00944157"/>
    <w:rsid w:val="00944C14"/>
    <w:rsid w:val="00950BC5"/>
    <w:rsid w:val="00951F69"/>
    <w:rsid w:val="00952B9E"/>
    <w:rsid w:val="00952D34"/>
    <w:rsid w:val="00953321"/>
    <w:rsid w:val="009534B5"/>
    <w:rsid w:val="009559C8"/>
    <w:rsid w:val="00955F26"/>
    <w:rsid w:val="009562BF"/>
    <w:rsid w:val="00956CEC"/>
    <w:rsid w:val="009570AD"/>
    <w:rsid w:val="009573E3"/>
    <w:rsid w:val="00957DFD"/>
    <w:rsid w:val="009603F7"/>
    <w:rsid w:val="009606E0"/>
    <w:rsid w:val="009624CA"/>
    <w:rsid w:val="00962ADA"/>
    <w:rsid w:val="00962E8E"/>
    <w:rsid w:val="009632E6"/>
    <w:rsid w:val="009632EC"/>
    <w:rsid w:val="00963DE7"/>
    <w:rsid w:val="00963EC8"/>
    <w:rsid w:val="00964095"/>
    <w:rsid w:val="009675BB"/>
    <w:rsid w:val="00967C0C"/>
    <w:rsid w:val="00967D09"/>
    <w:rsid w:val="00970954"/>
    <w:rsid w:val="00972E6D"/>
    <w:rsid w:val="009732AD"/>
    <w:rsid w:val="00973350"/>
    <w:rsid w:val="009764C1"/>
    <w:rsid w:val="00976513"/>
    <w:rsid w:val="0097730A"/>
    <w:rsid w:val="00977781"/>
    <w:rsid w:val="00977AF5"/>
    <w:rsid w:val="00980CC4"/>
    <w:rsid w:val="009833E5"/>
    <w:rsid w:val="009835E5"/>
    <w:rsid w:val="00983ADE"/>
    <w:rsid w:val="009846E3"/>
    <w:rsid w:val="00984805"/>
    <w:rsid w:val="00985533"/>
    <w:rsid w:val="00985BBB"/>
    <w:rsid w:val="00986C0D"/>
    <w:rsid w:val="0098709B"/>
    <w:rsid w:val="009871D1"/>
    <w:rsid w:val="009873B3"/>
    <w:rsid w:val="009873E5"/>
    <w:rsid w:val="0098742A"/>
    <w:rsid w:val="00990052"/>
    <w:rsid w:val="00991759"/>
    <w:rsid w:val="009917BC"/>
    <w:rsid w:val="009918C3"/>
    <w:rsid w:val="00992917"/>
    <w:rsid w:val="00992B97"/>
    <w:rsid w:val="00993536"/>
    <w:rsid w:val="00993FA8"/>
    <w:rsid w:val="009943A0"/>
    <w:rsid w:val="00994454"/>
    <w:rsid w:val="00994567"/>
    <w:rsid w:val="00994978"/>
    <w:rsid w:val="009949FD"/>
    <w:rsid w:val="00994D3A"/>
    <w:rsid w:val="0099533B"/>
    <w:rsid w:val="00995B30"/>
    <w:rsid w:val="0099609F"/>
    <w:rsid w:val="00996CAA"/>
    <w:rsid w:val="00997F01"/>
    <w:rsid w:val="009A13BD"/>
    <w:rsid w:val="009A1F1B"/>
    <w:rsid w:val="009A2966"/>
    <w:rsid w:val="009A2A1A"/>
    <w:rsid w:val="009A325F"/>
    <w:rsid w:val="009A3C2C"/>
    <w:rsid w:val="009A3C8B"/>
    <w:rsid w:val="009A3CF9"/>
    <w:rsid w:val="009A44B0"/>
    <w:rsid w:val="009A4C27"/>
    <w:rsid w:val="009A544E"/>
    <w:rsid w:val="009A63ED"/>
    <w:rsid w:val="009A669C"/>
    <w:rsid w:val="009A6985"/>
    <w:rsid w:val="009A698C"/>
    <w:rsid w:val="009A6D27"/>
    <w:rsid w:val="009A7078"/>
    <w:rsid w:val="009B0BFA"/>
    <w:rsid w:val="009B0CE1"/>
    <w:rsid w:val="009B2E7C"/>
    <w:rsid w:val="009B3789"/>
    <w:rsid w:val="009B38AD"/>
    <w:rsid w:val="009B39FF"/>
    <w:rsid w:val="009B4C15"/>
    <w:rsid w:val="009B4ED4"/>
    <w:rsid w:val="009B52B4"/>
    <w:rsid w:val="009B5D12"/>
    <w:rsid w:val="009B6492"/>
    <w:rsid w:val="009B7309"/>
    <w:rsid w:val="009B75B4"/>
    <w:rsid w:val="009C0F8D"/>
    <w:rsid w:val="009C1B0A"/>
    <w:rsid w:val="009C1C5F"/>
    <w:rsid w:val="009C2A74"/>
    <w:rsid w:val="009C2B8F"/>
    <w:rsid w:val="009C2CDB"/>
    <w:rsid w:val="009C3EE4"/>
    <w:rsid w:val="009C59F3"/>
    <w:rsid w:val="009C5F2D"/>
    <w:rsid w:val="009C6E14"/>
    <w:rsid w:val="009C73D1"/>
    <w:rsid w:val="009C744E"/>
    <w:rsid w:val="009C782E"/>
    <w:rsid w:val="009D069C"/>
    <w:rsid w:val="009D0925"/>
    <w:rsid w:val="009D15C6"/>
    <w:rsid w:val="009D16F4"/>
    <w:rsid w:val="009D1F36"/>
    <w:rsid w:val="009D24F5"/>
    <w:rsid w:val="009D2932"/>
    <w:rsid w:val="009D3DD9"/>
    <w:rsid w:val="009D4094"/>
    <w:rsid w:val="009D40D1"/>
    <w:rsid w:val="009D5FC8"/>
    <w:rsid w:val="009D6064"/>
    <w:rsid w:val="009D60A8"/>
    <w:rsid w:val="009D6424"/>
    <w:rsid w:val="009D6539"/>
    <w:rsid w:val="009D6776"/>
    <w:rsid w:val="009D6FD0"/>
    <w:rsid w:val="009D7420"/>
    <w:rsid w:val="009D746A"/>
    <w:rsid w:val="009E10DE"/>
    <w:rsid w:val="009E125F"/>
    <w:rsid w:val="009E127A"/>
    <w:rsid w:val="009E13BE"/>
    <w:rsid w:val="009E17AC"/>
    <w:rsid w:val="009E22AC"/>
    <w:rsid w:val="009E2E62"/>
    <w:rsid w:val="009E4335"/>
    <w:rsid w:val="009E48FD"/>
    <w:rsid w:val="009E56BA"/>
    <w:rsid w:val="009E5908"/>
    <w:rsid w:val="009E7EF7"/>
    <w:rsid w:val="009F00A4"/>
    <w:rsid w:val="009F1888"/>
    <w:rsid w:val="009F1BFB"/>
    <w:rsid w:val="009F20AC"/>
    <w:rsid w:val="009F2185"/>
    <w:rsid w:val="009F2490"/>
    <w:rsid w:val="009F2958"/>
    <w:rsid w:val="009F2BE5"/>
    <w:rsid w:val="009F2D94"/>
    <w:rsid w:val="009F2FDE"/>
    <w:rsid w:val="009F373F"/>
    <w:rsid w:val="009F3977"/>
    <w:rsid w:val="009F50AF"/>
    <w:rsid w:val="009F588E"/>
    <w:rsid w:val="009F5D55"/>
    <w:rsid w:val="009F6545"/>
    <w:rsid w:val="009F6889"/>
    <w:rsid w:val="009F700C"/>
    <w:rsid w:val="009F7BEC"/>
    <w:rsid w:val="00A001F6"/>
    <w:rsid w:val="00A00979"/>
    <w:rsid w:val="00A00D66"/>
    <w:rsid w:val="00A014FF"/>
    <w:rsid w:val="00A025FA"/>
    <w:rsid w:val="00A0299A"/>
    <w:rsid w:val="00A02FDA"/>
    <w:rsid w:val="00A04661"/>
    <w:rsid w:val="00A05B97"/>
    <w:rsid w:val="00A068C8"/>
    <w:rsid w:val="00A0728B"/>
    <w:rsid w:val="00A105D7"/>
    <w:rsid w:val="00A10E1B"/>
    <w:rsid w:val="00A110A3"/>
    <w:rsid w:val="00A110B6"/>
    <w:rsid w:val="00A11676"/>
    <w:rsid w:val="00A11A4F"/>
    <w:rsid w:val="00A12409"/>
    <w:rsid w:val="00A12B24"/>
    <w:rsid w:val="00A12F20"/>
    <w:rsid w:val="00A13331"/>
    <w:rsid w:val="00A13453"/>
    <w:rsid w:val="00A13988"/>
    <w:rsid w:val="00A14B01"/>
    <w:rsid w:val="00A158CC"/>
    <w:rsid w:val="00A16417"/>
    <w:rsid w:val="00A16B96"/>
    <w:rsid w:val="00A1730E"/>
    <w:rsid w:val="00A17B83"/>
    <w:rsid w:val="00A22D62"/>
    <w:rsid w:val="00A24414"/>
    <w:rsid w:val="00A25F77"/>
    <w:rsid w:val="00A26523"/>
    <w:rsid w:val="00A278B9"/>
    <w:rsid w:val="00A3080B"/>
    <w:rsid w:val="00A30C69"/>
    <w:rsid w:val="00A32B4C"/>
    <w:rsid w:val="00A32D19"/>
    <w:rsid w:val="00A33195"/>
    <w:rsid w:val="00A33FF8"/>
    <w:rsid w:val="00A34B2F"/>
    <w:rsid w:val="00A3609D"/>
    <w:rsid w:val="00A36789"/>
    <w:rsid w:val="00A36A7D"/>
    <w:rsid w:val="00A36B75"/>
    <w:rsid w:val="00A372C8"/>
    <w:rsid w:val="00A37E6A"/>
    <w:rsid w:val="00A40120"/>
    <w:rsid w:val="00A40D1D"/>
    <w:rsid w:val="00A42C0F"/>
    <w:rsid w:val="00A42D3E"/>
    <w:rsid w:val="00A444D6"/>
    <w:rsid w:val="00A453C1"/>
    <w:rsid w:val="00A471F3"/>
    <w:rsid w:val="00A508DF"/>
    <w:rsid w:val="00A51517"/>
    <w:rsid w:val="00A517D4"/>
    <w:rsid w:val="00A51CE0"/>
    <w:rsid w:val="00A5200F"/>
    <w:rsid w:val="00A52BB7"/>
    <w:rsid w:val="00A55153"/>
    <w:rsid w:val="00A551B3"/>
    <w:rsid w:val="00A56214"/>
    <w:rsid w:val="00A5680A"/>
    <w:rsid w:val="00A569D6"/>
    <w:rsid w:val="00A56B18"/>
    <w:rsid w:val="00A5730B"/>
    <w:rsid w:val="00A57DE8"/>
    <w:rsid w:val="00A60859"/>
    <w:rsid w:val="00A61143"/>
    <w:rsid w:val="00A61FBE"/>
    <w:rsid w:val="00A62645"/>
    <w:rsid w:val="00A6280D"/>
    <w:rsid w:val="00A62819"/>
    <w:rsid w:val="00A632AC"/>
    <w:rsid w:val="00A63463"/>
    <w:rsid w:val="00A6398A"/>
    <w:rsid w:val="00A6424C"/>
    <w:rsid w:val="00A64E38"/>
    <w:rsid w:val="00A65077"/>
    <w:rsid w:val="00A6683B"/>
    <w:rsid w:val="00A66918"/>
    <w:rsid w:val="00A66D48"/>
    <w:rsid w:val="00A66E32"/>
    <w:rsid w:val="00A6765C"/>
    <w:rsid w:val="00A67D93"/>
    <w:rsid w:val="00A70030"/>
    <w:rsid w:val="00A7013E"/>
    <w:rsid w:val="00A70A25"/>
    <w:rsid w:val="00A70D83"/>
    <w:rsid w:val="00A70E21"/>
    <w:rsid w:val="00A71658"/>
    <w:rsid w:val="00A7196A"/>
    <w:rsid w:val="00A71987"/>
    <w:rsid w:val="00A72CF0"/>
    <w:rsid w:val="00A72EEE"/>
    <w:rsid w:val="00A7334E"/>
    <w:rsid w:val="00A7339F"/>
    <w:rsid w:val="00A73C40"/>
    <w:rsid w:val="00A74A01"/>
    <w:rsid w:val="00A74CC7"/>
    <w:rsid w:val="00A7516D"/>
    <w:rsid w:val="00A756F5"/>
    <w:rsid w:val="00A75D55"/>
    <w:rsid w:val="00A76157"/>
    <w:rsid w:val="00A76393"/>
    <w:rsid w:val="00A77A08"/>
    <w:rsid w:val="00A77B2B"/>
    <w:rsid w:val="00A80899"/>
    <w:rsid w:val="00A81243"/>
    <w:rsid w:val="00A81D22"/>
    <w:rsid w:val="00A81D46"/>
    <w:rsid w:val="00A81EA9"/>
    <w:rsid w:val="00A826B1"/>
    <w:rsid w:val="00A82FBC"/>
    <w:rsid w:val="00A8317B"/>
    <w:rsid w:val="00A8394D"/>
    <w:rsid w:val="00A848DF"/>
    <w:rsid w:val="00A84D0C"/>
    <w:rsid w:val="00A85262"/>
    <w:rsid w:val="00A85644"/>
    <w:rsid w:val="00A8588E"/>
    <w:rsid w:val="00A85C00"/>
    <w:rsid w:val="00A86350"/>
    <w:rsid w:val="00A8666F"/>
    <w:rsid w:val="00A87CDE"/>
    <w:rsid w:val="00A87DB6"/>
    <w:rsid w:val="00A90142"/>
    <w:rsid w:val="00A916A3"/>
    <w:rsid w:val="00A92259"/>
    <w:rsid w:val="00A9488D"/>
    <w:rsid w:val="00A94BDE"/>
    <w:rsid w:val="00A9512A"/>
    <w:rsid w:val="00A9543C"/>
    <w:rsid w:val="00A956C0"/>
    <w:rsid w:val="00A96100"/>
    <w:rsid w:val="00A96719"/>
    <w:rsid w:val="00A96BC6"/>
    <w:rsid w:val="00A96BEF"/>
    <w:rsid w:val="00A96F13"/>
    <w:rsid w:val="00A97503"/>
    <w:rsid w:val="00A97A5F"/>
    <w:rsid w:val="00AA0C23"/>
    <w:rsid w:val="00AA0C69"/>
    <w:rsid w:val="00AA1314"/>
    <w:rsid w:val="00AA1AD3"/>
    <w:rsid w:val="00AA22C9"/>
    <w:rsid w:val="00AA3733"/>
    <w:rsid w:val="00AA3CFF"/>
    <w:rsid w:val="00AA5DDE"/>
    <w:rsid w:val="00AA5ECB"/>
    <w:rsid w:val="00AA648C"/>
    <w:rsid w:val="00AA7EA6"/>
    <w:rsid w:val="00AB0311"/>
    <w:rsid w:val="00AB088F"/>
    <w:rsid w:val="00AB1902"/>
    <w:rsid w:val="00AB2207"/>
    <w:rsid w:val="00AB2998"/>
    <w:rsid w:val="00AB32E0"/>
    <w:rsid w:val="00AB3740"/>
    <w:rsid w:val="00AB3A09"/>
    <w:rsid w:val="00AB4F3D"/>
    <w:rsid w:val="00AB549E"/>
    <w:rsid w:val="00AB58D3"/>
    <w:rsid w:val="00AB59AD"/>
    <w:rsid w:val="00AB62A5"/>
    <w:rsid w:val="00AB741C"/>
    <w:rsid w:val="00AB78A0"/>
    <w:rsid w:val="00AC0229"/>
    <w:rsid w:val="00AC07C5"/>
    <w:rsid w:val="00AC0B0E"/>
    <w:rsid w:val="00AC13C6"/>
    <w:rsid w:val="00AC1749"/>
    <w:rsid w:val="00AC1798"/>
    <w:rsid w:val="00AC1BFB"/>
    <w:rsid w:val="00AC2104"/>
    <w:rsid w:val="00AC3136"/>
    <w:rsid w:val="00AC33C8"/>
    <w:rsid w:val="00AC3746"/>
    <w:rsid w:val="00AC3F39"/>
    <w:rsid w:val="00AC4CC5"/>
    <w:rsid w:val="00AC526A"/>
    <w:rsid w:val="00AC5EE8"/>
    <w:rsid w:val="00AC6787"/>
    <w:rsid w:val="00AC6887"/>
    <w:rsid w:val="00AC7B4A"/>
    <w:rsid w:val="00AC7F57"/>
    <w:rsid w:val="00AD0EC5"/>
    <w:rsid w:val="00AD19FA"/>
    <w:rsid w:val="00AD2410"/>
    <w:rsid w:val="00AD24AD"/>
    <w:rsid w:val="00AD301A"/>
    <w:rsid w:val="00AD346E"/>
    <w:rsid w:val="00AD3CB4"/>
    <w:rsid w:val="00AD3E8D"/>
    <w:rsid w:val="00AD59BB"/>
    <w:rsid w:val="00AD5C5C"/>
    <w:rsid w:val="00AD66EC"/>
    <w:rsid w:val="00AD6ED1"/>
    <w:rsid w:val="00AD75DE"/>
    <w:rsid w:val="00AD784E"/>
    <w:rsid w:val="00AE2B01"/>
    <w:rsid w:val="00AE37D8"/>
    <w:rsid w:val="00AE4200"/>
    <w:rsid w:val="00AE4BFE"/>
    <w:rsid w:val="00AE4C37"/>
    <w:rsid w:val="00AE5387"/>
    <w:rsid w:val="00AE6269"/>
    <w:rsid w:val="00AE6AC1"/>
    <w:rsid w:val="00AE6CEF"/>
    <w:rsid w:val="00AE6ED4"/>
    <w:rsid w:val="00AE7433"/>
    <w:rsid w:val="00AF00EA"/>
    <w:rsid w:val="00AF10D7"/>
    <w:rsid w:val="00AF15A6"/>
    <w:rsid w:val="00AF3CBF"/>
    <w:rsid w:val="00AF3E4C"/>
    <w:rsid w:val="00AF4236"/>
    <w:rsid w:val="00AF4375"/>
    <w:rsid w:val="00AF4517"/>
    <w:rsid w:val="00AF4DF4"/>
    <w:rsid w:val="00AF535E"/>
    <w:rsid w:val="00AF563E"/>
    <w:rsid w:val="00AF7C44"/>
    <w:rsid w:val="00B00C4A"/>
    <w:rsid w:val="00B0363E"/>
    <w:rsid w:val="00B03928"/>
    <w:rsid w:val="00B03DAC"/>
    <w:rsid w:val="00B03E3A"/>
    <w:rsid w:val="00B0736E"/>
    <w:rsid w:val="00B1099A"/>
    <w:rsid w:val="00B112FA"/>
    <w:rsid w:val="00B117FF"/>
    <w:rsid w:val="00B139BC"/>
    <w:rsid w:val="00B1404B"/>
    <w:rsid w:val="00B14324"/>
    <w:rsid w:val="00B1547D"/>
    <w:rsid w:val="00B161C2"/>
    <w:rsid w:val="00B167F8"/>
    <w:rsid w:val="00B16FA9"/>
    <w:rsid w:val="00B20AFC"/>
    <w:rsid w:val="00B212AE"/>
    <w:rsid w:val="00B21A3D"/>
    <w:rsid w:val="00B21C0C"/>
    <w:rsid w:val="00B22226"/>
    <w:rsid w:val="00B228D5"/>
    <w:rsid w:val="00B22D1C"/>
    <w:rsid w:val="00B22F93"/>
    <w:rsid w:val="00B2393D"/>
    <w:rsid w:val="00B23944"/>
    <w:rsid w:val="00B240C1"/>
    <w:rsid w:val="00B2418D"/>
    <w:rsid w:val="00B24C01"/>
    <w:rsid w:val="00B251DB"/>
    <w:rsid w:val="00B25242"/>
    <w:rsid w:val="00B25321"/>
    <w:rsid w:val="00B26129"/>
    <w:rsid w:val="00B26B0B"/>
    <w:rsid w:val="00B26C17"/>
    <w:rsid w:val="00B2799B"/>
    <w:rsid w:val="00B3003E"/>
    <w:rsid w:val="00B3003F"/>
    <w:rsid w:val="00B30877"/>
    <w:rsid w:val="00B30D5A"/>
    <w:rsid w:val="00B31337"/>
    <w:rsid w:val="00B313B0"/>
    <w:rsid w:val="00B318C5"/>
    <w:rsid w:val="00B318C8"/>
    <w:rsid w:val="00B31A85"/>
    <w:rsid w:val="00B3273D"/>
    <w:rsid w:val="00B32FA2"/>
    <w:rsid w:val="00B3322B"/>
    <w:rsid w:val="00B3390D"/>
    <w:rsid w:val="00B34A61"/>
    <w:rsid w:val="00B34C77"/>
    <w:rsid w:val="00B35645"/>
    <w:rsid w:val="00B35B06"/>
    <w:rsid w:val="00B3625C"/>
    <w:rsid w:val="00B36818"/>
    <w:rsid w:val="00B3766D"/>
    <w:rsid w:val="00B40962"/>
    <w:rsid w:val="00B40BA0"/>
    <w:rsid w:val="00B42579"/>
    <w:rsid w:val="00B432BB"/>
    <w:rsid w:val="00B44831"/>
    <w:rsid w:val="00B45E8B"/>
    <w:rsid w:val="00B45FFC"/>
    <w:rsid w:val="00B467D3"/>
    <w:rsid w:val="00B46A41"/>
    <w:rsid w:val="00B46EA9"/>
    <w:rsid w:val="00B46EDB"/>
    <w:rsid w:val="00B4715A"/>
    <w:rsid w:val="00B47868"/>
    <w:rsid w:val="00B500F0"/>
    <w:rsid w:val="00B50533"/>
    <w:rsid w:val="00B50D49"/>
    <w:rsid w:val="00B51B92"/>
    <w:rsid w:val="00B52DED"/>
    <w:rsid w:val="00B52F69"/>
    <w:rsid w:val="00B52F72"/>
    <w:rsid w:val="00B5344B"/>
    <w:rsid w:val="00B539FF"/>
    <w:rsid w:val="00B5413D"/>
    <w:rsid w:val="00B544C2"/>
    <w:rsid w:val="00B54D16"/>
    <w:rsid w:val="00B555A3"/>
    <w:rsid w:val="00B55927"/>
    <w:rsid w:val="00B56893"/>
    <w:rsid w:val="00B56BAC"/>
    <w:rsid w:val="00B57024"/>
    <w:rsid w:val="00B57285"/>
    <w:rsid w:val="00B575A5"/>
    <w:rsid w:val="00B61ED7"/>
    <w:rsid w:val="00B625DC"/>
    <w:rsid w:val="00B627FE"/>
    <w:rsid w:val="00B62C08"/>
    <w:rsid w:val="00B62DF9"/>
    <w:rsid w:val="00B63577"/>
    <w:rsid w:val="00B63BB2"/>
    <w:rsid w:val="00B63D7F"/>
    <w:rsid w:val="00B63E4F"/>
    <w:rsid w:val="00B63F21"/>
    <w:rsid w:val="00B63FB1"/>
    <w:rsid w:val="00B64973"/>
    <w:rsid w:val="00B6544D"/>
    <w:rsid w:val="00B654C0"/>
    <w:rsid w:val="00B65719"/>
    <w:rsid w:val="00B65B05"/>
    <w:rsid w:val="00B66199"/>
    <w:rsid w:val="00B66A14"/>
    <w:rsid w:val="00B67793"/>
    <w:rsid w:val="00B67D92"/>
    <w:rsid w:val="00B7190D"/>
    <w:rsid w:val="00B71A8E"/>
    <w:rsid w:val="00B71B99"/>
    <w:rsid w:val="00B72FE0"/>
    <w:rsid w:val="00B73E12"/>
    <w:rsid w:val="00B749B8"/>
    <w:rsid w:val="00B7560C"/>
    <w:rsid w:val="00B75F82"/>
    <w:rsid w:val="00B80520"/>
    <w:rsid w:val="00B80FE6"/>
    <w:rsid w:val="00B8188B"/>
    <w:rsid w:val="00B81CF6"/>
    <w:rsid w:val="00B82041"/>
    <w:rsid w:val="00B82108"/>
    <w:rsid w:val="00B82242"/>
    <w:rsid w:val="00B82916"/>
    <w:rsid w:val="00B82E55"/>
    <w:rsid w:val="00B853ED"/>
    <w:rsid w:val="00B87033"/>
    <w:rsid w:val="00B87754"/>
    <w:rsid w:val="00B87C6B"/>
    <w:rsid w:val="00B87D5D"/>
    <w:rsid w:val="00B904D2"/>
    <w:rsid w:val="00B91505"/>
    <w:rsid w:val="00B917EC"/>
    <w:rsid w:val="00B91806"/>
    <w:rsid w:val="00B91B09"/>
    <w:rsid w:val="00B91E02"/>
    <w:rsid w:val="00B92096"/>
    <w:rsid w:val="00B925F5"/>
    <w:rsid w:val="00B92866"/>
    <w:rsid w:val="00B930BE"/>
    <w:rsid w:val="00B93E64"/>
    <w:rsid w:val="00B9509E"/>
    <w:rsid w:val="00B9537A"/>
    <w:rsid w:val="00B95D94"/>
    <w:rsid w:val="00B96A66"/>
    <w:rsid w:val="00B977A4"/>
    <w:rsid w:val="00BA0241"/>
    <w:rsid w:val="00BA066A"/>
    <w:rsid w:val="00BA0E8D"/>
    <w:rsid w:val="00BA2750"/>
    <w:rsid w:val="00BA3030"/>
    <w:rsid w:val="00BA4D1A"/>
    <w:rsid w:val="00BA591E"/>
    <w:rsid w:val="00BA5DC5"/>
    <w:rsid w:val="00BA63EF"/>
    <w:rsid w:val="00BA643D"/>
    <w:rsid w:val="00BA71E3"/>
    <w:rsid w:val="00BA7623"/>
    <w:rsid w:val="00BA7DAD"/>
    <w:rsid w:val="00BB073B"/>
    <w:rsid w:val="00BB0F7E"/>
    <w:rsid w:val="00BB233A"/>
    <w:rsid w:val="00BB2F2F"/>
    <w:rsid w:val="00BB33C6"/>
    <w:rsid w:val="00BB3583"/>
    <w:rsid w:val="00BB3BD5"/>
    <w:rsid w:val="00BB47CB"/>
    <w:rsid w:val="00BB49EE"/>
    <w:rsid w:val="00BB4B4E"/>
    <w:rsid w:val="00BB500B"/>
    <w:rsid w:val="00BB5E3F"/>
    <w:rsid w:val="00BB6A25"/>
    <w:rsid w:val="00BB791E"/>
    <w:rsid w:val="00BC059C"/>
    <w:rsid w:val="00BC0FBD"/>
    <w:rsid w:val="00BC0FD5"/>
    <w:rsid w:val="00BC1417"/>
    <w:rsid w:val="00BC1890"/>
    <w:rsid w:val="00BC18D0"/>
    <w:rsid w:val="00BC2267"/>
    <w:rsid w:val="00BC2C9C"/>
    <w:rsid w:val="00BC2CFF"/>
    <w:rsid w:val="00BC352C"/>
    <w:rsid w:val="00BC3FAD"/>
    <w:rsid w:val="00BC49AE"/>
    <w:rsid w:val="00BC4CE6"/>
    <w:rsid w:val="00BC4DF1"/>
    <w:rsid w:val="00BC50E2"/>
    <w:rsid w:val="00BC5B18"/>
    <w:rsid w:val="00BC5C90"/>
    <w:rsid w:val="00BC61E4"/>
    <w:rsid w:val="00BC6F27"/>
    <w:rsid w:val="00BC704D"/>
    <w:rsid w:val="00BC752B"/>
    <w:rsid w:val="00BD1B2B"/>
    <w:rsid w:val="00BD2A58"/>
    <w:rsid w:val="00BD2AA7"/>
    <w:rsid w:val="00BD33B4"/>
    <w:rsid w:val="00BD35C2"/>
    <w:rsid w:val="00BD41B9"/>
    <w:rsid w:val="00BD4D32"/>
    <w:rsid w:val="00BD5764"/>
    <w:rsid w:val="00BD5FB3"/>
    <w:rsid w:val="00BD66F0"/>
    <w:rsid w:val="00BD66FD"/>
    <w:rsid w:val="00BD6C67"/>
    <w:rsid w:val="00BD6F8A"/>
    <w:rsid w:val="00BE0C0B"/>
    <w:rsid w:val="00BE1646"/>
    <w:rsid w:val="00BE18C9"/>
    <w:rsid w:val="00BE19C1"/>
    <w:rsid w:val="00BE232B"/>
    <w:rsid w:val="00BE2638"/>
    <w:rsid w:val="00BE269B"/>
    <w:rsid w:val="00BE2A7A"/>
    <w:rsid w:val="00BE3CB5"/>
    <w:rsid w:val="00BE4401"/>
    <w:rsid w:val="00BE4624"/>
    <w:rsid w:val="00BE4FE6"/>
    <w:rsid w:val="00BE5858"/>
    <w:rsid w:val="00BE6913"/>
    <w:rsid w:val="00BE702C"/>
    <w:rsid w:val="00BF0900"/>
    <w:rsid w:val="00BF0BA2"/>
    <w:rsid w:val="00BF0CDB"/>
    <w:rsid w:val="00BF1252"/>
    <w:rsid w:val="00BF170E"/>
    <w:rsid w:val="00BF1804"/>
    <w:rsid w:val="00BF2796"/>
    <w:rsid w:val="00BF2CC9"/>
    <w:rsid w:val="00BF3253"/>
    <w:rsid w:val="00BF32CA"/>
    <w:rsid w:val="00BF379E"/>
    <w:rsid w:val="00BF3CEA"/>
    <w:rsid w:val="00BF4C57"/>
    <w:rsid w:val="00BF5B0B"/>
    <w:rsid w:val="00BF6652"/>
    <w:rsid w:val="00BF68A8"/>
    <w:rsid w:val="00C00053"/>
    <w:rsid w:val="00C00284"/>
    <w:rsid w:val="00C00DE5"/>
    <w:rsid w:val="00C011BD"/>
    <w:rsid w:val="00C01263"/>
    <w:rsid w:val="00C033DD"/>
    <w:rsid w:val="00C03D57"/>
    <w:rsid w:val="00C04004"/>
    <w:rsid w:val="00C048A4"/>
    <w:rsid w:val="00C04EBA"/>
    <w:rsid w:val="00C0697C"/>
    <w:rsid w:val="00C06C05"/>
    <w:rsid w:val="00C07690"/>
    <w:rsid w:val="00C100A1"/>
    <w:rsid w:val="00C10303"/>
    <w:rsid w:val="00C10C40"/>
    <w:rsid w:val="00C11FA0"/>
    <w:rsid w:val="00C12307"/>
    <w:rsid w:val="00C123A2"/>
    <w:rsid w:val="00C128BA"/>
    <w:rsid w:val="00C12C97"/>
    <w:rsid w:val="00C12F95"/>
    <w:rsid w:val="00C13002"/>
    <w:rsid w:val="00C13948"/>
    <w:rsid w:val="00C144EE"/>
    <w:rsid w:val="00C14858"/>
    <w:rsid w:val="00C149EB"/>
    <w:rsid w:val="00C15187"/>
    <w:rsid w:val="00C15266"/>
    <w:rsid w:val="00C15273"/>
    <w:rsid w:val="00C1568B"/>
    <w:rsid w:val="00C15F8A"/>
    <w:rsid w:val="00C173D3"/>
    <w:rsid w:val="00C175A4"/>
    <w:rsid w:val="00C1798F"/>
    <w:rsid w:val="00C21BE9"/>
    <w:rsid w:val="00C22531"/>
    <w:rsid w:val="00C2258A"/>
    <w:rsid w:val="00C22726"/>
    <w:rsid w:val="00C22D15"/>
    <w:rsid w:val="00C22DA9"/>
    <w:rsid w:val="00C23548"/>
    <w:rsid w:val="00C2411C"/>
    <w:rsid w:val="00C24B24"/>
    <w:rsid w:val="00C25A66"/>
    <w:rsid w:val="00C2694A"/>
    <w:rsid w:val="00C26AE4"/>
    <w:rsid w:val="00C26D8A"/>
    <w:rsid w:val="00C270A9"/>
    <w:rsid w:val="00C27918"/>
    <w:rsid w:val="00C27B9D"/>
    <w:rsid w:val="00C31162"/>
    <w:rsid w:val="00C31B28"/>
    <w:rsid w:val="00C327D0"/>
    <w:rsid w:val="00C32AAF"/>
    <w:rsid w:val="00C33009"/>
    <w:rsid w:val="00C33B8A"/>
    <w:rsid w:val="00C33DFA"/>
    <w:rsid w:val="00C344D9"/>
    <w:rsid w:val="00C34607"/>
    <w:rsid w:val="00C34AE7"/>
    <w:rsid w:val="00C3591C"/>
    <w:rsid w:val="00C36F20"/>
    <w:rsid w:val="00C376B9"/>
    <w:rsid w:val="00C3777C"/>
    <w:rsid w:val="00C37BE6"/>
    <w:rsid w:val="00C4144F"/>
    <w:rsid w:val="00C416B3"/>
    <w:rsid w:val="00C41948"/>
    <w:rsid w:val="00C41C05"/>
    <w:rsid w:val="00C42DE2"/>
    <w:rsid w:val="00C430AA"/>
    <w:rsid w:val="00C446EE"/>
    <w:rsid w:val="00C44980"/>
    <w:rsid w:val="00C44AC5"/>
    <w:rsid w:val="00C44ED6"/>
    <w:rsid w:val="00C45CBC"/>
    <w:rsid w:val="00C46089"/>
    <w:rsid w:val="00C463A6"/>
    <w:rsid w:val="00C46A73"/>
    <w:rsid w:val="00C47D22"/>
    <w:rsid w:val="00C47DD1"/>
    <w:rsid w:val="00C50C2A"/>
    <w:rsid w:val="00C5247F"/>
    <w:rsid w:val="00C52921"/>
    <w:rsid w:val="00C52B9D"/>
    <w:rsid w:val="00C5446E"/>
    <w:rsid w:val="00C54487"/>
    <w:rsid w:val="00C54AAC"/>
    <w:rsid w:val="00C54CAC"/>
    <w:rsid w:val="00C54FF0"/>
    <w:rsid w:val="00C5501B"/>
    <w:rsid w:val="00C55026"/>
    <w:rsid w:val="00C554C2"/>
    <w:rsid w:val="00C5555C"/>
    <w:rsid w:val="00C55815"/>
    <w:rsid w:val="00C55E3B"/>
    <w:rsid w:val="00C561BC"/>
    <w:rsid w:val="00C561DD"/>
    <w:rsid w:val="00C5666D"/>
    <w:rsid w:val="00C56AD0"/>
    <w:rsid w:val="00C60382"/>
    <w:rsid w:val="00C60EEA"/>
    <w:rsid w:val="00C60F48"/>
    <w:rsid w:val="00C618A3"/>
    <w:rsid w:val="00C6196E"/>
    <w:rsid w:val="00C61A84"/>
    <w:rsid w:val="00C61C22"/>
    <w:rsid w:val="00C61E2D"/>
    <w:rsid w:val="00C621C6"/>
    <w:rsid w:val="00C63457"/>
    <w:rsid w:val="00C64C82"/>
    <w:rsid w:val="00C650B1"/>
    <w:rsid w:val="00C66228"/>
    <w:rsid w:val="00C66FC7"/>
    <w:rsid w:val="00C6708E"/>
    <w:rsid w:val="00C6732E"/>
    <w:rsid w:val="00C673F5"/>
    <w:rsid w:val="00C71A4C"/>
    <w:rsid w:val="00C71CFB"/>
    <w:rsid w:val="00C72C48"/>
    <w:rsid w:val="00C74E4D"/>
    <w:rsid w:val="00C750CE"/>
    <w:rsid w:val="00C7512E"/>
    <w:rsid w:val="00C76A30"/>
    <w:rsid w:val="00C76BC0"/>
    <w:rsid w:val="00C808CD"/>
    <w:rsid w:val="00C80AB0"/>
    <w:rsid w:val="00C8154B"/>
    <w:rsid w:val="00C81ADE"/>
    <w:rsid w:val="00C81E8A"/>
    <w:rsid w:val="00C81F09"/>
    <w:rsid w:val="00C82426"/>
    <w:rsid w:val="00C82780"/>
    <w:rsid w:val="00C82794"/>
    <w:rsid w:val="00C82921"/>
    <w:rsid w:val="00C82A41"/>
    <w:rsid w:val="00C82F44"/>
    <w:rsid w:val="00C83252"/>
    <w:rsid w:val="00C83301"/>
    <w:rsid w:val="00C8369D"/>
    <w:rsid w:val="00C83E4E"/>
    <w:rsid w:val="00C8400A"/>
    <w:rsid w:val="00C840C0"/>
    <w:rsid w:val="00C849DB"/>
    <w:rsid w:val="00C90502"/>
    <w:rsid w:val="00C90D26"/>
    <w:rsid w:val="00C92195"/>
    <w:rsid w:val="00C92411"/>
    <w:rsid w:val="00C92DE3"/>
    <w:rsid w:val="00C92F00"/>
    <w:rsid w:val="00C93A9E"/>
    <w:rsid w:val="00C94338"/>
    <w:rsid w:val="00C94BFD"/>
    <w:rsid w:val="00C94DBB"/>
    <w:rsid w:val="00C961C5"/>
    <w:rsid w:val="00C96A99"/>
    <w:rsid w:val="00C96BEB"/>
    <w:rsid w:val="00CA01C5"/>
    <w:rsid w:val="00CA0242"/>
    <w:rsid w:val="00CA0A92"/>
    <w:rsid w:val="00CA1E46"/>
    <w:rsid w:val="00CA2532"/>
    <w:rsid w:val="00CA25E2"/>
    <w:rsid w:val="00CA290A"/>
    <w:rsid w:val="00CA3708"/>
    <w:rsid w:val="00CA51EE"/>
    <w:rsid w:val="00CA585A"/>
    <w:rsid w:val="00CA7135"/>
    <w:rsid w:val="00CA73A8"/>
    <w:rsid w:val="00CA758B"/>
    <w:rsid w:val="00CA7FFE"/>
    <w:rsid w:val="00CB0128"/>
    <w:rsid w:val="00CB0409"/>
    <w:rsid w:val="00CB0DEE"/>
    <w:rsid w:val="00CB15A1"/>
    <w:rsid w:val="00CB16F3"/>
    <w:rsid w:val="00CB1FF6"/>
    <w:rsid w:val="00CB211F"/>
    <w:rsid w:val="00CB4095"/>
    <w:rsid w:val="00CB4519"/>
    <w:rsid w:val="00CB4C7C"/>
    <w:rsid w:val="00CB4EAB"/>
    <w:rsid w:val="00CB57D4"/>
    <w:rsid w:val="00CB5989"/>
    <w:rsid w:val="00CB59CF"/>
    <w:rsid w:val="00CB5A86"/>
    <w:rsid w:val="00CB5C7C"/>
    <w:rsid w:val="00CB7A4A"/>
    <w:rsid w:val="00CB7F2D"/>
    <w:rsid w:val="00CC10AF"/>
    <w:rsid w:val="00CC1CE9"/>
    <w:rsid w:val="00CC1F52"/>
    <w:rsid w:val="00CC2150"/>
    <w:rsid w:val="00CC2DD7"/>
    <w:rsid w:val="00CC3486"/>
    <w:rsid w:val="00CC34D1"/>
    <w:rsid w:val="00CC4077"/>
    <w:rsid w:val="00CC50CF"/>
    <w:rsid w:val="00CC62BA"/>
    <w:rsid w:val="00CC70F1"/>
    <w:rsid w:val="00CC77AD"/>
    <w:rsid w:val="00CD030C"/>
    <w:rsid w:val="00CD18CA"/>
    <w:rsid w:val="00CD26B8"/>
    <w:rsid w:val="00CD35B2"/>
    <w:rsid w:val="00CD5996"/>
    <w:rsid w:val="00CD621A"/>
    <w:rsid w:val="00CD6A55"/>
    <w:rsid w:val="00CD7121"/>
    <w:rsid w:val="00CD7C2A"/>
    <w:rsid w:val="00CE13D9"/>
    <w:rsid w:val="00CE280D"/>
    <w:rsid w:val="00CE2A8E"/>
    <w:rsid w:val="00CE3838"/>
    <w:rsid w:val="00CE4594"/>
    <w:rsid w:val="00CE4E8A"/>
    <w:rsid w:val="00CE5364"/>
    <w:rsid w:val="00CE6A55"/>
    <w:rsid w:val="00CF18CB"/>
    <w:rsid w:val="00CF2863"/>
    <w:rsid w:val="00CF300F"/>
    <w:rsid w:val="00CF3046"/>
    <w:rsid w:val="00CF392F"/>
    <w:rsid w:val="00CF5757"/>
    <w:rsid w:val="00CF5D71"/>
    <w:rsid w:val="00CF6463"/>
    <w:rsid w:val="00CF71CA"/>
    <w:rsid w:val="00D0056C"/>
    <w:rsid w:val="00D0065B"/>
    <w:rsid w:val="00D00D1A"/>
    <w:rsid w:val="00D0109A"/>
    <w:rsid w:val="00D01DBD"/>
    <w:rsid w:val="00D01F6C"/>
    <w:rsid w:val="00D0335D"/>
    <w:rsid w:val="00D039F2"/>
    <w:rsid w:val="00D04119"/>
    <w:rsid w:val="00D0499A"/>
    <w:rsid w:val="00D05AAD"/>
    <w:rsid w:val="00D06279"/>
    <w:rsid w:val="00D06303"/>
    <w:rsid w:val="00D06745"/>
    <w:rsid w:val="00D06766"/>
    <w:rsid w:val="00D06AF5"/>
    <w:rsid w:val="00D07138"/>
    <w:rsid w:val="00D07FF6"/>
    <w:rsid w:val="00D1008E"/>
    <w:rsid w:val="00D10764"/>
    <w:rsid w:val="00D11186"/>
    <w:rsid w:val="00D13804"/>
    <w:rsid w:val="00D15490"/>
    <w:rsid w:val="00D154AE"/>
    <w:rsid w:val="00D156B0"/>
    <w:rsid w:val="00D157E4"/>
    <w:rsid w:val="00D169A5"/>
    <w:rsid w:val="00D17B42"/>
    <w:rsid w:val="00D2032D"/>
    <w:rsid w:val="00D21021"/>
    <w:rsid w:val="00D21853"/>
    <w:rsid w:val="00D2221C"/>
    <w:rsid w:val="00D2296D"/>
    <w:rsid w:val="00D22F8B"/>
    <w:rsid w:val="00D23DEA"/>
    <w:rsid w:val="00D23EE5"/>
    <w:rsid w:val="00D24159"/>
    <w:rsid w:val="00D2576B"/>
    <w:rsid w:val="00D2603E"/>
    <w:rsid w:val="00D26077"/>
    <w:rsid w:val="00D27B85"/>
    <w:rsid w:val="00D30517"/>
    <w:rsid w:val="00D3067D"/>
    <w:rsid w:val="00D30A62"/>
    <w:rsid w:val="00D30F88"/>
    <w:rsid w:val="00D31742"/>
    <w:rsid w:val="00D31A12"/>
    <w:rsid w:val="00D32DA8"/>
    <w:rsid w:val="00D34857"/>
    <w:rsid w:val="00D35C20"/>
    <w:rsid w:val="00D35E76"/>
    <w:rsid w:val="00D364D0"/>
    <w:rsid w:val="00D36BA7"/>
    <w:rsid w:val="00D36E90"/>
    <w:rsid w:val="00D376FD"/>
    <w:rsid w:val="00D4049F"/>
    <w:rsid w:val="00D42FFF"/>
    <w:rsid w:val="00D433B0"/>
    <w:rsid w:val="00D43565"/>
    <w:rsid w:val="00D438A8"/>
    <w:rsid w:val="00D43C2A"/>
    <w:rsid w:val="00D44007"/>
    <w:rsid w:val="00D442EC"/>
    <w:rsid w:val="00D44DD3"/>
    <w:rsid w:val="00D453FB"/>
    <w:rsid w:val="00D4599D"/>
    <w:rsid w:val="00D461DC"/>
    <w:rsid w:val="00D4666D"/>
    <w:rsid w:val="00D46EA7"/>
    <w:rsid w:val="00D5062E"/>
    <w:rsid w:val="00D50836"/>
    <w:rsid w:val="00D510B4"/>
    <w:rsid w:val="00D5273A"/>
    <w:rsid w:val="00D52787"/>
    <w:rsid w:val="00D52B95"/>
    <w:rsid w:val="00D532D6"/>
    <w:rsid w:val="00D53315"/>
    <w:rsid w:val="00D53437"/>
    <w:rsid w:val="00D53B92"/>
    <w:rsid w:val="00D542C4"/>
    <w:rsid w:val="00D543A0"/>
    <w:rsid w:val="00D557F1"/>
    <w:rsid w:val="00D565A6"/>
    <w:rsid w:val="00D56773"/>
    <w:rsid w:val="00D567A9"/>
    <w:rsid w:val="00D56ABD"/>
    <w:rsid w:val="00D57C79"/>
    <w:rsid w:val="00D6105E"/>
    <w:rsid w:val="00D613D1"/>
    <w:rsid w:val="00D62464"/>
    <w:rsid w:val="00D62E43"/>
    <w:rsid w:val="00D62F4A"/>
    <w:rsid w:val="00D636F3"/>
    <w:rsid w:val="00D63AF2"/>
    <w:rsid w:val="00D63E6E"/>
    <w:rsid w:val="00D64CE3"/>
    <w:rsid w:val="00D65A51"/>
    <w:rsid w:val="00D65EC3"/>
    <w:rsid w:val="00D6606A"/>
    <w:rsid w:val="00D6651C"/>
    <w:rsid w:val="00D66880"/>
    <w:rsid w:val="00D6724F"/>
    <w:rsid w:val="00D67F02"/>
    <w:rsid w:val="00D71D7B"/>
    <w:rsid w:val="00D7255E"/>
    <w:rsid w:val="00D74014"/>
    <w:rsid w:val="00D74A0B"/>
    <w:rsid w:val="00D75432"/>
    <w:rsid w:val="00D755B2"/>
    <w:rsid w:val="00D75E14"/>
    <w:rsid w:val="00D766F3"/>
    <w:rsid w:val="00D76CA7"/>
    <w:rsid w:val="00D76E1F"/>
    <w:rsid w:val="00D7721E"/>
    <w:rsid w:val="00D77614"/>
    <w:rsid w:val="00D77724"/>
    <w:rsid w:val="00D77B1A"/>
    <w:rsid w:val="00D80819"/>
    <w:rsid w:val="00D817B4"/>
    <w:rsid w:val="00D8311F"/>
    <w:rsid w:val="00D83700"/>
    <w:rsid w:val="00D8379D"/>
    <w:rsid w:val="00D839F5"/>
    <w:rsid w:val="00D83C23"/>
    <w:rsid w:val="00D84708"/>
    <w:rsid w:val="00D8488D"/>
    <w:rsid w:val="00D869FA"/>
    <w:rsid w:val="00D873EE"/>
    <w:rsid w:val="00D8785B"/>
    <w:rsid w:val="00D878DF"/>
    <w:rsid w:val="00D87BFE"/>
    <w:rsid w:val="00D90364"/>
    <w:rsid w:val="00D9060B"/>
    <w:rsid w:val="00D91133"/>
    <w:rsid w:val="00D92D1A"/>
    <w:rsid w:val="00D92F31"/>
    <w:rsid w:val="00D92F7E"/>
    <w:rsid w:val="00D93652"/>
    <w:rsid w:val="00D93792"/>
    <w:rsid w:val="00D938AC"/>
    <w:rsid w:val="00D93C8E"/>
    <w:rsid w:val="00D941D0"/>
    <w:rsid w:val="00D948C2"/>
    <w:rsid w:val="00D95716"/>
    <w:rsid w:val="00D95DB4"/>
    <w:rsid w:val="00D96370"/>
    <w:rsid w:val="00D9710F"/>
    <w:rsid w:val="00D97219"/>
    <w:rsid w:val="00DA0D3E"/>
    <w:rsid w:val="00DA2486"/>
    <w:rsid w:val="00DA3831"/>
    <w:rsid w:val="00DA425D"/>
    <w:rsid w:val="00DA458A"/>
    <w:rsid w:val="00DA4956"/>
    <w:rsid w:val="00DA4A90"/>
    <w:rsid w:val="00DA544F"/>
    <w:rsid w:val="00DA598F"/>
    <w:rsid w:val="00DA59BD"/>
    <w:rsid w:val="00DA5DB0"/>
    <w:rsid w:val="00DA6202"/>
    <w:rsid w:val="00DA6EE6"/>
    <w:rsid w:val="00DA6F3B"/>
    <w:rsid w:val="00DA7817"/>
    <w:rsid w:val="00DB0939"/>
    <w:rsid w:val="00DB0C48"/>
    <w:rsid w:val="00DB0CF1"/>
    <w:rsid w:val="00DB1CD8"/>
    <w:rsid w:val="00DB28FD"/>
    <w:rsid w:val="00DB2952"/>
    <w:rsid w:val="00DB34C0"/>
    <w:rsid w:val="00DB4463"/>
    <w:rsid w:val="00DB4E9E"/>
    <w:rsid w:val="00DB566B"/>
    <w:rsid w:val="00DB5F38"/>
    <w:rsid w:val="00DB6861"/>
    <w:rsid w:val="00DB722F"/>
    <w:rsid w:val="00DC0B38"/>
    <w:rsid w:val="00DC0DE4"/>
    <w:rsid w:val="00DC21AB"/>
    <w:rsid w:val="00DC2F13"/>
    <w:rsid w:val="00DC30CA"/>
    <w:rsid w:val="00DC3328"/>
    <w:rsid w:val="00DC3FA8"/>
    <w:rsid w:val="00DC408A"/>
    <w:rsid w:val="00DC45CC"/>
    <w:rsid w:val="00DC53BB"/>
    <w:rsid w:val="00DC5E14"/>
    <w:rsid w:val="00DC63E1"/>
    <w:rsid w:val="00DC6556"/>
    <w:rsid w:val="00DC6B8E"/>
    <w:rsid w:val="00DC7316"/>
    <w:rsid w:val="00DC7888"/>
    <w:rsid w:val="00DC7E08"/>
    <w:rsid w:val="00DD1731"/>
    <w:rsid w:val="00DD188D"/>
    <w:rsid w:val="00DD194C"/>
    <w:rsid w:val="00DD1A80"/>
    <w:rsid w:val="00DD1B8C"/>
    <w:rsid w:val="00DD1F1D"/>
    <w:rsid w:val="00DD1FC0"/>
    <w:rsid w:val="00DD237B"/>
    <w:rsid w:val="00DD25D3"/>
    <w:rsid w:val="00DD2915"/>
    <w:rsid w:val="00DD2A0D"/>
    <w:rsid w:val="00DD34F5"/>
    <w:rsid w:val="00DD35BD"/>
    <w:rsid w:val="00DD3622"/>
    <w:rsid w:val="00DD3C0B"/>
    <w:rsid w:val="00DD5B05"/>
    <w:rsid w:val="00DD6377"/>
    <w:rsid w:val="00DD6E8D"/>
    <w:rsid w:val="00DD794C"/>
    <w:rsid w:val="00DE0532"/>
    <w:rsid w:val="00DE0DA0"/>
    <w:rsid w:val="00DE1E23"/>
    <w:rsid w:val="00DE2176"/>
    <w:rsid w:val="00DE26F9"/>
    <w:rsid w:val="00DE27C8"/>
    <w:rsid w:val="00DE45AB"/>
    <w:rsid w:val="00DE4990"/>
    <w:rsid w:val="00DE6003"/>
    <w:rsid w:val="00DE642B"/>
    <w:rsid w:val="00DE66BA"/>
    <w:rsid w:val="00DE6775"/>
    <w:rsid w:val="00DE6C57"/>
    <w:rsid w:val="00DF0475"/>
    <w:rsid w:val="00DF1717"/>
    <w:rsid w:val="00DF23F7"/>
    <w:rsid w:val="00DF25AF"/>
    <w:rsid w:val="00DF33E0"/>
    <w:rsid w:val="00DF3BCE"/>
    <w:rsid w:val="00DF3E92"/>
    <w:rsid w:val="00DF405A"/>
    <w:rsid w:val="00DF4074"/>
    <w:rsid w:val="00DF4BFB"/>
    <w:rsid w:val="00DF575C"/>
    <w:rsid w:val="00DF6C67"/>
    <w:rsid w:val="00DF7027"/>
    <w:rsid w:val="00DF72F7"/>
    <w:rsid w:val="00DF7A75"/>
    <w:rsid w:val="00E009EB"/>
    <w:rsid w:val="00E00AC0"/>
    <w:rsid w:val="00E01A99"/>
    <w:rsid w:val="00E02C1F"/>
    <w:rsid w:val="00E033F6"/>
    <w:rsid w:val="00E0547E"/>
    <w:rsid w:val="00E058A6"/>
    <w:rsid w:val="00E05AC3"/>
    <w:rsid w:val="00E05D6D"/>
    <w:rsid w:val="00E07934"/>
    <w:rsid w:val="00E07A03"/>
    <w:rsid w:val="00E07F02"/>
    <w:rsid w:val="00E10192"/>
    <w:rsid w:val="00E106E9"/>
    <w:rsid w:val="00E10AA5"/>
    <w:rsid w:val="00E112D8"/>
    <w:rsid w:val="00E118A9"/>
    <w:rsid w:val="00E1192A"/>
    <w:rsid w:val="00E11F6A"/>
    <w:rsid w:val="00E12476"/>
    <w:rsid w:val="00E12857"/>
    <w:rsid w:val="00E133A4"/>
    <w:rsid w:val="00E13899"/>
    <w:rsid w:val="00E14F2D"/>
    <w:rsid w:val="00E16181"/>
    <w:rsid w:val="00E16F2C"/>
    <w:rsid w:val="00E17786"/>
    <w:rsid w:val="00E20C37"/>
    <w:rsid w:val="00E238A0"/>
    <w:rsid w:val="00E23954"/>
    <w:rsid w:val="00E23B52"/>
    <w:rsid w:val="00E25612"/>
    <w:rsid w:val="00E259E9"/>
    <w:rsid w:val="00E30717"/>
    <w:rsid w:val="00E31447"/>
    <w:rsid w:val="00E315EC"/>
    <w:rsid w:val="00E329FD"/>
    <w:rsid w:val="00E33505"/>
    <w:rsid w:val="00E33AF3"/>
    <w:rsid w:val="00E33DD6"/>
    <w:rsid w:val="00E33E40"/>
    <w:rsid w:val="00E34859"/>
    <w:rsid w:val="00E34F66"/>
    <w:rsid w:val="00E3513F"/>
    <w:rsid w:val="00E351D0"/>
    <w:rsid w:val="00E361D7"/>
    <w:rsid w:val="00E3630A"/>
    <w:rsid w:val="00E36369"/>
    <w:rsid w:val="00E36784"/>
    <w:rsid w:val="00E372FB"/>
    <w:rsid w:val="00E373EE"/>
    <w:rsid w:val="00E3747E"/>
    <w:rsid w:val="00E37599"/>
    <w:rsid w:val="00E40BC7"/>
    <w:rsid w:val="00E41E78"/>
    <w:rsid w:val="00E41F1F"/>
    <w:rsid w:val="00E4362D"/>
    <w:rsid w:val="00E4378E"/>
    <w:rsid w:val="00E43DF1"/>
    <w:rsid w:val="00E43EE4"/>
    <w:rsid w:val="00E44759"/>
    <w:rsid w:val="00E44CD3"/>
    <w:rsid w:val="00E44D6A"/>
    <w:rsid w:val="00E452F9"/>
    <w:rsid w:val="00E45335"/>
    <w:rsid w:val="00E45546"/>
    <w:rsid w:val="00E45FE0"/>
    <w:rsid w:val="00E46910"/>
    <w:rsid w:val="00E47971"/>
    <w:rsid w:val="00E47F3C"/>
    <w:rsid w:val="00E50774"/>
    <w:rsid w:val="00E51439"/>
    <w:rsid w:val="00E51AE5"/>
    <w:rsid w:val="00E5201B"/>
    <w:rsid w:val="00E530BB"/>
    <w:rsid w:val="00E536B6"/>
    <w:rsid w:val="00E53E0B"/>
    <w:rsid w:val="00E5414F"/>
    <w:rsid w:val="00E542F5"/>
    <w:rsid w:val="00E54949"/>
    <w:rsid w:val="00E54D67"/>
    <w:rsid w:val="00E54F8D"/>
    <w:rsid w:val="00E5511E"/>
    <w:rsid w:val="00E5526D"/>
    <w:rsid w:val="00E56171"/>
    <w:rsid w:val="00E56865"/>
    <w:rsid w:val="00E5770F"/>
    <w:rsid w:val="00E60676"/>
    <w:rsid w:val="00E60B68"/>
    <w:rsid w:val="00E60F46"/>
    <w:rsid w:val="00E619B5"/>
    <w:rsid w:val="00E61CE2"/>
    <w:rsid w:val="00E62458"/>
    <w:rsid w:val="00E627E4"/>
    <w:rsid w:val="00E62EEF"/>
    <w:rsid w:val="00E62FB0"/>
    <w:rsid w:val="00E63466"/>
    <w:rsid w:val="00E63C71"/>
    <w:rsid w:val="00E64DF3"/>
    <w:rsid w:val="00E653C8"/>
    <w:rsid w:val="00E65B06"/>
    <w:rsid w:val="00E65FC6"/>
    <w:rsid w:val="00E66A1F"/>
    <w:rsid w:val="00E66CB5"/>
    <w:rsid w:val="00E67827"/>
    <w:rsid w:val="00E67AA5"/>
    <w:rsid w:val="00E703AC"/>
    <w:rsid w:val="00E70C59"/>
    <w:rsid w:val="00E712B8"/>
    <w:rsid w:val="00E71A46"/>
    <w:rsid w:val="00E7216C"/>
    <w:rsid w:val="00E73109"/>
    <w:rsid w:val="00E741B3"/>
    <w:rsid w:val="00E74638"/>
    <w:rsid w:val="00E75878"/>
    <w:rsid w:val="00E75AB7"/>
    <w:rsid w:val="00E75CBF"/>
    <w:rsid w:val="00E77BBB"/>
    <w:rsid w:val="00E77EE8"/>
    <w:rsid w:val="00E80ED9"/>
    <w:rsid w:val="00E811A5"/>
    <w:rsid w:val="00E81EA2"/>
    <w:rsid w:val="00E823D1"/>
    <w:rsid w:val="00E83B2C"/>
    <w:rsid w:val="00E83D27"/>
    <w:rsid w:val="00E83E1E"/>
    <w:rsid w:val="00E85086"/>
    <w:rsid w:val="00E8536D"/>
    <w:rsid w:val="00E8636C"/>
    <w:rsid w:val="00E87104"/>
    <w:rsid w:val="00E87FCC"/>
    <w:rsid w:val="00E9075B"/>
    <w:rsid w:val="00E916CA"/>
    <w:rsid w:val="00E9173C"/>
    <w:rsid w:val="00E917B2"/>
    <w:rsid w:val="00E91CB8"/>
    <w:rsid w:val="00E921F5"/>
    <w:rsid w:val="00E92531"/>
    <w:rsid w:val="00E93871"/>
    <w:rsid w:val="00E938E0"/>
    <w:rsid w:val="00E93C41"/>
    <w:rsid w:val="00E9426E"/>
    <w:rsid w:val="00E951D1"/>
    <w:rsid w:val="00E95264"/>
    <w:rsid w:val="00E96010"/>
    <w:rsid w:val="00E970BC"/>
    <w:rsid w:val="00E971CE"/>
    <w:rsid w:val="00E974C3"/>
    <w:rsid w:val="00E978A7"/>
    <w:rsid w:val="00E97F26"/>
    <w:rsid w:val="00EA0767"/>
    <w:rsid w:val="00EA215F"/>
    <w:rsid w:val="00EA217C"/>
    <w:rsid w:val="00EA32DC"/>
    <w:rsid w:val="00EA3BFF"/>
    <w:rsid w:val="00EA4FFC"/>
    <w:rsid w:val="00EA50FD"/>
    <w:rsid w:val="00EA5992"/>
    <w:rsid w:val="00EA5C64"/>
    <w:rsid w:val="00EA5D28"/>
    <w:rsid w:val="00EA6717"/>
    <w:rsid w:val="00EA69C2"/>
    <w:rsid w:val="00EA738C"/>
    <w:rsid w:val="00EA7F79"/>
    <w:rsid w:val="00EB00C7"/>
    <w:rsid w:val="00EB092A"/>
    <w:rsid w:val="00EB0946"/>
    <w:rsid w:val="00EB0C31"/>
    <w:rsid w:val="00EB1D85"/>
    <w:rsid w:val="00EB2759"/>
    <w:rsid w:val="00EB28B9"/>
    <w:rsid w:val="00EB3083"/>
    <w:rsid w:val="00EB41E4"/>
    <w:rsid w:val="00EB4242"/>
    <w:rsid w:val="00EB42B9"/>
    <w:rsid w:val="00EB44D2"/>
    <w:rsid w:val="00EB49DE"/>
    <w:rsid w:val="00EB4A9B"/>
    <w:rsid w:val="00EB5D73"/>
    <w:rsid w:val="00EB6BB6"/>
    <w:rsid w:val="00EB6EC6"/>
    <w:rsid w:val="00EB7A12"/>
    <w:rsid w:val="00EC0268"/>
    <w:rsid w:val="00EC09AE"/>
    <w:rsid w:val="00EC588C"/>
    <w:rsid w:val="00EC5A20"/>
    <w:rsid w:val="00EC6604"/>
    <w:rsid w:val="00EC67E2"/>
    <w:rsid w:val="00EC6CA7"/>
    <w:rsid w:val="00EC7818"/>
    <w:rsid w:val="00EC7C90"/>
    <w:rsid w:val="00EC7FFE"/>
    <w:rsid w:val="00ED0B50"/>
    <w:rsid w:val="00ED13A6"/>
    <w:rsid w:val="00ED17C9"/>
    <w:rsid w:val="00ED22E7"/>
    <w:rsid w:val="00ED38A5"/>
    <w:rsid w:val="00ED415A"/>
    <w:rsid w:val="00ED49B8"/>
    <w:rsid w:val="00ED4D15"/>
    <w:rsid w:val="00ED556E"/>
    <w:rsid w:val="00ED5920"/>
    <w:rsid w:val="00ED5B18"/>
    <w:rsid w:val="00ED5E15"/>
    <w:rsid w:val="00ED5F8E"/>
    <w:rsid w:val="00ED633E"/>
    <w:rsid w:val="00ED69F7"/>
    <w:rsid w:val="00ED75CE"/>
    <w:rsid w:val="00ED7C0A"/>
    <w:rsid w:val="00ED7E6E"/>
    <w:rsid w:val="00EE02BF"/>
    <w:rsid w:val="00EE2342"/>
    <w:rsid w:val="00EE2A97"/>
    <w:rsid w:val="00EE35EA"/>
    <w:rsid w:val="00EE3FFA"/>
    <w:rsid w:val="00EE5D56"/>
    <w:rsid w:val="00EE5E71"/>
    <w:rsid w:val="00EE6529"/>
    <w:rsid w:val="00EE6940"/>
    <w:rsid w:val="00EE7C1E"/>
    <w:rsid w:val="00EF1144"/>
    <w:rsid w:val="00EF13EB"/>
    <w:rsid w:val="00EF183E"/>
    <w:rsid w:val="00EF18C1"/>
    <w:rsid w:val="00EF1BAA"/>
    <w:rsid w:val="00EF1D9B"/>
    <w:rsid w:val="00EF2966"/>
    <w:rsid w:val="00EF29F3"/>
    <w:rsid w:val="00EF3545"/>
    <w:rsid w:val="00EF415D"/>
    <w:rsid w:val="00EF47E3"/>
    <w:rsid w:val="00EF50DA"/>
    <w:rsid w:val="00EF51A2"/>
    <w:rsid w:val="00EF58C4"/>
    <w:rsid w:val="00EF6CEC"/>
    <w:rsid w:val="00EF70A5"/>
    <w:rsid w:val="00EF78AC"/>
    <w:rsid w:val="00F00FA8"/>
    <w:rsid w:val="00F012FD"/>
    <w:rsid w:val="00F021C7"/>
    <w:rsid w:val="00F02845"/>
    <w:rsid w:val="00F041B3"/>
    <w:rsid w:val="00F05094"/>
    <w:rsid w:val="00F0543F"/>
    <w:rsid w:val="00F070E8"/>
    <w:rsid w:val="00F0712B"/>
    <w:rsid w:val="00F0743B"/>
    <w:rsid w:val="00F07AA5"/>
    <w:rsid w:val="00F10766"/>
    <w:rsid w:val="00F109B0"/>
    <w:rsid w:val="00F10A4F"/>
    <w:rsid w:val="00F10FEA"/>
    <w:rsid w:val="00F11471"/>
    <w:rsid w:val="00F116D0"/>
    <w:rsid w:val="00F12149"/>
    <w:rsid w:val="00F12DDD"/>
    <w:rsid w:val="00F12E41"/>
    <w:rsid w:val="00F12F19"/>
    <w:rsid w:val="00F13BC7"/>
    <w:rsid w:val="00F14221"/>
    <w:rsid w:val="00F14A87"/>
    <w:rsid w:val="00F15682"/>
    <w:rsid w:val="00F15C47"/>
    <w:rsid w:val="00F1660F"/>
    <w:rsid w:val="00F16B2A"/>
    <w:rsid w:val="00F172E2"/>
    <w:rsid w:val="00F174A3"/>
    <w:rsid w:val="00F1751C"/>
    <w:rsid w:val="00F17C3A"/>
    <w:rsid w:val="00F17CA2"/>
    <w:rsid w:val="00F17E81"/>
    <w:rsid w:val="00F17F39"/>
    <w:rsid w:val="00F201E8"/>
    <w:rsid w:val="00F205B8"/>
    <w:rsid w:val="00F20EC3"/>
    <w:rsid w:val="00F21089"/>
    <w:rsid w:val="00F2174E"/>
    <w:rsid w:val="00F230A9"/>
    <w:rsid w:val="00F2326D"/>
    <w:rsid w:val="00F2356A"/>
    <w:rsid w:val="00F246FD"/>
    <w:rsid w:val="00F25699"/>
    <w:rsid w:val="00F25D5F"/>
    <w:rsid w:val="00F2689B"/>
    <w:rsid w:val="00F27B73"/>
    <w:rsid w:val="00F3089A"/>
    <w:rsid w:val="00F30A7D"/>
    <w:rsid w:val="00F318E3"/>
    <w:rsid w:val="00F32545"/>
    <w:rsid w:val="00F33153"/>
    <w:rsid w:val="00F346F4"/>
    <w:rsid w:val="00F34EB0"/>
    <w:rsid w:val="00F353B0"/>
    <w:rsid w:val="00F353F3"/>
    <w:rsid w:val="00F35DB9"/>
    <w:rsid w:val="00F36236"/>
    <w:rsid w:val="00F36993"/>
    <w:rsid w:val="00F375E7"/>
    <w:rsid w:val="00F37D4C"/>
    <w:rsid w:val="00F37F69"/>
    <w:rsid w:val="00F403BA"/>
    <w:rsid w:val="00F404AC"/>
    <w:rsid w:val="00F4096F"/>
    <w:rsid w:val="00F413DE"/>
    <w:rsid w:val="00F41C40"/>
    <w:rsid w:val="00F41ED7"/>
    <w:rsid w:val="00F41FBC"/>
    <w:rsid w:val="00F427EB"/>
    <w:rsid w:val="00F4399C"/>
    <w:rsid w:val="00F439B4"/>
    <w:rsid w:val="00F43A6D"/>
    <w:rsid w:val="00F43A8D"/>
    <w:rsid w:val="00F45289"/>
    <w:rsid w:val="00F45944"/>
    <w:rsid w:val="00F46251"/>
    <w:rsid w:val="00F46947"/>
    <w:rsid w:val="00F46C17"/>
    <w:rsid w:val="00F47253"/>
    <w:rsid w:val="00F5013F"/>
    <w:rsid w:val="00F50CFC"/>
    <w:rsid w:val="00F50D9F"/>
    <w:rsid w:val="00F50DBC"/>
    <w:rsid w:val="00F51509"/>
    <w:rsid w:val="00F51675"/>
    <w:rsid w:val="00F51F58"/>
    <w:rsid w:val="00F5257C"/>
    <w:rsid w:val="00F52598"/>
    <w:rsid w:val="00F52678"/>
    <w:rsid w:val="00F52DC1"/>
    <w:rsid w:val="00F531DE"/>
    <w:rsid w:val="00F5388C"/>
    <w:rsid w:val="00F53A86"/>
    <w:rsid w:val="00F54804"/>
    <w:rsid w:val="00F548CD"/>
    <w:rsid w:val="00F5520F"/>
    <w:rsid w:val="00F55A3F"/>
    <w:rsid w:val="00F55BBF"/>
    <w:rsid w:val="00F56052"/>
    <w:rsid w:val="00F5653C"/>
    <w:rsid w:val="00F5729D"/>
    <w:rsid w:val="00F574AF"/>
    <w:rsid w:val="00F609DC"/>
    <w:rsid w:val="00F61523"/>
    <w:rsid w:val="00F62670"/>
    <w:rsid w:val="00F63791"/>
    <w:rsid w:val="00F64B7F"/>
    <w:rsid w:val="00F64E0E"/>
    <w:rsid w:val="00F65E8B"/>
    <w:rsid w:val="00F6628B"/>
    <w:rsid w:val="00F66DAB"/>
    <w:rsid w:val="00F66E8A"/>
    <w:rsid w:val="00F67493"/>
    <w:rsid w:val="00F6775E"/>
    <w:rsid w:val="00F7063F"/>
    <w:rsid w:val="00F710F7"/>
    <w:rsid w:val="00F71526"/>
    <w:rsid w:val="00F71AC9"/>
    <w:rsid w:val="00F72390"/>
    <w:rsid w:val="00F73461"/>
    <w:rsid w:val="00F7385A"/>
    <w:rsid w:val="00F74676"/>
    <w:rsid w:val="00F757FC"/>
    <w:rsid w:val="00F75D79"/>
    <w:rsid w:val="00F760D7"/>
    <w:rsid w:val="00F762D3"/>
    <w:rsid w:val="00F77319"/>
    <w:rsid w:val="00F77876"/>
    <w:rsid w:val="00F77D42"/>
    <w:rsid w:val="00F811EC"/>
    <w:rsid w:val="00F814DA"/>
    <w:rsid w:val="00F81C5E"/>
    <w:rsid w:val="00F821BA"/>
    <w:rsid w:val="00F82E09"/>
    <w:rsid w:val="00F83C17"/>
    <w:rsid w:val="00F83C46"/>
    <w:rsid w:val="00F845F9"/>
    <w:rsid w:val="00F84C90"/>
    <w:rsid w:val="00F86CF1"/>
    <w:rsid w:val="00F901E7"/>
    <w:rsid w:val="00F90309"/>
    <w:rsid w:val="00F914A1"/>
    <w:rsid w:val="00F91C4D"/>
    <w:rsid w:val="00F91EDA"/>
    <w:rsid w:val="00F93389"/>
    <w:rsid w:val="00F94351"/>
    <w:rsid w:val="00F94FD9"/>
    <w:rsid w:val="00F9578E"/>
    <w:rsid w:val="00F96046"/>
    <w:rsid w:val="00F967C1"/>
    <w:rsid w:val="00F97A01"/>
    <w:rsid w:val="00FA062D"/>
    <w:rsid w:val="00FA0758"/>
    <w:rsid w:val="00FA0AA9"/>
    <w:rsid w:val="00FA0CA7"/>
    <w:rsid w:val="00FA0F30"/>
    <w:rsid w:val="00FA18DB"/>
    <w:rsid w:val="00FA2596"/>
    <w:rsid w:val="00FA3553"/>
    <w:rsid w:val="00FA3763"/>
    <w:rsid w:val="00FA39EB"/>
    <w:rsid w:val="00FA3A99"/>
    <w:rsid w:val="00FA3C63"/>
    <w:rsid w:val="00FA467E"/>
    <w:rsid w:val="00FA657F"/>
    <w:rsid w:val="00FA6975"/>
    <w:rsid w:val="00FA6998"/>
    <w:rsid w:val="00FA6BCF"/>
    <w:rsid w:val="00FA7637"/>
    <w:rsid w:val="00FA7CBC"/>
    <w:rsid w:val="00FB0200"/>
    <w:rsid w:val="00FB046C"/>
    <w:rsid w:val="00FB0EAE"/>
    <w:rsid w:val="00FB2A47"/>
    <w:rsid w:val="00FB2B75"/>
    <w:rsid w:val="00FB3C5C"/>
    <w:rsid w:val="00FB40B7"/>
    <w:rsid w:val="00FB4818"/>
    <w:rsid w:val="00FB5F58"/>
    <w:rsid w:val="00FB695B"/>
    <w:rsid w:val="00FB76C5"/>
    <w:rsid w:val="00FB7BD1"/>
    <w:rsid w:val="00FC14FF"/>
    <w:rsid w:val="00FC1BFA"/>
    <w:rsid w:val="00FC341B"/>
    <w:rsid w:val="00FC3BFC"/>
    <w:rsid w:val="00FC3D39"/>
    <w:rsid w:val="00FC4222"/>
    <w:rsid w:val="00FC49D0"/>
    <w:rsid w:val="00FC4A29"/>
    <w:rsid w:val="00FC4E0D"/>
    <w:rsid w:val="00FC5099"/>
    <w:rsid w:val="00FC5647"/>
    <w:rsid w:val="00FC62A5"/>
    <w:rsid w:val="00FC69F5"/>
    <w:rsid w:val="00FC75F9"/>
    <w:rsid w:val="00FC7DA5"/>
    <w:rsid w:val="00FC7FF7"/>
    <w:rsid w:val="00FD0879"/>
    <w:rsid w:val="00FD13F7"/>
    <w:rsid w:val="00FD2727"/>
    <w:rsid w:val="00FD308F"/>
    <w:rsid w:val="00FD37F6"/>
    <w:rsid w:val="00FD4223"/>
    <w:rsid w:val="00FD4CE6"/>
    <w:rsid w:val="00FD4E7D"/>
    <w:rsid w:val="00FD53A5"/>
    <w:rsid w:val="00FD54B7"/>
    <w:rsid w:val="00FD7156"/>
    <w:rsid w:val="00FD73C1"/>
    <w:rsid w:val="00FD77A0"/>
    <w:rsid w:val="00FD7DA4"/>
    <w:rsid w:val="00FD7FBF"/>
    <w:rsid w:val="00FE01A1"/>
    <w:rsid w:val="00FE111F"/>
    <w:rsid w:val="00FE1415"/>
    <w:rsid w:val="00FE1A64"/>
    <w:rsid w:val="00FE2010"/>
    <w:rsid w:val="00FE2E55"/>
    <w:rsid w:val="00FE324D"/>
    <w:rsid w:val="00FE366E"/>
    <w:rsid w:val="00FE3C15"/>
    <w:rsid w:val="00FE3D1A"/>
    <w:rsid w:val="00FE420E"/>
    <w:rsid w:val="00FE4DC1"/>
    <w:rsid w:val="00FE5061"/>
    <w:rsid w:val="00FE520A"/>
    <w:rsid w:val="00FE593F"/>
    <w:rsid w:val="00FE5FBE"/>
    <w:rsid w:val="00FE63ED"/>
    <w:rsid w:val="00FE6724"/>
    <w:rsid w:val="00FE6FA1"/>
    <w:rsid w:val="00FE75AD"/>
    <w:rsid w:val="00FE7F7C"/>
    <w:rsid w:val="00FF4347"/>
    <w:rsid w:val="00FF5E5F"/>
    <w:rsid w:val="00FF60BF"/>
    <w:rsid w:val="00FF7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9D5BF1"/>
  <w15:docId w15:val="{4E420D32-75E3-406A-8F54-3B4E6653A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BFE"/>
  </w:style>
  <w:style w:type="paragraph" w:styleId="1">
    <w:name w:val="heading 1"/>
    <w:basedOn w:val="a"/>
    <w:next w:val="a"/>
    <w:link w:val="10"/>
    <w:qFormat/>
    <w:rsid w:val="00AE37D8"/>
    <w:pPr>
      <w:keepNext/>
      <w:outlineLvl w:val="0"/>
    </w:pPr>
    <w:rPr>
      <w:sz w:val="28"/>
      <w:szCs w:val="28"/>
    </w:rPr>
  </w:style>
  <w:style w:type="paragraph" w:styleId="2">
    <w:name w:val="heading 2"/>
    <w:basedOn w:val="a"/>
    <w:next w:val="a"/>
    <w:qFormat/>
    <w:rsid w:val="00AE37D8"/>
    <w:pPr>
      <w:keepNext/>
      <w:jc w:val="center"/>
      <w:outlineLvl w:val="1"/>
    </w:pPr>
    <w:rPr>
      <w:sz w:val="28"/>
    </w:rPr>
  </w:style>
  <w:style w:type="paragraph" w:styleId="3">
    <w:name w:val="heading 3"/>
    <w:basedOn w:val="a"/>
    <w:next w:val="a"/>
    <w:qFormat/>
    <w:rsid w:val="009025AF"/>
    <w:pPr>
      <w:keepNext/>
      <w:spacing w:before="240" w:after="60"/>
      <w:outlineLvl w:val="2"/>
    </w:pPr>
    <w:rPr>
      <w:rFonts w:ascii="Arial" w:hAnsi="Arial" w:cs="Arial"/>
      <w:b/>
      <w:bCs/>
      <w:sz w:val="26"/>
      <w:szCs w:val="26"/>
    </w:rPr>
  </w:style>
  <w:style w:type="paragraph" w:styleId="4">
    <w:name w:val="heading 4"/>
    <w:basedOn w:val="a"/>
    <w:next w:val="a"/>
    <w:link w:val="40"/>
    <w:qFormat/>
    <w:rsid w:val="004D2D1F"/>
    <w:pPr>
      <w:keepNext/>
      <w:tabs>
        <w:tab w:val="num" w:pos="1296"/>
      </w:tabs>
      <w:suppressAutoHyphens/>
      <w:ind w:left="2160" w:hanging="864"/>
      <w:jc w:val="both"/>
      <w:outlineLvl w:val="3"/>
    </w:pPr>
    <w:rPr>
      <w:sz w:val="28"/>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950A5"/>
    <w:rPr>
      <w:sz w:val="28"/>
      <w:szCs w:val="28"/>
    </w:rPr>
  </w:style>
  <w:style w:type="paragraph" w:customStyle="1" w:styleId="a3">
    <w:name w:val="Знак Знак Знак"/>
    <w:basedOn w:val="a"/>
    <w:rsid w:val="00AE37D8"/>
    <w:pPr>
      <w:spacing w:after="160" w:line="240" w:lineRule="exact"/>
    </w:pPr>
    <w:rPr>
      <w:rFonts w:ascii="Verdana" w:hAnsi="Verdana"/>
      <w:lang w:val="en-US" w:eastAsia="en-US"/>
    </w:rPr>
  </w:style>
  <w:style w:type="paragraph" w:styleId="a4">
    <w:name w:val="Body Text Indent"/>
    <w:basedOn w:val="a"/>
    <w:link w:val="a5"/>
    <w:rsid w:val="00AE37D8"/>
    <w:pPr>
      <w:spacing w:after="120"/>
      <w:ind w:left="283"/>
    </w:pPr>
  </w:style>
  <w:style w:type="character" w:customStyle="1" w:styleId="a5">
    <w:name w:val="Основной текст с отступом Знак"/>
    <w:link w:val="a4"/>
    <w:rsid w:val="008950A5"/>
  </w:style>
  <w:style w:type="paragraph" w:styleId="20">
    <w:name w:val="Body Text Indent 2"/>
    <w:basedOn w:val="a"/>
    <w:link w:val="21"/>
    <w:rsid w:val="00AE37D8"/>
    <w:pPr>
      <w:autoSpaceDE w:val="0"/>
      <w:autoSpaceDN w:val="0"/>
      <w:adjustRightInd w:val="0"/>
      <w:ind w:firstLine="539"/>
      <w:jc w:val="center"/>
    </w:pPr>
    <w:rPr>
      <w:b/>
      <w:sz w:val="24"/>
      <w:szCs w:val="18"/>
    </w:rPr>
  </w:style>
  <w:style w:type="character" w:customStyle="1" w:styleId="21">
    <w:name w:val="Основной текст с отступом 2 Знак"/>
    <w:link w:val="20"/>
    <w:rsid w:val="008950A5"/>
    <w:rPr>
      <w:b/>
      <w:sz w:val="24"/>
      <w:szCs w:val="18"/>
    </w:rPr>
  </w:style>
  <w:style w:type="paragraph" w:customStyle="1" w:styleId="ConsPlusCell">
    <w:name w:val="ConsPlusCell"/>
    <w:rsid w:val="00AE37D8"/>
    <w:pPr>
      <w:autoSpaceDE w:val="0"/>
      <w:autoSpaceDN w:val="0"/>
      <w:adjustRightInd w:val="0"/>
    </w:pPr>
    <w:rPr>
      <w:rFonts w:ascii="Arial" w:hAnsi="Arial" w:cs="Arial"/>
    </w:rPr>
  </w:style>
  <w:style w:type="paragraph" w:customStyle="1" w:styleId="ConsPlusNonformat">
    <w:name w:val="ConsPlusNonformat"/>
    <w:rsid w:val="00AE37D8"/>
    <w:pPr>
      <w:autoSpaceDE w:val="0"/>
      <w:autoSpaceDN w:val="0"/>
      <w:adjustRightInd w:val="0"/>
    </w:pPr>
    <w:rPr>
      <w:rFonts w:ascii="Courier New" w:hAnsi="Courier New" w:cs="Courier New"/>
    </w:rPr>
  </w:style>
  <w:style w:type="paragraph" w:styleId="a6">
    <w:name w:val="footer"/>
    <w:basedOn w:val="a"/>
    <w:link w:val="a7"/>
    <w:uiPriority w:val="99"/>
    <w:rsid w:val="00AE37D8"/>
    <w:pPr>
      <w:tabs>
        <w:tab w:val="center" w:pos="4677"/>
        <w:tab w:val="right" w:pos="9355"/>
      </w:tabs>
    </w:pPr>
  </w:style>
  <w:style w:type="character" w:customStyle="1" w:styleId="a7">
    <w:name w:val="Нижний колонтитул Знак"/>
    <w:link w:val="a6"/>
    <w:uiPriority w:val="99"/>
    <w:rsid w:val="008950A5"/>
  </w:style>
  <w:style w:type="character" w:styleId="a8">
    <w:name w:val="page number"/>
    <w:basedOn w:val="a0"/>
    <w:rsid w:val="00AE37D8"/>
  </w:style>
  <w:style w:type="paragraph" w:styleId="a9">
    <w:name w:val="header"/>
    <w:basedOn w:val="a"/>
    <w:link w:val="aa"/>
    <w:uiPriority w:val="99"/>
    <w:rsid w:val="00AE37D8"/>
    <w:pPr>
      <w:tabs>
        <w:tab w:val="center" w:pos="4153"/>
        <w:tab w:val="right" w:pos="8306"/>
      </w:tabs>
    </w:pPr>
    <w:rPr>
      <w:sz w:val="24"/>
      <w:szCs w:val="24"/>
    </w:rPr>
  </w:style>
  <w:style w:type="character" w:customStyle="1" w:styleId="aa">
    <w:name w:val="Верхний колонтитул Знак"/>
    <w:link w:val="a9"/>
    <w:uiPriority w:val="99"/>
    <w:rsid w:val="008950A5"/>
    <w:rPr>
      <w:sz w:val="24"/>
      <w:szCs w:val="24"/>
    </w:rPr>
  </w:style>
  <w:style w:type="character" w:customStyle="1" w:styleId="11">
    <w:name w:val="Основной шрифт абзаца1"/>
    <w:rsid w:val="00AE37D8"/>
  </w:style>
  <w:style w:type="table" w:styleId="ab">
    <w:name w:val="Table Grid"/>
    <w:basedOn w:val="a1"/>
    <w:uiPriority w:val="59"/>
    <w:rsid w:val="0029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rsid w:val="00B9537A"/>
  </w:style>
  <w:style w:type="character" w:customStyle="1" w:styleId="ad">
    <w:name w:val="Текст сноски Знак"/>
    <w:link w:val="ac"/>
    <w:uiPriority w:val="99"/>
    <w:rsid w:val="00263A55"/>
  </w:style>
  <w:style w:type="character" w:styleId="ae">
    <w:name w:val="footnote reference"/>
    <w:uiPriority w:val="99"/>
    <w:semiHidden/>
    <w:rsid w:val="00B9537A"/>
    <w:rPr>
      <w:vertAlign w:val="superscript"/>
    </w:rPr>
  </w:style>
  <w:style w:type="paragraph" w:customStyle="1" w:styleId="ConsPlusNormal">
    <w:name w:val="ConsPlusNormal"/>
    <w:rsid w:val="0070543F"/>
    <w:pPr>
      <w:autoSpaceDE w:val="0"/>
      <w:autoSpaceDN w:val="0"/>
      <w:adjustRightInd w:val="0"/>
      <w:ind w:firstLine="720"/>
    </w:pPr>
    <w:rPr>
      <w:rFonts w:ascii="Arial" w:hAnsi="Arial" w:cs="Arial"/>
    </w:rPr>
  </w:style>
  <w:style w:type="paragraph" w:styleId="12">
    <w:name w:val="toc 1"/>
    <w:basedOn w:val="a"/>
    <w:next w:val="a"/>
    <w:autoRedefine/>
    <w:uiPriority w:val="39"/>
    <w:rsid w:val="000C6259"/>
    <w:pPr>
      <w:tabs>
        <w:tab w:val="right" w:leader="dot" w:pos="10065"/>
      </w:tabs>
      <w:ind w:right="849"/>
    </w:pPr>
    <w:rPr>
      <w:b/>
      <w:noProof/>
    </w:rPr>
  </w:style>
  <w:style w:type="character" w:styleId="af">
    <w:name w:val="Hyperlink"/>
    <w:uiPriority w:val="99"/>
    <w:rsid w:val="00DB0939"/>
    <w:rPr>
      <w:color w:val="0000FF"/>
      <w:u w:val="single"/>
    </w:rPr>
  </w:style>
  <w:style w:type="character" w:customStyle="1" w:styleId="22">
    <w:name w:val="Заголовок 2 Знак"/>
    <w:rsid w:val="009025AF"/>
    <w:rPr>
      <w:sz w:val="28"/>
      <w:lang w:val="ru-RU" w:eastAsia="ru-RU" w:bidi="ar-SA"/>
    </w:rPr>
  </w:style>
  <w:style w:type="character" w:customStyle="1" w:styleId="30">
    <w:name w:val="Заголовок 3 Знак"/>
    <w:rsid w:val="009025AF"/>
    <w:rPr>
      <w:rFonts w:ascii="Arial" w:hAnsi="Arial" w:cs="Arial"/>
      <w:b/>
      <w:bCs/>
      <w:sz w:val="26"/>
      <w:szCs w:val="26"/>
      <w:lang w:val="ru-RU" w:eastAsia="ru-RU" w:bidi="ar-SA"/>
    </w:rPr>
  </w:style>
  <w:style w:type="paragraph" w:styleId="af0">
    <w:name w:val="Body Text"/>
    <w:basedOn w:val="a"/>
    <w:link w:val="af1"/>
    <w:rsid w:val="009025AF"/>
    <w:pPr>
      <w:spacing w:after="120"/>
    </w:pPr>
  </w:style>
  <w:style w:type="character" w:customStyle="1" w:styleId="af1">
    <w:name w:val="Основной текст Знак"/>
    <w:link w:val="af0"/>
    <w:rsid w:val="008950A5"/>
  </w:style>
  <w:style w:type="paragraph" w:styleId="af2">
    <w:name w:val="Balloon Text"/>
    <w:basedOn w:val="a"/>
    <w:link w:val="af3"/>
    <w:uiPriority w:val="99"/>
    <w:rsid w:val="00F811EC"/>
    <w:rPr>
      <w:rFonts w:ascii="Tahoma" w:hAnsi="Tahoma" w:cs="Tahoma"/>
      <w:sz w:val="16"/>
      <w:szCs w:val="16"/>
    </w:rPr>
  </w:style>
  <w:style w:type="character" w:customStyle="1" w:styleId="af3">
    <w:name w:val="Текст выноски Знак"/>
    <w:link w:val="af2"/>
    <w:uiPriority w:val="99"/>
    <w:rsid w:val="008950A5"/>
    <w:rPr>
      <w:rFonts w:ascii="Tahoma" w:hAnsi="Tahoma" w:cs="Tahoma"/>
      <w:sz w:val="16"/>
      <w:szCs w:val="16"/>
    </w:rPr>
  </w:style>
  <w:style w:type="character" w:styleId="af4">
    <w:name w:val="annotation reference"/>
    <w:uiPriority w:val="99"/>
    <w:semiHidden/>
    <w:rsid w:val="0016530A"/>
    <w:rPr>
      <w:sz w:val="16"/>
      <w:szCs w:val="16"/>
    </w:rPr>
  </w:style>
  <w:style w:type="paragraph" w:styleId="af5">
    <w:name w:val="annotation text"/>
    <w:basedOn w:val="a"/>
    <w:link w:val="af6"/>
    <w:uiPriority w:val="99"/>
    <w:rsid w:val="0016530A"/>
  </w:style>
  <w:style w:type="character" w:customStyle="1" w:styleId="af6">
    <w:name w:val="Текст примечания Знак"/>
    <w:link w:val="af5"/>
    <w:uiPriority w:val="99"/>
    <w:rsid w:val="004F3111"/>
  </w:style>
  <w:style w:type="paragraph" w:styleId="af7">
    <w:name w:val="annotation subject"/>
    <w:basedOn w:val="af5"/>
    <w:next w:val="af5"/>
    <w:link w:val="af8"/>
    <w:uiPriority w:val="99"/>
    <w:rsid w:val="0016530A"/>
    <w:rPr>
      <w:b/>
      <w:bCs/>
    </w:rPr>
  </w:style>
  <w:style w:type="character" w:customStyle="1" w:styleId="af8">
    <w:name w:val="Тема примечания Знак"/>
    <w:link w:val="af7"/>
    <w:uiPriority w:val="99"/>
    <w:rsid w:val="008950A5"/>
    <w:rPr>
      <w:b/>
      <w:bCs/>
    </w:rPr>
  </w:style>
  <w:style w:type="paragraph" w:styleId="af9">
    <w:name w:val="Revision"/>
    <w:hidden/>
    <w:uiPriority w:val="99"/>
    <w:semiHidden/>
    <w:rsid w:val="003376C9"/>
  </w:style>
  <w:style w:type="paragraph" w:customStyle="1" w:styleId="afa">
    <w:name w:val="Содержимое таблицы"/>
    <w:basedOn w:val="a"/>
    <w:rsid w:val="00311E67"/>
    <w:pPr>
      <w:suppressLineNumbers/>
      <w:suppressAutoHyphens/>
    </w:pPr>
    <w:rPr>
      <w:lang w:eastAsia="ar-SA"/>
    </w:rPr>
  </w:style>
  <w:style w:type="paragraph" w:styleId="23">
    <w:name w:val="toc 2"/>
    <w:basedOn w:val="a"/>
    <w:next w:val="a"/>
    <w:autoRedefine/>
    <w:uiPriority w:val="39"/>
    <w:unhideWhenUsed/>
    <w:rsid w:val="008B47A9"/>
    <w:pPr>
      <w:spacing w:after="100" w:line="276" w:lineRule="auto"/>
      <w:ind w:left="220"/>
    </w:pPr>
    <w:rPr>
      <w:rFonts w:ascii="Calibri" w:hAnsi="Calibri"/>
      <w:sz w:val="22"/>
      <w:szCs w:val="22"/>
    </w:rPr>
  </w:style>
  <w:style w:type="paragraph" w:styleId="31">
    <w:name w:val="toc 3"/>
    <w:basedOn w:val="a"/>
    <w:next w:val="a"/>
    <w:autoRedefine/>
    <w:uiPriority w:val="39"/>
    <w:unhideWhenUsed/>
    <w:rsid w:val="008B47A9"/>
    <w:pPr>
      <w:spacing w:after="100" w:line="276" w:lineRule="auto"/>
      <w:ind w:left="440"/>
    </w:pPr>
    <w:rPr>
      <w:rFonts w:ascii="Calibri" w:hAnsi="Calibri"/>
      <w:sz w:val="22"/>
      <w:szCs w:val="22"/>
    </w:rPr>
  </w:style>
  <w:style w:type="paragraph" w:styleId="41">
    <w:name w:val="toc 4"/>
    <w:basedOn w:val="a"/>
    <w:next w:val="a"/>
    <w:autoRedefine/>
    <w:uiPriority w:val="39"/>
    <w:unhideWhenUsed/>
    <w:rsid w:val="008B47A9"/>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8B47A9"/>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8B47A9"/>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8B47A9"/>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8B47A9"/>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8B47A9"/>
    <w:pPr>
      <w:spacing w:after="100" w:line="276" w:lineRule="auto"/>
      <w:ind w:left="1760"/>
    </w:pPr>
    <w:rPr>
      <w:rFonts w:ascii="Calibri" w:hAnsi="Calibri"/>
      <w:sz w:val="22"/>
      <w:szCs w:val="22"/>
    </w:rPr>
  </w:style>
  <w:style w:type="paragraph" w:styleId="afb">
    <w:name w:val="TOC Heading"/>
    <w:basedOn w:val="1"/>
    <w:next w:val="a"/>
    <w:uiPriority w:val="39"/>
    <w:semiHidden/>
    <w:unhideWhenUsed/>
    <w:qFormat/>
    <w:rsid w:val="004363AE"/>
    <w:pPr>
      <w:keepLines/>
      <w:spacing w:before="480" w:line="276" w:lineRule="auto"/>
      <w:outlineLvl w:val="9"/>
    </w:pPr>
    <w:rPr>
      <w:rFonts w:asciiTheme="majorHAnsi" w:eastAsiaTheme="majorEastAsia" w:hAnsiTheme="majorHAnsi" w:cstheme="majorBidi"/>
      <w:b/>
      <w:bCs/>
      <w:color w:val="365F91" w:themeColor="accent1" w:themeShade="BF"/>
    </w:rPr>
  </w:style>
  <w:style w:type="character" w:styleId="afc">
    <w:name w:val="FollowedHyperlink"/>
    <w:basedOn w:val="a0"/>
    <w:uiPriority w:val="99"/>
    <w:rsid w:val="004363AE"/>
    <w:rPr>
      <w:color w:val="800080" w:themeColor="followedHyperlink"/>
      <w:u w:val="single"/>
    </w:rPr>
  </w:style>
  <w:style w:type="character" w:customStyle="1" w:styleId="40">
    <w:name w:val="Заголовок 4 Знак"/>
    <w:basedOn w:val="a0"/>
    <w:link w:val="4"/>
    <w:rsid w:val="004D2D1F"/>
    <w:rPr>
      <w:sz w:val="28"/>
      <w:szCs w:val="28"/>
      <w:lang w:val="x-none" w:eastAsia="ar-SA"/>
    </w:rPr>
  </w:style>
  <w:style w:type="character" w:customStyle="1" w:styleId="42">
    <w:name w:val="Основной шрифт абзаца4"/>
    <w:rsid w:val="004D2D1F"/>
  </w:style>
  <w:style w:type="character" w:customStyle="1" w:styleId="Absatz-Standardschriftart">
    <w:name w:val="Absatz-Standardschriftart"/>
    <w:rsid w:val="004D2D1F"/>
  </w:style>
  <w:style w:type="character" w:customStyle="1" w:styleId="WW-Absatz-Standardschriftart">
    <w:name w:val="WW-Absatz-Standardschriftart"/>
    <w:rsid w:val="004D2D1F"/>
  </w:style>
  <w:style w:type="character" w:customStyle="1" w:styleId="32">
    <w:name w:val="Основной шрифт абзаца3"/>
    <w:rsid w:val="004D2D1F"/>
  </w:style>
  <w:style w:type="character" w:customStyle="1" w:styleId="WW8Num1z0">
    <w:name w:val="WW8Num1z0"/>
    <w:rsid w:val="004D2D1F"/>
    <w:rPr>
      <w:rFonts w:ascii="Symbol" w:eastAsia="Times New Roman" w:hAnsi="Symbol" w:cs="Times New Roman"/>
    </w:rPr>
  </w:style>
  <w:style w:type="character" w:customStyle="1" w:styleId="WW8Num1z1">
    <w:name w:val="WW8Num1z1"/>
    <w:rsid w:val="004D2D1F"/>
    <w:rPr>
      <w:rFonts w:ascii="Courier New" w:hAnsi="Courier New" w:cs="Courier New"/>
    </w:rPr>
  </w:style>
  <w:style w:type="character" w:customStyle="1" w:styleId="WW8Num1z2">
    <w:name w:val="WW8Num1z2"/>
    <w:rsid w:val="004D2D1F"/>
    <w:rPr>
      <w:rFonts w:ascii="Wingdings" w:hAnsi="Wingdings"/>
    </w:rPr>
  </w:style>
  <w:style w:type="character" w:customStyle="1" w:styleId="WW8Num1z3">
    <w:name w:val="WW8Num1z3"/>
    <w:rsid w:val="004D2D1F"/>
    <w:rPr>
      <w:rFonts w:ascii="Symbol" w:hAnsi="Symbol"/>
    </w:rPr>
  </w:style>
  <w:style w:type="character" w:customStyle="1" w:styleId="24">
    <w:name w:val="Основной шрифт абзаца2"/>
    <w:rsid w:val="004D2D1F"/>
  </w:style>
  <w:style w:type="character" w:customStyle="1" w:styleId="afd">
    <w:name w:val="Символ сноски"/>
    <w:rsid w:val="004D2D1F"/>
    <w:rPr>
      <w:vertAlign w:val="superscript"/>
    </w:rPr>
  </w:style>
  <w:style w:type="character" w:customStyle="1" w:styleId="afe">
    <w:name w:val="Символ нумерации"/>
    <w:rsid w:val="004D2D1F"/>
  </w:style>
  <w:style w:type="character" w:customStyle="1" w:styleId="aff">
    <w:name w:val="Маркеры списка"/>
    <w:rsid w:val="004D2D1F"/>
    <w:rPr>
      <w:rFonts w:ascii="OpenSymbol" w:eastAsia="OpenSymbol" w:hAnsi="OpenSymbol" w:cs="OpenSymbol"/>
    </w:rPr>
  </w:style>
  <w:style w:type="paragraph" w:customStyle="1" w:styleId="13">
    <w:name w:val="Заголовок1"/>
    <w:basedOn w:val="a"/>
    <w:next w:val="af0"/>
    <w:rsid w:val="004D2D1F"/>
    <w:pPr>
      <w:keepNext/>
      <w:suppressAutoHyphens/>
      <w:spacing w:before="240" w:after="120"/>
    </w:pPr>
    <w:rPr>
      <w:rFonts w:ascii="Arial" w:eastAsia="SimSun" w:hAnsi="Arial" w:cs="Tahoma"/>
      <w:sz w:val="28"/>
      <w:szCs w:val="28"/>
      <w:lang w:eastAsia="ar-SA"/>
    </w:rPr>
  </w:style>
  <w:style w:type="paragraph" w:styleId="aff0">
    <w:name w:val="List"/>
    <w:basedOn w:val="af0"/>
    <w:rsid w:val="004D2D1F"/>
    <w:pPr>
      <w:suppressAutoHyphens/>
    </w:pPr>
    <w:rPr>
      <w:rFonts w:cs="Tahoma"/>
      <w:lang w:eastAsia="ar-SA"/>
    </w:rPr>
  </w:style>
  <w:style w:type="paragraph" w:customStyle="1" w:styleId="33">
    <w:name w:val="Название3"/>
    <w:basedOn w:val="a"/>
    <w:rsid w:val="004D2D1F"/>
    <w:pPr>
      <w:suppressLineNumbers/>
      <w:suppressAutoHyphens/>
      <w:spacing w:before="120" w:after="120"/>
    </w:pPr>
    <w:rPr>
      <w:rFonts w:cs="Tahoma"/>
      <w:i/>
      <w:iCs/>
      <w:sz w:val="24"/>
      <w:szCs w:val="24"/>
      <w:lang w:eastAsia="ar-SA"/>
    </w:rPr>
  </w:style>
  <w:style w:type="paragraph" w:customStyle="1" w:styleId="34">
    <w:name w:val="Указатель3"/>
    <w:basedOn w:val="a"/>
    <w:rsid w:val="004D2D1F"/>
    <w:pPr>
      <w:suppressLineNumbers/>
      <w:suppressAutoHyphens/>
    </w:pPr>
    <w:rPr>
      <w:rFonts w:cs="Tahoma"/>
      <w:lang w:eastAsia="ar-SA"/>
    </w:rPr>
  </w:style>
  <w:style w:type="paragraph" w:customStyle="1" w:styleId="25">
    <w:name w:val="Название2"/>
    <w:basedOn w:val="a"/>
    <w:rsid w:val="004D2D1F"/>
    <w:pPr>
      <w:suppressLineNumbers/>
      <w:suppressAutoHyphens/>
      <w:spacing w:before="120" w:after="120"/>
    </w:pPr>
    <w:rPr>
      <w:rFonts w:cs="Tahoma"/>
      <w:i/>
      <w:iCs/>
      <w:sz w:val="24"/>
      <w:szCs w:val="24"/>
      <w:lang w:eastAsia="ar-SA"/>
    </w:rPr>
  </w:style>
  <w:style w:type="paragraph" w:customStyle="1" w:styleId="26">
    <w:name w:val="Указатель2"/>
    <w:basedOn w:val="a"/>
    <w:rsid w:val="004D2D1F"/>
    <w:pPr>
      <w:suppressLineNumbers/>
      <w:suppressAutoHyphens/>
    </w:pPr>
    <w:rPr>
      <w:rFonts w:cs="Tahoma"/>
      <w:lang w:eastAsia="ar-SA"/>
    </w:rPr>
  </w:style>
  <w:style w:type="paragraph" w:customStyle="1" w:styleId="14">
    <w:name w:val="Название1"/>
    <w:basedOn w:val="a"/>
    <w:rsid w:val="004D2D1F"/>
    <w:pPr>
      <w:suppressLineNumbers/>
      <w:suppressAutoHyphens/>
      <w:spacing w:before="120" w:after="120"/>
    </w:pPr>
    <w:rPr>
      <w:rFonts w:cs="Tahoma"/>
      <w:i/>
      <w:iCs/>
      <w:sz w:val="24"/>
      <w:szCs w:val="24"/>
      <w:lang w:eastAsia="ar-SA"/>
    </w:rPr>
  </w:style>
  <w:style w:type="paragraph" w:customStyle="1" w:styleId="15">
    <w:name w:val="Указатель1"/>
    <w:basedOn w:val="a"/>
    <w:rsid w:val="004D2D1F"/>
    <w:pPr>
      <w:suppressLineNumbers/>
      <w:suppressAutoHyphens/>
    </w:pPr>
    <w:rPr>
      <w:rFonts w:cs="Tahoma"/>
      <w:lang w:eastAsia="ar-SA"/>
    </w:rPr>
  </w:style>
  <w:style w:type="paragraph" w:customStyle="1" w:styleId="210">
    <w:name w:val="Основной текст с отступом 21"/>
    <w:basedOn w:val="a"/>
    <w:rsid w:val="004D2D1F"/>
    <w:pPr>
      <w:suppressAutoHyphens/>
      <w:autoSpaceDE w:val="0"/>
      <w:ind w:firstLine="539"/>
      <w:jc w:val="center"/>
    </w:pPr>
    <w:rPr>
      <w:b/>
      <w:sz w:val="24"/>
      <w:szCs w:val="18"/>
      <w:lang w:eastAsia="ar-SA"/>
    </w:rPr>
  </w:style>
  <w:style w:type="paragraph" w:customStyle="1" w:styleId="aff1">
    <w:name w:val="Заголовок таблицы"/>
    <w:basedOn w:val="afa"/>
    <w:rsid w:val="004D2D1F"/>
    <w:pPr>
      <w:jc w:val="center"/>
    </w:pPr>
    <w:rPr>
      <w:b/>
      <w:bCs/>
    </w:rPr>
  </w:style>
  <w:style w:type="paragraph" w:customStyle="1" w:styleId="aff2">
    <w:name w:val="Содержимое врезки"/>
    <w:basedOn w:val="af0"/>
    <w:rsid w:val="004D2D1F"/>
    <w:pPr>
      <w:suppressAutoHyphens/>
    </w:pPr>
    <w:rPr>
      <w:lang w:eastAsia="ar-SA"/>
    </w:rPr>
  </w:style>
  <w:style w:type="paragraph" w:customStyle="1" w:styleId="310">
    <w:name w:val="Основной текст с отступом 31"/>
    <w:basedOn w:val="a"/>
    <w:rsid w:val="004D2D1F"/>
    <w:pPr>
      <w:suppressAutoHyphens/>
      <w:ind w:firstLine="720"/>
      <w:jc w:val="both"/>
    </w:pPr>
    <w:rPr>
      <w:sz w:val="28"/>
      <w:lang w:eastAsia="ar-SA"/>
    </w:rPr>
  </w:style>
  <w:style w:type="paragraph" w:customStyle="1" w:styleId="140">
    <w:name w:val="Обычный + 14 пт"/>
    <w:basedOn w:val="310"/>
    <w:uiPriority w:val="99"/>
    <w:rsid w:val="004D2D1F"/>
    <w:pPr>
      <w:spacing w:line="300" w:lineRule="atLeast"/>
    </w:pPr>
    <w:rPr>
      <w:szCs w:val="28"/>
    </w:rPr>
  </w:style>
  <w:style w:type="character" w:customStyle="1" w:styleId="WW-Absatz-Standardschriftart1">
    <w:name w:val="WW-Absatz-Standardschriftart1"/>
    <w:rsid w:val="004D2D1F"/>
  </w:style>
  <w:style w:type="character" w:customStyle="1" w:styleId="16">
    <w:name w:val="Знак примечания1"/>
    <w:rsid w:val="004D2D1F"/>
    <w:rPr>
      <w:sz w:val="16"/>
      <w:szCs w:val="16"/>
    </w:rPr>
  </w:style>
  <w:style w:type="paragraph" w:customStyle="1" w:styleId="17">
    <w:name w:val="Схема документа1"/>
    <w:basedOn w:val="a"/>
    <w:rsid w:val="004D2D1F"/>
    <w:pPr>
      <w:shd w:val="clear" w:color="auto" w:fill="000080"/>
      <w:suppressAutoHyphens/>
    </w:pPr>
    <w:rPr>
      <w:rFonts w:ascii="Tahoma" w:hAnsi="Tahoma" w:cs="Tahoma"/>
      <w:sz w:val="24"/>
      <w:szCs w:val="24"/>
      <w:lang w:eastAsia="ar-SA"/>
    </w:rPr>
  </w:style>
  <w:style w:type="paragraph" w:customStyle="1" w:styleId="211">
    <w:name w:val="Основной текст 21"/>
    <w:basedOn w:val="a"/>
    <w:rsid w:val="004D2D1F"/>
    <w:pPr>
      <w:suppressAutoHyphens/>
    </w:pPr>
    <w:rPr>
      <w:sz w:val="28"/>
      <w:szCs w:val="28"/>
      <w:lang w:eastAsia="ar-SA"/>
    </w:rPr>
  </w:style>
  <w:style w:type="paragraph" w:customStyle="1" w:styleId="18">
    <w:name w:val="Текст примечания1"/>
    <w:basedOn w:val="a"/>
    <w:rsid w:val="004D2D1F"/>
    <w:pPr>
      <w:suppressAutoHyphens/>
    </w:pPr>
    <w:rPr>
      <w:lang w:eastAsia="ar-SA"/>
    </w:rPr>
  </w:style>
  <w:style w:type="character" w:styleId="aff3">
    <w:name w:val="endnote reference"/>
    <w:semiHidden/>
    <w:rsid w:val="004D2D1F"/>
    <w:rPr>
      <w:vertAlign w:val="superscript"/>
    </w:rPr>
  </w:style>
  <w:style w:type="paragraph" w:customStyle="1" w:styleId="OTRTableHead">
    <w:name w:val="OTR_Table_Head"/>
    <w:basedOn w:val="a"/>
    <w:link w:val="OTRTableHead0"/>
    <w:rsid w:val="004D2D1F"/>
    <w:pPr>
      <w:keepNext/>
      <w:spacing w:before="60" w:after="60"/>
      <w:jc w:val="center"/>
    </w:pPr>
    <w:rPr>
      <w:b/>
      <w:sz w:val="24"/>
    </w:rPr>
  </w:style>
  <w:style w:type="character" w:customStyle="1" w:styleId="OTRTableHead0">
    <w:name w:val="OTR_Table_Head Знак"/>
    <w:link w:val="OTRTableHead"/>
    <w:locked/>
    <w:rsid w:val="004D2D1F"/>
    <w:rPr>
      <w:b/>
      <w:sz w:val="24"/>
    </w:rPr>
  </w:style>
  <w:style w:type="paragraph" w:customStyle="1" w:styleId="OTRNameTable">
    <w:name w:val="OTR_Name_Table"/>
    <w:basedOn w:val="a"/>
    <w:link w:val="OTRNameTable0"/>
    <w:rsid w:val="004D2D1F"/>
    <w:pPr>
      <w:keepNext/>
      <w:numPr>
        <w:numId w:val="1"/>
      </w:numPr>
      <w:tabs>
        <w:tab w:val="num" w:pos="1080"/>
      </w:tabs>
      <w:spacing w:before="120"/>
      <w:jc w:val="both"/>
    </w:pPr>
    <w:rPr>
      <w:b/>
      <w:sz w:val="24"/>
    </w:rPr>
  </w:style>
  <w:style w:type="character" w:customStyle="1" w:styleId="OTRNameTable0">
    <w:name w:val="OTR_Name_Table Знак"/>
    <w:link w:val="OTRNameTable"/>
    <w:locked/>
    <w:rsid w:val="004D2D1F"/>
    <w:rPr>
      <w:b/>
      <w:sz w:val="24"/>
    </w:rPr>
  </w:style>
  <w:style w:type="paragraph" w:styleId="aff4">
    <w:name w:val="endnote text"/>
    <w:basedOn w:val="a"/>
    <w:link w:val="aff5"/>
    <w:uiPriority w:val="99"/>
    <w:semiHidden/>
    <w:unhideWhenUsed/>
    <w:rsid w:val="004D2D1F"/>
    <w:pPr>
      <w:suppressAutoHyphens/>
    </w:pPr>
    <w:rPr>
      <w:lang w:val="x-none" w:eastAsia="ar-SA"/>
    </w:rPr>
  </w:style>
  <w:style w:type="character" w:customStyle="1" w:styleId="aff5">
    <w:name w:val="Текст концевой сноски Знак"/>
    <w:basedOn w:val="a0"/>
    <w:link w:val="aff4"/>
    <w:uiPriority w:val="99"/>
    <w:semiHidden/>
    <w:rsid w:val="004D2D1F"/>
    <w:rPr>
      <w:lang w:val="x-none" w:eastAsia="ar-SA"/>
    </w:rPr>
  </w:style>
  <w:style w:type="paragraph" w:customStyle="1" w:styleId="ConsPlusTitle">
    <w:name w:val="ConsPlusTitle"/>
    <w:rsid w:val="004D2D1F"/>
    <w:pPr>
      <w:widowControl w:val="0"/>
      <w:autoSpaceDE w:val="0"/>
      <w:autoSpaceDN w:val="0"/>
    </w:pPr>
    <w:rPr>
      <w:b/>
    </w:rPr>
  </w:style>
  <w:style w:type="paragraph" w:customStyle="1" w:styleId="ConsPlusTitlePage">
    <w:name w:val="ConsPlusTitlePage"/>
    <w:rsid w:val="004D2D1F"/>
    <w:pPr>
      <w:widowControl w:val="0"/>
      <w:autoSpaceDE w:val="0"/>
      <w:autoSpaceDN w:val="0"/>
    </w:pPr>
    <w:rPr>
      <w:rFonts w:ascii="Tahoma" w:hAnsi="Tahoma" w:cs="Tahoma"/>
    </w:rPr>
  </w:style>
  <w:style w:type="paragraph" w:styleId="aff6">
    <w:name w:val="List Paragraph"/>
    <w:basedOn w:val="a"/>
    <w:uiPriority w:val="34"/>
    <w:qFormat/>
    <w:rsid w:val="004D2D1F"/>
    <w:pPr>
      <w:suppressAutoHyphens/>
      <w:ind w:left="720"/>
      <w:contextualSpacing/>
    </w:pPr>
    <w:rPr>
      <w:lang w:eastAsia="ar-SA"/>
    </w:rPr>
  </w:style>
  <w:style w:type="paragraph" w:customStyle="1" w:styleId="19">
    <w:name w:val="Знак Знак Знак1"/>
    <w:basedOn w:val="a"/>
    <w:rsid w:val="004D2D1F"/>
    <w:pPr>
      <w:suppressAutoHyphens/>
      <w:spacing w:after="160" w:line="240" w:lineRule="exact"/>
    </w:pPr>
    <w:rPr>
      <w:rFonts w:ascii="Verdana" w:hAnsi="Verdana"/>
      <w:lang w:val="en-US" w:eastAsia="ar-SA"/>
    </w:rPr>
  </w:style>
  <w:style w:type="paragraph" w:customStyle="1" w:styleId="xl65">
    <w:name w:val="xl65"/>
    <w:basedOn w:val="a"/>
    <w:rsid w:val="004D2D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6">
    <w:name w:val="xl66"/>
    <w:basedOn w:val="a"/>
    <w:rsid w:val="004D2D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4D2D1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18"/>
      <w:szCs w:val="18"/>
    </w:rPr>
  </w:style>
  <w:style w:type="paragraph" w:customStyle="1" w:styleId="xl68">
    <w:name w:val="xl68"/>
    <w:basedOn w:val="a"/>
    <w:rsid w:val="004D2D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69">
    <w:name w:val="xl69"/>
    <w:basedOn w:val="a"/>
    <w:rsid w:val="004D2D1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18"/>
      <w:szCs w:val="18"/>
    </w:rPr>
  </w:style>
  <w:style w:type="paragraph" w:customStyle="1" w:styleId="xl70">
    <w:name w:val="xl70"/>
    <w:basedOn w:val="a"/>
    <w:rsid w:val="004D2D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71">
    <w:name w:val="xl71"/>
    <w:basedOn w:val="a"/>
    <w:rsid w:val="004D2D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72">
    <w:name w:val="xl72"/>
    <w:basedOn w:val="a"/>
    <w:rsid w:val="004D2D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numbering" w:customStyle="1" w:styleId="1a">
    <w:name w:val="Нет списка1"/>
    <w:next w:val="a2"/>
    <w:uiPriority w:val="99"/>
    <w:semiHidden/>
    <w:unhideWhenUsed/>
    <w:rsid w:val="004D2D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91032">
      <w:bodyDiv w:val="1"/>
      <w:marLeft w:val="0"/>
      <w:marRight w:val="0"/>
      <w:marTop w:val="0"/>
      <w:marBottom w:val="0"/>
      <w:divBdr>
        <w:top w:val="none" w:sz="0" w:space="0" w:color="auto"/>
        <w:left w:val="none" w:sz="0" w:space="0" w:color="auto"/>
        <w:bottom w:val="none" w:sz="0" w:space="0" w:color="auto"/>
        <w:right w:val="none" w:sz="0" w:space="0" w:color="auto"/>
      </w:divBdr>
    </w:div>
    <w:div w:id="201677639">
      <w:bodyDiv w:val="1"/>
      <w:marLeft w:val="0"/>
      <w:marRight w:val="0"/>
      <w:marTop w:val="0"/>
      <w:marBottom w:val="0"/>
      <w:divBdr>
        <w:top w:val="none" w:sz="0" w:space="0" w:color="auto"/>
        <w:left w:val="none" w:sz="0" w:space="0" w:color="auto"/>
        <w:bottom w:val="none" w:sz="0" w:space="0" w:color="auto"/>
        <w:right w:val="none" w:sz="0" w:space="0" w:color="auto"/>
      </w:divBdr>
    </w:div>
    <w:div w:id="265619289">
      <w:bodyDiv w:val="1"/>
      <w:marLeft w:val="0"/>
      <w:marRight w:val="0"/>
      <w:marTop w:val="0"/>
      <w:marBottom w:val="0"/>
      <w:divBdr>
        <w:top w:val="none" w:sz="0" w:space="0" w:color="auto"/>
        <w:left w:val="none" w:sz="0" w:space="0" w:color="auto"/>
        <w:bottom w:val="none" w:sz="0" w:space="0" w:color="auto"/>
        <w:right w:val="none" w:sz="0" w:space="0" w:color="auto"/>
      </w:divBdr>
    </w:div>
    <w:div w:id="746347223">
      <w:bodyDiv w:val="1"/>
      <w:marLeft w:val="0"/>
      <w:marRight w:val="0"/>
      <w:marTop w:val="0"/>
      <w:marBottom w:val="0"/>
      <w:divBdr>
        <w:top w:val="none" w:sz="0" w:space="0" w:color="auto"/>
        <w:left w:val="none" w:sz="0" w:space="0" w:color="auto"/>
        <w:bottom w:val="none" w:sz="0" w:space="0" w:color="auto"/>
        <w:right w:val="none" w:sz="0" w:space="0" w:color="auto"/>
      </w:divBdr>
    </w:div>
    <w:div w:id="847717953">
      <w:bodyDiv w:val="1"/>
      <w:marLeft w:val="0"/>
      <w:marRight w:val="0"/>
      <w:marTop w:val="0"/>
      <w:marBottom w:val="0"/>
      <w:divBdr>
        <w:top w:val="none" w:sz="0" w:space="0" w:color="auto"/>
        <w:left w:val="none" w:sz="0" w:space="0" w:color="auto"/>
        <w:bottom w:val="none" w:sz="0" w:space="0" w:color="auto"/>
        <w:right w:val="none" w:sz="0" w:space="0" w:color="auto"/>
      </w:divBdr>
    </w:div>
    <w:div w:id="950017942">
      <w:bodyDiv w:val="1"/>
      <w:marLeft w:val="0"/>
      <w:marRight w:val="0"/>
      <w:marTop w:val="0"/>
      <w:marBottom w:val="0"/>
      <w:divBdr>
        <w:top w:val="none" w:sz="0" w:space="0" w:color="auto"/>
        <w:left w:val="none" w:sz="0" w:space="0" w:color="auto"/>
        <w:bottom w:val="none" w:sz="0" w:space="0" w:color="auto"/>
        <w:right w:val="none" w:sz="0" w:space="0" w:color="auto"/>
      </w:divBdr>
    </w:div>
    <w:div w:id="966548361">
      <w:bodyDiv w:val="1"/>
      <w:marLeft w:val="0"/>
      <w:marRight w:val="0"/>
      <w:marTop w:val="0"/>
      <w:marBottom w:val="0"/>
      <w:divBdr>
        <w:top w:val="none" w:sz="0" w:space="0" w:color="auto"/>
        <w:left w:val="none" w:sz="0" w:space="0" w:color="auto"/>
        <w:bottom w:val="none" w:sz="0" w:space="0" w:color="auto"/>
        <w:right w:val="none" w:sz="0" w:space="0" w:color="auto"/>
      </w:divBdr>
    </w:div>
    <w:div w:id="1091048339">
      <w:bodyDiv w:val="1"/>
      <w:marLeft w:val="0"/>
      <w:marRight w:val="0"/>
      <w:marTop w:val="0"/>
      <w:marBottom w:val="0"/>
      <w:divBdr>
        <w:top w:val="none" w:sz="0" w:space="0" w:color="auto"/>
        <w:left w:val="none" w:sz="0" w:space="0" w:color="auto"/>
        <w:bottom w:val="none" w:sz="0" w:space="0" w:color="auto"/>
        <w:right w:val="none" w:sz="0" w:space="0" w:color="auto"/>
      </w:divBdr>
    </w:div>
    <w:div w:id="1309935777">
      <w:bodyDiv w:val="1"/>
      <w:marLeft w:val="0"/>
      <w:marRight w:val="0"/>
      <w:marTop w:val="0"/>
      <w:marBottom w:val="0"/>
      <w:divBdr>
        <w:top w:val="none" w:sz="0" w:space="0" w:color="auto"/>
        <w:left w:val="none" w:sz="0" w:space="0" w:color="auto"/>
        <w:bottom w:val="none" w:sz="0" w:space="0" w:color="auto"/>
        <w:right w:val="none" w:sz="0" w:space="0" w:color="auto"/>
      </w:divBdr>
    </w:div>
    <w:div w:id="1337879534">
      <w:bodyDiv w:val="1"/>
      <w:marLeft w:val="0"/>
      <w:marRight w:val="0"/>
      <w:marTop w:val="0"/>
      <w:marBottom w:val="0"/>
      <w:divBdr>
        <w:top w:val="none" w:sz="0" w:space="0" w:color="auto"/>
        <w:left w:val="none" w:sz="0" w:space="0" w:color="auto"/>
        <w:bottom w:val="none" w:sz="0" w:space="0" w:color="auto"/>
        <w:right w:val="none" w:sz="0" w:space="0" w:color="auto"/>
      </w:divBdr>
    </w:div>
    <w:div w:id="1453161257">
      <w:bodyDiv w:val="1"/>
      <w:marLeft w:val="0"/>
      <w:marRight w:val="0"/>
      <w:marTop w:val="0"/>
      <w:marBottom w:val="0"/>
      <w:divBdr>
        <w:top w:val="none" w:sz="0" w:space="0" w:color="auto"/>
        <w:left w:val="none" w:sz="0" w:space="0" w:color="auto"/>
        <w:bottom w:val="none" w:sz="0" w:space="0" w:color="auto"/>
        <w:right w:val="none" w:sz="0" w:space="0" w:color="auto"/>
      </w:divBdr>
    </w:div>
    <w:div w:id="1548565592">
      <w:bodyDiv w:val="1"/>
      <w:marLeft w:val="0"/>
      <w:marRight w:val="0"/>
      <w:marTop w:val="0"/>
      <w:marBottom w:val="0"/>
      <w:divBdr>
        <w:top w:val="none" w:sz="0" w:space="0" w:color="auto"/>
        <w:left w:val="none" w:sz="0" w:space="0" w:color="auto"/>
        <w:bottom w:val="none" w:sz="0" w:space="0" w:color="auto"/>
        <w:right w:val="none" w:sz="0" w:space="0" w:color="auto"/>
      </w:divBdr>
    </w:div>
    <w:div w:id="1770152061">
      <w:bodyDiv w:val="1"/>
      <w:marLeft w:val="0"/>
      <w:marRight w:val="0"/>
      <w:marTop w:val="0"/>
      <w:marBottom w:val="0"/>
      <w:divBdr>
        <w:top w:val="none" w:sz="0" w:space="0" w:color="auto"/>
        <w:left w:val="none" w:sz="0" w:space="0" w:color="auto"/>
        <w:bottom w:val="none" w:sz="0" w:space="0" w:color="auto"/>
        <w:right w:val="none" w:sz="0" w:space="0" w:color="auto"/>
      </w:divBdr>
    </w:div>
    <w:div w:id="179008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548D363405A05B45454FC957B2C497A4DF017F411E56E16890C8F991DC7EDF596DFFE6E98D7DE9F1QAI4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51BA3FE835792FC8B26CDFE462651E1E95B523A933BD358D43021A682584C026856CBAA04Cm2R7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0201@roskazna.ru"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FE4BB3-8D33-42A5-AE31-726CF3E45FFD}">
  <ds:schemaRefs>
    <ds:schemaRef ds:uri="http://schemas.openxmlformats.org/officeDocument/2006/bibliography"/>
  </ds:schemaRefs>
</ds:datastoreItem>
</file>

<file path=customXml/itemProps2.xml><?xml version="1.0" encoding="utf-8"?>
<ds:datastoreItem xmlns:ds="http://schemas.openxmlformats.org/officeDocument/2006/customXml" ds:itemID="{9DADF443-7B7B-4332-A402-ED05E1D77F30}">
  <ds:schemaRefs>
    <ds:schemaRef ds:uri="http://schemas.openxmlformats.org/officeDocument/2006/bibliography"/>
  </ds:schemaRefs>
</ds:datastoreItem>
</file>

<file path=customXml/itemProps3.xml><?xml version="1.0" encoding="utf-8"?>
<ds:datastoreItem xmlns:ds="http://schemas.openxmlformats.org/officeDocument/2006/customXml" ds:itemID="{29C9B147-6637-4178-B289-DE77C5156D83}">
  <ds:schemaRefs>
    <ds:schemaRef ds:uri="http://schemas.openxmlformats.org/officeDocument/2006/bibliography"/>
  </ds:schemaRefs>
</ds:datastoreItem>
</file>

<file path=customXml/itemProps4.xml><?xml version="1.0" encoding="utf-8"?>
<ds:datastoreItem xmlns:ds="http://schemas.openxmlformats.org/officeDocument/2006/customXml" ds:itemID="{8B1EED84-B1BA-4F9F-9647-6BD0BD95B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5781</TotalTime>
  <Pages>87</Pages>
  <Words>42023</Words>
  <Characters>224879</Characters>
  <Application>Microsoft Office Word</Application>
  <DocSecurity>0</DocSecurity>
  <Lines>1873</Lines>
  <Paragraphs>532</Paragraphs>
  <ScaleCrop>false</ScaleCrop>
  <HeadingPairs>
    <vt:vector size="2" baseType="variant">
      <vt:variant>
        <vt:lpstr>Название</vt:lpstr>
      </vt:variant>
      <vt:variant>
        <vt:i4>1</vt:i4>
      </vt:variant>
    </vt:vector>
  </HeadingPairs>
  <TitlesOfParts>
    <vt:vector size="1" baseType="lpstr">
      <vt:lpstr>Контрольные соотношения к годовой бюджетной отчетности главных администраторов средств федерального бюджета за 2010 год</vt:lpstr>
    </vt:vector>
  </TitlesOfParts>
  <Company>Hewlett-Packard Company</Company>
  <LinksUpToDate>false</LinksUpToDate>
  <CharactersWithSpaces>266370</CharactersWithSpaces>
  <SharedDoc>false</SharedDoc>
  <HLinks>
    <vt:vector size="180" baseType="variant">
      <vt:variant>
        <vt:i4>7209013</vt:i4>
      </vt:variant>
      <vt:variant>
        <vt:i4>165</vt:i4>
      </vt:variant>
      <vt:variant>
        <vt:i4>0</vt:i4>
      </vt:variant>
      <vt:variant>
        <vt:i4>5</vt:i4>
      </vt:variant>
      <vt:variant>
        <vt:lpwstr>consultantplus://offline/ref=69EF90D817011DD5BBB44E069C0C9DCFB45C958F2CC6476FE2FD9F429F17B71C906F25CB57BC372Fy6MFK</vt:lpwstr>
      </vt:variant>
      <vt:variant>
        <vt:lpwstr/>
      </vt:variant>
      <vt:variant>
        <vt:i4>4063338</vt:i4>
      </vt:variant>
      <vt:variant>
        <vt:i4>162</vt:i4>
      </vt:variant>
      <vt:variant>
        <vt:i4>0</vt:i4>
      </vt:variant>
      <vt:variant>
        <vt:i4>5</vt:i4>
      </vt:variant>
      <vt:variant>
        <vt:lpwstr>consultantplus://offline/ref=548D363405A05B45454FC957B2C497A4DF017F411E56E16890C8F991DC7EDF596DFFE6E98D7DE9F1QAI4K</vt:lpwstr>
      </vt:variant>
      <vt:variant>
        <vt:lpwstr/>
      </vt:variant>
      <vt:variant>
        <vt:i4>393227</vt:i4>
      </vt:variant>
      <vt:variant>
        <vt:i4>159</vt:i4>
      </vt:variant>
      <vt:variant>
        <vt:i4>0</vt:i4>
      </vt:variant>
      <vt:variant>
        <vt:i4>5</vt:i4>
      </vt:variant>
      <vt:variant>
        <vt:lpwstr>consultantplus://offline/ref=51BA3FE835792FC8B26CDFE462651E1E95B523A933BD358D43021A682584C026856CBAA04Cm2R7O</vt:lpwstr>
      </vt:variant>
      <vt:variant>
        <vt:lpwstr/>
      </vt:variant>
      <vt:variant>
        <vt:i4>6291456</vt:i4>
      </vt:variant>
      <vt:variant>
        <vt:i4>156</vt:i4>
      </vt:variant>
      <vt:variant>
        <vt:i4>0</vt:i4>
      </vt:variant>
      <vt:variant>
        <vt:i4>5</vt:i4>
      </vt:variant>
      <vt:variant>
        <vt:lpwstr>mailto:9500-ubuio@roskazna.ru</vt:lpwstr>
      </vt:variant>
      <vt:variant>
        <vt:lpwstr/>
      </vt:variant>
      <vt:variant>
        <vt:i4>7405674</vt:i4>
      </vt:variant>
      <vt:variant>
        <vt:i4>153</vt:i4>
      </vt:variant>
      <vt:variant>
        <vt:i4>0</vt:i4>
      </vt:variant>
      <vt:variant>
        <vt:i4>5</vt:i4>
      </vt:variant>
      <vt:variant>
        <vt:lpwstr>consultantplus://offline/ref=63F105A5C64EB935568761D2980AF69E5DC85B12722E35928336EA80E9496E8532F007198B53DFCB09gFF</vt:lpwstr>
      </vt:variant>
      <vt:variant>
        <vt:lpwstr/>
      </vt:variant>
      <vt:variant>
        <vt:i4>1376308</vt:i4>
      </vt:variant>
      <vt:variant>
        <vt:i4>146</vt:i4>
      </vt:variant>
      <vt:variant>
        <vt:i4>0</vt:i4>
      </vt:variant>
      <vt:variant>
        <vt:i4>5</vt:i4>
      </vt:variant>
      <vt:variant>
        <vt:lpwstr/>
      </vt:variant>
      <vt:variant>
        <vt:lpwstr>_Toc506456200</vt:lpwstr>
      </vt:variant>
      <vt:variant>
        <vt:i4>1835063</vt:i4>
      </vt:variant>
      <vt:variant>
        <vt:i4>140</vt:i4>
      </vt:variant>
      <vt:variant>
        <vt:i4>0</vt:i4>
      </vt:variant>
      <vt:variant>
        <vt:i4>5</vt:i4>
      </vt:variant>
      <vt:variant>
        <vt:lpwstr/>
      </vt:variant>
      <vt:variant>
        <vt:lpwstr>_Toc506456199</vt:lpwstr>
      </vt:variant>
      <vt:variant>
        <vt:i4>1835063</vt:i4>
      </vt:variant>
      <vt:variant>
        <vt:i4>134</vt:i4>
      </vt:variant>
      <vt:variant>
        <vt:i4>0</vt:i4>
      </vt:variant>
      <vt:variant>
        <vt:i4>5</vt:i4>
      </vt:variant>
      <vt:variant>
        <vt:lpwstr/>
      </vt:variant>
      <vt:variant>
        <vt:lpwstr>_Toc506456198</vt:lpwstr>
      </vt:variant>
      <vt:variant>
        <vt:i4>1179703</vt:i4>
      </vt:variant>
      <vt:variant>
        <vt:i4>128</vt:i4>
      </vt:variant>
      <vt:variant>
        <vt:i4>0</vt:i4>
      </vt:variant>
      <vt:variant>
        <vt:i4>5</vt:i4>
      </vt:variant>
      <vt:variant>
        <vt:lpwstr/>
      </vt:variant>
      <vt:variant>
        <vt:lpwstr>_Toc506456176</vt:lpwstr>
      </vt:variant>
      <vt:variant>
        <vt:i4>1179703</vt:i4>
      </vt:variant>
      <vt:variant>
        <vt:i4>122</vt:i4>
      </vt:variant>
      <vt:variant>
        <vt:i4>0</vt:i4>
      </vt:variant>
      <vt:variant>
        <vt:i4>5</vt:i4>
      </vt:variant>
      <vt:variant>
        <vt:lpwstr/>
      </vt:variant>
      <vt:variant>
        <vt:lpwstr>_Toc506456175</vt:lpwstr>
      </vt:variant>
      <vt:variant>
        <vt:i4>1179703</vt:i4>
      </vt:variant>
      <vt:variant>
        <vt:i4>116</vt:i4>
      </vt:variant>
      <vt:variant>
        <vt:i4>0</vt:i4>
      </vt:variant>
      <vt:variant>
        <vt:i4>5</vt:i4>
      </vt:variant>
      <vt:variant>
        <vt:lpwstr/>
      </vt:variant>
      <vt:variant>
        <vt:lpwstr>_Toc506456174</vt:lpwstr>
      </vt:variant>
      <vt:variant>
        <vt:i4>1179703</vt:i4>
      </vt:variant>
      <vt:variant>
        <vt:i4>110</vt:i4>
      </vt:variant>
      <vt:variant>
        <vt:i4>0</vt:i4>
      </vt:variant>
      <vt:variant>
        <vt:i4>5</vt:i4>
      </vt:variant>
      <vt:variant>
        <vt:lpwstr/>
      </vt:variant>
      <vt:variant>
        <vt:lpwstr>_Toc506456173</vt:lpwstr>
      </vt:variant>
      <vt:variant>
        <vt:i4>1900598</vt:i4>
      </vt:variant>
      <vt:variant>
        <vt:i4>104</vt:i4>
      </vt:variant>
      <vt:variant>
        <vt:i4>0</vt:i4>
      </vt:variant>
      <vt:variant>
        <vt:i4>5</vt:i4>
      </vt:variant>
      <vt:variant>
        <vt:lpwstr/>
      </vt:variant>
      <vt:variant>
        <vt:lpwstr>_Toc506456084</vt:lpwstr>
      </vt:variant>
      <vt:variant>
        <vt:i4>1900598</vt:i4>
      </vt:variant>
      <vt:variant>
        <vt:i4>98</vt:i4>
      </vt:variant>
      <vt:variant>
        <vt:i4>0</vt:i4>
      </vt:variant>
      <vt:variant>
        <vt:i4>5</vt:i4>
      </vt:variant>
      <vt:variant>
        <vt:lpwstr/>
      </vt:variant>
      <vt:variant>
        <vt:lpwstr>_Toc506456083</vt:lpwstr>
      </vt:variant>
      <vt:variant>
        <vt:i4>1900598</vt:i4>
      </vt:variant>
      <vt:variant>
        <vt:i4>92</vt:i4>
      </vt:variant>
      <vt:variant>
        <vt:i4>0</vt:i4>
      </vt:variant>
      <vt:variant>
        <vt:i4>5</vt:i4>
      </vt:variant>
      <vt:variant>
        <vt:lpwstr/>
      </vt:variant>
      <vt:variant>
        <vt:lpwstr>_Toc506456081</vt:lpwstr>
      </vt:variant>
      <vt:variant>
        <vt:i4>1900598</vt:i4>
      </vt:variant>
      <vt:variant>
        <vt:i4>86</vt:i4>
      </vt:variant>
      <vt:variant>
        <vt:i4>0</vt:i4>
      </vt:variant>
      <vt:variant>
        <vt:i4>5</vt:i4>
      </vt:variant>
      <vt:variant>
        <vt:lpwstr/>
      </vt:variant>
      <vt:variant>
        <vt:lpwstr>_Toc506456080</vt:lpwstr>
      </vt:variant>
      <vt:variant>
        <vt:i4>1179702</vt:i4>
      </vt:variant>
      <vt:variant>
        <vt:i4>80</vt:i4>
      </vt:variant>
      <vt:variant>
        <vt:i4>0</vt:i4>
      </vt:variant>
      <vt:variant>
        <vt:i4>5</vt:i4>
      </vt:variant>
      <vt:variant>
        <vt:lpwstr/>
      </vt:variant>
      <vt:variant>
        <vt:lpwstr>_Toc506456079</vt:lpwstr>
      </vt:variant>
      <vt:variant>
        <vt:i4>1179702</vt:i4>
      </vt:variant>
      <vt:variant>
        <vt:i4>74</vt:i4>
      </vt:variant>
      <vt:variant>
        <vt:i4>0</vt:i4>
      </vt:variant>
      <vt:variant>
        <vt:i4>5</vt:i4>
      </vt:variant>
      <vt:variant>
        <vt:lpwstr/>
      </vt:variant>
      <vt:variant>
        <vt:lpwstr>_Toc506456077</vt:lpwstr>
      </vt:variant>
      <vt:variant>
        <vt:i4>1179702</vt:i4>
      </vt:variant>
      <vt:variant>
        <vt:i4>68</vt:i4>
      </vt:variant>
      <vt:variant>
        <vt:i4>0</vt:i4>
      </vt:variant>
      <vt:variant>
        <vt:i4>5</vt:i4>
      </vt:variant>
      <vt:variant>
        <vt:lpwstr/>
      </vt:variant>
      <vt:variant>
        <vt:lpwstr>_Toc506456076</vt:lpwstr>
      </vt:variant>
      <vt:variant>
        <vt:i4>1179702</vt:i4>
      </vt:variant>
      <vt:variant>
        <vt:i4>62</vt:i4>
      </vt:variant>
      <vt:variant>
        <vt:i4>0</vt:i4>
      </vt:variant>
      <vt:variant>
        <vt:i4>5</vt:i4>
      </vt:variant>
      <vt:variant>
        <vt:lpwstr/>
      </vt:variant>
      <vt:variant>
        <vt:lpwstr>_Toc506456075</vt:lpwstr>
      </vt:variant>
      <vt:variant>
        <vt:i4>1179702</vt:i4>
      </vt:variant>
      <vt:variant>
        <vt:i4>56</vt:i4>
      </vt:variant>
      <vt:variant>
        <vt:i4>0</vt:i4>
      </vt:variant>
      <vt:variant>
        <vt:i4>5</vt:i4>
      </vt:variant>
      <vt:variant>
        <vt:lpwstr/>
      </vt:variant>
      <vt:variant>
        <vt:lpwstr>_Toc506456074</vt:lpwstr>
      </vt:variant>
      <vt:variant>
        <vt:i4>1179702</vt:i4>
      </vt:variant>
      <vt:variant>
        <vt:i4>50</vt:i4>
      </vt:variant>
      <vt:variant>
        <vt:i4>0</vt:i4>
      </vt:variant>
      <vt:variant>
        <vt:i4>5</vt:i4>
      </vt:variant>
      <vt:variant>
        <vt:lpwstr/>
      </vt:variant>
      <vt:variant>
        <vt:lpwstr>_Toc506456072</vt:lpwstr>
      </vt:variant>
      <vt:variant>
        <vt:i4>1179702</vt:i4>
      </vt:variant>
      <vt:variant>
        <vt:i4>44</vt:i4>
      </vt:variant>
      <vt:variant>
        <vt:i4>0</vt:i4>
      </vt:variant>
      <vt:variant>
        <vt:i4>5</vt:i4>
      </vt:variant>
      <vt:variant>
        <vt:lpwstr/>
      </vt:variant>
      <vt:variant>
        <vt:lpwstr>_Toc506456071</vt:lpwstr>
      </vt:variant>
      <vt:variant>
        <vt:i4>1179702</vt:i4>
      </vt:variant>
      <vt:variant>
        <vt:i4>38</vt:i4>
      </vt:variant>
      <vt:variant>
        <vt:i4>0</vt:i4>
      </vt:variant>
      <vt:variant>
        <vt:i4>5</vt:i4>
      </vt:variant>
      <vt:variant>
        <vt:lpwstr/>
      </vt:variant>
      <vt:variant>
        <vt:lpwstr>_Toc506456070</vt:lpwstr>
      </vt:variant>
      <vt:variant>
        <vt:i4>1245238</vt:i4>
      </vt:variant>
      <vt:variant>
        <vt:i4>32</vt:i4>
      </vt:variant>
      <vt:variant>
        <vt:i4>0</vt:i4>
      </vt:variant>
      <vt:variant>
        <vt:i4>5</vt:i4>
      </vt:variant>
      <vt:variant>
        <vt:lpwstr/>
      </vt:variant>
      <vt:variant>
        <vt:lpwstr>_Toc506456069</vt:lpwstr>
      </vt:variant>
      <vt:variant>
        <vt:i4>1245238</vt:i4>
      </vt:variant>
      <vt:variant>
        <vt:i4>26</vt:i4>
      </vt:variant>
      <vt:variant>
        <vt:i4>0</vt:i4>
      </vt:variant>
      <vt:variant>
        <vt:i4>5</vt:i4>
      </vt:variant>
      <vt:variant>
        <vt:lpwstr/>
      </vt:variant>
      <vt:variant>
        <vt:lpwstr>_Toc506456068</vt:lpwstr>
      </vt:variant>
      <vt:variant>
        <vt:i4>1245238</vt:i4>
      </vt:variant>
      <vt:variant>
        <vt:i4>20</vt:i4>
      </vt:variant>
      <vt:variant>
        <vt:i4>0</vt:i4>
      </vt:variant>
      <vt:variant>
        <vt:i4>5</vt:i4>
      </vt:variant>
      <vt:variant>
        <vt:lpwstr/>
      </vt:variant>
      <vt:variant>
        <vt:lpwstr>_Toc506456067</vt:lpwstr>
      </vt:variant>
      <vt:variant>
        <vt:i4>1245238</vt:i4>
      </vt:variant>
      <vt:variant>
        <vt:i4>14</vt:i4>
      </vt:variant>
      <vt:variant>
        <vt:i4>0</vt:i4>
      </vt:variant>
      <vt:variant>
        <vt:i4>5</vt:i4>
      </vt:variant>
      <vt:variant>
        <vt:lpwstr/>
      </vt:variant>
      <vt:variant>
        <vt:lpwstr>_Toc506456066</vt:lpwstr>
      </vt:variant>
      <vt:variant>
        <vt:i4>1245238</vt:i4>
      </vt:variant>
      <vt:variant>
        <vt:i4>8</vt:i4>
      </vt:variant>
      <vt:variant>
        <vt:i4>0</vt:i4>
      </vt:variant>
      <vt:variant>
        <vt:i4>5</vt:i4>
      </vt:variant>
      <vt:variant>
        <vt:lpwstr/>
      </vt:variant>
      <vt:variant>
        <vt:lpwstr>_Toc506456063</vt:lpwstr>
      </vt:variant>
      <vt:variant>
        <vt:i4>1245238</vt:i4>
      </vt:variant>
      <vt:variant>
        <vt:i4>2</vt:i4>
      </vt:variant>
      <vt:variant>
        <vt:i4>0</vt:i4>
      </vt:variant>
      <vt:variant>
        <vt:i4>5</vt:i4>
      </vt:variant>
      <vt:variant>
        <vt:lpwstr/>
      </vt:variant>
      <vt:variant>
        <vt:lpwstr>_Toc506456062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Контрольные соотношения к годовой бюджетной отчетности главных администраторов средств федерального бюджета за 2010 год</dc:title>
  <dc:subject/>
  <dc:creator>o0201</dc:creator>
  <cp:keywords/>
  <dc:description/>
  <cp:lastModifiedBy>Зайцев Павел Борисович</cp:lastModifiedBy>
  <cp:revision>86</cp:revision>
  <cp:lastPrinted>2021-12-21T13:19:00Z</cp:lastPrinted>
  <dcterms:created xsi:type="dcterms:W3CDTF">2024-07-08T06:33:00Z</dcterms:created>
  <dcterms:modified xsi:type="dcterms:W3CDTF">2026-01-21T13:28:00Z</dcterms:modified>
</cp:coreProperties>
</file>